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0" w:date="2023-01-06T12:34:32Z" w:author="Jan Groh"/>
          <w:del w:id="1" w:date="2023-01-13T18:24:54Z" w:author="Jan Groh"/>
          <w:rFonts w:ascii="Garamond Premier Pro Caption" w:cs="Garamond Premier Pro Caption" w:hAnsi="Garamond Premier Pro Caption" w:eastAsia="Garamond Premier Pro Caption"/>
          <w:sz w:val="22"/>
          <w:szCs w:val="22"/>
        </w:rPr>
      </w:pPr>
      <w:ins w:id="2" w:date="2023-01-06T12:34:32Z" w:author="Jan Groh">
        <w:del w:id="3" w:date="2023-01-13T18:24:54Z" w:author="Jan Groh">
          <w:r>
            <w:rPr>
              <w:rFonts w:ascii="Garamond Premier Pro Caption" w:hAnsi="Garamond Premier Pro Caption"/>
              <w:sz w:val="22"/>
              <w:szCs w:val="22"/>
              <w:rtl w:val="0"/>
              <w:lang w:val="de-DE"/>
            </w:rPr>
            <w:delText>Ottilie von Goethe</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4" w:date="2023-01-06T12:41:01Z" w:author="Jan Groh"/>
          <w:del w:id="5" w:date="2023-01-13T18:24:54Z" w:author="Jan Groh"/>
          <w:rFonts w:ascii="Garamond Premier Pro Caption" w:cs="Garamond Premier Pro Caption" w:hAnsi="Garamond Premier Pro Caption" w:eastAsia="Garamond Premier Pro Caption"/>
          <w:sz w:val="22"/>
          <w:szCs w:val="22"/>
        </w:rPr>
      </w:pPr>
      <w:del w:id="6" w:date="2023-01-13T18:24:54Z" w:author="Jan Groh">
        <w:r>
          <w:rPr>
            <w:rFonts w:ascii="Garamond Premier Pro Caption" w:hAnsi="Garamond Premier Pro Caption"/>
            <w:sz w:val="22"/>
            <w:szCs w:val="22"/>
            <w:rtl w:val="0"/>
            <w:lang w:val="de-DE"/>
          </w:rPr>
          <w:delText>Gib mir Liebe!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 w:date="2023-01-06T12:37:24Z" w:author="Jan Groh"/>
          <w:rFonts w:ascii="Garamond Premier Pro Caption" w:cs="Garamond Premier Pro Caption" w:hAnsi="Garamond Premier Pro Caption" w:eastAsia="Garamond Premier Pro Caption"/>
          <w:sz w:val="22"/>
          <w:szCs w:val="22"/>
        </w:rPr>
      </w:pPr>
      <w:ins w:id="8" w:date="2023-01-06T12:41:01Z" w:author="Jan Groh">
        <w:del w:id="9" w:date="2023-01-13T18:24:54Z" w:author="Jan Groh">
          <w:r>
            <w:rPr>
              <w:rFonts w:ascii="Garamond Premier Pro Caption" w:hAnsi="Garamond Premier Pro Caption"/>
              <w:sz w:val="22"/>
              <w:szCs w:val="22"/>
              <w:rtl w:val="0"/>
              <w:lang w:val="de-DE"/>
            </w:rPr>
            <w:delText xml:space="preserve">Das Leben von Goethes </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 w:date="2023-01-06T12:37:24Z" w:author="Jan Groh"/>
          <w:rFonts w:ascii="Garamond Premier Pro Caption" w:cs="Garamond Premier Pro Caption" w:hAnsi="Garamond Premier Pro Caption" w:eastAsia="Garamond Premier Pro Caption"/>
          <w:sz w:val="22"/>
          <w:szCs w:val="22"/>
        </w:rPr>
      </w:pPr>
      <w:del w:id="11" w:date="2023-01-06T12:37:24Z" w:author="Jan Groh">
        <w:r>
          <w:rPr>
            <w:rFonts w:ascii="Garamond Premier Pro Caption" w:hAnsi="Garamond Premier Pro Caption"/>
            <w:sz w:val="22"/>
            <w:szCs w:val="22"/>
            <w:rtl w:val="0"/>
            <w:lang w:val="de-DE"/>
          </w:rPr>
          <w:delText>Ottilie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 w:date="2023-01-13T18:24:54Z" w:author="Jan Groh"/>
          <w:rFonts w:ascii="Garamond Premier Pro Caption" w:cs="Garamond Premier Pro Caption" w:hAnsi="Garamond Premier Pro Caption" w:eastAsia="Garamond Premier Pro Caption"/>
          <w:sz w:val="22"/>
          <w:szCs w:val="22"/>
        </w:rPr>
      </w:pPr>
      <w:del w:id="13" w:date="2023-01-06T12:37:24Z" w:author="Jan Groh">
        <w:r>
          <w:rPr>
            <w:rFonts w:ascii="Garamond Premier Pro Caption" w:hAnsi="Garamond Premier Pro Caption"/>
            <w:sz w:val="22"/>
            <w:szCs w:val="22"/>
            <w:rtl w:val="0"/>
            <w:lang w:val="de-DE"/>
          </w:rPr>
          <w:delText xml:space="preserve">Das sehnsuchtsvolle Leben von Goethes </w:delText>
        </w:r>
      </w:del>
      <w:ins w:id="14" w:date="2023-01-06T12:41:19Z" w:author="Jan Groh">
        <w:del w:id="15" w:date="2023-01-13T18:24:54Z" w:author="Jan Groh">
          <w:r>
            <w:rPr>
              <w:rFonts w:ascii="Garamond Premier Pro Caption" w:hAnsi="Garamond Premier Pro Caption"/>
              <w:sz w:val="22"/>
              <w:szCs w:val="22"/>
              <w:rtl w:val="0"/>
              <w:lang w:val="de-DE"/>
            </w:rPr>
            <w:delText xml:space="preserve">verzweifelnder </w:delText>
          </w:r>
        </w:del>
      </w:ins>
      <w:del w:id="16" w:date="2023-01-13T18:24:54Z" w:author="Jan Groh">
        <w:r>
          <w:rPr>
            <w:rFonts w:ascii="Garamond Premier Pro Caption" w:hAnsi="Garamond Premier Pro Caption"/>
            <w:sz w:val="22"/>
            <w:szCs w:val="22"/>
            <w:rtl w:val="0"/>
            <w:lang w:val="de-DE"/>
          </w:rPr>
          <w:delText>Schwiegertochter</w:delText>
        </w:r>
      </w:del>
      <w:ins w:id="17" w:date="2023-01-06T12:38:19Z" w:author="Jan Groh">
        <w:del w:id="18" w:date="2023-01-13T18:24:54Z" w:author="Jan Groh">
          <w:r>
            <w:rPr>
              <w:rFonts w:ascii="Garamond Premier Pro Caption" w:hAnsi="Garamond Premier Pro Caption"/>
              <w:sz w:val="22"/>
              <w:szCs w:val="22"/>
              <w:rtl w:val="0"/>
              <w:lang w:val="de-DE"/>
            </w:rPr>
            <w:delText xml:space="preserve"> </w:delText>
          </w:r>
        </w:del>
      </w:ins>
      <w:del w:id="19" w:date="2023-01-06T12:38:19Z" w:author="Jan Groh">
        <w:r>
          <w:rPr>
            <w:rFonts w:ascii="Garamond Premier Pro Caption" w:hAnsi="Garamond Premier Pro Caption"/>
            <w:sz w:val="22"/>
            <w:szCs w:val="22"/>
            <w:rtl w:val="0"/>
            <w:lang w:val="de-DE"/>
          </w:rPr>
          <w:delText xml:space="preserve"> </w:delText>
        </w:r>
      </w:del>
      <w:commentRangeStart w:id="20"/>
      <w:del w:id="21" w:date="2023-01-13T18:24:54Z" w:author="Jan Groh">
        <w:r>
          <w:rPr>
            <w:rFonts w:ascii="Garamond Premier Pro Caption" w:hAnsi="Garamond Premier Pro Caption"/>
            <w:sz w:val="22"/>
            <w:szCs w:val="22"/>
            <w:rtl w:val="0"/>
            <w:lang w:val="de-DE"/>
          </w:rPr>
          <w:delText>in Tageb</w:delText>
        </w:r>
      </w:del>
      <w:del w:id="22" w:date="2023-01-13T18:24:54Z" w:author="Jan Groh">
        <w:r>
          <w:rPr>
            <w:rFonts w:ascii="Garamond Premier Pro Caption" w:hAnsi="Garamond Premier Pro Caption" w:hint="default"/>
            <w:sz w:val="22"/>
            <w:szCs w:val="22"/>
            <w:rtl w:val="0"/>
            <w:lang w:val="de-DE"/>
          </w:rPr>
          <w:delText>ü</w:delText>
        </w:r>
      </w:del>
      <w:del w:id="23" w:date="2023-01-13T18:24:54Z" w:author="Jan Groh">
        <w:r>
          <w:rPr>
            <w:rFonts w:ascii="Garamond Premier Pro Caption" w:hAnsi="Garamond Premier Pro Caption"/>
            <w:sz w:val="22"/>
            <w:szCs w:val="22"/>
            <w:rtl w:val="0"/>
            <w:lang w:val="de-DE"/>
          </w:rPr>
          <w:delText>chern und Briefen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 w:date="2023-01-13T18:24:54Z" w:author="Jan Groh"/>
          <w:rFonts w:ascii="Garamond Premier Pro Caption" w:cs="Garamond Premier Pro Caption" w:hAnsi="Garamond Premier Pro Caption" w:eastAsia="Garamond Premier Pro Caption"/>
          <w:sz w:val="22"/>
          <w:szCs w:val="22"/>
        </w:rPr>
      </w:pPr>
      <w:del w:id="25" w:date="2023-01-13T18:24:54Z" w:author="Jan Groh">
        <w:r>
          <w:rPr>
            <w:rFonts w:ascii="Garamond Premier Pro Caption" w:cs="Garamond Premier Pro Caption" w:hAnsi="Garamond Premier Pro Caption" w:eastAsia="Garamond Premier Pro Caption"/>
            <w:sz w:val="22"/>
            <w:szCs w:val="22"/>
          </w:rPr>
          <w:br w:type="textWrapping"/>
        </w:r>
      </w:del>
      <w:commentRangeEnd w:id="20"/>
      <w:r>
        <w:commentReference w:id="20"/>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6" w:date="2023-01-13T18:24:54Z" w:author="Jan Groh"/>
          <w:rFonts w:ascii="Garamond Premier Pro Caption" w:cs="Garamond Premier Pro Caption" w:hAnsi="Garamond Premier Pro Caption" w:eastAsia="Garamond Premier Pro Caption"/>
          <w:sz w:val="22"/>
          <w:szCs w:val="22"/>
        </w:rPr>
      </w:pPr>
      <w:del w:id="27" w:date="2023-01-13T18:24:54Z" w:author="Jan Groh">
        <w:r>
          <w:rPr>
            <w:rFonts w:ascii="Garamond Premier Pro Caption" w:hAnsi="Garamond Premier Pro Caption"/>
            <w:sz w:val="22"/>
            <w:szCs w:val="22"/>
            <w:rtl w:val="0"/>
            <w:lang w:val="de-DE"/>
          </w:rPr>
          <w:delText>Herausgegeben</w:delText>
        </w:r>
      </w:del>
      <w:ins w:id="28" w:date="2023-01-06T12:41:46Z" w:author="Jan Groh">
        <w:del w:id="29" w:date="2023-01-13T18:24:54Z" w:author="Jan Groh">
          <w:r>
            <w:rPr>
              <w:rFonts w:ascii="Garamond Premier Pro Caption" w:hAnsi="Garamond Premier Pro Caption"/>
              <w:sz w:val="22"/>
              <w:szCs w:val="22"/>
              <w:rtl w:val="0"/>
              <w:lang w:val="de-DE"/>
            </w:rPr>
            <w:delText xml:space="preserve"> </w:delText>
          </w:r>
        </w:del>
      </w:ins>
      <w:del w:id="30" w:date="2023-01-06T12:41:42Z" w:author="Jan Groh">
        <w:r>
          <w:rPr>
            <w:rFonts w:ascii="Garamond Premier Pro Caption" w:hAnsi="Garamond Premier Pro Caption"/>
            <w:sz w:val="22"/>
            <w:szCs w:val="22"/>
            <w:rtl w:val="0"/>
          </w:rPr>
          <w:delText xml:space="preserve"> </w:delText>
        </w:r>
      </w:del>
      <w:del w:id="31" w:date="2023-01-13T18:24:54Z" w:author="Jan Groh">
        <w:r>
          <w:rPr>
            <w:rFonts w:ascii="Garamond Premier Pro Caption" w:hAnsi="Garamond Premier Pro Caption"/>
            <w:sz w:val="22"/>
            <w:szCs w:val="22"/>
            <w:rtl w:val="0"/>
            <w:lang w:val="de-DE"/>
          </w:rPr>
          <w:delText>und mit eine</w:delText>
        </w:r>
      </w:del>
      <w:del w:id="32" w:date="2023-01-13T18:24:54Z" w:author="Jan Groh">
        <w:r>
          <w:rPr>
            <w:rFonts w:ascii="Garamond Premier Pro Caption" w:hAnsi="Garamond Premier Pro Caption"/>
            <w:sz w:val="22"/>
            <w:szCs w:val="22"/>
            <w:rtl w:val="0"/>
            <w:lang w:val="de-DE"/>
          </w:rPr>
          <w:delText>r</w:delText>
        </w:r>
      </w:del>
      <w:del w:id="33" w:date="2023-01-13T18:24:54Z" w:author="Jan Groh">
        <w:r>
          <w:rPr>
            <w:rFonts w:ascii="Garamond Premier Pro Caption" w:hAnsi="Garamond Premier Pro Caption"/>
            <w:sz w:val="22"/>
            <w:szCs w:val="22"/>
            <w:rtl w:val="0"/>
          </w:rPr>
          <w:delText xml:space="preserve"> </w:delText>
        </w:r>
      </w:del>
      <w:del w:id="34" w:date="2023-01-13T18:24:54Z" w:author="Jan Groh">
        <w:r>
          <w:rPr>
            <w:rFonts w:ascii="Garamond Premier Pro Caption" w:hAnsi="Garamond Premier Pro Caption"/>
            <w:sz w:val="22"/>
            <w:szCs w:val="22"/>
            <w:rtl w:val="0"/>
            <w:lang w:val="de-DE"/>
          </w:rPr>
          <w:delText>biographischen Einleitung</w:delText>
        </w:r>
      </w:del>
      <w:del w:id="35" w:date="2023-01-13T18:24:54Z" w:author="Jan Groh">
        <w:r>
          <w:rPr>
            <w:rFonts w:ascii="Garamond Premier Pro Caption" w:hAnsi="Garamond Premier Pro Caption"/>
            <w:sz w:val="22"/>
            <w:szCs w:val="22"/>
            <w:rtl w:val="0"/>
            <w:lang w:val="de-DE"/>
          </w:rPr>
          <w:delText xml:space="preserve"> versehen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36" w:date="2023-01-13T18:24:54Z" w:author="Jan Groh">
        <w:r>
          <w:rPr>
            <w:rFonts w:ascii="Garamond Premier Pro Caption" w:hAnsi="Garamond Premier Pro Caption"/>
            <w:sz w:val="22"/>
            <w:szCs w:val="22"/>
            <w:rtl w:val="0"/>
            <w:lang w:val="de-DE"/>
          </w:rPr>
          <w:delText>von Ulrich Janetzki</w:delText>
        </w:r>
      </w:del>
      <w:del w:id="37" w:date="2023-01-13T18:24:54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9" w:date="2023-01-13T18:24:54Z" w:author="Jan Groh"/>
          <w:rFonts w:ascii="Garamond Premier Pro Caption" w:cs="Garamond Premier Pro Caption" w:hAnsi="Garamond Premier Pro Caption" w:eastAsia="Garamond Premier Pro Caption"/>
          <w:sz w:val="22"/>
          <w:szCs w:val="22"/>
        </w:rPr>
      </w:pPr>
      <w:del w:id="40" w:date="2023-01-13T18:24:54Z" w:author="Jan Groh">
        <w:r>
          <w:rPr>
            <w:rFonts w:ascii="Garamond Premier Pro Caption" w:hAnsi="Garamond Premier Pro Caption"/>
            <w:sz w:val="22"/>
            <w:szCs w:val="22"/>
            <w:rtl w:val="0"/>
            <w:lang w:val="de-DE"/>
          </w:rPr>
          <w:delText>Diese Buch ist eine</w:delText>
        </w:r>
      </w:del>
      <w:ins w:id="41" w:date="2023-01-06T12:42:04Z" w:author="Jan Groh">
        <w:del w:id="42" w:date="2023-01-13T18:24:54Z" w:author="Jan Groh">
          <w:r>
            <w:rPr>
              <w:rFonts w:ascii="Garamond Premier Pro Caption" w:hAnsi="Garamond Premier Pro Caption" w:hint="default"/>
              <w:sz w:val="22"/>
              <w:szCs w:val="22"/>
              <w:rtl w:val="0"/>
              <w:lang w:val="de-DE"/>
            </w:rPr>
            <w:delText xml:space="preserve"> ü</w:delText>
          </w:r>
        </w:del>
      </w:ins>
      <w:ins w:id="43" w:date="2023-01-06T12:42:04Z" w:author="Jan Groh">
        <w:del w:id="44" w:date="2023-01-13T18:24:54Z" w:author="Jan Groh">
          <w:r>
            <w:rPr>
              <w:rFonts w:ascii="Garamond Premier Pro Caption" w:hAnsi="Garamond Premier Pro Caption"/>
              <w:sz w:val="22"/>
              <w:szCs w:val="22"/>
              <w:rtl w:val="0"/>
              <w:lang w:val="de-DE"/>
            </w:rPr>
            <w:delText xml:space="preserve">berarbeitete und </w:delText>
          </w:r>
        </w:del>
      </w:ins>
      <w:del w:id="45" w:date="2023-01-06T12:42:09Z" w:author="Jan Groh">
        <w:r>
          <w:rPr>
            <w:rFonts w:ascii="Garamond Premier Pro Caption" w:hAnsi="Garamond Premier Pro Caption"/>
            <w:sz w:val="22"/>
            <w:szCs w:val="22"/>
            <w:rtl w:val="0"/>
            <w:lang w:val="de-DE"/>
          </w:rPr>
          <w:delText xml:space="preserve"> </w:delText>
        </w:r>
      </w:del>
      <w:del w:id="46" w:date="2023-01-13T18:24:54Z" w:author="Jan Groh">
        <w:r>
          <w:rPr>
            <w:rFonts w:ascii="Garamond Premier Pro Caption" w:hAnsi="Garamond Premier Pro Caption"/>
            <w:sz w:val="22"/>
            <w:szCs w:val="22"/>
            <w:rtl w:val="0"/>
            <w:lang w:val="de-DE"/>
          </w:rPr>
          <w:delText xml:space="preserve">aktualisierte </w:delText>
        </w:r>
      </w:del>
      <w:del w:id="47" w:date="2023-01-06T12:42:18Z" w:author="Jan Groh">
        <w:r>
          <w:rPr>
            <w:rFonts w:ascii="Garamond Premier Pro Caption" w:hAnsi="Garamond Premier Pro Caption"/>
            <w:sz w:val="22"/>
            <w:szCs w:val="22"/>
            <w:rtl w:val="0"/>
            <w:lang w:val="de-DE"/>
          </w:rPr>
          <w:delText xml:space="preserve">und </w:delText>
        </w:r>
      </w:del>
      <w:del w:id="48" w:date="2023-01-06T12:42:18Z" w:author="Jan Groh">
        <w:r>
          <w:rPr>
            <w:rFonts w:ascii="Garamond Premier Pro Caption" w:hAnsi="Garamond Premier Pro Caption" w:hint="default"/>
            <w:sz w:val="22"/>
            <w:szCs w:val="22"/>
            <w:rtl w:val="0"/>
            <w:lang w:val="de-DE"/>
          </w:rPr>
          <w:delText>ü</w:delText>
        </w:r>
      </w:del>
      <w:del w:id="49" w:date="2023-01-06T12:42:18Z" w:author="Jan Groh">
        <w:r>
          <w:rPr>
            <w:rFonts w:ascii="Garamond Premier Pro Caption" w:hAnsi="Garamond Premier Pro Caption"/>
            <w:sz w:val="22"/>
            <w:szCs w:val="22"/>
            <w:rtl w:val="0"/>
            <w:lang w:val="de-DE"/>
          </w:rPr>
          <w:delText xml:space="preserve">berarbeitete </w:delText>
        </w:r>
      </w:del>
      <w:del w:id="50" w:date="2023-01-13T18:24:54Z" w:author="Jan Groh">
        <w:r>
          <w:rPr>
            <w:rFonts w:ascii="Garamond Premier Pro Caption" w:hAnsi="Garamond Premier Pro Caption"/>
            <w:sz w:val="22"/>
            <w:szCs w:val="22"/>
            <w:rtl w:val="0"/>
            <w:lang w:val="de-DE"/>
          </w:rPr>
          <w:delText xml:space="preserve">Ausgabe des 1982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 w:date="2023-01-13T18:24:54Z" w:author="Jan Groh"/>
          <w:rFonts w:ascii="Garamond Premier Pro Caption" w:cs="Garamond Premier Pro Caption" w:hAnsi="Garamond Premier Pro Caption" w:eastAsia="Garamond Premier Pro Caption"/>
          <w:sz w:val="22"/>
          <w:szCs w:val="22"/>
        </w:rPr>
      </w:pPr>
      <w:del w:id="52" w:date="2023-01-13T18:24:54Z" w:author="Jan Groh">
        <w:r>
          <w:rPr>
            <w:rFonts w:ascii="Garamond Premier Pro Caption" w:hAnsi="Garamond Premier Pro Caption"/>
            <w:sz w:val="22"/>
            <w:szCs w:val="22"/>
            <w:rtl w:val="0"/>
            <w:lang w:val="de-DE"/>
          </w:rPr>
          <w:delText>im Ullstein</w:delText>
        </w:r>
      </w:del>
      <w:ins w:id="53" w:date="2023-01-06T12:42:59Z" w:author="Jan Groh">
        <w:del w:id="54" w:date="2023-01-13T18:24:54Z" w:author="Jan Groh">
          <w:r>
            <w:rPr>
              <w:rFonts w:ascii="Garamond Premier Pro Caption" w:hAnsi="Garamond Premier Pro Caption"/>
              <w:sz w:val="22"/>
              <w:szCs w:val="22"/>
              <w:rtl w:val="0"/>
              <w:lang w:val="de-DE"/>
            </w:rPr>
            <w:delText xml:space="preserve"> </w:delText>
          </w:r>
        </w:del>
      </w:ins>
      <w:del w:id="55" w:date="2023-01-13T18:24:54Z" w:author="Jan Groh">
        <w:r>
          <w:rPr>
            <w:rFonts w:ascii="Garamond Premier Pro Caption" w:hAnsi="Garamond Premier Pro Caption"/>
            <w:sz w:val="22"/>
            <w:szCs w:val="22"/>
            <w:rtl w:val="0"/>
            <w:lang w:val="de-DE"/>
          </w:rPr>
          <w:delText xml:space="preserve">Verlag erschienene Titels </w:delText>
        </w:r>
      </w:del>
      <w:del w:id="56" w:date="2023-01-13T18:24:54Z" w:author="Jan Groh">
        <w:r>
          <w:rPr>
            <w:rFonts w:ascii="Garamond Premier Pro Caption" w:hAnsi="Garamond Premier Pro Caption" w:hint="default"/>
            <w:sz w:val="22"/>
            <w:szCs w:val="22"/>
            <w:rtl w:val="0"/>
            <w:lang w:val="de-DE"/>
          </w:rPr>
          <w:delText>»</w:delText>
        </w:r>
      </w:del>
      <w:del w:id="57" w:date="2023-01-13T18:24:54Z" w:author="Jan Groh">
        <w:r>
          <w:rPr>
            <w:rFonts w:ascii="Garamond Premier Pro Caption" w:hAnsi="Garamond Premier Pro Caption"/>
            <w:sz w:val="22"/>
            <w:szCs w:val="22"/>
            <w:rtl w:val="0"/>
            <w:lang w:val="de-DE"/>
          </w:rPr>
          <w:delText xml:space="preserve">Ottilie von Goethe. </w:delText>
        </w:r>
      </w:del>
      <w:del w:id="58" w:date="2023-01-13T18:24:54Z" w:author="Jan Groh">
        <w:r>
          <w:rPr>
            <w:rFonts w:ascii="Garamond Premier Pro Caption" w:hAnsi="Garamond Premier Pro Caption"/>
            <w:sz w:val="22"/>
            <w:szCs w:val="22"/>
            <w:rtl w:val="0"/>
            <w:lang w:val="de-DE"/>
          </w:rPr>
          <w:delText>Goethes Schwiegertochter</w:delText>
        </w:r>
      </w:del>
      <w:del w:id="59" w:date="2023-01-13T18:24:54Z" w:author="Jan Groh">
        <w:r>
          <w:rPr>
            <w:rFonts w:ascii="Garamond Premier Pro Caption" w:hAnsi="Garamond Premier Pro Caption"/>
            <w:sz w:val="22"/>
            <w:szCs w:val="22"/>
            <w:rtl w:val="0"/>
            <w:lang w:val="de-DE"/>
          </w:rPr>
          <w:delText xml:space="preserve">. </w:delText>
        </w:r>
      </w:del>
      <w:del w:id="60" w:date="2023-01-13T18:24:54Z" w:author="Jan Groh">
        <w:r>
          <w:rPr>
            <w:rFonts w:ascii="Garamond Premier Pro Caption" w:hAnsi="Garamond Premier Pro Caption"/>
            <w:sz w:val="22"/>
            <w:szCs w:val="22"/>
            <w:rtl w:val="0"/>
            <w:lang w:val="de-DE"/>
          </w:rPr>
          <w:delText>Ein Portr</w:delText>
        </w:r>
      </w:del>
      <w:del w:id="61" w:date="2023-01-13T18:24:54Z" w:author="Jan Groh">
        <w:r>
          <w:rPr>
            <w:rFonts w:ascii="Garamond Premier Pro Caption" w:hAnsi="Garamond Premier Pro Caption" w:hint="default"/>
            <w:sz w:val="22"/>
            <w:szCs w:val="22"/>
            <w:rtl w:val="0"/>
          </w:rPr>
          <w:delText>ä</w:delText>
        </w:r>
      </w:del>
      <w:del w:id="62" w:date="2023-01-13T18:24:54Z" w:author="Jan Groh">
        <w:r>
          <w:rPr>
            <w:rFonts w:ascii="Garamond Premier Pro Caption" w:hAnsi="Garamond Premier Pro Caption"/>
            <w:sz w:val="22"/>
            <w:szCs w:val="22"/>
            <w:rtl w:val="0"/>
          </w:rPr>
          <w:delText>t</w:delText>
        </w:r>
      </w:del>
      <w:del w:id="63" w:date="2023-01-13T18:24:54Z" w:author="Jan Groh">
        <w:r>
          <w:rPr>
            <w:rFonts w:ascii="Garamond Premier Pro Caption" w:hAnsi="Garamond Premier Pro Caption"/>
            <w:sz w:val="22"/>
            <w:szCs w:val="22"/>
            <w:rtl w:val="0"/>
            <w:lang w:val="de-DE"/>
          </w:rPr>
          <w:delText xml:space="preserve">. </w:delText>
        </w:r>
      </w:del>
      <w:del w:id="64" w:date="2023-01-13T18:24:54Z" w:author="Jan Groh">
        <w:r>
          <w:rPr>
            <w:rFonts w:ascii="Garamond Premier Pro Caption" w:hAnsi="Garamond Premier Pro Caption"/>
            <w:sz w:val="22"/>
            <w:szCs w:val="22"/>
            <w:rtl w:val="0"/>
            <w:lang w:val="de-DE"/>
          </w:rPr>
          <w:delText>Herausgegeben und mit einem Nachwort versehen</w:delText>
        </w:r>
      </w:del>
      <w:del w:id="65" w:date="2023-01-13T18:24:54Z" w:author="Jan Groh">
        <w:r>
          <w:rPr>
            <w:rFonts w:ascii="Garamond Premier Pro Caption" w:hAnsi="Garamond Premier Pro Caption"/>
            <w:sz w:val="22"/>
            <w:szCs w:val="22"/>
            <w:rtl w:val="0"/>
            <w:lang w:val="de-DE"/>
          </w:rPr>
          <w:delText xml:space="preserve"> </w:delText>
        </w:r>
      </w:del>
      <w:del w:id="66" w:date="2023-01-13T18:24:54Z" w:author="Jan Groh">
        <w:r>
          <w:rPr>
            <w:rFonts w:ascii="Garamond Premier Pro Caption" w:hAnsi="Garamond Premier Pro Caption"/>
            <w:sz w:val="22"/>
            <w:szCs w:val="22"/>
            <w:rtl w:val="0"/>
            <w:lang w:val="de-DE"/>
          </w:rPr>
          <w:delText>von Ulrich Janetzki</w:delText>
        </w:r>
      </w:del>
      <w:del w:id="67" w:date="2023-01-13T18:24:54Z" w:author="Jan Groh">
        <w:r>
          <w:rPr>
            <w:rFonts w:ascii="Garamond Premier Pro Caption" w:hAnsi="Garamond Premier Pro Caption" w:hint="default"/>
            <w:sz w:val="22"/>
            <w:szCs w:val="22"/>
            <w:rtl w:val="0"/>
            <w:lang w:val="de-DE"/>
          </w:rPr>
          <w:delText xml:space="preserve">« </w:delText>
        </w:r>
      </w:del>
      <w:del w:id="68" w:date="2023-01-06T12:42:48Z" w:author="Jan Groh">
        <w:r>
          <w:rPr>
            <w:rFonts w:ascii="Garamond Premier Pro Caption" w:hAnsi="Garamond Premier Pro Caption"/>
            <w:sz w:val="22"/>
            <w:szCs w:val="22"/>
            <w:rtl w:val="0"/>
            <w:lang w:val="de-DE"/>
          </w:rPr>
          <w:delText>(</w:delText>
        </w:r>
      </w:del>
      <w:del w:id="69" w:date="2023-01-06T12:42:48Z" w:author="Jan Groh">
        <w:r>
          <w:rPr>
            <w:rFonts w:ascii="Garamond Premier Pro Caption" w:hAnsi="Garamond Premier Pro Caption"/>
            <w:sz w:val="22"/>
            <w:szCs w:val="22"/>
            <w:rtl w:val="0"/>
          </w:rPr>
          <w:delText>ISBN 354830138 X</w:delText>
        </w:r>
      </w:del>
      <w:del w:id="70" w:date="2023-01-06T12:42:48Z" w:author="Jan Groh">
        <w:r>
          <w:rPr>
            <w:rFonts w:ascii="Garamond Premier Pro Caption" w:hAnsi="Garamond Premier Pro Caption"/>
            <w:sz w:val="22"/>
            <w:szCs w:val="22"/>
            <w:rtl w:val="0"/>
            <w:lang w:val="de-DE"/>
          </w:rPr>
          <w:delText xml:space="preserve">, </w:delText>
        </w:r>
      </w:del>
      <w:del w:id="71" w:date="2023-01-06T12:42:48Z" w:author="Jan Groh">
        <w:r>
          <w:rPr>
            <w:rFonts w:ascii="Garamond Premier Pro Caption" w:hAnsi="Garamond Premier Pro Caption"/>
            <w:sz w:val="22"/>
            <w:szCs w:val="22"/>
            <w:rtl w:val="0"/>
            <w:lang w:val="de-DE"/>
          </w:rPr>
          <w:delText>Ullstein-Buch; Nr. 30138:</w:delText>
        </w:r>
      </w:del>
      <w:del w:id="72" w:date="2023-01-06T12:42:48Z" w:author="Jan Groh">
        <w:r>
          <w:rPr>
            <w:rFonts w:ascii="Garamond Premier Pro Caption" w:hAnsi="Garamond Premier Pro Caption"/>
            <w:sz w:val="22"/>
            <w:szCs w:val="22"/>
            <w:rtl w:val="0"/>
            <w:lang w:val="de-DE"/>
          </w:rPr>
          <w:delText xml:space="preserve"> </w:delText>
        </w:r>
      </w:del>
      <w:del w:id="73" w:date="2023-01-06T12:42:48Z" w:author="Jan Groh">
        <w:r>
          <w:rPr>
            <w:rFonts w:ascii="Garamond Premier Pro Caption" w:hAnsi="Garamond Premier Pro Caption"/>
            <w:sz w:val="22"/>
            <w:szCs w:val="22"/>
            <w:rtl w:val="0"/>
            <w:lang w:val="de-DE"/>
          </w:rPr>
          <w:delText>Die Frau in d. Literatur</w:delText>
        </w:r>
      </w:del>
      <w:del w:id="74" w:date="2023-01-06T12:42:48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76" w:date="2023-01-13T18:24:54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 w:date="2023-01-06T12:43:55Z" w:author="Jan Groh"/>
          <w:rFonts w:ascii="Garamond Premier Pro Caption" w:cs="Garamond Premier Pro Caption" w:hAnsi="Garamond Premier Pro Caption" w:eastAsia="Garamond Premier Pro Caption"/>
          <w:sz w:val="22"/>
          <w:szCs w:val="22"/>
        </w:rPr>
      </w:pPr>
      <w:del w:id="78" w:date="2023-01-06T12:43:55Z" w:author="Jan Groh">
        <w:r>
          <w:rPr>
            <w:rFonts w:ascii="Garamond Premier Pro Caption" w:hAnsi="Garamond Premier Pro Caption"/>
            <w:sz w:val="22"/>
            <w:szCs w:val="22"/>
            <w:rtl w:val="0"/>
            <w:lang w:val="de-DE"/>
          </w:rPr>
          <w:delText xml:space="preserve">Ehe wir nun weiter schreiten,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 w:date="2023-01-06T12:43:55Z" w:author="Jan Groh"/>
          <w:rFonts w:ascii="Garamond Premier Pro Caption" w:cs="Garamond Premier Pro Caption" w:hAnsi="Garamond Premier Pro Caption" w:eastAsia="Garamond Premier Pro Caption"/>
          <w:sz w:val="22"/>
          <w:szCs w:val="22"/>
        </w:rPr>
      </w:pPr>
      <w:del w:id="80" w:date="2023-01-06T12:43:55Z" w:author="Jan Groh">
        <w:r>
          <w:rPr>
            <w:rFonts w:ascii="Garamond Premier Pro Caption" w:hAnsi="Garamond Premier Pro Caption"/>
            <w:sz w:val="22"/>
            <w:szCs w:val="22"/>
            <w:rtl w:val="0"/>
            <w:lang w:val="de-DE"/>
          </w:rPr>
          <w:delText xml:space="preserve">Halte still und sieh dich um,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 w:date="2023-01-06T12:43:55Z" w:author="Jan Groh"/>
          <w:rFonts w:ascii="Garamond Premier Pro Caption" w:cs="Garamond Premier Pro Caption" w:hAnsi="Garamond Premier Pro Caption" w:eastAsia="Garamond Premier Pro Caption"/>
          <w:sz w:val="22"/>
          <w:szCs w:val="22"/>
        </w:rPr>
      </w:pPr>
      <w:del w:id="82" w:date="2023-01-06T12:43:55Z" w:author="Jan Groh">
        <w:r>
          <w:rPr>
            <w:rFonts w:ascii="Garamond Premier Pro Caption" w:hAnsi="Garamond Premier Pro Caption"/>
            <w:sz w:val="22"/>
            <w:szCs w:val="22"/>
            <w:rtl w:val="0"/>
            <w:lang w:val="de-DE"/>
          </w:rPr>
          <w:delText>Denn geschw</w:delText>
        </w:r>
      </w:del>
      <w:del w:id="83" w:date="2023-01-06T12:43:55Z" w:author="Jan Groh">
        <w:r>
          <w:rPr>
            <w:rFonts w:ascii="Garamond Premier Pro Caption" w:hAnsi="Garamond Premier Pro Caption" w:hint="default"/>
            <w:sz w:val="22"/>
            <w:szCs w:val="22"/>
            <w:rtl w:val="0"/>
          </w:rPr>
          <w:delText>ä</w:delText>
        </w:r>
      </w:del>
      <w:del w:id="84" w:date="2023-01-06T12:43:55Z" w:author="Jan Groh">
        <w:r>
          <w:rPr>
            <w:rFonts w:ascii="Garamond Premier Pro Caption" w:hAnsi="Garamond Premier Pro Caption"/>
            <w:sz w:val="22"/>
            <w:szCs w:val="22"/>
            <w:rtl w:val="0"/>
            <w:lang w:val="de-DE"/>
          </w:rPr>
          <w:delText xml:space="preserve">tzig sind die Zeiten,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 w:date="2023-01-06T12:43:55Z" w:author="Jan Groh"/>
          <w:rFonts w:ascii="Garamond Premier Pro Caption" w:cs="Garamond Premier Pro Caption" w:hAnsi="Garamond Premier Pro Caption" w:eastAsia="Garamond Premier Pro Caption"/>
          <w:sz w:val="22"/>
          <w:szCs w:val="22"/>
        </w:rPr>
      </w:pPr>
      <w:del w:id="86" w:date="2023-01-06T12:43:55Z" w:author="Jan Groh">
        <w:r>
          <w:rPr>
            <w:rFonts w:ascii="Garamond Premier Pro Caption" w:hAnsi="Garamond Premier Pro Caption"/>
            <w:sz w:val="22"/>
            <w:szCs w:val="22"/>
            <w:rtl w:val="0"/>
            <w:lang w:val="de-DE"/>
          </w:rPr>
          <w:delText>Und sie sind auch wieder stumm.</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 w:date="2023-01-06T12:43:5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 w:date="2023-01-06T12:43:55Z" w:author="Jan Groh"/>
          <w:rFonts w:ascii="Garamond Premier Pro Caption" w:cs="Garamond Premier Pro Caption" w:hAnsi="Garamond Premier Pro Caption" w:eastAsia="Garamond Premier Pro Caption"/>
          <w:sz w:val="22"/>
          <w:szCs w:val="22"/>
        </w:rPr>
      </w:pPr>
      <w:del w:id="89" w:date="2023-01-06T12:43:55Z" w:author="Jan Groh">
        <w:r>
          <w:rPr>
            <w:rFonts w:ascii="Garamond Premier Pro Caption" w:hAnsi="Garamond Premier Pro Caption"/>
            <w:sz w:val="22"/>
            <w:szCs w:val="22"/>
            <w:rtl w:val="0"/>
            <w:lang w:val="de-DE"/>
          </w:rPr>
          <w:delText xml:space="preserve">Was du mir als Kind gewesen,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 w:date="2023-01-06T12:43:55Z" w:author="Jan Groh"/>
          <w:rFonts w:ascii="Garamond Premier Pro Caption" w:cs="Garamond Premier Pro Caption" w:hAnsi="Garamond Premier Pro Caption" w:eastAsia="Garamond Premier Pro Caption"/>
          <w:sz w:val="22"/>
          <w:szCs w:val="22"/>
        </w:rPr>
      </w:pPr>
      <w:del w:id="91" w:date="2023-01-06T12:43:55Z" w:author="Jan Groh">
        <w:r>
          <w:rPr>
            <w:rFonts w:ascii="Garamond Premier Pro Caption" w:hAnsi="Garamond Premier Pro Caption"/>
            <w:sz w:val="22"/>
            <w:szCs w:val="22"/>
            <w:rtl w:val="0"/>
            <w:lang w:val="de-DE"/>
          </w:rPr>
          <w:delText>Was du mir als M</w:delText>
        </w:r>
      </w:del>
      <w:del w:id="92" w:date="2023-01-06T12:43:55Z" w:author="Jan Groh">
        <w:r>
          <w:rPr>
            <w:rFonts w:ascii="Garamond Premier Pro Caption" w:hAnsi="Garamond Premier Pro Caption" w:hint="default"/>
            <w:sz w:val="22"/>
            <w:szCs w:val="22"/>
            <w:rtl w:val="0"/>
          </w:rPr>
          <w:delText>ä</w:delText>
        </w:r>
      </w:del>
      <w:del w:id="93" w:date="2023-01-06T12:43:55Z" w:author="Jan Groh">
        <w:r>
          <w:rPr>
            <w:rFonts w:ascii="Garamond Premier Pro Caption" w:hAnsi="Garamond Premier Pro Caption"/>
            <w:sz w:val="22"/>
            <w:szCs w:val="22"/>
            <w:rtl w:val="0"/>
            <w:lang w:val="de-DE"/>
          </w:rPr>
          <w:delText>dchen warst.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 w:date="2023-01-06T12:43:55Z" w:author="Jan Groh"/>
          <w:rFonts w:ascii="Garamond Premier Pro Caption" w:cs="Garamond Premier Pro Caption" w:hAnsi="Garamond Premier Pro Caption" w:eastAsia="Garamond Premier Pro Caption"/>
          <w:sz w:val="22"/>
          <w:szCs w:val="22"/>
        </w:rPr>
      </w:pPr>
      <w:del w:id="95" w:date="2023-01-06T12:43:55Z" w:author="Jan Groh">
        <w:r>
          <w:rPr>
            <w:rFonts w:ascii="Garamond Premier Pro Caption" w:hAnsi="Garamond Premier Pro Caption"/>
            <w:sz w:val="22"/>
            <w:szCs w:val="22"/>
            <w:rtl w:val="0"/>
            <w:lang w:val="de-DE"/>
          </w:rPr>
          <w:delText xml:space="preserve">Magst in deinem Innern lesen,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6" w:date="2023-01-06T12:43:55Z" w:author="Jan Groh"/>
          <w:rFonts w:ascii="Garamond Premier Pro Caption" w:cs="Garamond Premier Pro Caption" w:hAnsi="Garamond Premier Pro Caption" w:eastAsia="Garamond Premier Pro Caption"/>
          <w:sz w:val="22"/>
          <w:szCs w:val="22"/>
        </w:rPr>
      </w:pPr>
      <w:del w:id="97" w:date="2023-01-06T12:43:55Z" w:author="Jan Groh">
        <w:r>
          <w:rPr>
            <w:rFonts w:ascii="Garamond Premier Pro Caption" w:hAnsi="Garamond Premier Pro Caption"/>
            <w:sz w:val="22"/>
            <w:szCs w:val="22"/>
            <w:rtl w:val="0"/>
            <w:lang w:val="de-DE"/>
          </w:rPr>
          <w:delText>Wie du dir es offenbarst.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8" w:date="2023-01-13T18:24:54Z" w:author="Jan Groh"/>
          <w:rFonts w:ascii="Garamond Premier Pro Caption" w:cs="Garamond Premier Pro Caption" w:hAnsi="Garamond Premier Pro Caption" w:eastAsia="Garamond Premier Pro Caption"/>
          <w:sz w:val="22"/>
          <w:szCs w:val="22"/>
        </w:rPr>
      </w:pPr>
      <w:del w:id="99" w:date="2023-01-13T18:24:54Z" w:author="Jan Groh">
        <w:r>
          <w:rPr>
            <w:rFonts w:ascii="Garamond Premier Pro Caption" w:cs="Garamond Premier Pro Caption" w:hAnsi="Garamond Premier Pro Caption" w:eastAsia="Garamond Premier Pro Caption"/>
            <w:sz w:val="22"/>
            <w:szCs w:val="22"/>
          </w:rPr>
          <w:br w:type="textWrapping"/>
        </w:r>
      </w:del>
      <w:commentRangeStart w:id="100"/>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1" w:date="2023-01-13T18:24:54Z" w:author="Jan Groh"/>
          <w:rFonts w:ascii="Garamond Premier Pro Caption" w:cs="Garamond Premier Pro Caption" w:hAnsi="Garamond Premier Pro Caption" w:eastAsia="Garamond Premier Pro Caption"/>
          <w:sz w:val="22"/>
          <w:szCs w:val="22"/>
        </w:rPr>
      </w:pPr>
      <w:del w:id="102" w:date="2023-01-13T18:24:54Z" w:author="Jan Groh">
        <w:r>
          <w:rPr>
            <w:rFonts w:ascii="Garamond Premier Pro Caption" w:hAnsi="Garamond Premier Pro Caption"/>
            <w:sz w:val="22"/>
            <w:szCs w:val="22"/>
            <w:rtl w:val="0"/>
            <w:lang w:val="de-DE"/>
          </w:rPr>
          <w:delText>Deinr Treue sei</w:delText>
        </w:r>
      </w:del>
      <w:del w:id="103" w:date="2023-01-13T18:24:54Z" w:author="Jan Groh">
        <w:r>
          <w:rPr>
            <w:rFonts w:ascii="Garamond Premier Pro Caption" w:hAnsi="Garamond Premier Pro Caption" w:hint="default"/>
            <w:sz w:val="22"/>
            <w:szCs w:val="22"/>
            <w:rtl w:val="1"/>
          </w:rPr>
          <w:delText>’</w:delText>
        </w:r>
      </w:del>
      <w:del w:id="104" w:date="2023-01-13T18:24:54Z" w:author="Jan Groh">
        <w:r>
          <w:rPr>
            <w:rFonts w:ascii="Garamond Premier Pro Caption" w:hAnsi="Garamond Premier Pro Caption"/>
            <w:sz w:val="22"/>
            <w:szCs w:val="22"/>
            <w:rtl w:val="0"/>
            <w:lang w:val="de-DE"/>
          </w:rPr>
          <w:delText xml:space="preserve">s zum Lohne,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5" w:date="2023-01-13T18:24:54Z" w:author="Jan Groh"/>
          <w:rFonts w:ascii="Garamond Premier Pro Caption" w:cs="Garamond Premier Pro Caption" w:hAnsi="Garamond Premier Pro Caption" w:eastAsia="Garamond Premier Pro Caption"/>
          <w:sz w:val="22"/>
          <w:szCs w:val="22"/>
        </w:rPr>
      </w:pPr>
      <w:del w:id="106" w:date="2023-01-13T18:24:54Z" w:author="Jan Groh">
        <w:r>
          <w:rPr>
            <w:rFonts w:ascii="Garamond Premier Pro Caption" w:hAnsi="Garamond Premier Pro Caption"/>
            <w:sz w:val="22"/>
            <w:szCs w:val="22"/>
            <w:rtl w:val="0"/>
            <w:lang w:val="de-DE"/>
          </w:rPr>
          <w:delText xml:space="preserve">Wenn du diese Lieder singst,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7" w:date="2023-01-13T18:24:54Z" w:author="Jan Groh"/>
          <w:rFonts w:ascii="Garamond Premier Pro Caption" w:cs="Garamond Premier Pro Caption" w:hAnsi="Garamond Premier Pro Caption" w:eastAsia="Garamond Premier Pro Caption"/>
          <w:sz w:val="22"/>
          <w:szCs w:val="22"/>
        </w:rPr>
      </w:pPr>
      <w:del w:id="108" w:date="2023-01-13T18:24:54Z" w:author="Jan Groh">
        <w:r>
          <w:rPr>
            <w:rFonts w:ascii="Garamond Premier Pro Caption" w:hAnsi="Garamond Premier Pro Caption"/>
            <w:sz w:val="22"/>
            <w:szCs w:val="22"/>
            <w:rtl w:val="0"/>
          </w:rPr>
          <w:delText>Da</w:delText>
        </w:r>
      </w:del>
      <w:del w:id="109" w:date="2023-01-13T18:24:54Z" w:author="Jan Groh">
        <w:r>
          <w:rPr>
            <w:rFonts w:ascii="Garamond Premier Pro Caption" w:hAnsi="Garamond Premier Pro Caption" w:hint="default"/>
            <w:sz w:val="22"/>
            <w:szCs w:val="22"/>
            <w:rtl w:val="0"/>
            <w:lang w:val="de-DE"/>
          </w:rPr>
          <w:delText xml:space="preserve">ß </w:delText>
        </w:r>
      </w:del>
      <w:del w:id="110" w:date="2023-01-13T18:24:54Z" w:author="Jan Groh">
        <w:r>
          <w:rPr>
            <w:rFonts w:ascii="Garamond Premier Pro Caption" w:hAnsi="Garamond Premier Pro Caption"/>
            <w:sz w:val="22"/>
            <w:szCs w:val="22"/>
            <w:rtl w:val="0"/>
            <w:lang w:val="de-DE"/>
          </w:rPr>
          <w:delText xml:space="preserve">dem Vater in dem Sohne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1" w:date="2023-01-13T18:24:54Z" w:author="Jan Groh"/>
          <w:rFonts w:ascii="Garamond Premier Pro Caption" w:cs="Garamond Premier Pro Caption" w:hAnsi="Garamond Premier Pro Caption" w:eastAsia="Garamond Premier Pro Caption"/>
          <w:sz w:val="22"/>
          <w:szCs w:val="22"/>
        </w:rPr>
      </w:pPr>
      <w:del w:id="112" w:date="2023-01-13T18:24:54Z" w:author="Jan Groh">
        <w:r>
          <w:rPr>
            <w:rFonts w:ascii="Garamond Premier Pro Caption" w:hAnsi="Garamond Premier Pro Caption"/>
            <w:sz w:val="22"/>
            <w:szCs w:val="22"/>
            <w:rtl w:val="0"/>
          </w:rPr>
          <w:delText>T</w:delText>
        </w:r>
      </w:del>
      <w:del w:id="113" w:date="2023-01-13T18:24:54Z" w:author="Jan Groh">
        <w:r>
          <w:rPr>
            <w:rFonts w:ascii="Garamond Premier Pro Caption" w:hAnsi="Garamond Premier Pro Caption" w:hint="default"/>
            <w:sz w:val="22"/>
            <w:szCs w:val="22"/>
            <w:rtl w:val="0"/>
          </w:rPr>
          <w:delText>ü</w:delText>
        </w:r>
      </w:del>
      <w:del w:id="114" w:date="2023-01-13T18:24:54Z" w:author="Jan Groh">
        <w:r>
          <w:rPr>
            <w:rFonts w:ascii="Garamond Premier Pro Caption" w:hAnsi="Garamond Premier Pro Caption"/>
            <w:sz w:val="22"/>
            <w:szCs w:val="22"/>
            <w:rtl w:val="0"/>
            <w:lang w:val="de-DE"/>
          </w:rPr>
          <w:delText>chtig-sch</w:delText>
        </w:r>
      </w:del>
      <w:del w:id="115" w:date="2023-01-13T18:24:54Z" w:author="Jan Groh">
        <w:r>
          <w:rPr>
            <w:rFonts w:ascii="Garamond Premier Pro Caption" w:hAnsi="Garamond Premier Pro Caption" w:hint="default"/>
            <w:sz w:val="22"/>
            <w:szCs w:val="22"/>
            <w:rtl w:val="0"/>
            <w:lang w:val="sv-SE"/>
          </w:rPr>
          <w:delText>ö</w:delText>
        </w:r>
      </w:del>
      <w:del w:id="116" w:date="2023-01-13T18:24:54Z" w:author="Jan Groh">
        <w:r>
          <w:rPr>
            <w:rFonts w:ascii="Garamond Premier Pro Caption" w:hAnsi="Garamond Premier Pro Caption"/>
            <w:sz w:val="22"/>
            <w:szCs w:val="22"/>
            <w:rtl w:val="0"/>
            <w:lang w:val="de-DE"/>
          </w:rPr>
          <w:delText>ne Knaben bringst.</w:delText>
        </w:r>
      </w:del>
      <w:commentRangeEnd w:id="100"/>
      <w:r>
        <w:commentReference w:id="100"/>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 w:date="2023-01-13T18:24:54Z" w:author="Jan Groh"/>
          <w:rFonts w:ascii="Garamond Premier Pro Caption" w:cs="Garamond Premier Pro Caption" w:hAnsi="Garamond Premier Pro Caption" w:eastAsia="Garamond Premier Pro Caption"/>
          <w:sz w:val="22"/>
          <w:szCs w:val="22"/>
        </w:rPr>
      </w:pPr>
      <w:del w:id="119" w:date="2023-01-13T18:24:54Z" w:author="Jan Groh">
        <w:r>
          <w:rPr>
            <w:rFonts w:ascii="Garamond Premier Pro Caption" w:hAnsi="Garamond Premier Pro Caption"/>
            <w:sz w:val="22"/>
            <w:szCs w:val="22"/>
            <w:rtl w:val="0"/>
            <w:lang w:val="de-DE"/>
          </w:rPr>
          <w:delText>(</w:delText>
        </w:r>
      </w:del>
      <w:del w:id="120" w:date="2023-01-13T18:24:54Z" w:author="Jan Groh">
        <w:r>
          <w:rPr>
            <w:rFonts w:ascii="Garamond Premier Pro Caption" w:hAnsi="Garamond Premier Pro Caption"/>
            <w:sz w:val="22"/>
            <w:szCs w:val="22"/>
            <w:rtl w:val="0"/>
            <w:lang w:val="de-DE"/>
          </w:rPr>
          <w:delText>Johann Wolfgang von Goethe, 1820, f</w:delText>
        </w:r>
      </w:del>
      <w:del w:id="121" w:date="2023-01-13T18:24:54Z" w:author="Jan Groh">
        <w:r>
          <w:rPr>
            <w:rFonts w:ascii="Garamond Premier Pro Caption" w:hAnsi="Garamond Premier Pro Caption" w:hint="default"/>
            <w:sz w:val="22"/>
            <w:szCs w:val="22"/>
            <w:rtl w:val="0"/>
          </w:rPr>
          <w:delText>ü</w:delText>
        </w:r>
      </w:del>
      <w:del w:id="122" w:date="2023-01-13T18:24:54Z" w:author="Jan Groh">
        <w:r>
          <w:rPr>
            <w:rFonts w:ascii="Garamond Premier Pro Caption" w:hAnsi="Garamond Premier Pro Caption"/>
            <w:sz w:val="22"/>
            <w:szCs w:val="22"/>
            <w:rtl w:val="0"/>
            <w:lang w:val="de-DE"/>
          </w:rPr>
          <w:delText xml:space="preserve">r Ottilie von Goethe, </w:delText>
        </w:r>
      </w:del>
      <w:del w:id="123" w:date="2023-01-13T18:24:54Z" w:author="Jan Groh">
        <w:r>
          <w:rPr>
            <w:rFonts w:ascii="Garamond Premier Pro Caption" w:hAnsi="Garamond Premier Pro Caption" w:hint="default"/>
            <w:sz w:val="22"/>
            <w:szCs w:val="22"/>
            <w:rtl w:val="0"/>
            <w:lang w:val="it-IT"/>
          </w:rPr>
          <w:delText>»</w:delText>
        </w:r>
      </w:del>
      <w:del w:id="124" w:date="2023-01-13T18:24:54Z" w:author="Jan Groh">
        <w:r>
          <w:rPr>
            <w:rFonts w:ascii="Garamond Premier Pro Caption" w:hAnsi="Garamond Premier Pro Caption"/>
            <w:sz w:val="22"/>
            <w:szCs w:val="22"/>
            <w:rtl w:val="0"/>
            <w:lang w:val="de-DE"/>
          </w:rPr>
          <w:delText>der unter meinen Augen aufgewachsenen lieben Gattin meines Sohnes</w:delText>
        </w:r>
      </w:del>
      <w:del w:id="125" w:date="2023-01-13T18:24:54Z" w:author="Jan Groh">
        <w:r>
          <w:rPr>
            <w:rFonts w:ascii="Garamond Premier Pro Caption" w:hAnsi="Garamond Premier Pro Caption" w:hint="default"/>
            <w:sz w:val="22"/>
            <w:szCs w:val="22"/>
            <w:rtl w:val="0"/>
            <w:lang w:val="fr-FR"/>
          </w:rPr>
          <w:delText>«</w:delText>
        </w:r>
      </w:del>
      <w:del w:id="126" w:date="2023-01-13T18:24:54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8" w:date="2023-01-13T18:24:54Z" w:author="Jan Groh"/>
          <w:rFonts w:ascii="Garamond Premier Pro Caption" w:cs="Garamond Premier Pro Caption" w:hAnsi="Garamond Premier Pro Caption" w:eastAsia="Garamond Premier Pro Caption"/>
          <w:sz w:val="22"/>
          <w:szCs w:val="22"/>
        </w:rPr>
      </w:pPr>
      <w:del w:id="129" w:date="2023-01-06T12:46:50Z" w:author="Jan Groh">
        <w:r>
          <w:rPr>
            <w:rFonts w:ascii="Garamond Premier Pro Caption" w:hAnsi="Garamond Premier Pro Caption"/>
            <w:sz w:val="22"/>
            <w:szCs w:val="22"/>
            <w:rtl w:val="0"/>
            <w:lang w:val="de-DE"/>
          </w:rPr>
          <w:delText>Alternative (aus Ottilies Brief vom 17. Mai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rPr>
          <w:del w:id="131" w:date="2023-01-13T18:24:54Z" w:author="Jan Groh"/>
          <w:rFonts w:ascii="Garamond Premier Pro Italic" w:cs="Garamond Premier Pro Italic" w:hAnsi="Garamond Premier Pro Italic" w:eastAsia="Garamond Premier Pro Italic"/>
          <w:sz w:val="22"/>
          <w:szCs w:val="22"/>
        </w:rPr>
      </w:pPr>
      <w:del w:id="132" w:date="2023-01-13T18:24:54Z" w:author="Jan Groh">
        <w:r>
          <w:rPr>
            <w:rFonts w:ascii="Garamond Premier Pro Italic" w:hAnsi="Garamond Premier Pro Italic"/>
            <w:sz w:val="22"/>
            <w:szCs w:val="22"/>
            <w:rtl w:val="0"/>
            <w:lang w:val="de-DE"/>
          </w:rPr>
          <w:delText>Z</w:delText>
        </w:r>
      </w:del>
      <w:del w:id="133" w:date="2023-01-13T18:24:54Z" w:author="Jan Groh">
        <w:r>
          <w:rPr>
            <w:rFonts w:ascii="Garamond Premier Pro Italic" w:hAnsi="Garamond Premier Pro Italic"/>
            <w:sz w:val="22"/>
            <w:szCs w:val="22"/>
            <w:rtl w:val="0"/>
            <w:lang w:val="de-DE"/>
          </w:rPr>
          <w:delText>u entfernen brauche ich ja aus meiner Seele keinen Gedanken; alle</w:delText>
        </w:r>
      </w:del>
      <w:ins w:id="134" w:date="2023-01-06T12:47:15Z" w:author="Jan Groh">
        <w:del w:id="135" w:date="2023-01-13T18:24:54Z" w:author="Jan Groh">
          <w:r>
            <w:rPr>
              <w:rFonts w:ascii="Garamond Premier Pro Italic" w:hAnsi="Garamond Premier Pro Italic" w:hint="default"/>
              <w:sz w:val="22"/>
              <w:szCs w:val="22"/>
              <w:rtl w:val="0"/>
              <w:lang w:val="de-DE"/>
            </w:rPr>
            <w:delText xml:space="preserve">  …</w:delText>
          </w:r>
        </w:del>
      </w:ins>
      <w:del w:id="136" w:date="2023-01-06T12:47:07Z" w:author="Jan Groh">
        <w:r>
          <w:rPr>
            <w:rFonts w:ascii="Garamond Premier Pro Italic" w:hAnsi="Garamond Premier Pro Italic"/>
            <w:sz w:val="22"/>
            <w:szCs w:val="22"/>
            <w:rtl w:val="0"/>
          </w:rPr>
          <w:delText>,</w:delText>
        </w:r>
      </w:del>
      <w:del w:id="137" w:date="2023-01-13T18:24:54Z" w:author="Jan Groh">
        <w:r>
          <w:rPr>
            <w:rFonts w:ascii="Garamond Premier Pro Italic" w:hAnsi="Garamond Premier Pro Italic"/>
            <w:sz w:val="22"/>
            <w:szCs w:val="22"/>
            <w:rtl w:val="0"/>
          </w:rPr>
          <w:delText xml:space="preserve"> </w:delText>
        </w:r>
      </w:del>
      <w:del w:id="138" w:date="2023-01-06T12:47:05Z" w:author="Jan Groh">
        <w:r>
          <w:rPr>
            <w:rFonts w:ascii="Garamond Premier Pro Italic" w:hAnsi="Garamond Premier Pro Italic"/>
            <w:sz w:val="22"/>
            <w:szCs w:val="22"/>
            <w:rtl w:val="0"/>
            <w:lang w:val="de-DE"/>
          </w:rPr>
          <w:delText>die darin wohnen und weilen und in den Tagen wohl h</w:delText>
        </w:r>
      </w:del>
      <w:del w:id="139" w:date="2023-01-06T12:47:05Z" w:author="Jan Groh">
        <w:r>
          <w:rPr>
            <w:rFonts w:ascii="Garamond Premier Pro Italic" w:hAnsi="Garamond Premier Pro Italic" w:hint="default"/>
            <w:sz w:val="22"/>
            <w:szCs w:val="22"/>
            <w:rtl w:val="0"/>
          </w:rPr>
          <w:delText>ä</w:delText>
        </w:r>
      </w:del>
      <w:del w:id="140" w:date="2023-01-06T12:47:05Z" w:author="Jan Groh">
        <w:r>
          <w:rPr>
            <w:rFonts w:ascii="Garamond Premier Pro Italic" w:hAnsi="Garamond Premier Pro Italic"/>
            <w:sz w:val="22"/>
            <w:szCs w:val="22"/>
            <w:rtl w:val="0"/>
            <w:lang w:val="de-DE"/>
          </w:rPr>
          <w:delText>ufig einkehren werden,</w:delText>
        </w:r>
      </w:del>
      <w:del w:id="141" w:date="2023-01-13T18:24:54Z" w:author="Jan Groh">
        <w:r>
          <w:rPr>
            <w:rFonts w:ascii="Garamond Premier Pro Italic" w:hAnsi="Garamond Premier Pro Italic"/>
            <w:sz w:val="22"/>
            <w:szCs w:val="22"/>
            <w:rtl w:val="0"/>
            <w:lang w:val="de-DE"/>
          </w:rPr>
          <w:delText xml:space="preserve"> machen sie ja nur heiliger, fr</w:delText>
        </w:r>
      </w:del>
      <w:del w:id="142" w:date="2023-01-13T18:24:54Z" w:author="Jan Groh">
        <w:r>
          <w:rPr>
            <w:rFonts w:ascii="Garamond Premier Pro Italic" w:hAnsi="Garamond Premier Pro Italic" w:hint="default"/>
            <w:sz w:val="22"/>
            <w:szCs w:val="22"/>
            <w:rtl w:val="0"/>
            <w:lang w:val="sv-SE"/>
          </w:rPr>
          <w:delText>ö</w:delText>
        </w:r>
      </w:del>
      <w:del w:id="143" w:date="2023-01-13T18:24:54Z" w:author="Jan Groh">
        <w:r>
          <w:rPr>
            <w:rFonts w:ascii="Garamond Premier Pro Italic" w:hAnsi="Garamond Premier Pro Italic"/>
            <w:sz w:val="22"/>
            <w:szCs w:val="22"/>
            <w:rtl w:val="0"/>
            <w:lang w:val="de-DE"/>
          </w:rPr>
          <w:delText>mmer und st</w:delText>
        </w:r>
      </w:del>
      <w:del w:id="144" w:date="2023-01-13T18:24:54Z" w:author="Jan Groh">
        <w:r>
          <w:rPr>
            <w:rFonts w:ascii="Garamond Premier Pro Italic" w:hAnsi="Garamond Premier Pro Italic" w:hint="default"/>
            <w:sz w:val="22"/>
            <w:szCs w:val="22"/>
            <w:rtl w:val="0"/>
          </w:rPr>
          <w:delText>ä</w:delText>
        </w:r>
      </w:del>
      <w:del w:id="145" w:date="2023-01-13T18:24:54Z" w:author="Jan Groh">
        <w:r>
          <w:rPr>
            <w:rFonts w:ascii="Garamond Premier Pro Italic" w:hAnsi="Garamond Premier Pro Italic"/>
            <w:sz w:val="22"/>
            <w:szCs w:val="22"/>
            <w:rtl w:val="0"/>
          </w:rPr>
          <w:delText>rker.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right"/>
        <w:rPr>
          <w:del w:id="146" w:date="2023-01-13T18:24:54Z" w:author="Jan Groh"/>
          <w:rFonts w:ascii="Garamond Premier Pro Italic" w:cs="Garamond Premier Pro Italic" w:hAnsi="Garamond Premier Pro Italic" w:eastAsia="Garamond Premier Pro Italic"/>
          <w:sz w:val="22"/>
          <w:szCs w:val="22"/>
        </w:rPr>
      </w:pPr>
      <w:del w:id="147" w:date="2023-01-13T18:24:54Z" w:author="Jan Groh">
        <w:r>
          <w:rPr>
            <w:rFonts w:ascii="Garamond Premier Pro Italic" w:hAnsi="Garamond Premier Pro Italic"/>
            <w:sz w:val="22"/>
            <w:szCs w:val="22"/>
            <w:rtl w:val="0"/>
            <w:lang w:val="de-DE"/>
          </w:rPr>
          <w:delText>Ottilie an Adele Schopenhauer, 17. Mai.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firstLine="0"/>
        <w:jc w:val="right"/>
        <w:rPr>
          <w:del w:id="148" w:date="2023-01-13T18:24:54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firstLine="0"/>
        <w:jc w:val="right"/>
        <w:rPr>
          <w:del w:id="149" w:date="2023-01-13T18:24:54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right="1417"/>
        <w:jc w:val="left"/>
        <w:rPr>
          <w:del w:id="150" w:date="2023-01-06T12:45:56Z" w:author="Jan Groh"/>
          <w:rFonts w:ascii="Garamond Premier Pro Caption" w:cs="Garamond Premier Pro Caption" w:hAnsi="Garamond Premier Pro Caption" w:eastAsia="Garamond Premier Pro Caption"/>
          <w:sz w:val="22"/>
          <w:szCs w:val="22"/>
        </w:rPr>
      </w:pPr>
      <w:del w:id="151" w:date="2023-01-06T12:45:56Z" w:author="Jan Groh">
        <w:r>
          <w:rPr>
            <w:rFonts w:ascii="Garamond Premier Pro Caption" w:hAnsi="Garamond Premier Pro Caption"/>
            <w:sz w:val="22"/>
            <w:szCs w:val="22"/>
            <w:rtl w:val="0"/>
            <w:lang w:val="de-DE"/>
          </w:rPr>
          <w:delText>Alternative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right="1417"/>
        <w:jc w:val="left"/>
        <w:rPr>
          <w:del w:id="152" w:date="2023-01-06T12:45:56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53" w:date="2023-01-06T12:45:56Z" w:author="Jan Groh"/>
          <w:rFonts w:ascii="Garamond Premier Pro Italic" w:cs="Garamond Premier Pro Italic" w:hAnsi="Garamond Premier Pro Italic" w:eastAsia="Garamond Premier Pro Italic"/>
          <w:sz w:val="22"/>
          <w:szCs w:val="22"/>
        </w:rPr>
      </w:pPr>
      <w:del w:id="154" w:date="2023-01-06T12:45:56Z" w:author="Jan Groh">
        <w:r>
          <w:rPr>
            <w:rFonts w:ascii="Garamond Premier Pro Italic" w:hAnsi="Garamond Premier Pro Italic"/>
            <w:sz w:val="22"/>
            <w:szCs w:val="22"/>
            <w:rtl w:val="0"/>
            <w:lang w:val="it-IT"/>
          </w:rPr>
          <w:delText>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55" w:date="2023-01-06T12:45:56Z" w:author="Jan Groh"/>
          <w:rFonts w:ascii="Garamond Premier Pro Caption" w:cs="Garamond Premier Pro Caption" w:hAnsi="Garamond Premier Pro Caption" w:eastAsia="Garamond Premier Pro Caption"/>
          <w:sz w:val="22"/>
          <w:szCs w:val="22"/>
        </w:rPr>
      </w:pPr>
      <w:del w:id="156" w:date="2023-01-06T12:45:56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57" w:date="2023-01-06T12:45:56Z" w:author="Jan Groh"/>
          <w:rFonts w:ascii="Garamond Premier Pro Caption" w:cs="Garamond Premier Pro Caption" w:hAnsi="Garamond Premier Pro Caption" w:eastAsia="Garamond Premier Pro Caption"/>
          <w:sz w:val="22"/>
          <w:szCs w:val="22"/>
        </w:rPr>
      </w:pPr>
      <w:del w:id="158" w:date="2023-01-06T12:45:56Z" w:author="Jan Groh">
        <w:r>
          <w:rPr>
            <w:rFonts w:ascii="Garamond Premier Pro Caption" w:hAnsi="Garamond Premier Pro Caption"/>
            <w:sz w:val="22"/>
            <w:szCs w:val="22"/>
            <w:rtl w:val="0"/>
            <w:lang w:val="de-DE"/>
          </w:rPr>
          <w:delText>Ich habe gelebt! ich habe geliebt!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59" w:date="2023-01-06T12:45:56Z" w:author="Jan Groh"/>
          <w:rFonts w:ascii="Garamond Premier Pro Caption" w:cs="Garamond Premier Pro Caption" w:hAnsi="Garamond Premier Pro Caption" w:eastAsia="Garamond Premier Pro Caption"/>
          <w:sz w:val="22"/>
          <w:szCs w:val="22"/>
        </w:rPr>
      </w:pPr>
      <w:del w:id="160" w:date="2023-01-06T12:45:56Z" w:author="Jan Groh">
        <w:r>
          <w:rPr>
            <w:rFonts w:ascii="Garamond Premier Pro Caption" w:hAnsi="Garamond Premier Pro Caption"/>
            <w:sz w:val="22"/>
            <w:szCs w:val="22"/>
            <w:rtl w:val="0"/>
            <w:lang w:val="de-DE"/>
          </w:rPr>
          <w:delText>Ich habe mich innig gefreut und betr</w:delText>
        </w:r>
      </w:del>
      <w:del w:id="161" w:date="2023-01-06T12:45:56Z" w:author="Jan Groh">
        <w:r>
          <w:rPr>
            <w:rFonts w:ascii="Garamond Premier Pro Caption" w:hAnsi="Garamond Premier Pro Caption" w:hint="default"/>
            <w:sz w:val="22"/>
            <w:szCs w:val="22"/>
            <w:rtl w:val="0"/>
          </w:rPr>
          <w:delText>ü</w:delText>
        </w:r>
      </w:del>
      <w:del w:id="162" w:date="2023-01-06T12:45:56Z" w:author="Jan Groh">
        <w:r>
          <w:rPr>
            <w:rFonts w:ascii="Garamond Premier Pro Caption" w:hAnsi="Garamond Premier Pro Caption"/>
            <w:sz w:val="22"/>
            <w:szCs w:val="22"/>
            <w:rtl w:val="0"/>
            <w:lang w:val="de-DE"/>
          </w:rPr>
          <w:delText>bt,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63" w:date="2023-01-06T12:45:56Z" w:author="Jan Groh"/>
          <w:rFonts w:ascii="Garamond Premier Pro Caption" w:cs="Garamond Premier Pro Caption" w:hAnsi="Garamond Premier Pro Caption" w:eastAsia="Garamond Premier Pro Caption"/>
          <w:sz w:val="22"/>
          <w:szCs w:val="22"/>
        </w:rPr>
      </w:pPr>
      <w:del w:id="164" w:date="2023-01-06T12:45:56Z" w:author="Jan Groh">
        <w:r>
          <w:rPr>
            <w:rFonts w:ascii="Garamond Premier Pro Caption" w:hAnsi="Garamond Premier Pro Caption"/>
            <w:sz w:val="22"/>
            <w:szCs w:val="22"/>
            <w:rtl w:val="0"/>
            <w:lang w:val="de-DE"/>
          </w:rPr>
          <w:delText>Mir manchen Kranz keck auf die Stirne gedr</w:delText>
        </w:r>
      </w:del>
      <w:del w:id="165" w:date="2023-01-06T12:45:56Z" w:author="Jan Groh">
        <w:r>
          <w:rPr>
            <w:rFonts w:ascii="Garamond Premier Pro Caption" w:hAnsi="Garamond Premier Pro Caption" w:hint="default"/>
            <w:sz w:val="22"/>
            <w:szCs w:val="22"/>
            <w:rtl w:val="0"/>
          </w:rPr>
          <w:delText>ü</w:delText>
        </w:r>
      </w:del>
      <w:del w:id="166" w:date="2023-01-06T12:45:56Z" w:author="Jan Groh">
        <w:r>
          <w:rPr>
            <w:rFonts w:ascii="Garamond Premier Pro Caption" w:hAnsi="Garamond Premier Pro Caption"/>
            <w:sz w:val="22"/>
            <w:szCs w:val="22"/>
            <w:rtl w:val="0"/>
            <w:lang w:val="de-DE"/>
          </w:rPr>
          <w:delText>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67" w:date="2023-01-06T12:45:56Z" w:author="Jan Groh"/>
          <w:rFonts w:ascii="Garamond Premier Pro Caption" w:cs="Garamond Premier Pro Caption" w:hAnsi="Garamond Premier Pro Caption" w:eastAsia="Garamond Premier Pro Caption"/>
          <w:sz w:val="22"/>
          <w:szCs w:val="22"/>
        </w:rPr>
      </w:pPr>
      <w:del w:id="168" w:date="2023-01-06T12:45:56Z" w:author="Jan Groh">
        <w:r>
          <w:rPr>
            <w:rFonts w:ascii="Garamond Premier Pro Caption" w:hAnsi="Garamond Premier Pro Caption"/>
            <w:sz w:val="22"/>
            <w:szCs w:val="22"/>
            <w:rtl w:val="0"/>
            <w:lang w:val="de-DE"/>
          </w:rPr>
          <w:delText>Und der Lebensbl</w:delText>
        </w:r>
      </w:del>
      <w:del w:id="169" w:date="2023-01-06T12:45:56Z" w:author="Jan Groh">
        <w:r>
          <w:rPr>
            <w:rFonts w:ascii="Garamond Premier Pro Caption" w:hAnsi="Garamond Premier Pro Caption" w:hint="default"/>
            <w:sz w:val="22"/>
            <w:szCs w:val="22"/>
            <w:rtl w:val="0"/>
          </w:rPr>
          <w:delText>ü</w:delText>
        </w:r>
      </w:del>
      <w:del w:id="170" w:date="2023-01-06T12:45:56Z" w:author="Jan Groh">
        <w:r>
          <w:rPr>
            <w:rFonts w:ascii="Garamond Premier Pro Caption" w:hAnsi="Garamond Premier Pro Caption"/>
            <w:sz w:val="22"/>
            <w:szCs w:val="22"/>
            <w:rtl w:val="0"/>
            <w:lang w:val="de-DE"/>
          </w:rPr>
          <w:delText>then gar viele gepfl</w:delText>
        </w:r>
      </w:del>
      <w:del w:id="171" w:date="2023-01-06T12:45:56Z" w:author="Jan Groh">
        <w:r>
          <w:rPr>
            <w:rFonts w:ascii="Garamond Premier Pro Caption" w:hAnsi="Garamond Premier Pro Caption" w:hint="default"/>
            <w:sz w:val="22"/>
            <w:szCs w:val="22"/>
            <w:rtl w:val="0"/>
          </w:rPr>
          <w:delText>ü</w:delText>
        </w:r>
      </w:del>
      <w:del w:id="172" w:date="2023-01-06T12:45:56Z" w:author="Jan Groh">
        <w:r>
          <w:rPr>
            <w:rFonts w:ascii="Garamond Premier Pro Caption" w:hAnsi="Garamond Premier Pro Caption"/>
            <w:sz w:val="22"/>
            <w:szCs w:val="22"/>
            <w:rtl w:val="0"/>
            <w:lang w:val="de-DE"/>
          </w:rPr>
          <w:delText>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73" w:date="2023-01-06T12:45:56Z" w:author="Jan Groh"/>
          <w:rFonts w:ascii="Garamond Premier Pro Caption" w:cs="Garamond Premier Pro Caption" w:hAnsi="Garamond Premier Pro Caption" w:eastAsia="Garamond Premier Pro Caption"/>
          <w:sz w:val="22"/>
          <w:szCs w:val="22"/>
        </w:rPr>
      </w:pPr>
      <w:del w:id="174" w:date="2023-01-06T12:45:56Z" w:author="Jan Groh">
        <w:r>
          <w:rPr>
            <w:rFonts w:ascii="Garamond Premier Pro Caption" w:hAnsi="Garamond Premier Pro Caption"/>
            <w:sz w:val="22"/>
            <w:szCs w:val="22"/>
            <w:rtl w:val="0"/>
            <w:lang w:val="de-DE"/>
          </w:rPr>
          <w:delText>Und am Ende erwacht' ich - wie Alle erwachen!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75" w:date="2023-01-06T12:45:56Z" w:author="Jan Groh"/>
          <w:rFonts w:ascii="Garamond Premier Pro Caption" w:cs="Garamond Premier Pro Caption" w:hAnsi="Garamond Premier Pro Caption" w:eastAsia="Garamond Premier Pro Caption"/>
          <w:sz w:val="22"/>
          <w:szCs w:val="22"/>
        </w:rPr>
      </w:pPr>
      <w:del w:id="176" w:date="2023-01-06T12:45:56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77" w:date="2023-01-06T12:45:56Z" w:author="Jan Groh"/>
          <w:rFonts w:ascii="Garamond Premier Pro Caption" w:cs="Garamond Premier Pro Caption" w:hAnsi="Garamond Premier Pro Caption" w:eastAsia="Garamond Premier Pro Caption"/>
          <w:sz w:val="22"/>
          <w:szCs w:val="22"/>
        </w:rPr>
      </w:pPr>
      <w:del w:id="178" w:date="2023-01-06T12:45:56Z" w:author="Jan Groh">
        <w:r>
          <w:rPr>
            <w:rFonts w:ascii="Garamond Premier Pro Caption" w:hAnsi="Garamond Premier Pro Caption"/>
            <w:sz w:val="22"/>
            <w:szCs w:val="22"/>
            <w:rtl w:val="0"/>
            <w:lang w:val="de-DE"/>
          </w:rPr>
          <w:delText>Und es war Sturm, und es war Nacht!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79" w:date="2023-01-06T12:45:56Z" w:author="Jan Groh"/>
          <w:rFonts w:ascii="Garamond Premier Pro Caption" w:cs="Garamond Premier Pro Caption" w:hAnsi="Garamond Premier Pro Caption" w:eastAsia="Garamond Premier Pro Caption"/>
          <w:sz w:val="22"/>
          <w:szCs w:val="22"/>
        </w:rPr>
      </w:pPr>
      <w:del w:id="180" w:date="2023-01-06T12:45:56Z" w:author="Jan Groh">
        <w:r>
          <w:rPr>
            <w:rFonts w:ascii="Garamond Premier Pro Caption" w:hAnsi="Garamond Premier Pro Caption"/>
            <w:sz w:val="22"/>
            <w:szCs w:val="22"/>
            <w:rtl w:val="0"/>
            <w:lang w:val="de-DE"/>
          </w:rPr>
          <w:delText>Und die Jugend zu Ende, noch eh' ich's gedacht!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81" w:date="2023-01-06T12:45:56Z" w:author="Jan Groh"/>
          <w:rFonts w:ascii="Garamond Premier Pro Caption" w:cs="Garamond Premier Pro Caption" w:hAnsi="Garamond Premier Pro Caption" w:eastAsia="Garamond Premier Pro Caption"/>
          <w:sz w:val="22"/>
          <w:szCs w:val="22"/>
        </w:rPr>
      </w:pPr>
      <w:del w:id="182" w:date="2023-01-06T12:45:56Z" w:author="Jan Groh">
        <w:r>
          <w:rPr>
            <w:rFonts w:ascii="Garamond Premier Pro Caption" w:hAnsi="Garamond Premier Pro Caption"/>
            <w:sz w:val="22"/>
            <w:szCs w:val="22"/>
            <w:rtl w:val="0"/>
            <w:lang w:val="de-DE"/>
          </w:rPr>
          <w:delText>Mancher Rose Dorn war im Herzen geblieben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83" w:date="2023-01-06T12:45:56Z" w:author="Jan Groh"/>
          <w:rFonts w:ascii="Garamond Premier Pro Caption" w:cs="Garamond Premier Pro Caption" w:hAnsi="Garamond Premier Pro Caption" w:eastAsia="Garamond Premier Pro Caption"/>
          <w:sz w:val="22"/>
          <w:szCs w:val="22"/>
        </w:rPr>
      </w:pPr>
      <w:del w:id="184" w:date="2023-01-06T12:45:56Z" w:author="Jan Groh">
        <w:r>
          <w:rPr>
            <w:rFonts w:ascii="Garamond Premier Pro Caption" w:hAnsi="Garamond Premier Pro Caption"/>
            <w:sz w:val="22"/>
            <w:szCs w:val="22"/>
            <w:rtl w:val="0"/>
            <w:lang w:val="de-DE"/>
          </w:rPr>
          <w:delText>Von zu k</w:delText>
        </w:r>
      </w:del>
      <w:del w:id="185" w:date="2023-01-06T12:45:56Z" w:author="Jan Groh">
        <w:r>
          <w:rPr>
            <w:rFonts w:ascii="Garamond Premier Pro Caption" w:hAnsi="Garamond Premier Pro Caption" w:hint="default"/>
            <w:sz w:val="22"/>
            <w:szCs w:val="22"/>
            <w:rtl w:val="0"/>
          </w:rPr>
          <w:delText>ü</w:delText>
        </w:r>
      </w:del>
      <w:del w:id="186" w:date="2023-01-06T12:45:56Z" w:author="Jan Groh">
        <w:r>
          <w:rPr>
            <w:rFonts w:ascii="Garamond Premier Pro Caption" w:hAnsi="Garamond Premier Pro Caption"/>
            <w:sz w:val="22"/>
            <w:szCs w:val="22"/>
            <w:rtl w:val="0"/>
            <w:lang w:val="de-DE"/>
          </w:rPr>
          <w:delText>hner Wagni</w:delText>
        </w:r>
      </w:del>
      <w:del w:id="187" w:date="2023-01-06T12:45:56Z" w:author="Jan Groh">
        <w:r>
          <w:rPr>
            <w:rFonts w:ascii="Garamond Premier Pro Caption" w:hAnsi="Garamond Premier Pro Caption" w:hint="default"/>
            <w:sz w:val="22"/>
            <w:szCs w:val="22"/>
            <w:rtl w:val="0"/>
            <w:lang w:val="de-DE"/>
          </w:rPr>
          <w:delText xml:space="preserve">ß </w:delText>
        </w:r>
      </w:del>
      <w:del w:id="188" w:date="2023-01-06T12:45:56Z" w:author="Jan Groh">
        <w:r>
          <w:rPr>
            <w:rFonts w:ascii="Garamond Premier Pro Caption" w:hAnsi="Garamond Premier Pro Caption"/>
            <w:sz w:val="22"/>
            <w:szCs w:val="22"/>
            <w:rtl w:val="0"/>
            <w:lang w:val="de-DE"/>
          </w:rPr>
          <w:delText>im Brechen getrieben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89" w:date="2023-01-06T12:45:56Z" w:author="Jan Groh"/>
          <w:rFonts w:ascii="Garamond Premier Pro Caption" w:cs="Garamond Premier Pro Caption" w:hAnsi="Garamond Premier Pro Caption" w:eastAsia="Garamond Premier Pro Caption"/>
          <w:sz w:val="22"/>
          <w:szCs w:val="22"/>
        </w:rPr>
      </w:pPr>
      <w:del w:id="190" w:date="2023-01-06T12:45:56Z" w:author="Jan Groh">
        <w:r>
          <w:rPr>
            <w:rFonts w:ascii="Garamond Premier Pro Caption" w:hAnsi="Garamond Premier Pro Caption"/>
            <w:sz w:val="22"/>
            <w:szCs w:val="22"/>
            <w:rtl w:val="0"/>
            <w:lang w:val="de-DE"/>
          </w:rPr>
          <w:delText>Und ich mu</w:delText>
        </w:r>
      </w:del>
      <w:del w:id="191" w:date="2023-01-06T12:45:56Z" w:author="Jan Groh">
        <w:r>
          <w:rPr>
            <w:rFonts w:ascii="Garamond Premier Pro Caption" w:hAnsi="Garamond Premier Pro Caption" w:hint="default"/>
            <w:sz w:val="22"/>
            <w:szCs w:val="22"/>
            <w:rtl w:val="0"/>
            <w:lang w:val="de-DE"/>
          </w:rPr>
          <w:delText>ß</w:delText>
        </w:r>
      </w:del>
      <w:del w:id="192" w:date="2023-01-06T12:45:56Z" w:author="Jan Groh">
        <w:r>
          <w:rPr>
            <w:rFonts w:ascii="Garamond Premier Pro Caption" w:hAnsi="Garamond Premier Pro Caption"/>
            <w:sz w:val="22"/>
            <w:szCs w:val="22"/>
            <w:rtl w:val="0"/>
            <w:lang w:val="de-DE"/>
          </w:rPr>
          <w:delText>te mich selber im Weinen belachen.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93" w:date="2023-01-06T12:45:56Z" w:author="Jan Groh"/>
          <w:rFonts w:ascii="Garamond Premier Pro Caption" w:cs="Garamond Premier Pro Caption" w:hAnsi="Garamond Premier Pro Caption" w:eastAsia="Garamond Premier Pro Caption"/>
          <w:sz w:val="22"/>
          <w:szCs w:val="22"/>
        </w:rPr>
      </w:pPr>
      <w:del w:id="194" w:date="2023-01-06T12:45:56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95" w:date="2023-01-06T12:45:56Z" w:author="Jan Groh"/>
          <w:rFonts w:ascii="Garamond Premier Pro Caption" w:cs="Garamond Premier Pro Caption" w:hAnsi="Garamond Premier Pro Caption" w:eastAsia="Garamond Premier Pro Caption"/>
          <w:sz w:val="22"/>
          <w:szCs w:val="22"/>
        </w:rPr>
      </w:pPr>
      <w:del w:id="196" w:date="2023-01-06T12:45:56Z" w:author="Jan Groh">
        <w:r>
          <w:rPr>
            <w:rFonts w:ascii="Garamond Premier Pro Caption" w:hAnsi="Garamond Premier Pro Caption"/>
            <w:sz w:val="22"/>
            <w:szCs w:val="22"/>
            <w:rtl w:val="0"/>
            <w:lang w:val="de-DE"/>
          </w:rPr>
          <w:delText>Und nun stand ich allein auf des Lebens H</w:delText>
        </w:r>
      </w:del>
      <w:del w:id="197" w:date="2023-01-06T12:45:56Z" w:author="Jan Groh">
        <w:r>
          <w:rPr>
            <w:rFonts w:ascii="Garamond Premier Pro Caption" w:hAnsi="Garamond Premier Pro Caption" w:hint="default"/>
            <w:sz w:val="22"/>
            <w:szCs w:val="22"/>
            <w:rtl w:val="0"/>
            <w:lang w:val="sv-SE"/>
          </w:rPr>
          <w:delText>ö</w:delText>
        </w:r>
      </w:del>
      <w:del w:id="198" w:date="2023-01-06T12:45:56Z" w:author="Jan Groh">
        <w:r>
          <w:rPr>
            <w:rFonts w:ascii="Garamond Premier Pro Caption" w:hAnsi="Garamond Premier Pro Caption"/>
            <w:sz w:val="22"/>
            <w:szCs w:val="22"/>
            <w:rtl w:val="0"/>
            <w:lang w:val="nl-NL"/>
          </w:rPr>
          <w:delText>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199" w:date="2023-01-06T12:45:56Z" w:author="Jan Groh"/>
          <w:rFonts w:ascii="Garamond Premier Pro Caption" w:cs="Garamond Premier Pro Caption" w:hAnsi="Garamond Premier Pro Caption" w:eastAsia="Garamond Premier Pro Caption"/>
          <w:sz w:val="22"/>
          <w:szCs w:val="22"/>
        </w:rPr>
      </w:pPr>
      <w:del w:id="200" w:date="2023-01-06T12:45:56Z" w:author="Jan Groh">
        <w:r>
          <w:rPr>
            <w:rFonts w:ascii="Garamond Premier Pro Caption" w:hAnsi="Garamond Premier Pro Caption" w:hint="default"/>
            <w:sz w:val="22"/>
            <w:szCs w:val="22"/>
            <w:rtl w:val="0"/>
            <w:lang w:val="de-DE"/>
          </w:rPr>
          <w:delText>Ü</w:delText>
        </w:r>
      </w:del>
      <w:del w:id="201" w:date="2023-01-06T12:45:56Z" w:author="Jan Groh">
        <w:r>
          <w:rPr>
            <w:rFonts w:ascii="Garamond Premier Pro Caption" w:hAnsi="Garamond Premier Pro Caption"/>
            <w:sz w:val="22"/>
            <w:szCs w:val="22"/>
            <w:rtl w:val="0"/>
            <w:lang w:val="de-DE"/>
          </w:rPr>
          <w:delText>berblickte des Lebens Gaben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02" w:date="2023-01-06T12:45:56Z" w:author="Jan Groh"/>
          <w:rFonts w:ascii="Garamond Premier Pro Caption" w:cs="Garamond Premier Pro Caption" w:hAnsi="Garamond Premier Pro Caption" w:eastAsia="Garamond Premier Pro Caption"/>
          <w:sz w:val="22"/>
          <w:szCs w:val="22"/>
        </w:rPr>
      </w:pPr>
      <w:del w:id="203" w:date="2023-01-06T12:45:56Z" w:author="Jan Groh">
        <w:r>
          <w:rPr>
            <w:rFonts w:ascii="Garamond Premier Pro Caption" w:hAnsi="Garamond Premier Pro Caption"/>
            <w:sz w:val="22"/>
            <w:szCs w:val="22"/>
            <w:rtl w:val="0"/>
            <w:lang w:val="de-DE"/>
          </w:rPr>
          <w:delText>Und betrachtete kalt das eigene Weh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04" w:date="2023-01-06T12:45:56Z" w:author="Jan Groh"/>
          <w:rFonts w:ascii="Garamond Premier Pro Caption" w:cs="Garamond Premier Pro Caption" w:hAnsi="Garamond Premier Pro Caption" w:eastAsia="Garamond Premier Pro Caption"/>
          <w:sz w:val="22"/>
          <w:szCs w:val="22"/>
        </w:rPr>
      </w:pPr>
      <w:del w:id="205" w:date="2023-01-06T12:45:56Z" w:author="Jan Groh">
        <w:r>
          <w:rPr>
            <w:rFonts w:ascii="Garamond Premier Pro Caption" w:hAnsi="Garamond Premier Pro Caption"/>
            <w:sz w:val="22"/>
            <w:szCs w:val="22"/>
            <w:rtl w:val="0"/>
            <w:lang w:val="de-DE"/>
          </w:rPr>
          <w:delText>Wollte nichts hier mehr w</w:delText>
        </w:r>
      </w:del>
      <w:del w:id="206" w:date="2023-01-06T12:45:56Z" w:author="Jan Groh">
        <w:r>
          <w:rPr>
            <w:rFonts w:ascii="Garamond Premier Pro Caption" w:hAnsi="Garamond Premier Pro Caption" w:hint="default"/>
            <w:sz w:val="22"/>
            <w:szCs w:val="22"/>
            <w:rtl w:val="0"/>
          </w:rPr>
          <w:delText>ü</w:delText>
        </w:r>
      </w:del>
      <w:del w:id="207" w:date="2023-01-06T12:45:56Z" w:author="Jan Groh">
        <w:r>
          <w:rPr>
            <w:rFonts w:ascii="Garamond Premier Pro Caption" w:hAnsi="Garamond Premier Pro Caption"/>
            <w:sz w:val="22"/>
            <w:szCs w:val="22"/>
            <w:rtl w:val="0"/>
            <w:lang w:val="de-DE"/>
          </w:rPr>
          <w:delText>nschen, noch haben.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08" w:date="2023-01-06T12:45:56Z" w:author="Jan Groh"/>
          <w:rFonts w:ascii="Garamond Premier Pro Caption" w:cs="Garamond Premier Pro Caption" w:hAnsi="Garamond Premier Pro Caption" w:eastAsia="Garamond Premier Pro Caption"/>
          <w:sz w:val="22"/>
          <w:szCs w:val="22"/>
        </w:rPr>
      </w:pPr>
      <w:del w:id="209" w:date="2023-01-06T12:45:56Z" w:author="Jan Groh">
        <w:r>
          <w:rPr>
            <w:rFonts w:ascii="Garamond Premier Pro Caption" w:hAnsi="Garamond Premier Pro Caption"/>
            <w:sz w:val="22"/>
            <w:szCs w:val="22"/>
            <w:rtl w:val="0"/>
            <w:lang w:val="de-DE"/>
          </w:rPr>
          <w:delText>- Da brach durch die Nebel ein Sonnenstrahl,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10" w:date="2023-01-06T12:45:56Z" w:author="Jan Groh"/>
          <w:rFonts w:ascii="Garamond Premier Pro Caption" w:cs="Garamond Premier Pro Caption" w:hAnsi="Garamond Premier Pro Caption" w:eastAsia="Garamond Premier Pro Caption"/>
          <w:sz w:val="22"/>
          <w:szCs w:val="22"/>
        </w:rPr>
      </w:pPr>
      <w:del w:id="211" w:date="2023-01-06T12:45:56Z" w:author="Jan Groh">
        <w:r>
          <w:rPr>
            <w:rFonts w:ascii="Garamond Premier Pro Caption" w:hAnsi="Garamond Premier Pro Caption"/>
            <w:sz w:val="22"/>
            <w:szCs w:val="22"/>
            <w:rtl w:val="0"/>
            <w:lang w:val="de-DE"/>
          </w:rPr>
          <w:delText>Und mein Blick traf auf Deine Gestalt!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12" w:date="2023-01-06T12:45:56Z" w:author="Jan Groh"/>
          <w:rFonts w:ascii="Garamond Premier Pro Caption" w:cs="Garamond Premier Pro Caption" w:hAnsi="Garamond Premier Pro Caption" w:eastAsia="Garamond Premier Pro Caption"/>
          <w:sz w:val="22"/>
          <w:szCs w:val="22"/>
        </w:rPr>
      </w:pPr>
      <w:del w:id="213" w:date="2023-01-06T12:45:56Z" w:author="Jan Groh">
        <w:r>
          <w:rPr>
            <w:rFonts w:ascii="Garamond Premier Pro Caption" w:hAnsi="Garamond Premier Pro Caption"/>
            <w:sz w:val="22"/>
            <w:szCs w:val="22"/>
            <w:rtl w:val="0"/>
            <w:lang w:val="de-DE"/>
          </w:rPr>
          <w:delText>Und Leben und Lieben war wieder mir Wahl,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14" w:date="2023-01-06T12:45:56Z" w:author="Jan Groh"/>
          <w:rFonts w:ascii="Garamond Premier Pro Caption" w:cs="Garamond Premier Pro Caption" w:hAnsi="Garamond Premier Pro Caption" w:eastAsia="Garamond Premier Pro Caption"/>
          <w:sz w:val="22"/>
          <w:szCs w:val="22"/>
        </w:rPr>
      </w:pPr>
      <w:del w:id="215" w:date="2023-01-06T12:45:56Z" w:author="Jan Groh">
        <w:r>
          <w:rPr>
            <w:rFonts w:ascii="Garamond Premier Pro Caption" w:hAnsi="Garamond Premier Pro Caption"/>
            <w:sz w:val="22"/>
            <w:szCs w:val="22"/>
            <w:rtl w:val="0"/>
            <w:lang w:val="de-DE"/>
          </w:rPr>
          <w:delText>Rasch vernichtet des B</w:delText>
        </w:r>
      </w:del>
      <w:del w:id="216" w:date="2023-01-06T12:45:56Z" w:author="Jan Groh">
        <w:r>
          <w:rPr>
            <w:rFonts w:ascii="Garamond Premier Pro Caption" w:hAnsi="Garamond Premier Pro Caption" w:hint="default"/>
            <w:sz w:val="22"/>
            <w:szCs w:val="22"/>
            <w:rtl w:val="0"/>
            <w:lang w:val="sv-SE"/>
          </w:rPr>
          <w:delText>ö</w:delText>
        </w:r>
      </w:del>
      <w:del w:id="217" w:date="2023-01-06T12:45:56Z" w:author="Jan Groh">
        <w:r>
          <w:rPr>
            <w:rFonts w:ascii="Garamond Premier Pro Caption" w:hAnsi="Garamond Premier Pro Caption"/>
            <w:sz w:val="22"/>
            <w:szCs w:val="22"/>
            <w:rtl w:val="0"/>
            <w:lang w:val="de-DE"/>
          </w:rPr>
          <w:delText>sen Gewalt.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18" w:date="2023-01-06T12:45:56Z" w:author="Jan Groh"/>
          <w:rFonts w:ascii="Garamond Premier Pro Caption" w:cs="Garamond Premier Pro Caption" w:hAnsi="Garamond Premier Pro Caption" w:eastAsia="Garamond Premier Pro Caption"/>
          <w:sz w:val="22"/>
          <w:szCs w:val="22"/>
        </w:rPr>
      </w:pPr>
      <w:del w:id="219" w:date="2023-01-06T12:45:56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20" w:date="2023-01-06T12:45:56Z" w:author="Jan Groh"/>
          <w:rFonts w:ascii="Garamond Premier Pro Caption" w:cs="Garamond Premier Pro Caption" w:hAnsi="Garamond Premier Pro Caption" w:eastAsia="Garamond Premier Pro Caption"/>
          <w:sz w:val="22"/>
          <w:szCs w:val="22"/>
        </w:rPr>
      </w:pPr>
      <w:del w:id="221" w:date="2023-01-06T12:45:56Z" w:author="Jan Groh">
        <w:r>
          <w:rPr>
            <w:rFonts w:ascii="Garamond Premier Pro Caption" w:hAnsi="Garamond Premier Pro Caption"/>
            <w:sz w:val="22"/>
            <w:szCs w:val="22"/>
            <w:rtl w:val="0"/>
            <w:lang w:val="de-DE"/>
          </w:rPr>
          <w:delText>Ich habe geliebt! am meisten Dich!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22" w:date="2023-01-06T12:45:56Z" w:author="Jan Groh"/>
          <w:rFonts w:ascii="Garamond Premier Pro Caption" w:cs="Garamond Premier Pro Caption" w:hAnsi="Garamond Premier Pro Caption" w:eastAsia="Garamond Premier Pro Caption"/>
          <w:sz w:val="22"/>
          <w:szCs w:val="22"/>
        </w:rPr>
      </w:pPr>
      <w:del w:id="223" w:date="2023-01-06T12:45:56Z" w:author="Jan Groh">
        <w:r>
          <w:rPr>
            <w:rFonts w:ascii="Garamond Premier Pro Caption" w:hAnsi="Garamond Premier Pro Caption"/>
            <w:sz w:val="22"/>
            <w:szCs w:val="22"/>
            <w:rtl w:val="0"/>
            <w:lang w:val="de-DE"/>
          </w:rPr>
          <w:delText>Gelebt und gelitten - In Dir und f</w:delText>
        </w:r>
      </w:del>
      <w:del w:id="224" w:date="2023-01-06T12:45:56Z" w:author="Jan Groh">
        <w:r>
          <w:rPr>
            <w:rFonts w:ascii="Garamond Premier Pro Caption" w:hAnsi="Garamond Premier Pro Caption" w:hint="default"/>
            <w:sz w:val="22"/>
            <w:szCs w:val="22"/>
            <w:rtl w:val="0"/>
          </w:rPr>
          <w:delText>ü</w:delText>
        </w:r>
      </w:del>
      <w:del w:id="225" w:date="2023-01-06T12:45:56Z" w:author="Jan Groh">
        <w:r>
          <w:rPr>
            <w:rFonts w:ascii="Garamond Premier Pro Caption" w:hAnsi="Garamond Premier Pro Caption"/>
            <w:sz w:val="22"/>
            <w:szCs w:val="22"/>
            <w:rtl w:val="0"/>
            <w:lang w:val="de-DE"/>
          </w:rPr>
          <w:delText>r Dich!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26" w:date="2023-01-06T12:45:56Z" w:author="Jan Groh"/>
          <w:rFonts w:ascii="Garamond Premier Pro Caption" w:cs="Garamond Premier Pro Caption" w:hAnsi="Garamond Premier Pro Caption" w:eastAsia="Garamond Premier Pro Caption"/>
          <w:sz w:val="22"/>
          <w:szCs w:val="22"/>
        </w:rPr>
      </w:pPr>
      <w:del w:id="227" w:date="2023-01-06T12:45:56Z" w:author="Jan Groh">
        <w:r>
          <w:rPr>
            <w:rFonts w:ascii="Garamond Premier Pro Caption" w:hAnsi="Garamond Premier Pro Caption"/>
            <w:sz w:val="22"/>
            <w:szCs w:val="22"/>
            <w:rtl w:val="0"/>
            <w:lang w:val="de-DE"/>
          </w:rPr>
          <w:delText>Und in Dir umgiebt noch die Jugend mich,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rPr>
          <w:del w:id="228" w:date="2023-01-06T12:45:56Z" w:author="Jan Groh"/>
          <w:rFonts w:ascii="Garamond Premier Pro Caption" w:cs="Garamond Premier Pro Caption" w:hAnsi="Garamond Premier Pro Caption" w:eastAsia="Garamond Premier Pro Caption"/>
          <w:sz w:val="22"/>
          <w:szCs w:val="22"/>
        </w:rPr>
      </w:pPr>
      <w:del w:id="229" w:date="2023-01-06T12:45:56Z" w:author="Jan Groh">
        <w:r>
          <w:rPr>
            <w:rFonts w:ascii="Garamond Premier Pro Caption" w:hAnsi="Garamond Premier Pro Caption"/>
            <w:sz w:val="22"/>
            <w:szCs w:val="22"/>
            <w:rtl w:val="0"/>
          </w:rPr>
          <w:delText>K</w:delText>
        </w:r>
      </w:del>
      <w:del w:id="230" w:date="2023-01-06T12:45:56Z" w:author="Jan Groh">
        <w:r>
          <w:rPr>
            <w:rFonts w:ascii="Garamond Premier Pro Caption" w:hAnsi="Garamond Premier Pro Caption" w:hint="default"/>
            <w:sz w:val="22"/>
            <w:szCs w:val="22"/>
            <w:rtl w:val="0"/>
          </w:rPr>
          <w:delText>ü</w:delText>
        </w:r>
      </w:del>
      <w:del w:id="231" w:date="2023-01-06T12:45:56Z" w:author="Jan Groh">
        <w:r>
          <w:rPr>
            <w:rFonts w:ascii="Garamond Premier Pro Caption" w:hAnsi="Garamond Premier Pro Caption"/>
            <w:sz w:val="22"/>
            <w:szCs w:val="22"/>
            <w:rtl w:val="0"/>
            <w:lang w:val="de-DE"/>
          </w:rPr>
          <w:delText>hn gewonnen hab' ich des Lebens Spiel: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ight="1417"/>
        <w:jc w:val="left"/>
      </w:pPr>
      <w:del w:id="232" w:date="2023-01-06T12:45:56Z" w:author="Jan Groh">
        <w:r>
          <w:rPr>
            <w:rFonts w:ascii="Garamond Premier Pro Caption" w:hAnsi="Garamond Premier Pro Caption"/>
            <w:sz w:val="22"/>
            <w:szCs w:val="22"/>
            <w:rtl w:val="0"/>
            <w:lang w:val="de-DE"/>
          </w:rPr>
          <w:delText>Du standest am Anfang, Dich find' Ich am Ziel</w:delText>
        </w:r>
      </w:del>
      <w:del w:id="233" w:date="2023-01-13T18:24:54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4" w:date="2023-01-13T18:24:54Z" w:author="Jan Groh"/>
          <w:rFonts w:ascii="Garamond Premier Pro Bold" w:cs="Garamond Premier Pro Bold" w:hAnsi="Garamond Premier Pro Bold" w:eastAsia="Garamond Premier Pro Bold"/>
          <w:sz w:val="22"/>
          <w:szCs w:val="22"/>
        </w:rPr>
      </w:pPr>
      <w:del w:id="235" w:date="2023-01-13T18:24:54Z" w:author="Jan Groh">
        <w:r>
          <w:rPr>
            <w:rFonts w:ascii="Garamond Premier Pro Bold" w:hAnsi="Garamond Premier Pro Bold"/>
            <w:sz w:val="22"/>
            <w:szCs w:val="22"/>
            <w:rtl w:val="0"/>
            <w:lang w:val="de-DE"/>
          </w:rPr>
          <w:delText>Inhalts</w:delText>
        </w:r>
      </w:del>
      <w:del w:id="236" w:date="2023-01-13T18:24:54Z" w:author="Jan Groh">
        <w:r>
          <w:rPr>
            <w:rFonts w:ascii="Garamond Premier Pro Bold" w:hAnsi="Garamond Premier Pro Bold" w:hint="default"/>
            <w:sz w:val="22"/>
            <w:szCs w:val="22"/>
            <w:rtl w:val="0"/>
          </w:rPr>
          <w:delText>ü</w:delText>
        </w:r>
      </w:del>
      <w:del w:id="237" w:date="2023-01-13T18:24:54Z" w:author="Jan Groh">
        <w:r>
          <w:rPr>
            <w:rFonts w:ascii="Garamond Premier Pro Bold" w:hAnsi="Garamond Premier Pro Bold"/>
            <w:sz w:val="22"/>
            <w:szCs w:val="22"/>
            <w:rtl w:val="0"/>
            <w:lang w:val="de-DE"/>
          </w:rPr>
          <w:delText>bersicht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8"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ins w:id="239" w:date="2023-01-05T22:35:50Z" w:author="Jan Groh"/>
          <w:del w:id="240" w:date="2023-01-13T18:24:54Z" w:author="Jan Groh"/>
          <w:rFonts w:ascii="Garamond Premier Pro Caption" w:cs="Garamond Premier Pro Caption" w:hAnsi="Garamond Premier Pro Caption" w:eastAsia="Garamond Premier Pro Caption"/>
          <w:sz w:val="22"/>
          <w:szCs w:val="22"/>
        </w:rPr>
      </w:pPr>
      <w:ins w:id="241" w:date="2023-01-05T22:35:50Z" w:author="Jan Groh">
        <w:del w:id="242" w:date="2023-01-13T18:24:54Z" w:author="Jan Groh">
          <w:r>
            <w:rPr>
              <w:rFonts w:ascii="Garamond Premier Pro Caption" w:hAnsi="Garamond Premier Pro Caption"/>
              <w:sz w:val="22"/>
              <w:szCs w:val="22"/>
              <w:rtl w:val="0"/>
              <w:lang w:val="de-DE"/>
            </w:rPr>
            <w:delText>17</w:delText>
          </w:r>
        </w:del>
      </w:ins>
      <w:ins w:id="243" w:date="2023-01-05T22:35:50Z" w:author="Jan Groh">
        <w:del w:id="244" w:date="2023-01-13T18:24:54Z" w:author="Jan Groh">
          <w:r>
            <w:rPr>
              <w:rFonts w:ascii="Garamond Premier Pro Caption" w:hAnsi="Garamond Premier Pro Caption"/>
              <w:sz w:val="22"/>
              <w:szCs w:val="22"/>
              <w:rtl w:val="0"/>
            </w:rPr>
            <w:delText>9</w:delText>
          </w:r>
        </w:del>
      </w:ins>
      <w:ins w:id="245" w:date="2023-01-05T22:35:50Z" w:author="Jan Groh">
        <w:del w:id="246" w:date="2023-01-13T18:24:54Z" w:author="Jan Groh">
          <w:r>
            <w:rPr>
              <w:rFonts w:ascii="Garamond Premier Pro Caption" w:cs="Garamond Premier Pro Caption" w:hAnsi="Garamond Premier Pro Caption" w:eastAsia="Garamond Premier Pro Caption"/>
              <w:sz w:val="22"/>
              <w:szCs w:val="22"/>
              <w:rtl w:val="0"/>
            </w:rPr>
            <w:tab/>
            <w:delText>Biographische Einf</w:delText>
          </w:r>
        </w:del>
      </w:ins>
      <w:ins w:id="247" w:date="2023-01-05T22:35:50Z" w:author="Jan Groh">
        <w:del w:id="248" w:date="2023-01-13T18:24:54Z" w:author="Jan Groh">
          <w:r>
            <w:rPr>
              <w:rFonts w:ascii="Garamond Premier Pro Caption" w:hAnsi="Garamond Premier Pro Caption" w:hint="default"/>
              <w:sz w:val="22"/>
              <w:szCs w:val="22"/>
              <w:rtl w:val="0"/>
              <w:lang w:val="de-DE"/>
            </w:rPr>
            <w:delText>ü</w:delText>
          </w:r>
        </w:del>
      </w:ins>
      <w:ins w:id="249" w:date="2023-01-05T22:35:50Z" w:author="Jan Groh">
        <w:del w:id="250" w:date="2023-01-13T18:24:54Z" w:author="Jan Groh">
          <w:r>
            <w:rPr>
              <w:rFonts w:ascii="Garamond Premier Pro Caption" w:hAnsi="Garamond Premier Pro Caption"/>
              <w:sz w:val="22"/>
              <w:szCs w:val="22"/>
              <w:rtl w:val="0"/>
              <w:lang w:val="de-DE"/>
            </w:rPr>
            <w:delText>hrung</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ins w:id="251" w:date="2023-01-05T22:35:50Z" w:author="Jan Groh"/>
          <w:del w:id="252"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253" w:date="2023-01-13T18:24:54Z" w:author="Jan Groh"/>
          <w:rFonts w:ascii="Garamond Premier Pro Caption" w:cs="Garamond Premier Pro Caption" w:hAnsi="Garamond Premier Pro Caption" w:eastAsia="Garamond Premier Pro Caption"/>
          <w:sz w:val="22"/>
          <w:szCs w:val="22"/>
        </w:rPr>
      </w:pPr>
      <w:del w:id="254" w:date="2023-01-13T18:24:54Z" w:author="Jan Groh">
        <w:r>
          <w:rPr>
            <w:rFonts w:ascii="Garamond Premier Pro Caption" w:hAnsi="Garamond Premier Pro Caption"/>
            <w:sz w:val="22"/>
            <w:szCs w:val="22"/>
            <w:rtl w:val="0"/>
          </w:rPr>
          <w:delText>9</w:delText>
        </w:r>
      </w:del>
      <w:del w:id="255" w:date="2023-01-13T18:24:54Z" w:author="Jan Groh">
        <w:r>
          <w:rPr>
            <w:rFonts w:ascii="Garamond Premier Pro Caption" w:cs="Garamond Premier Pro Caption" w:hAnsi="Garamond Premier Pro Caption" w:eastAsia="Garamond Premier Pro Caption"/>
            <w:sz w:val="22"/>
            <w:szCs w:val="22"/>
          </w:rPr>
          <w:tab/>
        </w:r>
      </w:del>
      <w:del w:id="256" w:date="2023-01-13T18:24:54Z" w:author="Jan Groh">
        <w:r>
          <w:rPr>
            <w:rFonts w:ascii="Garamond Premier Pro Caption" w:hAnsi="Garamond Premier Pro Caption"/>
            <w:sz w:val="22"/>
            <w:szCs w:val="22"/>
            <w:rtl w:val="0"/>
            <w:lang w:val="de-DE"/>
          </w:rPr>
          <w:delText>JUGENDFREUNDSCHAFTEN UND VERLOBUNGSZEIT 1806</w:delText>
        </w:r>
      </w:del>
      <w:del w:id="257" w:date="2023-01-13T18:24:54Z" w:author="Jan Groh">
        <w:r>
          <w:rPr>
            <w:rFonts w:ascii="Garamond Premier Pro Caption" w:hAnsi="Garamond Premier Pro Caption" w:hint="default"/>
            <w:sz w:val="22"/>
            <w:szCs w:val="22"/>
            <w:rtl w:val="0"/>
          </w:rPr>
          <w:delText>–</w:delText>
        </w:r>
      </w:del>
      <w:del w:id="258" w:date="2023-01-13T18:24:54Z" w:author="Jan Groh">
        <w:r>
          <w:rPr>
            <w:rFonts w:ascii="Garamond Premier Pro Caption" w:hAnsi="Garamond Premier Pro Caption"/>
            <w:sz w:val="22"/>
            <w:szCs w:val="22"/>
            <w:rtl w:val="0"/>
          </w:rPr>
          <w:delText>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firstLine="0"/>
        <w:rPr>
          <w:del w:id="259" w:date="2023-01-13T18:24:54Z" w:author="Jan Groh"/>
          <w:rFonts w:ascii="Garamond Premier Pro Caption" w:cs="Garamond Premier Pro Caption" w:hAnsi="Garamond Premier Pro Caption" w:eastAsia="Garamond Premier Pro Caption"/>
          <w:sz w:val="22"/>
          <w:szCs w:val="22"/>
        </w:rPr>
      </w:pPr>
      <w:del w:id="260" w:date="2023-01-13T18:24:54Z" w:author="Jan Groh">
        <w:r>
          <w:rPr>
            <w:rFonts w:ascii="Garamond Premier Pro Caption" w:hAnsi="Garamond Premier Pro Caption"/>
            <w:sz w:val="22"/>
            <w:szCs w:val="22"/>
            <w:rtl w:val="0"/>
            <w:lang w:val="de-DE"/>
          </w:rPr>
          <w:delText>Zusammentreffen mit Ferdinand Heinke</w:delText>
        </w:r>
      </w:del>
      <w:del w:id="261" w:date="2023-01-13T18:24:54Z" w:author="Jan Groh">
        <w:r>
          <w:rPr>
            <w:rFonts w:ascii="Garamond Premier Pro Caption" w:hAnsi="Garamond Premier Pro Caption"/>
            <w:sz w:val="22"/>
            <w:szCs w:val="22"/>
            <w:rtl w:val="0"/>
            <w:lang w:val="de-DE"/>
          </w:rPr>
          <w:delText xml:space="preserve"> </w:delText>
        </w:r>
      </w:del>
      <w:del w:id="262" w:date="2023-01-13T18:24:54Z" w:author="Jan Groh">
        <w:r>
          <w:rPr>
            <w:rFonts w:ascii="Garamond Premier Pro Caption" w:hAnsi="Garamond Premier Pro Caption"/>
            <w:sz w:val="22"/>
            <w:szCs w:val="22"/>
            <w:rtl w:val="0"/>
            <w:lang w:val="de-DE"/>
          </w:rPr>
          <w:delText>/ August von Goethe</w:delText>
        </w:r>
      </w:del>
      <w:del w:id="263" w:date="2023-01-13T18:24:54Z" w:author="Jan Groh">
        <w:r>
          <w:rPr>
            <w:rFonts w:ascii="Garamond Premier Pro Caption" w:hAnsi="Garamond Premier Pro Caption"/>
            <w:sz w:val="22"/>
            <w:szCs w:val="22"/>
            <w:rtl w:val="0"/>
            <w:lang w:val="de-DE"/>
          </w:rPr>
          <w:delText xml:space="preserve"> </w:delText>
        </w:r>
      </w:del>
      <w:del w:id="264" w:date="2023-01-13T18:24:54Z" w:author="Jan Groh">
        <w:r>
          <w:rPr>
            <w:rFonts w:ascii="Garamond Premier Pro Caption" w:hAnsi="Garamond Premier Pro Caption"/>
            <w:sz w:val="22"/>
            <w:szCs w:val="22"/>
            <w:rtl w:val="0"/>
          </w:rPr>
          <w:delText>/</w:delText>
        </w:r>
      </w:del>
      <w:del w:id="265" w:date="2023-01-13T18:24:54Z" w:author="Jan Groh">
        <w:r>
          <w:rPr>
            <w:rFonts w:ascii="Garamond Premier Pro Caption" w:hAnsi="Garamond Premier Pro Caption"/>
            <w:sz w:val="22"/>
            <w:szCs w:val="22"/>
            <w:rtl w:val="0"/>
            <w:lang w:val="de-DE"/>
          </w:rPr>
          <w:delText xml:space="preserve"> </w:delText>
        </w:r>
      </w:del>
      <w:del w:id="266" w:date="2023-01-13T18:24:54Z" w:author="Jan Groh">
        <w:r>
          <w:rPr>
            <w:rFonts w:ascii="Garamond Premier Pro Caption" w:hAnsi="Garamond Premier Pro Caption"/>
            <w:sz w:val="22"/>
            <w:szCs w:val="22"/>
            <w:rtl w:val="0"/>
            <w:lang w:val="de-DE"/>
          </w:rPr>
          <w:delText>Verlobung mit August</w:delText>
        </w:r>
      </w:del>
      <w:del w:id="267" w:date="2023-01-13T18:24:54Z" w:author="Jan Groh">
        <w:r>
          <w:rPr>
            <w:rFonts w:ascii="Garamond Premier Pro Caption" w:hAnsi="Garamond Premier Pro Caption"/>
            <w:sz w:val="22"/>
            <w:szCs w:val="22"/>
            <w:rtl w:val="0"/>
            <w:lang w:val="de-DE"/>
          </w:rPr>
          <w:delText xml:space="preserve"> </w:delText>
        </w:r>
      </w:del>
      <w:del w:id="268" w:date="2023-01-13T18:24:54Z" w:author="Jan Groh">
        <w:r>
          <w:rPr>
            <w:rFonts w:ascii="Garamond Premier Pro Caption" w:hAnsi="Garamond Premier Pro Caption"/>
            <w:sz w:val="22"/>
            <w:szCs w:val="22"/>
            <w:rtl w:val="0"/>
          </w:rPr>
          <w:delText>/</w:delText>
        </w:r>
      </w:del>
      <w:del w:id="269" w:date="2023-01-13T18:24:54Z" w:author="Jan Groh">
        <w:r>
          <w:rPr>
            <w:rFonts w:ascii="Garamond Premier Pro Caption" w:hAnsi="Garamond Premier Pro Caption"/>
            <w:sz w:val="22"/>
            <w:szCs w:val="22"/>
            <w:rtl w:val="0"/>
            <w:lang w:val="de-DE"/>
          </w:rPr>
          <w:delText xml:space="preserve"> </w:delText>
        </w:r>
      </w:del>
      <w:del w:id="270" w:date="2023-01-13T18:24:54Z" w:author="Jan Groh">
        <w:r>
          <w:rPr>
            <w:rFonts w:ascii="Garamond Premier Pro Caption" w:hAnsi="Garamond Premier Pro Caption"/>
            <w:sz w:val="22"/>
            <w:szCs w:val="22"/>
            <w:rtl w:val="0"/>
            <w:lang w:val="de-DE"/>
          </w:rPr>
          <w:delText>Verlobungszeit</w:delText>
        </w:r>
      </w:del>
      <w:del w:id="271" w:date="2023-01-13T18:24:54Z" w:author="Jan Groh">
        <w:r>
          <w:rPr>
            <w:rFonts w:ascii="Garamond Premier Pro Caption" w:hAnsi="Garamond Premier Pro Caption"/>
            <w:sz w:val="22"/>
            <w:szCs w:val="22"/>
            <w:rtl w:val="0"/>
            <w:lang w:val="de-DE"/>
          </w:rPr>
          <w:delText xml:space="preserve"> </w:delText>
        </w:r>
      </w:del>
      <w:del w:id="272" w:date="2023-01-13T18:24:54Z" w:author="Jan Groh">
        <w:r>
          <w:rPr>
            <w:rFonts w:ascii="Garamond Premier Pro Caption" w:hAnsi="Garamond Premier Pro Caption"/>
            <w:sz w:val="22"/>
            <w:szCs w:val="22"/>
            <w:rtl w:val="0"/>
          </w:rPr>
          <w:delText>/</w:delText>
        </w:r>
      </w:del>
      <w:del w:id="273" w:date="2023-01-13T18:24:54Z" w:author="Jan Groh">
        <w:r>
          <w:rPr>
            <w:rFonts w:ascii="Garamond Premier Pro Caption" w:hAnsi="Garamond Premier Pro Caption"/>
            <w:sz w:val="22"/>
            <w:szCs w:val="22"/>
            <w:rtl w:val="0"/>
            <w:lang w:val="de-DE"/>
          </w:rPr>
          <w:delText xml:space="preserve"> </w:delText>
        </w:r>
      </w:del>
      <w:del w:id="274" w:date="2023-01-13T18:24:54Z" w:author="Jan Groh">
        <w:r>
          <w:rPr>
            <w:rFonts w:ascii="Garamond Premier Pro Caption" w:hAnsi="Garamond Premier Pro Caption"/>
            <w:sz w:val="22"/>
            <w:szCs w:val="22"/>
            <w:rtl w:val="0"/>
            <w:lang w:val="de-DE"/>
          </w:rPr>
          <w:delText>Briefe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275"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276" w:date="2023-01-13T18:24:54Z" w:author="Jan Groh"/>
          <w:rFonts w:ascii="Garamond Premier Pro Caption" w:cs="Garamond Premier Pro Caption" w:hAnsi="Garamond Premier Pro Caption" w:eastAsia="Garamond Premier Pro Caption"/>
          <w:sz w:val="22"/>
          <w:szCs w:val="22"/>
        </w:rPr>
      </w:pPr>
      <w:del w:id="277" w:date="2023-01-13T18:24:54Z" w:author="Jan Groh">
        <w:r>
          <w:rPr>
            <w:rFonts w:ascii="Garamond Premier Pro Caption" w:hAnsi="Garamond Premier Pro Caption"/>
            <w:sz w:val="22"/>
            <w:szCs w:val="22"/>
            <w:rtl w:val="0"/>
          </w:rPr>
          <w:delText>39</w:delText>
        </w:r>
      </w:del>
      <w:del w:id="278" w:date="2023-01-13T18:24:54Z" w:author="Jan Groh">
        <w:r>
          <w:rPr>
            <w:rFonts w:ascii="Garamond Premier Pro Caption" w:cs="Garamond Premier Pro Caption" w:hAnsi="Garamond Premier Pro Caption" w:eastAsia="Garamond Premier Pro Caption"/>
            <w:sz w:val="22"/>
            <w:szCs w:val="22"/>
          </w:rPr>
          <w:tab/>
        </w:r>
      </w:del>
      <w:del w:id="279" w:date="2023-01-13T18:24:54Z" w:author="Jan Groh">
        <w:r>
          <w:rPr>
            <w:rFonts w:ascii="Garamond Premier Pro Caption" w:hAnsi="Garamond Premier Pro Caption"/>
            <w:sz w:val="22"/>
            <w:szCs w:val="22"/>
            <w:rtl w:val="0"/>
            <w:lang w:val="de-DE"/>
          </w:rPr>
          <w:delText>DIE EHE MIT AUGUST VON GOETHE 1817</w:delText>
        </w:r>
      </w:del>
      <w:del w:id="280" w:date="2023-01-13T18:24:54Z" w:author="Jan Groh">
        <w:r>
          <w:rPr>
            <w:rFonts w:ascii="Garamond Premier Pro Caption" w:hAnsi="Garamond Premier Pro Caption" w:hint="default"/>
            <w:sz w:val="22"/>
            <w:szCs w:val="22"/>
            <w:rtl w:val="0"/>
          </w:rPr>
          <w:delText>–</w:delText>
        </w:r>
      </w:del>
      <w:del w:id="281" w:date="2023-01-13T18:24:54Z" w:author="Jan Groh">
        <w:r>
          <w:rPr>
            <w:rFonts w:ascii="Garamond Premier Pro Caption" w:hAnsi="Garamond Premier Pro Caption"/>
            <w:sz w:val="22"/>
            <w:szCs w:val="22"/>
            <w:rtl w:val="0"/>
          </w:rPr>
          <w:delText>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firstLine="0"/>
        <w:rPr>
          <w:del w:id="282" w:date="2023-01-13T18:24:54Z" w:author="Jan Groh"/>
          <w:rFonts w:ascii="Garamond Premier Pro Caption" w:cs="Garamond Premier Pro Caption" w:hAnsi="Garamond Premier Pro Caption" w:eastAsia="Garamond Premier Pro Caption"/>
          <w:sz w:val="22"/>
          <w:szCs w:val="22"/>
        </w:rPr>
      </w:pPr>
      <w:del w:id="283" w:date="2023-01-13T18:24:54Z" w:author="Jan Groh">
        <w:r>
          <w:rPr>
            <w:rFonts w:ascii="Garamond Premier Pro Caption" w:hAnsi="Garamond Premier Pro Caption"/>
            <w:sz w:val="22"/>
            <w:szCs w:val="22"/>
            <w:rtl w:val="0"/>
            <w:lang w:val="de-DE"/>
          </w:rPr>
          <w:delText>Heirat</w:delText>
        </w:r>
      </w:del>
      <w:del w:id="284" w:date="2023-01-13T18:24:54Z" w:author="Jan Groh">
        <w:r>
          <w:rPr>
            <w:rFonts w:ascii="Garamond Premier Pro Caption" w:hAnsi="Garamond Premier Pro Caption"/>
            <w:sz w:val="22"/>
            <w:szCs w:val="22"/>
            <w:rtl w:val="0"/>
            <w:lang w:val="de-DE"/>
          </w:rPr>
          <w:delText xml:space="preserve"> </w:delText>
        </w:r>
      </w:del>
      <w:del w:id="285" w:date="2023-01-13T18:24:54Z" w:author="Jan Groh">
        <w:r>
          <w:rPr>
            <w:rFonts w:ascii="Garamond Premier Pro Caption" w:hAnsi="Garamond Premier Pro Caption"/>
            <w:sz w:val="22"/>
            <w:szCs w:val="22"/>
            <w:rtl w:val="0"/>
          </w:rPr>
          <w:delText>/</w:delText>
        </w:r>
      </w:del>
      <w:del w:id="286" w:date="2023-01-13T18:24:54Z" w:author="Jan Groh">
        <w:r>
          <w:rPr>
            <w:rFonts w:ascii="Garamond Premier Pro Caption" w:hAnsi="Garamond Premier Pro Caption"/>
            <w:sz w:val="22"/>
            <w:szCs w:val="22"/>
            <w:rtl w:val="0"/>
            <w:lang w:val="de-DE"/>
          </w:rPr>
          <w:delText xml:space="preserve"> </w:delText>
        </w:r>
      </w:del>
      <w:del w:id="287" w:date="2023-01-13T18:24:54Z" w:author="Jan Groh">
        <w:r>
          <w:rPr>
            <w:rFonts w:ascii="Garamond Premier Pro Caption" w:hAnsi="Garamond Premier Pro Caption"/>
            <w:sz w:val="22"/>
            <w:szCs w:val="22"/>
            <w:rtl w:val="0"/>
            <w:lang w:val="de-DE"/>
          </w:rPr>
          <w:delText>Walther geboren</w:delText>
        </w:r>
      </w:del>
      <w:del w:id="288" w:date="2023-01-13T18:24:54Z" w:author="Jan Groh">
        <w:r>
          <w:rPr>
            <w:rFonts w:ascii="Garamond Premier Pro Caption" w:hAnsi="Garamond Premier Pro Caption"/>
            <w:sz w:val="22"/>
            <w:szCs w:val="22"/>
            <w:rtl w:val="0"/>
            <w:lang w:val="de-DE"/>
          </w:rPr>
          <w:delText xml:space="preserve"> </w:delText>
        </w:r>
      </w:del>
      <w:del w:id="289" w:date="2023-01-13T18:24:54Z" w:author="Jan Groh">
        <w:r>
          <w:rPr>
            <w:rFonts w:ascii="Garamond Premier Pro Caption" w:hAnsi="Garamond Premier Pro Caption"/>
            <w:sz w:val="22"/>
            <w:szCs w:val="22"/>
            <w:rtl w:val="0"/>
          </w:rPr>
          <w:delText>/</w:delText>
        </w:r>
      </w:del>
      <w:del w:id="290" w:date="2023-01-13T18:24:54Z" w:author="Jan Groh">
        <w:r>
          <w:rPr>
            <w:rFonts w:ascii="Garamond Premier Pro Caption" w:hAnsi="Garamond Premier Pro Caption"/>
            <w:sz w:val="22"/>
            <w:szCs w:val="22"/>
            <w:rtl w:val="0"/>
            <w:lang w:val="de-DE"/>
          </w:rPr>
          <w:delText xml:space="preserve"> </w:delText>
        </w:r>
      </w:del>
      <w:del w:id="291" w:date="2023-01-13T18:24:54Z" w:author="Jan Groh">
        <w:r>
          <w:rPr>
            <w:rFonts w:ascii="Garamond Premier Pro Caption" w:hAnsi="Garamond Premier Pro Caption"/>
            <w:sz w:val="22"/>
            <w:szCs w:val="22"/>
            <w:rtl w:val="0"/>
            <w:lang w:val="de-DE"/>
          </w:rPr>
          <w:delText>Reise nach Dresden und Berlin</w:delText>
        </w:r>
      </w:del>
      <w:del w:id="292" w:date="2023-01-13T18:24:54Z" w:author="Jan Groh">
        <w:r>
          <w:rPr>
            <w:rFonts w:ascii="Garamond Premier Pro Caption" w:hAnsi="Garamond Premier Pro Caption"/>
            <w:sz w:val="22"/>
            <w:szCs w:val="22"/>
            <w:rtl w:val="0"/>
            <w:lang w:val="de-DE"/>
          </w:rPr>
          <w:delText xml:space="preserve"> </w:delText>
        </w:r>
      </w:del>
      <w:del w:id="293" w:date="2023-01-13T18:24:54Z" w:author="Jan Groh">
        <w:r>
          <w:rPr>
            <w:rFonts w:ascii="Garamond Premier Pro Caption" w:hAnsi="Garamond Premier Pro Caption"/>
            <w:sz w:val="22"/>
            <w:szCs w:val="22"/>
            <w:rtl w:val="0"/>
            <w:lang w:val="de-DE"/>
          </w:rPr>
          <w:delText>/ Wolfgang geboren</w:delText>
        </w:r>
      </w:del>
      <w:del w:id="294" w:date="2023-01-13T18:24:54Z" w:author="Jan Groh">
        <w:r>
          <w:rPr>
            <w:rFonts w:ascii="Garamond Premier Pro Caption" w:hAnsi="Garamond Premier Pro Caption"/>
            <w:sz w:val="22"/>
            <w:szCs w:val="22"/>
            <w:rtl w:val="0"/>
            <w:lang w:val="de-DE"/>
          </w:rPr>
          <w:delText xml:space="preserve"> </w:delText>
        </w:r>
      </w:del>
      <w:del w:id="295" w:date="2023-01-13T18:24:54Z" w:author="Jan Groh">
        <w:r>
          <w:rPr>
            <w:rFonts w:ascii="Garamond Premier Pro Caption" w:hAnsi="Garamond Premier Pro Caption"/>
            <w:sz w:val="22"/>
            <w:szCs w:val="22"/>
            <w:rtl w:val="0"/>
          </w:rPr>
          <w:delText>/</w:delText>
        </w:r>
      </w:del>
      <w:del w:id="296" w:date="2023-01-13T18:24:54Z" w:author="Jan Groh">
        <w:r>
          <w:rPr>
            <w:rFonts w:ascii="Garamond Premier Pro Caption" w:hAnsi="Garamond Premier Pro Caption"/>
            <w:sz w:val="22"/>
            <w:szCs w:val="22"/>
            <w:rtl w:val="0"/>
            <w:lang w:val="de-DE"/>
          </w:rPr>
          <w:delText xml:space="preserve"> </w:delText>
        </w:r>
      </w:del>
      <w:del w:id="297" w:date="2023-01-13T18:24:54Z" w:author="Jan Groh">
        <w:r>
          <w:rPr>
            <w:rFonts w:ascii="Garamond Premier Pro Caption" w:hAnsi="Garamond Premier Pro Caption"/>
            <w:sz w:val="22"/>
            <w:szCs w:val="22"/>
            <w:rtl w:val="0"/>
            <w:lang w:val="de-DE"/>
          </w:rPr>
          <w:delText>Begegnung mit Charles Sterling</w:delText>
        </w:r>
      </w:del>
      <w:del w:id="298" w:date="2023-01-13T18:24:54Z" w:author="Jan Groh">
        <w:r>
          <w:rPr>
            <w:rFonts w:ascii="Garamond Premier Pro Caption" w:hAnsi="Garamond Premier Pro Caption"/>
            <w:sz w:val="22"/>
            <w:szCs w:val="22"/>
            <w:rtl w:val="0"/>
            <w:lang w:val="de-DE"/>
          </w:rPr>
          <w:delText xml:space="preserve"> </w:delText>
        </w:r>
      </w:del>
      <w:del w:id="299" w:date="2023-01-13T18:24:54Z" w:author="Jan Groh">
        <w:r>
          <w:rPr>
            <w:rFonts w:ascii="Garamond Premier Pro Caption" w:hAnsi="Garamond Premier Pro Caption"/>
            <w:sz w:val="22"/>
            <w:szCs w:val="22"/>
            <w:rtl w:val="0"/>
          </w:rPr>
          <w:delText>/</w:delText>
        </w:r>
      </w:del>
      <w:del w:id="300" w:date="2023-01-13T18:24:54Z" w:author="Jan Groh">
        <w:r>
          <w:rPr>
            <w:rFonts w:ascii="Garamond Premier Pro Caption" w:hAnsi="Garamond Premier Pro Caption"/>
            <w:sz w:val="22"/>
            <w:szCs w:val="22"/>
            <w:rtl w:val="0"/>
            <w:lang w:val="de-DE"/>
          </w:rPr>
          <w:delText xml:space="preserve"> </w:delText>
        </w:r>
      </w:del>
      <w:del w:id="301" w:date="2023-01-13T18:24:54Z" w:author="Jan Groh">
        <w:r>
          <w:rPr>
            <w:rFonts w:ascii="Garamond Premier Pro Caption" w:hAnsi="Garamond Premier Pro Caption"/>
            <w:sz w:val="22"/>
            <w:szCs w:val="22"/>
            <w:rtl w:val="0"/>
            <w:lang w:val="de-DE"/>
          </w:rPr>
          <w:delText>Kur in Bad Ems</w:delText>
        </w:r>
      </w:del>
      <w:del w:id="302" w:date="2023-01-13T18:24:54Z" w:author="Jan Groh">
        <w:r>
          <w:rPr>
            <w:rFonts w:ascii="Garamond Premier Pro Caption" w:hAnsi="Garamond Premier Pro Caption"/>
            <w:sz w:val="22"/>
            <w:szCs w:val="22"/>
            <w:rtl w:val="0"/>
            <w:lang w:val="de-DE"/>
          </w:rPr>
          <w:delText xml:space="preserve"> </w:delText>
        </w:r>
      </w:del>
      <w:del w:id="303" w:date="2023-01-13T18:24:54Z" w:author="Jan Groh">
        <w:r>
          <w:rPr>
            <w:rFonts w:ascii="Garamond Premier Pro Caption" w:hAnsi="Garamond Premier Pro Caption"/>
            <w:sz w:val="22"/>
            <w:szCs w:val="22"/>
            <w:rtl w:val="0"/>
          </w:rPr>
          <w:delText>/</w:delText>
        </w:r>
      </w:del>
      <w:del w:id="304" w:date="2023-01-13T18:24:54Z" w:author="Jan Groh">
        <w:r>
          <w:rPr>
            <w:rFonts w:ascii="Garamond Premier Pro Caption" w:hAnsi="Garamond Premier Pro Caption"/>
            <w:sz w:val="22"/>
            <w:szCs w:val="22"/>
            <w:rtl w:val="0"/>
            <w:lang w:val="de-DE"/>
          </w:rPr>
          <w:delText xml:space="preserve"> </w:delText>
        </w:r>
      </w:del>
      <w:del w:id="305" w:date="2023-01-13T18:24:54Z" w:author="Jan Groh">
        <w:r>
          <w:rPr>
            <w:rFonts w:ascii="Garamond Premier Pro Caption" w:hAnsi="Garamond Premier Pro Caption"/>
            <w:sz w:val="22"/>
            <w:szCs w:val="22"/>
            <w:rtl w:val="0"/>
            <w:lang w:val="de-DE"/>
          </w:rPr>
          <w:delText>Bekanntschaft und Zusammenarbeit mit Charles des Voeux</w:delText>
        </w:r>
      </w:del>
      <w:del w:id="306" w:date="2023-01-13T18:24:54Z" w:author="Jan Groh">
        <w:r>
          <w:rPr>
            <w:rFonts w:ascii="Garamond Premier Pro Caption" w:hAnsi="Garamond Premier Pro Caption"/>
            <w:sz w:val="22"/>
            <w:szCs w:val="22"/>
            <w:rtl w:val="0"/>
            <w:lang w:val="de-DE"/>
          </w:rPr>
          <w:delText xml:space="preserve"> </w:delText>
        </w:r>
      </w:del>
      <w:del w:id="307" w:date="2023-01-13T18:24:54Z" w:author="Jan Groh">
        <w:r>
          <w:rPr>
            <w:rFonts w:ascii="Garamond Premier Pro Caption" w:hAnsi="Garamond Premier Pro Caption"/>
            <w:sz w:val="22"/>
            <w:szCs w:val="22"/>
            <w:rtl w:val="0"/>
          </w:rPr>
          <w:delText>/</w:delText>
        </w:r>
      </w:del>
      <w:del w:id="308" w:date="2023-01-13T18:24:54Z" w:author="Jan Groh">
        <w:r>
          <w:rPr>
            <w:rFonts w:ascii="Garamond Premier Pro Caption" w:hAnsi="Garamond Premier Pro Caption"/>
            <w:sz w:val="22"/>
            <w:szCs w:val="22"/>
            <w:rtl w:val="0"/>
            <w:lang w:val="de-DE"/>
          </w:rPr>
          <w:delText xml:space="preserve"> </w:delText>
        </w:r>
      </w:del>
      <w:del w:id="309" w:date="2023-01-13T18:24:54Z" w:author="Jan Groh">
        <w:r>
          <w:rPr>
            <w:rFonts w:ascii="Garamond Premier Pro Caption" w:hAnsi="Garamond Premier Pro Caption"/>
            <w:sz w:val="22"/>
            <w:szCs w:val="22"/>
            <w:rtl w:val="0"/>
            <w:lang w:val="nl-NL"/>
          </w:rPr>
          <w:delText xml:space="preserve"> Alma geboren</w:delText>
        </w:r>
      </w:del>
      <w:del w:id="310" w:date="2023-01-13T18:24:54Z" w:author="Jan Groh">
        <w:r>
          <w:rPr>
            <w:rFonts w:ascii="Garamond Premier Pro Caption" w:hAnsi="Garamond Premier Pro Caption"/>
            <w:sz w:val="22"/>
            <w:szCs w:val="22"/>
            <w:rtl w:val="0"/>
            <w:lang w:val="de-DE"/>
          </w:rPr>
          <w:delText xml:space="preserve"> </w:delText>
        </w:r>
      </w:del>
      <w:del w:id="311" w:date="2023-01-13T18:24:54Z" w:author="Jan Groh">
        <w:r>
          <w:rPr>
            <w:rFonts w:ascii="Garamond Premier Pro Caption" w:hAnsi="Garamond Premier Pro Caption"/>
            <w:sz w:val="22"/>
            <w:szCs w:val="22"/>
            <w:rtl w:val="0"/>
          </w:rPr>
          <w:delText>/</w:delText>
        </w:r>
      </w:del>
      <w:del w:id="312" w:date="2023-01-13T18:24:54Z" w:author="Jan Groh">
        <w:r>
          <w:rPr>
            <w:rFonts w:ascii="Garamond Premier Pro Caption" w:hAnsi="Garamond Premier Pro Caption"/>
            <w:sz w:val="22"/>
            <w:szCs w:val="22"/>
            <w:rtl w:val="0"/>
            <w:lang w:val="de-DE"/>
          </w:rPr>
          <w:delText xml:space="preserve"> </w:delText>
        </w:r>
      </w:del>
      <w:del w:id="313" w:date="2023-01-13T18:24:54Z" w:author="Jan Groh">
        <w:r>
          <w:rPr>
            <w:rFonts w:ascii="Garamond Premier Pro Caption" w:hAnsi="Garamond Premier Pro Caption"/>
            <w:sz w:val="22"/>
            <w:szCs w:val="22"/>
            <w:rtl w:val="0"/>
          </w:rPr>
          <w:delText>Gr</w:delText>
        </w:r>
      </w:del>
      <w:del w:id="314" w:date="2023-01-13T18:24:54Z" w:author="Jan Groh">
        <w:r>
          <w:rPr>
            <w:rFonts w:ascii="Garamond Premier Pro Caption" w:hAnsi="Garamond Premier Pro Caption" w:hint="default"/>
            <w:sz w:val="22"/>
            <w:szCs w:val="22"/>
            <w:rtl w:val="0"/>
          </w:rPr>
          <w:delText>ü</w:delText>
        </w:r>
      </w:del>
      <w:del w:id="315" w:date="2023-01-13T18:24:54Z" w:author="Jan Groh">
        <w:r>
          <w:rPr>
            <w:rFonts w:ascii="Garamond Premier Pro Caption" w:hAnsi="Garamond Premier Pro Caption"/>
            <w:sz w:val="22"/>
            <w:szCs w:val="22"/>
            <w:rtl w:val="0"/>
            <w:lang w:val="de-DE"/>
          </w:rPr>
          <w:delText xml:space="preserve">ndung der Zeitschrift </w:delText>
        </w:r>
      </w:del>
      <w:del w:id="316" w:date="2023-01-13T18:24:54Z" w:author="Jan Groh">
        <w:r>
          <w:rPr>
            <w:rFonts w:ascii="Garamond Premier Pro Caption" w:hAnsi="Garamond Premier Pro Caption" w:hint="default"/>
            <w:sz w:val="22"/>
            <w:szCs w:val="22"/>
            <w:rtl w:val="0"/>
            <w:lang w:val="it-IT"/>
          </w:rPr>
          <w:delText>»</w:delText>
        </w:r>
      </w:del>
      <w:del w:id="317" w:date="2023-01-13T18:24:54Z" w:author="Jan Groh">
        <w:r>
          <w:rPr>
            <w:rFonts w:ascii="Garamond Premier Pro Caption" w:hAnsi="Garamond Premier Pro Caption"/>
            <w:sz w:val="22"/>
            <w:szCs w:val="22"/>
            <w:rtl w:val="0"/>
            <w:lang w:val="pt-PT"/>
          </w:rPr>
          <w:delText>Chaos</w:delText>
        </w:r>
      </w:del>
      <w:del w:id="318" w:date="2023-01-13T18:24:54Z" w:author="Jan Groh">
        <w:r>
          <w:rPr>
            <w:rFonts w:ascii="Garamond Premier Pro Caption" w:hAnsi="Garamond Premier Pro Caption" w:hint="default"/>
            <w:sz w:val="22"/>
            <w:szCs w:val="22"/>
            <w:rtl w:val="0"/>
            <w:lang w:val="fr-FR"/>
          </w:rPr>
          <w:delText>«</w:delText>
        </w:r>
      </w:del>
      <w:del w:id="319" w:date="2023-01-13T18:24:54Z" w:author="Jan Groh">
        <w:r>
          <w:rPr>
            <w:rFonts w:ascii="Garamond Premier Pro Caption" w:hAnsi="Garamond Premier Pro Caption"/>
            <w:sz w:val="22"/>
            <w:szCs w:val="22"/>
            <w:rtl w:val="0"/>
            <w:lang w:val="de-DE"/>
          </w:rPr>
          <w:delText xml:space="preserve"> </w:delText>
        </w:r>
      </w:del>
      <w:del w:id="320" w:date="2023-01-13T18:24:54Z" w:author="Jan Groh">
        <w:r>
          <w:rPr>
            <w:rFonts w:ascii="Garamond Premier Pro Caption" w:hAnsi="Garamond Premier Pro Caption"/>
            <w:sz w:val="22"/>
            <w:szCs w:val="22"/>
            <w:rtl w:val="0"/>
            <w:lang w:val="de-DE"/>
          </w:rPr>
          <w:delText>/ Italienreise Augusts</w:delText>
        </w:r>
      </w:del>
      <w:del w:id="321" w:date="2023-01-13T18:24:54Z" w:author="Jan Groh">
        <w:r>
          <w:rPr>
            <w:rFonts w:ascii="Garamond Premier Pro Caption" w:hAnsi="Garamond Premier Pro Caption"/>
            <w:sz w:val="22"/>
            <w:szCs w:val="22"/>
            <w:rtl w:val="0"/>
            <w:lang w:val="de-DE"/>
          </w:rPr>
          <w:delText xml:space="preserve"> </w:delText>
        </w:r>
      </w:del>
      <w:del w:id="322" w:date="2023-01-13T18:24:54Z" w:author="Jan Groh">
        <w:r>
          <w:rPr>
            <w:rFonts w:ascii="Garamond Premier Pro Caption" w:hAnsi="Garamond Premier Pro Caption"/>
            <w:sz w:val="22"/>
            <w:szCs w:val="22"/>
            <w:rtl w:val="0"/>
          </w:rPr>
          <w:delText>/</w:delText>
        </w:r>
      </w:del>
      <w:del w:id="323" w:date="2023-01-13T18:24:54Z" w:author="Jan Groh">
        <w:r>
          <w:rPr>
            <w:rFonts w:ascii="Garamond Premier Pro Caption" w:hAnsi="Garamond Premier Pro Caption"/>
            <w:sz w:val="22"/>
            <w:szCs w:val="22"/>
            <w:rtl w:val="0"/>
            <w:lang w:val="de-DE"/>
          </w:rPr>
          <w:delText xml:space="preserve"> </w:delText>
        </w:r>
      </w:del>
      <w:del w:id="324" w:date="2023-01-13T18:24:54Z" w:author="Jan Groh">
        <w:r>
          <w:rPr>
            <w:rFonts w:ascii="Garamond Premier Pro Caption" w:hAnsi="Garamond Premier Pro Caption"/>
            <w:sz w:val="22"/>
            <w:szCs w:val="22"/>
            <w:rtl w:val="0"/>
            <w:lang w:val="de-DE"/>
          </w:rPr>
          <w:delText>Tod August von Goethes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25"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26" w:date="2023-01-13T18:24:54Z" w:author="Jan Groh"/>
          <w:rFonts w:ascii="Garamond Premier Pro Caption" w:cs="Garamond Premier Pro Caption" w:hAnsi="Garamond Premier Pro Caption" w:eastAsia="Garamond Premier Pro Caption"/>
          <w:sz w:val="22"/>
          <w:szCs w:val="22"/>
        </w:rPr>
      </w:pPr>
      <w:del w:id="327" w:date="2023-01-13T18:24:54Z" w:author="Jan Groh">
        <w:r>
          <w:rPr>
            <w:rFonts w:ascii="Garamond Premier Pro Caption" w:hAnsi="Garamond Premier Pro Caption"/>
            <w:sz w:val="22"/>
            <w:szCs w:val="22"/>
            <w:rtl w:val="0"/>
          </w:rPr>
          <w:delText>95</w:delText>
        </w:r>
      </w:del>
      <w:del w:id="328" w:date="2023-01-13T18:24:54Z" w:author="Jan Groh">
        <w:r>
          <w:rPr>
            <w:rFonts w:ascii="Garamond Premier Pro Caption" w:cs="Garamond Premier Pro Caption" w:hAnsi="Garamond Premier Pro Caption" w:eastAsia="Garamond Premier Pro Caption"/>
            <w:sz w:val="22"/>
            <w:szCs w:val="22"/>
          </w:rPr>
          <w:tab/>
        </w:r>
      </w:del>
      <w:del w:id="329" w:date="2023-01-13T18:24:54Z" w:author="Jan Groh">
        <w:r>
          <w:rPr>
            <w:rFonts w:ascii="Garamond Premier Pro Caption" w:hAnsi="Garamond Premier Pro Caption"/>
            <w:sz w:val="22"/>
            <w:szCs w:val="22"/>
            <w:rtl w:val="0"/>
            <w:lang w:val="de-DE"/>
          </w:rPr>
          <w:delText>DIE JAHRE BIS ZU GOETHES TOD 1830</w:delText>
        </w:r>
      </w:del>
      <w:del w:id="330" w:date="2023-01-13T18:24:54Z" w:author="Jan Groh">
        <w:r>
          <w:rPr>
            <w:rFonts w:ascii="Garamond Premier Pro Caption" w:hAnsi="Garamond Premier Pro Caption" w:hint="default"/>
            <w:sz w:val="22"/>
            <w:szCs w:val="22"/>
            <w:rtl w:val="0"/>
          </w:rPr>
          <w:delText>–</w:delText>
        </w:r>
      </w:del>
      <w:del w:id="331" w:date="2023-01-13T18:24:54Z" w:author="Jan Groh">
        <w:r>
          <w:rPr>
            <w:rFonts w:ascii="Garamond Premier Pro Caption" w:hAnsi="Garamond Premier Pro Caption"/>
            <w:sz w:val="22"/>
            <w:szCs w:val="22"/>
            <w:rtl w:val="0"/>
          </w:rPr>
          <w:delText>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firstLine="0"/>
        <w:rPr>
          <w:del w:id="332" w:date="2023-01-13T18:24:54Z" w:author="Jan Groh"/>
          <w:rFonts w:ascii="Garamond Premier Pro Caption" w:cs="Garamond Premier Pro Caption" w:hAnsi="Garamond Premier Pro Caption" w:eastAsia="Garamond Premier Pro Caption"/>
          <w:sz w:val="22"/>
          <w:szCs w:val="22"/>
        </w:rPr>
      </w:pPr>
      <w:del w:id="333" w:date="2023-01-13T18:24:54Z" w:author="Jan Groh">
        <w:r>
          <w:rPr>
            <w:rFonts w:ascii="Garamond Premier Pro Caption" w:hAnsi="Garamond Premier Pro Caption"/>
            <w:sz w:val="22"/>
            <w:szCs w:val="22"/>
            <w:rtl w:val="0"/>
            <w:lang w:val="de-DE"/>
          </w:rPr>
          <w:delText>Erkrankung Goethes</w:delText>
        </w:r>
      </w:del>
      <w:del w:id="334" w:date="2023-01-13T18:24:54Z" w:author="Jan Groh">
        <w:r>
          <w:rPr>
            <w:rFonts w:ascii="Garamond Premier Pro Caption" w:hAnsi="Garamond Premier Pro Caption"/>
            <w:sz w:val="22"/>
            <w:szCs w:val="22"/>
            <w:rtl w:val="0"/>
            <w:lang w:val="de-DE"/>
          </w:rPr>
          <w:delText xml:space="preserve"> </w:delText>
        </w:r>
      </w:del>
      <w:del w:id="335" w:date="2023-01-13T18:24:54Z" w:author="Jan Groh">
        <w:r>
          <w:rPr>
            <w:rFonts w:ascii="Garamond Premier Pro Caption" w:hAnsi="Garamond Premier Pro Caption"/>
            <w:sz w:val="22"/>
            <w:szCs w:val="22"/>
            <w:rtl w:val="0"/>
          </w:rPr>
          <w:delText>/</w:delText>
        </w:r>
      </w:del>
      <w:del w:id="336" w:date="2023-01-13T18:24:54Z" w:author="Jan Groh">
        <w:r>
          <w:rPr>
            <w:rFonts w:ascii="Garamond Premier Pro Caption" w:hAnsi="Garamond Premier Pro Caption"/>
            <w:sz w:val="22"/>
            <w:szCs w:val="22"/>
            <w:rtl w:val="0"/>
            <w:lang w:val="de-DE"/>
          </w:rPr>
          <w:delText xml:space="preserve"> </w:delText>
        </w:r>
      </w:del>
      <w:del w:id="337" w:date="2023-01-13T18:24:54Z" w:author="Jan Groh">
        <w:r>
          <w:rPr>
            <w:rFonts w:ascii="Garamond Premier Pro Caption" w:hAnsi="Garamond Premier Pro Caption"/>
            <w:sz w:val="22"/>
            <w:szCs w:val="22"/>
            <w:rtl w:val="0"/>
            <w:lang w:val="de-DE"/>
          </w:rPr>
          <w:delText>Heiratsantrag von Samuel Naylor</w:delText>
        </w:r>
      </w:del>
      <w:del w:id="338" w:date="2023-01-13T18:24:54Z" w:author="Jan Groh">
        <w:r>
          <w:rPr>
            <w:rFonts w:ascii="Garamond Premier Pro Caption" w:hAnsi="Garamond Premier Pro Caption"/>
            <w:sz w:val="22"/>
            <w:szCs w:val="22"/>
            <w:rtl w:val="0"/>
            <w:lang w:val="de-DE"/>
          </w:rPr>
          <w:delText xml:space="preserve"> </w:delText>
        </w:r>
      </w:del>
      <w:del w:id="339" w:date="2023-01-13T18:24:54Z" w:author="Jan Groh">
        <w:r>
          <w:rPr>
            <w:rFonts w:ascii="Garamond Premier Pro Caption" w:hAnsi="Garamond Premier Pro Caption"/>
            <w:sz w:val="22"/>
            <w:szCs w:val="22"/>
            <w:rtl w:val="0"/>
          </w:rPr>
          <w:delText>/</w:delText>
        </w:r>
      </w:del>
      <w:del w:id="340" w:date="2023-01-13T18:24:54Z" w:author="Jan Groh">
        <w:r>
          <w:rPr>
            <w:rFonts w:ascii="Garamond Premier Pro Caption" w:hAnsi="Garamond Premier Pro Caption"/>
            <w:sz w:val="22"/>
            <w:szCs w:val="22"/>
            <w:rtl w:val="0"/>
            <w:lang w:val="de-DE"/>
          </w:rPr>
          <w:delText xml:space="preserve"> </w:delText>
        </w:r>
      </w:del>
      <w:del w:id="341" w:date="2023-01-13T18:24:54Z" w:author="Jan Groh">
        <w:r>
          <w:rPr>
            <w:rFonts w:ascii="Garamond Premier Pro Caption" w:hAnsi="Garamond Premier Pro Caption"/>
            <w:sz w:val="22"/>
            <w:szCs w:val="22"/>
            <w:rtl w:val="0"/>
            <w:lang w:val="es-ES_tradnl"/>
          </w:rPr>
          <w:delText>Tod</w:delText>
        </w:r>
      </w:del>
      <w:del w:id="342" w:date="2023-01-13T18:24:54Z" w:author="Jan Groh">
        <w:r>
          <w:rPr>
            <w:rFonts w:ascii="Garamond Premier Pro Caption" w:hAnsi="Garamond Premier Pro Caption"/>
            <w:sz w:val="22"/>
            <w:szCs w:val="22"/>
            <w:rtl w:val="0"/>
            <w:lang w:val="de-DE"/>
          </w:rPr>
          <w:delText xml:space="preserve"> </w:delText>
        </w:r>
      </w:del>
      <w:del w:id="343" w:date="2023-01-13T18:24:54Z" w:author="Jan Groh">
        <w:r>
          <w:rPr>
            <w:rFonts w:ascii="Garamond Premier Pro Caption" w:hAnsi="Garamond Premier Pro Caption"/>
            <w:sz w:val="22"/>
            <w:szCs w:val="22"/>
            <w:rtl w:val="0"/>
            <w:lang w:val="de-DE"/>
          </w:rPr>
          <w:delText>Johann Wolfgang von Goethes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44"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45" w:date="2023-01-13T18:24:54Z" w:author="Jan Groh"/>
          <w:rFonts w:ascii="Garamond Premier Pro Caption" w:cs="Garamond Premier Pro Caption" w:hAnsi="Garamond Premier Pro Caption" w:eastAsia="Garamond Premier Pro Caption"/>
          <w:sz w:val="22"/>
          <w:szCs w:val="22"/>
        </w:rPr>
      </w:pPr>
      <w:del w:id="346" w:date="2023-01-13T18:24:54Z" w:author="Jan Groh">
        <w:r>
          <w:rPr>
            <w:rFonts w:ascii="Garamond Premier Pro Caption" w:hAnsi="Garamond Premier Pro Caption"/>
            <w:sz w:val="22"/>
            <w:szCs w:val="22"/>
            <w:rtl w:val="0"/>
          </w:rPr>
          <w:delText>107</w:delText>
        </w:r>
      </w:del>
      <w:del w:id="347" w:date="2023-01-13T18:24:54Z" w:author="Jan Groh">
        <w:r>
          <w:rPr>
            <w:rFonts w:ascii="Garamond Premier Pro Caption" w:cs="Garamond Premier Pro Caption" w:hAnsi="Garamond Premier Pro Caption" w:eastAsia="Garamond Premier Pro Caption"/>
            <w:sz w:val="22"/>
            <w:szCs w:val="22"/>
          </w:rPr>
          <w:tab/>
        </w:r>
      </w:del>
      <w:del w:id="348" w:date="2023-01-13T18:24:54Z" w:author="Jan Groh">
        <w:r>
          <w:rPr>
            <w:rFonts w:ascii="Garamond Premier Pro Caption" w:hAnsi="Garamond Premier Pro Caption"/>
            <w:sz w:val="22"/>
            <w:szCs w:val="22"/>
            <w:rtl w:val="0"/>
            <w:lang w:val="de-DE"/>
          </w:rPr>
          <w:delText>WANDERJAHRE UND LEBENSABEND 1832</w:delText>
        </w:r>
      </w:del>
      <w:del w:id="349" w:date="2023-01-13T18:24:54Z" w:author="Jan Groh">
        <w:r>
          <w:rPr>
            <w:rFonts w:ascii="Garamond Premier Pro Caption" w:hAnsi="Garamond Premier Pro Caption" w:hint="default"/>
            <w:sz w:val="22"/>
            <w:szCs w:val="22"/>
            <w:rtl w:val="0"/>
          </w:rPr>
          <w:delText>–</w:delText>
        </w:r>
      </w:del>
      <w:del w:id="350" w:date="2023-01-13T18:24:54Z" w:author="Jan Groh">
        <w:r>
          <w:rPr>
            <w:rFonts w:ascii="Garamond Premier Pro Caption" w:hAnsi="Garamond Premier Pro Caption"/>
            <w:sz w:val="22"/>
            <w:szCs w:val="22"/>
            <w:rtl w:val="0"/>
          </w:rPr>
          <w:delText>1872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firstLine="0"/>
        <w:rPr>
          <w:del w:id="351" w:date="2023-01-13T18:24:54Z" w:author="Jan Groh"/>
          <w:rFonts w:ascii="Garamond Premier Pro Caption" w:cs="Garamond Premier Pro Caption" w:hAnsi="Garamond Premier Pro Caption" w:eastAsia="Garamond Premier Pro Caption"/>
          <w:sz w:val="22"/>
          <w:szCs w:val="22"/>
        </w:rPr>
      </w:pPr>
      <w:del w:id="352" w:date="2023-01-13T18:24:54Z" w:author="Jan Groh">
        <w:r>
          <w:rPr>
            <w:rFonts w:ascii="Garamond Premier Pro Caption" w:hAnsi="Garamond Premier Pro Caption"/>
            <w:sz w:val="22"/>
            <w:szCs w:val="22"/>
            <w:rtl w:val="0"/>
            <w:lang w:val="de-DE"/>
          </w:rPr>
          <w:delText>Wiedersehen mit Sterling</w:delText>
        </w:r>
      </w:del>
      <w:del w:id="353" w:date="2023-01-13T18:24:54Z" w:author="Jan Groh">
        <w:r>
          <w:rPr>
            <w:rFonts w:ascii="Garamond Premier Pro Caption" w:hAnsi="Garamond Premier Pro Caption"/>
            <w:sz w:val="22"/>
            <w:szCs w:val="22"/>
            <w:rtl w:val="0"/>
            <w:lang w:val="de-DE"/>
          </w:rPr>
          <w:delText xml:space="preserve"> </w:delText>
        </w:r>
      </w:del>
      <w:del w:id="354" w:date="2023-01-13T18:24:54Z" w:author="Jan Groh">
        <w:r>
          <w:rPr>
            <w:rFonts w:ascii="Garamond Premier Pro Caption" w:hAnsi="Garamond Premier Pro Caption"/>
            <w:sz w:val="22"/>
            <w:szCs w:val="22"/>
            <w:rtl w:val="0"/>
          </w:rPr>
          <w:delText>/</w:delText>
        </w:r>
      </w:del>
      <w:del w:id="355" w:date="2023-01-13T18:24:54Z" w:author="Jan Groh">
        <w:r>
          <w:rPr>
            <w:rFonts w:ascii="Garamond Premier Pro Caption" w:hAnsi="Garamond Premier Pro Caption"/>
            <w:sz w:val="22"/>
            <w:szCs w:val="22"/>
            <w:rtl w:val="0"/>
            <w:lang w:val="de-DE"/>
          </w:rPr>
          <w:delText xml:space="preserve"> </w:delText>
        </w:r>
      </w:del>
      <w:del w:id="356" w:date="2023-01-13T18:24:54Z" w:author="Jan Groh">
        <w:r>
          <w:rPr>
            <w:rFonts w:ascii="Garamond Premier Pro Caption" w:hAnsi="Garamond Premier Pro Caption"/>
            <w:sz w:val="22"/>
            <w:szCs w:val="22"/>
            <w:rtl w:val="0"/>
          </w:rPr>
          <w:delText>Capt. Story</w:delText>
        </w:r>
      </w:del>
      <w:del w:id="357" w:date="2023-01-13T18:24:54Z" w:author="Jan Groh">
        <w:r>
          <w:rPr>
            <w:rFonts w:ascii="Garamond Premier Pro Caption" w:hAnsi="Garamond Premier Pro Caption"/>
            <w:sz w:val="22"/>
            <w:szCs w:val="22"/>
            <w:rtl w:val="0"/>
            <w:lang w:val="de-DE"/>
          </w:rPr>
          <w:delText xml:space="preserve"> </w:delText>
        </w:r>
      </w:del>
      <w:del w:id="358" w:date="2023-01-13T18:24:54Z" w:author="Jan Groh">
        <w:r>
          <w:rPr>
            <w:rFonts w:ascii="Garamond Premier Pro Caption" w:hAnsi="Garamond Premier Pro Caption"/>
            <w:sz w:val="22"/>
            <w:szCs w:val="22"/>
            <w:rtl w:val="0"/>
            <w:lang w:val="de-DE"/>
          </w:rPr>
          <w:delText>/ Anna Sibylle in Wien geboren</w:delText>
        </w:r>
      </w:del>
      <w:del w:id="359" w:date="2023-01-13T18:24:54Z" w:author="Jan Groh">
        <w:r>
          <w:rPr>
            <w:rFonts w:ascii="Garamond Premier Pro Caption" w:hAnsi="Garamond Premier Pro Caption"/>
            <w:sz w:val="22"/>
            <w:szCs w:val="22"/>
            <w:rtl w:val="0"/>
            <w:lang w:val="de-DE"/>
          </w:rPr>
          <w:delText xml:space="preserve"> </w:delText>
        </w:r>
      </w:del>
      <w:del w:id="360" w:date="2023-01-13T18:24:54Z" w:author="Jan Groh">
        <w:r>
          <w:rPr>
            <w:rFonts w:ascii="Garamond Premier Pro Caption" w:hAnsi="Garamond Premier Pro Caption"/>
            <w:sz w:val="22"/>
            <w:szCs w:val="22"/>
            <w:rtl w:val="0"/>
          </w:rPr>
          <w:delText>/</w:delText>
        </w:r>
      </w:del>
      <w:del w:id="361" w:date="2023-01-13T18:24:54Z" w:author="Jan Groh">
        <w:r>
          <w:rPr>
            <w:rFonts w:ascii="Garamond Premier Pro Caption" w:hAnsi="Garamond Premier Pro Caption"/>
            <w:sz w:val="22"/>
            <w:szCs w:val="22"/>
            <w:rtl w:val="0"/>
            <w:lang w:val="de-DE"/>
          </w:rPr>
          <w:delText xml:space="preserve"> </w:delText>
        </w:r>
      </w:del>
      <w:del w:id="362" w:date="2023-01-13T18:24:54Z" w:author="Jan Groh">
        <w:r>
          <w:rPr>
            <w:rFonts w:ascii="Garamond Premier Pro Caption" w:hAnsi="Garamond Premier Pro Caption"/>
            <w:sz w:val="22"/>
            <w:szCs w:val="22"/>
            <w:rtl w:val="0"/>
            <w:lang w:val="de-DE"/>
          </w:rPr>
          <w:delText>Freundschaft mit Romeo Seligmann</w:delText>
        </w:r>
      </w:del>
      <w:del w:id="363" w:date="2023-01-13T18:24:54Z" w:author="Jan Groh">
        <w:r>
          <w:rPr>
            <w:rFonts w:ascii="Garamond Premier Pro Caption" w:hAnsi="Garamond Premier Pro Caption"/>
            <w:sz w:val="22"/>
            <w:szCs w:val="22"/>
            <w:rtl w:val="0"/>
            <w:lang w:val="de-DE"/>
          </w:rPr>
          <w:delText xml:space="preserve"> </w:delText>
        </w:r>
      </w:del>
      <w:del w:id="364" w:date="2023-01-13T18:24:54Z" w:author="Jan Groh">
        <w:r>
          <w:rPr>
            <w:rFonts w:ascii="Garamond Premier Pro Caption" w:hAnsi="Garamond Premier Pro Caption"/>
            <w:sz w:val="22"/>
            <w:szCs w:val="22"/>
            <w:rtl w:val="0"/>
            <w:lang w:val="de-DE"/>
          </w:rPr>
          <w:delText>/ Anna Sibylle gestorben</w:delText>
        </w:r>
      </w:del>
      <w:del w:id="365" w:date="2023-01-13T18:24:54Z" w:author="Jan Groh">
        <w:r>
          <w:rPr>
            <w:rFonts w:ascii="Garamond Premier Pro Caption" w:hAnsi="Garamond Premier Pro Caption"/>
            <w:sz w:val="22"/>
            <w:szCs w:val="22"/>
            <w:rtl w:val="0"/>
            <w:lang w:val="de-DE"/>
          </w:rPr>
          <w:delText xml:space="preserve"> </w:delText>
        </w:r>
      </w:del>
      <w:del w:id="366" w:date="2023-01-13T18:24:54Z" w:author="Jan Groh">
        <w:r>
          <w:rPr>
            <w:rFonts w:ascii="Garamond Premier Pro Caption" w:hAnsi="Garamond Premier Pro Caption"/>
            <w:sz w:val="22"/>
            <w:szCs w:val="22"/>
            <w:rtl w:val="0"/>
          </w:rPr>
          <w:delText>/</w:delText>
        </w:r>
      </w:del>
      <w:del w:id="367" w:date="2023-01-13T18:24:54Z" w:author="Jan Groh">
        <w:r>
          <w:rPr>
            <w:rFonts w:ascii="Garamond Premier Pro Caption" w:hAnsi="Garamond Premier Pro Caption"/>
            <w:sz w:val="22"/>
            <w:szCs w:val="22"/>
            <w:rtl w:val="0"/>
            <w:lang w:val="de-DE"/>
          </w:rPr>
          <w:delText xml:space="preserve"> </w:delText>
        </w:r>
      </w:del>
      <w:del w:id="368" w:date="2023-01-13T18:24:54Z" w:author="Jan Groh">
        <w:r>
          <w:rPr>
            <w:rFonts w:ascii="Garamond Premier Pro Caption" w:hAnsi="Garamond Premier Pro Caption"/>
            <w:sz w:val="22"/>
            <w:szCs w:val="22"/>
            <w:rtl w:val="0"/>
            <w:lang w:val="de-DE"/>
          </w:rPr>
          <w:delText>Bekanntschaft mit Gustav K</w:delText>
        </w:r>
      </w:del>
      <w:del w:id="369" w:date="2023-01-13T18:24:54Z" w:author="Jan Groh">
        <w:r>
          <w:rPr>
            <w:rFonts w:ascii="Garamond Premier Pro Caption" w:hAnsi="Garamond Premier Pro Caption" w:hint="default"/>
            <w:sz w:val="22"/>
            <w:szCs w:val="22"/>
            <w:rtl w:val="0"/>
          </w:rPr>
          <w:delText>ü</w:delText>
        </w:r>
      </w:del>
      <w:del w:id="370" w:date="2023-01-13T18:24:54Z" w:author="Jan Groh">
        <w:r>
          <w:rPr>
            <w:rFonts w:ascii="Garamond Premier Pro Caption" w:hAnsi="Garamond Premier Pro Caption"/>
            <w:sz w:val="22"/>
            <w:szCs w:val="22"/>
            <w:rtl w:val="0"/>
            <w:lang w:val="de-DE"/>
          </w:rPr>
          <w:delText>hne</w:delText>
        </w:r>
      </w:del>
      <w:del w:id="371" w:date="2023-01-13T18:24:54Z" w:author="Jan Groh">
        <w:r>
          <w:rPr>
            <w:rFonts w:ascii="Garamond Premier Pro Caption" w:hAnsi="Garamond Premier Pro Caption"/>
            <w:sz w:val="22"/>
            <w:szCs w:val="22"/>
            <w:rtl w:val="0"/>
            <w:lang w:val="de-DE"/>
          </w:rPr>
          <w:delText xml:space="preserve"> </w:delText>
        </w:r>
      </w:del>
      <w:del w:id="372" w:date="2023-01-13T18:24:54Z" w:author="Jan Groh">
        <w:r>
          <w:rPr>
            <w:rFonts w:ascii="Garamond Premier Pro Caption" w:hAnsi="Garamond Premier Pro Caption"/>
            <w:sz w:val="22"/>
            <w:szCs w:val="22"/>
            <w:rtl w:val="0"/>
          </w:rPr>
          <w:delText>/</w:delText>
        </w:r>
      </w:del>
      <w:del w:id="373" w:date="2023-01-13T18:24:54Z" w:author="Jan Groh">
        <w:r>
          <w:rPr>
            <w:rFonts w:ascii="Garamond Premier Pro Caption" w:hAnsi="Garamond Premier Pro Caption"/>
            <w:sz w:val="22"/>
            <w:szCs w:val="22"/>
            <w:rtl w:val="0"/>
            <w:lang w:val="de-DE"/>
          </w:rPr>
          <w:delText xml:space="preserve"> </w:delText>
        </w:r>
      </w:del>
      <w:del w:id="374" w:date="2023-01-13T18:24:54Z" w:author="Jan Groh">
        <w:r>
          <w:rPr>
            <w:rFonts w:ascii="Garamond Premier Pro Caption" w:hAnsi="Garamond Premier Pro Caption"/>
            <w:sz w:val="22"/>
            <w:szCs w:val="22"/>
            <w:rtl w:val="0"/>
            <w:lang w:val="de-DE"/>
          </w:rPr>
          <w:delText>Umzug nach Wien</w:delText>
        </w:r>
      </w:del>
      <w:del w:id="375" w:date="2023-01-13T18:24:54Z" w:author="Jan Groh">
        <w:r>
          <w:rPr>
            <w:rFonts w:ascii="Garamond Premier Pro Caption" w:hAnsi="Garamond Premier Pro Caption"/>
            <w:sz w:val="22"/>
            <w:szCs w:val="22"/>
            <w:rtl w:val="0"/>
            <w:lang w:val="de-DE"/>
          </w:rPr>
          <w:delText xml:space="preserve"> </w:delText>
        </w:r>
      </w:del>
      <w:del w:id="376" w:date="2023-01-13T18:24:54Z" w:author="Jan Groh">
        <w:r>
          <w:rPr>
            <w:rFonts w:ascii="Garamond Premier Pro Caption" w:hAnsi="Garamond Premier Pro Caption"/>
            <w:sz w:val="22"/>
            <w:szCs w:val="22"/>
            <w:rtl w:val="0"/>
            <w:lang w:val="de-DE"/>
          </w:rPr>
          <w:delText>/ Alma in Wien gestorben</w:delText>
        </w:r>
      </w:del>
      <w:del w:id="377" w:date="2023-01-13T18:24:54Z" w:author="Jan Groh">
        <w:r>
          <w:rPr>
            <w:rFonts w:ascii="Garamond Premier Pro Caption" w:hAnsi="Garamond Premier Pro Caption"/>
            <w:sz w:val="22"/>
            <w:szCs w:val="22"/>
            <w:rtl w:val="0"/>
            <w:lang w:val="de-DE"/>
          </w:rPr>
          <w:delText xml:space="preserve"> </w:delText>
        </w:r>
      </w:del>
      <w:del w:id="378" w:date="2023-01-13T18:24:54Z" w:author="Jan Groh">
        <w:r>
          <w:rPr>
            <w:rFonts w:ascii="Garamond Premier Pro Caption" w:hAnsi="Garamond Premier Pro Caption"/>
            <w:sz w:val="22"/>
            <w:szCs w:val="22"/>
            <w:rtl w:val="0"/>
            <w:lang w:val="de-DE"/>
          </w:rPr>
          <w:delText>/ Adele Schopenhauer gestorben</w:delText>
        </w:r>
      </w:del>
      <w:del w:id="379" w:date="2023-01-13T18:24:54Z" w:author="Jan Groh">
        <w:r>
          <w:rPr>
            <w:rFonts w:ascii="Garamond Premier Pro Caption" w:hAnsi="Garamond Premier Pro Caption"/>
            <w:sz w:val="22"/>
            <w:szCs w:val="22"/>
            <w:rtl w:val="0"/>
            <w:lang w:val="de-DE"/>
          </w:rPr>
          <w:delText xml:space="preserve"> </w:delText>
        </w:r>
      </w:del>
      <w:del w:id="380" w:date="2023-01-13T18:24:54Z" w:author="Jan Groh">
        <w:r>
          <w:rPr>
            <w:rFonts w:ascii="Garamond Premier Pro Caption" w:hAnsi="Garamond Premier Pro Caption"/>
            <w:sz w:val="22"/>
            <w:szCs w:val="22"/>
            <w:rtl w:val="0"/>
          </w:rPr>
          <w:delText>/</w:delText>
        </w:r>
      </w:del>
      <w:del w:id="381" w:date="2023-01-13T18:24:54Z" w:author="Jan Groh">
        <w:r>
          <w:rPr>
            <w:rFonts w:ascii="Garamond Premier Pro Caption" w:hAnsi="Garamond Premier Pro Caption"/>
            <w:sz w:val="22"/>
            <w:szCs w:val="22"/>
            <w:rtl w:val="0"/>
            <w:lang w:val="de-DE"/>
          </w:rPr>
          <w:delText xml:space="preserve"> </w:delText>
        </w:r>
      </w:del>
      <w:del w:id="382" w:date="2023-01-13T18:24:54Z" w:author="Jan Groh">
        <w:r>
          <w:rPr>
            <w:rFonts w:ascii="Garamond Premier Pro Caption" w:hAnsi="Garamond Premier Pro Caption"/>
            <w:sz w:val="22"/>
            <w:szCs w:val="22"/>
            <w:rtl w:val="0"/>
            <w:lang w:val="de-DE"/>
          </w:rPr>
          <w:delText>Reisen nach Italien</w:delText>
        </w:r>
      </w:del>
      <w:del w:id="383" w:date="2023-01-13T18:24:54Z" w:author="Jan Groh">
        <w:r>
          <w:rPr>
            <w:rFonts w:ascii="Garamond Premier Pro Caption" w:hAnsi="Garamond Premier Pro Caption"/>
            <w:sz w:val="22"/>
            <w:szCs w:val="22"/>
            <w:rtl w:val="0"/>
            <w:lang w:val="de-DE"/>
          </w:rPr>
          <w:delText xml:space="preserve"> </w:delText>
        </w:r>
      </w:del>
      <w:del w:id="384" w:date="2023-01-13T18:24:54Z" w:author="Jan Groh">
        <w:r>
          <w:rPr>
            <w:rFonts w:ascii="Garamond Premier Pro Caption" w:hAnsi="Garamond Premier Pro Caption"/>
            <w:sz w:val="22"/>
            <w:szCs w:val="22"/>
            <w:rtl w:val="0"/>
          </w:rPr>
          <w:delText>/</w:delText>
        </w:r>
      </w:del>
      <w:del w:id="385" w:date="2023-01-13T18:24:54Z" w:author="Jan Groh">
        <w:r>
          <w:rPr>
            <w:rFonts w:ascii="Garamond Premier Pro Caption" w:hAnsi="Garamond Premier Pro Caption"/>
            <w:sz w:val="22"/>
            <w:szCs w:val="22"/>
            <w:rtl w:val="0"/>
            <w:lang w:val="de-DE"/>
          </w:rPr>
          <w:delText xml:space="preserve"> </w:delText>
        </w:r>
      </w:del>
      <w:del w:id="386" w:date="2023-01-13T18:24:54Z" w:author="Jan Groh">
        <w:r>
          <w:rPr>
            <w:rFonts w:ascii="Garamond Premier Pro Caption" w:hAnsi="Garamond Premier Pro Caption"/>
            <w:sz w:val="22"/>
            <w:szCs w:val="22"/>
            <w:rtl w:val="0"/>
            <w:lang w:val="de-DE"/>
          </w:rPr>
          <w:delText xml:space="preserve">Mit Walther und Wolf </w:delText>
        </w:r>
      </w:del>
      <w:del w:id="387" w:date="2023-01-13T18:24:54Z" w:author="Jan Groh">
        <w:r>
          <w:rPr>
            <w:rFonts w:ascii="Garamond Premier Pro Caption" w:hAnsi="Garamond Premier Pro Caption" w:hint="default"/>
            <w:sz w:val="22"/>
            <w:szCs w:val="22"/>
            <w:rtl w:val="0"/>
            <w:lang w:val="de-DE"/>
          </w:rPr>
          <w:delText>Ü</w:delText>
        </w:r>
      </w:del>
      <w:del w:id="388" w:date="2023-01-13T18:24:54Z" w:author="Jan Groh">
        <w:r>
          <w:rPr>
            <w:rFonts w:ascii="Garamond Premier Pro Caption" w:hAnsi="Garamond Premier Pro Caption"/>
            <w:sz w:val="22"/>
            <w:szCs w:val="22"/>
            <w:rtl w:val="0"/>
            <w:lang w:val="de-DE"/>
          </w:rPr>
          <w:delText>bersiedlung nach Weimar in das Haus am Frauenplan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89"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90" w:date="2023-01-13T18:24:54Z" w:author="Jan Groh"/>
          <w:rFonts w:ascii="Garamond Premier Pro Caption" w:cs="Garamond Premier Pro Caption" w:hAnsi="Garamond Premier Pro Caption" w:eastAsia="Garamond Premier Pro Caption"/>
          <w:sz w:val="22"/>
          <w:szCs w:val="22"/>
        </w:rPr>
      </w:pPr>
      <w:del w:id="391" w:date="2023-01-13T18:24:54Z" w:author="Jan Groh">
        <w:r>
          <w:rPr>
            <w:rFonts w:ascii="Garamond Premier Pro Caption" w:hAnsi="Garamond Premier Pro Caption"/>
            <w:sz w:val="22"/>
            <w:szCs w:val="22"/>
            <w:rtl w:val="0"/>
          </w:rPr>
          <w:delText>167</w:delText>
        </w:r>
      </w:del>
      <w:del w:id="392" w:date="2023-01-13T18:24:54Z" w:author="Jan Groh">
        <w:r>
          <w:rPr>
            <w:rFonts w:ascii="Garamond Premier Pro Caption" w:cs="Garamond Premier Pro Caption" w:hAnsi="Garamond Premier Pro Caption" w:eastAsia="Garamond Premier Pro Caption"/>
            <w:sz w:val="22"/>
            <w:szCs w:val="22"/>
          </w:rPr>
          <w:tab/>
        </w:r>
      </w:del>
      <w:del w:id="393" w:date="2023-01-13T18:24:54Z" w:author="Jan Groh">
        <w:r>
          <w:rPr>
            <w:rFonts w:ascii="Garamond Premier Pro Caption" w:hAnsi="Garamond Premier Pro Caption"/>
            <w:sz w:val="22"/>
            <w:szCs w:val="22"/>
            <w:rtl w:val="0"/>
            <w:lang w:val="de-DE"/>
          </w:rPr>
          <w:delText>PERSONENRE</w:delText>
        </w:r>
      </w:del>
      <w:del w:id="394" w:date="2023-01-13T18:24:54Z" w:author="Jan Groh">
        <w:r>
          <w:rPr>
            <w:rFonts w:ascii="Garamond Premier Pro Caption" w:hAnsi="Garamond Premier Pro Caption"/>
            <w:sz w:val="22"/>
            <w:szCs w:val="22"/>
            <w:rtl w:val="0"/>
            <w:lang w:val="de-DE"/>
          </w:rPr>
          <w:delText>G</w:delText>
        </w:r>
      </w:del>
      <w:del w:id="395" w:date="2023-01-13T18:24:54Z" w:author="Jan Groh">
        <w:r>
          <w:rPr>
            <w:rFonts w:ascii="Garamond Premier Pro Caption" w:hAnsi="Garamond Premier Pro Caption"/>
            <w:sz w:val="22"/>
            <w:szCs w:val="22"/>
            <w:rtl w:val="0"/>
            <w:lang w:val="de-DE"/>
          </w:rPr>
          <w:delText>ISTER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96"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397" w:date="2023-01-13T18:24:54Z" w:author="Jan Groh"/>
          <w:rFonts w:ascii="Garamond Premier Pro Caption" w:cs="Garamond Premier Pro Caption" w:hAnsi="Garamond Premier Pro Caption" w:eastAsia="Garamond Premier Pro Caption"/>
          <w:sz w:val="22"/>
          <w:szCs w:val="22"/>
        </w:rPr>
      </w:pPr>
      <w:del w:id="398" w:date="2023-01-13T18:24:54Z" w:author="Jan Groh">
        <w:r>
          <w:rPr>
            <w:rFonts w:ascii="Garamond Premier Pro Caption" w:hAnsi="Garamond Premier Pro Caption"/>
            <w:sz w:val="22"/>
            <w:szCs w:val="22"/>
            <w:rtl w:val="0"/>
          </w:rPr>
          <w:delText>173</w:delText>
        </w:r>
      </w:del>
      <w:del w:id="399" w:date="2023-01-13T18:24:54Z" w:author="Jan Groh">
        <w:r>
          <w:rPr>
            <w:rFonts w:ascii="Garamond Premier Pro Caption" w:cs="Garamond Premier Pro Caption" w:hAnsi="Garamond Premier Pro Caption" w:eastAsia="Garamond Premier Pro Caption"/>
            <w:sz w:val="22"/>
            <w:szCs w:val="22"/>
          </w:rPr>
          <w:tab/>
        </w:r>
      </w:del>
      <w:del w:id="400" w:date="2023-01-13T18:24:54Z" w:author="Jan Groh">
        <w:r>
          <w:rPr>
            <w:rFonts w:ascii="Garamond Premier Pro Caption" w:hAnsi="Garamond Premier Pro Caption"/>
            <w:sz w:val="22"/>
            <w:szCs w:val="22"/>
            <w:rtl w:val="0"/>
            <w:lang w:val="de-DE"/>
          </w:rPr>
          <w:delText>LITERATURVERZEICHNIS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1"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2" w:date="2023-01-13T18:24:54Z" w:author="Jan Groh"/>
          <w:rFonts w:ascii="Garamond Premier Pro Caption" w:cs="Garamond Premier Pro Caption" w:hAnsi="Garamond Premier Pro Caption" w:eastAsia="Garamond Premier Pro Caption"/>
          <w:sz w:val="22"/>
          <w:szCs w:val="22"/>
        </w:rPr>
      </w:pPr>
      <w:del w:id="403" w:date="2023-01-13T18:24:54Z" w:author="Jan Groh">
        <w:r>
          <w:rPr>
            <w:rFonts w:ascii="Garamond Premier Pro Caption" w:hAnsi="Garamond Premier Pro Caption"/>
            <w:sz w:val="22"/>
            <w:szCs w:val="22"/>
            <w:rtl w:val="0"/>
          </w:rPr>
          <w:delText>177</w:delText>
        </w:r>
      </w:del>
      <w:del w:id="404" w:date="2023-01-13T18:24:54Z" w:author="Jan Groh">
        <w:r>
          <w:rPr>
            <w:rFonts w:ascii="Garamond Premier Pro Caption" w:cs="Garamond Premier Pro Caption" w:hAnsi="Garamond Premier Pro Caption" w:eastAsia="Garamond Premier Pro Caption"/>
            <w:sz w:val="22"/>
            <w:szCs w:val="22"/>
          </w:rPr>
          <w:tab/>
        </w:r>
      </w:del>
      <w:del w:id="405" w:date="2023-01-13T18:24:54Z" w:author="Jan Groh">
        <w:r>
          <w:rPr>
            <w:rFonts w:ascii="Garamond Premier Pro Caption" w:hAnsi="Garamond Premier Pro Caption"/>
            <w:sz w:val="22"/>
            <w:szCs w:val="22"/>
            <w:rtl w:val="0"/>
            <w:lang w:val="de-DE"/>
          </w:rPr>
          <w:delText>BILDNACHWEIS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6" w:date="2023-01-13T18:24:5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pPr>
      <w:del w:id="407" w:date="2023-01-05T22:34:55Z" w:author="Jan Groh">
        <w:r>
          <w:rPr>
            <w:rFonts w:ascii="Garamond Premier Pro Caption" w:hAnsi="Garamond Premier Pro Caption"/>
            <w:sz w:val="22"/>
            <w:szCs w:val="22"/>
            <w:rtl w:val="0"/>
          </w:rPr>
          <w:delText>179</w:delText>
        </w:r>
      </w:del>
      <w:del w:id="408" w:date="2023-01-05T22:34:55Z" w:author="Jan Groh">
        <w:r>
          <w:rPr>
            <w:rFonts w:ascii="Garamond Premier Pro Caption" w:cs="Garamond Premier Pro Caption" w:hAnsi="Garamond Premier Pro Caption" w:eastAsia="Garamond Premier Pro Caption"/>
            <w:sz w:val="22"/>
            <w:szCs w:val="22"/>
          </w:rPr>
          <w:tab/>
        </w:r>
      </w:del>
      <w:del w:id="409" w:date="2023-01-05T22:34:55Z" w:author="Jan Groh">
        <w:r>
          <w:rPr>
            <w:rFonts w:ascii="Garamond Premier Pro Caption" w:hAnsi="Garamond Premier Pro Caption"/>
            <w:sz w:val="22"/>
            <w:szCs w:val="22"/>
            <w:rtl w:val="0"/>
          </w:rPr>
          <w:delText>NA</w:delText>
        </w:r>
      </w:del>
      <w:del w:id="410" w:date="2023-01-05T22:34:55Z" w:author="Jan Groh">
        <w:r>
          <w:rPr>
            <w:rFonts w:ascii="Garamond Premier Pro Caption" w:hAnsi="Garamond Premier Pro Caption"/>
            <w:sz w:val="22"/>
            <w:szCs w:val="22"/>
            <w:rtl w:val="0"/>
            <w:lang w:val="de-DE"/>
          </w:rPr>
          <w:delText>C</w:delText>
        </w:r>
      </w:del>
      <w:del w:id="411" w:date="2023-01-05T22:34:55Z" w:author="Jan Groh">
        <w:r>
          <w:rPr>
            <w:rFonts w:ascii="Garamond Premier Pro Caption" w:hAnsi="Garamond Premier Pro Caption"/>
            <w:sz w:val="22"/>
            <w:szCs w:val="22"/>
            <w:rtl w:val="0"/>
            <w:lang w:val="de-DE"/>
          </w:rPr>
          <w:delText>HWORT</w:delText>
        </w:r>
      </w:del>
      <w:del w:id="412" w:date="2023-01-05T22:34:55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ins w:id="413" w:date="2023-01-05T22:35:01Z" w:author="Jan Groh">
        <w:del w:id="414" w:date="2023-01-13T18:25:04Z" w:author="Jan Groh">
          <w:r>
            <w:rPr>
              <w:rFonts w:ascii="Arial Unicode MS" w:cs="Arial Unicode MS" w:hAnsi="Arial Unicode MS" w:eastAsia="Arial Unicode MS"/>
              <w:b w:val="0"/>
              <w:bCs w:val="0"/>
              <w:i w:val="0"/>
              <w:iCs w:val="0"/>
              <w:sz w:val="22"/>
              <w:szCs w:val="22"/>
            </w:rPr>
            <w:br w:type="page"/>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del w:id="415" w:date="2023-01-05T23:43:20Z" w:author="Jan Groh">
        <w:r>
          <w:rPr>
            <w:rFonts w:ascii="Garamond Premier Pro Bold" w:hAnsi="Garamond Premier Pro Bold"/>
            <w:sz w:val="22"/>
            <w:szCs w:val="22"/>
            <w:rtl w:val="0"/>
            <w:lang w:val="de-DE"/>
          </w:rPr>
          <w:delText>Nachwort</w:delText>
        </w:r>
      </w:del>
      <w:ins w:id="416" w:date="2023-01-10T12:25:57Z" w:author="Jan Groh">
        <w:del w:id="417" w:date="2023-01-13T18:25:04Z" w:author="Jan Groh">
          <w:r>
            <w:rPr>
              <w:rFonts w:ascii="Garamond Premier Pro Bold" w:hAnsi="Garamond Premier Pro Bold"/>
              <w:sz w:val="22"/>
              <w:szCs w:val="22"/>
              <w:rtl w:val="0"/>
              <w:lang w:val="de-DE"/>
            </w:rPr>
            <w:delText xml:space="preserve"> </w:delText>
          </w:r>
        </w:del>
      </w:ins>
      <w:ins w:id="418" w:date="2023-01-10T12:25:57Z" w:author="Jan Groh">
        <w:r>
          <w:rPr>
            <w:rFonts w:ascii="Garamond Premier Pro Bold" w:hAnsi="Garamond Premier Pro Bold"/>
            <w:sz w:val="22"/>
            <w:szCs w:val="22"/>
            <w:rtl w:val="0"/>
            <w:lang w:val="de-DE"/>
          </w:rPr>
          <w:t>Biographische Einf</w:t>
        </w:r>
      </w:ins>
      <w:ins w:id="419" w:date="2023-01-10T12:25:57Z" w:author="Jan Groh">
        <w:r>
          <w:rPr>
            <w:rFonts w:ascii="Garamond Premier Pro Bold" w:hAnsi="Garamond Premier Pro Bold" w:hint="default"/>
            <w:sz w:val="22"/>
            <w:szCs w:val="22"/>
            <w:rtl w:val="0"/>
            <w:lang w:val="de-DE"/>
          </w:rPr>
          <w:t>ü</w:t>
        </w:r>
      </w:ins>
      <w:ins w:id="420" w:date="2023-01-10T12:25:57Z" w:author="Jan Groh">
        <w:r>
          <w:rPr>
            <w:rFonts w:ascii="Garamond Premier Pro Bold" w:hAnsi="Garamond Premier Pro Bold"/>
            <w:sz w:val="22"/>
            <w:szCs w:val="22"/>
            <w:rtl w:val="0"/>
            <w:lang w:val="de-DE"/>
          </w:rPr>
          <w:t>hrung</w:t>
        </w:r>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Nachdem Ottilie von Goethe im Juli 1829 die Wochenzeitschrift</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pt-PT"/>
        </w:rPr>
        <w:t>Chaos</w:t>
      </w:r>
      <w:r>
        <w:rPr>
          <w:rFonts w:ascii="Garamond Premier Pro Caption" w:hAnsi="Garamond Premier Pro Caption" w:hint="default"/>
          <w:sz w:val="22"/>
          <w:szCs w:val="22"/>
          <w:rtl w:val="0"/>
          <w:lang w:val="de-DE"/>
        </w:rPr>
        <w:t>‹</w:t>
      </w:r>
      <w:del w:id="421" w:date="2023-01-08T13:23:46Z" w:author="Jan Groh">
        <w:r>
          <w:rPr>
            <w:rFonts w:ascii="Garamond Premier Pro Caption" w:hAnsi="Garamond Premier Pro Caption"/>
            <w:sz w:val="22"/>
            <w:szCs w:val="22"/>
            <w:rtl w:val="0"/>
          </w:rPr>
          <w:delText xml:space="preserve"> </w:delText>
        </w:r>
      </w:del>
      <w:ins w:id="422" w:date="2023-01-08T13:23:44Z" w:author="Jan Groh">
        <w:r>
          <w:rPr>
            <w:rFonts w:ascii="Garamond Premier Pro Caption" w:cs="Garamond Premier Pro Caption" w:hAnsi="Garamond Premier Pro Caption" w:eastAsia="Garamond Premier Pro Caption"/>
            <w:sz w:val="22"/>
            <w:szCs w:val="22"/>
            <w:vertAlign w:val="superscript"/>
          </w:rPr>
          <w:footnoteReference w:id="1"/>
        </w:r>
      </w:ins>
      <w:ins w:id="423" w:date="2023-01-08T13:23:44Z" w:author="Jan Groh">
        <w:r>
          <w:rPr>
            <w:rFonts w:ascii="Garamond Premier Pro Caption" w:hAnsi="Garamond Premier Pro Caption"/>
            <w:sz w:val="22"/>
            <w:szCs w:val="22"/>
            <w:rtl w:val="0"/>
            <w:lang w:val="de-DE"/>
          </w:rPr>
          <w:t xml:space="preserve"> </w:t>
        </w:r>
      </w:ins>
      <w:r>
        <w:rPr>
          <w:rFonts w:ascii="Garamond Premier Pro Caption" w:hAnsi="Garamond Premier Pro Caption"/>
          <w:sz w:val="22"/>
          <w:szCs w:val="22"/>
          <w:rtl w:val="0"/>
          <w:lang w:val="de-DE"/>
        </w:rPr>
        <w:t>gegr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ndet hatte, erschienen dort in loser Folge auch Beitr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ge von ihr. Nicht selten waren es Gedichte. Ottilie verfa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te diese Gedichte unbeeindruckt von der Goetheschen Aura und ohne eine Spur jener Selbst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bersch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tzung, die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die Pers</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nlichkeitsausbildung ihrer S</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hne so sehr behinderte. Eines ihrer wohl sch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 xml:space="preserve">nsten Gedichte ist mit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Gebet</w:t>
      </w:r>
      <w:r>
        <w:rPr>
          <w:rFonts w:ascii="Garamond Premier Pro Caption" w:hAnsi="Garamond Premier Pro Caption" w:hint="default"/>
          <w:sz w:val="22"/>
          <w:szCs w:val="22"/>
          <w:rtl w:val="0"/>
        </w:rPr>
        <w:t>‹ ü</w:t>
      </w:r>
      <w:r>
        <w:rPr>
          <w:rFonts w:ascii="Garamond Premier Pro Caption" w:hAnsi="Garamond Premier Pro Caption"/>
          <w:sz w:val="22"/>
          <w:szCs w:val="22"/>
          <w:rtl w:val="0"/>
          <w:lang w:val="de-DE"/>
        </w:rPr>
        <w:t>berschrieben und lautet: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Vater, der Du alles hast, </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Gib mir Liebe!</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Spende andern Ruhm und Gold, </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Spende andern Ehrensold, </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it-IT"/>
        </w:rPr>
        <w:t>Gie</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auf andrer hellen Wegen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Aus den allervollsten Segen!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Vater, der Du alles hast, </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Gib mir Liebe!</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Das Gedicht ist wahrscheinlich 1822 entstanden.</w:t>
      </w:r>
      <w:ins w:id="424" w:date="2023-01-08T13:38:02Z" w:author="Jan Groh">
        <w:r>
          <w:rPr>
            <w:rFonts w:ascii="Garamond Premier Pro Caption" w:cs="Garamond Premier Pro Caption" w:hAnsi="Garamond Premier Pro Caption" w:eastAsia="Garamond Premier Pro Caption"/>
            <w:sz w:val="22"/>
            <w:szCs w:val="22"/>
            <w:vertAlign w:val="superscript"/>
          </w:rPr>
          <w:footnoteReference w:id="2"/>
        </w:r>
      </w:ins>
      <w:r>
        <w:rPr>
          <w:rFonts w:ascii="Garamond Premier Pro Caption" w:hAnsi="Garamond Premier Pro Caption"/>
          <w:sz w:val="22"/>
          <w:szCs w:val="22"/>
          <w:rtl w:val="0"/>
          <w:lang w:val="de-DE"/>
        </w:rPr>
        <w:t xml:space="preserve"> Ganz schlicht, ohne jegliche ornamentale Verzierung, ist es das empfindsame Gebet einer Einsamen, die das Geliebtwerden so hochstellt, so absolut setzt,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kein anderes Gut an dieses ersehnte 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heranreicht. Der Verzicht auf Reichtum, Ehre und Wohlbefinden aber ist kalkuliert: so man schon auf alle erstrebenswerten G</w:t>
      </w:r>
      <w:r>
        <w:rPr>
          <w:rFonts w:ascii="Garamond Premier Pro Caption" w:hAnsi="Garamond Premier Pro Caption" w:hint="default"/>
          <w:sz w:val="22"/>
          <w:szCs w:val="22"/>
          <w:rtl w:val="0"/>
        </w:rPr>
        <w:t>ü</w:t>
      </w:r>
      <w:r>
        <w:rPr>
          <w:rFonts w:ascii="Garamond Premier Pro Caption" w:hAnsi="Garamond Premier Pro Caption"/>
          <w:sz w:val="22"/>
          <w:szCs w:val="22"/>
          <w:rtl w:val="0"/>
        </w:rPr>
        <w:t xml:space="preserve">ter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berhaupt verzichtet, steht einem zumindest eines zu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die Liebe.</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Dieses 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chste 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wird in dem Gedicht nicht erbeten, es wird schlicht gefordert, hei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 es doch: gib mir Liebe, nicht: ich bitte um</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Liebe.</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In Ottilies Leben spielt beides eine zentrale Rolle: die Liebe und das Gef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hl, darauf ein Recht zu haben. So schreibt sie in einem fingierten Leserbrief im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pt-PT"/>
        </w:rPr>
        <w:t>Chaos</w:t>
      </w:r>
      <w:r>
        <w:rPr>
          <w:rFonts w:ascii="Garamond Premier Pro Caption" w:hAnsi="Garamond Premier Pro Caption" w:hint="default"/>
          <w:sz w:val="22"/>
          <w:szCs w:val="22"/>
          <w:rtl w:val="0"/>
        </w:rPr>
        <w:t xml:space="preserve">‹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xml:space="preserve"> sich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die Unsitte von damals</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blichen Eheabsprachen mokierend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Ob ein paar Advokaten, mit Zustimmung der Verwandten, ein junges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dchen verhandeln oder ob sie </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ffentlich verkauft wird, der Unterschied ist nicht so bedeutend, als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eine Nation sich kultiviert nennen d</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rfte und die andere als Barbaren verdammen.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Der 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rke sperrt seine Frau ein und macht ihrem Herzen dadurch unm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glich, noch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hlen zu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nnen. Bei dem Franzosen hingegen sieht sich die junge Frau erst dann dem Strudel der Welt hingegeben, von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nnern umringt, wenn ihr nicht mehr verg</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nnt ist, den unter ihnen zu finden, dem sie ihr 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anvertrauen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chte. Ich wei</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nicht, ob die franz</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sischen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nner auf die Liebe ihrer Frauen Anspruch machen; tun sie es aber, so sind sie die anma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endste Nation der Welt; um die Liebe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geworben sein,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n</w:t>
      </w:r>
      <w:r>
        <w:rPr>
          <w:rFonts w:ascii="Garamond Premier Pro Caption" w:hAnsi="Garamond Premier Pro Caption"/>
          <w:sz w:val="22"/>
          <w:szCs w:val="22"/>
          <w:rtl w:val="0"/>
          <w:lang w:val="de-DE"/>
        </w:rPr>
        <w:t>ur die Liebe ist der Liebe Preis</w:t>
      </w:r>
      <w:r>
        <w:rPr>
          <w:rFonts w:ascii="Garamond Premier Pro Caption" w:hAnsi="Garamond Premier Pro Caption" w:hint="default"/>
          <w:sz w:val="22"/>
          <w:szCs w:val="22"/>
          <w:rtl w:val="0"/>
        </w:rPr>
        <w:t>‹</w:t>
      </w:r>
      <w:r>
        <w:rPr>
          <w:rFonts w:ascii="Garamond Premier Pro Caption" w:hAnsi="Garamond Premier Pro Caption"/>
          <w:sz w:val="22"/>
          <w:szCs w:val="22"/>
          <w:rtl w:val="0"/>
        </w:rPr>
        <w:t>.</w:t>
      </w:r>
      <w:r>
        <w:rPr>
          <w:rFonts w:ascii="Garamond Premier Pro Caption" w:hAnsi="Garamond Premier Pro Caption" w:hint="default"/>
          <w:sz w:val="22"/>
          <w:szCs w:val="22"/>
          <w:rtl w:val="0"/>
          <w:lang w:val="fr-FR"/>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Mit dem aufkommenden b</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rgerlichen Bildungsideal, das den Frauen die Teilnahme am kulturellen Leben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gestattete</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ver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nderte sich nach und nach auch das Rollenverst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ndnis; ein neues Weiblichkeitsideal entwickelte sich: das der gebildeten Hausfrau. Aus dieser ver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nderten Situation heraus waren zwar kritische </w:t>
      </w:r>
      <w:r>
        <w:rPr>
          <w:rFonts w:ascii="Garamond Premier Pro Caption" w:hAnsi="Garamond Premier Pro Caption" w:hint="default"/>
          <w:sz w:val="22"/>
          <w:szCs w:val="22"/>
          <w:rtl w:val="0"/>
          <w:lang w:val="de-DE"/>
        </w:rPr>
        <w:t>Ü</w:t>
      </w:r>
      <w:r>
        <w:rPr>
          <w:rFonts w:ascii="Garamond Premier Pro Caption" w:hAnsi="Garamond Premier Pro Caption"/>
          <w:sz w:val="22"/>
          <w:szCs w:val="22"/>
          <w:rtl w:val="0"/>
          <w:lang w:val="de-DE"/>
        </w:rPr>
        <w:t xml:space="preserve">berlegungen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wie die zitierten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nicht ungew</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hnlich, sie zogen gleichwohl das Mi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fallen der zumeist konservativen und traditionsorientierten </w:t>
      </w:r>
      <w:r>
        <w:rPr>
          <w:rFonts w:ascii="Garamond Premier Pro Caption" w:hAnsi="Garamond Premier Pro Caption" w:hint="default"/>
          <w:sz w:val="22"/>
          <w:szCs w:val="22"/>
          <w:rtl w:val="0"/>
        </w:rPr>
        <w:t>Ö</w:t>
      </w:r>
      <w:r>
        <w:rPr>
          <w:rFonts w:ascii="Garamond Premier Pro Caption" w:hAnsi="Garamond Premier Pro Caption"/>
          <w:sz w:val="22"/>
          <w:szCs w:val="22"/>
          <w:rtl w:val="0"/>
          <w:lang w:val="de-DE"/>
        </w:rPr>
        <w:t>ffentlichkeit nach sich. Weder Ottilies Handlungsweisen noch ihre laut ge</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erten Reflexionen orientierten sich an den vorherrschenden Moralvorstellungen. Mit einer kritischen Einstellung aber waren Kollisionen und Skandale gewisserma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en vorprogrammiert.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Man denke nur an die philisterhafte Emp</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 xml:space="preserve">rung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ber Friedrich Schlegels autobiographischen Roman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it-IT"/>
        </w:rPr>
        <w:t>Lucinde</w:t>
      </w:r>
      <w:r>
        <w:rPr>
          <w:rFonts w:ascii="Garamond Premier Pro Caption" w:hAnsi="Garamond Premier Pro Caption" w:hint="default"/>
          <w:sz w:val="22"/>
          <w:szCs w:val="22"/>
          <w:rtl w:val="0"/>
        </w:rPr>
        <w:t>‹</w:t>
      </w:r>
      <w:r>
        <w:rPr>
          <w:rFonts w:ascii="Garamond Premier Pro Caption" w:hAnsi="Garamond Premier Pro Caption"/>
          <w:sz w:val="22"/>
          <w:szCs w:val="22"/>
          <w:rtl w:val="0"/>
        </w:rPr>
        <w:t>.</w:t>
      </w:r>
      <w:ins w:id="425" w:date="2023-01-08T13:46:51Z" w:author="Jan Groh">
        <w:r>
          <w:rPr>
            <w:rFonts w:ascii="Garamond Premier Pro Caption" w:cs="Garamond Premier Pro Caption" w:hAnsi="Garamond Premier Pro Caption" w:eastAsia="Garamond Premier Pro Caption"/>
            <w:sz w:val="22"/>
            <w:szCs w:val="22"/>
            <w:vertAlign w:val="superscript"/>
          </w:rPr>
          <w:footnoteReference w:id="3"/>
        </w:r>
      </w:ins>
      <w:r>
        <w:rPr>
          <w:rFonts w:ascii="Garamond Premier Pro Caption" w:hAnsi="Garamond Premier Pro Caption"/>
          <w:sz w:val="22"/>
          <w:szCs w:val="22"/>
          <w:rtl w:val="0"/>
          <w:lang w:val="de-DE"/>
        </w:rPr>
        <w:t xml:space="preserve"> Wo Unterordnung die geforderte Norm ist,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Selbst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ndigkeit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auch die des Geistes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als verwerflich gelten.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So befindet selbst Ottilies Biographin Jenny von Gerstenbergk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Ottilie von Goethe und ihre S</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hne Walther und Wolf</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 xml:space="preserve">), die ihr ansonsten sehr gesonnen ist: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Wohl hat sie viel geirrt und gefehlt!</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Kein geringerer als Goethe selbst aber vermag derlei Einstellungen zurechtzur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cken. In seinen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Maximen und Reflexionen</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hei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 es:</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Was nicht originell ist, daran ist nichts gelegen, und was originell ist, 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gt immer die Gebrechen des Individuums an sich.</w:t>
      </w:r>
      <w:r>
        <w:rPr>
          <w:rFonts w:ascii="Garamond Premier Pro Caption" w:hAnsi="Garamond Premier Pro Caption" w:hint="default"/>
          <w:sz w:val="22"/>
          <w:szCs w:val="22"/>
          <w:rtl w:val="0"/>
          <w:lang w:val="fr-FR"/>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Am 31. Oktober 1796 wird Ottilie von Pogwisch als die </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lteste Tochter von Henriette von Pogwisch</w:t>
      </w:r>
      <w:ins w:id="426" w:date="2023-01-08T22:16:29Z" w:author="Jan Groh">
        <w:r>
          <w:rPr>
            <w:rFonts w:ascii="Garamond Premier Pro Caption" w:cs="Garamond Premier Pro Caption" w:hAnsi="Garamond Premier Pro Caption" w:eastAsia="Garamond Premier Pro Caption"/>
            <w:sz w:val="22"/>
            <w:szCs w:val="22"/>
            <w:vertAlign w:val="superscript"/>
          </w:rPr>
          <w:footnoteReference w:id="4"/>
        </w:r>
      </w:ins>
      <w:r>
        <w:rPr>
          <w:rFonts w:ascii="Garamond Premier Pro Caption" w:hAnsi="Garamond Premier Pro Caption"/>
          <w:sz w:val="22"/>
          <w:szCs w:val="22"/>
          <w:rtl w:val="0"/>
          <w:lang w:val="nl-NL"/>
        </w:rPr>
        <w:t>, geb. Gr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fin Henckel von Donnersmarck, und ihres Mannes, Major Wilhelm von Pogwisch</w:t>
      </w:r>
      <w:ins w:id="427" w:date="2023-01-08T14:14:30Z" w:author="Jan Groh">
        <w:r>
          <w:rPr>
            <w:rFonts w:ascii="Garamond Premier Pro Caption" w:cs="Garamond Premier Pro Caption" w:hAnsi="Garamond Premier Pro Caption" w:eastAsia="Garamond Premier Pro Caption"/>
            <w:sz w:val="22"/>
            <w:szCs w:val="22"/>
            <w:vertAlign w:val="superscript"/>
          </w:rPr>
          <w:footnoteReference w:id="5"/>
        </w:r>
      </w:ins>
      <w:r>
        <w:rPr>
          <w:rFonts w:ascii="Garamond Premier Pro Caption" w:hAnsi="Garamond Premier Pro Caption"/>
          <w:sz w:val="22"/>
          <w:szCs w:val="22"/>
          <w:rtl w:val="0"/>
          <w:lang w:val="de-DE"/>
        </w:rPr>
        <w:t>, in Danzig geboren.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Die Ehe der Eltern gilt anf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nglich als 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cklich; von der im Hintergrund waltenden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rPr>
        <w:t>mutter Ottilies, Gr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fin Henkel, wird aber besorgt beobachtet, ob die geringe Besoldung von Major Pogwisch ausreicht, ihrer Tochter eine standesgem</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e Lebensf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hrung zu gew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hrleisten. Durch berufsbedingte Versetzungen des Vaters zieht die Familie 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ndig um: von Danzig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Berlin nach Ansbach, 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lich nach Dessau, wo Ottilies Schwester Ulrike geboren wird. Gr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fin Henkel, die nach Ottilies Worten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immer nur zerst</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rPr>
        <w:t>rend</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in ihr Leben eingegriffen hat, sieht sich aus finanziellen Erw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gungen gehalten, eine Stelle als Oberhofmeisterin bei der Erbprinzessin Maria Pa</w:t>
      </w:r>
      <w:ins w:id="428" w:date="2023-01-08T14:42:19Z" w:author="Jan Groh">
        <w:r>
          <w:rPr>
            <w:rFonts w:ascii="Garamond Premier Pro Caption" w:hAnsi="Garamond Premier Pro Caption"/>
            <w:sz w:val="22"/>
            <w:szCs w:val="22"/>
            <w:rtl w:val="0"/>
            <w:lang w:val="de-DE"/>
          </w:rPr>
          <w:t>w</w:t>
        </w:r>
      </w:ins>
      <w:del w:id="429" w:date="2023-01-08T14:42:19Z" w:author="Jan Groh">
        <w:r>
          <w:rPr>
            <w:rFonts w:ascii="Garamond Premier Pro Caption" w:hAnsi="Garamond Premier Pro Caption"/>
            <w:sz w:val="22"/>
            <w:szCs w:val="22"/>
            <w:rtl w:val="0"/>
          </w:rPr>
          <w:delText>u</w:delText>
        </w:r>
      </w:del>
      <w:r>
        <w:rPr>
          <w:rFonts w:ascii="Garamond Premier Pro Caption" w:hAnsi="Garamond Premier Pro Caption"/>
          <w:sz w:val="22"/>
          <w:szCs w:val="22"/>
          <w:rtl w:val="0"/>
        </w:rPr>
        <w:t>lo</w:t>
      </w:r>
      <w:ins w:id="430" w:date="2023-01-08T14:41:13Z" w:author="Jan Groh">
        <w:r>
          <w:rPr>
            <w:rFonts w:ascii="Garamond Premier Pro Caption" w:hAnsi="Garamond Premier Pro Caption"/>
            <w:sz w:val="22"/>
            <w:szCs w:val="22"/>
            <w:rtl w:val="0"/>
            <w:lang w:val="de-DE"/>
          </w:rPr>
          <w:t>w</w:t>
        </w:r>
      </w:ins>
      <w:del w:id="431" w:date="2023-01-08T14:41:13Z" w:author="Jan Groh">
        <w:r>
          <w:rPr>
            <w:rFonts w:ascii="Garamond Premier Pro Caption" w:hAnsi="Garamond Premier Pro Caption"/>
            <w:sz w:val="22"/>
            <w:szCs w:val="22"/>
            <w:rtl w:val="0"/>
          </w:rPr>
          <w:delText>v</w:delText>
        </w:r>
      </w:del>
      <w:r>
        <w:rPr>
          <w:rFonts w:ascii="Garamond Premier Pro Caption" w:hAnsi="Garamond Premier Pro Caption"/>
          <w:sz w:val="22"/>
          <w:szCs w:val="22"/>
          <w:rtl w:val="0"/>
        </w:rPr>
        <w:t>na</w:t>
      </w:r>
      <w:ins w:id="432" w:date="2023-01-08T14:36:37Z" w:author="Jan Groh">
        <w:r>
          <w:rPr>
            <w:rFonts w:ascii="Garamond Premier Pro Caption" w:cs="Garamond Premier Pro Caption" w:hAnsi="Garamond Premier Pro Caption" w:eastAsia="Garamond Premier Pro Caption"/>
            <w:sz w:val="22"/>
            <w:szCs w:val="22"/>
            <w:vertAlign w:val="superscript"/>
          </w:rPr>
          <w:footnoteReference w:id="6"/>
        </w:r>
      </w:ins>
      <w:r>
        <w:rPr>
          <w:rFonts w:ascii="Garamond Premier Pro Caption" w:hAnsi="Garamond Premier Pro Caption"/>
          <w:sz w:val="22"/>
          <w:szCs w:val="22"/>
          <w:rtl w:val="0"/>
          <w:lang w:val="de-DE"/>
        </w:rPr>
        <w:t xml:space="preserve"> in Weimar anzunehmen. Als Major Pogwisch im gleichen Jahr, 1804, einen Teil seiner ohnehin bescheidenen G</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ter beim Spiel verliert, verf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a-DK"/>
        </w:rPr>
        <w:t>gt Gr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nl-NL"/>
        </w:rPr>
        <w:t>fin Henkel endg</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ltig die Trennung der Eheleute, ein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damalige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ltnisse keineswegs un</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blicher Eingriff. Vorerst noch ohne gerichtliche Scheidung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zu keiner Zeit hatte es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brigens so viele Ehescheidungen gegeben wie um 1800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bleibt Henriette von Pogwisch mit ihren T</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chtern in Dessau.</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Als Henriette von Pogwisch im Jahre </w:t>
      </w:r>
      <w:commentRangeStart w:id="433"/>
      <w:r>
        <w:rPr>
          <w:rFonts w:ascii="Garamond Premier Pro Caption" w:hAnsi="Garamond Premier Pro Caption"/>
          <w:sz w:val="22"/>
          <w:szCs w:val="22"/>
          <w:rtl w:val="0"/>
        </w:rPr>
        <w:t>1809</w:t>
      </w:r>
      <w:commentRangeEnd w:id="433"/>
      <w:r>
        <w:commentReference w:id="433"/>
      </w:r>
      <w:r>
        <w:rPr>
          <w:rFonts w:ascii="Garamond Premier Pro Caption" w:hAnsi="Garamond Premier Pro Caption"/>
          <w:sz w:val="22"/>
          <w:szCs w:val="22"/>
          <w:rtl w:val="0"/>
          <w:lang w:val="de-DE"/>
        </w:rPr>
        <w:t xml:space="preserve"> mit den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dchen nach Weimar umzieht, geschieht auch dies auf Veranlassung der alten Gr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fin Henckel, die ihrer Tochter eine Anstellung als Hofdame der </w:t>
      </w:r>
      <w:commentRangeStart w:id="434"/>
      <w:r>
        <w:rPr>
          <w:rFonts w:ascii="Garamond Premier Pro Caption" w:hAnsi="Garamond Premier Pro Caption"/>
          <w:sz w:val="22"/>
          <w:szCs w:val="22"/>
          <w:rtl w:val="0"/>
          <w:lang w:val="de-DE"/>
        </w:rPr>
        <w:t>Erbprinzessin Luise</w:t>
      </w:r>
      <w:commentRangeEnd w:id="434"/>
      <w:r>
        <w:commentReference w:id="434"/>
      </w:r>
      <w:ins w:id="435" w:date="2023-01-08T14:50:18Z" w:author="Jan Groh">
        <w:r>
          <w:rPr>
            <w:rFonts w:ascii="Garamond Premier Pro Caption" w:cs="Garamond Premier Pro Caption" w:hAnsi="Garamond Premier Pro Caption" w:eastAsia="Garamond Premier Pro Caption"/>
            <w:sz w:val="22"/>
            <w:szCs w:val="22"/>
            <w:vertAlign w:val="superscript"/>
          </w:rPr>
          <w:footnoteReference w:id="7"/>
        </w:r>
      </w:ins>
      <w:r>
        <w:rPr>
          <w:rFonts w:ascii="Garamond Premier Pro Caption" w:hAnsi="Garamond Premier Pro Caption"/>
          <w:sz w:val="22"/>
          <w:szCs w:val="22"/>
          <w:rtl w:val="0"/>
          <w:lang w:val="de-DE"/>
        </w:rPr>
        <w:t xml:space="preserve"> verschafft hat. Mutter und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mutter werden von den Pflichten bei Hof sehr in Anspruch genommen, so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beiden T</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 xml:space="preserve">chter sich zumeist selbst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berlassen bleiben.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Im </w:t>
      </w:r>
      <w:r>
        <w:rPr>
          <w:rFonts w:ascii="Garamond Premier Pro Caption" w:hAnsi="Garamond Premier Pro Caption"/>
          <w:sz w:val="22"/>
          <w:szCs w:val="22"/>
          <w:rtl w:val="0"/>
          <w:lang w:val="de-DE"/>
        </w:rPr>
        <w:t>J</w:t>
      </w:r>
      <w:r>
        <w:rPr>
          <w:rFonts w:ascii="Garamond Premier Pro Caption" w:hAnsi="Garamond Premier Pro Caption"/>
          <w:sz w:val="22"/>
          <w:szCs w:val="22"/>
          <w:rtl w:val="0"/>
        </w:rPr>
        <w:t>a</w:t>
      </w:r>
      <w:r>
        <w:rPr>
          <w:rFonts w:ascii="Garamond Premier Pro Caption" w:hAnsi="Garamond Premier Pro Caption"/>
          <w:sz w:val="22"/>
          <w:szCs w:val="22"/>
          <w:rtl w:val="0"/>
          <w:lang w:val="de-DE"/>
        </w:rPr>
        <w:t>h</w:t>
      </w:r>
      <w:r>
        <w:rPr>
          <w:rFonts w:ascii="Garamond Premier Pro Caption" w:hAnsi="Garamond Premier Pro Caption"/>
          <w:sz w:val="22"/>
          <w:szCs w:val="22"/>
          <w:rtl w:val="0"/>
          <w:lang w:val="de-DE"/>
        </w:rPr>
        <w:t xml:space="preserve">re 1806 war </w:t>
      </w:r>
      <w:r>
        <w:rPr>
          <w:rFonts w:ascii="Garamond Premier Pro Caption" w:hAnsi="Garamond Premier Pro Caption"/>
          <w:sz w:val="22"/>
          <w:szCs w:val="22"/>
          <w:rtl w:val="0"/>
          <w:lang w:val="de-DE"/>
        </w:rPr>
        <w:t>J</w:t>
      </w:r>
      <w:r>
        <w:rPr>
          <w:rFonts w:ascii="Garamond Premier Pro Caption" w:hAnsi="Garamond Premier Pro Caption"/>
          <w:sz w:val="22"/>
          <w:szCs w:val="22"/>
          <w:rtl w:val="0"/>
          <w:lang w:val="de-DE"/>
        </w:rPr>
        <w:t>ohanna Schopenhauer</w:t>
      </w:r>
      <w:ins w:id="436" w:date="2023-01-08T16:58:44Z" w:author="Jan Groh">
        <w:r>
          <w:rPr>
            <w:rFonts w:ascii="Garamond Premier Pro Caption" w:cs="Garamond Premier Pro Caption" w:hAnsi="Garamond Premier Pro Caption" w:eastAsia="Garamond Premier Pro Caption"/>
            <w:sz w:val="22"/>
            <w:szCs w:val="22"/>
            <w:vertAlign w:val="superscript"/>
          </w:rPr>
          <w:footnoteReference w:id="8"/>
        </w:r>
      </w:ins>
      <w:r>
        <w:rPr>
          <w:rFonts w:ascii="Garamond Premier Pro Caption" w:hAnsi="Garamond Premier Pro Caption"/>
          <w:sz w:val="22"/>
          <w:szCs w:val="22"/>
          <w:rtl w:val="0"/>
          <w:lang w:val="de-DE"/>
        </w:rPr>
        <w:t xml:space="preserve"> mit ihrer Tochter Adele</w:t>
      </w:r>
      <w:ins w:id="437" w:date="2023-01-08T17:01:36Z" w:author="Jan Groh">
        <w:r>
          <w:rPr>
            <w:rFonts w:ascii="Garamond Premier Pro Caption" w:cs="Garamond Premier Pro Caption" w:hAnsi="Garamond Premier Pro Caption" w:eastAsia="Garamond Premier Pro Caption"/>
            <w:sz w:val="22"/>
            <w:szCs w:val="22"/>
            <w:vertAlign w:val="superscript"/>
          </w:rPr>
          <w:footnoteReference w:id="9"/>
        </w:r>
      </w:ins>
      <w:r>
        <w:rPr>
          <w:rFonts w:ascii="Garamond Premier Pro Caption" w:hAnsi="Garamond Premier Pro Caption"/>
          <w:sz w:val="22"/>
          <w:szCs w:val="22"/>
          <w:rtl w:val="0"/>
          <w:lang w:val="de-DE"/>
        </w:rPr>
        <w:t xml:space="preserve"> von Hamburg nach Weimar gezogen. Zwischen Adele und Ottilie entsteht eine tiefe und intime Beziehung, die ihrer beider Jugendzeit weit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berdauert und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hrend der gemeinsamen Jahre durch nichts getr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bt wird.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Da fing mein Leben an, als ich Dich liebte</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schreibt Ottilie in Adeles Stammbuch, oder Poesiealbum, wie wir heute sagen w</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rden. Eine ist der anderen Beraterin</w:t>
      </w:r>
      <w:r>
        <w:rPr>
          <w:rFonts w:ascii="Garamond Premier Pro Caption" w:hAnsi="Garamond Premier Pro Caption"/>
          <w:sz w:val="22"/>
          <w:szCs w:val="22"/>
          <w:rtl w:val="0"/>
          <w:lang w:val="de-DE"/>
        </w:rPr>
        <w:t>,</w:t>
      </w:r>
      <w:r>
        <w:rPr>
          <w:rFonts w:ascii="Garamond Premier Pro Caption" w:hAnsi="Garamond Premier Pro Caption"/>
          <w:sz w:val="22"/>
          <w:szCs w:val="22"/>
          <w:rtl w:val="0"/>
        </w:rPr>
        <w:t xml:space="preserve"> Tr</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sterin und Vertraute, nie aber Rivalin.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Es ist der Schreibfreudigkeit der damaligen Zeitgenossen zu danken,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wir heute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so viele Briefe und Aufzeichnungen verf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gen. Das 18. Jahrhundert kann ja mit Recht als das Jahrhundert des Briefeschreibens bezeichnet werden. Von Voltaire wird berichtet, er habe es in seinem Leben auf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50</w:t>
      </w:r>
      <w:r>
        <w:rPr>
          <w:rFonts w:ascii="Garamond Premier Pro Caption" w:hAnsi="Garamond Premier Pro Caption"/>
          <w:sz w:val="22"/>
          <w:szCs w:val="22"/>
          <w:rtl w:val="0"/>
          <w:lang w:val="de-DE"/>
        </w:rPr>
        <w:t>.</w:t>
      </w:r>
      <w:r>
        <w:rPr>
          <w:rFonts w:ascii="Garamond Premier Pro Caption" w:hAnsi="Garamond Premier Pro Caption"/>
          <w:sz w:val="22"/>
          <w:szCs w:val="22"/>
          <w:rtl w:val="0"/>
          <w:lang w:val="de-DE"/>
        </w:rPr>
        <w:t xml:space="preserve">000 Briefe gebracht, und von Goethe, der einmal, auf die Schreibwut seiner Zeitgenossen bezogen, meinte, die neuere Welt werde sich wohl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den Gehaltmangel wundern, sind immerhin noch 14</w:t>
      </w:r>
      <w:r>
        <w:rPr>
          <w:rFonts w:ascii="Garamond Premier Pro Caption" w:hAnsi="Garamond Premier Pro Caption"/>
          <w:sz w:val="22"/>
          <w:szCs w:val="22"/>
          <w:rtl w:val="0"/>
          <w:lang w:val="de-DE"/>
        </w:rPr>
        <w:t>.</w:t>
      </w:r>
      <w:r>
        <w:rPr>
          <w:rFonts w:ascii="Garamond Premier Pro Caption" w:hAnsi="Garamond Premier Pro Caption"/>
          <w:sz w:val="22"/>
          <w:szCs w:val="22"/>
          <w:rtl w:val="0"/>
          <w:lang w:val="de-DE"/>
        </w:rPr>
        <w:t>000 Briefe bekannt. So</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darf es da</w:t>
      </w:r>
      <w:r>
        <w:rPr>
          <w:rFonts w:ascii="Garamond Premier Pro Caption" w:hAnsi="Garamond Premier Pro Caption"/>
          <w:sz w:val="22"/>
          <w:szCs w:val="22"/>
          <w:rtl w:val="0"/>
          <w:lang w:val="de-DE"/>
        </w:rPr>
        <w:t>nn nicht v</w:t>
      </w:r>
      <w:r>
        <w:rPr>
          <w:rFonts w:ascii="Garamond Premier Pro Caption" w:hAnsi="Garamond Premier Pro Caption"/>
          <w:sz w:val="22"/>
          <w:szCs w:val="22"/>
          <w:rtl w:val="0"/>
          <w:lang w:val="de-DE"/>
        </w:rPr>
        <w:t>erwundern, wenn sich O</w:t>
      </w:r>
      <w:r>
        <w:rPr>
          <w:rFonts w:ascii="Garamond Premier Pro Caption" w:hAnsi="Garamond Premier Pro Caption"/>
          <w:sz w:val="22"/>
          <w:szCs w:val="22"/>
          <w:rtl w:val="0"/>
          <w:lang w:val="de-DE"/>
        </w:rPr>
        <w:t>t</w:t>
      </w:r>
      <w:r>
        <w:rPr>
          <w:rFonts w:ascii="Garamond Premier Pro Caption" w:hAnsi="Garamond Premier Pro Caption"/>
          <w:sz w:val="22"/>
          <w:szCs w:val="22"/>
          <w:rtl w:val="0"/>
        </w:rPr>
        <w:t>t</w:t>
      </w:r>
      <w:r>
        <w:rPr>
          <w:rFonts w:ascii="Garamond Premier Pro Caption" w:hAnsi="Garamond Premier Pro Caption"/>
          <w:sz w:val="22"/>
          <w:szCs w:val="22"/>
          <w:rtl w:val="0"/>
          <w:lang w:val="de-DE"/>
        </w:rPr>
        <w:t>i</w:t>
      </w:r>
      <w:r>
        <w:rPr>
          <w:rFonts w:ascii="Garamond Premier Pro Caption" w:hAnsi="Garamond Premier Pro Caption"/>
          <w:sz w:val="22"/>
          <w:szCs w:val="22"/>
          <w:rtl w:val="0"/>
        </w:rPr>
        <w:t>li</w:t>
      </w:r>
      <w:r>
        <w:rPr>
          <w:rFonts w:ascii="Garamond Premier Pro Caption" w:hAnsi="Garamond Premier Pro Caption"/>
          <w:sz w:val="22"/>
          <w:szCs w:val="22"/>
          <w:rtl w:val="0"/>
          <w:lang w:val="de-DE"/>
        </w:rPr>
        <w:t>e</w:t>
      </w:r>
      <w:r>
        <w:rPr>
          <w:rFonts w:ascii="Garamond Premier Pro Caption" w:hAnsi="Garamond Premier Pro Caption"/>
          <w:sz w:val="22"/>
          <w:szCs w:val="22"/>
          <w:rtl w:val="0"/>
          <w:lang w:val="de-DE"/>
        </w:rPr>
        <w:t xml:space="preserve"> und </w:t>
      </w:r>
      <w:r>
        <w:rPr>
          <w:rFonts w:ascii="Garamond Premier Pro Caption" w:hAnsi="Garamond Premier Pro Caption"/>
          <w:sz w:val="22"/>
          <w:szCs w:val="22"/>
          <w:rtl w:val="0"/>
          <w:lang w:val="de-DE"/>
        </w:rPr>
        <w:t xml:space="preserve">Adele </w:t>
      </w:r>
      <w:r>
        <w:rPr>
          <w:rFonts w:ascii="Garamond Premier Pro Caption" w:hAnsi="Garamond Premier Pro Caption" w:hint="default"/>
          <w:sz w:val="22"/>
          <w:szCs w:val="22"/>
          <w:rtl w:val="0"/>
          <w:lang w:val="de-DE"/>
        </w:rPr>
        <w:t>– </w:t>
      </w:r>
      <w:r>
        <w:rPr>
          <w:rFonts w:ascii="Garamond Premier Pro Caption" w:hAnsi="Garamond Premier Pro Caption"/>
          <w:sz w:val="22"/>
          <w:szCs w:val="22"/>
          <w:rtl w:val="0"/>
          <w:lang w:val="de-DE"/>
        </w:rPr>
        <w:t xml:space="preserve">obwohl nahe beieinander wohnend </w:t>
      </w:r>
      <w:r>
        <w:rPr>
          <w:rFonts w:ascii="Garamond Premier Pro Caption" w:hAnsi="Garamond Premier Pro Caption" w:hint="default"/>
          <w:sz w:val="22"/>
          <w:szCs w:val="22"/>
          <w:rtl w:val="0"/>
          <w:lang w:val="de-DE"/>
        </w:rPr>
        <w:t xml:space="preserve">– </w:t>
      </w:r>
      <w:r>
        <w:rPr>
          <w:rFonts w:ascii="Garamond Premier Pro Caption" w:hAnsi="Garamond Premier Pro Caption"/>
          <w:sz w:val="22"/>
          <w:szCs w:val="22"/>
          <w:rtl w:val="0"/>
        </w:rPr>
        <w:t>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glich schreiben.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Adele, von der Kurt Wolff, der Herausgeber ihrer Tageb</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cher, sagt, sie sei h</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 xml:space="preserve">lich und von unscheinbarem </w:t>
      </w:r>
      <w:r>
        <w:rPr>
          <w:rFonts w:ascii="Garamond Premier Pro Caption" w:hAnsi="Garamond Premier Pro Caption" w:hint="default"/>
          <w:sz w:val="22"/>
          <w:szCs w:val="22"/>
          <w:rtl w:val="0"/>
          <w:lang w:val="sv-SE"/>
        </w:rPr>
        <w:t>Ä</w:t>
      </w:r>
      <w:r>
        <w:rPr>
          <w:rFonts w:ascii="Garamond Premier Pro Caption" w:hAnsi="Garamond Premier Pro Caption"/>
          <w:sz w:val="22"/>
          <w:szCs w:val="22"/>
          <w:rtl w:val="0"/>
        </w:rPr>
        <w:t>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eren gewesen, nimmt an Ottilies ersten Schw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rmereien und Flirts so sehr Anteil, als sei sie selbst jeweils betroffen. Kurt Wolff: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So sieht sie neidlos, wie man der Freundin huldigt, und bescheidet sich, in Stunden des Alleinseins mit Ottilie, mitzusprechen, mitzudichten von ihrer</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Liebe.</w:t>
      </w:r>
      <w:r>
        <w:rPr>
          <w:rFonts w:ascii="Garamond Premier Pro Caption" w:hAnsi="Garamond Premier Pro Caption" w:hint="default"/>
          <w:sz w:val="22"/>
          <w:szCs w:val="22"/>
          <w:rtl w:val="0"/>
          <w:lang w:val="fr-FR"/>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Goethe hatte 1807 eine kleine Singegemeinschaft gegr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ndet, die sich einmal w</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chentlich in seinem Hause am Frauenplan</w:t>
      </w:r>
      <w:ins w:id="438" w:date="2023-01-08T17:07:48Z" w:author="Jan Groh">
        <w:r>
          <w:rPr>
            <w:rFonts w:ascii="Garamond Premier Pro Caption" w:cs="Garamond Premier Pro Caption" w:hAnsi="Garamond Premier Pro Caption" w:eastAsia="Garamond Premier Pro Caption"/>
            <w:sz w:val="22"/>
            <w:szCs w:val="22"/>
            <w:vertAlign w:val="superscript"/>
          </w:rPr>
          <w:footnoteReference w:id="10"/>
        </w:r>
      </w:ins>
      <w:r>
        <w:rPr>
          <w:rFonts w:ascii="Garamond Premier Pro Caption" w:hAnsi="Garamond Premier Pro Caption"/>
          <w:sz w:val="22"/>
          <w:szCs w:val="22"/>
          <w:rtl w:val="0"/>
          <w:lang w:val="de-DE"/>
        </w:rPr>
        <w:t xml:space="preserve"> traf, um Ges</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nge und Lieder zeitgen</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ssischer Komponisten einzustudieren.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Auch Adele und Ottilie nehmen an den Vokalkonzerten teil.</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Ottilie und Goethe verstehen einander;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mein kleines Pers</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nchen</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nennt er sie. Bereits am 22.12.1811, Ottilie ist gerade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nfzehn Jahre alt, wird sie als Besucherin das erste Mal in seinem Tagebuch erw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hnt. Glaubt man der nicht immer zuverl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ssigen Biographie Jenny von Gerstenbergks, dann war Ottilie witzig und munter, literarisch interessiert, mit einem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ihr Alter hohen Kunstverst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ndnis ausgestattet, und eine charmante Plauderin. Sie 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llt auch durch ihre phantasievoll zusammengestellte Kleidung angenehm auf. Niemand zeigt sich verwundert, als August von Goethe</w:t>
      </w:r>
      <w:del w:id="439" w:date="2023-01-08T17:25:16Z" w:author="Jan Groh">
        <w:r>
          <w:rPr>
            <w:rFonts w:ascii="Garamond Premier Pro Caption" w:hAnsi="Garamond Premier Pro Caption"/>
            <w:sz w:val="22"/>
            <w:szCs w:val="22"/>
            <w:rtl w:val="0"/>
          </w:rPr>
          <w:delText xml:space="preserve"> </w:delText>
        </w:r>
      </w:del>
      <w:ins w:id="440" w:date="2023-01-08T17:25:12Z" w:author="Jan Groh">
        <w:r>
          <w:rPr>
            <w:rFonts w:ascii="Garamond Premier Pro Caption" w:cs="Garamond Premier Pro Caption" w:hAnsi="Garamond Premier Pro Caption" w:eastAsia="Garamond Premier Pro Caption"/>
            <w:sz w:val="22"/>
            <w:szCs w:val="22"/>
            <w:vertAlign w:val="superscript"/>
          </w:rPr>
          <w:footnoteReference w:id="11"/>
        </w:r>
      </w:ins>
      <w:ins w:id="441" w:date="2023-01-08T17:25:12Z" w:author="Jan Groh">
        <w:r>
          <w:rPr>
            <w:rFonts w:ascii="Garamond Premier Pro Caption" w:hAnsi="Garamond Premier Pro Caption"/>
            <w:sz w:val="22"/>
            <w:szCs w:val="22"/>
            <w:rtl w:val="0"/>
            <w:lang w:val="de-DE"/>
          </w:rPr>
          <w:t xml:space="preserve"> </w:t>
        </w:r>
      </w:ins>
      <w:r>
        <w:rPr>
          <w:rFonts w:ascii="Garamond Premier Pro Caption" w:hAnsi="Garamond Premier Pro Caption"/>
          <w:sz w:val="22"/>
          <w:szCs w:val="22"/>
          <w:rtl w:val="0"/>
          <w:lang w:val="de-DE"/>
        </w:rPr>
        <w:t>sich in Ottilie verliebt.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sie zu diesem Zeitpunkt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r ihn das gleiche empfindet, kann aufgrund der deutlichen Briefe an ihre Mutter (siehe </w:t>
      </w:r>
      <w:del w:id="442" w:date="2023-01-08T17:11:24Z" w:author="Jan Groh">
        <w:r>
          <w:rPr>
            <w:rFonts w:ascii="Garamond Premier Pro Caption" w:hAnsi="Garamond Premier Pro Caption"/>
            <w:sz w:val="22"/>
            <w:szCs w:val="22"/>
            <w:rtl w:val="0"/>
          </w:rPr>
          <w:delText>S. 17</w:delText>
        </w:r>
      </w:del>
      <w:ins w:id="443" w:date="2023-01-08T17:12:47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17: Winter 1814</w:t>
        </w:r>
      </w:ins>
      <w:r>
        <w:rPr>
          <w:rFonts w:ascii="Garamond Premier Pro Caption" w:hAnsi="Garamond Premier Pro Caption"/>
          <w:sz w:val="22"/>
          <w:szCs w:val="22"/>
          <w:rtl w:val="0"/>
          <w:lang w:val="de-DE"/>
        </w:rPr>
        <w:t>) fast ausgeschlossen werden.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August, der in Jena und Heidelberg studierte und der bereits mit 22 Jahren die Position eines Kammerrats innehat, gilt als schwerf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llig und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ckhaltend. Er gibt seine Reserviertheit anscheinend erst auf, als er sich unvermutet eines Rivalen erwehren mu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Ferdinand Heinke</w:t>
      </w:r>
      <w:ins w:id="444" w:date="2023-01-08T17:26:15Z" w:author="Jan Groh">
        <w:r>
          <w:rPr>
            <w:rFonts w:ascii="Garamond Premier Pro Caption" w:cs="Garamond Premier Pro Caption" w:hAnsi="Garamond Premier Pro Caption" w:eastAsia="Garamond Premier Pro Caption"/>
            <w:sz w:val="22"/>
            <w:szCs w:val="22"/>
            <w:vertAlign w:val="superscript"/>
          </w:rPr>
          <w:footnoteReference w:id="12"/>
        </w:r>
      </w:ins>
      <w:r>
        <w:rPr>
          <w:rFonts w:ascii="Garamond Premier Pro Caption" w:hAnsi="Garamond Premier Pro Caption"/>
          <w:sz w:val="22"/>
          <w:szCs w:val="22"/>
          <w:rtl w:val="0"/>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August will sich jeden Tag um Ottilie totschie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rPr>
        <w:t>en</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rPr>
        <w: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Dieser Widersacher im Bem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hen um die Gunst Ottilies wird zu einer der Schicksalsfiguren in ihrem und Adeles Leben, er wird</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sogar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haupts</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chlich von Adele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zur Idealfigur des zu liebenden Mannes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berhaupt stilisiert.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Ausgehend von Jenny von Gerstenbergks sehr phantasievoller Schilderung der Begegnung Ottilies mit Ferdinand Heinke, der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folgt man Gerstenbergks Ausf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hrungen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als L</w:t>
      </w:r>
      <w:r>
        <w:rPr>
          <w:rFonts w:ascii="Garamond Premier Pro Caption" w:hAnsi="Garamond Premier Pro Caption" w:hint="default"/>
          <w:sz w:val="22"/>
          <w:szCs w:val="22"/>
          <w:rtl w:val="0"/>
        </w:rPr>
        <w:t>ü</w:t>
      </w:r>
      <w:r>
        <w:rPr>
          <w:rFonts w:ascii="Garamond Premier Pro Caption" w:hAnsi="Garamond Premier Pro Caption"/>
          <w:sz w:val="22"/>
          <w:szCs w:val="22"/>
          <w:rtl w:val="0"/>
        </w:rPr>
        <w:t>tzower J</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ger, angeschossen und aus mehreren Wunden blutend, von Ottilie und Adele im Weimarer Park gefunden und gesundgepflegt wurde, rankten sich mit jeder weiteren Betrachtung immer mehr Mythen um diese Begegnung. Auch Thomas Mann</w:t>
      </w:r>
      <w:ins w:id="445" w:date="2023-01-08T17:29:00Z" w:author="Jan Groh">
        <w:r>
          <w:rPr>
            <w:rFonts w:ascii="Garamond Premier Pro Caption" w:cs="Garamond Premier Pro Caption" w:hAnsi="Garamond Premier Pro Caption" w:eastAsia="Garamond Premier Pro Caption"/>
            <w:sz w:val="22"/>
            <w:szCs w:val="22"/>
            <w:vertAlign w:val="superscript"/>
          </w:rPr>
          <w:footnoteReference w:id="13"/>
        </w:r>
      </w:ins>
      <w:r>
        <w:rPr>
          <w:rFonts w:ascii="Garamond Premier Pro Caption" w:hAnsi="Garamond Premier Pro Caption"/>
          <w:sz w:val="22"/>
          <w:szCs w:val="22"/>
          <w:rtl w:val="0"/>
          <w:lang w:val="de-DE"/>
        </w:rPr>
        <w:t xml:space="preserve">, der im 5. Kapitel seines Romans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Lotte in Weimar</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Ottilies Leben sehr detailgetreu nachzeichnet,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bernimmt die erstmals von Gerstenbergk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bermittelte Version und schm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ckt sie seinerseits noch etwas aus.</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Tats</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chlich aber verl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uft die Begegnung sehr viel weniger romantisch und spektakul</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r.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hrend der 1813 beginnenden Befreiungskriege, in denen sich Preu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nl-NL"/>
        </w:rPr>
        <w:t>en, Ru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land und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ter u.a. auch </w:t>
      </w:r>
      <w:r>
        <w:rPr>
          <w:rFonts w:ascii="Garamond Premier Pro Caption" w:hAnsi="Garamond Premier Pro Caption" w:hint="default"/>
          <w:sz w:val="22"/>
          <w:szCs w:val="22"/>
          <w:rtl w:val="0"/>
        </w:rPr>
        <w:t>Ö</w:t>
      </w:r>
      <w:r>
        <w:rPr>
          <w:rFonts w:ascii="Garamond Premier Pro Caption" w:hAnsi="Garamond Premier Pro Caption"/>
          <w:sz w:val="22"/>
          <w:szCs w:val="22"/>
          <w:rtl w:val="0"/>
          <w:lang w:val="de-DE"/>
        </w:rPr>
        <w:t>sterreich gegen die napoleonische Herrschaft zusammenschlie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en und in der </w:t>
      </w:r>
      <w:r>
        <w:rPr>
          <w:rFonts w:ascii="Garamond Premier Pro Caption" w:hAnsi="Garamond Premier Pro Caption" w:hint="default"/>
          <w:sz w:val="22"/>
          <w:szCs w:val="22"/>
          <w:rtl w:val="0"/>
        </w:rPr>
        <w:t>›</w:t>
      </w:r>
      <w:r>
        <w:rPr>
          <w:rFonts w:ascii="Garamond Premier Pro Caption" w:hAnsi="Garamond Premier Pro Caption"/>
          <w:sz w:val="22"/>
          <w:szCs w:val="22"/>
          <w:rtl w:val="0"/>
        </w:rPr>
        <w:t>V</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lkerschlacht</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bei Leipzig den entscheidenden Sieg erringen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nnen, kommt der Premierleutnant Heinke nach Wei-mar, um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r seinen Kommandanten </w:t>
      </w:r>
      <w:r>
        <w:rPr>
          <w:rFonts w:ascii="Garamond Premier Pro Caption" w:hAnsi="Garamond Premier Pro Caption"/>
          <w:sz w:val="22"/>
          <w:szCs w:val="22"/>
          <w:rtl w:val="0"/>
          <w:lang w:val="de-DE"/>
        </w:rPr>
        <w:t>Q</w:t>
      </w:r>
      <w:r>
        <w:rPr>
          <w:rFonts w:ascii="Garamond Premier Pro Caption" w:hAnsi="Garamond Premier Pro Caption"/>
          <w:sz w:val="22"/>
          <w:szCs w:val="22"/>
          <w:rtl w:val="0"/>
          <w:lang w:val="de-DE"/>
        </w:rPr>
        <w:t>uartier zu machen.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Seit 1807 finden sich in Weimar die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hrenden Pers</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nlichkeiten aus Politik, Wissenschaft und Kultur im Salon von Johanna Schopenhauer zusammen. Hier lernen sich auch Ottilie und Ferdinand</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Heinke kennen (siehe </w:t>
      </w:r>
      <w:del w:id="446" w:date="2023-01-08T17:39:03Z" w:author="Jan Groh">
        <w:r>
          <w:rPr>
            <w:rFonts w:ascii="Garamond Premier Pro Caption" w:hAnsi="Garamond Premier Pro Caption"/>
            <w:outline w:val="0"/>
            <w:color w:val="ed220b"/>
            <w:sz w:val="22"/>
            <w:szCs w:val="22"/>
            <w:rtl w:val="0"/>
            <w14:textFill>
              <w14:solidFill>
                <w14:srgbClr w14:val="EE220C"/>
              </w14:solidFill>
            </w14:textFill>
          </w:rPr>
          <w:delText>S. 15</w:delText>
        </w:r>
      </w:del>
      <w:ins w:id="447" w:date="2023-01-08T17:41:44Z" w:author="Jan Groh">
        <w:r>
          <w:rPr>
            <w:rFonts w:ascii="Garamond Premier Pro Caption" w:hAnsi="Garamond Premier Pro Caption"/>
            <w:outline w:val="0"/>
            <w:color w:val="ed220b"/>
            <w:sz w:val="22"/>
            <w:szCs w:val="22"/>
            <w:rtl w:val="0"/>
            <w:lang w:val="de-DE"/>
            <w14:textFill>
              <w14:solidFill>
                <w14:srgbClr w14:val="EE220C"/>
              </w14:solidFill>
            </w14:textFill>
          </w:rPr>
          <w:t>17: 16. Nov. 1813</w:t>
        </w:r>
      </w:ins>
      <w:r>
        <w:rPr>
          <w:rFonts w:ascii="Garamond Premier Pro Caption" w:hAnsi="Garamond Premier Pro Caption"/>
          <w:sz w:val="22"/>
          <w:szCs w:val="22"/>
          <w:rtl w:val="0"/>
          <w:lang w:val="de-DE"/>
        </w:rPr>
        <w:t>). Ebenso wie Goethes Haus am Frauenplan ist auch Johanna Schopenhauers Salon einer der Mittelpunkte des gesellschaftlichen Lebens in Weimar, so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sich Heinke und Ottilie zwangsl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ufig hier begegnen 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ssen. Beide verlieben sich ineinander und gestehen sich in der Silvesternacht 1813/14 ihre Liebe. Noch Jahrzehnte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gedenkt Ottilie dieser Begegnung.</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Am 31. Dezember 1854 schreibt sie in ihr Tagebuch: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Nach 41 Jahren weinte ich noch, wie in der Nacht, 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nen der Liebe.</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Heinke aber ist bereits verlobt und zudem noch b</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rgerlicher Abstammung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beides 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nde, die einer Verbindung mit Ottilie entgegenstehen. Ottilie kann das 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cklose Ende dieses heftigen Flirts, denn mehr ist es eigentlich nie gewesen, Zeit ihres Lebens nicht verwinden.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Was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re aus mir als seiner Frau geworden?</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sinniert sie noch 1854.</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hrend der Befreiungskriege 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ndet Ottilie gemeinsam mit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a-DK"/>
        </w:rPr>
        <w:t xml:space="preserve">Adele den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Orden der Hoffnung</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einen Bund gegen undeutsches Wesen und die napoleonische Unterdr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ckung. Dieser Orden, der auf beider patriotische Gef</w:t>
      </w:r>
      <w:r>
        <w:rPr>
          <w:rFonts w:ascii="Garamond Premier Pro Caption" w:hAnsi="Garamond Premier Pro Caption" w:hint="default"/>
          <w:sz w:val="22"/>
          <w:szCs w:val="22"/>
          <w:rtl w:val="0"/>
        </w:rPr>
        <w:t>ü</w:t>
      </w:r>
      <w:r>
        <w:rPr>
          <w:rFonts w:ascii="Garamond Premier Pro Caption" w:hAnsi="Garamond Premier Pro Caption"/>
          <w:sz w:val="22"/>
          <w:szCs w:val="22"/>
          <w:rtl w:val="0"/>
        </w:rPr>
        <w:t>hle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Preu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en hinweist, soll durch Sach- und Geldspenden Verwundeten, Invaliden und Soldatenwitwen helfen. Ottilie ist Pr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sidentin, Adele die Gesch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ftsf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hrerin des Ordens. Die Anwesenheit Heinkes gibt beiden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dchen die Gelegenheit, ihre patriotische Gesinnung zu demonstrieren. Sie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berreichen ihm auch im Namen des Ordens eine eigens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ihn gefertigte 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tze nebst einem von Ottilie verfa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ten Gedicht (siehe </w:t>
      </w:r>
      <w:del w:id="448" w:date="2023-01-08T17:43:30Z" w:author="Jan Groh">
        <w:r>
          <w:rPr>
            <w:rFonts w:ascii="Garamond Premier Pro Caption" w:hAnsi="Garamond Premier Pro Caption"/>
            <w:outline w:val="0"/>
            <w:color w:val="ed220b"/>
            <w:sz w:val="22"/>
            <w:szCs w:val="22"/>
            <w:rtl w:val="0"/>
            <w14:textFill>
              <w14:solidFill>
                <w14:srgbClr w14:val="EE220C"/>
              </w14:solidFill>
            </w14:textFill>
          </w:rPr>
          <w:delText>S. 16</w:delText>
        </w:r>
      </w:del>
      <w:ins w:id="449" w:date="2023-01-08T17:44:04Z" w:author="Jan Groh">
        <w:r>
          <w:rPr>
            <w:rFonts w:ascii="Garamond Premier Pro Caption" w:hAnsi="Garamond Premier Pro Caption"/>
            <w:outline w:val="0"/>
            <w:color w:val="ed220b"/>
            <w:sz w:val="22"/>
            <w:szCs w:val="22"/>
            <w:rtl w:val="0"/>
            <w:lang w:val="de-DE"/>
            <w14:textFill>
              <w14:solidFill>
                <w14:srgbClr w14:val="EE220C"/>
              </w14:solidFill>
            </w14:textFill>
          </w:rPr>
          <w:t>17 AS an Ot 1813</w:t>
        </w:r>
      </w:ins>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Thomas Mann problematisiert die Zuneigung zu Heinke insofern, als er nicht ausschlie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Ottilie in ihm so etwas wie eine Vaterfigur gesehen habe. So 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a-DK"/>
        </w:rPr>
        <w:t>t er Adele der Charlotte Kestner</w:t>
      </w:r>
      <w:ins w:id="450" w:date="2023-01-08T17:35:02Z" w:author="Jan Groh">
        <w:r>
          <w:rPr>
            <w:rFonts w:ascii="Garamond Premier Pro Caption" w:cs="Garamond Premier Pro Caption" w:hAnsi="Garamond Premier Pro Caption" w:eastAsia="Garamond Premier Pro Caption"/>
            <w:sz w:val="22"/>
            <w:szCs w:val="22"/>
            <w:vertAlign w:val="superscript"/>
          </w:rPr>
          <w:footnoteReference w:id="14"/>
        </w:r>
      </w:ins>
      <w:r>
        <w:rPr>
          <w:rFonts w:ascii="Garamond Premier Pro Caption" w:hAnsi="Garamond Premier Pro Caption"/>
          <w:sz w:val="22"/>
          <w:szCs w:val="22"/>
          <w:rtl w:val="0"/>
          <w:lang w:val="de-DE"/>
        </w:rPr>
        <w:t xml:space="preserve"> (Werthers Charlotte) berichten: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Die heroisch gestimmte Seele dieses lieben Kindes war von Einem Ideal beherrscht: es war der preu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ische Offizier. Unn</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tz zu sagen,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dieses Kultbild mehr oder weniger deutlich die von der Erinnerung verkl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rten Z</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ge des verlorenen Vaters trug.</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Im Fr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hjahr 1814 verl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it-IT"/>
        </w:rPr>
        <w:t>t Ferdinand</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Heinke Weimar.</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Im Gegensatz zu dieser romantisch-emphatischen Liebe kommt es zwei Jahre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zu einer ganz und gar unromantischen, nur auf Ratio und Kalk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l gegr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ndeten Beziehung</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die 1817 mit der Eheschlie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ung besiegelt wird. August von Goethe inszeniert im Juni 1815 ein Zusammentreffen mit Ottilie (siehe S. 19), von dem sie ihrer Mutter nicht ohne Skepsis mitteilt: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Nun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chte ich nicht,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er zur alten Liebe wiederkehrte, denn dann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tte ich die alte Qual.</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Obwohl August anscheinend auf Festschreibung ihrer Beziehung, also Verlobung, dr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ngt, Ottilie aber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glaubt man ihren Briefen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kaum mehr als Freundschaft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ihn empfindet,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 sie ihn hin und 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t die Beziehung weiterbestehen</w:t>
      </w:r>
      <w:r>
        <w:rPr>
          <w:rFonts w:ascii="Garamond Premier Pro Caption" w:hAnsi="Garamond Premier Pro Caption"/>
          <w:sz w:val="22"/>
          <w:szCs w:val="22"/>
          <w:rtl w:val="0"/>
          <w:lang w:val="de-DE"/>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Der Einflu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Goethes auf die sich anbahnende Verbindung darf nicht gering veranschlagt werden; nicht nur,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es ihn gefreut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tte, seinen vormals unehelichen Sohn mit einer Adligen verheiratet zu sehen, er erwartete von Ottilie auch einen positiven Einflu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auf seinen schwerm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tigen und ungelenken Sohn.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Goethe insgeheim schon seit 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ngerem mit einer Verlobung rechnete, zeigen seine Zeilen an Knebel</w:t>
      </w:r>
      <w:ins w:id="451" w:date="2023-01-08T17:46:53Z" w:author="Jan Groh">
        <w:r>
          <w:rPr>
            <w:rFonts w:ascii="Garamond Premier Pro Caption" w:cs="Garamond Premier Pro Caption" w:hAnsi="Garamond Premier Pro Caption" w:eastAsia="Garamond Premier Pro Caption"/>
            <w:sz w:val="22"/>
            <w:szCs w:val="22"/>
            <w:vertAlign w:val="superscript"/>
          </w:rPr>
          <w:footnoteReference w:id="15"/>
        </w:r>
      </w:ins>
      <w:r>
        <w:rPr>
          <w:rFonts w:ascii="Garamond Premier Pro Caption" w:hAnsi="Garamond Premier Pro Caption"/>
          <w:sz w:val="22"/>
          <w:szCs w:val="22"/>
          <w:rtl w:val="0"/>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Ich hatte mir schon fr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her erwartet,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es ernstlicher werden m</w:t>
      </w:r>
      <w:r>
        <w:rPr>
          <w:rFonts w:ascii="Garamond Premier Pro Caption" w:hAnsi="Garamond Premier Pro Caption" w:hint="default"/>
          <w:sz w:val="22"/>
          <w:szCs w:val="22"/>
          <w:rtl w:val="0"/>
          <w:lang w:val="de-DE"/>
        </w:rPr>
        <w:t>üß</w:t>
      </w:r>
      <w:r>
        <w:rPr>
          <w:rFonts w:ascii="Garamond Premier Pro Caption" w:hAnsi="Garamond Premier Pro Caption"/>
          <w:sz w:val="22"/>
          <w:szCs w:val="22"/>
          <w:rtl w:val="0"/>
          <w:lang w:val="it-IT"/>
        </w:rPr>
        <w:t>te.</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Ottilie wei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eine Entscheidung ihrerseits 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ngst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berf</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 xml:space="preserve">llig ist.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en-US"/>
        </w:rPr>
        <w:t xml:space="preserve">Goethe </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ngstigt mich;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und fragt</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fters als je, was wird daraus werden?</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schreibt sie an ihre Mutter.</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Zwar ist sie sich mit zunehmender Dauer dar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im klaren,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August von Goethe nichts empfindet, ganz aufgeben will sie das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ltnis jedoch noch nicht. Dies verwundert um so mehr, als sicher von </w:t>
      </w:r>
      <w:ins w:id="452" w:date="2023-01-08T17:52:11Z" w:author="Jan Groh">
        <w:r>
          <w:rPr>
            <w:rFonts w:ascii="Garamond Premier Pro Caption" w:hAnsi="Garamond Premier Pro Caption"/>
            <w:sz w:val="22"/>
            <w:szCs w:val="22"/>
            <w:rtl w:val="0"/>
            <w:lang w:val="de-DE"/>
          </w:rPr>
          <w:t>S</w:t>
        </w:r>
      </w:ins>
      <w:del w:id="453" w:date="2023-01-08T17:52:11Z" w:author="Jan Groh">
        <w:r>
          <w:rPr>
            <w:rFonts w:ascii="Garamond Premier Pro Caption" w:hAnsi="Garamond Premier Pro Caption"/>
            <w:sz w:val="22"/>
            <w:szCs w:val="22"/>
            <w:rtl w:val="0"/>
          </w:rPr>
          <w:delText>s</w:delText>
        </w:r>
      </w:del>
      <w:r>
        <w:rPr>
          <w:rFonts w:ascii="Garamond Premier Pro Caption" w:hAnsi="Garamond Premier Pro Caption"/>
          <w:sz w:val="22"/>
          <w:szCs w:val="22"/>
          <w:rtl w:val="0"/>
          <w:lang w:val="de-DE"/>
        </w:rPr>
        <w:t>eiten der Mutter und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mutter auf eine Beendigung des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ltnisses gedr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ngt wird</w:t>
      </w:r>
      <w:ins w:id="454" w:date="2023-01-08T17:52:31Z" w:author="Jan Groh">
        <w:r>
          <w:rPr>
            <w:rFonts w:ascii="Garamond Premier Pro Caption" w:hAnsi="Garamond Premier Pro Caption"/>
            <w:sz w:val="22"/>
            <w:szCs w:val="22"/>
            <w:rtl w:val="0"/>
            <w:lang w:val="de-DE"/>
          </w:rPr>
          <w:t>.</w:t>
        </w:r>
      </w:ins>
      <w:del w:id="455" w:date="2023-01-08T17:52:29Z" w:author="Jan Groh">
        <w:r>
          <w:rPr>
            <w:rFonts w:ascii="Garamond Premier Pro Caption" w:hAnsi="Garamond Premier Pro Caption"/>
            <w:sz w:val="22"/>
            <w:szCs w:val="22"/>
            <w:rtl w:val="0"/>
          </w:rPr>
          <w:delText>.</w:delText>
        </w:r>
      </w:del>
      <w:r>
        <w:rPr>
          <w:rFonts w:ascii="Garamond Premier Pro Caption" w:hAnsi="Garamond Premier Pro Caption"/>
          <w:sz w:val="22"/>
          <w:szCs w:val="22"/>
          <w:rtl w:val="0"/>
          <w:lang w:val="de-DE"/>
        </w:rPr>
        <w:t xml:space="preserve"> Denn zum einen gilt August von Goethe immer noch als unehelich, ist also mit einem kaum wieder-gutzumachenden Makel behaftet, zum anderen erscheint eine Ehe mit dem Sohn Goethes nach Auffassung der Familie Hen</w:t>
      </w:r>
      <w:ins w:id="456" w:date="2023-01-08T17:52:43Z" w:author="Jan Groh">
        <w:r>
          <w:rPr>
            <w:rFonts w:ascii="Garamond Premier Pro Caption" w:hAnsi="Garamond Premier Pro Caption"/>
            <w:sz w:val="22"/>
            <w:szCs w:val="22"/>
            <w:rtl w:val="0"/>
            <w:lang w:val="de-DE"/>
          </w:rPr>
          <w:t>c</w:t>
        </w:r>
      </w:ins>
      <w:r>
        <w:rPr>
          <w:rFonts w:ascii="Garamond Premier Pro Caption" w:hAnsi="Garamond Premier Pro Caption"/>
          <w:sz w:val="22"/>
          <w:szCs w:val="22"/>
          <w:rtl w:val="0"/>
          <w:lang w:val="de-DE"/>
        </w:rPr>
        <w:t>kel-Donnersmarck ohnehin kaum standesgem</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 auch wenn Goethe kurz zuvor geadelt wurde. Man hat es Goethe eigentlich nie verziehen,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er mit Christiane Vulpius</w:t>
      </w:r>
      <w:ins w:id="457" w:date="2023-01-08T17:56:58Z" w:author="Jan Groh">
        <w:r>
          <w:rPr>
            <w:rFonts w:ascii="Garamond Premier Pro Caption" w:cs="Garamond Premier Pro Caption" w:hAnsi="Garamond Premier Pro Caption" w:eastAsia="Garamond Premier Pro Caption"/>
            <w:sz w:val="22"/>
            <w:szCs w:val="22"/>
            <w:vertAlign w:val="superscript"/>
          </w:rPr>
          <w:footnoteReference w:id="16"/>
        </w:r>
      </w:ins>
      <w:r>
        <w:rPr>
          <w:rFonts w:ascii="Garamond Premier Pro Caption" w:hAnsi="Garamond Premier Pro Caption"/>
          <w:sz w:val="22"/>
          <w:szCs w:val="22"/>
          <w:rtl w:val="0"/>
          <w:lang w:val="de-DE"/>
        </w:rPr>
        <w:t xml:space="preserve">, der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rPr>
        <w:t>Mamsell</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wie man sie bei Salongespr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chen hinter vorgehaltener Hand nannte, lebte und sie sogar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heiratete; entsprechend gering achtete man ihren Sohn August.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glich,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der Tod von Christiane von Goethe, am 16. Juni 1816, die Vorbehalte der Familie Henckel ausger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umt hat, denn im Dezember 1816 bittet August Ottilies</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Mutter um die Hand ihrer Tochter (siehe </w:t>
      </w:r>
      <w:del w:id="458" w:date="2023-01-08T17:53:42Z" w:author="Jan Groh">
        <w:r>
          <w:rPr>
            <w:rFonts w:ascii="Garamond Premier Pro Caption" w:hAnsi="Garamond Premier Pro Caption"/>
            <w:outline w:val="0"/>
            <w:color w:val="ed220b"/>
            <w:sz w:val="22"/>
            <w:szCs w:val="22"/>
            <w:rtl w:val="0"/>
            <w14:textFill>
              <w14:solidFill>
                <w14:srgbClr w14:val="EE220C"/>
              </w14:solidFill>
            </w14:textFill>
          </w:rPr>
          <w:delText>S. 27</w:delText>
        </w:r>
      </w:del>
      <w:ins w:id="459" w:date="2023-01-08T17:55:13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20: Dez. 1816</w:t>
        </w:r>
      </w:ins>
      <w:r>
        <w:rPr>
          <w:rFonts w:ascii="Garamond Premier Pro Caption" w:hAnsi="Garamond Premier Pro Caption"/>
          <w:sz w:val="22"/>
          <w:szCs w:val="22"/>
          <w:rtl w:val="0"/>
          <w:lang w:val="de-DE"/>
        </w:rPr>
        <w:t>). Nach dem Tod der Christiane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re Ottilie nicht mehr nur irgend jemand in Goethes Haus, sie w</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rde bei einer Heirat Haushaltsvorstand werden. Es ist nicht auszuschlie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diese Aussicht einen Sinneswandel sowohl bei Ottilie als auch bei ihrer Mutter bewirkte. Am 31.</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Dezember 1816 verloben sich August von Goethe und Ottilie von Pogwisch. Die Bekanntmachung der Verlobung vermag nur dann zu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berraschen, wenn man sich ausschlie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lich an Ottilies briefliche </w:t>
      </w:r>
      <w:r>
        <w:rPr>
          <w:rFonts w:ascii="Garamond Premier Pro Caption" w:hAnsi="Garamond Premier Pro Caption" w:hint="default"/>
          <w:sz w:val="22"/>
          <w:szCs w:val="22"/>
          <w:rtl w:val="0"/>
          <w:lang w:val="sv-SE"/>
        </w:rPr>
        <w:t>Ä</w:t>
      </w:r>
      <w:r>
        <w:rPr>
          <w:rFonts w:ascii="Garamond Premier Pro Caption" w:hAnsi="Garamond Premier Pro Caption"/>
          <w:sz w:val="22"/>
          <w:szCs w:val="22"/>
          <w:rtl w:val="0"/>
        </w:rPr>
        <w:t>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erungen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ihr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ltnis zu August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 Ottilie wu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te Ratio und Emotion sehr wohl zu unterscheiden. In einem am </w:t>
      </w:r>
      <w:ins w:id="460" w:date="2023-01-08T18:05:35Z" w:author="Jan Groh">
        <w:r>
          <w:rPr>
            <w:rFonts w:ascii="Garamond Premier Pro Caption" w:hAnsi="Garamond Premier Pro Caption"/>
            <w:sz w:val="22"/>
            <w:szCs w:val="22"/>
            <w:rtl w:val="0"/>
            <w:lang w:val="de-DE"/>
          </w:rPr>
          <w:t>5</w:t>
        </w:r>
      </w:ins>
      <w:del w:id="461" w:date="2023-01-08T18:05:35Z" w:author="Jan Groh">
        <w:r>
          <w:rPr>
            <w:rFonts w:ascii="Garamond Premier Pro Caption" w:hAnsi="Garamond Premier Pro Caption"/>
            <w:sz w:val="22"/>
            <w:szCs w:val="22"/>
            <w:rtl w:val="0"/>
          </w:rPr>
          <w:delText>3</w:delText>
        </w:r>
      </w:del>
      <w:r>
        <w:rPr>
          <w:rFonts w:ascii="Garamond Premier Pro Caption" w:hAnsi="Garamond Premier Pro Caption"/>
          <w:sz w:val="22"/>
          <w:szCs w:val="22"/>
          <w:rtl w:val="0"/>
          <w:lang w:val="de-DE"/>
        </w:rPr>
        <w:t>. August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1816 verfa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ten Gedicht hei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t es bereits: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Gef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hl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weist Denken fort</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 xml:space="preserve">(siehe </w:t>
      </w:r>
      <w:del w:id="462" w:date="2023-01-08T18:04:04Z" w:author="Jan Groh">
        <w:r>
          <w:rPr>
            <w:rFonts w:ascii="Garamond Premier Pro Caption" w:hAnsi="Garamond Premier Pro Caption"/>
            <w:sz w:val="22"/>
            <w:szCs w:val="22"/>
            <w:rtl w:val="0"/>
          </w:rPr>
          <w:delText>S. 26</w:delText>
        </w:r>
      </w:del>
      <w:ins w:id="463" w:date="2023-01-08T18:05:51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19: 5. Aug. 1816</w:t>
        </w:r>
      </w:ins>
      <w:r>
        <w:rPr>
          <w:rFonts w:ascii="Garamond Premier Pro Caption" w:hAnsi="Garamond Premier Pro Caption"/>
          <w:sz w:val="22"/>
          <w:szCs w:val="22"/>
          <w:rtl w:val="0"/>
          <w:lang w:val="de-DE"/>
        </w:rPr>
        <w:t>). Ihr Entschlu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August zu heiraten, hat mit Gef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hl nicht viel zu tun. Sie sah sich pl</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 xml:space="preserve">tzlich vor die Wahl gestellt, entweder als Hofdame, wie ihre Mutter, einzig die Hoffnung zu haben, durch eine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gute Partie</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dem Hofdienst zu entkommen oder aber einzuheiraten in das Haus des schon damals gr</w:t>
      </w:r>
      <w:r>
        <w:rPr>
          <w:rFonts w:ascii="Garamond Premier Pro Caption" w:hAnsi="Garamond Premier Pro Caption" w:hint="default"/>
          <w:sz w:val="22"/>
          <w:szCs w:val="22"/>
          <w:rtl w:val="0"/>
          <w:lang w:val="de-DE"/>
        </w:rPr>
        <w:t>öß</w:t>
      </w:r>
      <w:r>
        <w:rPr>
          <w:rFonts w:ascii="Garamond Premier Pro Caption" w:hAnsi="Garamond Premier Pro Caption"/>
          <w:sz w:val="22"/>
          <w:szCs w:val="22"/>
          <w:rtl w:val="0"/>
          <w:lang w:val="de-DE"/>
        </w:rPr>
        <w:t xml:space="preserve">ten deutschen Dichters, des geadelten </w:t>
      </w:r>
      <w:r>
        <w:rPr>
          <w:rFonts w:ascii="Garamond Premier Pro Caption" w:hAnsi="Garamond Premier Pro Caption"/>
          <w:sz w:val="22"/>
          <w:szCs w:val="22"/>
          <w:rtl w:val="0"/>
          <w:lang w:val="de-DE"/>
        </w:rPr>
        <w:t>Ol</w:t>
      </w:r>
      <w:r>
        <w:rPr>
          <w:rFonts w:ascii="Garamond Premier Pro Caption" w:hAnsi="Garamond Premier Pro Caption"/>
          <w:sz w:val="22"/>
          <w:szCs w:val="22"/>
          <w:rtl w:val="0"/>
          <w:lang w:val="de-DE"/>
        </w:rPr>
        <w:t xml:space="preserve">ympiers und Staatsministers, Excellenz Johann Wolfgang von Goethe. Es war die Wahl zwischen einem Dasein als Bedienstete bei Hofe und einer zu erwartenden Mittelpunktstellung im eigenen Salon. In einem Brief an Adele Schopenhauer spricht sie, auf die Mutter bezogen, von deren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ungl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cklicher</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nl-NL"/>
        </w:rPr>
        <w:t>Hofdamenstelle</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xml:space="preserve">, die ihr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eigentliches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usliches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ltnis</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zerst</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rte. Es war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Ottilie keineswegs verlockend, sich ihr Leben als Gesellschafterin und Vertraute der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rstin vorzustellen. Hofdame, das war ein Titel ohne genaue Funktionsbezeichnung, eine ehrenhafte, nur Adligen zuteil werdende Auszeichnung, letztlich bedeutete es aber doch ein Bedienstetendasein. Ottilie hat sich die Entscheidung nicht leicht gemacht. Das ist schon allein daran zu erkennen,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Adele, ihre beste Freundin und Vertraute, erst wenige Tage vor der Bekanntgabe der Verlobung sicher ist: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Ottilien betrachte ich als Augusts Braut</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aber sie vertraut auch nur wenige Tage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ter ihrem Tagebuch an: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Ottilie hat ihn lieb, liebt ihn nicht.</w:t>
      </w:r>
      <w:r>
        <w:rPr>
          <w:rFonts w:ascii="Garamond Premier Pro Caption" w:hAnsi="Garamond Premier Pro Caption" w:hint="default"/>
          <w:sz w:val="22"/>
          <w:szCs w:val="22"/>
          <w:rtl w:val="0"/>
          <w:lang w:val="fr-FR"/>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Aufschlu</w:t>
      </w:r>
      <w:r>
        <w:rPr>
          <w:rFonts w:ascii="Garamond Premier Pro Caption" w:hAnsi="Garamond Premier Pro Caption" w:hint="default"/>
          <w:sz w:val="22"/>
          <w:szCs w:val="22"/>
          <w:rtl w:val="0"/>
          <w:lang w:val="de-DE"/>
        </w:rPr>
        <w:t>ß ü</w:t>
      </w:r>
      <w:r>
        <w:rPr>
          <w:rFonts w:ascii="Garamond Premier Pro Caption" w:hAnsi="Garamond Premier Pro Caption"/>
          <w:sz w:val="22"/>
          <w:szCs w:val="22"/>
          <w:rtl w:val="0"/>
          <w:lang w:val="de-DE"/>
        </w:rPr>
        <w:t>ber das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ltnis der Verlobten zueinander geben die Briefe, die 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glich zwischen den beiden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usern wechseln. Liest man Augusts Briefe, so vermutet man als Verfasser eher einen v</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terlichen Freund denn einen verliebten Br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utigam. Die Briefe wirken betulich und wohlwollend, der Ton ist eher sch</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chtern.</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Von Zuneigung ist in den Briefen kaum etwas zu sp</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ren. Eher im Gegenteil scheint August bem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ht, Autorit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 auszustrahlen. So 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t er unbeholfen seinen Vater in seine Argumentationen ein, er begreift sich dann als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rPr>
        <w:t>uns</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 xml:space="preserve">und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wir</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xml:space="preserve">, in der Hoffnung, Ottilie zu beeindrucken. Ottilie ist sich ihrer </w:t>
      </w:r>
      <w:r>
        <w:rPr>
          <w:rFonts w:ascii="Garamond Premier Pro Caption" w:hAnsi="Garamond Premier Pro Caption" w:hint="default"/>
          <w:sz w:val="22"/>
          <w:szCs w:val="22"/>
          <w:rtl w:val="0"/>
          <w:lang w:val="de-DE"/>
        </w:rPr>
        <w:t>Ü</w:t>
      </w:r>
      <w:r>
        <w:rPr>
          <w:rFonts w:ascii="Garamond Premier Pro Caption" w:hAnsi="Garamond Premier Pro Caption"/>
          <w:sz w:val="22"/>
          <w:szCs w:val="22"/>
          <w:rtl w:val="0"/>
          <w:lang w:val="de-DE"/>
        </w:rPr>
        <w:t>berlegenheit bewu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 und scheut auch nicht davor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ck, August entsprechend zurechtzuweisen: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rPr>
        <w:t>H</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te Dich, mein Freund</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xml:space="preserve">, schreibt sie ihm einmal mahnend (siehe </w:t>
      </w:r>
      <w:del w:id="464" w:date="2023-01-08T18:08:33Z" w:author="Jan Groh">
        <w:r>
          <w:rPr>
            <w:rFonts w:ascii="Garamond Premier Pro Caption" w:hAnsi="Garamond Premier Pro Caption"/>
            <w:outline w:val="0"/>
            <w:color w:val="ed220b"/>
            <w:sz w:val="22"/>
            <w:szCs w:val="22"/>
            <w:rtl w:val="0"/>
            <w14:textFill>
              <w14:solidFill>
                <w14:srgbClr w14:val="EE220C"/>
              </w14:solidFill>
            </w14:textFill>
          </w:rPr>
          <w:delText>S. 33</w:delText>
        </w:r>
      </w:del>
      <w:ins w:id="465" w:date="2023-01-08T18:09:17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20: 16. Feb. 1817</w:t>
        </w:r>
      </w:ins>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So gesch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ftst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chtig und emotionslos sich der Briefwechsel zwischen den Verlobten liest, so gef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hlvoll und ungek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nstelt schreibt Ottilie an ihren zuk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nftigen Schwiegervater. Sie wei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was Goethe von ihr erwartet, und sie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gt sich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so scheint es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artig in diese Rolle. So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es Goethe auch vorgekommen sein, als seien die beiden die reinsten Turteltauben und die Schwiegertochter in spe eine in ihrem Tatendrang kaum zu bremsende Hausfrau.</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Nach der Hochzeit, die genau einen Tag nach Ablauf des Trauerjahres am 17. Juni 1817 stattfindet, wohnen beide in der Dachwohnung des Goethehauses am Frauenplan, im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Schiffchen</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wie es Goethe einmal nannte. Ottilie kann die in sie gesetzten Erwartungen hinsichtlich ihrer Kochkunst und Haushaltsf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hrung nicht 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llen, so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bereits nach kurzer Zeit August die wirtschaftlichen Aufgaben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bernimmt. Goethe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hrte ein sehr gastliches Haus, und es war keineswegs un</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blich, einen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en Kreis von Leuten zum Essen zu haben. Es verging kaum ein Tag, an dem sich nicht ausw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rtige G</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ste anmeldeten und empfangen wurden. So berichtet ein Zeitgenosse von einem der bei Goethe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blichen Abendessen: </w:t>
      </w:r>
      <w:r>
        <w:rPr>
          <w:rFonts w:ascii="Garamond Premier Pro Caption" w:hAnsi="Garamond Premier Pro Caption" w:hint="default"/>
          <w:sz w:val="22"/>
          <w:szCs w:val="22"/>
          <w:rtl w:val="0"/>
          <w:lang w:val="it-IT"/>
        </w:rPr>
        <w:t>»</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xml:space="preserve"> zuerst reichte man in Tassen eine sehr kr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ftige, kalte Fleischbr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he; dann kam Kaviar, kaltes Fleisch, Wild, drei bis vier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chtige Platten mit Salaten, belegten Broten usw. Dazu dreierlei Wein, in Essig eingemachte Fr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chte und Fruchttorte.</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(zitiert nach: Elisabeth Mangold,</w:t>
      </w:r>
      <w:r>
        <w:rPr>
          <w:rFonts w:ascii="Garamond Premier Pro Caption" w:hAnsi="Garamond Premier Pro Caption" w:hint="default"/>
          <w:sz w:val="22"/>
          <w:szCs w:val="22"/>
          <w:rtl w:val="0"/>
          <w:lang w:val="de-DE"/>
        </w:rPr>
        <w:t xml:space="preserve"> ›</w:t>
      </w:r>
      <w:r>
        <w:rPr>
          <w:rFonts w:ascii="Arial Unicode MS" w:cs="Arial Unicode MS" w:hAnsi="Arial Unicode MS" w:eastAsia="Arial Unicode MS"/>
          <w:b w:val="0"/>
          <w:bCs w:val="0"/>
          <w:i w:val="0"/>
          <w:iCs w:val="0"/>
          <w:sz w:val="22"/>
          <w:szCs w:val="22"/>
          <w:rtl w:val="0"/>
        </w:rPr>
        <w:t>﻿</w:t>
      </w:r>
      <w:r>
        <w:rPr>
          <w:rFonts w:ascii="Garamond Premier Pro Caption" w:hAnsi="Garamond Premier Pro Caption"/>
          <w:sz w:val="22"/>
          <w:szCs w:val="22"/>
          <w:rtl w:val="0"/>
          <w:lang w:val="de-DE"/>
        </w:rPr>
        <w:t>Ottilie von Goethe</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Wenngleich Ottilie nichts von der Hauswirtschaft versteht und kein besonderes Interesse zeigt, dies zu erlernen</w:t>
      </w:r>
      <w:r>
        <w:rPr>
          <w:rFonts w:ascii="Garamond Premier Pro Caption" w:hAnsi="Garamond Premier Pro Caption" w:hint="default"/>
          <w:sz w:val="22"/>
          <w:szCs w:val="22"/>
          <w:rtl w:val="0"/>
          <w:lang w:val="de-DE"/>
        </w:rPr>
        <w:t xml:space="preserve"> – </w:t>
      </w:r>
      <w:r>
        <w:rPr>
          <w:rFonts w:ascii="Arial Unicode MS" w:cs="Arial Unicode MS" w:hAnsi="Arial Unicode MS" w:eastAsia="Arial Unicode MS"/>
          <w:b w:val="0"/>
          <w:bCs w:val="0"/>
          <w:i w:val="0"/>
          <w:iCs w:val="0"/>
          <w:sz w:val="22"/>
          <w:szCs w:val="22"/>
          <w:rtl w:val="0"/>
        </w:rPr>
        <w:t>﻿﻿</w:t>
      </w:r>
      <w:r>
        <w:rPr>
          <w:rFonts w:ascii="Garamond Premier Pro Caption" w:hAnsi="Garamond Premier Pro Caption"/>
          <w:sz w:val="22"/>
          <w:szCs w:val="22"/>
          <w:rtl w:val="0"/>
          <w:lang w:val="de-DE"/>
        </w:rPr>
        <w:t>sie versteht sich mit ihrem Schwiegervater ausgezeichnet. So schreibt der Hauslehrer Schillers</w:t>
      </w:r>
      <w:ins w:id="466" w:date="2023-01-09T21:23:41Z" w:author="Jan Groh">
        <w:r>
          <w:rPr>
            <w:rFonts w:ascii="Garamond Premier Pro Caption" w:cs="Garamond Premier Pro Caption" w:hAnsi="Garamond Premier Pro Caption" w:eastAsia="Garamond Premier Pro Caption"/>
            <w:sz w:val="22"/>
            <w:szCs w:val="22"/>
            <w:vertAlign w:val="superscript"/>
          </w:rPr>
          <w:footnoteReference w:id="17"/>
        </w:r>
      </w:ins>
      <w:r>
        <w:rPr>
          <w:rFonts w:ascii="Garamond Premier Pro Caption" w:hAnsi="Garamond Premier Pro Caption"/>
          <w:sz w:val="22"/>
          <w:szCs w:val="22"/>
          <w:rtl w:val="0"/>
          <w:lang w:val="de-DE"/>
        </w:rPr>
        <w:t xml:space="preserve">, Abeken, an einen Freund: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Aber wahr ist,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er seinem etwas phlegmatischen Sohne scherzhaft gedroht hat: wenn er Ottilien nicht recht warm halte, so wolle er ihr so die Kur machen,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ihm, dem Sohne, 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ren und Sehen vergehen solle.</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Das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ltnis der Eheleute zueinander allerdings steht nicht zum besten, was auch kaum verwundert, bedenkt man die 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hle Distanz, mit der sie sich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hrend ihrer Verlobungszeit brieflich begegneten. Schon kurz nach der Hochzeit kommt es zu ersten Spannungen, es ist sogar von Scheidung die Rede. August, der pedantisch die Haushaltskosten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berwacht und darauf bedacht ist, stilvoll, aber unauff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llig zu repr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sentieren, kann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den aufwendigen Lebensstil seiner Frau kein Verst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ndnis aufbringen. Als Ottilie in Bad Frankhausen zur Kur weilt und er ihr trotz mehrmaliger Bitten kein Geld mehr senden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chte, schl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gt sie ihm sogar vor, ihre Kleider zu verkaufen. August leitet diesen Brief an ihre Mutter weiter, die ihr dann die erw</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nschte Summe zukommen 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 xml:space="preserve">t (siehe </w:t>
      </w:r>
      <w:del w:id="467" w:date="2023-01-08T21:17:00Z" w:author="Jan Groh">
        <w:r>
          <w:rPr>
            <w:rFonts w:ascii="Garamond Premier Pro Caption" w:hAnsi="Garamond Premier Pro Caption"/>
            <w:outline w:val="0"/>
            <w:color w:val="ed220b"/>
            <w:sz w:val="22"/>
            <w:szCs w:val="22"/>
            <w:rtl w:val="0"/>
            <w14:textFill>
              <w14:solidFill>
                <w14:srgbClr w14:val="EE220C"/>
              </w14:solidFill>
            </w14:textFill>
          </w:rPr>
          <w:delText>S. 53f</w:delText>
        </w:r>
      </w:del>
      <w:ins w:id="468" w:date="2023-01-08T21:17:25Z" w:author="Jan Groh">
        <w:r>
          <w:rPr>
            <w:rFonts w:ascii="Garamond Premier Pro Caption" w:hAnsi="Garamond Premier Pro Caption"/>
            <w:outline w:val="0"/>
            <w:color w:val="ed220b"/>
            <w:sz w:val="22"/>
            <w:szCs w:val="22"/>
            <w:rtl w:val="0"/>
            <w:lang w:val="de-DE"/>
            <w14:textFill>
              <w14:solidFill>
                <w14:srgbClr w14:val="EE220C"/>
              </w14:solidFill>
            </w14:textFill>
          </w:rPr>
          <w:t>Verweis 25: 26. Juli 1822</w:t>
        </w:r>
      </w:ins>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Beide sind zu verschieden in ihrem Temperament und dabei auch kaum geneigt, auf den anderen einzugehen, als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man eine harmonische Partnerschaft erwarten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nnte. August, von dem Thomas Mann sagte,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Hauptt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tigkeit seines Lebens darin bestanden habe</w:t>
      </w:r>
      <w:r>
        <w:rPr>
          <w:rFonts w:ascii="Garamond Premier Pro Caption" w:hAnsi="Garamond Premier Pro Caption"/>
          <w:sz w:val="22"/>
          <w:szCs w:val="22"/>
          <w:rtl w:val="0"/>
          <w:lang w:val="de-DE"/>
        </w:rPr>
        <w:t>,</w:t>
      </w:r>
      <w:r>
        <w:rPr>
          <w:rFonts w:ascii="Garamond Premier Pro Caption" w:hAnsi="Garamond Premier Pro Caption"/>
          <w:sz w:val="22"/>
          <w:szCs w:val="22"/>
          <w:rtl w:val="0"/>
          <w:lang w:val="de-DE"/>
        </w:rPr>
        <w:t xml:space="preserve"> Sohn zu sein, mu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te sich von Ottilie, die st</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ndig bem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ht ist, alle Aufmerksamkeit auf sich zu ziehen, an die Wand gedr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ckt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hlen. Heinz Bluhm, der Herausgeber von Ottilies Tageb</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chern, befindet: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Man darf sogar behaupten,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ehrgeizig-hochstrebende Ottilie August in jedwedem tieferen Sinn kaum</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wirklich geheiratet hat. Sie verm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hlte sich eigentlich mit dem Vater und nicht mit dem Sohn, wenn man es einmal so radikal ausdr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cken will. August war der ungl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ckliche Dritte zwischen Ottilie und</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en-US"/>
        </w:rPr>
        <w:t>Goethe.</w:t>
      </w:r>
      <w:r>
        <w:rPr>
          <w:rFonts w:ascii="Garamond Premier Pro Caption" w:hAnsi="Garamond Premier Pro Caption" w:hint="default"/>
          <w:sz w:val="22"/>
          <w:szCs w:val="22"/>
          <w:rtl w:val="0"/>
          <w:lang w:val="fr-FR"/>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Am 9. April 1818 wird Goethes erster Enkel geboren, Walther Wolfgang von Goethe. Goethe ist bem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ht, ihr jeden Wunsch zu 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llen. So wird auch Ulrike von Pogwisch, Ottilies Schwester, in die Hausgemeinschaft am Frauenplan aufgenommen.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Im Mai und Juni des darauffolgenden Jahres fahren Ottilie und August nach Berlin und Dresden. Den kleinen Walther lassen sie in der Obhut Goethes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In Berlin und Dresden best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tigt sich,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einzig der Umstand, die Kinder Goethes zu sein,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en-US"/>
        </w:rPr>
        <w:t>berall 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r und Tor </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ffnet. Anders als August sieht sich Ottilie hiervon nicht irritiert. Als sie gebeten wird, Taufpatin der j</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ngsten Tochter von Staatsrat Schulz</w:t>
      </w:r>
      <w:ins w:id="469" w:date="2023-01-08T21:33:02Z" w:author="Jan Groh">
        <w:r>
          <w:rPr>
            <w:rFonts w:ascii="Garamond Premier Pro Caption" w:cs="Garamond Premier Pro Caption" w:hAnsi="Garamond Premier Pro Caption" w:eastAsia="Garamond Premier Pro Caption"/>
            <w:sz w:val="22"/>
            <w:szCs w:val="22"/>
            <w:vertAlign w:val="superscript"/>
          </w:rPr>
          <w:footnoteReference w:id="18"/>
        </w:r>
      </w:ins>
      <w:r>
        <w:rPr>
          <w:rFonts w:ascii="Garamond Premier Pro Caption" w:hAnsi="Garamond Premier Pro Caption"/>
          <w:sz w:val="22"/>
          <w:szCs w:val="22"/>
          <w:rtl w:val="0"/>
          <w:lang w:val="de-DE"/>
        </w:rPr>
        <w:t xml:space="preserve"> zu sein, bemerkt sie ironisch in einem Brief an Goethe: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rPr>
        <w:t>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Kleine Ihnen zu Ehren den Namen Ottilie erhalten, werden Sie auch schon wissen.</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Es ist offensichtlich,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Ottilie die Aufmerksamkeit, die ihr zuteil wird, genie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 Und Goethe zeigt sich erfreut,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sie anscheinend, wie er an seinen Sohn schreibt,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rPr>
        <w:t>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chsten Orts sehr guten Eindruck gemacht hat</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Ottilie ist eine gutaussehende Frau und wirkt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berdies weltoffen und kontaktfreudig. Ihre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tere Freundin, die damals sehr bekannte Schriftstellerin Anna Jameson</w:t>
      </w:r>
      <w:ins w:id="470" w:date="2023-01-08T21:35:43Z" w:author="Jan Groh">
        <w:r>
          <w:rPr>
            <w:rFonts w:ascii="Garamond Premier Pro Caption" w:cs="Garamond Premier Pro Caption" w:hAnsi="Garamond Premier Pro Caption" w:eastAsia="Garamond Premier Pro Caption"/>
            <w:sz w:val="22"/>
            <w:szCs w:val="22"/>
            <w:vertAlign w:val="superscript"/>
          </w:rPr>
          <w:footnoteReference w:id="19"/>
        </w:r>
      </w:ins>
      <w:r>
        <w:rPr>
          <w:rFonts w:ascii="Garamond Premier Pro Caption" w:hAnsi="Garamond Premier Pro Caption"/>
          <w:sz w:val="22"/>
          <w:szCs w:val="22"/>
          <w:rtl w:val="0"/>
          <w:lang w:val="de-DE"/>
        </w:rPr>
        <w:t>, charakterisiert sie so:</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Manchmal war eine wilde, ungehemmte Leidenschaft in ihren Handlungen und Gef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hlen, die einem federgeschm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ckten Indianer in den Savannen Ehre gemacht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tte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rPr>
        <w:t>im n</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chsten Augenblick erinnerte ihr Betragen an dasjenige einer hochgeborenen Dame in ihrem Empfangsraum</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 xml:space="preserve">(zitiert nach: Carmen Kahn-Wallerstein,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Die Frau vom andern Stern</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 Ottilie ist unbek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mmert und selbst-bewu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 das dokumentiert sich besonders deutlich in den Briefen an Goethe.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hrend alle anderen Personen in Goethes Umkreis von seiner Aura schier erdr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ckt werden, scheint dies Ottilie kaum zu ber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hren. Sie schreibt weiter ihre Gedichte und scheut sich auch nicht, sich damit an Goethe zu wenden. Als er ihr eine Melone schickt, bedankt sie sich treuherzig-naiv mit einem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Melonen-Gedicht</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dessen holprige Metrik Goethe wohl weniger wichtig gewesen sein wird als ihre spontan ge</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erte Zuneigung zu ihm.</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Am 18. September 1820 wird Ottilies zweiter Sohn, Wolfgang Maximilian von Goethe, geboren. Es ist eine schwierige Geburt, die sie fast das Leben kostet. Goethe hatte sich kurz zuvor nach Jena verabschiedet, um Ottilies Mutter und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mutter Platz zu machen</w:t>
      </w:r>
      <w:del w:id="471" w:date="2023-01-08T22:01:28Z" w:author="Jan Groh">
        <w:r>
          <w:rPr>
            <w:rFonts w:ascii="Garamond Premier Pro Caption" w:hAnsi="Garamond Premier Pro Caption"/>
            <w:outline w:val="0"/>
            <w:color w:val="b51a00"/>
            <w:sz w:val="22"/>
            <w:szCs w:val="22"/>
            <w:rtl w:val="0"/>
            <w:lang w:val="de-DE"/>
            <w14:textFill>
              <w14:solidFill>
                <w14:srgbClr w14:val="B51A00"/>
              </w14:solidFill>
            </w14:textFill>
          </w:rPr>
          <w:delText xml:space="preserve"> und vor Erkrankungen anderer davonzulaufen</w:delText>
        </w:r>
      </w:del>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Einem unbeteiligten Beobachter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es so vorgekommen sein, als lebten die Bewohner des Hauses am Frauenplan in v</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lliger Harmonie miteinander; Goethe freut sich an den beiden Enkeln, Ottilie versteht es ausgezeichnet, zu repr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sentieren, ihr Salon beherrscht das geistige Leben der Stadt, und August geht in Beruf und Arbeit auf. Man lebt in einer Zeit, in der man sich bescheidet, verl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liche Freundschaften pflegt und sich am Sch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nen freut. Es ist die Zeit der Hauskonzerte und der privaten Theaterinszenierungen. Man ist</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nl-NL"/>
        </w:rPr>
        <w:t>bieder</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und das ist etwas Angenehmes, es hat mit Gem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tlichkeit, Zuverl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ssigkeit, Ehrlichkeit und Treue zu tun. Daraus wird schon deutlich,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Moral- und Pflichtvorstellungen dieser Zeit die Frau auf eine Rolle als Bewahrerin und F</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rderin des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uslichen 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cks festlegen. Ottilie, die in ihrer Ehe ein harmonisches Nebeneinander praktizieren wollte, nachdem ein Miteinander ja nicht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 xml:space="preserve">glich war, sieht sich </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 xml:space="preserve">fter im Mittelpunkt des Klatsch-Interesses, als ihr lieb ist. Interessant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brigens,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noch rund hundert Jahre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ihr Biograph Wolfgang von Oettingen Ottilies Anspruch auf Verwirklichung ihrer selbst damit zu entschuldigen sucht,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er ihre Bestrebungen als angeborene und damit au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erhalb der eigenen Verantwortlichkeit stehende Eigenschaften der Seele erkl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rt, beziehungsweise wohl besser verkl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rt: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Ihre nach 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chsten Entz</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ckungen d</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rstende, nach einem absonderlichen, sie schlechthin beherrschenden, immer sie faszinierenden und doch sie anbetenden, geistvollen und herzensreinen Tyrannen verlangende, verwegen romantische Seele</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(Oettingen, Einleitung. Bd. 28). Diese mit freilich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nnlichem Wunschdenken durchsetzte Charakteristik 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t bereits erahnen, mit welchen Vorurteilen eine Frau rechnen mu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te, die sich nicht den g</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ngigen Moralvorstellungen unterordnete und ungeachtet aller Mi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helligkeiten keine treusorgende, sich einzig um 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che und das Wohlbefinden des Mannes bek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mmernde Hausfrau war. Pa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te sich eine Frau nicht bereitwillig der ihr zugedachten Rolle an, brauchte sie sich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ihren Ruf weiter keine Gedanken zu machen. Bei der Bedeutung, die Goethe in Weimar hat, ist es nicht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verwunderlich, wenn alles, was er und die Seinen tun, registriert und kommentiert wird. (Was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brigens bei nur achttausend Einwohnern, die Weimar damals hatte, nicht sehr schwer zu bewerkstelligen war.) So wird die Begegnung Ottilies mit dem Kunstreiter </w:t>
      </w:r>
      <w:commentRangeStart w:id="472"/>
      <w:r>
        <w:rPr>
          <w:rFonts w:ascii="Garamond Premier Pro Caption" w:hAnsi="Garamond Premier Pro Caption"/>
          <w:sz w:val="22"/>
          <w:szCs w:val="22"/>
          <w:rtl w:val="0"/>
          <w:lang w:val="nl-NL"/>
        </w:rPr>
        <w:t>Baptiste</w:t>
      </w:r>
      <w:commentRangeEnd w:id="472"/>
      <w:r>
        <w:commentReference w:id="472"/>
      </w:r>
      <w:r>
        <w:rPr>
          <w:rFonts w:ascii="Garamond Premier Pro Caption" w:hAnsi="Garamond Premier Pro Caption"/>
          <w:sz w:val="22"/>
          <w:szCs w:val="22"/>
          <w:rtl w:val="0"/>
          <w:lang w:val="de-DE"/>
        </w:rPr>
        <w:t xml:space="preserve"> sogleich zu einem Skandal hochgespielt, weil Ottilie sich nach Meinung der </w:t>
      </w:r>
      <w:r>
        <w:rPr>
          <w:rFonts w:ascii="Garamond Premier Pro Caption" w:hAnsi="Garamond Premier Pro Caption" w:hint="default"/>
          <w:sz w:val="22"/>
          <w:szCs w:val="22"/>
          <w:rtl w:val="0"/>
          <w:lang w:val="de-DE"/>
        </w:rPr>
        <w:t>Ö</w:t>
      </w:r>
      <w:r>
        <w:rPr>
          <w:rFonts w:ascii="Garamond Premier Pro Caption" w:hAnsi="Garamond Premier Pro Caption"/>
          <w:sz w:val="22"/>
          <w:szCs w:val="22"/>
          <w:rtl w:val="0"/>
          <w:lang w:val="de-DE"/>
        </w:rPr>
        <w:t>ffentlichkeit nicht energisch genug gegen die Liebesbeteuerungen des Kunstreiters wehrte.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Ottilie hier die Hauptakteurin eines von Adele Schopenhauer inszenierten Spieles war (si</w:t>
      </w:r>
      <w:r>
        <w:rPr>
          <w:rFonts w:ascii="Garamond Premier Pro Caption" w:hAnsi="Garamond Premier Pro Caption"/>
          <w:sz w:val="22"/>
          <w:szCs w:val="22"/>
          <w:rtl w:val="0"/>
          <w:lang w:val="de-DE"/>
        </w:rPr>
        <w:t>e</w:t>
      </w:r>
      <w:r>
        <w:rPr>
          <w:rFonts w:ascii="Garamond Premier Pro Caption" w:hAnsi="Garamond Premier Pro Caption"/>
          <w:sz w:val="22"/>
          <w:szCs w:val="22"/>
          <w:rtl w:val="0"/>
          <w:lang w:val="de-DE"/>
        </w:rPr>
        <w:t>he S. 52), wird sie auch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nie von Adele erfahren.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Seit 1822 besuchen viele Engl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nder Weimar. Teils studieren sie im </w:t>
      </w:r>
      <w:commentRangeStart w:id="473"/>
      <w:r>
        <w:rPr>
          <w:rFonts w:ascii="Garamond Premier Pro Caption" w:hAnsi="Garamond Premier Pro Caption"/>
          <w:sz w:val="22"/>
          <w:szCs w:val="22"/>
          <w:rtl w:val="0"/>
          <w:lang w:val="de-DE"/>
        </w:rPr>
        <w:t>nahen</w:t>
      </w:r>
      <w:commentRangeEnd w:id="473"/>
      <w:r>
        <w:commentReference w:id="473"/>
      </w:r>
      <w:del w:id="474" w:date="2023-01-08T22:11:53Z" w:author="Jan Groh">
        <w:r>
          <w:rPr>
            <w:rFonts w:ascii="Garamond Premier Pro Caption" w:hAnsi="Garamond Premier Pro Caption"/>
            <w:sz w:val="22"/>
            <w:szCs w:val="22"/>
            <w:rtl w:val="0"/>
          </w:rPr>
          <w:delText xml:space="preserve"> </w:delText>
        </w:r>
      </w:del>
      <w:del w:id="475" w:date="2023-01-08T22:11:53Z" w:author="Jan Groh">
        <w:r>
          <w:rPr>
            <w:rFonts w:ascii="Garamond Premier Pro Caption" w:hAnsi="Garamond Premier Pro Caption"/>
            <w:outline w:val="0"/>
            <w:color w:val="b51a00"/>
            <w:sz w:val="22"/>
            <w:szCs w:val="22"/>
            <w:rtl w:val="0"/>
            <w:lang w:val="de-DE"/>
            <w14:textFill>
              <w14:solidFill>
                <w14:srgbClr w14:val="B51A00"/>
              </w14:solidFill>
            </w14:textFill>
          </w:rPr>
          <w:delText>(immerhin ca. 160 Reisekilometer)</w:delText>
        </w:r>
      </w:del>
      <w:r>
        <w:rPr>
          <w:rFonts w:ascii="Garamond Premier Pro Caption" w:hAnsi="Garamond Premier Pro Caption"/>
          <w:outline w:val="0"/>
          <w:color w:val="b51a00"/>
          <w:sz w:val="22"/>
          <w:szCs w:val="22"/>
          <w:rtl w:val="0"/>
          <w:lang w:val="de-DE"/>
          <w14:textFill>
            <w14:solidFill>
              <w14:srgbClr w14:val="B51A00"/>
            </w14:solidFill>
          </w14:textFill>
        </w:rPr>
        <w:t xml:space="preserve"> </w:t>
      </w:r>
      <w:r>
        <w:rPr>
          <w:rFonts w:ascii="Garamond Premier Pro Caption" w:hAnsi="Garamond Premier Pro Caption"/>
          <w:sz w:val="22"/>
          <w:szCs w:val="22"/>
          <w:rtl w:val="0"/>
        </w:rPr>
        <w:t>G</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ttingen, teils kommen sie nach Deutschland, weil es derzeit in England Mode ist, die Erziehung durch einen einj</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hrigen Aufenthalt im Ausland zu beschlie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rPr>
        <w:t xml:space="preserve">en.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en-US"/>
        </w:rPr>
        <w:t>Grand Tour</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nennt man diese traditionelle Bildungsreise, die urspr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nglich nur nach Italien ging. Viele dieser zumeist sehr jungen Engl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nder, die man bei Hofe gern sieht, bringen Empfehlungsschreiben mit, um bei Goethe vorgelassen zu werden. Ottilie, die bisher keine offizielle, ihr von Goethe zugeteilte Funktion 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llte, 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llt es nun zu,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Goethe die vielen Termine zu koordinieren, die G</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ste zu empfangen oder sie zu vertr</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sten. Ottilies Salon ist unbestrittener Mittelpunkt geistiger Geselligkeit; hier treffen sich die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en der Wissenschaft, Kultur und Politik. Wer immer Goethe besuchen will,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sich zuerst an Ottilie wenden. Einer dieser Besucher ist der neunzehnj</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hrige Charles Sterling</w:t>
      </w:r>
      <w:ins w:id="476" w:date="2023-01-08T22:13:59Z" w:author="Jan Groh">
        <w:r>
          <w:rPr>
            <w:rFonts w:ascii="Garamond Premier Pro Caption" w:cs="Garamond Premier Pro Caption" w:hAnsi="Garamond Premier Pro Caption" w:eastAsia="Garamond Premier Pro Caption"/>
            <w:sz w:val="22"/>
            <w:szCs w:val="22"/>
            <w:vertAlign w:val="superscript"/>
          </w:rPr>
          <w:footnoteReference w:id="20"/>
        </w:r>
      </w:ins>
      <w:r>
        <w:rPr>
          <w:rFonts w:ascii="Garamond Premier Pro Caption" w:hAnsi="Garamond Premier Pro Caption"/>
          <w:sz w:val="22"/>
          <w:szCs w:val="22"/>
          <w:rtl w:val="0"/>
          <w:lang w:val="de-DE"/>
        </w:rPr>
        <w:t>. Er kommt auf Empfehlung des von Ottilie von Goethe so sehr gesch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tzten Lord Byron</w:t>
      </w:r>
      <w:ins w:id="477" w:date="2023-01-08T22:19:27Z" w:author="Jan Groh">
        <w:r>
          <w:rPr>
            <w:rFonts w:ascii="Garamond Premier Pro Caption" w:cs="Garamond Premier Pro Caption" w:hAnsi="Garamond Premier Pro Caption" w:eastAsia="Garamond Premier Pro Caption"/>
            <w:sz w:val="22"/>
            <w:szCs w:val="22"/>
            <w:vertAlign w:val="superscript"/>
          </w:rPr>
          <w:footnoteReference w:id="21"/>
        </w:r>
      </w:ins>
      <w:r>
        <w:rPr>
          <w:rFonts w:ascii="Garamond Premier Pro Caption" w:hAnsi="Garamond Premier Pro Caption"/>
          <w:sz w:val="22"/>
          <w:szCs w:val="22"/>
          <w:rtl w:val="0"/>
          <w:lang w:val="de-DE"/>
        </w:rPr>
        <w:t>, dem emphatischen Verk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nder von Selbstverwirklichung und urspr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nglichem Mensch-sein. Aus der Zuneigung zu Sterling erw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chst eine intensive Beziehung. Ottilie schenkt ihm bereits nach kurzer Zeit ein Uhrenarmband, dem sie ein Liebesgedicht beif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gt (siehe </w:t>
      </w:r>
      <w:del w:id="478" w:date="2023-01-08T22:21:01Z" w:author="Jan Groh">
        <w:r>
          <w:rPr>
            <w:rFonts w:ascii="Garamond Premier Pro Caption" w:hAnsi="Garamond Premier Pro Caption"/>
            <w:outline w:val="0"/>
            <w:color w:val="ed220b"/>
            <w:sz w:val="22"/>
            <w:szCs w:val="22"/>
            <w:rtl w:val="0"/>
            <w14:textFill>
              <w14:solidFill>
                <w14:srgbClr w14:val="EE220C"/>
              </w14:solidFill>
            </w14:textFill>
          </w:rPr>
          <w:delText>S. 55</w:delText>
        </w:r>
      </w:del>
      <w:ins w:id="479" w:date="2023-01-08T22:22:18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26: Ot an Sterling Ged.</w:t>
        </w:r>
      </w:ins>
      <w:r>
        <w:rPr>
          <w:rFonts w:ascii="Garamond Premier Pro Caption" w:hAnsi="Garamond Premier Pro Caption"/>
          <w:sz w:val="22"/>
          <w:szCs w:val="22"/>
          <w:rtl w:val="0"/>
          <w:lang w:val="de-DE"/>
        </w:rPr>
        <w:t>). In einem Gedicht, das sie im Oktober 1823 in Adeles Stammbuch eintr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gt, ist wiederum von Sterling die Rede, wenn auch sein Name nicht genannt wird (siehe </w:t>
      </w:r>
      <w:del w:id="480" w:date="2023-01-08T22:22:33Z" w:author="Jan Groh">
        <w:r>
          <w:rPr>
            <w:rFonts w:ascii="Garamond Premier Pro Caption" w:hAnsi="Garamond Premier Pro Caption"/>
            <w:sz w:val="22"/>
            <w:szCs w:val="22"/>
            <w:rtl w:val="0"/>
          </w:rPr>
          <w:delText>S. 81 f.</w:delText>
        </w:r>
      </w:del>
      <w:ins w:id="481" w:date="2023-01-08T22:25:28Z" w:author="Jan Groh">
        <w:r>
          <w:rPr>
            <w:rFonts w:ascii="Garamond Premier Pro Caption" w:hAnsi="Garamond Premier Pro Caption"/>
            <w:outline w:val="0"/>
            <w:color w:val="ed220b"/>
            <w:sz w:val="22"/>
            <w:szCs w:val="22"/>
            <w:rtl w:val="0"/>
            <w:lang w:val="de-DE"/>
            <w14:textFill>
              <w14:solidFill>
                <w14:srgbClr w14:val="EE220C"/>
              </w14:solidFill>
            </w14:textFill>
          </w:rPr>
          <w:t xml:space="preserve">Verweis auf 32: Ein Jahr aus </w:t>
        </w:r>
      </w:ins>
      <w:ins w:id="482" w:date="2023-01-08T22:25:28Z" w:author="Jan Groh">
        <w:r>
          <w:rPr>
            <w:rFonts w:ascii="Garamond Premier Pro Caption" w:hAnsi="Garamond Premier Pro Caption" w:hint="default"/>
            <w:outline w:val="0"/>
            <w:color w:val="ed220b"/>
            <w:sz w:val="22"/>
            <w:szCs w:val="22"/>
            <w:rtl w:val="0"/>
            <w:lang w:val="de-DE"/>
            <w14:textFill>
              <w14:solidFill>
                <w14:srgbClr w14:val="EE220C"/>
              </w14:solidFill>
            </w14:textFill>
          </w:rPr>
          <w:t xml:space="preserve">… </w:t>
        </w:r>
      </w:ins>
      <w:ins w:id="483" w:date="2023-01-08T22:25:28Z" w:author="Jan Groh">
        <w:r>
          <w:rPr>
            <w:rFonts w:ascii="Garamond Premier Pro Caption" w:hAnsi="Garamond Premier Pro Caption"/>
            <w:outline w:val="0"/>
            <w:color w:val="ed220b"/>
            <w:sz w:val="22"/>
            <w:szCs w:val="22"/>
            <w:rtl w:val="0"/>
            <w:lang w:val="de-DE"/>
            <w14:textFill>
              <w14:solidFill>
                <w14:srgbClr w14:val="EE220C"/>
              </w14:solidFill>
            </w14:textFill>
          </w:rPr>
          <w:t>Dez.</w:t>
        </w:r>
      </w:ins>
      <w:r>
        <w:rPr>
          <w:rFonts w:ascii="Garamond Premier Pro Caption" w:hAnsi="Garamond Premier Pro Caption"/>
          <w:sz w:val="22"/>
          <w:szCs w:val="22"/>
          <w:rtl w:val="0"/>
          <w:lang w:val="de-DE"/>
        </w:rPr>
        <w:t xml:space="preserve">). Sogar Goethe ist von dem jungen Mann angetan, wie sein Brief an Ottilie vom 18. August beweist (siehe </w:t>
      </w:r>
      <w:del w:id="484" w:date="2023-01-08T22:26:14Z" w:author="Jan Groh">
        <w:r>
          <w:rPr>
            <w:rFonts w:ascii="Garamond Premier Pro Caption" w:hAnsi="Garamond Premier Pro Caption"/>
            <w:sz w:val="22"/>
            <w:szCs w:val="22"/>
            <w:rtl w:val="0"/>
            <w:lang w:val="ru-RU"/>
          </w:rPr>
          <w:delText>S. 57</w:delText>
        </w:r>
      </w:del>
      <w:ins w:id="485" w:date="2023-01-08T22:26:42Z" w:author="Jan Groh">
        <w:r>
          <w:rPr>
            <w:rFonts w:ascii="Garamond Premier Pro Caption" w:hAnsi="Garamond Premier Pro Caption"/>
            <w:outline w:val="0"/>
            <w:color w:val="ed220b"/>
            <w:sz w:val="22"/>
            <w:szCs w:val="22"/>
            <w:rtl w:val="0"/>
            <w:lang w:val="de-DE"/>
            <w14:textFill>
              <w14:solidFill>
                <w14:srgbClr w14:val="EE220C"/>
              </w14:solidFill>
            </w14:textFill>
          </w:rPr>
          <w:t>26: 18. Aug. 1823</w:t>
        </w:r>
      </w:ins>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6" w:date="2023-01-08T22:28:30Z" w:author="Jan Groh"/>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Ende Dezember 1823 reist Ottilie allein nach Berlin. Sie zieht dort ihren Neffen, Heinrich Nicolovius</w:t>
      </w:r>
      <w:ins w:id="487" w:date="2023-01-08T22:28:05Z" w:author="Jan Groh">
        <w:r>
          <w:rPr>
            <w:rFonts w:ascii="Garamond Premier Pro Caption" w:cs="Garamond Premier Pro Caption" w:hAnsi="Garamond Premier Pro Caption" w:eastAsia="Garamond Premier Pro Caption"/>
            <w:sz w:val="22"/>
            <w:szCs w:val="22"/>
            <w:vertAlign w:val="superscript"/>
          </w:rPr>
          <w:footnoteReference w:id="22"/>
        </w:r>
      </w:ins>
      <w:r>
        <w:rPr>
          <w:rFonts w:ascii="Garamond Premier Pro Caption" w:hAnsi="Garamond Premier Pro Caption"/>
          <w:sz w:val="22"/>
          <w:szCs w:val="22"/>
          <w:rtl w:val="0"/>
          <w:lang w:val="de-DE"/>
        </w:rPr>
        <w:t>, ins Vertrauen. Es kommt zu einem Eklat, als Heinrich, entr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stet, einen Brief an Sterling</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schreibt, den dieser einer Reihe von Leuten zug</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nglich macht.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August allerdings, und dies mag angesichts seiner 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ndigen Eifers</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chteleien verwundern, reagiert sehr sachlich und verlangt von ihr</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ins w:id="488" w:date="2023-01-08T22:28:32Z" w:author="Jan Groh">
        <w:r>
          <w:rPr>
            <w:rFonts w:ascii="Garamond Premier Pro Caption" w:hAnsi="Garamond Premier Pro Caption"/>
            <w:sz w:val="22"/>
            <w:szCs w:val="22"/>
            <w:rtl w:val="0"/>
            <w:lang w:val="de-DE"/>
          </w:rPr>
          <w:t xml:space="preserve"> </w:t>
        </w:r>
      </w:ins>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in dieser Hinsicht weder Verteidigung noch Aufkl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rung</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 xml:space="preserve">(siehe </w:t>
      </w:r>
      <w:del w:id="489" w:date="2023-01-08T22:28:55Z" w:author="Jan Groh">
        <w:r>
          <w:rPr>
            <w:rFonts w:ascii="Garamond Premier Pro Caption" w:hAnsi="Garamond Premier Pro Caption"/>
            <w:outline w:val="0"/>
            <w:color w:val="ed220b"/>
            <w:sz w:val="22"/>
            <w:szCs w:val="22"/>
            <w:rtl w:val="0"/>
            <w14:textFill>
              <w14:solidFill>
                <w14:srgbClr w14:val="EE220C"/>
              </w14:solidFill>
            </w14:textFill>
          </w:rPr>
          <w:delText>S.</w:delText>
        </w:r>
      </w:del>
      <w:del w:id="490" w:date="2023-01-08T22:28:55Z" w:author="Jan Groh">
        <w:r>
          <w:rPr>
            <w:rFonts w:ascii="Garamond Premier Pro Caption" w:hAnsi="Garamond Premier Pro Caption"/>
            <w:outline w:val="0"/>
            <w:color w:val="ed220b"/>
            <w:sz w:val="22"/>
            <w:szCs w:val="22"/>
            <w:rtl w:val="0"/>
            <w:lang w:val="de-DE"/>
            <w14:textFill>
              <w14:solidFill>
                <w14:srgbClr w14:val="EE220C"/>
              </w14:solidFill>
            </w14:textFill>
          </w:rPr>
          <w:delText xml:space="preserve"> </w:delText>
        </w:r>
      </w:del>
      <w:del w:id="491" w:date="2023-01-08T22:28:55Z" w:author="Jan Groh">
        <w:r>
          <w:rPr>
            <w:rFonts w:ascii="Garamond Premier Pro Caption" w:hAnsi="Garamond Premier Pro Caption"/>
            <w:outline w:val="0"/>
            <w:color w:val="ed220b"/>
            <w:sz w:val="22"/>
            <w:szCs w:val="22"/>
            <w:rtl w:val="0"/>
            <w14:textFill>
              <w14:solidFill>
                <w14:srgbClr w14:val="EE220C"/>
              </w14:solidFill>
            </w14:textFill>
          </w:rPr>
          <w:delText>59</w:delText>
        </w:r>
      </w:del>
      <w:ins w:id="492" w:date="2023-01-08T22:29:56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27: 22. Feb 1824</w:t>
        </w:r>
      </w:ins>
      <w:r>
        <w:rPr>
          <w:rFonts w:ascii="Garamond Premier Pro Caption" w:hAnsi="Garamond Premier Pro Caption"/>
          <w:sz w:val="22"/>
          <w:szCs w:val="22"/>
          <w:rtl w:val="0"/>
          <w:lang w:val="de-DE"/>
        </w:rPr>
        <w:t xml:space="preserve">). Dies </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ndert sich erst, als Sterling Ottilie einige Wochen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nachreist. August verbietet beiden, miteinander zu korrespondieren. Sterling umgeht dieses Verbot; er wird seine Briefe an Adele Schopenhauer oder Johann Peter Eckermann</w:t>
      </w:r>
      <w:ins w:id="493" w:date="2023-01-08T22:31:35Z" w:author="Jan Groh">
        <w:r>
          <w:rPr>
            <w:rFonts w:ascii="Garamond Premier Pro Caption" w:cs="Garamond Premier Pro Caption" w:hAnsi="Garamond Premier Pro Caption" w:eastAsia="Garamond Premier Pro Caption"/>
            <w:sz w:val="22"/>
            <w:szCs w:val="22"/>
            <w:vertAlign w:val="superscript"/>
          </w:rPr>
          <w:footnoteReference w:id="23"/>
        </w:r>
      </w:ins>
      <w:r>
        <w:rPr>
          <w:rFonts w:ascii="Garamond Premier Pro Caption" w:hAnsi="Garamond Premier Pro Caption"/>
          <w:sz w:val="22"/>
          <w:szCs w:val="22"/>
          <w:rtl w:val="0"/>
          <w:lang w:val="de-DE"/>
        </w:rPr>
        <w:t xml:space="preserve"> richten, der gerade seinen selbstlosen Dienst bei Goethe begonnen hat und sofort ein ausgezeichnetes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ltnis zu Ottilie gewinnt. Wieder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berlegt Ottilie, ob sie sich scheiden lassen soll, und wieder kommt sie zu dem Ergebnis, es besser nicht zu tun. So schreibt sie an ihre Mutter:</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rPr>
        <w:t>Si</w:t>
      </w:r>
      <w:r>
        <w:rPr>
          <w:rFonts w:ascii="Garamond Premier Pro Caption" w:hAnsi="Garamond Premier Pro Caption"/>
          <w:sz w:val="22"/>
          <w:szCs w:val="22"/>
          <w:rtl w:val="0"/>
          <w:lang w:val="de-DE"/>
        </w:rPr>
        <w:t>e</w:t>
      </w:r>
      <w:r>
        <w:rPr>
          <w:rFonts w:ascii="Garamond Premier Pro Caption" w:hAnsi="Garamond Premier Pro Caption"/>
          <w:sz w:val="22"/>
          <w:szCs w:val="22"/>
          <w:rtl w:val="0"/>
          <w:lang w:val="de-DE"/>
        </w:rPr>
        <w:t>h, ich bin fester entschlossen wie je,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mich nicht scheiden zu lassen.</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Was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tte sie mit einer Scheidung auch gewonnen?</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Sicher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tte man ihr die Kinder gelassen, die gesellschaftliche Stellung aber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tte sie ebenso verloren wie den Anspruch auf finanzielle Unterst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tzung. Die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ufig ge</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erte Vermutung,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ihr Entschlu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einzig mit 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cksicht auf Goethe nicht zustande kam, ist wenig wahrscheinlich. Selbstlos war Ottilie nur im Hinblick auf ihre beiden S</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hne Walther und Wolfgang.</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Im Juni 1824 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hrt Ottilie zur Kur nach Bad Ems, sie leidet unter heftigen Leber- und Gallenbeschwerden. Nicht zuletzt auf Augusts Dr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ngen, der ihr in seinen Briefen stets ihre Ausgaben vorh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 bricht sie die Kur ab und reist im August nach Weimar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Sie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rPr>
        <w:t>tats</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chlich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ihre finanziellen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glichkeiten gelebt haben, denn August sah sich gezwungen, ein Monatsgehalt im voraus zu verpf</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nden.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Von gelegentlichen geringen Betr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gen abgeschen, die ihm zumeist Otrilie entlockt. werden die beiden finanziell von Goethe nicht unterst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tzt. Angesichts der permanenten Geldschwierigkeiten Augusts und Ottilies einerseits und des respektablen Verm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gens Goethes andererseits, der allein von seinem Verleger Cotta</w:t>
      </w:r>
      <w:ins w:id="494" w:date="2023-01-08T22:33:17Z" w:author="Jan Groh">
        <w:r>
          <w:rPr>
            <w:rFonts w:ascii="Garamond Premier Pro Caption" w:cs="Garamond Premier Pro Caption" w:hAnsi="Garamond Premier Pro Caption" w:eastAsia="Garamond Premier Pro Caption"/>
            <w:sz w:val="22"/>
            <w:szCs w:val="22"/>
            <w:vertAlign w:val="superscript"/>
          </w:rPr>
          <w:footnoteReference w:id="24"/>
        </w:r>
      </w:ins>
      <w:r>
        <w:rPr>
          <w:rFonts w:ascii="Garamond Premier Pro Caption" w:hAnsi="Garamond Premier Pro Caption"/>
          <w:sz w:val="22"/>
          <w:szCs w:val="22"/>
          <w:rtl w:val="0"/>
          <w:lang w:val="de-DE"/>
        </w:rPr>
        <w:t xml:space="preserve"> von 1795 bis 1831 auf heutige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ltnisse umgerechnet rund </w:t>
      </w:r>
      <w:r>
        <w:rPr>
          <w:rFonts w:ascii="Garamond Premier Pro Caption" w:hAnsi="Garamond Premier Pro Caption"/>
          <w:sz w:val="22"/>
          <w:szCs w:val="22"/>
          <w:rtl w:val="0"/>
          <w:lang w:val="de-DE"/>
        </w:rPr>
        <w:t>5</w:t>
      </w:r>
      <w:r>
        <w:rPr>
          <w:rFonts w:ascii="Garamond Premier Pro Caption" w:hAnsi="Garamond Premier Pro Caption"/>
          <w:sz w:val="22"/>
          <w:szCs w:val="22"/>
          <w:rtl w:val="0"/>
        </w:rPr>
        <w:t>00</w:t>
      </w:r>
      <w:r>
        <w:rPr>
          <w:rFonts w:ascii="Garamond Premier Pro Caption" w:hAnsi="Garamond Premier Pro Caption"/>
          <w:sz w:val="22"/>
          <w:szCs w:val="22"/>
          <w:rtl w:val="0"/>
          <w:lang w:val="de-DE"/>
        </w:rPr>
        <w:t>.</w:t>
      </w:r>
      <w:r>
        <w:rPr>
          <w:rFonts w:ascii="Garamond Premier Pro Caption" w:hAnsi="Garamond Premier Pro Caption"/>
          <w:sz w:val="22"/>
          <w:szCs w:val="22"/>
          <w:rtl w:val="0"/>
        </w:rPr>
        <w:t>000</w:t>
      </w:r>
      <w:r>
        <w:rPr>
          <w:rFonts w:ascii="Garamond Premier Pro Caption" w:hAnsi="Garamond Premier Pro Caption" w:hint="default"/>
          <w:sz w:val="22"/>
          <w:szCs w:val="22"/>
          <w:rtl w:val="0"/>
          <w:lang w:val="de-DE"/>
        </w:rPr>
        <w:t> €</w:t>
      </w:r>
      <w:r>
        <w:rPr>
          <w:rFonts w:ascii="Garamond Premier Pro Caption" w:hAnsi="Garamond Premier Pro Caption"/>
          <w:sz w:val="22"/>
          <w:szCs w:val="22"/>
          <w:rtl w:val="0"/>
          <w:lang w:val="de-DE"/>
        </w:rPr>
        <w:t xml:space="preserve"> 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 mag das schon verwundern. Hierbei ist allerdings zu bedenken,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den beiden, solange sie im Hause am Frauenplan wohnten, keinerlei allt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gliche Ausgaben entstanden.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1825 begeht man in Weimar Goethes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nfzigj</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hriges Amtsjubil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um. Die philosophische Fakult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en-US"/>
        </w:rPr>
        <w:t xml:space="preserve">t in Jena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berreicht ihm zwei Blanko-Doktorzertifikate, von denen er eines seinem Sekret</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r</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Eckermann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bergibt.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rPr>
        <w:t>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ufiger als in den Jahren zuvor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sich nun Ottilie zu Goethes</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Verf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gung halten, was sie allerdings gerne tut. 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glich fahren beide mit der Kutsche spazieren; sie koordiniert weiter seine Termine und liest ihm abends zumeist aus englischen Werken vor und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bersetzt.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Im April 1826 hat sie einen Reitunfall. Erst nach Monaten ist sie soweit genesen,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sie die 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glichen Spazierfahrten mit Goethe wieder aufnehmen kann.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Ottilie ist Goethe ein stummes Korrektiv, eine Autorit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 an deren mutma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lichen Einw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nden sie sich orientiert. Mag sein,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August, der sehr viel auf Reisen war, nicht um die kleinen, wechselnden Aff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ren seiner Frau wu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te, vor Goethe allerdings konnte sie sie kaum </w:t>
      </w:r>
      <w:commentRangeStart w:id="495"/>
      <w:r>
        <w:rPr>
          <w:rFonts w:ascii="Garamond Premier Pro Caption" w:hAnsi="Garamond Premier Pro Caption"/>
          <w:sz w:val="22"/>
          <w:szCs w:val="22"/>
          <w:rtl w:val="0"/>
          <w:lang w:val="de-DE"/>
        </w:rPr>
        <w:t>geheimhalten</w:t>
      </w:r>
      <w:commentRangeEnd w:id="495"/>
      <w:r>
        <w:commentReference w:id="495"/>
      </w:r>
      <w:r>
        <w:rPr>
          <w:rFonts w:ascii="Garamond Premier Pro Caption" w:hAnsi="Garamond Premier Pro Caption"/>
          <w:sz w:val="22"/>
          <w:szCs w:val="22"/>
          <w:rtl w:val="0"/>
          <w:lang w:val="de-DE"/>
        </w:rPr>
        <w:t>. Keines dieser 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ltnisse, soweit man nach heutigem Sprachgebrauch das Wort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berhaupt verwenden soll, war leidenschaftlicher und intensiver als ihre Zuneigung zu Charles Sterling. Die Beziehung zu dem sieben Jahre j</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ngeren Sterling ebenso wie ihre zahllosen Flirts haben oft und von vielen Seiten zu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mischen Bemerkungen gef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hrt. Nie aber erfuhr Ottilie einen Tadel von Goethe, dessen Verst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ndnis vertieft gewesen sein mag durch seine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te Leidenschaft zur </w:t>
      </w:r>
      <w:r>
        <w:rPr>
          <w:rFonts w:ascii="Garamond Premier Pro Caption" w:hAnsi="Garamond Premier Pro Caption" w:hint="default"/>
          <w:sz w:val="22"/>
          <w:szCs w:val="22"/>
          <w:rtl w:val="0"/>
        </w:rPr>
        <w:t>ü</w:t>
      </w:r>
      <w:r>
        <w:rPr>
          <w:rFonts w:ascii="Garamond Premier Pro Caption" w:hAnsi="Garamond Premier Pro Caption"/>
          <w:sz w:val="22"/>
          <w:szCs w:val="22"/>
          <w:rtl w:val="0"/>
        </w:rPr>
        <w:t>ber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nfzig Jahre j</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ngeren Ulrike Levetzow</w:t>
      </w:r>
      <w:ins w:id="496" w:date="2023-01-09T16:18:35Z" w:author="Jan Groh">
        <w:r>
          <w:rPr>
            <w:rFonts w:ascii="Garamond Premier Pro Caption" w:cs="Garamond Premier Pro Caption" w:hAnsi="Garamond Premier Pro Caption" w:eastAsia="Garamond Premier Pro Caption"/>
            <w:sz w:val="22"/>
            <w:szCs w:val="22"/>
            <w:vertAlign w:val="superscript"/>
          </w:rPr>
          <w:footnoteReference w:id="25"/>
        </w:r>
      </w:ins>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Adele Schopenhauer siedelt im Fr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hjahr 1826 mit ihrer Mutter</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Johanna nach Unkel am Rhein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Sie wird Ottilie sehr fehlen, ist sie doch die einzige wirkliche Vertraute und stets wohlgesonnene Freundin gewesen, die Ottilie auch vor gesellschaftlichem Klatsch abzuschirmen und sie zu verteidigen suchte. Im gleichen Jahr macht Ottilie die Bekanntschaft eines jungen Mannes, von dem sie 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ter einmal sagt, sie habe ihn noch inniger geliebt als Sterling. Sein Name ist Charles Des Voeux</w:t>
      </w:r>
      <w:ins w:id="497" w:date="2023-01-09T16:32:18Z" w:author="Jan Groh">
        <w:r>
          <w:rPr>
            <w:rFonts w:ascii="Garamond Premier Pro Caption" w:cs="Garamond Premier Pro Caption" w:hAnsi="Garamond Premier Pro Caption" w:eastAsia="Garamond Premier Pro Caption"/>
            <w:sz w:val="22"/>
            <w:szCs w:val="22"/>
            <w:vertAlign w:val="superscript"/>
          </w:rPr>
          <w:footnoteReference w:id="26"/>
        </w:r>
      </w:ins>
      <w:r>
        <w:rPr>
          <w:rFonts w:ascii="Garamond Premier Pro Caption" w:hAnsi="Garamond Premier Pro Caption"/>
          <w:sz w:val="22"/>
          <w:szCs w:val="22"/>
          <w:rtl w:val="0"/>
          <w:lang w:val="de-DE"/>
        </w:rPr>
        <w:t>. Der junge Engl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nder kommt in Goethes Haus, um den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it-IT"/>
        </w:rPr>
        <w:t>Tasso</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ins Englische zu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bersetzen. Aufgrund ihrer hervorragenden Sprachkenntnisse und ihres von Go</w:t>
      </w:r>
      <w:r>
        <w:rPr>
          <w:rFonts w:ascii="Garamond Premier Pro Caption" w:hAnsi="Garamond Premier Pro Caption"/>
          <w:sz w:val="22"/>
          <w:szCs w:val="22"/>
          <w:rtl w:val="0"/>
          <w:lang w:val="de-DE"/>
        </w:rPr>
        <w:t>e</w:t>
      </w:r>
      <w:r>
        <w:rPr>
          <w:rFonts w:ascii="Garamond Premier Pro Caption" w:hAnsi="Garamond Premier Pro Caption"/>
          <w:sz w:val="22"/>
          <w:szCs w:val="22"/>
          <w:rtl w:val="0"/>
          <w:lang w:val="de-DE"/>
        </w:rPr>
        <w:t>the geschulten Textverst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ndnisses wird Ottilie auf Goethes Wunsch gleichberechtigte Mit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bersetzerin. Ottilie verliebt sich in Des Voeux, sieht aber nicht,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a-DK"/>
        </w:rPr>
        <w:t>er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sie nur Zuneigung empfindet.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Wie zuvor schon Sterling, ist er zwar einem Abenteuer nicht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abgeneigt, zieht sich aber ebenfalls bald von ihr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ck (siehe </w:t>
      </w:r>
      <w:del w:id="498" w:date="2023-01-09T16:36:37Z" w:author="Jan Groh">
        <w:r>
          <w:rPr>
            <w:rFonts w:ascii="Garamond Premier Pro Caption" w:hAnsi="Garamond Premier Pro Caption"/>
            <w:outline w:val="0"/>
            <w:color w:val="ed220b"/>
            <w:sz w:val="22"/>
            <w:szCs w:val="22"/>
            <w:rtl w:val="0"/>
            <w14:textFill>
              <w14:solidFill>
                <w14:srgbClr w14:val="EE220C"/>
              </w14:solidFill>
            </w14:textFill>
          </w:rPr>
          <w:delText>S. 69</w:delText>
        </w:r>
      </w:del>
      <w:ins w:id="499" w:date="2023-01-09T16:37:02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31: Sommer 1827</w:t>
        </w:r>
      </w:ins>
      <w:r>
        <w:rPr>
          <w:rFonts w:ascii="Garamond Premier Pro Caption" w:hAnsi="Garamond Premier Pro Caption"/>
          <w:sz w:val="22"/>
          <w:szCs w:val="22"/>
          <w:rtl w:val="0"/>
        </w:rPr>
        <w:t>).</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Es wirft ein bezeichnendes Licht auf die Ehe mit August, wenn man Ottilies fast um Liebe und Zuneigung bettelnde Briefe an Des Voeux und Sterling zur Hand nimmt. Nur aus einem aufgestauten Bed</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rfnis nach Z</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rtlichkeit und Liebe heraus ist ihr schon obsessiv zu nennendes Streben, geliebt zu werden, verst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ndlich.</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Am 29. Oktober 1827 wird Goethes erste Enkeltochter, Alma Sedina Henriette Cornelia von Goethe, geboren. Den Namen Alma hat Goethe ausgesucht. Charles Des Voeux ist einer ihrer Paten.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August, der schon seit 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ngerer Zeit krank ist, bittet seinen Vater, ihn nach Italien fahren zu lassen. Goethe vertr</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stet ihn, die anstehenden Gesch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fte und Verf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gungen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nnten nicht ohne seine Hilfe get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tigt werden. Ottilie ist derzeit zusammen mit ihrer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mutter zur Kur in Karlsbad. 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hrend ihrer Abwesenheit bestimmt August, dem man nachsagt, er sei in dieser Zeit endg</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ltig zum Trinker geworden,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Ulrike von Pogwisch das Haus am Frauenplan verl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t und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zu ihrer Mutter zieht. Ottilie vermag diesen Entschlu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nicht mehr 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ckg</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ngig zu machen, der Graben zwischen August und ihr ist durch diesen Vorfall noch breiter geworden (siehe </w:t>
      </w:r>
      <w:del w:id="500" w:date="2023-01-09T16:40:44Z" w:author="Jan Groh">
        <w:r>
          <w:rPr>
            <w:rFonts w:ascii="Garamond Premier Pro Caption" w:hAnsi="Garamond Premier Pro Caption"/>
            <w:outline w:val="0"/>
            <w:color w:val="ed220b"/>
            <w:sz w:val="22"/>
            <w:szCs w:val="22"/>
            <w:rtl w:val="0"/>
            <w14:textFill>
              <w14:solidFill>
                <w14:srgbClr w14:val="EE220C"/>
              </w14:solidFill>
            </w14:textFill>
          </w:rPr>
          <w:delText>S. 75</w:delText>
        </w:r>
      </w:del>
      <w:ins w:id="501" w:date="2023-01-09T16:42:43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33: Konzept 1829</w:t>
        </w:r>
      </w:ins>
      <w:r>
        <w:rPr>
          <w:rFonts w:ascii="Garamond Premier Pro Caption" w:hAnsi="Garamond Premier Pro Caption"/>
          <w:sz w:val="22"/>
          <w:szCs w:val="22"/>
          <w:rtl w:val="0"/>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Im Juni/Juli 1829 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ndet Ottilie die unterhaltende literarische Zeitschrift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pt-PT"/>
        </w:rPr>
        <w:t>Chaos</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und zeichnet auch als Herausgeberin verantwortlich. Es pa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t ins Bild der </w:t>
      </w:r>
      <w:commentRangeStart w:id="502"/>
      <w:r>
        <w:rPr>
          <w:rFonts w:ascii="Garamond Premier Pro Caption" w:hAnsi="Garamond Premier Pro Caption"/>
          <w:sz w:val="22"/>
          <w:szCs w:val="22"/>
          <w:rtl w:val="0"/>
          <w:lang w:val="de-DE"/>
        </w:rPr>
        <w:t>allein Goethe verehrenden Forschung</w:t>
      </w:r>
      <w:commentRangeEnd w:id="502"/>
      <w:r>
        <w:commentReference w:id="502"/>
      </w:r>
      <w:r>
        <w:rPr>
          <w:rFonts w:ascii="Garamond Premier Pro Caption" w:hAnsi="Garamond Premier Pro Caption"/>
          <w:sz w:val="22"/>
          <w:szCs w:val="22"/>
          <w:rtl w:val="0"/>
          <w:lang w:val="de-DE"/>
        </w:rPr>
        <w:t>, wenn die 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ndung der Zeitschrift nicht ihr, sondern ihm zuerkannt wird, und es vermag auch nicht zu verwundern, mit welcher Erkl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rung dies geschieht: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Die Gr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ndung scheint auf eine Anregung Goethes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ckzugehen, der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hoffte, sein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usliches Leben in ertr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glichere Bahnen zu lenken, wenn er der ruhe- und haltlosen Schwiegertochter Ottilie mit der Herausgabe eine Aufgabe stellte, die im heilsamen Zwang einer dauernden 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tigkeit ihr zwiesp</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ltiges Wesen zu gr</w:t>
      </w:r>
      <w:r>
        <w:rPr>
          <w:rFonts w:ascii="Garamond Premier Pro Caption" w:hAnsi="Garamond Premier Pro Caption" w:hint="default"/>
          <w:sz w:val="22"/>
          <w:szCs w:val="22"/>
          <w:rtl w:val="0"/>
          <w:lang w:val="de-DE"/>
        </w:rPr>
        <w:t>öß</w:t>
      </w:r>
      <w:r>
        <w:rPr>
          <w:rFonts w:ascii="Garamond Premier Pro Caption" w:hAnsi="Garamond Premier Pro Caption"/>
          <w:sz w:val="22"/>
          <w:szCs w:val="22"/>
          <w:rtl w:val="0"/>
          <w:lang w:val="de-DE"/>
        </w:rPr>
        <w:t>erer Stetigkeit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hren sollte</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 xml:space="preserve">(Reinhard Fink,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 xml:space="preserve">Das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pt-PT"/>
        </w:rPr>
        <w:t>Chaos</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und seine Mitarbeiter</w:t>
      </w:r>
      <w:r>
        <w:rPr>
          <w:rFonts w:ascii="Garamond Premier Pro Caption" w:hAnsi="Garamond Premier Pro Caption" w:hint="default"/>
          <w:sz w:val="22"/>
          <w:szCs w:val="22"/>
          <w:rtl w:val="0"/>
          <w:lang w:val="fr-FR"/>
        </w:rPr>
        <w:t>«</w:t>
      </w:r>
      <w:r>
        <w:rPr>
          <w:rFonts w:ascii="Garamond Premier Pro Caption" w:hAnsi="Garamond Premier Pro Caption"/>
          <w:sz w:val="22"/>
          <w:szCs w:val="22"/>
          <w:rtl w:val="0"/>
          <w:lang w:val="de-DE"/>
        </w:rPr>
        <w:t>). Die w</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chentlich, zumeist am Wochenende erscheinende Zeitschrift wird in 28 Exemplaren aufgelegt. Anf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nglich nur an die Mitarbeiter und Beitr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ger verteilt, wird das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pt-PT"/>
        </w:rPr>
        <w:t>Chaos</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bald eine auch in den kulturellen Zirkeln Weimars gern gelesene Zeitschrift. Auch ausw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rtige Freunde wie</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Zelter</w:t>
      </w:r>
      <w:ins w:id="503" w:date="2023-01-09T16:46:21Z" w:author="Jan Groh">
        <w:r>
          <w:rPr>
            <w:rFonts w:ascii="Garamond Premier Pro Caption" w:cs="Garamond Premier Pro Caption" w:hAnsi="Garamond Premier Pro Caption" w:eastAsia="Garamond Premier Pro Caption"/>
            <w:sz w:val="22"/>
            <w:szCs w:val="22"/>
            <w:vertAlign w:val="superscript"/>
          </w:rPr>
          <w:footnoteReference w:id="27"/>
        </w:r>
      </w:ins>
      <w:r>
        <w:rPr>
          <w:rFonts w:ascii="Garamond Premier Pro Caption" w:hAnsi="Garamond Premier Pro Caption"/>
          <w:sz w:val="22"/>
          <w:szCs w:val="22"/>
          <w:rtl w:val="0"/>
          <w:lang w:val="it-IT"/>
        </w:rPr>
        <w:t>, von Holtei</w:t>
      </w:r>
      <w:ins w:id="504" w:date="2023-01-09T16:49:21Z" w:author="Jan Groh">
        <w:r>
          <w:rPr>
            <w:rFonts w:ascii="Garamond Premier Pro Bold" w:cs="Garamond Premier Pro Bold" w:hAnsi="Garamond Premier Pro Bold" w:eastAsia="Garamond Premier Pro Bold"/>
            <w:sz w:val="22"/>
            <w:szCs w:val="22"/>
            <w:vertAlign w:val="superscript"/>
          </w:rPr>
          <w:footnoteReference w:id="28"/>
        </w:r>
      </w:ins>
      <w:r>
        <w:rPr>
          <w:rFonts w:ascii="Garamond Premier Pro Caption" w:hAnsi="Garamond Premier Pro Caption"/>
          <w:sz w:val="22"/>
          <w:szCs w:val="22"/>
          <w:rtl w:val="0"/>
          <w:lang w:val="en-US"/>
        </w:rPr>
        <w:t>, Frommann</w:t>
      </w:r>
      <w:del w:id="505" w:date="2023-01-09T16:57:17Z" w:author="Jan Groh">
        <w:r>
          <w:rPr>
            <w:rFonts w:ascii="Garamond Premier Pro Caption" w:hAnsi="Garamond Premier Pro Caption"/>
            <w:sz w:val="22"/>
            <w:szCs w:val="22"/>
            <w:rtl w:val="0"/>
          </w:rPr>
          <w:delText xml:space="preserve"> </w:delText>
        </w:r>
      </w:del>
      <w:ins w:id="506" w:date="2023-01-09T16:57:14Z" w:author="Jan Groh">
        <w:r>
          <w:rPr>
            <w:rFonts w:ascii="Garamond Premier Pro Caption" w:cs="Garamond Premier Pro Caption" w:hAnsi="Garamond Premier Pro Caption" w:eastAsia="Garamond Premier Pro Caption"/>
            <w:sz w:val="22"/>
            <w:szCs w:val="22"/>
            <w:vertAlign w:val="superscript"/>
          </w:rPr>
          <w:footnoteReference w:id="29"/>
        </w:r>
      </w:ins>
      <w:ins w:id="507" w:date="2023-01-09T16:57:14Z" w:author="Jan Groh">
        <w:r>
          <w:rPr>
            <w:rFonts w:ascii="Garamond Premier Pro Caption" w:hAnsi="Garamond Premier Pro Caption"/>
            <w:sz w:val="22"/>
            <w:szCs w:val="22"/>
            <w:rtl w:val="0"/>
            <w:lang w:val="de-DE"/>
          </w:rPr>
          <w:t xml:space="preserve"> </w:t>
        </w:r>
      </w:ins>
      <w:r>
        <w:rPr>
          <w:rFonts w:ascii="Garamond Premier Pro Caption" w:hAnsi="Garamond Premier Pro Caption"/>
          <w:sz w:val="22"/>
          <w:szCs w:val="22"/>
          <w:rtl w:val="0"/>
          <w:lang w:val="de-DE"/>
        </w:rPr>
        <w:t>und Froriep</w:t>
      </w:r>
      <w:ins w:id="508" w:date="2023-01-09T16:59:03Z" w:author="Jan Groh">
        <w:r>
          <w:rPr>
            <w:rFonts w:ascii="Garamond Premier Pro Caption" w:cs="Garamond Premier Pro Caption" w:hAnsi="Garamond Premier Pro Caption" w:eastAsia="Garamond Premier Pro Caption"/>
            <w:sz w:val="22"/>
            <w:szCs w:val="22"/>
            <w:vertAlign w:val="superscript"/>
          </w:rPr>
          <w:footnoteReference w:id="30"/>
        </w:r>
      </w:ins>
      <w:r>
        <w:rPr>
          <w:rFonts w:ascii="Garamond Premier Pro Caption" w:hAnsi="Garamond Premier Pro Caption"/>
          <w:sz w:val="22"/>
          <w:szCs w:val="22"/>
          <w:rtl w:val="0"/>
          <w:lang w:val="de-DE"/>
        </w:rPr>
        <w:t xml:space="preserve"> werden beliefert. Da weder Themen noch Gattungen vorgegeben werden, ist es jedem freigestellt, wie und wor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er schreiben wird. Die einzige Bedingung ist,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der Beitrag bislang nicht ver</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ffentlicht wurde. So stehen Lyrik, Reiseberichte, Briefe, Kurzprosa, Epigramme und 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tsel nebeneinander. Die Beitr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nl-NL"/>
        </w:rPr>
        <w:t>ge werden s</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mtlich anonym ver</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ffentlicht, einzig Ottilie wei</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Namen der Autoren. Auch Goethe, der hin und wieder ein Gedicht beisteuert, signiert mit einem Stern.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Beitr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ger und Leser bedeutet das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pt-PT"/>
        </w:rPr>
        <w:t>Chaos</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Klatsch in literarisierter Form. Die Zeitschrift, jeweils vier Seiten umfassend, wird von den Autoren ebenso dazu benutzt, unverfroren die Meinung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ber kulturelle Ereignisse zu </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ern, wie dazu, unter dem Deckmantel der Anonymit</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 xml:space="preserve">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beginnende oder bereits beendete Liebesverh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ltnisse zu spotten. Es setzt </w:t>
      </w:r>
      <w:r>
        <w:rPr>
          <w:rFonts w:ascii="Garamond Premier Pro Caption" w:hAnsi="Garamond Premier Pro Caption"/>
          <w:sz w:val="22"/>
          <w:szCs w:val="22"/>
          <w:rtl w:val="0"/>
          <w:lang w:val="de-DE"/>
        </w:rPr>
        <w:t>j</w:t>
      </w:r>
      <w:r>
        <w:rPr>
          <w:rFonts w:ascii="Garamond Premier Pro Caption" w:hAnsi="Garamond Premier Pro Caption"/>
          <w:sz w:val="22"/>
          <w:szCs w:val="22"/>
          <w:rtl w:val="0"/>
          <w:lang w:val="de-DE"/>
        </w:rPr>
        <w:t>edesmal ein 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nl-NL"/>
        </w:rPr>
        <w:t xml:space="preserve">tselraten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vermeintliche Verfasser ein, denen man dann, wenn man glaubt, sie identifiziert zu haben, anon</w:t>
      </w:r>
      <w:r>
        <w:rPr>
          <w:rFonts w:ascii="Garamond Premier Pro Caption" w:hAnsi="Garamond Premier Pro Caption"/>
          <w:sz w:val="22"/>
          <w:szCs w:val="22"/>
          <w:rtl w:val="0"/>
          <w:lang w:val="de-DE"/>
        </w:rPr>
        <w:t>y</w:t>
      </w:r>
      <w:r>
        <w:rPr>
          <w:rFonts w:ascii="Garamond Premier Pro Caption" w:hAnsi="Garamond Premier Pro Caption"/>
          <w:sz w:val="22"/>
          <w:szCs w:val="22"/>
          <w:rtl w:val="0"/>
          <w:lang w:val="de-DE"/>
        </w:rPr>
        <w:t>m antwortet. So ist Ottilies Gedicht</w:t>
      </w:r>
      <w:r>
        <w:rPr>
          <w:rFonts w:ascii="Garamond Premier Pro Caption" w:hAnsi="Garamond Premier Pro Caption" w:hint="default"/>
          <w:sz w:val="22"/>
          <w:szCs w:val="22"/>
          <w:rtl w:val="0"/>
          <w:lang w:val="de-DE"/>
        </w:rPr>
        <w:t xml:space="preserve"> ›</w:t>
      </w:r>
      <w:r>
        <w:rPr>
          <w:rFonts w:ascii="Garamond Premier Pro Caption" w:hAnsi="Garamond Premier Pro Caption"/>
          <w:sz w:val="22"/>
          <w:szCs w:val="22"/>
          <w:rtl w:val="0"/>
          <w:lang w:val="de-DE"/>
        </w:rPr>
        <w:t>Die Dritte an Ihn</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(siehe S. 84 f.) die Reaktion auf ein von Goethe geschriebenes Gedicht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Er an Sie</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 xml:space="preserve">. Die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Dritte</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meint hier,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es bereits zwei Verfasserinnen gegeben hat, die sich von Goethe genannt glaubten und entsprechend reagierten. Die Mitgliedschaft in der Runde gleichen Namens kann nur der erwerben, der mindestens einmal im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pt-PT"/>
        </w:rPr>
        <w:t>Chaos</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rPr>
        <w:t>ver</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ffentlicht und sich mindestens drei Tage in Weimar aufgehalten hat. Weiter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er sich verpflichten,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ber seinen Beitrag Stillschweigen zu bewahren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fr-FR"/>
        </w:rPr>
        <w:t>interessant,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Ottilie sich hieran selbst nicht gebunden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hlte, denn ihr Dezember-Gedicht der Rubrik </w:t>
      </w:r>
      <w:r>
        <w:rPr>
          <w:rFonts w:ascii="Garamond Premier Pro Caption" w:hAnsi="Garamond Premier Pro Caption" w:hint="default"/>
          <w:sz w:val="22"/>
          <w:szCs w:val="22"/>
          <w:rtl w:val="0"/>
        </w:rPr>
        <w:t>›</w:t>
      </w:r>
      <w:r>
        <w:rPr>
          <w:rFonts w:ascii="Garamond Premier Pro Caption" w:hAnsi="Garamond Premier Pro Caption"/>
          <w:sz w:val="22"/>
          <w:szCs w:val="22"/>
          <w:rtl w:val="0"/>
          <w:lang w:val="de-DE"/>
        </w:rPr>
        <w:t>Ein Jahr aus dem Tagebuch einer W(eimarer)</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Dame</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schrieb sie bereits als Widmungsgedicht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Karoline von Egloffstein</w:t>
      </w:r>
      <w:ins w:id="509" w:date="2023-01-09T17:04:34Z" w:author="Jan Groh">
        <w:r>
          <w:rPr>
            <w:rFonts w:ascii="Garamond Premier Pro Caption" w:cs="Garamond Premier Pro Caption" w:hAnsi="Garamond Premier Pro Caption" w:eastAsia="Garamond Premier Pro Caption"/>
            <w:sz w:val="22"/>
            <w:szCs w:val="22"/>
            <w:vertAlign w:val="superscript"/>
          </w:rPr>
          <w:footnoteReference w:id="31"/>
        </w:r>
      </w:ins>
      <w:r>
        <w:rPr>
          <w:rFonts w:ascii="Garamond Premier Pro Caption" w:hAnsi="Garamond Premier Pro Caption"/>
          <w:sz w:val="22"/>
          <w:szCs w:val="22"/>
          <w:rtl w:val="0"/>
          <w:lang w:val="de-DE"/>
        </w:rPr>
        <w:t xml:space="preserve"> und Adele Schopenhauer im Oktober 1823 ins Stammbuch.</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Die wohl bekanntesten Mitarbeiter und Autoren des Chaos</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sind Thomas Carlyle</w:t>
      </w:r>
      <w:ins w:id="510" w:date="2023-01-09T17:13:29Z" w:author="Jan Groh">
        <w:r>
          <w:rPr>
            <w:rFonts w:ascii="Garamond Premier Pro Caption" w:cs="Garamond Premier Pro Caption" w:hAnsi="Garamond Premier Pro Caption" w:eastAsia="Garamond Premier Pro Caption"/>
            <w:sz w:val="22"/>
            <w:szCs w:val="22"/>
            <w:vertAlign w:val="superscript"/>
          </w:rPr>
          <w:footnoteReference w:id="32"/>
        </w:r>
      </w:ins>
      <w:r>
        <w:rPr>
          <w:rFonts w:ascii="Garamond Premier Pro Caption" w:hAnsi="Garamond Premier Pro Caption"/>
          <w:sz w:val="22"/>
          <w:szCs w:val="22"/>
          <w:rtl w:val="0"/>
          <w:lang w:val="de-DE"/>
        </w:rPr>
        <w:t>, Adalbert von Chamisso</w:t>
      </w:r>
      <w:ins w:id="511" w:date="2023-01-09T17:14:35Z" w:author="Jan Groh">
        <w:r>
          <w:rPr>
            <w:rFonts w:ascii="Garamond Premier Pro Caption" w:cs="Garamond Premier Pro Caption" w:hAnsi="Garamond Premier Pro Caption" w:eastAsia="Garamond Premier Pro Caption"/>
            <w:sz w:val="22"/>
            <w:szCs w:val="22"/>
            <w:vertAlign w:val="superscript"/>
          </w:rPr>
          <w:footnoteReference w:id="33"/>
        </w:r>
      </w:ins>
      <w:r>
        <w:rPr>
          <w:rFonts w:ascii="Garamond Premier Pro Caption" w:hAnsi="Garamond Premier Pro Caption"/>
          <w:sz w:val="22"/>
          <w:szCs w:val="22"/>
          <w:rtl w:val="0"/>
          <w:lang w:val="de-DE"/>
        </w:rPr>
        <w:t>, Johann Peter Eckermann, Goethe, Wilhelm Grimm</w:t>
      </w:r>
      <w:ins w:id="512" w:date="2023-01-09T20:40:55Z" w:author="Jan Groh">
        <w:r>
          <w:rPr>
            <w:rFonts w:ascii="Garamond Premier Pro Caption" w:cs="Garamond Premier Pro Caption" w:hAnsi="Garamond Premier Pro Caption" w:eastAsia="Garamond Premier Pro Caption"/>
            <w:sz w:val="22"/>
            <w:szCs w:val="22"/>
            <w:vertAlign w:val="superscript"/>
          </w:rPr>
          <w:footnoteReference w:id="34"/>
        </w:r>
      </w:ins>
      <w:r>
        <w:rPr>
          <w:rFonts w:ascii="Garamond Premier Pro Caption" w:hAnsi="Garamond Premier Pro Caption"/>
          <w:sz w:val="22"/>
          <w:szCs w:val="22"/>
          <w:rtl w:val="0"/>
          <w:lang w:val="da-DK"/>
        </w:rPr>
        <w:t>, Felix Mendelssohn</w:t>
      </w:r>
      <w:ins w:id="513" w:date="2023-01-09T20:48:59Z" w:author="Jan Groh">
        <w:r>
          <w:rPr>
            <w:rFonts w:ascii="Garamond Premier Pro Caption" w:cs="Garamond Premier Pro Caption" w:hAnsi="Garamond Premier Pro Caption" w:eastAsia="Garamond Premier Pro Caption"/>
            <w:sz w:val="22"/>
            <w:szCs w:val="22"/>
            <w:vertAlign w:val="superscript"/>
          </w:rPr>
          <w:footnoteReference w:id="35"/>
        </w:r>
      </w:ins>
      <w:r>
        <w:rPr>
          <w:rFonts w:ascii="Garamond Premier Pro Caption" w:hAnsi="Garamond Premier Pro Caption"/>
          <w:sz w:val="22"/>
          <w:szCs w:val="22"/>
          <w:rtl w:val="0"/>
          <w:lang w:val="de-DE"/>
        </w:rPr>
        <w:t>, Friedrich de la Motte Fouqu</w:t>
      </w:r>
      <w:r>
        <w:rPr>
          <w:rFonts w:ascii="Garamond Premier Pro Caption" w:hAnsi="Garamond Premier Pro Caption" w:hint="default"/>
          <w:sz w:val="22"/>
          <w:szCs w:val="22"/>
          <w:rtl w:val="0"/>
          <w:lang w:val="fr-FR"/>
        </w:rPr>
        <w:t>é</w:t>
      </w:r>
      <w:ins w:id="514" w:date="2023-01-09T20:50:51Z" w:author="Jan Groh">
        <w:r>
          <w:rPr>
            <w:rFonts w:ascii="Garamond Premier Pro Caption" w:cs="Garamond Premier Pro Caption" w:hAnsi="Garamond Premier Pro Caption" w:eastAsia="Garamond Premier Pro Caption"/>
            <w:sz w:val="22"/>
            <w:szCs w:val="22"/>
            <w:vertAlign w:val="superscript"/>
          </w:rPr>
          <w:footnoteReference w:id="36"/>
        </w:r>
      </w:ins>
      <w:r>
        <w:rPr>
          <w:rFonts w:ascii="Garamond Premier Pro Caption" w:hAnsi="Garamond Premier Pro Caption"/>
          <w:sz w:val="22"/>
          <w:szCs w:val="22"/>
          <w:rtl w:val="0"/>
          <w:lang w:val="de-DE"/>
        </w:rPr>
        <w:t>, Friedrich Wilhelm Riemer</w:t>
      </w:r>
      <w:ins w:id="515" w:date="2023-01-09T20:52:24Z" w:author="Jan Groh">
        <w:r>
          <w:rPr>
            <w:rFonts w:ascii="Garamond Premier Pro Caption" w:cs="Garamond Premier Pro Caption" w:hAnsi="Garamond Premier Pro Caption" w:eastAsia="Garamond Premier Pro Caption"/>
            <w:sz w:val="22"/>
            <w:szCs w:val="22"/>
            <w:vertAlign w:val="superscript"/>
          </w:rPr>
          <w:footnoteReference w:id="37"/>
        </w:r>
      </w:ins>
      <w:r>
        <w:rPr>
          <w:rFonts w:ascii="Garamond Premier Pro Caption" w:hAnsi="Garamond Premier Pro Caption"/>
          <w:sz w:val="22"/>
          <w:szCs w:val="22"/>
          <w:rtl w:val="0"/>
          <w:lang w:val="de-DE"/>
        </w:rPr>
        <w:t>, Adele Schopenhauer, Fr</w:t>
      </w:r>
      <w:r>
        <w:rPr>
          <w:rFonts w:ascii="Garamond Premier Pro Caption" w:hAnsi="Garamond Premier Pro Caption" w:hint="default"/>
          <w:sz w:val="22"/>
          <w:szCs w:val="22"/>
          <w:rtl w:val="0"/>
          <w:lang w:val="fr-FR"/>
        </w:rPr>
        <w:t>é</w:t>
      </w:r>
      <w:r>
        <w:rPr>
          <w:rFonts w:ascii="Garamond Premier Pro Caption" w:hAnsi="Garamond Premier Pro Caption"/>
          <w:sz w:val="22"/>
          <w:szCs w:val="22"/>
          <w:rtl w:val="0"/>
        </w:rPr>
        <w:t>d</w:t>
      </w:r>
      <w:r>
        <w:rPr>
          <w:rFonts w:ascii="Garamond Premier Pro Caption" w:hAnsi="Garamond Premier Pro Caption" w:hint="default"/>
          <w:sz w:val="22"/>
          <w:szCs w:val="22"/>
          <w:rtl w:val="0"/>
          <w:lang w:val="fr-FR"/>
        </w:rPr>
        <w:t>é</w:t>
      </w:r>
      <w:r>
        <w:rPr>
          <w:rFonts w:ascii="Garamond Premier Pro Caption" w:hAnsi="Garamond Premier Pro Caption"/>
          <w:sz w:val="22"/>
          <w:szCs w:val="22"/>
          <w:rtl w:val="0"/>
          <w:lang w:val="en-US"/>
        </w:rPr>
        <w:t>ric Soret</w:t>
      </w:r>
      <w:ins w:id="516" w:date="2023-01-09T20:54:50Z" w:author="Jan Groh">
        <w:r>
          <w:rPr>
            <w:rFonts w:ascii="Garamond Premier Pro Caption" w:cs="Garamond Premier Pro Caption" w:hAnsi="Garamond Premier Pro Caption" w:eastAsia="Garamond Premier Pro Caption"/>
            <w:sz w:val="22"/>
            <w:szCs w:val="22"/>
            <w:vertAlign w:val="superscript"/>
          </w:rPr>
          <w:footnoteReference w:id="38"/>
        </w:r>
      </w:ins>
      <w:r>
        <w:rPr>
          <w:rFonts w:ascii="Garamond Premier Pro Caption" w:hAnsi="Garamond Premier Pro Caption"/>
          <w:sz w:val="22"/>
          <w:szCs w:val="22"/>
          <w:rtl w:val="0"/>
          <w:lang w:val="en-US"/>
        </w:rPr>
        <w:t>, William Thackeray</w:t>
      </w:r>
      <w:ins w:id="517" w:date="2023-01-09T20:55:11Z" w:author="Jan Groh">
        <w:r>
          <w:rPr>
            <w:rFonts w:ascii="Garamond Premier Pro Caption" w:cs="Garamond Premier Pro Caption" w:hAnsi="Garamond Premier Pro Caption" w:eastAsia="Garamond Premier Pro Caption"/>
            <w:sz w:val="22"/>
            <w:szCs w:val="22"/>
            <w:vertAlign w:val="superscript"/>
          </w:rPr>
          <w:footnoteReference w:id="39"/>
        </w:r>
      </w:ins>
      <w:r>
        <w:rPr>
          <w:rFonts w:ascii="Garamond Premier Pro Caption" w:hAnsi="Garamond Premier Pro Caption"/>
          <w:sz w:val="22"/>
          <w:szCs w:val="22"/>
          <w:rtl w:val="0"/>
          <w:lang w:val="de-DE"/>
        </w:rPr>
        <w:t>, Rahel Varnhagen</w:t>
      </w:r>
      <w:ins w:id="518" w:date="2023-01-09T20:57:18Z" w:author="Jan Groh">
        <w:r>
          <w:rPr>
            <w:rFonts w:ascii="Garamond Premier Pro Caption" w:cs="Garamond Premier Pro Caption" w:hAnsi="Garamond Premier Pro Caption" w:eastAsia="Garamond Premier Pro Caption"/>
            <w:sz w:val="22"/>
            <w:szCs w:val="22"/>
            <w:vertAlign w:val="superscript"/>
          </w:rPr>
          <w:footnoteReference w:id="40"/>
        </w:r>
      </w:ins>
      <w:r>
        <w:rPr>
          <w:rFonts w:ascii="Garamond Premier Pro Caption" w:hAnsi="Garamond Premier Pro Caption"/>
          <w:sz w:val="22"/>
          <w:szCs w:val="22"/>
          <w:rtl w:val="0"/>
          <w:lang w:val="de-DE"/>
        </w:rPr>
        <w:t>, Marianne von Willemer</w:t>
      </w:r>
      <w:ins w:id="519" w:date="2023-01-09T20:59:03Z" w:author="Jan Groh">
        <w:r>
          <w:rPr>
            <w:rFonts w:ascii="Garamond Premier Pro Caption" w:cs="Garamond Premier Pro Caption" w:hAnsi="Garamond Premier Pro Caption" w:eastAsia="Garamond Premier Pro Caption"/>
            <w:sz w:val="22"/>
            <w:szCs w:val="22"/>
            <w:vertAlign w:val="superscript"/>
          </w:rPr>
          <w:footnoteReference w:id="41"/>
        </w:r>
      </w:ins>
      <w:r>
        <w:rPr>
          <w:rFonts w:ascii="Garamond Premier Pro Caption" w:hAnsi="Garamond Premier Pro Caption"/>
          <w:sz w:val="22"/>
          <w:szCs w:val="22"/>
          <w:rtl w:val="0"/>
          <w:lang w:val="de-DE"/>
        </w:rPr>
        <w:t xml:space="preserve"> und Karl Friedrich Zelter. Die Zeitschrift, die nach dem Tode Augusts fast ein Jahr lang nicht erscheint, wird dann endg</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ltig nach Goethes Tod aufgegeben.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Im April 1830 kann August endlich seine langersehnte Italienreise antreten. Zusammen mit Eckermann bricht er auf. Als er Weimar verl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t, ist er so krank,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Ottilie nicht mehr an seine Heilung glaubt. An Adele schreibt sie sogar: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Wenn ich mir denke,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ich August nicht wiedersehen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nnte, so empfinde ich nicht die leiseste Bewegung.</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de-DE"/>
        </w:rPr>
        <w:t>Eine Aussage, die herzlos anmuten m</w:t>
      </w:r>
      <w:r>
        <w:rPr>
          <w:rFonts w:ascii="Garamond Premier Pro Caption" w:hAnsi="Garamond Premier Pro Caption" w:hint="default"/>
          <w:sz w:val="22"/>
          <w:szCs w:val="22"/>
          <w:rtl w:val="0"/>
          <w:lang w:val="de-DE"/>
        </w:rPr>
        <w:t>üß</w:t>
      </w:r>
      <w:r>
        <w:rPr>
          <w:rFonts w:ascii="Garamond Premier Pro Caption" w:hAnsi="Garamond Premier Pro Caption"/>
          <w:sz w:val="22"/>
          <w:szCs w:val="22"/>
          <w:rtl w:val="0"/>
          <w:lang w:val="de-DE"/>
        </w:rPr>
        <w:t>te, w</w:t>
      </w:r>
      <w:r>
        <w:rPr>
          <w:rFonts w:ascii="Garamond Premier Pro Caption" w:hAnsi="Garamond Premier Pro Caption" w:hint="default"/>
          <w:sz w:val="22"/>
          <w:szCs w:val="22"/>
          <w:rtl w:val="0"/>
          <w:lang w:val="de-DE"/>
        </w:rPr>
        <w:t>üß</w:t>
      </w:r>
      <w:r>
        <w:rPr>
          <w:rFonts w:ascii="Garamond Premier Pro Caption" w:hAnsi="Garamond Premier Pro Caption"/>
          <w:sz w:val="22"/>
          <w:szCs w:val="22"/>
          <w:rtl w:val="0"/>
          <w:lang w:val="de-DE"/>
        </w:rPr>
        <w:t>te man nicht um die Tragik dieser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beide Seiten unseligen Ehe.</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Fast gleichzeitig mit August f</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hrt Walther zur Erholung nach Frankenhausen. Alma und Wolf, Goethes Lieblingsenkel, bleiben bei Ottilie und Goethe in Weimar. In einem Brief an Ulrike von Pogwisch vom 18.6.1831 schreibt Goethe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seine Enkel</w:t>
      </w:r>
      <w:r>
        <w:rPr>
          <w:rFonts w:ascii="Garamond Premier Pro Caption" w:hAnsi="Garamond Premier Pro Caption"/>
          <w:sz w:val="22"/>
          <w:szCs w:val="22"/>
          <w:rtl w:val="0"/>
          <w:lang w:val="de-DE"/>
        </w:rPr>
        <w:t xml:space="preserv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Walther, dem man ein musikalisches Talent zugestehen mu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scheint mir einen Sonnenstich von der ersten Leipziger S</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ngerin erlitten zu haben; er komponiert Arien, die er, von ihr gesungen, allenfalls 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nl-NL"/>
        </w:rPr>
        <w:t>ren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chte. Wer wei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wohin das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hren kann. W</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lfchen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 sich wie immer ganz nah an dem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vater, wir fr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hst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cken zusammen, und von da an zieht sich</w:t>
      </w:r>
      <w:r>
        <w:rPr>
          <w:rFonts w:ascii="Garamond Premier Pro Caption" w:hAnsi="Garamond Premier Pro Caption" w:hint="default"/>
          <w:sz w:val="22"/>
          <w:szCs w:val="22"/>
          <w:rtl w:val="1"/>
        </w:rPr>
        <w:t>’</w:t>
      </w:r>
      <w:r>
        <w:rPr>
          <w:rFonts w:ascii="Garamond Premier Pro Caption" w:hAnsi="Garamond Premier Pro Caption"/>
          <w:sz w:val="22"/>
          <w:szCs w:val="22"/>
          <w:rtl w:val="0"/>
          <w:lang w:val="de-DE"/>
        </w:rPr>
        <w:t>s durch den ganzen Tag durch. Das Theater rei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 im Grunde diese guten Kreaturen mit sich fort, er schreibt Trauer- und Lustspiele, sammelt die Kom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dienzettel, liest grenzenlos.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Wolf ist klug, wie alle Kinder und alle Menschen, die unmittelbare Zwecke haben. Wenn ich sehe, wo er hinauswill, so mach ich mir einen Spa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seine W</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nsche bald zu hindern, bald zu f</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rdern, wodurch er sich aber in seinem Gange keineswegs irren 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t. Das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dchen ist allerliebst und, als ein echt geborenes Frauenzimmerchen, schon jetzt inkalkulabel.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 Wolf, halb eifers</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chtig, bemerkte schon,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sie in einigen Jahren seine Rolle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bernehmen und dem Gro</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vater einiges ablocken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rPr>
        <w:t>nnte.</w:t>
      </w:r>
      <w:r>
        <w:rPr>
          <w:rFonts w:ascii="Garamond Premier Pro Caption" w:hAnsi="Garamond Premier Pro Caption" w:hint="default"/>
          <w:sz w:val="22"/>
          <w:szCs w:val="22"/>
          <w:rtl w:val="0"/>
          <w:lang w:val="fr-FR"/>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August trifft in Italien mit Sterling zusammen und erlaubt ihm die Wiederaufnahme des Briefwechsels mit Ottilie. Ottilie hatte August den vormaligen Entschlu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nie verziehen, wie die letzten Zeilen des im gleichen Monat an Sterling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bersandten Gedichts belegen (siehe </w:t>
      </w:r>
      <w:del w:id="520" w:date="2023-01-09T21:06:07Z" w:author="Jan Groh">
        <w:r>
          <w:rPr>
            <w:rFonts w:ascii="Garamond Premier Pro Caption" w:hAnsi="Garamond Premier Pro Caption"/>
            <w:outline w:val="0"/>
            <w:color w:val="ed220b"/>
            <w:sz w:val="22"/>
            <w:szCs w:val="22"/>
            <w:rtl w:val="0"/>
            <w14:textFill>
              <w14:solidFill>
                <w14:srgbClr w14:val="EE220C"/>
              </w14:solidFill>
            </w14:textFill>
          </w:rPr>
          <w:delText>S. 92</w:delText>
        </w:r>
      </w:del>
      <w:ins w:id="521" w:date="2023-01-09T21:07:34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33: Ende Gedicht 30. Juni 1830</w:t>
        </w:r>
      </w:ins>
      <w:r>
        <w:rPr>
          <w:rFonts w:ascii="Garamond Premier Pro Caption" w:hAnsi="Garamond Premier Pro Caption"/>
          <w:sz w:val="22"/>
          <w:szCs w:val="22"/>
          <w:rtl w:val="0"/>
          <w:lang w:val="de-DE"/>
        </w:rPr>
        <w:t>). Am 26. Oktober 1830 stirbt August von Goethe in Rom an einer Hirnhautentz</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ndung. Goethe und Ottilie erhalten die Nachricht am 10. November. Mit fast </w:t>
      </w:r>
      <w:commentRangeStart w:id="522"/>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bermenschlicher</w:t>
      </w:r>
      <w:commentRangeEnd w:id="522"/>
      <w:r>
        <w:commentReference w:id="522"/>
      </w:r>
      <w:r>
        <w:rPr>
          <w:rFonts w:ascii="Garamond Premier Pro Caption" w:hAnsi="Garamond Premier Pro Caption"/>
          <w:sz w:val="22"/>
          <w:szCs w:val="22"/>
          <w:rtl w:val="0"/>
        </w:rPr>
        <w:t xml:space="preserve"> </w:t>
      </w:r>
      <w:del w:id="523" w:date="2023-01-09T21:02:55Z" w:author="Jan Groh">
        <w:r>
          <w:rPr>
            <w:rFonts w:ascii="Garamond Premier Pro Caption" w:hAnsi="Garamond Premier Pro Caption"/>
            <w:outline w:val="0"/>
            <w:color w:val="b51a00"/>
            <w:sz w:val="22"/>
            <w:szCs w:val="22"/>
            <w:rtl w:val="0"/>
            <w:lang w:val="de-DE"/>
            <w14:textFill>
              <w14:solidFill>
                <w14:srgbClr w14:val="B51A00"/>
              </w14:solidFill>
            </w14:textFill>
          </w:rPr>
          <w:delText xml:space="preserve">(gute Formulierung?) </w:delText>
        </w:r>
      </w:del>
      <w:r>
        <w:rPr>
          <w:rFonts w:ascii="Garamond Premier Pro Caption" w:hAnsi="Garamond Premier Pro Caption"/>
          <w:sz w:val="22"/>
          <w:szCs w:val="22"/>
          <w:rtl w:val="0"/>
          <w:lang w:val="de-DE"/>
        </w:rPr>
        <w:t>Anstrengung versucht Goethe, den Tod seines Sohnes zu verwinden, und was Ottilie insgeheim bef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rchtet hat, tritt ein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 xml:space="preserve">Goethe erkrankt schwer. Nach einem Blutsturz ist Ottilie Tag und Nacht bei ihm, pflegt ihn, liest ihm vor. Kaum genesen, </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ndert Goethe sein Testament. Er bestimmt den drei Kindern die Vormunde und verf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gt,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Einnahmen aus seinen Werken nur seinen Enkeln zukommen sollen. Ottilie 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 neben der Nutzung von Haus, Garten, Mobiliar, Silber usw. eine j</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hrliche Rente von</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500 Talern und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jedes der Kinder bis zur Vollj</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hrigkeit die gleiche Summe. Goethe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gt jedoch die Klausel ein,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sich seine Schwiegertochter nicht mehr verheiraten d</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rfe, ansonsten solle die Leibrente wegfallen.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Nach Augusts Tod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bernimmt Ottilie wieder die Haushaltsf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hrung, die bald mit der Wochenzeitschrift den Namen gemeinsam hat. Goethe schreitet ein und bestellt den Sohn seines Schwagers dazu, den Haushalt zu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hren. Ottilie kann sich wieder ihren literarischen Aktivit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ten und ihren Salonpflichten widmen. Samuel Naylor</w:t>
      </w:r>
      <w:ins w:id="524" w:date="2023-01-09T21:04:35Z" w:author="Jan Groh">
        <w:r>
          <w:rPr>
            <w:rFonts w:ascii="Garamond Premier Pro Caption" w:cs="Garamond Premier Pro Caption" w:hAnsi="Garamond Premier Pro Caption" w:eastAsia="Garamond Premier Pro Caption"/>
            <w:sz w:val="22"/>
            <w:szCs w:val="22"/>
            <w:vertAlign w:val="superscript"/>
          </w:rPr>
          <w:footnoteReference w:id="42"/>
        </w:r>
      </w:ins>
      <w:r>
        <w:rPr>
          <w:rFonts w:ascii="Garamond Premier Pro Caption" w:hAnsi="Garamond Premier Pro Caption"/>
          <w:sz w:val="22"/>
          <w:szCs w:val="22"/>
          <w:rtl w:val="0"/>
          <w:lang w:val="de-DE"/>
        </w:rPr>
        <w:t>, ein 22j</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hriger Student, macht ihr im Sommer 1831 einen Heiratsantrag, und Ottilie scheint derart geschmeichelt,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sie ernsthaft erw</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gt, darauf einzugehen (siehe </w:t>
      </w:r>
      <w:del w:id="525" w:date="2023-01-09T21:07:48Z" w:author="Jan Groh">
        <w:r>
          <w:rPr>
            <w:rFonts w:ascii="Garamond Premier Pro Caption" w:hAnsi="Garamond Premier Pro Caption"/>
            <w:outline w:val="0"/>
            <w:color w:val="ed220b"/>
            <w:sz w:val="22"/>
            <w:szCs w:val="22"/>
            <w:rtl w:val="0"/>
            <w14:textFill>
              <w14:solidFill>
                <w14:srgbClr w14:val="EE220C"/>
              </w14:solidFill>
            </w14:textFill>
          </w:rPr>
          <w:delText>S. 102</w:delText>
        </w:r>
      </w:del>
      <w:ins w:id="526" w:date="2023-01-09T21:09:37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34: Ot an SN Okt. 1831</w:t>
        </w:r>
      </w:ins>
      <w:r>
        <w:rPr>
          <w:rFonts w:ascii="Garamond Premier Pro Caption" w:hAnsi="Garamond Premier Pro Caption"/>
          <w:sz w:val="22"/>
          <w:szCs w:val="22"/>
          <w:rtl w:val="0"/>
          <w:lang w:val="de-DE"/>
        </w:rPr>
        <w:t>). Sie verschweigt Naylor jedoch nicht,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es eigentlich Sterling ist, den sie in ihm sucht.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Ihr Tagebucheintrag vom 11. November bezeugt auf eine fast schon tragikomische Art und Weise, wie sehr das Leben dieser Frau auf Erf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llung in einer beidseitigen Liebesbeziehung ausgerichtet ist (siehe </w:t>
      </w:r>
      <w:del w:id="527" w:date="2023-01-09T21:09:56Z" w:author="Jan Groh">
        <w:r>
          <w:rPr>
            <w:rFonts w:ascii="Garamond Premier Pro Caption" w:hAnsi="Garamond Premier Pro Caption"/>
            <w:outline w:val="0"/>
            <w:color w:val="ed220b"/>
            <w:sz w:val="22"/>
            <w:szCs w:val="22"/>
            <w:rtl w:val="0"/>
            <w14:textFill>
              <w14:solidFill>
                <w14:srgbClr w14:val="EE220C"/>
              </w14:solidFill>
            </w14:textFill>
          </w:rPr>
          <w:delText>S. 103</w:delText>
        </w:r>
      </w:del>
      <w:ins w:id="528" w:date="2023-01-09T21:10:55Z" w:author="Jan Groh">
        <w:r>
          <w:rPr>
            <w:rFonts w:ascii="Garamond Premier Pro Caption" w:hAnsi="Garamond Premier Pro Caption"/>
            <w:outline w:val="0"/>
            <w:color w:val="ed220b"/>
            <w:sz w:val="22"/>
            <w:szCs w:val="22"/>
            <w:rtl w:val="0"/>
            <w:lang w:val="de-DE"/>
            <w14:textFill>
              <w14:solidFill>
                <w14:srgbClr w14:val="EE220C"/>
              </w14:solidFill>
            </w14:textFill>
          </w:rPr>
          <w:t>Verweis auf 35: Tageb. 11. Nov. 1831</w:t>
        </w:r>
      </w:ins>
      <w:r>
        <w:rPr>
          <w:rFonts w:ascii="Garamond Premier Pro Caption" w:hAnsi="Garamond Premier Pro Caption"/>
          <w:sz w:val="22"/>
          <w:szCs w:val="22"/>
          <w:rtl w:val="0"/>
          <w:lang w:val="de-DE"/>
        </w:rPr>
        <w:t xml:space="preserve">). Und fast als Resumee ihres bisherigen Lebens liest sich eine Passage eines Briefes an Samuel Naylor, in der Ottilie ohne Larmoyanz und Wirkungsabsicht feststelle: </w:t>
      </w:r>
      <w:r>
        <w:rPr>
          <w:rFonts w:ascii="Garamond Premier Pro Caption" w:hAnsi="Garamond Premier Pro Caption" w:hint="default"/>
          <w:sz w:val="22"/>
          <w:szCs w:val="22"/>
          <w:rtl w:val="0"/>
          <w:lang w:val="it-IT"/>
        </w:rPr>
        <w:t>»</w:t>
      </w:r>
      <w:r>
        <w:rPr>
          <w:rFonts w:ascii="Garamond Premier Pro Caption" w:hAnsi="Garamond Premier Pro Caption" w:hint="default"/>
          <w:sz w:val="22"/>
          <w:szCs w:val="22"/>
          <w:rtl w:val="0"/>
          <w:lang w:val="de-DE"/>
        </w:rPr>
        <w:t xml:space="preserve">… </w:t>
      </w:r>
      <w:r>
        <w:rPr>
          <w:rFonts w:ascii="Garamond Premier Pro Caption" w:hAnsi="Garamond Premier Pro Caption"/>
          <w:sz w:val="22"/>
          <w:szCs w:val="22"/>
          <w:rtl w:val="0"/>
          <w:lang w:val="de-DE"/>
        </w:rPr>
        <w:t>ich habe geopfert und geduldet und immer gefunden,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die Menschen 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hend verlangten, solange ihnen meine Neigung versagt war, dann aber sie sogar 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stig gefunden.</w:t>
      </w:r>
      <w:r>
        <w:rPr>
          <w:rFonts w:ascii="Garamond Premier Pro Caption" w:hAnsi="Garamond Premier Pro Caption" w:hint="default"/>
          <w:sz w:val="22"/>
          <w:szCs w:val="22"/>
          <w:rtl w:val="0"/>
          <w:lang w:val="fr-FR"/>
        </w:rPr>
        <w: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Im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rz 1832 erkrankt Goethe erneut schwer. Ottilie ist wieder unerm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dlich um ihn besorgt. Nachdem er noch morgens um sechs Uhr zuversichtlich mit Wolf gefr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hst</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ckt hatte, stirbt Johann Wolfgang von Goethe am Vormittag des 22.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rz 1832. Ottilie ist bis zuletzt bei ihm, ihr gelten seine letzten Worte.</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Ottilie steht jetzt mit ihren Kindern, vier, zw</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lf und vierzehn Jahre</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 xml:space="preserve">alt, allein da. Ungewohnt, jemand anderen als Goethe selbst weitreichende Entscheidungen treffen zu sehen,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berwerfen sich einige von Goethes Freunden mit Ottilie. Gegen den ausdr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cklichen Einspruch von Kanzler 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a-DK"/>
        </w:rPr>
        <w:t>ller</w:t>
      </w:r>
      <w:del w:id="529" w:date="2023-01-09T21:14:52Z" w:author="Jan Groh">
        <w:r>
          <w:rPr>
            <w:rFonts w:ascii="Garamond Premier Pro Caption" w:hAnsi="Garamond Premier Pro Caption"/>
            <w:sz w:val="22"/>
            <w:szCs w:val="22"/>
            <w:rtl w:val="0"/>
          </w:rPr>
          <w:delText xml:space="preserve"> </w:delText>
        </w:r>
      </w:del>
      <w:ins w:id="530" w:date="2023-01-09T21:14:46Z" w:author="Jan Groh">
        <w:r>
          <w:rPr>
            <w:rFonts w:ascii="Garamond Premier Pro Caption" w:cs="Garamond Premier Pro Caption" w:hAnsi="Garamond Premier Pro Caption" w:eastAsia="Garamond Premier Pro Caption"/>
            <w:sz w:val="22"/>
            <w:szCs w:val="22"/>
            <w:vertAlign w:val="superscript"/>
          </w:rPr>
          <w:footnoteReference w:id="43"/>
        </w:r>
      </w:ins>
      <w:ins w:id="531" w:date="2023-01-09T21:14:46Z" w:author="Jan Groh">
        <w:r>
          <w:rPr>
            <w:rFonts w:ascii="Garamond Premier Pro Caption" w:hAnsi="Garamond Premier Pro Caption"/>
            <w:sz w:val="22"/>
            <w:szCs w:val="22"/>
            <w:rtl w:val="0"/>
            <w:lang w:val="de-DE"/>
          </w:rPr>
          <w:t xml:space="preserve"> </w:t>
        </w:r>
      </w:ins>
      <w:r>
        <w:rPr>
          <w:rFonts w:ascii="Garamond Premier Pro Caption" w:hAnsi="Garamond Premier Pro Caption"/>
          <w:sz w:val="22"/>
          <w:szCs w:val="22"/>
          <w:rtl w:val="0"/>
          <w:lang w:val="de-DE"/>
        </w:rPr>
        <w:t xml:space="preserve">besteht Ottilie darauf, Goethe </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 xml:space="preserve">ffentlich aufzubahren. Die </w:t>
      </w:r>
      <w:r>
        <w:rPr>
          <w:rFonts w:ascii="Garamond Premier Pro Caption" w:hAnsi="Garamond Premier Pro Caption" w:hint="default"/>
          <w:sz w:val="22"/>
          <w:szCs w:val="22"/>
          <w:rtl w:val="0"/>
        </w:rPr>
        <w:t>Ö</w:t>
      </w:r>
      <w:r>
        <w:rPr>
          <w:rFonts w:ascii="Garamond Premier Pro Caption" w:hAnsi="Garamond Premier Pro Caption"/>
          <w:sz w:val="22"/>
          <w:szCs w:val="22"/>
          <w:rtl w:val="0"/>
          <w:lang w:val="de-DE"/>
        </w:rPr>
        <w:t>ffentlichkeit soll die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glichkeit haben, noch einmal in dieses Antlitz zu schauen. Am 26. M</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rz 1832</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wird Goethe beerdigt. Es wird ein Spektakel; den lorbeerbekr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nzten Heros 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tte ein Grausen befallen.</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Mit Goethes Tod ist Ottilies Mittelpunktstellung in den kulturellen Kreisen Weimars nicht mehr durch die Eminenz im Hintergrund legitimiert. Ihrer einstigen Funktion enthoben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wer immer auch zu Goethe kam, sie war schlie</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 xml:space="preserve">lich die Gastgeberin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und bar ausreichender finanzieller Mittel, kann sie den gewohnten Lebensstil nicht aufrechterhalten. Diese Situation wird von Ottilie, die bisher in verschwenderischer Repr</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sentation leben konnte, als sehr bedr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w:t>
      </w:r>
      <w:r>
        <w:rPr>
          <w:rFonts w:ascii="Garamond Premier Pro Caption" w:hAnsi="Garamond Premier Pro Caption"/>
          <w:sz w:val="22"/>
          <w:szCs w:val="22"/>
          <w:rtl w:val="0"/>
          <w:lang w:val="de-DE"/>
        </w:rPr>
        <w:t xml:space="preserve">kend empfunden. Aus einer depressiven Stimmung heraus mag das Gedicht </w:t>
      </w:r>
      <w:r>
        <w:rPr>
          <w:rFonts w:ascii="Garamond Premier Pro Caption" w:hAnsi="Garamond Premier Pro Caption" w:hint="default"/>
          <w:sz w:val="22"/>
          <w:szCs w:val="22"/>
          <w:rtl w:val="0"/>
          <w:lang w:val="de-DE"/>
        </w:rPr>
        <w:t>›</w:t>
      </w:r>
      <w:r>
        <w:rPr>
          <w:rFonts w:ascii="Garamond Premier Pro Caption" w:hAnsi="Garamond Premier Pro Caption"/>
          <w:sz w:val="22"/>
          <w:szCs w:val="22"/>
          <w:rtl w:val="0"/>
          <w:lang w:val="de-DE"/>
        </w:rPr>
        <w:t>Die Bettlerin von Weimar</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entstanden sein. Ein Auszug:</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Ihr Herrn und Damen, 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rt mein Wort: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Die Bettlerin bin ich hier vom Ort.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Ich hab</w:t>
      </w:r>
      <w:r>
        <w:rPr>
          <w:rFonts w:ascii="Garamond Premier Pro Caption" w:hAnsi="Garamond Premier Pro Caption" w:hint="default"/>
          <w:sz w:val="22"/>
          <w:szCs w:val="22"/>
          <w:rtl w:val="1"/>
        </w:rPr>
        <w:t xml:space="preserve">’ </w:t>
      </w:r>
      <w:r>
        <w:rPr>
          <w:rFonts w:ascii="Garamond Premier Pro Caption" w:hAnsi="Garamond Premier Pro Caption"/>
          <w:sz w:val="22"/>
          <w:szCs w:val="22"/>
          <w:rtl w:val="0"/>
          <w:lang w:val="de-DE"/>
        </w:rPr>
        <w:t xml:space="preserve">einst bessere Tage gekannt, </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Sie haben mich unter den Ersten genannt!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Nun bin ich ein armes Weib </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Und klage Euch mein tiefes Leid.</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Gewohnt, fast 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glich hochgestellte Personen aus allen Bereichen zu Gast zu haben, mu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Ottilie nun erkennen,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sie gewisserma</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en Goethes Vorzimmerdame war und die Aufmerksamkeiten und Aufwartungen einzig ihm galten. Es ist schmerzlich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sie, einzusehen,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sie ihren Einflu</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 xml:space="preserve">und ihre Stellung innerhalb der Weimarer Gesellschaft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bersch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tzt hat. Es verwundert von daher niemanden, wenn Ottilie die Absicht </w:t>
      </w:r>
      <w:r>
        <w:rPr>
          <w:rFonts w:ascii="Garamond Premier Pro Caption" w:hAnsi="Garamond Premier Pro Caption" w:hint="default"/>
          <w:sz w:val="22"/>
          <w:szCs w:val="22"/>
          <w:rtl w:val="0"/>
        </w:rPr>
        <w:t>ä</w:t>
      </w:r>
      <w:r>
        <w:rPr>
          <w:rFonts w:ascii="Garamond Premier Pro Caption" w:hAnsi="Garamond Premier Pro Caption"/>
          <w:sz w:val="22"/>
          <w:szCs w:val="22"/>
          <w:rtl w:val="0"/>
        </w:rPr>
        <w:t>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ert, eine Zeitlang von Weimar fortzugehen. Mit Wieland</w:t>
      </w:r>
      <w:ins w:id="532" w:date="2023-01-09T21:19:15Z" w:author="Jan Groh">
        <w:r>
          <w:rPr>
            <w:rFonts w:ascii="Garamond Premier Pro Caption" w:cs="Garamond Premier Pro Caption" w:hAnsi="Garamond Premier Pro Caption" w:eastAsia="Garamond Premier Pro Caption"/>
            <w:sz w:val="22"/>
            <w:szCs w:val="22"/>
            <w:vertAlign w:val="superscript"/>
          </w:rPr>
          <w:footnoteReference w:id="44"/>
        </w:r>
      </w:ins>
      <w:r>
        <w:rPr>
          <w:rFonts w:ascii="Garamond Premier Pro Caption" w:hAnsi="Garamond Premier Pro Caption"/>
          <w:sz w:val="22"/>
          <w:szCs w:val="22"/>
          <w:rtl w:val="0"/>
          <w:lang w:val="nl-NL"/>
        </w:rPr>
        <w:t>, Herder</w:t>
      </w:r>
      <w:ins w:id="533" w:date="2023-01-09T21:20:21Z" w:author="Jan Groh">
        <w:r>
          <w:rPr>
            <w:rFonts w:ascii="Garamond Premier Pro Caption" w:cs="Garamond Premier Pro Caption" w:hAnsi="Garamond Premier Pro Caption" w:eastAsia="Garamond Premier Pro Caption"/>
            <w:sz w:val="22"/>
            <w:szCs w:val="22"/>
            <w:vertAlign w:val="superscript"/>
          </w:rPr>
          <w:footnoteReference w:id="45"/>
        </w:r>
      </w:ins>
      <w:r>
        <w:rPr>
          <w:rFonts w:ascii="Garamond Premier Pro Caption" w:hAnsi="Garamond Premier Pro Caption"/>
          <w:sz w:val="22"/>
          <w:szCs w:val="22"/>
          <w:rtl w:val="0"/>
          <w:lang w:val="de-DE"/>
        </w:rPr>
        <w:t>, Schiller und Goethe sind die Heroen Weimars tot: nach ihrem Tod wurde aus dem vormals geistig-kulturell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hrenden Weimar eher ein Ort der kulturell gehobenen Mittelklasse. Weimar ist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r Ottilie zu einem musealen Ort geworden </w:t>
      </w:r>
      <w:r>
        <w:rPr>
          <w:rFonts w:ascii="Garamond Premier Pro Caption" w:hAnsi="Garamond Premier Pro Caption" w:hint="default"/>
          <w:sz w:val="22"/>
          <w:szCs w:val="22"/>
          <w:rtl w:val="0"/>
        </w:rPr>
        <w:t xml:space="preserve">– </w:t>
      </w:r>
      <w:r>
        <w:rPr>
          <w:rFonts w:ascii="Garamond Premier Pro Caption" w:hAnsi="Garamond Premier Pro Caption"/>
          <w:sz w:val="22"/>
          <w:szCs w:val="22"/>
          <w:rtl w:val="0"/>
          <w:lang w:val="de-DE"/>
        </w:rPr>
        <w:t>eine Erinnerungsst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tte, die f</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r sie kaum noch Zukunftsaussichten birgt.</w:t>
      </w: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4" w:date="2023-01-13T18:26:59Z" w:author="Jan Groh"/>
          <w:rFonts w:ascii="Garamond Premier Pro Caption" w:cs="Garamond Premier Pro Caption" w:hAnsi="Garamond Premier Pro Caption" w:eastAsia="Garamond Premier Pro Caption"/>
          <w:sz w:val="22"/>
          <w:szCs w:val="22"/>
        </w:rPr>
      </w:pPr>
      <w:r>
        <w:rPr>
          <w:rFonts w:ascii="Garamond Premier Pro Caption" w:hAnsi="Garamond Premier Pro Caption"/>
          <w:sz w:val="22"/>
          <w:szCs w:val="22"/>
          <w:rtl w:val="0"/>
          <w:lang w:val="de-DE"/>
        </w:rPr>
        <w:t xml:space="preserve">Am 10. Mai 1832 reist Ottilie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 Frankfurt nach Unkel am Rhein, um dort mit Adele zusammenzutreffen. Aber nicht eigentlich ihr gilt der Besuch, sondern Charles Sterling, der versprochen hatte, ebenfalls dorthin zu kommen. Beide treffen sich am 20. Mai und reisen den Rhein entlang weiter nach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rPr>
        <w:t xml:space="preserve">ln. </w:t>
      </w:r>
      <w:r>
        <w:rPr>
          <w:rFonts w:ascii="Garamond Premier Pro Caption" w:hAnsi="Garamond Premier Pro Caption" w:hint="default"/>
          <w:sz w:val="22"/>
          <w:szCs w:val="22"/>
          <w:rtl w:val="0"/>
          <w:lang w:val="de-DE"/>
        </w:rPr>
        <w:t>Ü</w:t>
      </w:r>
      <w:r>
        <w:rPr>
          <w:rFonts w:ascii="Garamond Premier Pro Caption" w:hAnsi="Garamond Premier Pro Caption"/>
          <w:sz w:val="22"/>
          <w:szCs w:val="22"/>
          <w:rtl w:val="0"/>
          <w:lang w:val="de-DE"/>
        </w:rPr>
        <w:t>bergl</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 xml:space="preserve">cklich schreibt Ottilie an Ulrike: </w:t>
      </w:r>
      <w:r>
        <w:rPr>
          <w:rFonts w:ascii="Garamond Premier Pro Caption" w:hAnsi="Garamond Premier Pro Caption" w:hint="default"/>
          <w:sz w:val="22"/>
          <w:szCs w:val="22"/>
          <w:rtl w:val="0"/>
          <w:lang w:val="it-IT"/>
        </w:rPr>
        <w:t>»</w:t>
      </w:r>
      <w:r>
        <w:rPr>
          <w:rFonts w:ascii="Garamond Premier Pro Caption" w:hAnsi="Garamond Premier Pro Caption"/>
          <w:sz w:val="22"/>
          <w:szCs w:val="22"/>
          <w:rtl w:val="0"/>
          <w:lang w:val="de-DE"/>
        </w:rPr>
        <w:t>Wir sind wie ein paar Kinder, die glauben,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ihnen die Welt geh</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rPr>
        <w:t>rt.</w:t>
      </w:r>
      <w:r>
        <w:rPr>
          <w:rFonts w:ascii="Garamond Premier Pro Caption" w:hAnsi="Garamond Premier Pro Caption" w:hint="default"/>
          <w:sz w:val="22"/>
          <w:szCs w:val="22"/>
          <w:rtl w:val="0"/>
          <w:lang w:val="fr-FR"/>
        </w:rPr>
        <w:t xml:space="preserve">« </w:t>
      </w:r>
      <w:r>
        <w:rPr>
          <w:rFonts w:ascii="Garamond Premier Pro Caption" w:hAnsi="Garamond Premier Pro Caption"/>
          <w:sz w:val="22"/>
          <w:szCs w:val="22"/>
          <w:rtl w:val="0"/>
          <w:lang w:val="nl-NL"/>
        </w:rPr>
        <w:t>Sterling verl</w:t>
      </w:r>
      <w:r>
        <w:rPr>
          <w:rFonts w:ascii="Garamond Premier Pro Caption" w:hAnsi="Garamond Premier Pro Caption" w:hint="default"/>
          <w:sz w:val="22"/>
          <w:szCs w:val="22"/>
          <w:rtl w:val="0"/>
          <w:lang w:val="de-DE"/>
        </w:rPr>
        <w:t>äß</w:t>
      </w:r>
      <w:r>
        <w:rPr>
          <w:rFonts w:ascii="Garamond Premier Pro Caption" w:hAnsi="Garamond Premier Pro Caption"/>
          <w:sz w:val="22"/>
          <w:szCs w:val="22"/>
          <w:rtl w:val="0"/>
          <w:lang w:val="de-DE"/>
        </w:rPr>
        <w:t>t nach wenigen Tagen K</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ln und reist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nach England. Ottilie lernt bei Adele Schopenhauer die Arch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ologin und Tochter des Bankiers von Schaaffhausen, Sibylle Mertens</w:t>
      </w:r>
      <w:ins w:id="535" w:date="2023-01-09T21:27:30Z" w:author="Jan Groh">
        <w:r>
          <w:rPr>
            <w:rFonts w:ascii="Garamond Premier Pro Caption" w:cs="Garamond Premier Pro Caption" w:hAnsi="Garamond Premier Pro Caption" w:eastAsia="Garamond Premier Pro Caption"/>
            <w:sz w:val="22"/>
            <w:szCs w:val="22"/>
            <w:vertAlign w:val="superscript"/>
          </w:rPr>
          <w:footnoteReference w:id="46"/>
        </w:r>
      </w:ins>
      <w:r>
        <w:rPr>
          <w:rFonts w:ascii="Garamond Premier Pro Caption" w:hAnsi="Garamond Premier Pro Caption"/>
          <w:sz w:val="22"/>
          <w:szCs w:val="22"/>
          <w:rtl w:val="0"/>
          <w:lang w:val="de-DE"/>
        </w:rPr>
        <w:t>, und deren Freundin, die englische Schriftstellerin Anna Jameson, kennen. Mit beiden Frauen verbindet Ottilie fortan eine tiefe und best</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 xml:space="preserve">ndige Freundschaft. Wieder in Weimar, bittet Ottilie Johann Peter Eckermann, ihre Prosa und Gedichte zu redigieren und den Kontakt zu einem Verleger herzustellen. Zwischenzeitlich war die zweite Auflage der gemeinsam mit Charles Des Voeux </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bersetzten Tasso-Ausgabe erschienen und hatte einige Kosten beansprucht, die Ottilie, nach dem Tode von Charles Des Voeux, allein tragen mu</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te. So hofft sie,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Eckermann ihr zus</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tzliche Eink</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nfte verschaffen kann. Es hat aber niemand Inter-esse, ihre Arbeiten zu drucken; die von Eckermann angesprochenen Verleger winken ab. Ottilie hat in der Zwischenzeit die Bekanntschaft eines gewissen Captain Story</w:t>
      </w:r>
      <w:ins w:id="536" w:date="2023-01-09T21:31:40Z" w:author="Jan Groh">
        <w:r>
          <w:rPr>
            <w:rFonts w:ascii="Garamond Premier Pro Caption" w:cs="Garamond Premier Pro Caption" w:hAnsi="Garamond Premier Pro Caption" w:eastAsia="Garamond Premier Pro Caption"/>
            <w:sz w:val="22"/>
            <w:szCs w:val="22"/>
            <w:vertAlign w:val="superscript"/>
          </w:rPr>
          <w:footnoteReference w:id="47"/>
        </w:r>
      </w:ins>
      <w:r>
        <w:rPr>
          <w:rFonts w:ascii="Garamond Premier Pro Caption" w:hAnsi="Garamond Premier Pro Caption"/>
          <w:sz w:val="22"/>
          <w:szCs w:val="22"/>
          <w:rtl w:val="0"/>
          <w:lang w:val="de-DE"/>
        </w:rPr>
        <w:t xml:space="preserve"> gemacht, der sich sehr um sie bem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ht, dann aber pl</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tzlich nach Frankfurt zieht. Als Charles Sterling ihr brieflich vorschl</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gt, im Fr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hsommer erneut in Mainz zusammenzutreffen, z</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gert Ottilie keinen Augenblick, er</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ffnet sich doch zugleich die M</w:t>
      </w:r>
      <w:r>
        <w:rPr>
          <w:rFonts w:ascii="Garamond Premier Pro Caption" w:hAnsi="Garamond Premier Pro Caption" w:hint="default"/>
          <w:sz w:val="22"/>
          <w:szCs w:val="22"/>
          <w:rtl w:val="0"/>
          <w:lang w:val="sv-SE"/>
        </w:rPr>
        <w:t>ö</w:t>
      </w:r>
      <w:r>
        <w:rPr>
          <w:rFonts w:ascii="Garamond Premier Pro Caption" w:hAnsi="Garamond Premier Pro Caption"/>
          <w:sz w:val="22"/>
          <w:szCs w:val="22"/>
          <w:rtl w:val="0"/>
          <w:lang w:val="de-DE"/>
        </w:rPr>
        <w:t>glichkeit, Story wiederzusehen. Im Mai reist sie nach Frankfurt. Sie besucht Story, der ihr einen Heiratsantrag macht, den Antrag aber bald darauf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ckzieht (siehe S. 120).</w:t>
      </w:r>
      <w:r>
        <w:rPr>
          <w:rFonts w:ascii="Garamond Premier Pro Caption" w:hAnsi="Garamond Premier Pro Caption"/>
          <w:sz w:val="22"/>
          <w:szCs w:val="22"/>
          <w:rtl w:val="0"/>
          <w:lang w:val="de-DE"/>
        </w:rPr>
        <w:t xml:space="preserve"> </w:t>
      </w:r>
      <w:r>
        <w:rPr>
          <w:rFonts w:ascii="Garamond Premier Pro Caption" w:hAnsi="Garamond Premier Pro Caption"/>
          <w:sz w:val="22"/>
          <w:szCs w:val="22"/>
          <w:rtl w:val="0"/>
          <w:lang w:val="de-DE"/>
        </w:rPr>
        <w:t>Auf Sterling wartet Ottilie vergebens. Erst Ende Juni erh</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lt sie einen Bri</w:t>
      </w:r>
      <w:r>
        <w:rPr>
          <w:rFonts w:ascii="Garamond Premier Pro Caption" w:hAnsi="Garamond Premier Pro Caption"/>
          <w:sz w:val="22"/>
          <w:szCs w:val="22"/>
          <w:rtl w:val="0"/>
          <w:lang w:val="de-DE"/>
        </w:rPr>
        <w:t>e</w:t>
      </w:r>
      <w:r>
        <w:rPr>
          <w:rFonts w:ascii="Garamond Premier Pro Caption" w:hAnsi="Garamond Premier Pro Caption"/>
          <w:sz w:val="22"/>
          <w:szCs w:val="22"/>
          <w:rtl w:val="0"/>
          <w:lang w:val="de-DE"/>
        </w:rPr>
        <w:t>f, der ihr die Gewi</w:t>
      </w:r>
      <w:r>
        <w:rPr>
          <w:rFonts w:ascii="Garamond Premier Pro Caption" w:hAnsi="Garamond Premier Pro Caption" w:hint="default"/>
          <w:sz w:val="22"/>
          <w:szCs w:val="22"/>
          <w:rtl w:val="0"/>
          <w:lang w:val="de-DE"/>
        </w:rPr>
        <w:t>ß</w:t>
      </w:r>
      <w:r>
        <w:rPr>
          <w:rFonts w:ascii="Garamond Premier Pro Caption" w:hAnsi="Garamond Premier Pro Caption"/>
          <w:sz w:val="22"/>
          <w:szCs w:val="22"/>
          <w:rtl w:val="0"/>
          <w:lang w:val="de-DE"/>
        </w:rPr>
        <w:t>heit gibt, da</w:t>
      </w:r>
      <w:r>
        <w:rPr>
          <w:rFonts w:ascii="Garamond Premier Pro Caption" w:hAnsi="Garamond Premier Pro Caption" w:hint="default"/>
          <w:sz w:val="22"/>
          <w:szCs w:val="22"/>
          <w:rtl w:val="0"/>
          <w:lang w:val="de-DE"/>
        </w:rPr>
        <w:t xml:space="preserve">ß </w:t>
      </w:r>
      <w:r>
        <w:rPr>
          <w:rFonts w:ascii="Garamond Premier Pro Caption" w:hAnsi="Garamond Premier Pro Caption"/>
          <w:sz w:val="22"/>
          <w:szCs w:val="22"/>
          <w:rtl w:val="0"/>
          <w:lang w:val="de-DE"/>
        </w:rPr>
        <w:t>Sterling nicht mehr kommen wird. So kehrt sie im Juli, von zwei M</w:t>
      </w:r>
      <w:r>
        <w:rPr>
          <w:rFonts w:ascii="Garamond Premier Pro Caption" w:hAnsi="Garamond Premier Pro Caption" w:hint="default"/>
          <w:sz w:val="22"/>
          <w:szCs w:val="22"/>
          <w:rtl w:val="0"/>
        </w:rPr>
        <w:t>ä</w:t>
      </w:r>
      <w:r>
        <w:rPr>
          <w:rFonts w:ascii="Garamond Premier Pro Caption" w:hAnsi="Garamond Premier Pro Caption"/>
          <w:sz w:val="22"/>
          <w:szCs w:val="22"/>
          <w:rtl w:val="0"/>
          <w:lang w:val="de-DE"/>
        </w:rPr>
        <w:t>nnern gedem</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tigt, nach Weimar zur</w:t>
      </w:r>
      <w:r>
        <w:rPr>
          <w:rFonts w:ascii="Garamond Premier Pro Caption" w:hAnsi="Garamond Premier Pro Caption" w:hint="default"/>
          <w:sz w:val="22"/>
          <w:szCs w:val="22"/>
          <w:rtl w:val="0"/>
        </w:rPr>
        <w:t>ü</w:t>
      </w:r>
      <w:r>
        <w:rPr>
          <w:rFonts w:ascii="Garamond Premier Pro Caption" w:hAnsi="Garamond Premier Pro Caption"/>
          <w:sz w:val="22"/>
          <w:szCs w:val="22"/>
          <w:rtl w:val="0"/>
          <w:lang w:val="de-DE"/>
        </w:rPr>
        <w:t>ck. Sie ist schwanger. Bevor ihre Schwangerschaft</w:t>
      </w:r>
      <w:del w:id="537" w:date="2023-01-13T18:26:59Z" w:author="Jan Groh">
        <w:r>
          <w:rPr>
            <w:rFonts w:ascii="Garamond Premier Pro Caption" w:hAnsi="Garamond Premier Pro Caption"/>
            <w:sz w:val="22"/>
            <w:szCs w:val="22"/>
            <w:rtl w:val="0"/>
            <w:lang w:val="de-DE"/>
          </w:rPr>
          <w:delText xml:space="preserve"> allgemein sichtbar wird, verl</w:delText>
        </w:r>
      </w:del>
      <w:del w:id="538" w:date="2023-01-13T18:26:59Z" w:author="Jan Groh">
        <w:r>
          <w:rPr>
            <w:rFonts w:ascii="Garamond Premier Pro Caption" w:hAnsi="Garamond Premier Pro Caption" w:hint="default"/>
            <w:sz w:val="22"/>
            <w:szCs w:val="22"/>
            <w:rtl w:val="0"/>
            <w:lang w:val="de-DE"/>
          </w:rPr>
          <w:delText>äß</w:delText>
        </w:r>
      </w:del>
      <w:del w:id="539" w:date="2023-01-13T18:26:59Z" w:author="Jan Groh">
        <w:r>
          <w:rPr>
            <w:rFonts w:ascii="Garamond Premier Pro Caption" w:hAnsi="Garamond Premier Pro Caption"/>
            <w:sz w:val="22"/>
            <w:szCs w:val="22"/>
            <w:rtl w:val="0"/>
            <w:lang w:val="de-DE"/>
          </w:rPr>
          <w:delText>t Ottilie Weimar und f</w:delText>
        </w:r>
      </w:del>
      <w:del w:id="540" w:date="2023-01-13T18:26:59Z" w:author="Jan Groh">
        <w:r>
          <w:rPr>
            <w:rFonts w:ascii="Garamond Premier Pro Caption" w:hAnsi="Garamond Premier Pro Caption" w:hint="default"/>
            <w:sz w:val="22"/>
            <w:szCs w:val="22"/>
            <w:rtl w:val="0"/>
          </w:rPr>
          <w:delText>ä</w:delText>
        </w:r>
      </w:del>
      <w:del w:id="541" w:date="2023-01-13T18:26:59Z" w:author="Jan Groh">
        <w:r>
          <w:rPr>
            <w:rFonts w:ascii="Garamond Premier Pro Caption" w:hAnsi="Garamond Premier Pro Caption"/>
            <w:sz w:val="22"/>
            <w:szCs w:val="22"/>
            <w:rtl w:val="0"/>
            <w:lang w:val="de-DE"/>
          </w:rPr>
          <w:delText>hrt nach Wien. Anna Jameson, die Ottilie w</w:delText>
        </w:r>
      </w:del>
      <w:del w:id="542" w:date="2023-01-13T18:26:59Z" w:author="Jan Groh">
        <w:r>
          <w:rPr>
            <w:rFonts w:ascii="Garamond Premier Pro Caption" w:hAnsi="Garamond Premier Pro Caption" w:hint="default"/>
            <w:sz w:val="22"/>
            <w:szCs w:val="22"/>
            <w:rtl w:val="0"/>
          </w:rPr>
          <w:delText>ä</w:delText>
        </w:r>
      </w:del>
      <w:del w:id="543" w:date="2023-01-13T18:26:59Z" w:author="Jan Groh">
        <w:r>
          <w:rPr>
            <w:rFonts w:ascii="Garamond Premier Pro Caption" w:hAnsi="Garamond Premier Pro Caption"/>
            <w:sz w:val="22"/>
            <w:szCs w:val="22"/>
            <w:rtl w:val="0"/>
            <w:lang w:val="de-DE"/>
          </w:rPr>
          <w:delText>hrend der ganzen Schwangerschaft begleitet, und Sibylle Mertens, die Ottilie gro</w:delText>
        </w:r>
      </w:del>
      <w:del w:id="544" w:date="2023-01-13T18:26:59Z" w:author="Jan Groh">
        <w:r>
          <w:rPr>
            <w:rFonts w:ascii="Garamond Premier Pro Caption" w:hAnsi="Garamond Premier Pro Caption" w:hint="default"/>
            <w:sz w:val="22"/>
            <w:szCs w:val="22"/>
            <w:rtl w:val="0"/>
            <w:lang w:val="de-DE"/>
          </w:rPr>
          <w:delText>ß</w:delText>
        </w:r>
      </w:del>
      <w:del w:id="545" w:date="2023-01-13T18:26:59Z" w:author="Jan Groh">
        <w:r>
          <w:rPr>
            <w:rFonts w:ascii="Garamond Premier Pro Caption" w:hAnsi="Garamond Premier Pro Caption"/>
            <w:sz w:val="22"/>
            <w:szCs w:val="22"/>
            <w:rtl w:val="0"/>
          </w:rPr>
          <w:delText>z</w:delText>
        </w:r>
      </w:del>
      <w:del w:id="546" w:date="2023-01-13T18:26:59Z" w:author="Jan Groh">
        <w:r>
          <w:rPr>
            <w:rFonts w:ascii="Garamond Premier Pro Caption" w:hAnsi="Garamond Premier Pro Caption" w:hint="default"/>
            <w:sz w:val="22"/>
            <w:szCs w:val="22"/>
            <w:rtl w:val="0"/>
          </w:rPr>
          <w:delText>ü</w:delText>
        </w:r>
      </w:del>
      <w:del w:id="547" w:date="2023-01-13T18:26:59Z" w:author="Jan Groh">
        <w:r>
          <w:rPr>
            <w:rFonts w:ascii="Garamond Premier Pro Caption" w:hAnsi="Garamond Premier Pro Caption"/>
            <w:sz w:val="22"/>
            <w:szCs w:val="22"/>
            <w:rtl w:val="0"/>
            <w:lang w:val="de-DE"/>
          </w:rPr>
          <w:delText>gig unterst</w:delText>
        </w:r>
      </w:del>
      <w:del w:id="548" w:date="2023-01-13T18:26:59Z" w:author="Jan Groh">
        <w:r>
          <w:rPr>
            <w:rFonts w:ascii="Garamond Premier Pro Caption" w:hAnsi="Garamond Premier Pro Caption" w:hint="default"/>
            <w:sz w:val="22"/>
            <w:szCs w:val="22"/>
            <w:rtl w:val="0"/>
          </w:rPr>
          <w:delText>ü</w:delText>
        </w:r>
      </w:del>
      <w:del w:id="549" w:date="2023-01-13T18:26:59Z" w:author="Jan Groh">
        <w:r>
          <w:rPr>
            <w:rFonts w:ascii="Garamond Premier Pro Caption" w:hAnsi="Garamond Premier Pro Caption"/>
            <w:sz w:val="22"/>
            <w:szCs w:val="22"/>
            <w:rtl w:val="0"/>
            <w:lang w:val="de-DE"/>
          </w:rPr>
          <w:delText>tzt, haben zu diesem Entschlu</w:delText>
        </w:r>
      </w:del>
      <w:del w:id="550" w:date="2023-01-13T18:26:59Z" w:author="Jan Groh">
        <w:r>
          <w:rPr>
            <w:rFonts w:ascii="Garamond Premier Pro Caption" w:hAnsi="Garamond Premier Pro Caption" w:hint="default"/>
            <w:sz w:val="22"/>
            <w:szCs w:val="22"/>
            <w:rtl w:val="0"/>
            <w:lang w:val="de-DE"/>
          </w:rPr>
          <w:delText xml:space="preserve">ß </w:delText>
        </w:r>
      </w:del>
      <w:del w:id="551" w:date="2023-01-13T18:26:59Z" w:author="Jan Groh">
        <w:r>
          <w:rPr>
            <w:rFonts w:ascii="Garamond Premier Pro Caption" w:hAnsi="Garamond Premier Pro Caption"/>
            <w:sz w:val="22"/>
            <w:szCs w:val="22"/>
            <w:rtl w:val="0"/>
            <w:lang w:val="de-DE"/>
          </w:rPr>
          <w:delText>geraten. Ottilie verschweigt der Familie den Grund ihrer Reise und sieht sich nun gen</w:delText>
        </w:r>
      </w:del>
      <w:del w:id="552" w:date="2023-01-13T18:26:59Z" w:author="Jan Groh">
        <w:r>
          <w:rPr>
            <w:rFonts w:ascii="Garamond Premier Pro Caption" w:hAnsi="Garamond Premier Pro Caption" w:hint="default"/>
            <w:sz w:val="22"/>
            <w:szCs w:val="22"/>
            <w:rtl w:val="0"/>
            <w:lang w:val="sv-SE"/>
          </w:rPr>
          <w:delText>ö</w:delText>
        </w:r>
      </w:del>
      <w:del w:id="553" w:date="2023-01-13T18:26:59Z" w:author="Jan Groh">
        <w:r>
          <w:rPr>
            <w:rFonts w:ascii="Garamond Premier Pro Caption" w:hAnsi="Garamond Premier Pro Caption"/>
            <w:sz w:val="22"/>
            <w:szCs w:val="22"/>
            <w:rtl w:val="0"/>
            <w:lang w:val="de-DE"/>
          </w:rPr>
          <w:delText>tigt, Gem</w:delText>
        </w:r>
      </w:del>
      <w:del w:id="554" w:date="2023-01-13T18:26:59Z" w:author="Jan Groh">
        <w:r>
          <w:rPr>
            <w:rFonts w:ascii="Garamond Premier Pro Caption" w:hAnsi="Garamond Premier Pro Caption" w:hint="default"/>
            <w:sz w:val="22"/>
            <w:szCs w:val="22"/>
            <w:rtl w:val="0"/>
          </w:rPr>
          <w:delText>ä</w:delText>
        </w:r>
      </w:del>
      <w:del w:id="555" w:date="2023-01-13T18:26:59Z" w:author="Jan Groh">
        <w:r>
          <w:rPr>
            <w:rFonts w:ascii="Garamond Premier Pro Caption" w:hAnsi="Garamond Premier Pro Caption"/>
            <w:sz w:val="22"/>
            <w:szCs w:val="22"/>
            <w:rtl w:val="0"/>
            <w:lang w:val="de-DE"/>
          </w:rPr>
          <w:delText xml:space="preserve">ldekataloge und </w:delText>
        </w:r>
      </w:del>
      <w:del w:id="556" w:date="2023-01-13T18:26:59Z" w:author="Jan Groh">
        <w:r>
          <w:rPr>
            <w:rFonts w:ascii="Garamond Premier Pro Caption" w:hAnsi="Garamond Premier Pro Caption" w:hint="default"/>
            <w:sz w:val="22"/>
            <w:szCs w:val="22"/>
            <w:rtl w:val="0"/>
          </w:rPr>
          <w:delText>ä</w:delText>
        </w:r>
      </w:del>
      <w:del w:id="557" w:date="2023-01-13T18:26:59Z" w:author="Jan Groh">
        <w:r>
          <w:rPr>
            <w:rFonts w:ascii="Garamond Premier Pro Caption" w:hAnsi="Garamond Premier Pro Caption"/>
            <w:sz w:val="22"/>
            <w:szCs w:val="22"/>
            <w:rtl w:val="0"/>
            <w:lang w:val="de-DE"/>
          </w:rPr>
          <w:delText>hnliches nach Weimar zu schi</w:delText>
        </w:r>
      </w:del>
      <w:del w:id="558" w:date="2023-01-13T18:26:59Z" w:author="Jan Groh">
        <w:r>
          <w:rPr>
            <w:rFonts w:ascii="Garamond Premier Pro Caption" w:hAnsi="Garamond Premier Pro Caption"/>
            <w:sz w:val="22"/>
            <w:szCs w:val="22"/>
            <w:rtl w:val="0"/>
            <w:lang w:val="de-DE"/>
          </w:rPr>
          <w:delText>c</w:delText>
        </w:r>
      </w:del>
      <w:del w:id="559" w:date="2023-01-13T18:26:59Z" w:author="Jan Groh">
        <w:r>
          <w:rPr>
            <w:rFonts w:ascii="Garamond Premier Pro Caption" w:hAnsi="Garamond Premier Pro Caption"/>
            <w:sz w:val="22"/>
            <w:szCs w:val="22"/>
            <w:rtl w:val="0"/>
            <w:lang w:val="de-DE"/>
          </w:rPr>
          <w:delText xml:space="preserve">ken, da die Reise als Bildungsreise getarnt ist (siehe </w:delText>
        </w:r>
      </w:del>
      <w:del w:id="560" w:date="2023-01-09T21:34:05Z" w:author="Jan Groh">
        <w:r>
          <w:rPr>
            <w:rFonts w:ascii="Garamond Premier Pro Caption" w:hAnsi="Garamond Premier Pro Caption"/>
            <w:outline w:val="0"/>
            <w:color w:val="ed220b"/>
            <w:sz w:val="22"/>
            <w:szCs w:val="22"/>
            <w:rtl w:val="0"/>
            <w14:textFill>
              <w14:solidFill>
                <w14:srgbClr w14:val="EE220C"/>
              </w14:solidFill>
            </w14:textFill>
          </w:rPr>
          <w:delText>S. 122</w:delText>
        </w:r>
      </w:del>
      <w:ins w:id="561" w:date="2023-01-09T21:34:20Z" w:author="Jan Groh">
        <w:del w:id="562" w:date="2023-01-13T18:26:59Z" w:author="Jan Groh">
          <w:r>
            <w:rPr>
              <w:rFonts w:ascii="Garamond Premier Pro Caption" w:hAnsi="Garamond Premier Pro Caption"/>
              <w:outline w:val="0"/>
              <w:color w:val="ed220b"/>
              <w:sz w:val="22"/>
              <w:szCs w:val="22"/>
              <w:rtl w:val="0"/>
              <w:lang w:val="de-DE"/>
              <w14:textFill>
                <w14:solidFill>
                  <w14:srgbClr w14:val="EE220C"/>
                </w14:solidFill>
              </w14:textFill>
            </w:rPr>
            <w:delText>Verweis auf 37: 6. M</w:delText>
          </w:r>
        </w:del>
      </w:ins>
      <w:ins w:id="563" w:date="2023-01-09T21:34:20Z" w:author="Jan Groh">
        <w:del w:id="564" w:date="2023-01-13T18:26:59Z" w:author="Jan Groh">
          <w:r>
            <w:rPr>
              <w:rFonts w:ascii="Garamond Premier Pro Caption" w:hAnsi="Garamond Premier Pro Caption" w:hint="default"/>
              <w:outline w:val="0"/>
              <w:color w:val="ed220b"/>
              <w:sz w:val="22"/>
              <w:szCs w:val="22"/>
              <w:rtl w:val="0"/>
              <w:lang w:val="de-DE"/>
              <w14:textFill>
                <w14:solidFill>
                  <w14:srgbClr w14:val="EE220C"/>
                </w14:solidFill>
              </w14:textFill>
            </w:rPr>
            <w:delText>ä</w:delText>
          </w:r>
        </w:del>
      </w:ins>
      <w:ins w:id="565" w:date="2023-01-09T21:34:20Z" w:author="Jan Groh">
        <w:del w:id="566" w:date="2023-01-13T18:26:59Z" w:author="Jan Groh">
          <w:r>
            <w:rPr>
              <w:rFonts w:ascii="Garamond Premier Pro Caption" w:hAnsi="Garamond Premier Pro Caption"/>
              <w:outline w:val="0"/>
              <w:color w:val="ed220b"/>
              <w:sz w:val="22"/>
              <w:szCs w:val="22"/>
              <w:rtl w:val="0"/>
              <w:lang w:val="de-DE"/>
              <w14:textFill>
                <w14:solidFill>
                  <w14:srgbClr w14:val="EE220C"/>
                </w14:solidFill>
              </w14:textFill>
            </w:rPr>
            <w:delText>rz 1834</w:delText>
          </w:r>
        </w:del>
      </w:ins>
      <w:del w:id="567" w:date="2023-01-13T18:26:59Z" w:author="Jan Groh">
        <w:r>
          <w:rPr>
            <w:rFonts w:ascii="Garamond Premier Pro Caption" w:hAnsi="Garamond Premier Pro Caption"/>
            <w:sz w:val="22"/>
            <w:szCs w:val="22"/>
            <w:rtl w:val="0"/>
          </w:rPr>
          <w:delText>). Am 15.</w:delText>
        </w:r>
      </w:del>
      <w:del w:id="568" w:date="2023-01-13T18:26:59Z" w:author="Jan Groh">
        <w:r>
          <w:rPr>
            <w:rFonts w:ascii="Garamond Premier Pro Caption" w:hAnsi="Garamond Premier Pro Caption"/>
            <w:sz w:val="22"/>
            <w:szCs w:val="22"/>
            <w:rtl w:val="0"/>
            <w:lang w:val="de-DE"/>
          </w:rPr>
          <w:delText xml:space="preserve"> </w:delText>
        </w:r>
      </w:del>
      <w:del w:id="569" w:date="2023-01-13T18:26:59Z" w:author="Jan Groh">
        <w:r>
          <w:rPr>
            <w:rFonts w:ascii="Garamond Premier Pro Caption" w:hAnsi="Garamond Premier Pro Caption"/>
            <w:sz w:val="22"/>
            <w:szCs w:val="22"/>
            <w:rtl w:val="0"/>
            <w:lang w:val="de-DE"/>
          </w:rPr>
          <w:delText>Februar wird ihre und Captain Storys Tochter Anna Sibylle geboren. Die Namensgebung ist ein Dank an ihre beiden Freundinnen.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0" w:date="2023-01-13T18:26:59Z" w:author="Jan Groh"/>
          <w:rFonts w:ascii="Garamond Premier Pro Caption" w:cs="Garamond Premier Pro Caption" w:hAnsi="Garamond Premier Pro Caption" w:eastAsia="Garamond Premier Pro Caption"/>
          <w:sz w:val="22"/>
          <w:szCs w:val="22"/>
        </w:rPr>
      </w:pPr>
      <w:del w:id="571" w:date="2023-01-13T18:26:59Z" w:author="Jan Groh">
        <w:r>
          <w:rPr>
            <w:rFonts w:ascii="Garamond Premier Pro Caption" w:hAnsi="Garamond Premier Pro Caption"/>
            <w:sz w:val="22"/>
            <w:szCs w:val="22"/>
            <w:rtl w:val="0"/>
            <w:lang w:val="de-DE"/>
          </w:rPr>
          <w:delText>Der S</w:delText>
        </w:r>
      </w:del>
      <w:del w:id="572" w:date="2023-01-13T18:26:59Z" w:author="Jan Groh">
        <w:r>
          <w:rPr>
            <w:rFonts w:ascii="Garamond Premier Pro Caption" w:hAnsi="Garamond Premier Pro Caption" w:hint="default"/>
            <w:sz w:val="22"/>
            <w:szCs w:val="22"/>
            <w:rtl w:val="0"/>
          </w:rPr>
          <w:delText>ä</w:delText>
        </w:r>
      </w:del>
      <w:del w:id="573" w:date="2023-01-13T18:26:59Z" w:author="Jan Groh">
        <w:r>
          <w:rPr>
            <w:rFonts w:ascii="Garamond Premier Pro Caption" w:hAnsi="Garamond Premier Pro Caption"/>
            <w:sz w:val="22"/>
            <w:szCs w:val="22"/>
            <w:rtl w:val="0"/>
            <w:lang w:val="de-DE"/>
          </w:rPr>
          <w:delText xml:space="preserve">ugling wird sofort in Pflege gegeben, Sibylle Mertens </w:delText>
        </w:r>
      </w:del>
      <w:del w:id="574" w:date="2023-01-13T18:26:59Z" w:author="Jan Groh">
        <w:r>
          <w:rPr>
            <w:rFonts w:ascii="Garamond Premier Pro Caption" w:hAnsi="Garamond Premier Pro Caption" w:hint="default"/>
            <w:sz w:val="22"/>
            <w:szCs w:val="22"/>
            <w:rtl w:val="0"/>
          </w:rPr>
          <w:delText>ü</w:delText>
        </w:r>
      </w:del>
      <w:del w:id="575" w:date="2023-01-13T18:26:59Z" w:author="Jan Groh">
        <w:r>
          <w:rPr>
            <w:rFonts w:ascii="Garamond Premier Pro Caption" w:hAnsi="Garamond Premier Pro Caption"/>
            <w:sz w:val="22"/>
            <w:szCs w:val="22"/>
            <w:rtl w:val="0"/>
            <w:lang w:val="de-DE"/>
          </w:rPr>
          <w:delText>bernimmt die Kosten. Im Oktober kehrt Ottilie nach Weimar zur</w:delText>
        </w:r>
      </w:del>
      <w:del w:id="576" w:date="2023-01-13T18:26:59Z" w:author="Jan Groh">
        <w:r>
          <w:rPr>
            <w:rFonts w:ascii="Garamond Premier Pro Caption" w:hAnsi="Garamond Premier Pro Caption" w:hint="default"/>
            <w:sz w:val="22"/>
            <w:szCs w:val="22"/>
            <w:rtl w:val="0"/>
          </w:rPr>
          <w:delText>ü</w:delText>
        </w:r>
      </w:del>
      <w:del w:id="577" w:date="2023-01-13T18:26:59Z" w:author="Jan Groh">
        <w:r>
          <w:rPr>
            <w:rFonts w:ascii="Garamond Premier Pro Caption" w:hAnsi="Garamond Premier Pro Caption"/>
            <w:sz w:val="22"/>
            <w:szCs w:val="22"/>
            <w:rtl w:val="0"/>
            <w:lang w:val="de-DE"/>
          </w:rPr>
          <w:delText>ck, wo man m</w:delText>
        </w:r>
      </w:del>
      <w:del w:id="578" w:date="2023-01-13T18:26:59Z" w:author="Jan Groh">
        <w:r>
          <w:rPr>
            <w:rFonts w:ascii="Garamond Premier Pro Caption" w:hAnsi="Garamond Premier Pro Caption" w:hint="default"/>
            <w:sz w:val="22"/>
            <w:szCs w:val="22"/>
            <w:rtl w:val="0"/>
            <w:lang w:val="sv-SE"/>
          </w:rPr>
          <w:delText>ö</w:delText>
        </w:r>
      </w:del>
      <w:del w:id="579" w:date="2023-01-13T18:26:59Z" w:author="Jan Groh">
        <w:r>
          <w:rPr>
            <w:rFonts w:ascii="Garamond Premier Pro Caption" w:hAnsi="Garamond Premier Pro Caption"/>
            <w:sz w:val="22"/>
            <w:szCs w:val="22"/>
            <w:rtl w:val="0"/>
            <w:lang w:val="de-DE"/>
          </w:rPr>
          <w:delText>glicherweise bereits von der Geburt wu</w:delText>
        </w:r>
      </w:del>
      <w:del w:id="580" w:date="2023-01-13T18:26:59Z" w:author="Jan Groh">
        <w:r>
          <w:rPr>
            <w:rFonts w:ascii="Garamond Premier Pro Caption" w:hAnsi="Garamond Premier Pro Caption" w:hint="default"/>
            <w:sz w:val="22"/>
            <w:szCs w:val="22"/>
            <w:rtl w:val="0"/>
            <w:lang w:val="de-DE"/>
          </w:rPr>
          <w:delText>ß</w:delText>
        </w:r>
      </w:del>
      <w:del w:id="581" w:date="2023-01-13T18:26:59Z" w:author="Jan Groh">
        <w:r>
          <w:rPr>
            <w:rFonts w:ascii="Garamond Premier Pro Caption" w:hAnsi="Garamond Premier Pro Caption"/>
            <w:sz w:val="22"/>
            <w:szCs w:val="22"/>
            <w:rtl w:val="0"/>
            <w:lang w:val="de-DE"/>
          </w:rPr>
          <w:delText>te, hei</w:delText>
        </w:r>
      </w:del>
      <w:del w:id="582" w:date="2023-01-13T18:26:59Z" w:author="Jan Groh">
        <w:r>
          <w:rPr>
            <w:rFonts w:ascii="Garamond Premier Pro Caption" w:hAnsi="Garamond Premier Pro Caption" w:hint="default"/>
            <w:sz w:val="22"/>
            <w:szCs w:val="22"/>
            <w:rtl w:val="0"/>
            <w:lang w:val="de-DE"/>
          </w:rPr>
          <w:delText>ß</w:delText>
        </w:r>
      </w:del>
      <w:del w:id="583" w:date="2023-01-13T18:26:59Z" w:author="Jan Groh">
        <w:r>
          <w:rPr>
            <w:rFonts w:ascii="Garamond Premier Pro Caption" w:hAnsi="Garamond Premier Pro Caption"/>
            <w:sz w:val="22"/>
            <w:szCs w:val="22"/>
            <w:rtl w:val="0"/>
            <w:lang w:val="de-DE"/>
          </w:rPr>
          <w:delText>t es doch in einem Brief Kanzler M</w:delText>
        </w:r>
      </w:del>
      <w:del w:id="584" w:date="2023-01-13T18:26:59Z" w:author="Jan Groh">
        <w:r>
          <w:rPr>
            <w:rFonts w:ascii="Garamond Premier Pro Caption" w:hAnsi="Garamond Premier Pro Caption" w:hint="default"/>
            <w:sz w:val="22"/>
            <w:szCs w:val="22"/>
            <w:rtl w:val="0"/>
          </w:rPr>
          <w:delText>ü</w:delText>
        </w:r>
      </w:del>
      <w:del w:id="585" w:date="2023-01-13T18:26:59Z" w:author="Jan Groh">
        <w:r>
          <w:rPr>
            <w:rFonts w:ascii="Garamond Premier Pro Caption" w:hAnsi="Garamond Premier Pro Caption"/>
            <w:sz w:val="22"/>
            <w:szCs w:val="22"/>
            <w:rtl w:val="0"/>
            <w:lang w:val="da-DK"/>
          </w:rPr>
          <w:delText xml:space="preserve">llers: </w:delText>
        </w:r>
      </w:del>
      <w:del w:id="586" w:date="2023-01-13T18:26:59Z" w:author="Jan Groh">
        <w:r>
          <w:rPr>
            <w:rFonts w:ascii="Garamond Premier Pro Caption" w:hAnsi="Garamond Premier Pro Caption" w:hint="default"/>
            <w:sz w:val="22"/>
            <w:szCs w:val="22"/>
            <w:rtl w:val="0"/>
            <w:lang w:val="it-IT"/>
          </w:rPr>
          <w:delText>»</w:delText>
        </w:r>
      </w:del>
      <w:del w:id="587" w:date="2023-01-13T18:26:59Z" w:author="Jan Groh">
        <w:r>
          <w:rPr>
            <w:rFonts w:ascii="Garamond Premier Pro Caption" w:hAnsi="Garamond Premier Pro Caption"/>
            <w:sz w:val="22"/>
            <w:szCs w:val="22"/>
            <w:rtl w:val="0"/>
            <w:lang w:val="de-DE"/>
          </w:rPr>
          <w:delText>Ihr Wiederauftreten war nicht ganz ohne Schwierigkeiten.</w:delText>
        </w:r>
      </w:del>
      <w:del w:id="588" w:date="2023-01-13T18:26:59Z" w:author="Jan Groh">
        <w:r>
          <w:rPr>
            <w:rFonts w:ascii="Garamond Premier Pro Caption" w:hAnsi="Garamond Premier Pro Caption" w:hint="default"/>
            <w:sz w:val="22"/>
            <w:szCs w:val="22"/>
            <w:rtl w:val="0"/>
            <w:lang w:val="fr-FR"/>
          </w:rPr>
          <w:delText xml:space="preserve">« </w:delText>
        </w:r>
      </w:del>
      <w:del w:id="589" w:date="2023-01-13T18:26:59Z" w:author="Jan Groh">
        <w:r>
          <w:rPr>
            <w:rFonts w:ascii="Garamond Premier Pro Caption" w:hAnsi="Garamond Premier Pro Caption"/>
            <w:sz w:val="22"/>
            <w:szCs w:val="22"/>
            <w:rtl w:val="0"/>
            <w:lang w:val="de-DE"/>
          </w:rPr>
          <w:delText>Sibylle Mertens war inzwischen nach Genua gereist, um bei der Bek</w:delText>
        </w:r>
      </w:del>
      <w:del w:id="590" w:date="2023-01-13T18:26:59Z" w:author="Jan Groh">
        <w:r>
          <w:rPr>
            <w:rFonts w:ascii="Garamond Premier Pro Caption" w:hAnsi="Garamond Premier Pro Caption" w:hint="default"/>
            <w:sz w:val="22"/>
            <w:szCs w:val="22"/>
            <w:rtl w:val="0"/>
          </w:rPr>
          <w:delText>ä</w:delText>
        </w:r>
      </w:del>
      <w:del w:id="591" w:date="2023-01-13T18:26:59Z" w:author="Jan Groh">
        <w:r>
          <w:rPr>
            <w:rFonts w:ascii="Garamond Premier Pro Caption" w:hAnsi="Garamond Premier Pro Caption"/>
            <w:sz w:val="22"/>
            <w:szCs w:val="22"/>
            <w:rtl w:val="0"/>
            <w:lang w:val="de-DE"/>
          </w:rPr>
          <w:delText>mpfung einer Cholera-Epidemie zu helfen. Dort kommt ihr die Idee, die kleine Anna Sibylle als Cholerawaise auszugeben, um sie als Pflegetochter in Ottilies Haus bringen zu k</w:delText>
        </w:r>
      </w:del>
      <w:del w:id="592" w:date="2023-01-13T18:26:59Z" w:author="Jan Groh">
        <w:r>
          <w:rPr>
            <w:rFonts w:ascii="Garamond Premier Pro Caption" w:hAnsi="Garamond Premier Pro Caption" w:hint="default"/>
            <w:sz w:val="22"/>
            <w:szCs w:val="22"/>
            <w:rtl w:val="0"/>
            <w:lang w:val="sv-SE"/>
          </w:rPr>
          <w:delText>ö</w:delText>
        </w:r>
      </w:del>
      <w:del w:id="593" w:date="2023-01-13T18:26:59Z" w:author="Jan Groh">
        <w:r>
          <w:rPr>
            <w:rFonts w:ascii="Garamond Premier Pro Caption" w:hAnsi="Garamond Premier Pro Caption"/>
            <w:sz w:val="22"/>
            <w:szCs w:val="22"/>
            <w:rtl w:val="0"/>
            <w:lang w:val="de-DE"/>
          </w:rPr>
          <w:delText xml:space="preserve">nnen (siehe </w:delText>
        </w:r>
      </w:del>
      <w:del w:id="594" w:date="2023-01-09T21:34:56Z" w:author="Jan Groh">
        <w:r>
          <w:rPr>
            <w:rFonts w:ascii="Garamond Premier Pro Caption" w:hAnsi="Garamond Premier Pro Caption"/>
            <w:sz w:val="22"/>
            <w:szCs w:val="22"/>
            <w:rtl w:val="0"/>
          </w:rPr>
          <w:delText>S. 123 f.</w:delText>
        </w:r>
      </w:del>
      <w:ins w:id="595" w:date="2023-01-09T21:35:49Z" w:author="Jan Groh">
        <w:del w:id="596" w:date="2023-01-13T18:26:59Z" w:author="Jan Groh">
          <w:r>
            <w:rPr>
              <w:rFonts w:ascii="Garamond Premier Pro Caption" w:hAnsi="Garamond Premier Pro Caption"/>
              <w:outline w:val="0"/>
              <w:color w:val="ed220b"/>
              <w:sz w:val="22"/>
              <w:szCs w:val="22"/>
              <w:rtl w:val="0"/>
              <w:lang w:val="de-DE"/>
              <w14:textFill>
                <w14:solidFill>
                  <w14:srgbClr w14:val="EE220C"/>
                </w14:solidFill>
              </w14:textFill>
            </w:rPr>
            <w:delText>Verweis auf 38: 14. Sept. 1835</w:delText>
          </w:r>
        </w:del>
      </w:ins>
      <w:del w:id="597" w:date="2023-01-13T18:26:59Z" w:author="Jan Groh">
        <w:r>
          <w:rPr>
            <w:rFonts w:ascii="Garamond Premier Pro Caption" w:hAnsi="Garamond Premier Pro Caption"/>
            <w:sz w:val="22"/>
            <w:szCs w:val="22"/>
            <w:rtl w:val="0"/>
            <w:lang w:val="de-DE"/>
          </w:rPr>
          <w:delText>). Der Plan kann nicht mehr ausgef</w:delText>
        </w:r>
      </w:del>
      <w:del w:id="598" w:date="2023-01-13T18:26:59Z" w:author="Jan Groh">
        <w:r>
          <w:rPr>
            <w:rFonts w:ascii="Garamond Premier Pro Caption" w:hAnsi="Garamond Premier Pro Caption" w:hint="default"/>
            <w:sz w:val="22"/>
            <w:szCs w:val="22"/>
            <w:rtl w:val="0"/>
          </w:rPr>
          <w:delText>ü</w:delText>
        </w:r>
      </w:del>
      <w:del w:id="599" w:date="2023-01-13T18:26:59Z" w:author="Jan Groh">
        <w:r>
          <w:rPr>
            <w:rFonts w:ascii="Garamond Premier Pro Caption" w:hAnsi="Garamond Premier Pro Caption"/>
            <w:sz w:val="22"/>
            <w:szCs w:val="22"/>
            <w:rtl w:val="0"/>
            <w:lang w:val="de-DE"/>
          </w:rPr>
          <w:delText>hrt werden; Anna Sibylle stirbt am 4. Juli 1836 in Wien an der Auszehrung. Vergleicht man die Sterbeurkunde mit dem Totenprotokoll, so f</w:delText>
        </w:r>
      </w:del>
      <w:del w:id="600" w:date="2023-01-13T18:26:59Z" w:author="Jan Groh">
        <w:r>
          <w:rPr>
            <w:rFonts w:ascii="Garamond Premier Pro Caption" w:hAnsi="Garamond Premier Pro Caption" w:hint="default"/>
            <w:sz w:val="22"/>
            <w:szCs w:val="22"/>
            <w:rtl w:val="0"/>
          </w:rPr>
          <w:delText>ä</w:delText>
        </w:r>
      </w:del>
      <w:del w:id="601" w:date="2023-01-13T18:26:59Z" w:author="Jan Groh">
        <w:r>
          <w:rPr>
            <w:rFonts w:ascii="Garamond Premier Pro Caption" w:hAnsi="Garamond Premier Pro Caption"/>
            <w:sz w:val="22"/>
            <w:szCs w:val="22"/>
            <w:rtl w:val="0"/>
            <w:lang w:val="de-DE"/>
          </w:rPr>
          <w:delText>llt auf, da</w:delText>
        </w:r>
      </w:del>
      <w:del w:id="602" w:date="2023-01-13T18:26:59Z" w:author="Jan Groh">
        <w:r>
          <w:rPr>
            <w:rFonts w:ascii="Garamond Premier Pro Caption" w:hAnsi="Garamond Premier Pro Caption" w:hint="default"/>
            <w:sz w:val="22"/>
            <w:szCs w:val="22"/>
            <w:rtl w:val="0"/>
            <w:lang w:val="de-DE"/>
          </w:rPr>
          <w:delText xml:space="preserve">ß </w:delText>
        </w:r>
      </w:del>
      <w:del w:id="603" w:date="2023-01-13T18:26:59Z" w:author="Jan Groh">
        <w:r>
          <w:rPr>
            <w:rFonts w:ascii="Garamond Premier Pro Caption" w:hAnsi="Garamond Premier Pro Caption"/>
            <w:sz w:val="22"/>
            <w:szCs w:val="22"/>
            <w:rtl w:val="0"/>
            <w:lang w:val="de-DE"/>
          </w:rPr>
          <w:delText>in der Urkunde</w:delText>
        </w:r>
      </w:del>
      <w:del w:id="604" w:date="2023-01-13T18:26:59Z" w:author="Jan Groh">
        <w:r>
          <w:rPr>
            <w:rFonts w:ascii="Garamond Premier Pro Caption" w:hAnsi="Garamond Premier Pro Caption"/>
            <w:sz w:val="22"/>
            <w:szCs w:val="22"/>
            <w:rtl w:val="0"/>
            <w:lang w:val="de-DE"/>
          </w:rPr>
          <w:delText xml:space="preserve"> </w:delText>
        </w:r>
      </w:del>
      <w:del w:id="605" w:date="2023-01-13T18:26:59Z" w:author="Jan Groh">
        <w:r>
          <w:rPr>
            <w:rFonts w:ascii="Garamond Premier Pro Caption" w:hAnsi="Garamond Premier Pro Caption" w:hint="default"/>
            <w:sz w:val="22"/>
            <w:szCs w:val="22"/>
            <w:rtl w:val="0"/>
            <w:lang w:val="it-IT"/>
          </w:rPr>
          <w:delText>»</w:delText>
        </w:r>
      </w:del>
      <w:del w:id="606" w:date="2023-01-13T18:26:59Z" w:author="Jan Groh">
        <w:r>
          <w:rPr>
            <w:rFonts w:ascii="Garamond Premier Pro Caption" w:hAnsi="Garamond Premier Pro Caption"/>
            <w:sz w:val="22"/>
            <w:szCs w:val="22"/>
            <w:rtl w:val="0"/>
            <w:lang w:val="de-DE"/>
          </w:rPr>
          <w:delText>Ottilia Poywisch</w:delText>
        </w:r>
      </w:del>
      <w:del w:id="607" w:date="2023-01-13T18:26:59Z" w:author="Jan Groh">
        <w:r>
          <w:rPr>
            <w:rFonts w:ascii="Garamond Premier Pro Caption" w:hAnsi="Garamond Premier Pro Caption" w:hint="default"/>
            <w:sz w:val="22"/>
            <w:szCs w:val="22"/>
            <w:rtl w:val="0"/>
            <w:lang w:val="fr-FR"/>
          </w:rPr>
          <w:delText>«</w:delText>
        </w:r>
      </w:del>
      <w:del w:id="608" w:date="2023-01-13T18:26:59Z" w:author="Jan Groh">
        <w:r>
          <w:rPr>
            <w:rFonts w:ascii="Garamond Premier Pro Caption" w:hAnsi="Garamond Premier Pro Caption"/>
            <w:sz w:val="22"/>
            <w:szCs w:val="22"/>
            <w:rtl w:val="0"/>
            <w:lang w:val="de-DE"/>
          </w:rPr>
          <w:delText xml:space="preserve">, im Protokoll </w:delText>
        </w:r>
      </w:del>
      <w:del w:id="609" w:date="2023-01-13T18:26:59Z" w:author="Jan Groh">
        <w:r>
          <w:rPr>
            <w:rFonts w:ascii="Garamond Premier Pro Caption" w:hAnsi="Garamond Premier Pro Caption" w:hint="default"/>
            <w:sz w:val="22"/>
            <w:szCs w:val="22"/>
            <w:rtl w:val="0"/>
            <w:lang w:val="it-IT"/>
          </w:rPr>
          <w:delText>»</w:delText>
        </w:r>
      </w:del>
      <w:del w:id="610" w:date="2023-01-13T18:26:59Z" w:author="Jan Groh">
        <w:r>
          <w:rPr>
            <w:rFonts w:ascii="Garamond Premier Pro Caption" w:hAnsi="Garamond Premier Pro Caption"/>
            <w:sz w:val="22"/>
            <w:szCs w:val="22"/>
            <w:rtl w:val="0"/>
            <w:lang w:val="it-IT"/>
          </w:rPr>
          <w:delText>Ottilia Stori</w:delText>
        </w:r>
      </w:del>
      <w:del w:id="611" w:date="2023-01-13T18:26:59Z" w:author="Jan Groh">
        <w:r>
          <w:rPr>
            <w:rFonts w:ascii="Garamond Premier Pro Caption" w:hAnsi="Garamond Premier Pro Caption" w:hint="default"/>
            <w:sz w:val="22"/>
            <w:szCs w:val="22"/>
            <w:rtl w:val="0"/>
            <w:lang w:val="fr-FR"/>
          </w:rPr>
          <w:delText xml:space="preserve">« </w:delText>
        </w:r>
      </w:del>
      <w:del w:id="612" w:date="2023-01-13T18:26:59Z" w:author="Jan Groh">
        <w:r>
          <w:rPr>
            <w:rFonts w:ascii="Garamond Premier Pro Caption" w:hAnsi="Garamond Premier Pro Caption"/>
            <w:sz w:val="22"/>
            <w:szCs w:val="22"/>
            <w:rtl w:val="0"/>
            <w:lang w:val="de-DE"/>
          </w:rPr>
          <w:delText>als Mutter des verstorbenen Kindes genannt wird. Heinz Bluhm, der Herausgeber der f</w:delText>
        </w:r>
      </w:del>
      <w:del w:id="613" w:date="2023-01-13T18:26:59Z" w:author="Jan Groh">
        <w:r>
          <w:rPr>
            <w:rFonts w:ascii="Garamond Premier Pro Caption" w:hAnsi="Garamond Premier Pro Caption" w:hint="default"/>
            <w:sz w:val="22"/>
            <w:szCs w:val="22"/>
            <w:rtl w:val="0"/>
          </w:rPr>
          <w:delText>ü</w:delText>
        </w:r>
      </w:del>
      <w:del w:id="614" w:date="2023-01-13T18:26:59Z" w:author="Jan Groh">
        <w:r>
          <w:rPr>
            <w:rFonts w:ascii="Garamond Premier Pro Caption" w:hAnsi="Garamond Premier Pro Caption"/>
            <w:sz w:val="22"/>
            <w:szCs w:val="22"/>
            <w:rtl w:val="0"/>
            <w:lang w:val="de-DE"/>
          </w:rPr>
          <w:delText>nf B</w:delText>
        </w:r>
      </w:del>
      <w:del w:id="615" w:date="2023-01-13T18:26:59Z" w:author="Jan Groh">
        <w:r>
          <w:rPr>
            <w:rFonts w:ascii="Garamond Premier Pro Caption" w:hAnsi="Garamond Premier Pro Caption" w:hint="default"/>
            <w:sz w:val="22"/>
            <w:szCs w:val="22"/>
            <w:rtl w:val="0"/>
          </w:rPr>
          <w:delText>ä</w:delText>
        </w:r>
      </w:del>
      <w:del w:id="616" w:date="2023-01-13T18:26:59Z" w:author="Jan Groh">
        <w:r>
          <w:rPr>
            <w:rFonts w:ascii="Garamond Premier Pro Caption" w:hAnsi="Garamond Premier Pro Caption"/>
            <w:sz w:val="22"/>
            <w:szCs w:val="22"/>
            <w:rtl w:val="0"/>
            <w:lang w:val="de-DE"/>
          </w:rPr>
          <w:delText>nde umfassenden Briefe und Tageb</w:delText>
        </w:r>
      </w:del>
      <w:del w:id="617" w:date="2023-01-13T18:26:59Z" w:author="Jan Groh">
        <w:r>
          <w:rPr>
            <w:rFonts w:ascii="Garamond Premier Pro Caption" w:hAnsi="Garamond Premier Pro Caption" w:hint="default"/>
            <w:sz w:val="22"/>
            <w:szCs w:val="22"/>
            <w:rtl w:val="0"/>
          </w:rPr>
          <w:delText>ü</w:delText>
        </w:r>
      </w:del>
      <w:del w:id="618" w:date="2023-01-13T18:26:59Z" w:author="Jan Groh">
        <w:r>
          <w:rPr>
            <w:rFonts w:ascii="Garamond Premier Pro Caption" w:hAnsi="Garamond Premier Pro Caption"/>
            <w:sz w:val="22"/>
            <w:szCs w:val="22"/>
            <w:rtl w:val="0"/>
            <w:lang w:val="de-DE"/>
          </w:rPr>
          <w:delText>cher Ottilies, macht zwar ausdr</w:delText>
        </w:r>
      </w:del>
      <w:del w:id="619" w:date="2023-01-13T18:26:59Z" w:author="Jan Groh">
        <w:r>
          <w:rPr>
            <w:rFonts w:ascii="Garamond Premier Pro Caption" w:hAnsi="Garamond Premier Pro Caption" w:hint="default"/>
            <w:sz w:val="22"/>
            <w:szCs w:val="22"/>
            <w:rtl w:val="0"/>
          </w:rPr>
          <w:delText>ü</w:delText>
        </w:r>
      </w:del>
      <w:del w:id="620" w:date="2023-01-13T18:26:59Z" w:author="Jan Groh">
        <w:r>
          <w:rPr>
            <w:rFonts w:ascii="Garamond Premier Pro Caption" w:hAnsi="Garamond Premier Pro Caption"/>
            <w:sz w:val="22"/>
            <w:szCs w:val="22"/>
            <w:rtl w:val="0"/>
            <w:lang w:val="de-DE"/>
          </w:rPr>
          <w:delText>cklich auf diesen Umstand aufmerksam, h</w:delText>
        </w:r>
      </w:del>
      <w:del w:id="621" w:date="2023-01-13T18:26:59Z" w:author="Jan Groh">
        <w:r>
          <w:rPr>
            <w:rFonts w:ascii="Garamond Premier Pro Caption" w:hAnsi="Garamond Premier Pro Caption" w:hint="default"/>
            <w:sz w:val="22"/>
            <w:szCs w:val="22"/>
            <w:rtl w:val="0"/>
          </w:rPr>
          <w:delText>ä</w:delText>
        </w:r>
      </w:del>
      <w:del w:id="622" w:date="2023-01-13T18:26:59Z" w:author="Jan Groh">
        <w:r>
          <w:rPr>
            <w:rFonts w:ascii="Garamond Premier Pro Caption" w:hAnsi="Garamond Premier Pro Caption"/>
            <w:sz w:val="22"/>
            <w:szCs w:val="22"/>
            <w:rtl w:val="0"/>
            <w:lang w:val="de-DE"/>
          </w:rPr>
          <w:delText>lt aber ungeachtet dessen Charles Sterling f</w:delText>
        </w:r>
      </w:del>
      <w:del w:id="623" w:date="2023-01-13T18:26:59Z" w:author="Jan Groh">
        <w:r>
          <w:rPr>
            <w:rFonts w:ascii="Garamond Premier Pro Caption" w:hAnsi="Garamond Premier Pro Caption" w:hint="default"/>
            <w:sz w:val="22"/>
            <w:szCs w:val="22"/>
            <w:rtl w:val="0"/>
          </w:rPr>
          <w:delText>ü</w:delText>
        </w:r>
      </w:del>
      <w:del w:id="624" w:date="2023-01-13T18:26:59Z" w:author="Jan Groh">
        <w:r>
          <w:rPr>
            <w:rFonts w:ascii="Garamond Premier Pro Caption" w:hAnsi="Garamond Premier Pro Caption"/>
            <w:sz w:val="22"/>
            <w:szCs w:val="22"/>
            <w:rtl w:val="0"/>
            <w:lang w:val="de-DE"/>
          </w:rPr>
          <w:delText>r den Vater des Kindes.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5" w:date="2023-01-13T18:26:59Z" w:author="Jan Groh"/>
          <w:rFonts w:ascii="Garamond Premier Pro Caption" w:cs="Garamond Premier Pro Caption" w:hAnsi="Garamond Premier Pro Caption" w:eastAsia="Garamond Premier Pro Caption"/>
          <w:sz w:val="22"/>
          <w:szCs w:val="22"/>
        </w:rPr>
      </w:pPr>
      <w:del w:id="626" w:date="2023-01-13T18:26:59Z" w:author="Jan Groh">
        <w:r>
          <w:rPr>
            <w:rFonts w:ascii="Garamond Premier Pro Caption" w:hAnsi="Garamond Premier Pro Caption"/>
            <w:sz w:val="22"/>
            <w:szCs w:val="22"/>
            <w:rtl w:val="0"/>
            <w:lang w:val="de-DE"/>
          </w:rPr>
          <w:delText>Walther beabsichtigt, Musik zu studieren. Felix Mendelssohn-Bartholdy, der bereits als vierzehnj</w:delText>
        </w:r>
      </w:del>
      <w:del w:id="627" w:date="2023-01-13T18:26:59Z" w:author="Jan Groh">
        <w:r>
          <w:rPr>
            <w:rFonts w:ascii="Garamond Premier Pro Caption" w:hAnsi="Garamond Premier Pro Caption" w:hint="default"/>
            <w:sz w:val="22"/>
            <w:szCs w:val="22"/>
            <w:rtl w:val="0"/>
          </w:rPr>
          <w:delText>ä</w:delText>
        </w:r>
      </w:del>
      <w:del w:id="628" w:date="2023-01-13T18:26:59Z" w:author="Jan Groh">
        <w:r>
          <w:rPr>
            <w:rFonts w:ascii="Garamond Premier Pro Caption" w:hAnsi="Garamond Premier Pro Caption"/>
            <w:sz w:val="22"/>
            <w:szCs w:val="22"/>
            <w:rtl w:val="0"/>
            <w:lang w:val="de-DE"/>
          </w:rPr>
          <w:delText xml:space="preserve">hriges Wunderkind bei Goethe vorgespielt hatte, ist bereit, sein Lehrer zu werden. Als Mendelssohn 1837 nach Leipzig </w:delText>
        </w:r>
      </w:del>
      <w:del w:id="629" w:date="2023-01-13T18:26:59Z" w:author="Jan Groh">
        <w:r>
          <w:rPr>
            <w:rFonts w:ascii="Garamond Premier Pro Caption" w:hAnsi="Garamond Premier Pro Caption" w:hint="default"/>
            <w:sz w:val="22"/>
            <w:szCs w:val="22"/>
            <w:rtl w:val="0"/>
          </w:rPr>
          <w:delText>ü</w:delText>
        </w:r>
      </w:del>
      <w:del w:id="630" w:date="2023-01-13T18:26:59Z" w:author="Jan Groh">
        <w:r>
          <w:rPr>
            <w:rFonts w:ascii="Garamond Premier Pro Caption" w:hAnsi="Garamond Premier Pro Caption"/>
            <w:sz w:val="22"/>
            <w:szCs w:val="22"/>
            <w:rtl w:val="0"/>
            <w:lang w:val="de-DE"/>
          </w:rPr>
          <w:delText>bersiedelt, folgt ihm Walther, kurz darauf zieht auch Ottilie nach Leipzig. Alma und Wolf bleiben bei der Gro</w:delText>
        </w:r>
      </w:del>
      <w:del w:id="631" w:date="2023-01-13T18:26:59Z" w:author="Jan Groh">
        <w:r>
          <w:rPr>
            <w:rFonts w:ascii="Garamond Premier Pro Caption" w:hAnsi="Garamond Premier Pro Caption" w:hint="default"/>
            <w:sz w:val="22"/>
            <w:szCs w:val="22"/>
            <w:rtl w:val="0"/>
            <w:lang w:val="de-DE"/>
          </w:rPr>
          <w:delText>ß</w:delText>
        </w:r>
      </w:del>
      <w:del w:id="632" w:date="2023-01-13T18:26:59Z" w:author="Jan Groh">
        <w:r>
          <w:rPr>
            <w:rFonts w:ascii="Garamond Premier Pro Caption" w:hAnsi="Garamond Premier Pro Caption"/>
            <w:sz w:val="22"/>
            <w:szCs w:val="22"/>
            <w:rtl w:val="0"/>
            <w:lang w:val="de-DE"/>
          </w:rPr>
          <w:delText xml:space="preserve">mutter in Weimar. Wolf macht im darauffolgenden Jahr sein </w:delText>
        </w:r>
      </w:del>
      <w:commentRangeStart w:id="633"/>
      <w:del w:id="634" w:date="2023-01-13T18:26:59Z" w:author="Jan Groh">
        <w:r>
          <w:rPr>
            <w:rFonts w:ascii="Garamond Premier Pro Caption" w:hAnsi="Garamond Premier Pro Caption"/>
            <w:sz w:val="22"/>
            <w:szCs w:val="22"/>
            <w:rtl w:val="0"/>
            <w:lang w:val="de-DE"/>
          </w:rPr>
          <w:delText>Abitur</w:delText>
        </w:r>
      </w:del>
      <w:commentRangeEnd w:id="633"/>
      <w:r>
        <w:commentReference w:id="633"/>
      </w:r>
      <w:del w:id="635" w:date="2023-01-13T18:26:59Z" w:author="Jan Groh">
        <w:r>
          <w:rPr>
            <w:rFonts w:ascii="Garamond Premier Pro Caption" w:hAnsi="Garamond Premier Pro Caption"/>
            <w:sz w:val="22"/>
            <w:szCs w:val="22"/>
            <w:rtl w:val="0"/>
            <w:lang w:val="de-DE"/>
          </w:rPr>
          <w:delText xml:space="preserve"> mit Auszeichnung und studiert Jura in Bonn, sp</w:delText>
        </w:r>
      </w:del>
      <w:del w:id="636" w:date="2023-01-13T18:26:59Z" w:author="Jan Groh">
        <w:r>
          <w:rPr>
            <w:rFonts w:ascii="Garamond Premier Pro Caption" w:hAnsi="Garamond Premier Pro Caption" w:hint="default"/>
            <w:sz w:val="22"/>
            <w:szCs w:val="22"/>
            <w:rtl w:val="0"/>
          </w:rPr>
          <w:delText>ä</w:delText>
        </w:r>
      </w:del>
      <w:del w:id="637" w:date="2023-01-13T18:26:59Z" w:author="Jan Groh">
        <w:r>
          <w:rPr>
            <w:rFonts w:ascii="Garamond Premier Pro Caption" w:hAnsi="Garamond Premier Pro Caption"/>
            <w:sz w:val="22"/>
            <w:szCs w:val="22"/>
            <w:rtl w:val="0"/>
            <w:lang w:val="de-DE"/>
          </w:rPr>
          <w:delText>ter dann in Heidelberg und Jena. Ottilie ist auch in Leipzig st</w:delText>
        </w:r>
      </w:del>
      <w:del w:id="638" w:date="2023-01-13T18:26:59Z" w:author="Jan Groh">
        <w:r>
          <w:rPr>
            <w:rFonts w:ascii="Garamond Premier Pro Caption" w:hAnsi="Garamond Premier Pro Caption" w:hint="default"/>
            <w:sz w:val="22"/>
            <w:szCs w:val="22"/>
            <w:rtl w:val="0"/>
          </w:rPr>
          <w:delText>ä</w:delText>
        </w:r>
      </w:del>
      <w:del w:id="639" w:date="2023-01-13T18:26:59Z" w:author="Jan Groh">
        <w:r>
          <w:rPr>
            <w:rFonts w:ascii="Garamond Premier Pro Caption" w:hAnsi="Garamond Premier Pro Caption"/>
            <w:sz w:val="22"/>
            <w:szCs w:val="22"/>
            <w:rtl w:val="0"/>
            <w:lang w:val="de-DE"/>
          </w:rPr>
          <w:delText>ndig in Geldschwierigkeiten. Als Wolf in Weimar an den Masern erkrankt, kann sie nicht zu ihm fahren, weil sie zuvor ihre Leipziger Verbindlichkeiten h</w:delText>
        </w:r>
      </w:del>
      <w:del w:id="640" w:date="2023-01-13T18:26:59Z" w:author="Jan Groh">
        <w:r>
          <w:rPr>
            <w:rFonts w:ascii="Garamond Premier Pro Caption" w:hAnsi="Garamond Premier Pro Caption" w:hint="default"/>
            <w:sz w:val="22"/>
            <w:szCs w:val="22"/>
            <w:rtl w:val="0"/>
          </w:rPr>
          <w:delText>ä</w:delText>
        </w:r>
      </w:del>
      <w:del w:id="641" w:date="2023-01-13T18:26:59Z" w:author="Jan Groh">
        <w:r>
          <w:rPr>
            <w:rFonts w:ascii="Garamond Premier Pro Caption" w:hAnsi="Garamond Premier Pro Caption"/>
            <w:sz w:val="22"/>
            <w:szCs w:val="22"/>
            <w:rtl w:val="0"/>
            <w:lang w:val="de-DE"/>
          </w:rPr>
          <w:delText>tte einl</w:delText>
        </w:r>
      </w:del>
      <w:del w:id="642" w:date="2023-01-13T18:26:59Z" w:author="Jan Groh">
        <w:r>
          <w:rPr>
            <w:rFonts w:ascii="Garamond Premier Pro Caption" w:hAnsi="Garamond Premier Pro Caption" w:hint="default"/>
            <w:sz w:val="22"/>
            <w:szCs w:val="22"/>
            <w:rtl w:val="0"/>
            <w:lang w:val="sv-SE"/>
          </w:rPr>
          <w:delText>ö</w:delText>
        </w:r>
      </w:del>
      <w:del w:id="643" w:date="2023-01-13T18:26:59Z" w:author="Jan Groh">
        <w:r>
          <w:rPr>
            <w:rFonts w:ascii="Garamond Premier Pro Caption" w:hAnsi="Garamond Premier Pro Caption"/>
            <w:sz w:val="22"/>
            <w:szCs w:val="22"/>
            <w:rtl w:val="0"/>
          </w:rPr>
          <w:delText>sen m</w:delText>
        </w:r>
      </w:del>
      <w:del w:id="644" w:date="2023-01-13T18:26:59Z" w:author="Jan Groh">
        <w:r>
          <w:rPr>
            <w:rFonts w:ascii="Garamond Premier Pro Caption" w:hAnsi="Garamond Premier Pro Caption" w:hint="default"/>
            <w:sz w:val="22"/>
            <w:szCs w:val="22"/>
            <w:rtl w:val="0"/>
          </w:rPr>
          <w:delText>ü</w:delText>
        </w:r>
      </w:del>
      <w:del w:id="645" w:date="2023-01-13T18:26:59Z" w:author="Jan Groh">
        <w:r>
          <w:rPr>
            <w:rFonts w:ascii="Garamond Premier Pro Caption" w:hAnsi="Garamond Premier Pro Caption"/>
            <w:sz w:val="22"/>
            <w:szCs w:val="22"/>
            <w:rtl w:val="0"/>
            <w:lang w:val="de-DE"/>
          </w:rPr>
          <w:delText xml:space="preserve">ssen. Um ihre Mittel aufzubessern, </w:delText>
        </w:r>
      </w:del>
      <w:del w:id="646" w:date="2023-01-13T18:26:59Z" w:author="Jan Groh">
        <w:r>
          <w:rPr>
            <w:rFonts w:ascii="Garamond Premier Pro Caption" w:hAnsi="Garamond Premier Pro Caption" w:hint="default"/>
            <w:sz w:val="22"/>
            <w:szCs w:val="22"/>
            <w:rtl w:val="0"/>
          </w:rPr>
          <w:delText>ü</w:delText>
        </w:r>
      </w:del>
      <w:del w:id="647" w:date="2023-01-13T18:26:59Z" w:author="Jan Groh">
        <w:r>
          <w:rPr>
            <w:rFonts w:ascii="Garamond Premier Pro Caption" w:hAnsi="Garamond Premier Pro Caption"/>
            <w:sz w:val="22"/>
            <w:szCs w:val="22"/>
            <w:rtl w:val="0"/>
            <w:lang w:val="de-DE"/>
          </w:rPr>
          <w:delText xml:space="preserve">bersetzt Ottilie Balladen von Schiller, Uhland und Eichendorff ins Englische und versucht sich als Mitarbeiterin bei der </w:delText>
        </w:r>
      </w:del>
      <w:del w:id="648" w:date="2023-01-13T18:26:59Z" w:author="Jan Groh">
        <w:r>
          <w:rPr>
            <w:rFonts w:ascii="Garamond Premier Pro Caption" w:hAnsi="Garamond Premier Pro Caption" w:hint="default"/>
            <w:sz w:val="22"/>
            <w:szCs w:val="22"/>
            <w:rtl w:val="0"/>
          </w:rPr>
          <w:delText>›</w:delText>
        </w:r>
      </w:del>
      <w:del w:id="649" w:date="2023-01-13T18:26:59Z" w:author="Jan Groh">
        <w:r>
          <w:rPr>
            <w:rFonts w:ascii="Garamond Premier Pro Caption" w:hAnsi="Garamond Premier Pro Caption"/>
            <w:sz w:val="22"/>
            <w:szCs w:val="22"/>
            <w:rtl w:val="0"/>
            <w:lang w:val="de-DE"/>
          </w:rPr>
          <w:delText>Zeitung f</w:delText>
        </w:r>
      </w:del>
      <w:del w:id="650" w:date="2023-01-13T18:26:59Z" w:author="Jan Groh">
        <w:r>
          <w:rPr>
            <w:rFonts w:ascii="Garamond Premier Pro Caption" w:hAnsi="Garamond Premier Pro Caption" w:hint="default"/>
            <w:sz w:val="22"/>
            <w:szCs w:val="22"/>
            <w:rtl w:val="0"/>
          </w:rPr>
          <w:delText>ü</w:delText>
        </w:r>
      </w:del>
      <w:del w:id="651" w:date="2023-01-13T18:26:59Z" w:author="Jan Groh">
        <w:r>
          <w:rPr>
            <w:rFonts w:ascii="Garamond Premier Pro Caption" w:hAnsi="Garamond Premier Pro Caption"/>
            <w:sz w:val="22"/>
            <w:szCs w:val="22"/>
            <w:rtl w:val="0"/>
            <w:lang w:val="de-DE"/>
          </w:rPr>
          <w:delText>r die elegante Welt.</w:delText>
        </w:r>
      </w:del>
      <w:del w:id="652" w:date="2023-01-13T18:26:59Z" w:author="Jan Groh">
        <w:r>
          <w:rPr>
            <w:rFonts w:ascii="Garamond Premier Pro Caption" w:hAnsi="Garamond Premier Pro Caption" w:hint="default"/>
            <w:sz w:val="22"/>
            <w:szCs w:val="22"/>
            <w:rtl w:val="0"/>
          </w:rPr>
          <w:delText xml:space="preserve">‹ </w:delText>
        </w:r>
      </w:del>
      <w:del w:id="653" w:date="2023-01-13T18:26:59Z" w:author="Jan Groh">
        <w:r>
          <w:rPr>
            <w:rFonts w:ascii="Garamond Premier Pro Caption" w:hAnsi="Garamond Premier Pro Caption"/>
            <w:sz w:val="22"/>
            <w:szCs w:val="22"/>
            <w:rtl w:val="0"/>
            <w:lang w:val="de-DE"/>
          </w:rPr>
          <w:delText>Sie verliebt sich in den Herausgeber der Zeitschrift, den jungdeutschen Schriftsteller Gustav K</w:delText>
        </w:r>
      </w:del>
      <w:del w:id="654" w:date="2023-01-13T18:26:59Z" w:author="Jan Groh">
        <w:r>
          <w:rPr>
            <w:rFonts w:ascii="Garamond Premier Pro Caption" w:hAnsi="Garamond Premier Pro Caption" w:hint="default"/>
            <w:sz w:val="22"/>
            <w:szCs w:val="22"/>
            <w:rtl w:val="0"/>
          </w:rPr>
          <w:delText>ü</w:delText>
        </w:r>
      </w:del>
      <w:del w:id="655" w:date="2023-01-13T18:26:59Z" w:author="Jan Groh">
        <w:r>
          <w:rPr>
            <w:rFonts w:ascii="Garamond Premier Pro Caption" w:hAnsi="Garamond Premier Pro Caption"/>
            <w:sz w:val="22"/>
            <w:szCs w:val="22"/>
            <w:rtl w:val="0"/>
            <w:lang w:val="de-DE"/>
          </w:rPr>
          <w:delText>hne</w:delText>
        </w:r>
      </w:del>
      <w:ins w:id="656" w:date="2023-01-09T21:38:34Z" w:author="Jan Groh">
        <w:del w:id="657" w:date="2023-01-13T18:26:59Z" w:author="Jan Groh">
          <w:r>
            <w:rPr>
              <w:rFonts w:ascii="Garamond Premier Pro Caption" w:cs="Garamond Premier Pro Caption" w:hAnsi="Garamond Premier Pro Caption" w:eastAsia="Garamond Premier Pro Caption"/>
              <w:sz w:val="22"/>
              <w:szCs w:val="22"/>
              <w:vertAlign w:val="superscript"/>
            </w:rPr>
            <w:footnoteReference w:id="48"/>
          </w:r>
        </w:del>
      </w:ins>
      <w:del w:id="658" w:date="2023-01-13T18:26:59Z" w:author="Jan Groh">
        <w:r>
          <w:rPr>
            <w:rFonts w:ascii="Garamond Premier Pro Caption" w:hAnsi="Garamond Premier Pro Caption"/>
            <w:sz w:val="22"/>
            <w:szCs w:val="22"/>
            <w:rtl w:val="0"/>
            <w:lang w:val="de-DE"/>
          </w:rPr>
          <w:delText>. Es bleibt aber wieder bei einer kurzen Romanze ohne gl</w:delText>
        </w:r>
      </w:del>
      <w:del w:id="659" w:date="2023-01-13T18:26:59Z" w:author="Jan Groh">
        <w:r>
          <w:rPr>
            <w:rFonts w:ascii="Garamond Premier Pro Caption" w:hAnsi="Garamond Premier Pro Caption" w:hint="default"/>
            <w:sz w:val="22"/>
            <w:szCs w:val="22"/>
            <w:rtl w:val="0"/>
          </w:rPr>
          <w:delText>ü</w:delText>
        </w:r>
      </w:del>
      <w:del w:id="660" w:date="2023-01-13T18:26:59Z" w:author="Jan Groh">
        <w:r>
          <w:rPr>
            <w:rFonts w:ascii="Garamond Premier Pro Caption" w:hAnsi="Garamond Premier Pro Caption"/>
            <w:sz w:val="22"/>
            <w:szCs w:val="22"/>
            <w:rtl w:val="0"/>
            <w:lang w:val="de-DE"/>
          </w:rPr>
          <w:delText>cklichen Ausgang.</w:delText>
        </w:r>
      </w:del>
      <w:del w:id="661" w:date="2023-01-13T18:26:59Z" w:author="Jan Groh">
        <w:r>
          <w:rPr>
            <w:rFonts w:ascii="Garamond Premier Pro Caption" w:hAnsi="Garamond Premier Pro Caption"/>
            <w:sz w:val="22"/>
            <w:szCs w:val="22"/>
            <w:rtl w:val="0"/>
            <w:lang w:val="de-DE"/>
          </w:rPr>
          <w:delText xml:space="preserve"> </w:delText>
        </w:r>
      </w:del>
      <w:del w:id="662" w:date="2023-01-13T18:26:59Z" w:author="Jan Groh">
        <w:r>
          <w:rPr>
            <w:rFonts w:ascii="Garamond Premier Pro Caption" w:hAnsi="Garamond Premier Pro Caption"/>
            <w:sz w:val="22"/>
            <w:szCs w:val="22"/>
            <w:rtl w:val="0"/>
            <w:lang w:val="de-DE"/>
          </w:rPr>
          <w:delText>Als Walther, der sich mit Mendelssohn nicht gut versteht, nach</w:delText>
        </w:r>
      </w:del>
      <w:del w:id="663" w:date="2023-01-13T18:26:59Z" w:author="Jan Groh">
        <w:r>
          <w:rPr>
            <w:rFonts w:ascii="Garamond Premier Pro Caption" w:hAnsi="Garamond Premier Pro Caption"/>
            <w:sz w:val="22"/>
            <w:szCs w:val="22"/>
            <w:rtl w:val="0"/>
            <w:lang w:val="de-DE"/>
          </w:rPr>
          <w:delText xml:space="preserve"> </w:delText>
        </w:r>
      </w:del>
      <w:del w:id="664" w:date="2023-01-13T18:26:59Z" w:author="Jan Groh">
        <w:r>
          <w:rPr>
            <w:rFonts w:ascii="Garamond Premier Pro Caption" w:hAnsi="Garamond Premier Pro Caption"/>
            <w:sz w:val="22"/>
            <w:szCs w:val="22"/>
            <w:rtl w:val="0"/>
            <w:lang w:val="de-DE"/>
          </w:rPr>
          <w:delText>Stettin gehen will, um bei Carl L</w:delText>
        </w:r>
      </w:del>
      <w:del w:id="665" w:date="2023-01-13T18:26:59Z" w:author="Jan Groh">
        <w:r>
          <w:rPr>
            <w:rFonts w:ascii="Garamond Premier Pro Caption" w:hAnsi="Garamond Premier Pro Caption" w:hint="default"/>
            <w:sz w:val="22"/>
            <w:szCs w:val="22"/>
            <w:rtl w:val="0"/>
            <w:lang w:val="sv-SE"/>
          </w:rPr>
          <w:delText>ö</w:delText>
        </w:r>
      </w:del>
      <w:del w:id="666" w:date="2023-01-13T18:26:59Z" w:author="Jan Groh">
        <w:r>
          <w:rPr>
            <w:rFonts w:ascii="Garamond Premier Pro Caption" w:hAnsi="Garamond Premier Pro Caption"/>
            <w:sz w:val="22"/>
            <w:szCs w:val="22"/>
            <w:rtl w:val="0"/>
            <w:lang w:val="en-US"/>
          </w:rPr>
          <w:delText>we</w:delText>
        </w:r>
      </w:del>
      <w:ins w:id="667" w:date="2023-01-09T21:40:34Z" w:author="Jan Groh">
        <w:del w:id="668" w:date="2023-01-13T18:26:59Z" w:author="Jan Groh">
          <w:r>
            <w:rPr>
              <w:rFonts w:ascii="Garamond Premier Pro Caption" w:cs="Garamond Premier Pro Caption" w:hAnsi="Garamond Premier Pro Caption" w:eastAsia="Garamond Premier Pro Caption"/>
              <w:sz w:val="22"/>
              <w:szCs w:val="22"/>
              <w:vertAlign w:val="superscript"/>
            </w:rPr>
            <w:footnoteReference w:id="49"/>
          </w:r>
        </w:del>
      </w:ins>
      <w:del w:id="669" w:date="2023-01-13T18:26:59Z" w:author="Jan Groh">
        <w:r>
          <w:rPr>
            <w:rFonts w:ascii="Garamond Premier Pro Caption" w:hAnsi="Garamond Premier Pro Caption"/>
            <w:sz w:val="22"/>
            <w:szCs w:val="22"/>
            <w:rtl w:val="0"/>
            <w:lang w:val="de-DE"/>
          </w:rPr>
          <w:delText xml:space="preserve"> zu studieren, kehrt Ottilie nach Weimar zur</w:delText>
        </w:r>
      </w:del>
      <w:del w:id="670" w:date="2023-01-13T18:26:59Z" w:author="Jan Groh">
        <w:r>
          <w:rPr>
            <w:rFonts w:ascii="Garamond Premier Pro Caption" w:hAnsi="Garamond Premier Pro Caption" w:hint="default"/>
            <w:sz w:val="22"/>
            <w:szCs w:val="22"/>
            <w:rtl w:val="0"/>
          </w:rPr>
          <w:delText>ü</w:delText>
        </w:r>
      </w:del>
      <w:del w:id="671" w:date="2023-01-13T18:26:59Z" w:author="Jan Groh">
        <w:r>
          <w:rPr>
            <w:rFonts w:ascii="Garamond Premier Pro Caption" w:hAnsi="Garamond Premier Pro Caption"/>
            <w:sz w:val="22"/>
            <w:szCs w:val="22"/>
            <w:rtl w:val="0"/>
            <w:lang w:val="de-DE"/>
          </w:rPr>
          <w:delText>ck. Hier setzt sie sich daf</w:delText>
        </w:r>
      </w:del>
      <w:del w:id="672" w:date="2023-01-13T18:26:59Z" w:author="Jan Groh">
        <w:r>
          <w:rPr>
            <w:rFonts w:ascii="Garamond Premier Pro Caption" w:hAnsi="Garamond Premier Pro Caption" w:hint="default"/>
            <w:sz w:val="22"/>
            <w:szCs w:val="22"/>
            <w:rtl w:val="0"/>
          </w:rPr>
          <w:delText>ü</w:delText>
        </w:r>
      </w:del>
      <w:del w:id="673" w:date="2023-01-13T18:26:59Z" w:author="Jan Groh">
        <w:r>
          <w:rPr>
            <w:rFonts w:ascii="Garamond Premier Pro Caption" w:hAnsi="Garamond Premier Pro Caption"/>
            <w:sz w:val="22"/>
            <w:szCs w:val="22"/>
            <w:rtl w:val="0"/>
            <w:lang w:val="de-DE"/>
          </w:rPr>
          <w:delText>r ein, da</w:delText>
        </w:r>
      </w:del>
      <w:del w:id="674" w:date="2023-01-13T18:26:59Z" w:author="Jan Groh">
        <w:r>
          <w:rPr>
            <w:rFonts w:ascii="Garamond Premier Pro Caption" w:hAnsi="Garamond Premier Pro Caption" w:hint="default"/>
            <w:sz w:val="22"/>
            <w:szCs w:val="22"/>
            <w:rtl w:val="0"/>
            <w:lang w:val="de-DE"/>
          </w:rPr>
          <w:delText xml:space="preserve">ß </w:delText>
        </w:r>
      </w:del>
      <w:del w:id="675" w:date="2023-01-13T18:26:59Z" w:author="Jan Groh">
        <w:r>
          <w:rPr>
            <w:rFonts w:ascii="Garamond Premier Pro Caption" w:hAnsi="Garamond Premier Pro Caption"/>
            <w:sz w:val="22"/>
            <w:szCs w:val="22"/>
            <w:rtl w:val="0"/>
            <w:lang w:val="de-DE"/>
          </w:rPr>
          <w:delText xml:space="preserve">Walthers erste Oper </w:delText>
        </w:r>
      </w:del>
      <w:del w:id="676" w:date="2023-01-13T18:26:59Z" w:author="Jan Groh">
        <w:r>
          <w:rPr>
            <w:rFonts w:ascii="Garamond Premier Pro Caption" w:hAnsi="Garamond Premier Pro Caption" w:hint="default"/>
            <w:sz w:val="22"/>
            <w:szCs w:val="22"/>
            <w:rtl w:val="0"/>
          </w:rPr>
          <w:delText>›</w:delText>
        </w:r>
      </w:del>
      <w:del w:id="677" w:date="2023-01-13T18:26:59Z" w:author="Jan Groh">
        <w:r>
          <w:rPr>
            <w:rFonts w:ascii="Garamond Premier Pro Caption" w:hAnsi="Garamond Premier Pro Caption"/>
            <w:sz w:val="22"/>
            <w:szCs w:val="22"/>
            <w:rtl w:val="0"/>
            <w:lang w:val="it-IT"/>
          </w:rPr>
          <w:delText>Anselmo Lenza</w:delText>
        </w:r>
      </w:del>
      <w:del w:id="678" w:date="2023-01-13T18:26:59Z" w:author="Jan Groh">
        <w:r>
          <w:rPr>
            <w:rFonts w:ascii="Garamond Premier Pro Caption" w:hAnsi="Garamond Premier Pro Caption" w:hint="default"/>
            <w:sz w:val="22"/>
            <w:szCs w:val="22"/>
            <w:rtl w:val="0"/>
          </w:rPr>
          <w:delText>‹</w:delText>
        </w:r>
      </w:del>
      <w:del w:id="679" w:date="2023-01-13T18:26:59Z" w:author="Jan Groh">
        <w:r>
          <w:rPr>
            <w:rFonts w:ascii="Garamond Premier Pro Caption" w:hAnsi="Garamond Premier Pro Caption"/>
            <w:sz w:val="22"/>
            <w:szCs w:val="22"/>
            <w:rtl w:val="0"/>
            <w:lang w:val="de-DE"/>
          </w:rPr>
          <w:delText xml:space="preserve">, den Text dazu schrieb </w:delText>
        </w:r>
      </w:del>
      <w:commentRangeStart w:id="680"/>
      <w:del w:id="681" w:date="2023-01-13T18:26:59Z" w:author="Jan Groh">
        <w:r>
          <w:rPr>
            <w:rFonts w:ascii="Garamond Premier Pro Caption" w:hAnsi="Garamond Premier Pro Caption"/>
            <w:sz w:val="22"/>
            <w:szCs w:val="22"/>
            <w:rtl w:val="0"/>
          </w:rPr>
          <w:delText>Theodor K</w:delText>
        </w:r>
      </w:del>
      <w:del w:id="682" w:date="2023-01-13T18:26:59Z" w:author="Jan Groh">
        <w:r>
          <w:rPr>
            <w:rFonts w:ascii="Garamond Premier Pro Caption" w:hAnsi="Garamond Premier Pro Caption" w:hint="default"/>
            <w:sz w:val="22"/>
            <w:szCs w:val="22"/>
            <w:rtl w:val="0"/>
            <w:lang w:val="sv-SE"/>
          </w:rPr>
          <w:delText>ö</w:delText>
        </w:r>
      </w:del>
      <w:del w:id="683" w:date="2023-01-13T18:26:59Z" w:author="Jan Groh">
        <w:r>
          <w:rPr>
            <w:rFonts w:ascii="Garamond Premier Pro Caption" w:hAnsi="Garamond Premier Pro Caption"/>
            <w:sz w:val="22"/>
            <w:szCs w:val="22"/>
            <w:rtl w:val="0"/>
          </w:rPr>
          <w:delText>rner</w:delText>
        </w:r>
      </w:del>
      <w:ins w:id="684" w:date="2023-01-09T21:46:59Z" w:author="Jan Groh">
        <w:del w:id="685" w:date="2023-01-13T18:26:59Z" w:author="Jan Groh">
          <w:r>
            <w:rPr>
              <w:rFonts w:ascii="Garamond Premier Pro Caption" w:cs="Garamond Premier Pro Caption" w:hAnsi="Garamond Premier Pro Caption" w:eastAsia="Garamond Premier Pro Caption"/>
              <w:sz w:val="22"/>
              <w:szCs w:val="22"/>
              <w:vertAlign w:val="superscript"/>
            </w:rPr>
            <w:footnoteReference w:id="50"/>
          </w:r>
        </w:del>
      </w:ins>
      <w:commentRangeEnd w:id="680"/>
      <w:r>
        <w:commentReference w:id="680"/>
      </w:r>
      <w:del w:id="686" w:date="2023-01-13T18:26:59Z" w:author="Jan Groh">
        <w:r>
          <w:rPr>
            <w:rFonts w:ascii="Garamond Premier Pro Caption" w:hAnsi="Garamond Premier Pro Caption"/>
            <w:sz w:val="22"/>
            <w:szCs w:val="22"/>
            <w:rtl w:val="0"/>
            <w:lang w:val="de-DE"/>
          </w:rPr>
          <w:delText>, in Weimar uraufgef</w:delText>
        </w:r>
      </w:del>
      <w:del w:id="687" w:date="2023-01-13T18:26:59Z" w:author="Jan Groh">
        <w:r>
          <w:rPr>
            <w:rFonts w:ascii="Garamond Premier Pro Caption" w:hAnsi="Garamond Premier Pro Caption" w:hint="default"/>
            <w:sz w:val="22"/>
            <w:szCs w:val="22"/>
            <w:rtl w:val="0"/>
          </w:rPr>
          <w:delText>ü</w:delText>
        </w:r>
      </w:del>
      <w:del w:id="688" w:date="2023-01-13T18:26:59Z" w:author="Jan Groh">
        <w:r>
          <w:rPr>
            <w:rFonts w:ascii="Garamond Premier Pro Caption" w:hAnsi="Garamond Premier Pro Caption"/>
            <w:sz w:val="22"/>
            <w:szCs w:val="22"/>
            <w:rtl w:val="0"/>
            <w:lang w:val="de-DE"/>
          </w:rPr>
          <w:delText xml:space="preserve">hrt wird. </w:delText>
        </w:r>
      </w:del>
      <w:del w:id="689" w:date="2023-01-13T18:26:59Z" w:author="Jan Groh">
        <w:r>
          <w:rPr>
            <w:rFonts w:ascii="Garamond Premier Pro Caption" w:hAnsi="Garamond Premier Pro Caption" w:hint="default"/>
            <w:sz w:val="22"/>
            <w:szCs w:val="22"/>
            <w:rtl w:val="0"/>
            <w:lang w:val="it-IT"/>
          </w:rPr>
          <w:delText>»</w:delText>
        </w:r>
      </w:del>
      <w:del w:id="690" w:date="2023-01-13T18:26:59Z" w:author="Jan Groh">
        <w:r>
          <w:rPr>
            <w:rFonts w:ascii="Garamond Premier Pro Caption" w:hAnsi="Garamond Premier Pro Caption"/>
            <w:sz w:val="22"/>
            <w:szCs w:val="22"/>
            <w:rtl w:val="0"/>
            <w:lang w:val="de-DE"/>
          </w:rPr>
          <w:delText>Es schien allgemein zu gefallen</w:delText>
        </w:r>
      </w:del>
      <w:del w:id="691" w:date="2023-01-13T18:26:59Z" w:author="Jan Groh">
        <w:r>
          <w:rPr>
            <w:rFonts w:ascii="Garamond Premier Pro Caption" w:hAnsi="Garamond Premier Pro Caption" w:hint="default"/>
            <w:sz w:val="22"/>
            <w:szCs w:val="22"/>
            <w:rtl w:val="0"/>
            <w:lang w:val="fr-FR"/>
          </w:rPr>
          <w:delText>«</w:delText>
        </w:r>
      </w:del>
      <w:del w:id="692" w:date="2023-01-13T18:26:59Z" w:author="Jan Groh">
        <w:r>
          <w:rPr>
            <w:rFonts w:ascii="Garamond Premier Pro Caption" w:hAnsi="Garamond Premier Pro Caption"/>
            <w:sz w:val="22"/>
            <w:szCs w:val="22"/>
            <w:rtl w:val="0"/>
            <w:lang w:val="de-DE"/>
          </w:rPr>
          <w:delText>, schreibt sie in ihr Tagebuch. In Wahrheit war die Auff</w:delText>
        </w:r>
      </w:del>
      <w:del w:id="693" w:date="2023-01-13T18:26:59Z" w:author="Jan Groh">
        <w:r>
          <w:rPr>
            <w:rFonts w:ascii="Garamond Premier Pro Caption" w:hAnsi="Garamond Premier Pro Caption" w:hint="default"/>
            <w:sz w:val="22"/>
            <w:szCs w:val="22"/>
            <w:rtl w:val="0"/>
          </w:rPr>
          <w:delText>ü</w:delText>
        </w:r>
      </w:del>
      <w:del w:id="694" w:date="2023-01-13T18:26:59Z" w:author="Jan Groh">
        <w:r>
          <w:rPr>
            <w:rFonts w:ascii="Garamond Premier Pro Caption" w:hAnsi="Garamond Premier Pro Caption"/>
            <w:sz w:val="22"/>
            <w:szCs w:val="22"/>
            <w:rtl w:val="0"/>
            <w:lang w:val="de-DE"/>
          </w:rPr>
          <w:delText>hrung ein Mi</w:delText>
        </w:r>
      </w:del>
      <w:del w:id="695" w:date="2023-01-13T18:26:59Z" w:author="Jan Groh">
        <w:r>
          <w:rPr>
            <w:rFonts w:ascii="Garamond Premier Pro Caption" w:hAnsi="Garamond Premier Pro Caption" w:hint="default"/>
            <w:sz w:val="22"/>
            <w:szCs w:val="22"/>
            <w:rtl w:val="0"/>
            <w:lang w:val="de-DE"/>
          </w:rPr>
          <w:delText>ß</w:delText>
        </w:r>
      </w:del>
      <w:del w:id="696" w:date="2023-01-13T18:26:59Z" w:author="Jan Groh">
        <w:r>
          <w:rPr>
            <w:rFonts w:ascii="Garamond Premier Pro Caption" w:hAnsi="Garamond Premier Pro Caption"/>
            <w:sz w:val="22"/>
            <w:szCs w:val="22"/>
            <w:rtl w:val="0"/>
            <w:lang w:val="de-DE"/>
          </w:rPr>
          <w:delText>erfolg. Walther ist verzweifelt und f</w:delText>
        </w:r>
      </w:del>
      <w:del w:id="697" w:date="2023-01-13T18:26:59Z" w:author="Jan Groh">
        <w:r>
          <w:rPr>
            <w:rFonts w:ascii="Garamond Premier Pro Caption" w:hAnsi="Garamond Premier Pro Caption" w:hint="default"/>
            <w:sz w:val="22"/>
            <w:szCs w:val="22"/>
            <w:rtl w:val="0"/>
          </w:rPr>
          <w:delText>ü</w:delText>
        </w:r>
      </w:del>
      <w:del w:id="698" w:date="2023-01-13T18:26:59Z" w:author="Jan Groh">
        <w:r>
          <w:rPr>
            <w:rFonts w:ascii="Garamond Premier Pro Caption" w:hAnsi="Garamond Premier Pro Caption"/>
            <w:sz w:val="22"/>
            <w:szCs w:val="22"/>
            <w:rtl w:val="0"/>
            <w:lang w:val="de-DE"/>
          </w:rPr>
          <w:delText>hlt sich unverstanden;</w:delText>
        </w:r>
      </w:del>
      <w:del w:id="699" w:date="2023-01-13T18:26:59Z" w:author="Jan Groh">
        <w:r>
          <w:rPr>
            <w:rFonts w:ascii="Garamond Premier Pro Caption" w:hAnsi="Garamond Premier Pro Caption"/>
            <w:sz w:val="22"/>
            <w:szCs w:val="22"/>
            <w:rtl w:val="0"/>
            <w:lang w:val="de-DE"/>
          </w:rPr>
          <w:delText xml:space="preserve"> </w:delText>
        </w:r>
      </w:del>
      <w:del w:id="700" w:date="2023-01-13T18:26:59Z" w:author="Jan Groh">
        <w:r>
          <w:rPr>
            <w:rFonts w:ascii="Garamond Premier Pro Caption" w:hAnsi="Garamond Premier Pro Caption"/>
            <w:sz w:val="22"/>
            <w:szCs w:val="22"/>
            <w:rtl w:val="0"/>
            <w:lang w:val="it-IT"/>
          </w:rPr>
          <w:delText>Ottilie dr</w:delText>
        </w:r>
      </w:del>
      <w:del w:id="701" w:date="2023-01-13T18:26:59Z" w:author="Jan Groh">
        <w:r>
          <w:rPr>
            <w:rFonts w:ascii="Garamond Premier Pro Caption" w:hAnsi="Garamond Premier Pro Caption" w:hint="default"/>
            <w:sz w:val="22"/>
            <w:szCs w:val="22"/>
            <w:rtl w:val="0"/>
          </w:rPr>
          <w:delText>ä</w:delText>
        </w:r>
      </w:del>
      <w:del w:id="702" w:date="2023-01-13T18:26:59Z" w:author="Jan Groh">
        <w:r>
          <w:rPr>
            <w:rFonts w:ascii="Garamond Premier Pro Caption" w:hAnsi="Garamond Premier Pro Caption"/>
            <w:sz w:val="22"/>
            <w:szCs w:val="22"/>
            <w:rtl w:val="0"/>
            <w:lang w:val="de-DE"/>
          </w:rPr>
          <w:delText xml:space="preserve">ngt ihn weiterzumachen: Wer heraustrete an die </w:delText>
        </w:r>
      </w:del>
      <w:del w:id="703" w:date="2023-01-13T18:26:59Z" w:author="Jan Groh">
        <w:r>
          <w:rPr>
            <w:rFonts w:ascii="Garamond Premier Pro Caption" w:hAnsi="Garamond Premier Pro Caption" w:hint="default"/>
            <w:sz w:val="22"/>
            <w:szCs w:val="22"/>
            <w:rtl w:val="0"/>
          </w:rPr>
          <w:delText>Ö</w:delText>
        </w:r>
      </w:del>
      <w:del w:id="704" w:date="2023-01-13T18:26:59Z" w:author="Jan Groh">
        <w:r>
          <w:rPr>
            <w:rFonts w:ascii="Garamond Premier Pro Caption" w:hAnsi="Garamond Premier Pro Caption"/>
            <w:sz w:val="22"/>
            <w:szCs w:val="22"/>
            <w:rtl w:val="0"/>
            <w:lang w:val="de-DE"/>
          </w:rPr>
          <w:delText>ffentlichkeit, so schreibt sie ihm, der m</w:delText>
        </w:r>
      </w:del>
      <w:del w:id="705" w:date="2023-01-13T18:26:59Z" w:author="Jan Groh">
        <w:r>
          <w:rPr>
            <w:rFonts w:ascii="Garamond Premier Pro Caption" w:hAnsi="Garamond Premier Pro Caption" w:hint="default"/>
            <w:sz w:val="22"/>
            <w:szCs w:val="22"/>
            <w:rtl w:val="0"/>
          </w:rPr>
          <w:delText>ü</w:delText>
        </w:r>
      </w:del>
      <w:del w:id="706" w:date="2023-01-13T18:26:59Z" w:author="Jan Groh">
        <w:r>
          <w:rPr>
            <w:rFonts w:ascii="Garamond Premier Pro Caption" w:hAnsi="Garamond Premier Pro Caption"/>
            <w:sz w:val="22"/>
            <w:szCs w:val="22"/>
            <w:rtl w:val="0"/>
            <w:lang w:val="de-DE"/>
          </w:rPr>
          <w:delText>sse auch in der Lage sein, Kritik, sei sie gerecht oder ungerecht, zu ertragen. Ob es allerdings richtig war, Walther in seiner Einsch</w:delText>
        </w:r>
      </w:del>
      <w:del w:id="707" w:date="2023-01-13T18:26:59Z" w:author="Jan Groh">
        <w:r>
          <w:rPr>
            <w:rFonts w:ascii="Garamond Premier Pro Caption" w:hAnsi="Garamond Premier Pro Caption" w:hint="default"/>
            <w:sz w:val="22"/>
            <w:szCs w:val="22"/>
            <w:rtl w:val="0"/>
          </w:rPr>
          <w:delText>ä</w:delText>
        </w:r>
      </w:del>
      <w:del w:id="708" w:date="2023-01-13T18:26:59Z" w:author="Jan Groh">
        <w:r>
          <w:rPr>
            <w:rFonts w:ascii="Garamond Premier Pro Caption" w:hAnsi="Garamond Premier Pro Caption"/>
            <w:sz w:val="22"/>
            <w:szCs w:val="22"/>
            <w:rtl w:val="0"/>
            <w:lang w:val="de-DE"/>
          </w:rPr>
          <w:delText>tzung seiner seltenen Begabung zu best</w:delText>
        </w:r>
      </w:del>
      <w:del w:id="709" w:date="2023-01-13T18:26:59Z" w:author="Jan Groh">
        <w:r>
          <w:rPr>
            <w:rFonts w:ascii="Garamond Premier Pro Caption" w:hAnsi="Garamond Premier Pro Caption" w:hint="default"/>
            <w:sz w:val="22"/>
            <w:szCs w:val="22"/>
            <w:rtl w:val="0"/>
          </w:rPr>
          <w:delText>ä</w:delText>
        </w:r>
      </w:del>
      <w:del w:id="710" w:date="2023-01-13T18:26:59Z" w:author="Jan Groh">
        <w:r>
          <w:rPr>
            <w:rFonts w:ascii="Garamond Premier Pro Caption" w:hAnsi="Garamond Premier Pro Caption"/>
            <w:sz w:val="22"/>
            <w:szCs w:val="22"/>
            <w:rtl w:val="0"/>
            <w:lang w:val="de-DE"/>
          </w:rPr>
          <w:delText>tigen, mu</w:delText>
        </w:r>
      </w:del>
      <w:del w:id="711" w:date="2023-01-13T18:26:59Z" w:author="Jan Groh">
        <w:r>
          <w:rPr>
            <w:rFonts w:ascii="Garamond Premier Pro Caption" w:hAnsi="Garamond Premier Pro Caption" w:hint="default"/>
            <w:sz w:val="22"/>
            <w:szCs w:val="22"/>
            <w:rtl w:val="0"/>
            <w:lang w:val="de-DE"/>
          </w:rPr>
          <w:delText xml:space="preserve">ß </w:delText>
        </w:r>
      </w:del>
      <w:del w:id="712" w:date="2023-01-13T18:26:59Z" w:author="Jan Groh">
        <w:r>
          <w:rPr>
            <w:rFonts w:ascii="Garamond Premier Pro Caption" w:hAnsi="Garamond Premier Pro Caption"/>
            <w:sz w:val="22"/>
            <w:szCs w:val="22"/>
            <w:rtl w:val="0"/>
            <w:lang w:val="de-DE"/>
          </w:rPr>
          <w:delText>bezweifelt werden, riet doch schon Mendelssohn dazu, nicht Komponist, sondern Dirigent zu werden, und auch Franz Liszt</w:delText>
        </w:r>
      </w:del>
      <w:ins w:id="713" w:date="2023-01-09T21:50:33Z" w:author="Jan Groh">
        <w:del w:id="714" w:date="2023-01-13T18:26:59Z" w:author="Jan Groh">
          <w:r>
            <w:rPr>
              <w:rFonts w:ascii="Garamond Premier Pro Caption" w:cs="Garamond Premier Pro Caption" w:hAnsi="Garamond Premier Pro Caption" w:eastAsia="Garamond Premier Pro Caption"/>
              <w:sz w:val="22"/>
              <w:szCs w:val="22"/>
              <w:vertAlign w:val="superscript"/>
            </w:rPr>
            <w:footnoteReference w:id="51"/>
          </w:r>
        </w:del>
      </w:ins>
      <w:del w:id="715" w:date="2023-01-13T18:26:59Z" w:author="Jan Groh">
        <w:r>
          <w:rPr>
            <w:rFonts w:ascii="Garamond Premier Pro Caption" w:hAnsi="Garamond Premier Pro Caption"/>
            <w:sz w:val="22"/>
            <w:szCs w:val="22"/>
            <w:rtl w:val="0"/>
            <w:lang w:val="de-DE"/>
          </w:rPr>
          <w:delText xml:space="preserve"> konnte sich trotz mehrmaliger F</w:delText>
        </w:r>
      </w:del>
      <w:del w:id="716" w:date="2023-01-13T18:26:59Z" w:author="Jan Groh">
        <w:r>
          <w:rPr>
            <w:rFonts w:ascii="Garamond Premier Pro Caption" w:hAnsi="Garamond Premier Pro Caption" w:hint="default"/>
            <w:sz w:val="22"/>
            <w:szCs w:val="22"/>
            <w:rtl w:val="0"/>
          </w:rPr>
          <w:delText>ü</w:delText>
        </w:r>
      </w:del>
      <w:del w:id="717" w:date="2023-01-13T18:26:59Z" w:author="Jan Groh">
        <w:r>
          <w:rPr>
            <w:rFonts w:ascii="Garamond Premier Pro Caption" w:hAnsi="Garamond Premier Pro Caption"/>
            <w:sz w:val="22"/>
            <w:szCs w:val="22"/>
            <w:rtl w:val="0"/>
            <w:lang w:val="de-DE"/>
          </w:rPr>
          <w:delText>rsprache Ottilies nicht bereit erkl</w:delText>
        </w:r>
      </w:del>
      <w:del w:id="718" w:date="2023-01-13T18:26:59Z" w:author="Jan Groh">
        <w:r>
          <w:rPr>
            <w:rFonts w:ascii="Garamond Premier Pro Caption" w:hAnsi="Garamond Premier Pro Caption" w:hint="default"/>
            <w:sz w:val="22"/>
            <w:szCs w:val="22"/>
            <w:rtl w:val="0"/>
          </w:rPr>
          <w:delText>ä</w:delText>
        </w:r>
      </w:del>
      <w:del w:id="719" w:date="2023-01-13T18:26:59Z" w:author="Jan Groh">
        <w:r>
          <w:rPr>
            <w:rFonts w:ascii="Garamond Premier Pro Caption" w:hAnsi="Garamond Premier Pro Caption"/>
            <w:sz w:val="22"/>
            <w:szCs w:val="22"/>
            <w:rtl w:val="0"/>
            <w:lang w:val="de-DE"/>
          </w:rPr>
          <w:delText>ren, Walthers Oper zu empfehlen. Sibylle Mertens ist bem</w:delText>
        </w:r>
      </w:del>
      <w:del w:id="720" w:date="2023-01-13T18:26:59Z" w:author="Jan Groh">
        <w:r>
          <w:rPr>
            <w:rFonts w:ascii="Garamond Premier Pro Caption" w:hAnsi="Garamond Premier Pro Caption" w:hint="default"/>
            <w:sz w:val="22"/>
            <w:szCs w:val="22"/>
            <w:rtl w:val="0"/>
          </w:rPr>
          <w:delText>ü</w:delText>
        </w:r>
      </w:del>
      <w:del w:id="721" w:date="2023-01-13T18:26:59Z" w:author="Jan Groh">
        <w:r>
          <w:rPr>
            <w:rFonts w:ascii="Garamond Premier Pro Caption" w:hAnsi="Garamond Premier Pro Caption"/>
            <w:sz w:val="22"/>
            <w:szCs w:val="22"/>
            <w:rtl w:val="0"/>
            <w:lang w:val="de-DE"/>
          </w:rPr>
          <w:delText>ht, die Oper in K</w:delText>
        </w:r>
      </w:del>
      <w:del w:id="722" w:date="2023-01-13T18:26:59Z" w:author="Jan Groh">
        <w:r>
          <w:rPr>
            <w:rFonts w:ascii="Garamond Premier Pro Caption" w:hAnsi="Garamond Premier Pro Caption" w:hint="default"/>
            <w:sz w:val="22"/>
            <w:szCs w:val="22"/>
            <w:rtl w:val="0"/>
            <w:lang w:val="sv-SE"/>
          </w:rPr>
          <w:delText>ö</w:delText>
        </w:r>
      </w:del>
      <w:del w:id="723" w:date="2023-01-13T18:26:59Z" w:author="Jan Groh">
        <w:r>
          <w:rPr>
            <w:rFonts w:ascii="Garamond Premier Pro Caption" w:hAnsi="Garamond Premier Pro Caption"/>
            <w:sz w:val="22"/>
            <w:szCs w:val="22"/>
            <w:rtl w:val="0"/>
            <w:lang w:val="de-DE"/>
          </w:rPr>
          <w:delText>ln zur Auff</w:delText>
        </w:r>
      </w:del>
      <w:del w:id="724" w:date="2023-01-13T18:26:59Z" w:author="Jan Groh">
        <w:r>
          <w:rPr>
            <w:rFonts w:ascii="Garamond Premier Pro Caption" w:hAnsi="Garamond Premier Pro Caption" w:hint="default"/>
            <w:sz w:val="22"/>
            <w:szCs w:val="22"/>
            <w:rtl w:val="0"/>
          </w:rPr>
          <w:delText>ü</w:delText>
        </w:r>
      </w:del>
      <w:del w:id="725" w:date="2023-01-13T18:26:59Z" w:author="Jan Groh">
        <w:r>
          <w:rPr>
            <w:rFonts w:ascii="Garamond Premier Pro Caption" w:hAnsi="Garamond Premier Pro Caption"/>
            <w:sz w:val="22"/>
            <w:szCs w:val="22"/>
            <w:rtl w:val="0"/>
            <w:lang w:val="de-DE"/>
          </w:rPr>
          <w:delText>hrung zu bringen, aber ebenfalls vergebens. Walther entschlie</w:delText>
        </w:r>
      </w:del>
      <w:del w:id="726" w:date="2023-01-13T18:26:59Z" w:author="Jan Groh">
        <w:r>
          <w:rPr>
            <w:rFonts w:ascii="Garamond Premier Pro Caption" w:hAnsi="Garamond Premier Pro Caption" w:hint="default"/>
            <w:sz w:val="22"/>
            <w:szCs w:val="22"/>
            <w:rtl w:val="0"/>
            <w:lang w:val="de-DE"/>
          </w:rPr>
          <w:delText>ß</w:delText>
        </w:r>
      </w:del>
      <w:del w:id="727" w:date="2023-01-13T18:26:59Z" w:author="Jan Groh">
        <w:r>
          <w:rPr>
            <w:rFonts w:ascii="Garamond Premier Pro Caption" w:hAnsi="Garamond Premier Pro Caption"/>
            <w:sz w:val="22"/>
            <w:szCs w:val="22"/>
            <w:rtl w:val="0"/>
            <w:lang w:val="de-DE"/>
          </w:rPr>
          <w:delText>t sich, nach Wien zu gehen, und auch dorthin folgt ihm Ottilie. Am 7. Februar 1840 trifft Ottilie in Wien ein, das bis 1869, durch l</w:delText>
        </w:r>
      </w:del>
      <w:del w:id="728" w:date="2023-01-13T18:26:59Z" w:author="Jan Groh">
        <w:r>
          <w:rPr>
            <w:rFonts w:ascii="Garamond Premier Pro Caption" w:hAnsi="Garamond Premier Pro Caption" w:hint="default"/>
            <w:sz w:val="22"/>
            <w:szCs w:val="22"/>
            <w:rtl w:val="0"/>
          </w:rPr>
          <w:delText>ä</w:delText>
        </w:r>
      </w:del>
      <w:del w:id="729" w:date="2023-01-13T18:26:59Z" w:author="Jan Groh">
        <w:r>
          <w:rPr>
            <w:rFonts w:ascii="Garamond Premier Pro Caption" w:hAnsi="Garamond Premier Pro Caption"/>
            <w:sz w:val="22"/>
            <w:szCs w:val="22"/>
            <w:rtl w:val="0"/>
            <w:lang w:val="de-DE"/>
          </w:rPr>
          <w:delText>ngere Reisen unterbrochen, ihr st</w:delText>
        </w:r>
      </w:del>
      <w:del w:id="730" w:date="2023-01-13T18:26:59Z" w:author="Jan Groh">
        <w:r>
          <w:rPr>
            <w:rFonts w:ascii="Garamond Premier Pro Caption" w:hAnsi="Garamond Premier Pro Caption" w:hint="default"/>
            <w:sz w:val="22"/>
            <w:szCs w:val="22"/>
            <w:rtl w:val="0"/>
          </w:rPr>
          <w:delText>ä</w:delText>
        </w:r>
      </w:del>
      <w:del w:id="731" w:date="2023-01-13T18:26:59Z" w:author="Jan Groh">
        <w:r>
          <w:rPr>
            <w:rFonts w:ascii="Garamond Premier Pro Caption" w:hAnsi="Garamond Premier Pro Caption"/>
            <w:sz w:val="22"/>
            <w:szCs w:val="22"/>
            <w:rtl w:val="0"/>
            <w:lang w:val="de-DE"/>
          </w:rPr>
          <w:delText>ndiges Domizil sein wird. Sie wohnt im gleichen Hotel wie w</w:delText>
        </w:r>
      </w:del>
      <w:del w:id="732" w:date="2023-01-13T18:26:59Z" w:author="Jan Groh">
        <w:r>
          <w:rPr>
            <w:rFonts w:ascii="Garamond Premier Pro Caption" w:hAnsi="Garamond Premier Pro Caption" w:hint="default"/>
            <w:sz w:val="22"/>
            <w:szCs w:val="22"/>
            <w:rtl w:val="0"/>
          </w:rPr>
          <w:delText>ä</w:delText>
        </w:r>
      </w:del>
      <w:del w:id="733" w:date="2023-01-13T18:26:59Z" w:author="Jan Groh">
        <w:r>
          <w:rPr>
            <w:rFonts w:ascii="Garamond Premier Pro Caption" w:hAnsi="Garamond Premier Pro Caption"/>
            <w:sz w:val="22"/>
            <w:szCs w:val="22"/>
            <w:rtl w:val="0"/>
            <w:lang w:val="de-DE"/>
          </w:rPr>
          <w:delText xml:space="preserve">hrend ihrer Niederkunft, und dort trifft sie auch </w:delText>
        </w:r>
      </w:del>
      <w:del w:id="734" w:date="2023-01-13T18:26:59Z" w:author="Jan Groh">
        <w:r>
          <w:rPr>
            <w:rFonts w:ascii="Garamond Premier Pro Caption" w:hAnsi="Garamond Premier Pro Caption" w:hint="default"/>
            <w:sz w:val="22"/>
            <w:szCs w:val="22"/>
            <w:rtl w:val="0"/>
          </w:rPr>
          <w:delText xml:space="preserve">– </w:delText>
        </w:r>
      </w:del>
      <w:del w:id="735" w:date="2023-01-13T18:26:59Z" w:author="Jan Groh">
        <w:r>
          <w:rPr>
            <w:rFonts w:ascii="Garamond Premier Pro Caption" w:hAnsi="Garamond Premier Pro Caption"/>
            <w:sz w:val="22"/>
            <w:szCs w:val="22"/>
            <w:rtl w:val="0"/>
            <w:lang w:val="de-DE"/>
          </w:rPr>
          <w:delText>wie vor f</w:delText>
        </w:r>
      </w:del>
      <w:del w:id="736" w:date="2023-01-13T18:26:59Z" w:author="Jan Groh">
        <w:r>
          <w:rPr>
            <w:rFonts w:ascii="Garamond Premier Pro Caption" w:hAnsi="Garamond Premier Pro Caption" w:hint="default"/>
            <w:sz w:val="22"/>
            <w:szCs w:val="22"/>
            <w:rtl w:val="0"/>
          </w:rPr>
          <w:delText>ü</w:delText>
        </w:r>
      </w:del>
      <w:del w:id="737" w:date="2023-01-13T18:26:59Z" w:author="Jan Groh">
        <w:r>
          <w:rPr>
            <w:rFonts w:ascii="Garamond Premier Pro Caption" w:hAnsi="Garamond Premier Pro Caption"/>
            <w:sz w:val="22"/>
            <w:szCs w:val="22"/>
            <w:rtl w:val="0"/>
            <w:lang w:val="de-DE"/>
          </w:rPr>
          <w:delText xml:space="preserve">nf Jahren </w:delText>
        </w:r>
      </w:del>
      <w:del w:id="738" w:date="2023-01-13T18:26:59Z" w:author="Jan Groh">
        <w:r>
          <w:rPr>
            <w:rFonts w:ascii="Garamond Premier Pro Caption" w:hAnsi="Garamond Premier Pro Caption" w:hint="default"/>
            <w:sz w:val="22"/>
            <w:szCs w:val="22"/>
            <w:rtl w:val="0"/>
          </w:rPr>
          <w:delText xml:space="preserve">– </w:delText>
        </w:r>
      </w:del>
      <w:del w:id="739" w:date="2023-01-13T18:26:59Z" w:author="Jan Groh">
        <w:r>
          <w:rPr>
            <w:rFonts w:ascii="Garamond Premier Pro Caption" w:hAnsi="Garamond Premier Pro Caption"/>
            <w:sz w:val="22"/>
            <w:szCs w:val="22"/>
            <w:rtl w:val="0"/>
            <w:lang w:val="de-DE"/>
          </w:rPr>
          <w:delText>den Arzt Romeo Seligmann</w:delText>
        </w:r>
      </w:del>
      <w:ins w:id="740" w:date="2023-01-09T21:52:06Z" w:author="Jan Groh">
        <w:del w:id="741" w:date="2023-01-13T18:26:59Z" w:author="Jan Groh">
          <w:r>
            <w:rPr>
              <w:rFonts w:ascii="Garamond Premier Pro Caption" w:cs="Garamond Premier Pro Caption" w:hAnsi="Garamond Premier Pro Caption" w:eastAsia="Garamond Premier Pro Caption"/>
              <w:sz w:val="22"/>
              <w:szCs w:val="22"/>
              <w:vertAlign w:val="superscript"/>
            </w:rPr>
            <w:footnoteReference w:id="52"/>
          </w:r>
        </w:del>
      </w:ins>
      <w:del w:id="742" w:date="2023-01-13T18:26:59Z" w:author="Jan Groh">
        <w:r>
          <w:rPr>
            <w:rFonts w:ascii="Garamond Premier Pro Caption" w:hAnsi="Garamond Premier Pro Caption"/>
            <w:sz w:val="22"/>
            <w:szCs w:val="22"/>
            <w:rtl w:val="0"/>
            <w:lang w:val="es-ES_tradnl"/>
          </w:rPr>
          <w:delText>. Es f</w:delText>
        </w:r>
      </w:del>
      <w:del w:id="743" w:date="2023-01-13T18:26:59Z" w:author="Jan Groh">
        <w:r>
          <w:rPr>
            <w:rFonts w:ascii="Garamond Premier Pro Caption" w:hAnsi="Garamond Premier Pro Caption" w:hint="default"/>
            <w:sz w:val="22"/>
            <w:szCs w:val="22"/>
            <w:rtl w:val="0"/>
          </w:rPr>
          <w:delText>ä</w:delText>
        </w:r>
      </w:del>
      <w:del w:id="744" w:date="2023-01-13T18:26:59Z" w:author="Jan Groh">
        <w:r>
          <w:rPr>
            <w:rFonts w:ascii="Garamond Premier Pro Caption" w:hAnsi="Garamond Premier Pro Caption"/>
            <w:sz w:val="22"/>
            <w:szCs w:val="22"/>
            <w:rtl w:val="0"/>
            <w:lang w:val="de-DE"/>
          </w:rPr>
          <w:delText xml:space="preserve">llt Ottilie nicht schwer, sich in die Wiener Gesellschaft einzuleben, bereits nach wenigen Tagen hat sie die wichtigsten Personen besucht und sich mit ihnen bekannt gemacht (siehe </w:delText>
        </w:r>
      </w:del>
      <w:del w:id="745" w:date="2023-01-09T21:53:12Z" w:author="Jan Groh">
        <w:r>
          <w:rPr>
            <w:rFonts w:ascii="Garamond Premier Pro Caption" w:hAnsi="Garamond Premier Pro Caption"/>
            <w:sz w:val="22"/>
            <w:szCs w:val="22"/>
            <w:rtl w:val="0"/>
          </w:rPr>
          <w:delText>S. 128 f.</w:delText>
        </w:r>
      </w:del>
      <w:ins w:id="746" w:date="2023-01-09T21:54:31Z" w:author="Jan Groh">
        <w:del w:id="747" w:date="2023-01-13T18:26:59Z" w:author="Jan Groh">
          <w:r>
            <w:rPr>
              <w:rFonts w:ascii="Garamond Premier Pro Caption" w:hAnsi="Garamond Premier Pro Caption"/>
              <w:outline w:val="0"/>
              <w:color w:val="ed220b"/>
              <w:sz w:val="22"/>
              <w:szCs w:val="22"/>
              <w:rtl w:val="0"/>
              <w:lang w:val="de-DE"/>
              <w14:textFill>
                <w14:solidFill>
                  <w14:srgbClr w14:val="EE220C"/>
                </w14:solidFill>
              </w14:textFill>
            </w:rPr>
            <w:delText xml:space="preserve">Verweis auf </w:delText>
          </w:r>
        </w:del>
      </w:ins>
      <w:ins w:id="748" w:date="2023-01-09T21:54:31Z" w:author="Jan Groh">
        <w:del w:id="749" w:date="2023-01-13T18:26:59Z" w:author="Jan Groh">
          <w:r>
            <w:rPr>
              <w:rFonts w:ascii="Garamond Premier Pro Caption" w:hAnsi="Garamond Premier Pro Caption"/>
              <w:outline w:val="0"/>
              <w:color w:val="ed220b"/>
              <w:sz w:val="22"/>
              <w:szCs w:val="22"/>
              <w:rtl w:val="0"/>
              <w:lang w:val="de-DE"/>
              <w14:textFill>
                <w14:solidFill>
                  <w14:srgbClr w14:val="EE220C"/>
                </w14:solidFill>
              </w14:textFill>
            </w:rPr>
            <w:delText>43</w:delText>
          </w:r>
        </w:del>
      </w:ins>
      <w:ins w:id="750" w:date="2023-01-09T21:54:31Z" w:author="Jan Groh">
        <w:del w:id="751" w:date="2023-01-13T18:26:59Z" w:author="Jan Groh">
          <w:r>
            <w:rPr>
              <w:rFonts w:ascii="Garamond Premier Pro Caption" w:hAnsi="Garamond Premier Pro Caption"/>
              <w:outline w:val="0"/>
              <w:color w:val="ed220b"/>
              <w:sz w:val="22"/>
              <w:szCs w:val="22"/>
              <w:rtl w:val="0"/>
              <w14:textFill>
                <w14:solidFill>
                  <w14:srgbClr w14:val="EE220C"/>
                </w14:solidFill>
              </w14:textFill>
            </w:rPr>
            <w:delText>:</w:delText>
          </w:r>
        </w:del>
      </w:ins>
      <w:ins w:id="752" w:date="2023-01-09T21:54:31Z" w:author="Jan Groh">
        <w:del w:id="753" w:date="2023-01-13T18:26:59Z" w:author="Jan Groh">
          <w:r>
            <w:rPr>
              <w:rFonts w:ascii="Garamond Premier Pro Caption" w:hAnsi="Garamond Premier Pro Caption"/>
              <w:outline w:val="0"/>
              <w:color w:val="ed220b"/>
              <w:sz w:val="22"/>
              <w:szCs w:val="22"/>
              <w:rtl w:val="0"/>
              <w:lang w:val="de-DE"/>
              <w14:textFill>
                <w14:solidFill>
                  <w14:srgbClr w14:val="EE220C"/>
                </w14:solidFill>
              </w14:textFill>
            </w:rPr>
            <w:delText xml:space="preserve"> 7. Feb. 1840</w:delText>
          </w:r>
        </w:del>
      </w:ins>
      <w:del w:id="754" w:date="2023-01-13T18:26:59Z" w:author="Jan Groh">
        <w:r>
          <w:rPr>
            <w:rFonts w:ascii="Garamond Premier Pro Caption" w:hAnsi="Garamond Premier Pro Caption"/>
            <w:sz w:val="22"/>
            <w:szCs w:val="22"/>
            <w:rtl w:val="0"/>
            <w:lang w:val="de-DE"/>
          </w:rPr>
          <w:delText>). Der Name Goethe gen</w:delText>
        </w:r>
      </w:del>
      <w:del w:id="755" w:date="2023-01-13T18:26:59Z" w:author="Jan Groh">
        <w:r>
          <w:rPr>
            <w:rFonts w:ascii="Garamond Premier Pro Caption" w:hAnsi="Garamond Premier Pro Caption" w:hint="default"/>
            <w:sz w:val="22"/>
            <w:szCs w:val="22"/>
            <w:rtl w:val="0"/>
          </w:rPr>
          <w:delText>ü</w:delText>
        </w:r>
      </w:del>
      <w:del w:id="756" w:date="2023-01-13T18:26:59Z" w:author="Jan Groh">
        <w:r>
          <w:rPr>
            <w:rFonts w:ascii="Garamond Premier Pro Caption" w:hAnsi="Garamond Premier Pro Caption"/>
            <w:sz w:val="22"/>
            <w:szCs w:val="22"/>
            <w:rtl w:val="0"/>
            <w:lang w:val="de-DE"/>
          </w:rPr>
          <w:delText>gt, um gleich wieder im Mittelpunkt des kulturellen Interesses zu stehen.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7" w:date="2023-01-13T18:26:59Z" w:author="Jan Groh"/>
          <w:rFonts w:ascii="Garamond Premier Pro Caption" w:cs="Garamond Premier Pro Caption" w:hAnsi="Garamond Premier Pro Caption" w:eastAsia="Garamond Premier Pro Caption"/>
          <w:sz w:val="22"/>
          <w:szCs w:val="22"/>
        </w:rPr>
      </w:pPr>
      <w:del w:id="758" w:date="2023-01-13T18:26:59Z" w:author="Jan Groh">
        <w:r>
          <w:rPr>
            <w:rFonts w:ascii="Garamond Premier Pro Caption" w:hAnsi="Garamond Premier Pro Caption"/>
            <w:sz w:val="22"/>
            <w:szCs w:val="22"/>
            <w:rtl w:val="0"/>
            <w:lang w:val="de-DE"/>
          </w:rPr>
          <w:delText>Ottilie trifft mit Grillparzer</w:delText>
        </w:r>
      </w:del>
      <w:ins w:id="759" w:date="2023-01-09T21:55:12Z" w:author="Jan Groh">
        <w:del w:id="760" w:date="2023-01-13T18:26:59Z" w:author="Jan Groh">
          <w:r>
            <w:rPr>
              <w:rFonts w:ascii="Garamond Premier Pro Caption" w:cs="Garamond Premier Pro Caption" w:hAnsi="Garamond Premier Pro Caption" w:eastAsia="Garamond Premier Pro Caption"/>
              <w:sz w:val="22"/>
              <w:szCs w:val="22"/>
              <w:vertAlign w:val="superscript"/>
            </w:rPr>
            <w:footnoteReference w:id="53"/>
          </w:r>
        </w:del>
      </w:ins>
      <w:del w:id="761" w:date="2023-01-13T18:26:59Z" w:author="Jan Groh">
        <w:r>
          <w:rPr>
            <w:rFonts w:ascii="Garamond Premier Pro Caption" w:hAnsi="Garamond Premier Pro Caption"/>
            <w:sz w:val="22"/>
            <w:szCs w:val="22"/>
            <w:rtl w:val="0"/>
            <w:lang w:val="de-DE"/>
          </w:rPr>
          <w:delText>, Bauernfeld</w:delText>
        </w:r>
      </w:del>
      <w:ins w:id="762" w:date="2023-01-09T21:57:36Z" w:author="Jan Groh">
        <w:del w:id="763" w:date="2023-01-13T18:26:59Z" w:author="Jan Groh">
          <w:r>
            <w:rPr>
              <w:rFonts w:ascii="Garamond Premier Pro Caption" w:cs="Garamond Premier Pro Caption" w:hAnsi="Garamond Premier Pro Caption" w:eastAsia="Garamond Premier Pro Caption"/>
              <w:sz w:val="22"/>
              <w:szCs w:val="22"/>
              <w:vertAlign w:val="superscript"/>
            </w:rPr>
            <w:footnoteReference w:id="54"/>
          </w:r>
        </w:del>
      </w:ins>
      <w:del w:id="764" w:date="2023-01-13T18:26:59Z" w:author="Jan Groh">
        <w:r>
          <w:rPr>
            <w:rFonts w:ascii="Garamond Premier Pro Caption" w:hAnsi="Garamond Premier Pro Caption"/>
            <w:sz w:val="22"/>
            <w:szCs w:val="22"/>
            <w:rtl w:val="0"/>
            <w:lang w:val="de-DE"/>
          </w:rPr>
          <w:delText>, Feuchtersleben</w:delText>
        </w:r>
      </w:del>
      <w:ins w:id="765" w:date="2023-01-09T21:58:52Z" w:author="Jan Groh">
        <w:del w:id="766" w:date="2023-01-13T18:26:59Z" w:author="Jan Groh">
          <w:r>
            <w:rPr>
              <w:rFonts w:ascii="Garamond Premier Pro Caption" w:cs="Garamond Premier Pro Caption" w:hAnsi="Garamond Premier Pro Caption" w:eastAsia="Garamond Premier Pro Caption"/>
              <w:sz w:val="22"/>
              <w:szCs w:val="22"/>
              <w:vertAlign w:val="superscript"/>
            </w:rPr>
            <w:footnoteReference w:id="55"/>
          </w:r>
        </w:del>
      </w:ins>
      <w:del w:id="767" w:date="2023-01-13T18:26:59Z" w:author="Jan Groh">
        <w:r>
          <w:rPr>
            <w:rFonts w:ascii="Garamond Premier Pro Caption" w:hAnsi="Garamond Premier Pro Caption"/>
            <w:sz w:val="22"/>
            <w:szCs w:val="22"/>
            <w:rtl w:val="0"/>
            <w:lang w:val="de-DE"/>
          </w:rPr>
          <w:delText>, Lenau</w:delText>
        </w:r>
      </w:del>
      <w:ins w:id="768" w:date="2023-01-09T22:00:38Z" w:author="Jan Groh">
        <w:del w:id="769" w:date="2023-01-13T18:26:59Z" w:author="Jan Groh">
          <w:r>
            <w:rPr>
              <w:rFonts w:ascii="Garamond Premier Pro Caption" w:cs="Garamond Premier Pro Caption" w:hAnsi="Garamond Premier Pro Caption" w:eastAsia="Garamond Premier Pro Caption"/>
              <w:sz w:val="22"/>
              <w:szCs w:val="22"/>
              <w:vertAlign w:val="superscript"/>
            </w:rPr>
            <w:footnoteReference w:id="56"/>
          </w:r>
        </w:del>
      </w:ins>
      <w:del w:id="770" w:date="2023-01-13T18:26:59Z" w:author="Jan Groh">
        <w:r>
          <w:rPr>
            <w:rFonts w:ascii="Garamond Premier Pro Caption" w:hAnsi="Garamond Premier Pro Caption"/>
            <w:sz w:val="22"/>
            <w:szCs w:val="22"/>
            <w:rtl w:val="0"/>
            <w:lang w:val="de-DE"/>
          </w:rPr>
          <w:delText xml:space="preserve"> und Schober</w:delText>
        </w:r>
      </w:del>
      <w:ins w:id="771" w:date="2023-01-09T22:04:46Z" w:author="Jan Groh">
        <w:del w:id="772" w:date="2023-01-13T18:26:59Z" w:author="Jan Groh">
          <w:r>
            <w:rPr>
              <w:rFonts w:ascii="Garamond Premier Pro Caption" w:cs="Garamond Premier Pro Caption" w:hAnsi="Garamond Premier Pro Caption" w:eastAsia="Garamond Premier Pro Caption"/>
              <w:sz w:val="22"/>
              <w:szCs w:val="22"/>
              <w:vertAlign w:val="superscript"/>
            </w:rPr>
            <w:footnoteReference w:id="57"/>
          </w:r>
        </w:del>
      </w:ins>
      <w:del w:id="773" w:date="2023-01-13T18:26:59Z" w:author="Jan Groh">
        <w:r>
          <w:rPr>
            <w:rFonts w:ascii="Garamond Premier Pro Caption" w:hAnsi="Garamond Premier Pro Caption"/>
            <w:sz w:val="22"/>
            <w:szCs w:val="22"/>
            <w:rtl w:val="0"/>
            <w:lang w:val="de-DE"/>
          </w:rPr>
          <w:delText xml:space="preserve"> zusammen, einem Kreis, dem auch Romeo Seligmann angeh</w:delText>
        </w:r>
      </w:del>
      <w:del w:id="774" w:date="2023-01-13T18:26:59Z" w:author="Jan Groh">
        <w:r>
          <w:rPr>
            <w:rFonts w:ascii="Garamond Premier Pro Caption" w:hAnsi="Garamond Premier Pro Caption" w:hint="default"/>
            <w:sz w:val="22"/>
            <w:szCs w:val="22"/>
            <w:rtl w:val="0"/>
            <w:lang w:val="sv-SE"/>
          </w:rPr>
          <w:delText>ö</w:delText>
        </w:r>
      </w:del>
      <w:del w:id="775" w:date="2023-01-13T18:26:59Z" w:author="Jan Groh">
        <w:r>
          <w:rPr>
            <w:rFonts w:ascii="Garamond Premier Pro Caption" w:hAnsi="Garamond Premier Pro Caption"/>
            <w:sz w:val="22"/>
            <w:szCs w:val="22"/>
            <w:rtl w:val="0"/>
          </w:rPr>
          <w:delText>rt. F</w:delText>
        </w:r>
      </w:del>
      <w:del w:id="776" w:date="2023-01-13T18:26:59Z" w:author="Jan Groh">
        <w:r>
          <w:rPr>
            <w:rFonts w:ascii="Garamond Premier Pro Caption" w:hAnsi="Garamond Premier Pro Caption" w:hint="default"/>
            <w:sz w:val="22"/>
            <w:szCs w:val="22"/>
            <w:rtl w:val="0"/>
          </w:rPr>
          <w:delText>ü</w:delText>
        </w:r>
      </w:del>
      <w:del w:id="777" w:date="2023-01-13T18:26:59Z" w:author="Jan Groh">
        <w:r>
          <w:rPr>
            <w:rFonts w:ascii="Garamond Premier Pro Caption" w:hAnsi="Garamond Premier Pro Caption"/>
            <w:sz w:val="22"/>
            <w:szCs w:val="22"/>
            <w:rtl w:val="0"/>
            <w:lang w:val="de-DE"/>
          </w:rPr>
          <w:delText>r Ottilie wird Romeo Seligmann bald unentbehrlich, ohne seinen Rat geschieht fast nichts mehr; er ist ihr ein Freund und Berater, Beichtvater und Arzt. Sein Sohn schreibt sp</w:delText>
        </w:r>
      </w:del>
      <w:del w:id="778" w:date="2023-01-13T18:26:59Z" w:author="Jan Groh">
        <w:r>
          <w:rPr>
            <w:rFonts w:ascii="Garamond Premier Pro Caption" w:hAnsi="Garamond Premier Pro Caption" w:hint="default"/>
            <w:sz w:val="22"/>
            <w:szCs w:val="22"/>
            <w:rtl w:val="0"/>
          </w:rPr>
          <w:delText>ä</w:delText>
        </w:r>
      </w:del>
      <w:del w:id="779" w:date="2023-01-13T18:26:59Z" w:author="Jan Groh">
        <w:r>
          <w:rPr>
            <w:rFonts w:ascii="Garamond Premier Pro Caption" w:hAnsi="Garamond Premier Pro Caption"/>
            <w:sz w:val="22"/>
            <w:szCs w:val="22"/>
            <w:rtl w:val="0"/>
          </w:rPr>
          <w:delText xml:space="preserve">ter </w:delText>
        </w:r>
      </w:del>
      <w:del w:id="780" w:date="2023-01-13T18:26:59Z" w:author="Jan Groh">
        <w:r>
          <w:rPr>
            <w:rFonts w:ascii="Garamond Premier Pro Caption" w:hAnsi="Garamond Premier Pro Caption" w:hint="default"/>
            <w:sz w:val="22"/>
            <w:szCs w:val="22"/>
            <w:rtl w:val="0"/>
          </w:rPr>
          <w:delText>ü</w:delText>
        </w:r>
      </w:del>
      <w:del w:id="781" w:date="2023-01-13T18:26:59Z" w:author="Jan Groh">
        <w:r>
          <w:rPr>
            <w:rFonts w:ascii="Garamond Premier Pro Caption" w:hAnsi="Garamond Premier Pro Caption"/>
            <w:sz w:val="22"/>
            <w:szCs w:val="22"/>
            <w:rtl w:val="0"/>
            <w:lang w:val="de-DE"/>
          </w:rPr>
          <w:delText xml:space="preserve">ber ihn und Ottilie: </w:delText>
        </w:r>
      </w:del>
      <w:del w:id="782" w:date="2023-01-13T18:26:59Z" w:author="Jan Groh">
        <w:r>
          <w:rPr>
            <w:rFonts w:ascii="Garamond Premier Pro Caption" w:hAnsi="Garamond Premier Pro Caption" w:hint="default"/>
            <w:sz w:val="22"/>
            <w:szCs w:val="22"/>
            <w:rtl w:val="0"/>
            <w:lang w:val="it-IT"/>
          </w:rPr>
          <w:delText>»</w:delText>
        </w:r>
      </w:del>
      <w:del w:id="783" w:date="2023-01-13T18:26:59Z" w:author="Jan Groh">
        <w:r>
          <w:rPr>
            <w:rFonts w:ascii="Garamond Premier Pro Caption" w:hAnsi="Garamond Premier Pro Caption"/>
            <w:sz w:val="22"/>
            <w:szCs w:val="22"/>
            <w:rtl w:val="0"/>
            <w:lang w:val="de-DE"/>
          </w:rPr>
          <w:delText>So war er f</w:delText>
        </w:r>
      </w:del>
      <w:del w:id="784" w:date="2023-01-13T18:26:59Z" w:author="Jan Groh">
        <w:r>
          <w:rPr>
            <w:rFonts w:ascii="Garamond Premier Pro Caption" w:hAnsi="Garamond Premier Pro Caption" w:hint="default"/>
            <w:sz w:val="22"/>
            <w:szCs w:val="22"/>
            <w:rtl w:val="0"/>
          </w:rPr>
          <w:delText>ü</w:delText>
        </w:r>
      </w:del>
      <w:del w:id="785" w:date="2023-01-13T18:26:59Z" w:author="Jan Groh">
        <w:r>
          <w:rPr>
            <w:rFonts w:ascii="Garamond Premier Pro Caption" w:hAnsi="Garamond Premier Pro Caption"/>
            <w:sz w:val="22"/>
            <w:szCs w:val="22"/>
            <w:rtl w:val="0"/>
            <w:lang w:val="de-DE"/>
          </w:rPr>
          <w:delText>r Ottilie nicht nur als gewissenhafter Arzt und geistig anregender Gesellschafter w</w:delText>
        </w:r>
      </w:del>
      <w:del w:id="786" w:date="2023-01-13T18:26:59Z" w:author="Jan Groh">
        <w:r>
          <w:rPr>
            <w:rFonts w:ascii="Garamond Premier Pro Caption" w:hAnsi="Garamond Premier Pro Caption" w:hint="default"/>
            <w:sz w:val="22"/>
            <w:szCs w:val="22"/>
            <w:rtl w:val="0"/>
          </w:rPr>
          <w:delText>ä</w:delText>
        </w:r>
      </w:del>
      <w:del w:id="787" w:date="2023-01-13T18:26:59Z" w:author="Jan Groh">
        <w:r>
          <w:rPr>
            <w:rFonts w:ascii="Garamond Premier Pro Caption" w:hAnsi="Garamond Premier Pro Caption"/>
            <w:sz w:val="22"/>
            <w:szCs w:val="22"/>
            <w:rtl w:val="0"/>
            <w:lang w:val="de-DE"/>
          </w:rPr>
          <w:delText>hrend ihrer vielen Wiener Aufenthalte eine wahre St</w:delText>
        </w:r>
      </w:del>
      <w:del w:id="788" w:date="2023-01-13T18:26:59Z" w:author="Jan Groh">
        <w:r>
          <w:rPr>
            <w:rFonts w:ascii="Garamond Premier Pro Caption" w:hAnsi="Garamond Premier Pro Caption" w:hint="default"/>
            <w:sz w:val="22"/>
            <w:szCs w:val="22"/>
            <w:rtl w:val="0"/>
          </w:rPr>
          <w:delText>ü</w:delText>
        </w:r>
      </w:del>
      <w:del w:id="789" w:date="2023-01-13T18:26:59Z" w:author="Jan Groh">
        <w:r>
          <w:rPr>
            <w:rFonts w:ascii="Garamond Premier Pro Caption" w:hAnsi="Garamond Premier Pro Caption"/>
            <w:sz w:val="22"/>
            <w:szCs w:val="22"/>
            <w:rtl w:val="0"/>
            <w:lang w:val="de-DE"/>
          </w:rPr>
          <w:delText>tze, sondern auch als besorgter Freund w</w:delText>
        </w:r>
      </w:del>
      <w:del w:id="790" w:date="2023-01-13T18:26:59Z" w:author="Jan Groh">
        <w:r>
          <w:rPr>
            <w:rFonts w:ascii="Garamond Premier Pro Caption" w:hAnsi="Garamond Premier Pro Caption" w:hint="default"/>
            <w:sz w:val="22"/>
            <w:szCs w:val="22"/>
            <w:rtl w:val="0"/>
          </w:rPr>
          <w:delText>ä</w:delText>
        </w:r>
      </w:del>
      <w:del w:id="791" w:date="2023-01-13T18:26:59Z" w:author="Jan Groh">
        <w:r>
          <w:rPr>
            <w:rFonts w:ascii="Garamond Premier Pro Caption" w:hAnsi="Garamond Premier Pro Caption"/>
            <w:sz w:val="22"/>
            <w:szCs w:val="22"/>
            <w:rtl w:val="0"/>
            <w:lang w:val="de-DE"/>
          </w:rPr>
          <w:delText>hrend ihrer Abwesenheit; er war ihr bei der Ordnung ihrer etwas verwickelten finanziellen Verh</w:delText>
        </w:r>
      </w:del>
      <w:del w:id="792" w:date="2023-01-13T18:26:59Z" w:author="Jan Groh">
        <w:r>
          <w:rPr>
            <w:rFonts w:ascii="Garamond Premier Pro Caption" w:hAnsi="Garamond Premier Pro Caption" w:hint="default"/>
            <w:sz w:val="22"/>
            <w:szCs w:val="22"/>
            <w:rtl w:val="0"/>
          </w:rPr>
          <w:delText>ä</w:delText>
        </w:r>
      </w:del>
      <w:del w:id="793" w:date="2023-01-13T18:26:59Z" w:author="Jan Groh">
        <w:r>
          <w:rPr>
            <w:rFonts w:ascii="Garamond Premier Pro Caption" w:hAnsi="Garamond Premier Pro Caption"/>
            <w:sz w:val="22"/>
            <w:szCs w:val="22"/>
            <w:rtl w:val="0"/>
            <w:lang w:val="de-DE"/>
          </w:rPr>
          <w:delText xml:space="preserve">ltnisse behilflich, verwahrte ihre Depots, besorgte den Ankauf </w:delText>
        </w:r>
      </w:del>
      <w:del w:id="794" w:date="2023-01-13T18:26:59Z" w:author="Jan Groh">
        <w:r>
          <w:rPr>
            <w:rFonts w:ascii="Garamond Premier Pro Caption" w:hAnsi="Garamond Premier Pro Caption" w:hint="default"/>
            <w:sz w:val="22"/>
            <w:szCs w:val="22"/>
            <w:rtl w:val="0"/>
          </w:rPr>
          <w:delText xml:space="preserve">– </w:delText>
        </w:r>
      </w:del>
      <w:del w:id="795" w:date="2023-01-13T18:26:59Z" w:author="Jan Groh">
        <w:r>
          <w:rPr>
            <w:rFonts w:ascii="Garamond Premier Pro Caption" w:hAnsi="Garamond Premier Pro Caption"/>
            <w:sz w:val="22"/>
            <w:szCs w:val="22"/>
            <w:rtl w:val="0"/>
            <w:lang w:val="de-DE"/>
          </w:rPr>
          <w:delText>noch viel h</w:delText>
        </w:r>
      </w:del>
      <w:del w:id="796" w:date="2023-01-13T18:26:59Z" w:author="Jan Groh">
        <w:r>
          <w:rPr>
            <w:rFonts w:ascii="Garamond Premier Pro Caption" w:hAnsi="Garamond Premier Pro Caption" w:hint="default"/>
            <w:sz w:val="22"/>
            <w:szCs w:val="22"/>
            <w:rtl w:val="0"/>
          </w:rPr>
          <w:delText>ä</w:delText>
        </w:r>
      </w:del>
      <w:del w:id="797" w:date="2023-01-13T18:26:59Z" w:author="Jan Groh">
        <w:r>
          <w:rPr>
            <w:rFonts w:ascii="Garamond Premier Pro Caption" w:hAnsi="Garamond Premier Pro Caption"/>
            <w:sz w:val="22"/>
            <w:szCs w:val="22"/>
            <w:rtl w:val="0"/>
            <w:lang w:val="de-DE"/>
          </w:rPr>
          <w:delText xml:space="preserve">ufiger allerdings den Verkauf </w:delText>
        </w:r>
      </w:del>
      <w:del w:id="798" w:date="2023-01-13T18:26:59Z" w:author="Jan Groh">
        <w:r>
          <w:rPr>
            <w:rFonts w:ascii="Garamond Premier Pro Caption" w:hAnsi="Garamond Premier Pro Caption" w:hint="default"/>
            <w:sz w:val="22"/>
            <w:szCs w:val="22"/>
            <w:rtl w:val="0"/>
          </w:rPr>
          <w:delText xml:space="preserve">– </w:delText>
        </w:r>
      </w:del>
      <w:del w:id="799" w:date="2023-01-13T18:26:59Z" w:author="Jan Groh">
        <w:r>
          <w:rPr>
            <w:rFonts w:ascii="Garamond Premier Pro Caption" w:hAnsi="Garamond Premier Pro Caption"/>
            <w:sz w:val="22"/>
            <w:szCs w:val="22"/>
            <w:rtl w:val="0"/>
            <w:lang w:val="de-DE"/>
          </w:rPr>
          <w:delText xml:space="preserve">von Wertpapieren, nicht selten auch </w:delText>
        </w:r>
      </w:del>
      <w:del w:id="800" w:date="2023-01-13T18:26:59Z" w:author="Jan Groh">
        <w:r>
          <w:rPr>
            <w:rFonts w:ascii="Garamond Premier Pro Caption" w:hAnsi="Garamond Premier Pro Caption" w:hint="default"/>
            <w:sz w:val="22"/>
            <w:szCs w:val="22"/>
            <w:rtl w:val="0"/>
          </w:rPr>
          <w:delText xml:space="preserve">– </w:delText>
        </w:r>
      </w:del>
      <w:del w:id="801" w:date="2023-01-13T18:26:59Z" w:author="Jan Groh">
        <w:r>
          <w:rPr>
            <w:rFonts w:ascii="Garamond Premier Pro Caption" w:hAnsi="Garamond Premier Pro Caption"/>
            <w:sz w:val="22"/>
            <w:szCs w:val="22"/>
            <w:rtl w:val="0"/>
            <w:lang w:val="de-DE"/>
          </w:rPr>
          <w:delText xml:space="preserve">man darf dies </w:delText>
        </w:r>
      </w:del>
      <w:del w:id="802" w:date="2023-01-13T18:26:59Z" w:author="Jan Groh">
        <w:r>
          <w:rPr>
            <w:rFonts w:ascii="Garamond Premier Pro Caption" w:hAnsi="Garamond Premier Pro Caption"/>
            <w:sz w:val="22"/>
            <w:szCs w:val="22"/>
            <w:rtl w:val="0"/>
            <w:lang w:val="de-DE"/>
          </w:rPr>
          <w:delText>j</w:delText>
        </w:r>
      </w:del>
      <w:del w:id="803" w:date="2023-01-13T18:26:59Z" w:author="Jan Groh">
        <w:r>
          <w:rPr>
            <w:rFonts w:ascii="Garamond Premier Pro Caption" w:hAnsi="Garamond Premier Pro Caption"/>
            <w:sz w:val="22"/>
            <w:szCs w:val="22"/>
            <w:rtl w:val="0"/>
            <w:lang w:val="de-DE"/>
          </w:rPr>
          <w:delText xml:space="preserve">a heute schon sagen </w:delText>
        </w:r>
      </w:del>
      <w:del w:id="804" w:date="2023-01-13T18:26:59Z" w:author="Jan Groh">
        <w:r>
          <w:rPr>
            <w:rFonts w:ascii="Garamond Premier Pro Caption" w:hAnsi="Garamond Premier Pro Caption" w:hint="default"/>
            <w:sz w:val="22"/>
            <w:szCs w:val="22"/>
            <w:rtl w:val="0"/>
          </w:rPr>
          <w:delText xml:space="preserve">– </w:delText>
        </w:r>
      </w:del>
      <w:del w:id="805" w:date="2023-01-13T18:26:59Z" w:author="Jan Groh">
        <w:r>
          <w:rPr>
            <w:rFonts w:ascii="Garamond Premier Pro Caption" w:hAnsi="Garamond Premier Pro Caption"/>
            <w:sz w:val="22"/>
            <w:szCs w:val="22"/>
            <w:rtl w:val="0"/>
            <w:lang w:val="de-DE"/>
          </w:rPr>
          <w:delText>die Ausl</w:delText>
        </w:r>
      </w:del>
      <w:del w:id="806" w:date="2023-01-13T18:26:59Z" w:author="Jan Groh">
        <w:r>
          <w:rPr>
            <w:rFonts w:ascii="Garamond Premier Pro Caption" w:hAnsi="Garamond Premier Pro Caption" w:hint="default"/>
            <w:sz w:val="22"/>
            <w:szCs w:val="22"/>
            <w:rtl w:val="0"/>
            <w:lang w:val="sv-SE"/>
          </w:rPr>
          <w:delText>ö</w:delText>
        </w:r>
      </w:del>
      <w:del w:id="807" w:date="2023-01-13T18:26:59Z" w:author="Jan Groh">
        <w:r>
          <w:rPr>
            <w:rFonts w:ascii="Garamond Premier Pro Caption" w:hAnsi="Garamond Premier Pro Caption"/>
            <w:sz w:val="22"/>
            <w:szCs w:val="22"/>
            <w:rtl w:val="0"/>
            <w:lang w:val="de-DE"/>
          </w:rPr>
          <w:delText>sung verpf</w:delText>
        </w:r>
      </w:del>
      <w:del w:id="808" w:date="2023-01-13T18:26:59Z" w:author="Jan Groh">
        <w:r>
          <w:rPr>
            <w:rFonts w:ascii="Garamond Premier Pro Caption" w:hAnsi="Garamond Premier Pro Caption" w:hint="default"/>
            <w:sz w:val="22"/>
            <w:szCs w:val="22"/>
            <w:rtl w:val="0"/>
          </w:rPr>
          <w:delText>ä</w:delText>
        </w:r>
      </w:del>
      <w:del w:id="809" w:date="2023-01-13T18:26:59Z" w:author="Jan Groh">
        <w:r>
          <w:rPr>
            <w:rFonts w:ascii="Garamond Premier Pro Caption" w:hAnsi="Garamond Premier Pro Caption"/>
            <w:sz w:val="22"/>
            <w:szCs w:val="22"/>
            <w:rtl w:val="0"/>
            <w:lang w:val="de-DE"/>
          </w:rPr>
          <w:delText>ndeter Wertgegenst</w:delText>
        </w:r>
      </w:del>
      <w:del w:id="810" w:date="2023-01-13T18:26:59Z" w:author="Jan Groh">
        <w:r>
          <w:rPr>
            <w:rFonts w:ascii="Garamond Premier Pro Caption" w:hAnsi="Garamond Premier Pro Caption" w:hint="default"/>
            <w:sz w:val="22"/>
            <w:szCs w:val="22"/>
            <w:rtl w:val="0"/>
          </w:rPr>
          <w:delText>ä</w:delText>
        </w:r>
      </w:del>
      <w:del w:id="811" w:date="2023-01-13T18:26:59Z" w:author="Jan Groh">
        <w:r>
          <w:rPr>
            <w:rFonts w:ascii="Garamond Premier Pro Caption" w:hAnsi="Garamond Premier Pro Caption"/>
            <w:sz w:val="22"/>
            <w:szCs w:val="22"/>
            <w:rtl w:val="0"/>
          </w:rPr>
          <w:delText>nde</w:delText>
        </w:r>
      </w:del>
      <w:del w:id="812" w:date="2023-01-13T18:26:59Z" w:author="Jan Groh">
        <w:r>
          <w:rPr>
            <w:rFonts w:ascii="Garamond Premier Pro Caption" w:hAnsi="Garamond Premier Pro Caption"/>
            <w:sz w:val="22"/>
            <w:szCs w:val="22"/>
            <w:rtl w:val="0"/>
            <w:lang w:val="de-DE"/>
          </w:rPr>
          <w:delText xml:space="preserve"> </w:delText>
        </w:r>
      </w:del>
      <w:del w:id="813" w:date="2023-01-13T18:26:59Z" w:author="Jan Groh">
        <w:r>
          <w:rPr>
            <w:rFonts w:ascii="Garamond Premier Pro Caption" w:hAnsi="Garamond Premier Pro Caption"/>
            <w:sz w:val="22"/>
            <w:szCs w:val="22"/>
            <w:rtl w:val="0"/>
          </w:rPr>
          <w:delText>u. dgl.m.</w:delText>
        </w:r>
      </w:del>
      <w:del w:id="814" w:date="2023-01-13T18:26:59Z" w:author="Jan Groh">
        <w:r>
          <w:rPr>
            <w:rFonts w:ascii="Garamond Premier Pro Caption" w:hAnsi="Garamond Premier Pro Caption" w:hint="default"/>
            <w:sz w:val="22"/>
            <w:szCs w:val="22"/>
            <w:rtl w:val="0"/>
            <w:lang w:val="fr-FR"/>
          </w:rPr>
          <w:delText xml:space="preserve">« </w:delText>
        </w:r>
      </w:del>
      <w:del w:id="815" w:date="2023-01-13T18:26:59Z" w:author="Jan Groh">
        <w:r>
          <w:rPr>
            <w:rFonts w:ascii="Garamond Premier Pro Caption" w:hAnsi="Garamond Premier Pro Caption"/>
            <w:sz w:val="22"/>
            <w:szCs w:val="22"/>
            <w:rtl w:val="0"/>
          </w:rPr>
          <w:delText xml:space="preserve">(A. F. Seligmann, </w:delText>
        </w:r>
      </w:del>
      <w:del w:id="816" w:date="2023-01-13T18:26:59Z" w:author="Jan Groh">
        <w:r>
          <w:rPr>
            <w:rFonts w:ascii="Garamond Premier Pro Caption" w:hAnsi="Garamond Premier Pro Caption" w:hint="default"/>
            <w:sz w:val="22"/>
            <w:szCs w:val="22"/>
            <w:rtl w:val="0"/>
          </w:rPr>
          <w:delText>›</w:delText>
        </w:r>
      </w:del>
      <w:del w:id="817" w:date="2023-01-13T18:26:59Z" w:author="Jan Groh">
        <w:r>
          <w:rPr>
            <w:rFonts w:ascii="Garamond Premier Pro Caption" w:hAnsi="Garamond Premier Pro Caption"/>
            <w:sz w:val="22"/>
            <w:szCs w:val="22"/>
            <w:rtl w:val="0"/>
            <w:lang w:val="de-DE"/>
          </w:rPr>
          <w:delText>Aus den Briefen Ottiliens von Goethe an einen Wiener Freund</w:delText>
        </w:r>
      </w:del>
      <w:del w:id="818" w:date="2023-01-13T18:26:59Z" w:author="Jan Groh">
        <w:r>
          <w:rPr>
            <w:rFonts w:ascii="Garamond Premier Pro Caption" w:hAnsi="Garamond Premier Pro Caption" w:hint="default"/>
            <w:sz w:val="22"/>
            <w:szCs w:val="22"/>
            <w:rtl w:val="0"/>
          </w:rPr>
          <w:delText>‹</w:delText>
        </w:r>
      </w:del>
      <w:del w:id="819" w:date="2023-01-13T18:26:59Z" w:author="Jan Groh">
        <w:r>
          <w:rPr>
            <w:rFonts w:ascii="Garamond Premier Pro Caption" w:hAnsi="Garamond Premier Pro Caption"/>
            <w:sz w:val="22"/>
            <w:szCs w:val="22"/>
            <w:rtl w:val="0"/>
            <w:lang w:val="de-DE"/>
          </w:rPr>
          <w:delText>). Im M</w:delText>
        </w:r>
      </w:del>
      <w:del w:id="820" w:date="2023-01-13T18:26:59Z" w:author="Jan Groh">
        <w:r>
          <w:rPr>
            <w:rFonts w:ascii="Garamond Premier Pro Caption" w:hAnsi="Garamond Premier Pro Caption" w:hint="default"/>
            <w:sz w:val="22"/>
            <w:szCs w:val="22"/>
            <w:rtl w:val="0"/>
          </w:rPr>
          <w:delText>ä</w:delText>
        </w:r>
      </w:del>
      <w:del w:id="821" w:date="2023-01-13T18:26:59Z" w:author="Jan Groh">
        <w:r>
          <w:rPr>
            <w:rFonts w:ascii="Garamond Premier Pro Caption" w:hAnsi="Garamond Premier Pro Caption"/>
            <w:sz w:val="22"/>
            <w:szCs w:val="22"/>
            <w:rtl w:val="0"/>
            <w:lang w:val="de-DE"/>
          </w:rPr>
          <w:delText>rz 1842 erf</w:delText>
        </w:r>
      </w:del>
      <w:del w:id="822" w:date="2023-01-13T18:26:59Z" w:author="Jan Groh">
        <w:r>
          <w:rPr>
            <w:rFonts w:ascii="Garamond Premier Pro Caption" w:hAnsi="Garamond Premier Pro Caption" w:hint="default"/>
            <w:sz w:val="22"/>
            <w:szCs w:val="22"/>
            <w:rtl w:val="0"/>
          </w:rPr>
          <w:delText>ä</w:delText>
        </w:r>
      </w:del>
      <w:del w:id="823" w:date="2023-01-13T18:26:59Z" w:author="Jan Groh">
        <w:r>
          <w:rPr>
            <w:rFonts w:ascii="Garamond Premier Pro Caption" w:hAnsi="Garamond Premier Pro Caption"/>
            <w:sz w:val="22"/>
            <w:szCs w:val="22"/>
            <w:rtl w:val="0"/>
            <w:lang w:val="de-DE"/>
          </w:rPr>
          <w:delText>hrt Ottilie, da</w:delText>
        </w:r>
      </w:del>
      <w:del w:id="824" w:date="2023-01-13T18:26:59Z" w:author="Jan Groh">
        <w:r>
          <w:rPr>
            <w:rFonts w:ascii="Garamond Premier Pro Caption" w:hAnsi="Garamond Premier Pro Caption" w:hint="default"/>
            <w:sz w:val="22"/>
            <w:szCs w:val="22"/>
            <w:rtl w:val="0"/>
            <w:lang w:val="de-DE"/>
          </w:rPr>
          <w:delText xml:space="preserve">ß </w:delText>
        </w:r>
      </w:del>
      <w:del w:id="825" w:date="2023-01-13T18:26:59Z" w:author="Jan Groh">
        <w:r>
          <w:rPr>
            <w:rFonts w:ascii="Garamond Premier Pro Caption" w:hAnsi="Garamond Premier Pro Caption"/>
            <w:sz w:val="22"/>
            <w:szCs w:val="22"/>
            <w:rtl w:val="0"/>
            <w:lang w:val="de-DE"/>
          </w:rPr>
          <w:delText>Sterling zu heiraten gedenkt. Sie ist ersch</w:delText>
        </w:r>
      </w:del>
      <w:del w:id="826" w:date="2023-01-13T18:26:59Z" w:author="Jan Groh">
        <w:r>
          <w:rPr>
            <w:rFonts w:ascii="Garamond Premier Pro Caption" w:hAnsi="Garamond Premier Pro Caption" w:hint="default"/>
            <w:sz w:val="22"/>
            <w:szCs w:val="22"/>
            <w:rtl w:val="0"/>
          </w:rPr>
          <w:delText>ü</w:delText>
        </w:r>
      </w:del>
      <w:del w:id="827" w:date="2023-01-13T18:26:59Z" w:author="Jan Groh">
        <w:r>
          <w:rPr>
            <w:rFonts w:ascii="Garamond Premier Pro Caption" w:hAnsi="Garamond Premier Pro Caption"/>
            <w:sz w:val="22"/>
            <w:szCs w:val="22"/>
            <w:rtl w:val="0"/>
            <w:lang w:val="de-DE"/>
          </w:rPr>
          <w:delText>ttert, dokumentiert sich doch durch diesen Entschlu</w:delText>
        </w:r>
      </w:del>
      <w:del w:id="828" w:date="2023-01-13T18:26:59Z" w:author="Jan Groh">
        <w:r>
          <w:rPr>
            <w:rFonts w:ascii="Garamond Premier Pro Caption" w:hAnsi="Garamond Premier Pro Caption" w:hint="default"/>
            <w:sz w:val="22"/>
            <w:szCs w:val="22"/>
            <w:rtl w:val="0"/>
            <w:lang w:val="de-DE"/>
          </w:rPr>
          <w:delText xml:space="preserve">ß </w:delText>
        </w:r>
      </w:del>
      <w:del w:id="829" w:date="2023-01-13T18:26:59Z" w:author="Jan Groh">
        <w:r>
          <w:rPr>
            <w:rFonts w:ascii="Garamond Premier Pro Caption" w:hAnsi="Garamond Premier Pro Caption"/>
            <w:sz w:val="22"/>
            <w:szCs w:val="22"/>
            <w:rtl w:val="0"/>
            <w:lang w:val="en-US"/>
          </w:rPr>
          <w:delText>Sterlings, da</w:delText>
        </w:r>
      </w:del>
      <w:del w:id="830" w:date="2023-01-13T18:26:59Z" w:author="Jan Groh">
        <w:r>
          <w:rPr>
            <w:rFonts w:ascii="Garamond Premier Pro Caption" w:hAnsi="Garamond Premier Pro Caption" w:hint="default"/>
            <w:sz w:val="22"/>
            <w:szCs w:val="22"/>
            <w:rtl w:val="0"/>
            <w:lang w:val="de-DE"/>
          </w:rPr>
          <w:delText xml:space="preserve">ß </w:delText>
        </w:r>
      </w:del>
      <w:del w:id="831" w:date="2023-01-13T18:26:59Z" w:author="Jan Groh">
        <w:r>
          <w:rPr>
            <w:rFonts w:ascii="Garamond Premier Pro Caption" w:hAnsi="Garamond Premier Pro Caption"/>
            <w:sz w:val="22"/>
            <w:szCs w:val="22"/>
            <w:rtl w:val="0"/>
            <w:lang w:val="de-DE"/>
          </w:rPr>
          <w:delText>ihre gemeinsame Liebe endg</w:delText>
        </w:r>
      </w:del>
      <w:del w:id="832" w:date="2023-01-13T18:26:59Z" w:author="Jan Groh">
        <w:r>
          <w:rPr>
            <w:rFonts w:ascii="Garamond Premier Pro Caption" w:hAnsi="Garamond Premier Pro Caption" w:hint="default"/>
            <w:sz w:val="22"/>
            <w:szCs w:val="22"/>
            <w:rtl w:val="0"/>
          </w:rPr>
          <w:delText>ü</w:delText>
        </w:r>
      </w:del>
      <w:del w:id="833" w:date="2023-01-13T18:26:59Z" w:author="Jan Groh">
        <w:r>
          <w:rPr>
            <w:rFonts w:ascii="Garamond Premier Pro Caption" w:hAnsi="Garamond Premier Pro Caption"/>
            <w:sz w:val="22"/>
            <w:szCs w:val="22"/>
            <w:rtl w:val="0"/>
            <w:lang w:val="de-DE"/>
          </w:rPr>
          <w:delText>ltig der Vergangenheit angeh</w:delText>
        </w:r>
      </w:del>
      <w:del w:id="834" w:date="2023-01-13T18:26:59Z" w:author="Jan Groh">
        <w:r>
          <w:rPr>
            <w:rFonts w:ascii="Garamond Premier Pro Caption" w:hAnsi="Garamond Premier Pro Caption" w:hint="default"/>
            <w:sz w:val="22"/>
            <w:szCs w:val="22"/>
            <w:rtl w:val="0"/>
            <w:lang w:val="sv-SE"/>
          </w:rPr>
          <w:delText>ö</w:delText>
        </w:r>
      </w:del>
      <w:del w:id="835" w:date="2023-01-13T18:26:59Z" w:author="Jan Groh">
        <w:r>
          <w:rPr>
            <w:rFonts w:ascii="Garamond Premier Pro Caption" w:hAnsi="Garamond Premier Pro Caption"/>
            <w:sz w:val="22"/>
            <w:szCs w:val="22"/>
            <w:rtl w:val="0"/>
            <w:lang w:val="de-DE"/>
          </w:rPr>
          <w:delText>rt. In Ihrer Entt</w:delText>
        </w:r>
      </w:del>
      <w:del w:id="836" w:date="2023-01-13T18:26:59Z" w:author="Jan Groh">
        <w:r>
          <w:rPr>
            <w:rFonts w:ascii="Garamond Premier Pro Caption" w:hAnsi="Garamond Premier Pro Caption" w:hint="default"/>
            <w:sz w:val="22"/>
            <w:szCs w:val="22"/>
            <w:rtl w:val="0"/>
          </w:rPr>
          <w:delText>ä</w:delText>
        </w:r>
      </w:del>
      <w:del w:id="837" w:date="2023-01-13T18:26:59Z" w:author="Jan Groh">
        <w:r>
          <w:rPr>
            <w:rFonts w:ascii="Garamond Premier Pro Caption" w:hAnsi="Garamond Premier Pro Caption"/>
            <w:sz w:val="22"/>
            <w:szCs w:val="22"/>
            <w:rtl w:val="0"/>
            <w:lang w:val="de-DE"/>
          </w:rPr>
          <w:delText>uschung kann sie erst drei Monate sp</w:delText>
        </w:r>
      </w:del>
      <w:del w:id="838" w:date="2023-01-13T18:26:59Z" w:author="Jan Groh">
        <w:r>
          <w:rPr>
            <w:rFonts w:ascii="Garamond Premier Pro Caption" w:hAnsi="Garamond Premier Pro Caption" w:hint="default"/>
            <w:sz w:val="22"/>
            <w:szCs w:val="22"/>
            <w:rtl w:val="0"/>
          </w:rPr>
          <w:delText>ä</w:delText>
        </w:r>
      </w:del>
      <w:del w:id="839" w:date="2023-01-13T18:26:59Z" w:author="Jan Groh">
        <w:r>
          <w:rPr>
            <w:rFonts w:ascii="Garamond Premier Pro Caption" w:hAnsi="Garamond Premier Pro Caption"/>
            <w:sz w:val="22"/>
            <w:szCs w:val="22"/>
            <w:rtl w:val="0"/>
            <w:lang w:val="de-DE"/>
          </w:rPr>
          <w:delText>ter Sibylle Mertens auf ihre Nachricht antworten. Hatte sie bei Heinke nur das Gef</w:delText>
        </w:r>
      </w:del>
      <w:del w:id="840" w:date="2023-01-13T18:26:59Z" w:author="Jan Groh">
        <w:r>
          <w:rPr>
            <w:rFonts w:ascii="Garamond Premier Pro Caption" w:hAnsi="Garamond Premier Pro Caption" w:hint="default"/>
            <w:sz w:val="22"/>
            <w:szCs w:val="22"/>
            <w:rtl w:val="0"/>
          </w:rPr>
          <w:delText>ü</w:delText>
        </w:r>
      </w:del>
      <w:del w:id="841" w:date="2023-01-13T18:26:59Z" w:author="Jan Groh">
        <w:r>
          <w:rPr>
            <w:rFonts w:ascii="Garamond Premier Pro Caption" w:hAnsi="Garamond Premier Pro Caption"/>
            <w:sz w:val="22"/>
            <w:szCs w:val="22"/>
            <w:rtl w:val="0"/>
            <w:lang w:val="de-DE"/>
          </w:rPr>
          <w:delText>hl, mit ihm gl</w:delText>
        </w:r>
      </w:del>
      <w:del w:id="842" w:date="2023-01-13T18:26:59Z" w:author="Jan Groh">
        <w:r>
          <w:rPr>
            <w:rFonts w:ascii="Garamond Premier Pro Caption" w:hAnsi="Garamond Premier Pro Caption" w:hint="default"/>
            <w:sz w:val="22"/>
            <w:szCs w:val="22"/>
            <w:rtl w:val="0"/>
          </w:rPr>
          <w:delText>ü</w:delText>
        </w:r>
      </w:del>
      <w:del w:id="843" w:date="2023-01-13T18:26:59Z" w:author="Jan Groh">
        <w:r>
          <w:rPr>
            <w:rFonts w:ascii="Garamond Premier Pro Caption" w:hAnsi="Garamond Premier Pro Caption"/>
            <w:sz w:val="22"/>
            <w:szCs w:val="22"/>
            <w:rtl w:val="0"/>
            <w:lang w:val="de-DE"/>
          </w:rPr>
          <w:delText>cklich werden zu k</w:delText>
        </w:r>
      </w:del>
      <w:del w:id="844" w:date="2023-01-13T18:26:59Z" w:author="Jan Groh">
        <w:r>
          <w:rPr>
            <w:rFonts w:ascii="Garamond Premier Pro Caption" w:hAnsi="Garamond Premier Pro Caption" w:hint="default"/>
            <w:sz w:val="22"/>
            <w:szCs w:val="22"/>
            <w:rtl w:val="0"/>
            <w:lang w:val="sv-SE"/>
          </w:rPr>
          <w:delText>ö</w:delText>
        </w:r>
      </w:del>
      <w:del w:id="845" w:date="2023-01-13T18:26:59Z" w:author="Jan Groh">
        <w:r>
          <w:rPr>
            <w:rFonts w:ascii="Garamond Premier Pro Caption" w:hAnsi="Garamond Premier Pro Caption"/>
            <w:sz w:val="22"/>
            <w:szCs w:val="22"/>
            <w:rtl w:val="0"/>
            <w:lang w:val="de-DE"/>
          </w:rPr>
          <w:delText>nnen, so war sie sich bei Sterling sicher, da</w:delText>
        </w:r>
      </w:del>
      <w:del w:id="846" w:date="2023-01-13T18:26:59Z" w:author="Jan Groh">
        <w:r>
          <w:rPr>
            <w:rFonts w:ascii="Garamond Premier Pro Caption" w:hAnsi="Garamond Premier Pro Caption" w:hint="default"/>
            <w:sz w:val="22"/>
            <w:szCs w:val="22"/>
            <w:rtl w:val="0"/>
            <w:lang w:val="de-DE"/>
          </w:rPr>
          <w:delText xml:space="preserve">ß </w:delText>
        </w:r>
      </w:del>
      <w:del w:id="847" w:date="2023-01-13T18:26:59Z" w:author="Jan Groh">
        <w:r>
          <w:rPr>
            <w:rFonts w:ascii="Garamond Premier Pro Caption" w:hAnsi="Garamond Premier Pro Caption"/>
            <w:sz w:val="22"/>
            <w:szCs w:val="22"/>
            <w:rtl w:val="0"/>
            <w:lang w:val="de-DE"/>
          </w:rPr>
          <w:delText>sie beide es geworden w</w:delText>
        </w:r>
      </w:del>
      <w:del w:id="848" w:date="2023-01-13T18:26:59Z" w:author="Jan Groh">
        <w:r>
          <w:rPr>
            <w:rFonts w:ascii="Garamond Premier Pro Caption" w:hAnsi="Garamond Premier Pro Caption" w:hint="default"/>
            <w:sz w:val="22"/>
            <w:szCs w:val="22"/>
            <w:rtl w:val="0"/>
          </w:rPr>
          <w:delText>ä</w:delText>
        </w:r>
      </w:del>
      <w:del w:id="849" w:date="2023-01-13T18:26:59Z" w:author="Jan Groh">
        <w:r>
          <w:rPr>
            <w:rFonts w:ascii="Garamond Premier Pro Caption" w:hAnsi="Garamond Premier Pro Caption"/>
            <w:sz w:val="22"/>
            <w:szCs w:val="22"/>
            <w:rtl w:val="0"/>
            <w:lang w:val="de-DE"/>
          </w:rPr>
          <w:delText xml:space="preserve">ren. Einzig </w:delText>
        </w:r>
      </w:del>
      <w:del w:id="850" w:date="2023-01-13T18:26:59Z" w:author="Jan Groh">
        <w:r>
          <w:rPr>
            <w:rFonts w:ascii="Garamond Premier Pro Caption" w:hAnsi="Garamond Premier Pro Caption" w:hint="default"/>
            <w:sz w:val="22"/>
            <w:szCs w:val="22"/>
            <w:rtl w:val="0"/>
            <w:lang w:val="sv-SE"/>
          </w:rPr>
          <w:delText>Ä</w:delText>
        </w:r>
      </w:del>
      <w:del w:id="851" w:date="2023-01-13T18:26:59Z" w:author="Jan Groh">
        <w:r>
          <w:rPr>
            <w:rFonts w:ascii="Garamond Premier Pro Caption" w:hAnsi="Garamond Premier Pro Caption"/>
            <w:sz w:val="22"/>
            <w:szCs w:val="22"/>
            <w:rtl w:val="0"/>
          </w:rPr>
          <w:delText>u</w:delText>
        </w:r>
      </w:del>
      <w:del w:id="852" w:date="2023-01-13T18:26:59Z" w:author="Jan Groh">
        <w:r>
          <w:rPr>
            <w:rFonts w:ascii="Garamond Premier Pro Caption" w:hAnsi="Garamond Premier Pro Caption" w:hint="default"/>
            <w:sz w:val="22"/>
            <w:szCs w:val="22"/>
            <w:rtl w:val="0"/>
            <w:lang w:val="de-DE"/>
          </w:rPr>
          <w:delText>ß</w:delText>
        </w:r>
      </w:del>
      <w:del w:id="853" w:date="2023-01-13T18:26:59Z" w:author="Jan Groh">
        <w:r>
          <w:rPr>
            <w:rFonts w:ascii="Garamond Premier Pro Caption" w:hAnsi="Garamond Premier Pro Caption"/>
            <w:sz w:val="22"/>
            <w:szCs w:val="22"/>
            <w:rtl w:val="0"/>
            <w:lang w:val="de-DE"/>
          </w:rPr>
          <w:delText xml:space="preserve">erlichkeiten </w:delText>
        </w:r>
      </w:del>
      <w:del w:id="854" w:date="2023-01-13T18:26:59Z" w:author="Jan Groh">
        <w:r>
          <w:rPr>
            <w:rFonts w:ascii="Garamond Premier Pro Caption" w:hAnsi="Garamond Premier Pro Caption" w:hint="default"/>
            <w:sz w:val="22"/>
            <w:szCs w:val="22"/>
            <w:rtl w:val="0"/>
          </w:rPr>
          <w:delText xml:space="preserve">– </w:delText>
        </w:r>
      </w:del>
      <w:del w:id="855" w:date="2023-01-13T18:26:59Z" w:author="Jan Groh">
        <w:r>
          <w:rPr>
            <w:rFonts w:ascii="Garamond Premier Pro Caption" w:hAnsi="Garamond Premier Pro Caption"/>
            <w:sz w:val="22"/>
            <w:szCs w:val="22"/>
            <w:rtl w:val="0"/>
            <w:lang w:val="de-DE"/>
          </w:rPr>
          <w:delText xml:space="preserve">so glaubte sie in Verkennung der Tatsachen </w:delText>
        </w:r>
      </w:del>
      <w:del w:id="856" w:date="2023-01-13T18:26:59Z" w:author="Jan Groh">
        <w:r>
          <w:rPr>
            <w:rFonts w:ascii="Garamond Premier Pro Caption" w:hAnsi="Garamond Premier Pro Caption" w:hint="default"/>
            <w:sz w:val="22"/>
            <w:szCs w:val="22"/>
            <w:rtl w:val="0"/>
          </w:rPr>
          <w:delText xml:space="preserve">– </w:delText>
        </w:r>
      </w:del>
      <w:del w:id="857" w:date="2023-01-13T18:26:59Z" w:author="Jan Groh">
        <w:r>
          <w:rPr>
            <w:rFonts w:ascii="Garamond Premier Pro Caption" w:hAnsi="Garamond Premier Pro Caption"/>
            <w:sz w:val="22"/>
            <w:szCs w:val="22"/>
            <w:rtl w:val="0"/>
            <w:lang w:val="de-DE"/>
          </w:rPr>
          <w:delText xml:space="preserve">standen einer Verbindung jeweils entgegen. Noch 1832, drei Monate nach Goethes Tod, hatte sie Sterling geschrieben: </w:delText>
        </w:r>
      </w:del>
      <w:del w:id="858" w:date="2023-01-13T18:26:59Z" w:author="Jan Groh">
        <w:r>
          <w:rPr>
            <w:rFonts w:ascii="Garamond Premier Pro Caption" w:hAnsi="Garamond Premier Pro Caption" w:hint="default"/>
            <w:sz w:val="22"/>
            <w:szCs w:val="22"/>
            <w:rtl w:val="0"/>
            <w:lang w:val="it-IT"/>
          </w:rPr>
          <w:delText>»</w:delText>
        </w:r>
      </w:del>
      <w:del w:id="859" w:date="2023-01-13T18:26:59Z" w:author="Jan Groh">
        <w:r>
          <w:rPr>
            <w:rFonts w:ascii="Garamond Premier Pro Caption" w:hAnsi="Garamond Premier Pro Caption"/>
            <w:sz w:val="22"/>
            <w:szCs w:val="22"/>
            <w:rtl w:val="0"/>
            <w:lang w:val="de-DE"/>
          </w:rPr>
          <w:delText>Charles, ich habe oft den Mann beneidet, der mich lieben und mir ein neues Dasein geben k</w:delText>
        </w:r>
      </w:del>
      <w:del w:id="860" w:date="2023-01-13T18:26:59Z" w:author="Jan Groh">
        <w:r>
          <w:rPr>
            <w:rFonts w:ascii="Garamond Premier Pro Caption" w:hAnsi="Garamond Premier Pro Caption" w:hint="default"/>
            <w:sz w:val="22"/>
            <w:szCs w:val="22"/>
            <w:rtl w:val="0"/>
            <w:lang w:val="sv-SE"/>
          </w:rPr>
          <w:delText>ö</w:delText>
        </w:r>
      </w:del>
      <w:del w:id="861" w:date="2023-01-13T18:26:59Z" w:author="Jan Groh">
        <w:r>
          <w:rPr>
            <w:rFonts w:ascii="Garamond Premier Pro Caption" w:hAnsi="Garamond Premier Pro Caption"/>
            <w:sz w:val="22"/>
            <w:szCs w:val="22"/>
            <w:rtl w:val="0"/>
            <w:lang w:val="de-DE"/>
          </w:rPr>
          <w:delText>nnte, denn mu</w:delText>
        </w:r>
      </w:del>
      <w:del w:id="862" w:date="2023-01-13T18:26:59Z" w:author="Jan Groh">
        <w:r>
          <w:rPr>
            <w:rFonts w:ascii="Garamond Premier Pro Caption" w:hAnsi="Garamond Premier Pro Caption" w:hint="default"/>
            <w:sz w:val="22"/>
            <w:szCs w:val="22"/>
            <w:rtl w:val="0"/>
            <w:lang w:val="de-DE"/>
          </w:rPr>
          <w:delText xml:space="preserve">ß </w:delText>
        </w:r>
      </w:del>
      <w:del w:id="863" w:date="2023-01-13T18:26:59Z" w:author="Jan Groh">
        <w:r>
          <w:rPr>
            <w:rFonts w:ascii="Garamond Premier Pro Caption" w:hAnsi="Garamond Premier Pro Caption"/>
            <w:sz w:val="22"/>
            <w:szCs w:val="22"/>
            <w:rtl w:val="0"/>
            <w:lang w:val="de-DE"/>
          </w:rPr>
          <w:delText>er nicht die Empfindung eines Sch</w:delText>
        </w:r>
      </w:del>
      <w:del w:id="864" w:date="2023-01-13T18:26:59Z" w:author="Jan Groh">
        <w:r>
          <w:rPr>
            <w:rFonts w:ascii="Garamond Premier Pro Caption" w:hAnsi="Garamond Premier Pro Caption" w:hint="default"/>
            <w:sz w:val="22"/>
            <w:szCs w:val="22"/>
            <w:rtl w:val="0"/>
            <w:lang w:val="sv-SE"/>
          </w:rPr>
          <w:delText>ö</w:delText>
        </w:r>
      </w:del>
      <w:del w:id="865" w:date="2023-01-13T18:26:59Z" w:author="Jan Groh">
        <w:r>
          <w:rPr>
            <w:rFonts w:ascii="Garamond Premier Pro Caption" w:hAnsi="Garamond Premier Pro Caption"/>
            <w:sz w:val="22"/>
            <w:szCs w:val="22"/>
            <w:rtl w:val="0"/>
            <w:lang w:val="de-DE"/>
          </w:rPr>
          <w:delText>pfers haben?</w:delText>
        </w:r>
      </w:del>
      <w:del w:id="866" w:date="2023-01-13T18:26:59Z" w:author="Jan Groh">
        <w:r>
          <w:rPr>
            <w:rFonts w:ascii="Garamond Premier Pro Caption" w:hAnsi="Garamond Premier Pro Caption" w:hint="default"/>
            <w:sz w:val="22"/>
            <w:szCs w:val="22"/>
            <w:rtl w:val="0"/>
            <w:lang w:val="fr-FR"/>
          </w:rPr>
          <w:delText>«</w:delText>
        </w:r>
      </w:del>
      <w:del w:id="867" w:date="2023-01-13T18:26:59Z" w:author="Jan Groh">
        <w:r>
          <w:rPr>
            <w:rFonts w:ascii="Garamond Premier Pro Caption" w:hAnsi="Garamond Premier Pro Caption"/>
            <w:sz w:val="22"/>
            <w:szCs w:val="22"/>
            <w:rtl w:val="0"/>
            <w:lang w:val="de-DE"/>
          </w:rPr>
          <w:delText xml:space="preserve">, und weiter: </w:delText>
        </w:r>
      </w:del>
      <w:del w:id="868" w:date="2023-01-13T18:26:59Z" w:author="Jan Groh">
        <w:r>
          <w:rPr>
            <w:rFonts w:ascii="Garamond Premier Pro Caption" w:hAnsi="Garamond Premier Pro Caption" w:hint="default"/>
            <w:sz w:val="22"/>
            <w:szCs w:val="22"/>
            <w:rtl w:val="0"/>
            <w:lang w:val="it-IT"/>
          </w:rPr>
          <w:delText>»</w:delText>
        </w:r>
      </w:del>
      <w:del w:id="869" w:date="2023-01-13T18:26:59Z" w:author="Jan Groh">
        <w:r>
          <w:rPr>
            <w:rFonts w:ascii="Garamond Premier Pro Caption" w:hAnsi="Garamond Premier Pro Caption"/>
            <w:sz w:val="22"/>
            <w:szCs w:val="22"/>
            <w:rtl w:val="0"/>
            <w:lang w:val="de-DE"/>
          </w:rPr>
          <w:delText>Verzeihen Sie, lieber Sterling, da</w:delText>
        </w:r>
      </w:del>
      <w:del w:id="870" w:date="2023-01-13T18:26:59Z" w:author="Jan Groh">
        <w:r>
          <w:rPr>
            <w:rFonts w:ascii="Garamond Premier Pro Caption" w:hAnsi="Garamond Premier Pro Caption" w:hint="default"/>
            <w:sz w:val="22"/>
            <w:szCs w:val="22"/>
            <w:rtl w:val="0"/>
            <w:lang w:val="de-DE"/>
          </w:rPr>
          <w:delText xml:space="preserve">ß </w:delText>
        </w:r>
      </w:del>
      <w:del w:id="871" w:date="2023-01-13T18:26:59Z" w:author="Jan Groh">
        <w:r>
          <w:rPr>
            <w:rFonts w:ascii="Garamond Premier Pro Caption" w:hAnsi="Garamond Premier Pro Caption"/>
            <w:sz w:val="22"/>
            <w:szCs w:val="22"/>
            <w:rtl w:val="0"/>
            <w:lang w:val="de-DE"/>
          </w:rPr>
          <w:delText>diese Zeilen aussehen, als h</w:delText>
        </w:r>
      </w:del>
      <w:del w:id="872" w:date="2023-01-13T18:26:59Z" w:author="Jan Groh">
        <w:r>
          <w:rPr>
            <w:rFonts w:ascii="Garamond Premier Pro Caption" w:hAnsi="Garamond Premier Pro Caption" w:hint="default"/>
            <w:sz w:val="22"/>
            <w:szCs w:val="22"/>
            <w:rtl w:val="0"/>
          </w:rPr>
          <w:delText>ä</w:delText>
        </w:r>
      </w:del>
      <w:del w:id="873" w:date="2023-01-13T18:26:59Z" w:author="Jan Groh">
        <w:r>
          <w:rPr>
            <w:rFonts w:ascii="Garamond Premier Pro Caption" w:hAnsi="Garamond Premier Pro Caption"/>
            <w:sz w:val="22"/>
            <w:szCs w:val="22"/>
            <w:rtl w:val="0"/>
            <w:lang w:val="de-DE"/>
          </w:rPr>
          <w:delText xml:space="preserve">tte ich noch nicht diesen Zauberer gefunden, </w:delText>
        </w:r>
      </w:del>
      <w:del w:id="874" w:date="2023-01-13T18:26:59Z" w:author="Jan Groh">
        <w:r>
          <w:rPr>
            <w:rFonts w:ascii="Garamond Premier Pro Caption" w:hAnsi="Garamond Premier Pro Caption" w:hint="default"/>
            <w:sz w:val="22"/>
            <w:szCs w:val="22"/>
            <w:rtl w:val="0"/>
          </w:rPr>
          <w:delText xml:space="preserve">– </w:delText>
        </w:r>
      </w:del>
      <w:del w:id="875" w:date="2023-01-13T18:26:59Z" w:author="Jan Groh">
        <w:r>
          <w:rPr>
            <w:rFonts w:ascii="Garamond Premier Pro Caption" w:hAnsi="Garamond Premier Pro Caption"/>
            <w:sz w:val="22"/>
            <w:szCs w:val="22"/>
            <w:rtl w:val="0"/>
            <w:lang w:val="de-DE"/>
          </w:rPr>
          <w:delText>ich fand ihn, aber kann und wird er bleiben?</w:delText>
        </w:r>
      </w:del>
      <w:del w:id="876" w:date="2023-01-13T18:26:59Z" w:author="Jan Groh">
        <w:r>
          <w:rPr>
            <w:rFonts w:ascii="Garamond Premier Pro Caption" w:hAnsi="Garamond Premier Pro Caption" w:hint="default"/>
            <w:sz w:val="22"/>
            <w:szCs w:val="22"/>
            <w:rtl w:val="0"/>
            <w:lang w:val="fr-FR"/>
          </w:rPr>
          <w:delText xml:space="preserve">« </w:delText>
        </w:r>
      </w:del>
      <w:del w:id="877" w:date="2023-01-13T18:26:59Z" w:author="Jan Groh">
        <w:r>
          <w:rPr>
            <w:rFonts w:ascii="Garamond Premier Pro Caption" w:hAnsi="Garamond Premier Pro Caption"/>
            <w:sz w:val="22"/>
            <w:szCs w:val="22"/>
            <w:rtl w:val="0"/>
            <w:lang w:val="de-DE"/>
          </w:rPr>
          <w:delText>Ottilie nahm, wie so oft, Wunsch und Tagtraum f</w:delText>
        </w:r>
      </w:del>
      <w:del w:id="878" w:date="2023-01-13T18:26:59Z" w:author="Jan Groh">
        <w:r>
          <w:rPr>
            <w:rFonts w:ascii="Garamond Premier Pro Caption" w:hAnsi="Garamond Premier Pro Caption" w:hint="default"/>
            <w:sz w:val="22"/>
            <w:szCs w:val="22"/>
            <w:rtl w:val="0"/>
          </w:rPr>
          <w:delText>ü</w:delText>
        </w:r>
      </w:del>
      <w:del w:id="879" w:date="2023-01-13T18:26:59Z" w:author="Jan Groh">
        <w:r>
          <w:rPr>
            <w:rFonts w:ascii="Garamond Premier Pro Caption" w:hAnsi="Garamond Premier Pro Caption"/>
            <w:sz w:val="22"/>
            <w:szCs w:val="22"/>
            <w:rtl w:val="0"/>
            <w:lang w:val="de-DE"/>
          </w:rPr>
          <w:delText>r Realit</w:delText>
        </w:r>
      </w:del>
      <w:del w:id="880" w:date="2023-01-13T18:26:59Z" w:author="Jan Groh">
        <w:r>
          <w:rPr>
            <w:rFonts w:ascii="Garamond Premier Pro Caption" w:hAnsi="Garamond Premier Pro Caption" w:hint="default"/>
            <w:sz w:val="22"/>
            <w:szCs w:val="22"/>
            <w:rtl w:val="0"/>
          </w:rPr>
          <w:delText>ä</w:delText>
        </w:r>
      </w:del>
      <w:del w:id="881" w:date="2023-01-13T18:26:59Z" w:author="Jan Groh">
        <w:r>
          <w:rPr>
            <w:rFonts w:ascii="Garamond Premier Pro Caption" w:hAnsi="Garamond Premier Pro Caption"/>
            <w:sz w:val="22"/>
            <w:szCs w:val="22"/>
            <w:rtl w:val="0"/>
            <w:lang w:val="de-DE"/>
          </w:rPr>
          <w:delText>t. Sterling war nicht dieser Zauberer, wollte es auch nie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8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83" w:date="2023-01-13T18:26:59Z" w:author="Jan Groh"/>
          <w:rFonts w:ascii="Garamond Premier Pro Caption" w:cs="Garamond Premier Pro Caption" w:hAnsi="Garamond Premier Pro Caption" w:eastAsia="Garamond Premier Pro Caption"/>
          <w:sz w:val="22"/>
          <w:szCs w:val="22"/>
        </w:rPr>
      </w:pPr>
      <w:del w:id="884" w:date="2023-01-13T18:26:59Z" w:author="Jan Groh">
        <w:r>
          <w:rPr>
            <w:rFonts w:ascii="Garamond Premier Pro Caption" w:hAnsi="Garamond Premier Pro Caption"/>
            <w:sz w:val="22"/>
            <w:szCs w:val="22"/>
            <w:rtl w:val="0"/>
            <w:lang w:val="de-DE"/>
          </w:rPr>
          <w:delText>Wolf hatte inzwischen ein gl</w:delText>
        </w:r>
      </w:del>
      <w:del w:id="885" w:date="2023-01-13T18:26:59Z" w:author="Jan Groh">
        <w:r>
          <w:rPr>
            <w:rFonts w:ascii="Garamond Premier Pro Caption" w:hAnsi="Garamond Premier Pro Caption" w:hint="default"/>
            <w:sz w:val="22"/>
            <w:szCs w:val="22"/>
            <w:rtl w:val="0"/>
          </w:rPr>
          <w:delText>ä</w:delText>
        </w:r>
      </w:del>
      <w:del w:id="886" w:date="2023-01-13T18:26:59Z" w:author="Jan Groh">
        <w:r>
          <w:rPr>
            <w:rFonts w:ascii="Garamond Premier Pro Caption" w:hAnsi="Garamond Premier Pro Caption"/>
            <w:sz w:val="22"/>
            <w:szCs w:val="22"/>
            <w:rtl w:val="0"/>
            <w:lang w:val="de-DE"/>
          </w:rPr>
          <w:delText>nzendes Examen gemacht und seinen Doktortitel erworben. Gesundheitlich geht es ihm nicht gut, er hat h</w:delText>
        </w:r>
      </w:del>
      <w:del w:id="887" w:date="2023-01-13T18:26:59Z" w:author="Jan Groh">
        <w:r>
          <w:rPr>
            <w:rFonts w:ascii="Garamond Premier Pro Caption" w:hAnsi="Garamond Premier Pro Caption" w:hint="default"/>
            <w:sz w:val="22"/>
            <w:szCs w:val="22"/>
            <w:rtl w:val="0"/>
          </w:rPr>
          <w:delText>ä</w:delText>
        </w:r>
      </w:del>
      <w:del w:id="888" w:date="2023-01-13T18:26:59Z" w:author="Jan Groh">
        <w:r>
          <w:rPr>
            <w:rFonts w:ascii="Garamond Premier Pro Caption" w:hAnsi="Garamond Premier Pro Caption"/>
            <w:sz w:val="22"/>
            <w:szCs w:val="22"/>
            <w:rtl w:val="0"/>
            <w:lang w:val="de-DE"/>
          </w:rPr>
          <w:delText>ufig Depressionen und nerv</w:delText>
        </w:r>
      </w:del>
      <w:del w:id="889" w:date="2023-01-13T18:26:59Z" w:author="Jan Groh">
        <w:r>
          <w:rPr>
            <w:rFonts w:ascii="Garamond Premier Pro Caption" w:hAnsi="Garamond Premier Pro Caption" w:hint="default"/>
            <w:sz w:val="22"/>
            <w:szCs w:val="22"/>
            <w:rtl w:val="0"/>
            <w:lang w:val="sv-SE"/>
          </w:rPr>
          <w:delText>ö</w:delText>
        </w:r>
      </w:del>
      <w:del w:id="890" w:date="2023-01-13T18:26:59Z" w:author="Jan Groh">
        <w:r>
          <w:rPr>
            <w:rFonts w:ascii="Garamond Premier Pro Caption" w:hAnsi="Garamond Premier Pro Caption"/>
            <w:sz w:val="22"/>
            <w:szCs w:val="22"/>
            <w:rtl w:val="0"/>
            <w:lang w:val="de-DE"/>
          </w:rPr>
          <w:delText>se Schmerzen. Anders als ihre beiden verschlossenen, der ganzen Welt Ignoranz vorwerfenden Br</w:delText>
        </w:r>
      </w:del>
      <w:del w:id="891" w:date="2023-01-13T18:26:59Z" w:author="Jan Groh">
        <w:r>
          <w:rPr>
            <w:rFonts w:ascii="Garamond Premier Pro Caption" w:hAnsi="Garamond Premier Pro Caption" w:hint="default"/>
            <w:sz w:val="22"/>
            <w:szCs w:val="22"/>
            <w:rtl w:val="0"/>
          </w:rPr>
          <w:delText>ü</w:delText>
        </w:r>
      </w:del>
      <w:del w:id="892" w:date="2023-01-13T18:26:59Z" w:author="Jan Groh">
        <w:r>
          <w:rPr>
            <w:rFonts w:ascii="Garamond Premier Pro Caption" w:hAnsi="Garamond Premier Pro Caption"/>
            <w:sz w:val="22"/>
            <w:szCs w:val="22"/>
            <w:rtl w:val="0"/>
            <w:lang w:val="de-DE"/>
          </w:rPr>
          <w:delText>der ist Alma unbefangen, spontan und herzlich. Ottilie m</w:delText>
        </w:r>
      </w:del>
      <w:del w:id="893" w:date="2023-01-13T18:26:59Z" w:author="Jan Groh">
        <w:r>
          <w:rPr>
            <w:rFonts w:ascii="Garamond Premier Pro Caption" w:hAnsi="Garamond Premier Pro Caption" w:hint="default"/>
            <w:sz w:val="22"/>
            <w:szCs w:val="22"/>
            <w:rtl w:val="0"/>
            <w:lang w:val="sv-SE"/>
          </w:rPr>
          <w:delText>ö</w:delText>
        </w:r>
      </w:del>
      <w:del w:id="894" w:date="2023-01-13T18:26:59Z" w:author="Jan Groh">
        <w:r>
          <w:rPr>
            <w:rFonts w:ascii="Garamond Premier Pro Caption" w:hAnsi="Garamond Premier Pro Caption"/>
            <w:sz w:val="22"/>
            <w:szCs w:val="22"/>
            <w:rtl w:val="0"/>
            <w:lang w:val="de-DE"/>
          </w:rPr>
          <w:delText>chte sie in die Wiener Gesellschaft einf</w:delText>
        </w:r>
      </w:del>
      <w:del w:id="895" w:date="2023-01-13T18:26:59Z" w:author="Jan Groh">
        <w:r>
          <w:rPr>
            <w:rFonts w:ascii="Garamond Premier Pro Caption" w:hAnsi="Garamond Premier Pro Caption" w:hint="default"/>
            <w:sz w:val="22"/>
            <w:szCs w:val="22"/>
            <w:rtl w:val="0"/>
          </w:rPr>
          <w:delText>ü</w:delText>
        </w:r>
      </w:del>
      <w:del w:id="896" w:date="2023-01-13T18:26:59Z" w:author="Jan Groh">
        <w:r>
          <w:rPr>
            <w:rFonts w:ascii="Garamond Premier Pro Caption" w:hAnsi="Garamond Premier Pro Caption"/>
            <w:sz w:val="22"/>
            <w:szCs w:val="22"/>
            <w:rtl w:val="0"/>
            <w:lang w:val="de-DE"/>
          </w:rPr>
          <w:delText xml:space="preserve">hren und </w:delText>
        </w:r>
      </w:del>
      <w:del w:id="897" w:date="2023-01-13T18:26:59Z" w:author="Jan Groh">
        <w:r>
          <w:rPr>
            <w:rFonts w:ascii="Garamond Premier Pro Caption" w:hAnsi="Garamond Premier Pro Caption" w:hint="default"/>
            <w:sz w:val="22"/>
            <w:szCs w:val="22"/>
            <w:rtl w:val="0"/>
          </w:rPr>
          <w:delText>ü</w:delText>
        </w:r>
      </w:del>
      <w:del w:id="898" w:date="2023-01-13T18:26:59Z" w:author="Jan Groh">
        <w:r>
          <w:rPr>
            <w:rFonts w:ascii="Garamond Premier Pro Caption" w:hAnsi="Garamond Premier Pro Caption"/>
            <w:sz w:val="22"/>
            <w:szCs w:val="22"/>
            <w:rtl w:val="0"/>
            <w:lang w:val="de-DE"/>
          </w:rPr>
          <w:delText>berredet die Siebzehn</w:delText>
        </w:r>
      </w:del>
      <w:del w:id="899" w:date="2023-01-09T22:06:56Z" w:author="Jan Groh">
        <w:r>
          <w:rPr>
            <w:rFonts w:ascii="Garamond Premier Pro Caption" w:hAnsi="Garamond Premier Pro Caption"/>
            <w:sz w:val="22"/>
            <w:szCs w:val="22"/>
            <w:rtl w:val="0"/>
          </w:rPr>
          <w:delText>-</w:delText>
        </w:r>
      </w:del>
      <w:del w:id="900" w:date="2023-01-13T18:26:59Z" w:author="Jan Groh">
        <w:r>
          <w:rPr>
            <w:rFonts w:ascii="Garamond Premier Pro Caption" w:hAnsi="Garamond Premier Pro Caption"/>
            <w:sz w:val="22"/>
            <w:szCs w:val="22"/>
            <w:rtl w:val="0"/>
          </w:rPr>
          <w:delText>j</w:delText>
        </w:r>
      </w:del>
      <w:del w:id="901" w:date="2023-01-13T18:26:59Z" w:author="Jan Groh">
        <w:r>
          <w:rPr>
            <w:rFonts w:ascii="Garamond Premier Pro Caption" w:hAnsi="Garamond Premier Pro Caption" w:hint="default"/>
            <w:sz w:val="22"/>
            <w:szCs w:val="22"/>
            <w:rtl w:val="0"/>
          </w:rPr>
          <w:delText>ä</w:delText>
        </w:r>
      </w:del>
      <w:del w:id="902" w:date="2023-01-13T18:26:59Z" w:author="Jan Groh">
        <w:r>
          <w:rPr>
            <w:rFonts w:ascii="Garamond Premier Pro Caption" w:hAnsi="Garamond Premier Pro Caption"/>
            <w:sz w:val="22"/>
            <w:szCs w:val="22"/>
            <w:rtl w:val="0"/>
            <w:lang w:val="de-DE"/>
          </w:rPr>
          <w:delText>hrige, nach Wien zu ziehen. Am 29. September 1844 stirbt Alma von Goethe an Typhus. Sie wird am 1. Oktober nahe dem Grabe Beethovens beigesetzt. Grillparzer verfa</w:delText>
        </w:r>
      </w:del>
      <w:del w:id="903" w:date="2023-01-13T18:26:59Z" w:author="Jan Groh">
        <w:r>
          <w:rPr>
            <w:rFonts w:ascii="Garamond Premier Pro Caption" w:hAnsi="Garamond Premier Pro Caption" w:hint="default"/>
            <w:sz w:val="22"/>
            <w:szCs w:val="22"/>
            <w:rtl w:val="0"/>
            <w:lang w:val="de-DE"/>
          </w:rPr>
          <w:delText>ß</w:delText>
        </w:r>
      </w:del>
      <w:del w:id="904" w:date="2023-01-13T18:26:59Z" w:author="Jan Groh">
        <w:r>
          <w:rPr>
            <w:rFonts w:ascii="Garamond Premier Pro Caption" w:hAnsi="Garamond Premier Pro Caption"/>
            <w:sz w:val="22"/>
            <w:szCs w:val="22"/>
            <w:rtl w:val="0"/>
            <w:lang w:val="de-DE"/>
          </w:rPr>
          <w:delText>t einen poetischen Nachruf und schlie</w:delText>
        </w:r>
      </w:del>
      <w:del w:id="905" w:date="2023-01-13T18:26:59Z" w:author="Jan Groh">
        <w:r>
          <w:rPr>
            <w:rFonts w:ascii="Garamond Premier Pro Caption" w:hAnsi="Garamond Premier Pro Caption" w:hint="default"/>
            <w:sz w:val="22"/>
            <w:szCs w:val="22"/>
            <w:rtl w:val="0"/>
            <w:lang w:val="de-DE"/>
          </w:rPr>
          <w:delText>ß</w:delText>
        </w:r>
      </w:del>
      <w:del w:id="906" w:date="2023-01-13T18:26:59Z" w:author="Jan Groh">
        <w:r>
          <w:rPr>
            <w:rFonts w:ascii="Garamond Premier Pro Caption" w:hAnsi="Garamond Premier Pro Caption"/>
            <w:sz w:val="22"/>
            <w:szCs w:val="22"/>
            <w:rtl w:val="0"/>
            <w:lang w:val="en-US"/>
          </w:rPr>
          <w:delText xml:space="preserve">t: </w:delText>
        </w:r>
      </w:del>
      <w:del w:id="907" w:date="2023-01-13T18:26:59Z" w:author="Jan Groh">
        <w:r>
          <w:rPr>
            <w:rFonts w:ascii="Garamond Premier Pro Caption" w:hAnsi="Garamond Premier Pro Caption" w:hint="default"/>
            <w:sz w:val="22"/>
            <w:szCs w:val="22"/>
            <w:rtl w:val="0"/>
            <w:lang w:val="it-IT"/>
          </w:rPr>
          <w:delText>»</w:delText>
        </w:r>
      </w:del>
      <w:del w:id="908" w:date="2023-01-13T18:26:59Z" w:author="Jan Groh">
        <w:r>
          <w:rPr>
            <w:rFonts w:ascii="Garamond Premier Pro Caption" w:hAnsi="Garamond Premier Pro Caption"/>
            <w:sz w:val="22"/>
            <w:szCs w:val="22"/>
            <w:rtl w:val="0"/>
            <w:lang w:val="de-DE"/>
          </w:rPr>
          <w:delText>Das war Dir an der Wiege nicht gesungen.</w:delText>
        </w:r>
      </w:del>
      <w:del w:id="909"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1" w:date="2023-01-13T18:26:59Z" w:author="Jan Groh"/>
          <w:rFonts w:ascii="Garamond Premier Pro Caption" w:cs="Garamond Premier Pro Caption" w:hAnsi="Garamond Premier Pro Caption" w:eastAsia="Garamond Premier Pro Caption"/>
          <w:sz w:val="22"/>
          <w:szCs w:val="22"/>
        </w:rPr>
      </w:pPr>
      <w:del w:id="912" w:date="2023-01-13T18:26:59Z" w:author="Jan Groh">
        <w:r>
          <w:rPr>
            <w:rFonts w:ascii="Garamond Premier Pro Caption" w:hAnsi="Garamond Premier Pro Caption"/>
            <w:sz w:val="22"/>
            <w:szCs w:val="22"/>
            <w:rtl w:val="0"/>
            <w:lang w:val="de-DE"/>
          </w:rPr>
          <w:delText>Wie mi</w:delText>
        </w:r>
      </w:del>
      <w:del w:id="913" w:date="2023-01-13T18:26:59Z" w:author="Jan Groh">
        <w:r>
          <w:rPr>
            <w:rFonts w:ascii="Garamond Premier Pro Caption" w:hAnsi="Garamond Premier Pro Caption" w:hint="default"/>
            <w:sz w:val="22"/>
            <w:szCs w:val="22"/>
            <w:rtl w:val="0"/>
            <w:lang w:val="de-DE"/>
          </w:rPr>
          <w:delText>ß</w:delText>
        </w:r>
      </w:del>
      <w:del w:id="914" w:date="2023-01-13T18:26:59Z" w:author="Jan Groh">
        <w:r>
          <w:rPr>
            <w:rFonts w:ascii="Garamond Premier Pro Caption" w:hAnsi="Garamond Premier Pro Caption"/>
            <w:sz w:val="22"/>
            <w:szCs w:val="22"/>
            <w:rtl w:val="0"/>
          </w:rPr>
          <w:delText>g</w:delText>
        </w:r>
      </w:del>
      <w:del w:id="915" w:date="2023-01-13T18:26:59Z" w:author="Jan Groh">
        <w:r>
          <w:rPr>
            <w:rFonts w:ascii="Garamond Premier Pro Caption" w:hAnsi="Garamond Premier Pro Caption" w:hint="default"/>
            <w:sz w:val="22"/>
            <w:szCs w:val="22"/>
            <w:rtl w:val="0"/>
          </w:rPr>
          <w:delText>ü</w:delText>
        </w:r>
      </w:del>
      <w:del w:id="916" w:date="2023-01-13T18:26:59Z" w:author="Jan Groh">
        <w:r>
          <w:rPr>
            <w:rFonts w:ascii="Garamond Premier Pro Caption" w:hAnsi="Garamond Premier Pro Caption"/>
            <w:sz w:val="22"/>
            <w:szCs w:val="22"/>
            <w:rtl w:val="0"/>
            <w:lang w:val="de-DE"/>
          </w:rPr>
          <w:delText>nstig man Ottilie gegen</w:delText>
        </w:r>
      </w:del>
      <w:del w:id="917" w:date="2023-01-13T18:26:59Z" w:author="Jan Groh">
        <w:r>
          <w:rPr>
            <w:rFonts w:ascii="Garamond Premier Pro Caption" w:hAnsi="Garamond Premier Pro Caption" w:hint="default"/>
            <w:sz w:val="22"/>
            <w:szCs w:val="22"/>
            <w:rtl w:val="0"/>
          </w:rPr>
          <w:delText>ü</w:delText>
        </w:r>
      </w:del>
      <w:del w:id="918" w:date="2023-01-13T18:26:59Z" w:author="Jan Groh">
        <w:r>
          <w:rPr>
            <w:rFonts w:ascii="Garamond Premier Pro Caption" w:hAnsi="Garamond Premier Pro Caption"/>
            <w:sz w:val="22"/>
            <w:szCs w:val="22"/>
            <w:rtl w:val="0"/>
            <w:lang w:val="de-DE"/>
          </w:rPr>
          <w:delText>berstand, weil sie sich nicht vorbehaltlos den b</w:delText>
        </w:r>
      </w:del>
      <w:del w:id="919" w:date="2023-01-13T18:26:59Z" w:author="Jan Groh">
        <w:r>
          <w:rPr>
            <w:rFonts w:ascii="Garamond Premier Pro Caption" w:hAnsi="Garamond Premier Pro Caption" w:hint="default"/>
            <w:sz w:val="22"/>
            <w:szCs w:val="22"/>
            <w:rtl w:val="0"/>
          </w:rPr>
          <w:delText>ü</w:delText>
        </w:r>
      </w:del>
      <w:del w:id="920" w:date="2023-01-13T18:26:59Z" w:author="Jan Groh">
        <w:r>
          <w:rPr>
            <w:rFonts w:ascii="Garamond Premier Pro Caption" w:hAnsi="Garamond Premier Pro Caption"/>
            <w:sz w:val="22"/>
            <w:szCs w:val="22"/>
            <w:rtl w:val="0"/>
            <w:lang w:val="de-DE"/>
          </w:rPr>
          <w:delText>rgerlichen Konventionen und Beschr</w:delText>
        </w:r>
      </w:del>
      <w:del w:id="921" w:date="2023-01-13T18:26:59Z" w:author="Jan Groh">
        <w:r>
          <w:rPr>
            <w:rFonts w:ascii="Garamond Premier Pro Caption" w:hAnsi="Garamond Premier Pro Caption" w:hint="default"/>
            <w:sz w:val="22"/>
            <w:szCs w:val="22"/>
            <w:rtl w:val="0"/>
          </w:rPr>
          <w:delText>ä</w:delText>
        </w:r>
      </w:del>
      <w:del w:id="922" w:date="2023-01-13T18:26:59Z" w:author="Jan Groh">
        <w:r>
          <w:rPr>
            <w:rFonts w:ascii="Garamond Premier Pro Caption" w:hAnsi="Garamond Premier Pro Caption"/>
            <w:sz w:val="22"/>
            <w:szCs w:val="22"/>
            <w:rtl w:val="0"/>
            <w:lang w:val="de-DE"/>
          </w:rPr>
          <w:delText>nkungen unterordnete und nicht ihr ganzes Leben als Statthalterin Goethes in Weimar zubrachte, um einzig Goethes Ruhm zu mehren, zeigt sich in einem Brief der Annette von Droste-H</w:delText>
        </w:r>
      </w:del>
      <w:del w:id="923" w:date="2023-01-13T18:26:59Z" w:author="Jan Groh">
        <w:r>
          <w:rPr>
            <w:rFonts w:ascii="Garamond Premier Pro Caption" w:hAnsi="Garamond Premier Pro Caption" w:hint="default"/>
            <w:sz w:val="22"/>
            <w:szCs w:val="22"/>
            <w:rtl w:val="0"/>
          </w:rPr>
          <w:delText>ü</w:delText>
        </w:r>
      </w:del>
      <w:del w:id="924" w:date="2023-01-13T18:26:59Z" w:author="Jan Groh">
        <w:r>
          <w:rPr>
            <w:rFonts w:ascii="Garamond Premier Pro Caption" w:hAnsi="Garamond Premier Pro Caption"/>
            <w:sz w:val="22"/>
            <w:szCs w:val="22"/>
            <w:rtl w:val="0"/>
            <w:lang w:val="de-DE"/>
          </w:rPr>
          <w:delText xml:space="preserve">lshoff (siehe </w:delText>
        </w:r>
      </w:del>
      <w:del w:id="925" w:date="2023-01-09T22:07:41Z" w:author="Jan Groh">
        <w:r>
          <w:rPr>
            <w:rFonts w:ascii="Garamond Premier Pro Caption" w:hAnsi="Garamond Premier Pro Caption"/>
            <w:outline w:val="0"/>
            <w:color w:val="ed220b"/>
            <w:sz w:val="22"/>
            <w:szCs w:val="22"/>
            <w:rtl w:val="0"/>
            <w14:textFill>
              <w14:solidFill>
                <w14:srgbClr w14:val="EE220C"/>
              </w14:solidFill>
            </w14:textFill>
          </w:rPr>
          <w:delText>S. 136 ff.</w:delText>
        </w:r>
      </w:del>
      <w:ins w:id="926" w:date="2023-01-09T22:08:26Z" w:author="Jan Groh">
        <w:del w:id="927" w:date="2023-01-13T18:26:59Z" w:author="Jan Groh">
          <w:r>
            <w:rPr>
              <w:rFonts w:ascii="Garamond Premier Pro Caption" w:hAnsi="Garamond Premier Pro Caption"/>
              <w:outline w:val="0"/>
              <w:color w:val="ed220b"/>
              <w:sz w:val="22"/>
              <w:szCs w:val="22"/>
              <w:rtl w:val="0"/>
              <w:lang w:val="de-DE"/>
              <w14:textFill>
                <w14:solidFill>
                  <w14:srgbClr w14:val="EE220C"/>
                </w14:solidFill>
              </w14:textFill>
            </w:rPr>
            <w:delText>Verweis auf 48: 30. Juli 1845</w:delText>
          </w:r>
        </w:del>
      </w:ins>
      <w:del w:id="928" w:date="2023-01-13T18:26:59Z" w:author="Jan Groh">
        <w:r>
          <w:rPr>
            <w:rFonts w:ascii="Garamond Premier Pro Caption" w:hAnsi="Garamond Premier Pro Caption"/>
            <w:sz w:val="22"/>
            <w:szCs w:val="22"/>
            <w:rtl w:val="0"/>
          </w:rPr>
          <w:delText>).</w:delText>
        </w:r>
      </w:del>
      <w:del w:id="929" w:date="2023-01-13T18:26:59Z" w:author="Jan Groh">
        <w:r>
          <w:rPr>
            <w:rFonts w:ascii="Garamond Premier Pro Caption" w:hAnsi="Garamond Premier Pro Caption"/>
            <w:sz w:val="22"/>
            <w:szCs w:val="22"/>
            <w:rtl w:val="0"/>
            <w:lang w:val="de-DE"/>
          </w:rPr>
          <w:delText xml:space="preserve"> </w:delText>
        </w:r>
      </w:del>
      <w:del w:id="930" w:date="2023-01-13T18:26:59Z" w:author="Jan Groh">
        <w:r>
          <w:rPr>
            <w:rFonts w:ascii="Garamond Premier Pro Caption" w:hAnsi="Garamond Premier Pro Caption"/>
            <w:sz w:val="22"/>
            <w:szCs w:val="22"/>
            <w:rtl w:val="0"/>
            <w:lang w:val="de-DE"/>
          </w:rPr>
          <w:delText>Ottilie wird darin f</w:delText>
        </w:r>
      </w:del>
      <w:del w:id="931" w:date="2023-01-13T18:26:59Z" w:author="Jan Groh">
        <w:r>
          <w:rPr>
            <w:rFonts w:ascii="Garamond Premier Pro Caption" w:hAnsi="Garamond Premier Pro Caption" w:hint="default"/>
            <w:sz w:val="22"/>
            <w:szCs w:val="22"/>
            <w:rtl w:val="0"/>
          </w:rPr>
          <w:delText>ü</w:delText>
        </w:r>
      </w:del>
      <w:del w:id="932" w:date="2023-01-13T18:26:59Z" w:author="Jan Groh">
        <w:r>
          <w:rPr>
            <w:rFonts w:ascii="Garamond Premier Pro Caption" w:hAnsi="Garamond Premier Pro Caption"/>
            <w:sz w:val="22"/>
            <w:szCs w:val="22"/>
            <w:rtl w:val="0"/>
            <w:lang w:val="da-DK"/>
          </w:rPr>
          <w:delText>r f</w:delText>
        </w:r>
      </w:del>
      <w:del w:id="933" w:date="2023-01-13T18:26:59Z" w:author="Jan Groh">
        <w:r>
          <w:rPr>
            <w:rFonts w:ascii="Garamond Premier Pro Caption" w:hAnsi="Garamond Premier Pro Caption" w:hint="default"/>
            <w:sz w:val="22"/>
            <w:szCs w:val="22"/>
            <w:rtl w:val="0"/>
          </w:rPr>
          <w:delText>ä</w:delText>
        </w:r>
      </w:del>
      <w:del w:id="934" w:date="2023-01-13T18:26:59Z" w:author="Jan Groh">
        <w:r>
          <w:rPr>
            <w:rFonts w:ascii="Garamond Premier Pro Caption" w:hAnsi="Garamond Premier Pro Caption"/>
            <w:sz w:val="22"/>
            <w:szCs w:val="22"/>
            <w:rtl w:val="0"/>
            <w:lang w:val="de-DE"/>
          </w:rPr>
          <w:delText>hig gehalten, ihre Tochter Alma der Erbschaft wegen vergiftet zu haben. Da</w:delText>
        </w:r>
      </w:del>
      <w:del w:id="935" w:date="2023-01-13T18:26:59Z" w:author="Jan Groh">
        <w:r>
          <w:rPr>
            <w:rFonts w:ascii="Garamond Premier Pro Caption" w:hAnsi="Garamond Premier Pro Caption" w:hint="default"/>
            <w:sz w:val="22"/>
            <w:szCs w:val="22"/>
            <w:rtl w:val="0"/>
            <w:lang w:val="de-DE"/>
          </w:rPr>
          <w:delText xml:space="preserve">ß </w:delText>
        </w:r>
      </w:del>
      <w:del w:id="936" w:date="2023-01-13T18:26:59Z" w:author="Jan Groh">
        <w:r>
          <w:rPr>
            <w:rFonts w:ascii="Garamond Premier Pro Caption" w:hAnsi="Garamond Premier Pro Caption"/>
            <w:sz w:val="22"/>
            <w:szCs w:val="22"/>
            <w:rtl w:val="0"/>
            <w:lang w:val="de-DE"/>
          </w:rPr>
          <w:delText>es sich bei diesem</w:delText>
        </w:r>
      </w:del>
      <w:del w:id="937" w:date="2023-01-13T18:26:59Z" w:author="Jan Groh">
        <w:r>
          <w:rPr>
            <w:rFonts w:ascii="Garamond Premier Pro Caption" w:hAnsi="Garamond Premier Pro Caption"/>
            <w:sz w:val="22"/>
            <w:szCs w:val="22"/>
            <w:rtl w:val="0"/>
            <w:lang w:val="de-DE"/>
          </w:rPr>
          <w:delText xml:space="preserve"> </w:delText>
        </w:r>
      </w:del>
      <w:del w:id="938" w:date="2023-01-13T18:26:59Z" w:author="Jan Groh">
        <w:r>
          <w:rPr>
            <w:rFonts w:ascii="Garamond Premier Pro Caption" w:hAnsi="Garamond Premier Pro Caption"/>
            <w:sz w:val="22"/>
            <w:szCs w:val="22"/>
            <w:rtl w:val="0"/>
            <w:lang w:val="de-DE"/>
          </w:rPr>
          <w:delText>ungeheuerlichen Vorwurf nicht um eine von der Droste selbst konstruierte Verleumdung handelt, sondern um ein in Wien seinerzeit kursierendes Ger</w:delText>
        </w:r>
      </w:del>
      <w:del w:id="939" w:date="2023-01-13T18:26:59Z" w:author="Jan Groh">
        <w:r>
          <w:rPr>
            <w:rFonts w:ascii="Garamond Premier Pro Caption" w:hAnsi="Garamond Premier Pro Caption" w:hint="default"/>
            <w:sz w:val="22"/>
            <w:szCs w:val="22"/>
            <w:rtl w:val="0"/>
          </w:rPr>
          <w:delText>ü</w:delText>
        </w:r>
      </w:del>
      <w:del w:id="940" w:date="2023-01-13T18:26:59Z" w:author="Jan Groh">
        <w:r>
          <w:rPr>
            <w:rFonts w:ascii="Garamond Premier Pro Caption" w:hAnsi="Garamond Premier Pro Caption"/>
            <w:sz w:val="22"/>
            <w:szCs w:val="22"/>
            <w:rtl w:val="0"/>
            <w:lang w:val="de-DE"/>
          </w:rPr>
          <w:delText>cht, ist daraus ersichtlich, da</w:delText>
        </w:r>
      </w:del>
      <w:del w:id="941" w:date="2023-01-13T18:26:59Z" w:author="Jan Groh">
        <w:r>
          <w:rPr>
            <w:rFonts w:ascii="Garamond Premier Pro Caption" w:hAnsi="Garamond Premier Pro Caption" w:hint="default"/>
            <w:sz w:val="22"/>
            <w:szCs w:val="22"/>
            <w:rtl w:val="0"/>
            <w:lang w:val="de-DE"/>
          </w:rPr>
          <w:delText xml:space="preserve">ß </w:delText>
        </w:r>
      </w:del>
      <w:del w:id="942" w:date="2023-01-13T18:26:59Z" w:author="Jan Groh">
        <w:r>
          <w:rPr>
            <w:rFonts w:ascii="Garamond Premier Pro Caption" w:hAnsi="Garamond Premier Pro Caption"/>
            <w:sz w:val="22"/>
            <w:szCs w:val="22"/>
            <w:rtl w:val="0"/>
            <w:lang w:val="de-DE"/>
          </w:rPr>
          <w:delText>Friedrich Hebbel</w:delText>
        </w:r>
      </w:del>
      <w:del w:id="943" w:date="2023-01-09T22:09:48Z" w:author="Jan Groh">
        <w:r>
          <w:rPr>
            <w:rFonts w:ascii="Garamond Premier Pro Caption" w:hAnsi="Garamond Premier Pro Caption"/>
            <w:sz w:val="22"/>
            <w:szCs w:val="22"/>
            <w:rtl w:val="0"/>
          </w:rPr>
          <w:delText xml:space="preserve"> </w:delText>
        </w:r>
      </w:del>
      <w:ins w:id="944" w:date="2023-01-09T22:09:43Z" w:author="Jan Groh">
        <w:del w:id="945" w:date="2023-01-13T18:26:59Z" w:author="Jan Groh">
          <w:r>
            <w:rPr>
              <w:rFonts w:ascii="Garamond Premier Pro Caption" w:cs="Garamond Premier Pro Caption" w:hAnsi="Garamond Premier Pro Caption" w:eastAsia="Garamond Premier Pro Caption"/>
              <w:sz w:val="22"/>
              <w:szCs w:val="22"/>
              <w:vertAlign w:val="superscript"/>
            </w:rPr>
            <w:footnoteReference w:id="58"/>
          </w:r>
        </w:del>
      </w:ins>
      <w:ins w:id="946" w:date="2023-01-09T22:09:43Z" w:author="Jan Groh">
        <w:del w:id="947" w:date="2023-01-13T18:26:59Z" w:author="Jan Groh">
          <w:r>
            <w:rPr>
              <w:rFonts w:ascii="Garamond Premier Pro Caption" w:hAnsi="Garamond Premier Pro Caption"/>
              <w:sz w:val="22"/>
              <w:szCs w:val="22"/>
              <w:rtl w:val="0"/>
              <w:lang w:val="de-DE"/>
            </w:rPr>
            <w:delText xml:space="preserve"> </w:delText>
          </w:r>
        </w:del>
      </w:ins>
      <w:del w:id="948" w:date="2023-01-13T18:26:59Z" w:author="Jan Groh">
        <w:r>
          <w:rPr>
            <w:rFonts w:ascii="Garamond Premier Pro Caption" w:hAnsi="Garamond Premier Pro Caption"/>
            <w:sz w:val="22"/>
            <w:szCs w:val="22"/>
            <w:rtl w:val="0"/>
            <w:lang w:val="de-DE"/>
          </w:rPr>
          <w:delText>in seinen Tageb</w:delText>
        </w:r>
      </w:del>
      <w:del w:id="949" w:date="2023-01-13T18:26:59Z" w:author="Jan Groh">
        <w:r>
          <w:rPr>
            <w:rFonts w:ascii="Garamond Premier Pro Caption" w:hAnsi="Garamond Premier Pro Caption" w:hint="default"/>
            <w:sz w:val="22"/>
            <w:szCs w:val="22"/>
            <w:rtl w:val="0"/>
          </w:rPr>
          <w:delText>ü</w:delText>
        </w:r>
      </w:del>
      <w:del w:id="950" w:date="2023-01-13T18:26:59Z" w:author="Jan Groh">
        <w:r>
          <w:rPr>
            <w:rFonts w:ascii="Garamond Premier Pro Caption" w:hAnsi="Garamond Premier Pro Caption"/>
            <w:sz w:val="22"/>
            <w:szCs w:val="22"/>
            <w:rtl w:val="0"/>
            <w:lang w:val="de-DE"/>
          </w:rPr>
          <w:delText xml:space="preserve">chern (Eintrag vom 10. 2. 1863) ebenfalls diesen Verdacht erhebt; zugleich aber </w:delText>
        </w:r>
      </w:del>
      <w:del w:id="951" w:date="2023-01-13T18:26:59Z" w:author="Jan Groh">
        <w:r>
          <w:rPr>
            <w:rFonts w:ascii="Garamond Premier Pro Caption" w:hAnsi="Garamond Premier Pro Caption" w:hint="default"/>
            <w:sz w:val="22"/>
            <w:szCs w:val="22"/>
            <w:rtl w:val="0"/>
            <w:lang w:val="it-IT"/>
          </w:rPr>
          <w:delText>»</w:delText>
        </w:r>
      </w:del>
      <w:del w:id="952" w:date="2023-01-13T18:26:59Z" w:author="Jan Groh">
        <w:r>
          <w:rPr>
            <w:rFonts w:ascii="Garamond Premier Pro Caption" w:hAnsi="Garamond Premier Pro Caption"/>
            <w:sz w:val="22"/>
            <w:szCs w:val="22"/>
            <w:rtl w:val="0"/>
            <w:lang w:val="de-DE"/>
          </w:rPr>
          <w:delText>erkl</w:delText>
        </w:r>
      </w:del>
      <w:del w:id="953" w:date="2023-01-13T18:26:59Z" w:author="Jan Groh">
        <w:r>
          <w:rPr>
            <w:rFonts w:ascii="Garamond Premier Pro Caption" w:hAnsi="Garamond Premier Pro Caption" w:hint="default"/>
            <w:sz w:val="22"/>
            <w:szCs w:val="22"/>
            <w:rtl w:val="0"/>
          </w:rPr>
          <w:delText>ä</w:delText>
        </w:r>
      </w:del>
      <w:del w:id="954" w:date="2023-01-13T18:26:59Z" w:author="Jan Groh">
        <w:r>
          <w:rPr>
            <w:rFonts w:ascii="Garamond Premier Pro Caption" w:hAnsi="Garamond Premier Pro Caption"/>
            <w:sz w:val="22"/>
            <w:szCs w:val="22"/>
            <w:rtl w:val="0"/>
          </w:rPr>
          <w:delText>rt</w:delText>
        </w:r>
      </w:del>
      <w:del w:id="955" w:date="2023-01-13T18:26:59Z" w:author="Jan Groh">
        <w:r>
          <w:rPr>
            <w:rFonts w:ascii="Garamond Premier Pro Caption" w:hAnsi="Garamond Premier Pro Caption" w:hint="default"/>
            <w:sz w:val="22"/>
            <w:szCs w:val="22"/>
            <w:rtl w:val="0"/>
            <w:lang w:val="fr-FR"/>
          </w:rPr>
          <w:delText xml:space="preserve">« </w:delText>
        </w:r>
      </w:del>
      <w:del w:id="956" w:date="2023-01-13T18:26:59Z" w:author="Jan Groh">
        <w:r>
          <w:rPr>
            <w:rFonts w:ascii="Garamond Premier Pro Caption" w:hAnsi="Garamond Premier Pro Caption"/>
            <w:sz w:val="22"/>
            <w:szCs w:val="22"/>
            <w:rtl w:val="0"/>
            <w:lang w:val="de-DE"/>
          </w:rPr>
          <w:delText>Hebbel den Tod des M</w:delText>
        </w:r>
      </w:del>
      <w:del w:id="957" w:date="2023-01-13T18:26:59Z" w:author="Jan Groh">
        <w:r>
          <w:rPr>
            <w:rFonts w:ascii="Garamond Premier Pro Caption" w:hAnsi="Garamond Premier Pro Caption" w:hint="default"/>
            <w:sz w:val="22"/>
            <w:szCs w:val="22"/>
            <w:rtl w:val="0"/>
          </w:rPr>
          <w:delText>ä</w:delText>
        </w:r>
      </w:del>
      <w:del w:id="958" w:date="2023-01-13T18:26:59Z" w:author="Jan Groh">
        <w:r>
          <w:rPr>
            <w:rFonts w:ascii="Garamond Premier Pro Caption" w:hAnsi="Garamond Premier Pro Caption"/>
            <w:sz w:val="22"/>
            <w:szCs w:val="22"/>
            <w:rtl w:val="0"/>
            <w:lang w:val="de-DE"/>
          </w:rPr>
          <w:delText>dchens mit den obskuren Behandlungsmethoden des Arztes Feuchtersleben.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5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60" w:date="2023-01-13T18:26:59Z" w:author="Jan Groh"/>
          <w:rFonts w:ascii="Garamond Premier Pro Caption" w:cs="Garamond Premier Pro Caption" w:hAnsi="Garamond Premier Pro Caption" w:eastAsia="Garamond Premier Pro Caption"/>
          <w:sz w:val="22"/>
          <w:szCs w:val="22"/>
        </w:rPr>
      </w:pPr>
      <w:del w:id="961" w:date="2023-01-13T18:26:59Z" w:author="Jan Groh">
        <w:r>
          <w:rPr>
            <w:rFonts w:ascii="Garamond Premier Pro Caption" w:hAnsi="Garamond Premier Pro Caption"/>
            <w:sz w:val="22"/>
            <w:szCs w:val="22"/>
            <w:rtl w:val="0"/>
            <w:lang w:val="de-DE"/>
          </w:rPr>
          <w:delText>Walther hat sich inzwischen mehr und mehr in sich zur</w:delText>
        </w:r>
      </w:del>
      <w:del w:id="962" w:date="2023-01-13T18:26:59Z" w:author="Jan Groh">
        <w:r>
          <w:rPr>
            <w:rFonts w:ascii="Garamond Premier Pro Caption" w:hAnsi="Garamond Premier Pro Caption" w:hint="default"/>
            <w:sz w:val="22"/>
            <w:szCs w:val="22"/>
            <w:rtl w:val="0"/>
          </w:rPr>
          <w:delText>ü</w:delText>
        </w:r>
      </w:del>
      <w:del w:id="963" w:date="2023-01-13T18:26:59Z" w:author="Jan Groh">
        <w:r>
          <w:rPr>
            <w:rFonts w:ascii="Garamond Premier Pro Caption" w:hAnsi="Garamond Premier Pro Caption"/>
            <w:sz w:val="22"/>
            <w:szCs w:val="22"/>
            <w:rtl w:val="0"/>
            <w:lang w:val="de-DE"/>
          </w:rPr>
          <w:delText>ckgezogen und ist kaum noch zum Komponieren zu bewegen. Im Jahre 1845 zieht er nach Weimar in das Haus am Frauenplan und widmet sich ausschlie</w:delText>
        </w:r>
      </w:del>
      <w:del w:id="964" w:date="2023-01-13T18:26:59Z" w:author="Jan Groh">
        <w:r>
          <w:rPr>
            <w:rFonts w:ascii="Garamond Premier Pro Caption" w:hAnsi="Garamond Premier Pro Caption" w:hint="default"/>
            <w:sz w:val="22"/>
            <w:szCs w:val="22"/>
            <w:rtl w:val="0"/>
            <w:lang w:val="de-DE"/>
          </w:rPr>
          <w:delText>ß</w:delText>
        </w:r>
      </w:del>
      <w:del w:id="965" w:date="2023-01-13T18:26:59Z" w:author="Jan Groh">
        <w:r>
          <w:rPr>
            <w:rFonts w:ascii="Garamond Premier Pro Caption" w:hAnsi="Garamond Premier Pro Caption"/>
            <w:sz w:val="22"/>
            <w:szCs w:val="22"/>
            <w:rtl w:val="0"/>
            <w:lang w:val="de-DE"/>
          </w:rPr>
          <w:delText>lich den nachgelassenen Dokumenten seines Gro</w:delText>
        </w:r>
      </w:del>
      <w:del w:id="966" w:date="2023-01-13T18:26:59Z" w:author="Jan Groh">
        <w:r>
          <w:rPr>
            <w:rFonts w:ascii="Garamond Premier Pro Caption" w:hAnsi="Garamond Premier Pro Caption" w:hint="default"/>
            <w:sz w:val="22"/>
            <w:szCs w:val="22"/>
            <w:rtl w:val="0"/>
            <w:lang w:val="de-DE"/>
          </w:rPr>
          <w:delText>ß</w:delText>
        </w:r>
      </w:del>
      <w:del w:id="967" w:date="2023-01-13T18:26:59Z" w:author="Jan Groh">
        <w:r>
          <w:rPr>
            <w:rFonts w:ascii="Garamond Premier Pro Caption" w:hAnsi="Garamond Premier Pro Caption"/>
            <w:sz w:val="22"/>
            <w:szCs w:val="22"/>
            <w:rtl w:val="0"/>
          </w:rPr>
          <w:delText>vaters.</w:delText>
        </w:r>
      </w:del>
      <w:del w:id="968" w:date="2023-01-13T18:26:59Z" w:author="Jan Groh">
        <w:r>
          <w:rPr>
            <w:rFonts w:ascii="Garamond Premier Pro Caption" w:hAnsi="Garamond Premier Pro Caption"/>
            <w:sz w:val="22"/>
            <w:szCs w:val="22"/>
            <w:rtl w:val="0"/>
            <w:lang w:val="de-DE"/>
          </w:rPr>
          <w:delText xml:space="preserve"> </w:delText>
        </w:r>
      </w:del>
      <w:del w:id="969" w:date="2023-01-13T18:26:59Z" w:author="Jan Groh">
        <w:r>
          <w:rPr>
            <w:rFonts w:ascii="Garamond Premier Pro Caption" w:hAnsi="Garamond Premier Pro Caption"/>
            <w:sz w:val="22"/>
            <w:szCs w:val="22"/>
            <w:rtl w:val="0"/>
            <w:lang w:val="de-DE"/>
          </w:rPr>
          <w:delText>Carmen Kahn</w:delText>
        </w:r>
      </w:del>
      <w:del w:id="970" w:date="2023-01-13T18:26:59Z" w:author="Jan Groh">
        <w:r>
          <w:rPr>
            <w:rFonts w:ascii="Garamond Premier Pro Caption" w:hAnsi="Garamond Premier Pro Caption"/>
            <w:sz w:val="22"/>
            <w:szCs w:val="22"/>
            <w:rtl w:val="0"/>
            <w:lang w:val="de-DE"/>
          </w:rPr>
          <w:delText>-</w:delText>
        </w:r>
      </w:del>
      <w:del w:id="971" w:date="2023-01-13T18:26:59Z" w:author="Jan Groh">
        <w:r>
          <w:rPr>
            <w:rFonts w:ascii="Garamond Premier Pro Caption" w:hAnsi="Garamond Premier Pro Caption"/>
            <w:sz w:val="22"/>
            <w:szCs w:val="22"/>
            <w:rtl w:val="0"/>
            <w:lang w:val="de-DE"/>
          </w:rPr>
          <w:delText xml:space="preserve">Wallerstein zitiert in ihrer Biographie eine </w:delText>
        </w:r>
      </w:del>
      <w:del w:id="972" w:date="2023-01-13T18:26:59Z" w:author="Jan Groh">
        <w:r>
          <w:rPr>
            <w:rFonts w:ascii="Garamond Premier Pro Caption" w:hAnsi="Garamond Premier Pro Caption" w:hint="default"/>
            <w:sz w:val="22"/>
            <w:szCs w:val="22"/>
            <w:rtl w:val="0"/>
            <w:lang w:val="sv-SE"/>
          </w:rPr>
          <w:delText>Ä</w:delText>
        </w:r>
      </w:del>
      <w:del w:id="973" w:date="2023-01-13T18:26:59Z" w:author="Jan Groh">
        <w:r>
          <w:rPr>
            <w:rFonts w:ascii="Garamond Premier Pro Caption" w:hAnsi="Garamond Premier Pro Caption"/>
            <w:sz w:val="22"/>
            <w:szCs w:val="22"/>
            <w:rtl w:val="0"/>
          </w:rPr>
          <w:delText>u</w:delText>
        </w:r>
      </w:del>
      <w:del w:id="974" w:date="2023-01-13T18:26:59Z" w:author="Jan Groh">
        <w:r>
          <w:rPr>
            <w:rFonts w:ascii="Garamond Premier Pro Caption" w:hAnsi="Garamond Premier Pro Caption" w:hint="default"/>
            <w:sz w:val="22"/>
            <w:szCs w:val="22"/>
            <w:rtl w:val="0"/>
            <w:lang w:val="de-DE"/>
          </w:rPr>
          <w:delText>ß</w:delText>
        </w:r>
      </w:del>
      <w:del w:id="975" w:date="2023-01-13T18:26:59Z" w:author="Jan Groh">
        <w:r>
          <w:rPr>
            <w:rFonts w:ascii="Garamond Premier Pro Caption" w:hAnsi="Garamond Premier Pro Caption"/>
            <w:sz w:val="22"/>
            <w:szCs w:val="22"/>
            <w:rtl w:val="0"/>
            <w:lang w:val="de-DE"/>
          </w:rPr>
          <w:delText xml:space="preserve">erung der Schwester Felix Mendelssohns, die von Walther den Eindruck eines Mannes hatte, </w:delText>
        </w:r>
      </w:del>
      <w:del w:id="976" w:date="2023-01-13T18:26:59Z" w:author="Jan Groh">
        <w:r>
          <w:rPr>
            <w:rFonts w:ascii="Garamond Premier Pro Caption" w:hAnsi="Garamond Premier Pro Caption" w:hint="default"/>
            <w:sz w:val="22"/>
            <w:szCs w:val="22"/>
            <w:rtl w:val="0"/>
            <w:lang w:val="it-IT"/>
          </w:rPr>
          <w:delText>»</w:delText>
        </w:r>
      </w:del>
      <w:del w:id="977" w:date="2023-01-13T18:26:59Z" w:author="Jan Groh">
        <w:r>
          <w:rPr>
            <w:rFonts w:ascii="Garamond Premier Pro Caption" w:hAnsi="Garamond Premier Pro Caption"/>
            <w:sz w:val="22"/>
            <w:szCs w:val="22"/>
            <w:rtl w:val="0"/>
            <w:lang w:val="de-DE"/>
          </w:rPr>
          <w:delText>mit dem kein Mensch reden w</w:delText>
        </w:r>
      </w:del>
      <w:del w:id="978" w:date="2023-01-13T18:26:59Z" w:author="Jan Groh">
        <w:r>
          <w:rPr>
            <w:rFonts w:ascii="Garamond Premier Pro Caption" w:hAnsi="Garamond Premier Pro Caption" w:hint="default"/>
            <w:sz w:val="22"/>
            <w:szCs w:val="22"/>
            <w:rtl w:val="0"/>
          </w:rPr>
          <w:delText>ü</w:delText>
        </w:r>
      </w:del>
      <w:del w:id="979" w:date="2023-01-13T18:26:59Z" w:author="Jan Groh">
        <w:r>
          <w:rPr>
            <w:rFonts w:ascii="Garamond Premier Pro Caption" w:hAnsi="Garamond Premier Pro Caption"/>
            <w:sz w:val="22"/>
            <w:szCs w:val="22"/>
            <w:rtl w:val="0"/>
            <w:lang w:val="de-DE"/>
          </w:rPr>
          <w:delText>rde, wenn er Werner hie</w:delText>
        </w:r>
      </w:del>
      <w:del w:id="980" w:date="2023-01-13T18:26:59Z" w:author="Jan Groh">
        <w:r>
          <w:rPr>
            <w:rFonts w:ascii="Garamond Premier Pro Caption" w:hAnsi="Garamond Premier Pro Caption" w:hint="default"/>
            <w:sz w:val="22"/>
            <w:szCs w:val="22"/>
            <w:rtl w:val="0"/>
            <w:lang w:val="de-DE"/>
          </w:rPr>
          <w:delText>ß</w:delText>
        </w:r>
      </w:del>
      <w:del w:id="981" w:date="2023-01-13T18:26:59Z" w:author="Jan Groh">
        <w:r>
          <w:rPr>
            <w:rFonts w:ascii="Garamond Premier Pro Caption" w:hAnsi="Garamond Premier Pro Caption"/>
            <w:sz w:val="22"/>
            <w:szCs w:val="22"/>
            <w:rtl w:val="0"/>
            <w:lang w:val="de-DE"/>
          </w:rPr>
          <w:delText>e, und an den man Anspr</w:delText>
        </w:r>
      </w:del>
      <w:del w:id="982" w:date="2023-01-13T18:26:59Z" w:author="Jan Groh">
        <w:r>
          <w:rPr>
            <w:rFonts w:ascii="Garamond Premier Pro Caption" w:hAnsi="Garamond Premier Pro Caption" w:hint="default"/>
            <w:sz w:val="22"/>
            <w:szCs w:val="22"/>
            <w:rtl w:val="0"/>
          </w:rPr>
          <w:delText>ü</w:delText>
        </w:r>
      </w:del>
      <w:del w:id="983" w:date="2023-01-13T18:26:59Z" w:author="Jan Groh">
        <w:r>
          <w:rPr>
            <w:rFonts w:ascii="Garamond Premier Pro Caption" w:hAnsi="Garamond Premier Pro Caption"/>
            <w:sz w:val="22"/>
            <w:szCs w:val="22"/>
            <w:rtl w:val="0"/>
            <w:lang w:val="de-DE"/>
          </w:rPr>
          <w:delText>che macht, die er nimmermehr erf</w:delText>
        </w:r>
      </w:del>
      <w:del w:id="984" w:date="2023-01-13T18:26:59Z" w:author="Jan Groh">
        <w:r>
          <w:rPr>
            <w:rFonts w:ascii="Garamond Premier Pro Caption" w:hAnsi="Garamond Premier Pro Caption" w:hint="default"/>
            <w:sz w:val="22"/>
            <w:szCs w:val="22"/>
            <w:rtl w:val="0"/>
          </w:rPr>
          <w:delText>ü</w:delText>
        </w:r>
      </w:del>
      <w:del w:id="985" w:date="2023-01-13T18:26:59Z" w:author="Jan Groh">
        <w:r>
          <w:rPr>
            <w:rFonts w:ascii="Garamond Premier Pro Caption" w:hAnsi="Garamond Premier Pro Caption"/>
            <w:sz w:val="22"/>
            <w:szCs w:val="22"/>
            <w:rtl w:val="0"/>
            <w:lang w:val="de-DE"/>
          </w:rPr>
          <w:delText>llen kann, weil er Goethe hei</w:delText>
        </w:r>
      </w:del>
      <w:del w:id="986" w:date="2023-01-13T18:26:59Z" w:author="Jan Groh">
        <w:r>
          <w:rPr>
            <w:rFonts w:ascii="Garamond Premier Pro Caption" w:hAnsi="Garamond Premier Pro Caption" w:hint="default"/>
            <w:sz w:val="22"/>
            <w:szCs w:val="22"/>
            <w:rtl w:val="0"/>
            <w:lang w:val="de-DE"/>
          </w:rPr>
          <w:delText>ß</w:delText>
        </w:r>
      </w:del>
      <w:del w:id="987" w:date="2023-01-13T18:26:59Z" w:author="Jan Groh">
        <w:r>
          <w:rPr>
            <w:rFonts w:ascii="Garamond Premier Pro Caption" w:hAnsi="Garamond Premier Pro Caption"/>
            <w:sz w:val="22"/>
            <w:szCs w:val="22"/>
            <w:rtl w:val="0"/>
          </w:rPr>
          <w:delText>t</w:delText>
        </w:r>
      </w:del>
      <w:del w:id="988" w:date="2023-01-13T18:26:59Z" w:author="Jan Groh">
        <w:r>
          <w:rPr>
            <w:rFonts w:ascii="Garamond Premier Pro Caption" w:hAnsi="Garamond Premier Pro Caption" w:hint="default"/>
            <w:sz w:val="22"/>
            <w:szCs w:val="22"/>
            <w:rtl w:val="0"/>
            <w:lang w:val="fr-FR"/>
          </w:rPr>
          <w:delText>«</w:delText>
        </w:r>
      </w:del>
      <w:del w:id="989" w:date="2023-01-13T18:26:59Z" w:author="Jan Groh">
        <w:r>
          <w:rPr>
            <w:rFonts w:ascii="Garamond Premier Pro Caption" w:hAnsi="Garamond Premier Pro Caption"/>
            <w:sz w:val="22"/>
            <w:szCs w:val="22"/>
            <w:rtl w:val="0"/>
            <w:lang w:val="de-DE"/>
          </w:rPr>
          <w:delText>. Eine Beobachtung, die wohl auch auf Wolf zutr</w:delText>
        </w:r>
      </w:del>
      <w:del w:id="990" w:date="2023-01-13T18:26:59Z" w:author="Jan Groh">
        <w:r>
          <w:rPr>
            <w:rFonts w:ascii="Garamond Premier Pro Caption" w:hAnsi="Garamond Premier Pro Caption" w:hint="default"/>
            <w:sz w:val="22"/>
            <w:szCs w:val="22"/>
            <w:rtl w:val="0"/>
          </w:rPr>
          <w:delText>ä</w:delText>
        </w:r>
      </w:del>
      <w:del w:id="991" w:date="2023-01-13T18:26:59Z" w:author="Jan Groh">
        <w:r>
          <w:rPr>
            <w:rFonts w:ascii="Garamond Premier Pro Caption" w:hAnsi="Garamond Premier Pro Caption"/>
            <w:sz w:val="22"/>
            <w:szCs w:val="22"/>
            <w:rtl w:val="0"/>
            <w:lang w:val="it-IT"/>
          </w:rPr>
          <w:delText>fe.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92" w:date="2023-01-13T18:26:59Z" w:author="Jan Groh"/>
          <w:rFonts w:ascii="Garamond Premier Pro Caption" w:cs="Garamond Premier Pro Caption" w:hAnsi="Garamond Premier Pro Caption" w:eastAsia="Garamond Premier Pro Caption"/>
          <w:sz w:val="22"/>
          <w:szCs w:val="22"/>
        </w:rPr>
      </w:pPr>
      <w:del w:id="993" w:date="2023-01-13T18:26:59Z" w:author="Jan Groh">
        <w:r>
          <w:rPr>
            <w:rFonts w:ascii="Garamond Premier Pro Caption" w:hAnsi="Garamond Premier Pro Caption"/>
            <w:sz w:val="22"/>
            <w:szCs w:val="22"/>
            <w:rtl w:val="0"/>
          </w:rPr>
          <w:delText>Im September 1845 f</w:delText>
        </w:r>
      </w:del>
      <w:del w:id="994" w:date="2023-01-13T18:26:59Z" w:author="Jan Groh">
        <w:r>
          <w:rPr>
            <w:rFonts w:ascii="Garamond Premier Pro Caption" w:hAnsi="Garamond Premier Pro Caption" w:hint="default"/>
            <w:sz w:val="22"/>
            <w:szCs w:val="22"/>
            <w:rtl w:val="0"/>
          </w:rPr>
          <w:delText>ä</w:delText>
        </w:r>
      </w:del>
      <w:del w:id="995" w:date="2023-01-13T18:26:59Z" w:author="Jan Groh">
        <w:r>
          <w:rPr>
            <w:rFonts w:ascii="Garamond Premier Pro Caption" w:hAnsi="Garamond Premier Pro Caption"/>
            <w:sz w:val="22"/>
            <w:szCs w:val="22"/>
            <w:rtl w:val="0"/>
            <w:lang w:val="de-DE"/>
          </w:rPr>
          <w:delText>hrt Ottilie zu ihrem schwer an einem Nervenleiden erkrankten Sohn Wolf nach Rom. Beide reisen von dort nach Neapel und Ischia. Wolfs Krankheit bessert sich nicht, so da</w:delText>
        </w:r>
      </w:del>
      <w:del w:id="996" w:date="2023-01-13T18:26:59Z" w:author="Jan Groh">
        <w:r>
          <w:rPr>
            <w:rFonts w:ascii="Garamond Premier Pro Caption" w:hAnsi="Garamond Premier Pro Caption" w:hint="default"/>
            <w:sz w:val="22"/>
            <w:szCs w:val="22"/>
            <w:rtl w:val="0"/>
            <w:lang w:val="de-DE"/>
          </w:rPr>
          <w:delText xml:space="preserve">ß </w:delText>
        </w:r>
      </w:del>
      <w:del w:id="997" w:date="2023-01-13T18:26:59Z" w:author="Jan Groh">
        <w:r>
          <w:rPr>
            <w:rFonts w:ascii="Garamond Premier Pro Caption" w:hAnsi="Garamond Premier Pro Caption"/>
            <w:sz w:val="22"/>
            <w:szCs w:val="22"/>
            <w:rtl w:val="0"/>
            <w:lang w:val="de-DE"/>
          </w:rPr>
          <w:delText>Seligmann ihn bestimmt, weiter in Italien zu bleiben. Ottilie hingegen kehrt nach Wien zur</w:delText>
        </w:r>
      </w:del>
      <w:del w:id="998" w:date="2023-01-13T18:26:59Z" w:author="Jan Groh">
        <w:r>
          <w:rPr>
            <w:rFonts w:ascii="Garamond Premier Pro Caption" w:hAnsi="Garamond Premier Pro Caption" w:hint="default"/>
            <w:sz w:val="22"/>
            <w:szCs w:val="22"/>
            <w:rtl w:val="0"/>
          </w:rPr>
          <w:delText>ü</w:delText>
        </w:r>
      </w:del>
      <w:del w:id="999" w:date="2023-01-13T18:26:59Z" w:author="Jan Groh">
        <w:r>
          <w:rPr>
            <w:rFonts w:ascii="Garamond Premier Pro Caption" w:hAnsi="Garamond Premier Pro Caption"/>
            <w:sz w:val="22"/>
            <w:szCs w:val="22"/>
            <w:rtl w:val="0"/>
            <w:lang w:val="de-DE"/>
          </w:rPr>
          <w:delText>ck. Dort ist sie auch, als die 48er Revolution ausbricht. In einem Brief an Sibylle Mertens schreibt sie, da</w:delText>
        </w:r>
      </w:del>
      <w:del w:id="1000" w:date="2023-01-13T18:26:59Z" w:author="Jan Groh">
        <w:r>
          <w:rPr>
            <w:rFonts w:ascii="Garamond Premier Pro Caption" w:hAnsi="Garamond Premier Pro Caption" w:hint="default"/>
            <w:sz w:val="22"/>
            <w:szCs w:val="22"/>
            <w:rtl w:val="0"/>
            <w:lang w:val="de-DE"/>
          </w:rPr>
          <w:delText xml:space="preserve">ß </w:delText>
        </w:r>
      </w:del>
      <w:del w:id="1001" w:date="2023-01-13T18:26:59Z" w:author="Jan Groh">
        <w:r>
          <w:rPr>
            <w:rFonts w:ascii="Garamond Premier Pro Caption" w:hAnsi="Garamond Premier Pro Caption"/>
            <w:sz w:val="22"/>
            <w:szCs w:val="22"/>
            <w:rtl w:val="0"/>
            <w:lang w:val="de-DE"/>
          </w:rPr>
          <w:delText>ihr der Ausbruch des allgemeinen Verlangens nicht unerwartet komme. Ottilie sympathisiert von Beginn an mit den Ideen der freiheitlich gesinnten jungen K</w:delText>
        </w:r>
      </w:del>
      <w:del w:id="1002" w:date="2023-01-13T18:26:59Z" w:author="Jan Groh">
        <w:r>
          <w:rPr>
            <w:rFonts w:ascii="Garamond Premier Pro Caption" w:hAnsi="Garamond Premier Pro Caption" w:hint="default"/>
            <w:sz w:val="22"/>
            <w:szCs w:val="22"/>
            <w:rtl w:val="0"/>
          </w:rPr>
          <w:delText>ü</w:delText>
        </w:r>
      </w:del>
      <w:del w:id="1003" w:date="2023-01-13T18:26:59Z" w:author="Jan Groh">
        <w:r>
          <w:rPr>
            <w:rFonts w:ascii="Garamond Premier Pro Caption" w:hAnsi="Garamond Premier Pro Caption"/>
            <w:sz w:val="22"/>
            <w:szCs w:val="22"/>
            <w:rtl w:val="0"/>
            <w:lang w:val="de-DE"/>
          </w:rPr>
          <w:delText>nstler, die st</w:delText>
        </w:r>
      </w:del>
      <w:del w:id="1004" w:date="2023-01-13T18:26:59Z" w:author="Jan Groh">
        <w:r>
          <w:rPr>
            <w:rFonts w:ascii="Garamond Premier Pro Caption" w:hAnsi="Garamond Premier Pro Caption" w:hint="default"/>
            <w:sz w:val="22"/>
            <w:szCs w:val="22"/>
            <w:rtl w:val="0"/>
          </w:rPr>
          <w:delText>ä</w:delText>
        </w:r>
      </w:del>
      <w:del w:id="1005" w:date="2023-01-13T18:26:59Z" w:author="Jan Groh">
        <w:r>
          <w:rPr>
            <w:rFonts w:ascii="Garamond Premier Pro Caption" w:hAnsi="Garamond Premier Pro Caption"/>
            <w:sz w:val="22"/>
            <w:szCs w:val="22"/>
            <w:rtl w:val="0"/>
            <w:lang w:val="de-DE"/>
          </w:rPr>
          <w:delText>ndig in ihrem Salon verkehren. Die von der franz</w:delText>
        </w:r>
      </w:del>
      <w:del w:id="1006" w:date="2023-01-13T18:26:59Z" w:author="Jan Groh">
        <w:r>
          <w:rPr>
            <w:rFonts w:ascii="Garamond Premier Pro Caption" w:hAnsi="Garamond Premier Pro Caption" w:hint="default"/>
            <w:sz w:val="22"/>
            <w:szCs w:val="22"/>
            <w:rtl w:val="0"/>
            <w:lang w:val="sv-SE"/>
          </w:rPr>
          <w:delText>ö</w:delText>
        </w:r>
      </w:del>
      <w:del w:id="1007" w:date="2023-01-13T18:26:59Z" w:author="Jan Groh">
        <w:r>
          <w:rPr>
            <w:rFonts w:ascii="Garamond Premier Pro Caption" w:hAnsi="Garamond Premier Pro Caption"/>
            <w:sz w:val="22"/>
            <w:szCs w:val="22"/>
            <w:rtl w:val="0"/>
            <w:lang w:val="de-DE"/>
          </w:rPr>
          <w:delText>sischen Februarrevolution ausgel</w:delText>
        </w:r>
      </w:del>
      <w:del w:id="1008" w:date="2023-01-13T18:26:59Z" w:author="Jan Groh">
        <w:r>
          <w:rPr>
            <w:rFonts w:ascii="Garamond Premier Pro Caption" w:hAnsi="Garamond Premier Pro Caption" w:hint="default"/>
            <w:sz w:val="22"/>
            <w:szCs w:val="22"/>
            <w:rtl w:val="0"/>
            <w:lang w:val="sv-SE"/>
          </w:rPr>
          <w:delText>ö</w:delText>
        </w:r>
      </w:del>
      <w:del w:id="1009" w:date="2023-01-13T18:26:59Z" w:author="Jan Groh">
        <w:r>
          <w:rPr>
            <w:rFonts w:ascii="Garamond Premier Pro Caption" w:hAnsi="Garamond Premier Pro Caption"/>
            <w:sz w:val="22"/>
            <w:szCs w:val="22"/>
            <w:rtl w:val="0"/>
            <w:lang w:val="de-DE"/>
          </w:rPr>
          <w:delText xml:space="preserve">sten Unruhen in Wien ergreifen auch Walther, der nach Wien eilt und </w:delText>
        </w:r>
      </w:del>
      <w:del w:id="1010" w:date="2023-01-13T18:26:59Z" w:author="Jan Groh">
        <w:r>
          <w:rPr>
            <w:rFonts w:ascii="Garamond Premier Pro Caption" w:hAnsi="Garamond Premier Pro Caption" w:hint="default"/>
            <w:sz w:val="22"/>
            <w:szCs w:val="22"/>
            <w:rtl w:val="0"/>
          </w:rPr>
          <w:delText xml:space="preserve">– </w:delText>
        </w:r>
      </w:del>
      <w:del w:id="1011" w:date="2023-01-13T18:26:59Z" w:author="Jan Groh">
        <w:r>
          <w:rPr>
            <w:rFonts w:ascii="Garamond Premier Pro Caption" w:hAnsi="Garamond Premier Pro Caption"/>
            <w:sz w:val="22"/>
            <w:szCs w:val="22"/>
            <w:rtl w:val="0"/>
            <w:lang w:val="de-DE"/>
          </w:rPr>
          <w:delText xml:space="preserve">ebenso wie Eckermann in Weimar </w:delText>
        </w:r>
      </w:del>
      <w:del w:id="1012" w:date="2023-01-13T18:26:59Z" w:author="Jan Groh">
        <w:r>
          <w:rPr>
            <w:rFonts w:ascii="Garamond Premier Pro Caption" w:hAnsi="Garamond Premier Pro Caption" w:hint="default"/>
            <w:sz w:val="22"/>
            <w:szCs w:val="22"/>
            <w:rtl w:val="0"/>
          </w:rPr>
          <w:delText xml:space="preserve">– </w:delText>
        </w:r>
      </w:del>
      <w:del w:id="1013" w:date="2023-01-13T18:26:59Z" w:author="Jan Groh">
        <w:r>
          <w:rPr>
            <w:rFonts w:ascii="Garamond Premier Pro Caption" w:hAnsi="Garamond Premier Pro Caption"/>
            <w:sz w:val="22"/>
            <w:szCs w:val="22"/>
            <w:rtl w:val="0"/>
            <w:lang w:val="de-DE"/>
          </w:rPr>
          <w:delText>der Nationalgarde beitritt. Ottilies anf</w:delText>
        </w:r>
      </w:del>
      <w:del w:id="1014" w:date="2023-01-13T18:26:59Z" w:author="Jan Groh">
        <w:r>
          <w:rPr>
            <w:rFonts w:ascii="Garamond Premier Pro Caption" w:hAnsi="Garamond Premier Pro Caption" w:hint="default"/>
            <w:sz w:val="22"/>
            <w:szCs w:val="22"/>
            <w:rtl w:val="0"/>
          </w:rPr>
          <w:delText>ä</w:delText>
        </w:r>
      </w:del>
      <w:del w:id="1015" w:date="2023-01-13T18:26:59Z" w:author="Jan Groh">
        <w:r>
          <w:rPr>
            <w:rFonts w:ascii="Garamond Premier Pro Caption" w:hAnsi="Garamond Premier Pro Caption"/>
            <w:sz w:val="22"/>
            <w:szCs w:val="22"/>
            <w:rtl w:val="0"/>
            <w:lang w:val="de-DE"/>
          </w:rPr>
          <w:delText>ngliche Begeisterung f</w:delText>
        </w:r>
      </w:del>
      <w:del w:id="1016" w:date="2023-01-13T18:26:59Z" w:author="Jan Groh">
        <w:r>
          <w:rPr>
            <w:rFonts w:ascii="Garamond Premier Pro Caption" w:hAnsi="Garamond Premier Pro Caption" w:hint="default"/>
            <w:sz w:val="22"/>
            <w:szCs w:val="22"/>
            <w:rtl w:val="0"/>
          </w:rPr>
          <w:delText>ü</w:delText>
        </w:r>
      </w:del>
      <w:del w:id="1017" w:date="2023-01-13T18:26:59Z" w:author="Jan Groh">
        <w:r>
          <w:rPr>
            <w:rFonts w:ascii="Garamond Premier Pro Caption" w:hAnsi="Garamond Premier Pro Caption"/>
            <w:sz w:val="22"/>
            <w:szCs w:val="22"/>
            <w:rtl w:val="0"/>
            <w:lang w:val="de-DE"/>
          </w:rPr>
          <w:delText>r die Revolution, von der sie die nationale Einigung Deutschlands erwartete, legt sich, als sie die Konsequenzen der republikanischen Bestrebungen erkennt, da</w:delText>
        </w:r>
      </w:del>
      <w:del w:id="1018" w:date="2023-01-13T18:26:59Z" w:author="Jan Groh">
        <w:r>
          <w:rPr>
            <w:rFonts w:ascii="Garamond Premier Pro Caption" w:hAnsi="Garamond Premier Pro Caption" w:hint="default"/>
            <w:sz w:val="22"/>
            <w:szCs w:val="22"/>
            <w:rtl w:val="0"/>
            <w:lang w:val="de-DE"/>
          </w:rPr>
          <w:delText xml:space="preserve">ß </w:delText>
        </w:r>
      </w:del>
      <w:del w:id="1019" w:date="2023-01-13T18:26:59Z" w:author="Jan Groh">
        <w:r>
          <w:rPr>
            <w:rFonts w:ascii="Garamond Premier Pro Caption" w:hAnsi="Garamond Premier Pro Caption"/>
            <w:sz w:val="22"/>
            <w:szCs w:val="22"/>
            <w:rtl w:val="0"/>
            <w:lang w:val="de-DE"/>
          </w:rPr>
          <w:delText>man nach der Flucht Kaiser Ferdinands I.</w:delText>
        </w:r>
      </w:del>
      <w:ins w:id="1020" w:date="2023-01-09T22:14:02Z" w:author="Jan Groh">
        <w:del w:id="1021" w:date="2023-01-13T18:26:59Z" w:author="Jan Groh">
          <w:r>
            <w:rPr>
              <w:rFonts w:ascii="Garamond Premier Pro Caption" w:cs="Garamond Premier Pro Caption" w:hAnsi="Garamond Premier Pro Caption" w:eastAsia="Garamond Premier Pro Caption"/>
              <w:sz w:val="22"/>
              <w:szCs w:val="22"/>
              <w:vertAlign w:val="superscript"/>
            </w:rPr>
            <w:footnoteReference w:id="59"/>
          </w:r>
        </w:del>
      </w:ins>
      <w:del w:id="1022" w:date="2023-01-13T18:26:59Z" w:author="Jan Groh">
        <w:r>
          <w:rPr>
            <w:rFonts w:ascii="Garamond Premier Pro Caption" w:hAnsi="Garamond Premier Pro Caption"/>
            <w:sz w:val="22"/>
            <w:szCs w:val="22"/>
            <w:rtl w:val="0"/>
            <w:lang w:val="de-DE"/>
          </w:rPr>
          <w:delText xml:space="preserve"> die Einberufung eines </w:delText>
        </w:r>
      </w:del>
      <w:del w:id="1023" w:date="2023-01-13T18:26:59Z" w:author="Jan Groh">
        <w:r>
          <w:rPr>
            <w:rFonts w:ascii="Garamond Premier Pro Caption" w:hAnsi="Garamond Premier Pro Caption" w:hint="default"/>
            <w:sz w:val="22"/>
            <w:szCs w:val="22"/>
            <w:rtl w:val="0"/>
            <w:lang w:val="sv-SE"/>
          </w:rPr>
          <w:delText>ö</w:delText>
        </w:r>
      </w:del>
      <w:del w:id="1024" w:date="2023-01-13T18:26:59Z" w:author="Jan Groh">
        <w:r>
          <w:rPr>
            <w:rFonts w:ascii="Garamond Premier Pro Caption" w:hAnsi="Garamond Premier Pro Caption"/>
            <w:sz w:val="22"/>
            <w:szCs w:val="22"/>
            <w:rtl w:val="0"/>
            <w:lang w:val="de-DE"/>
          </w:rPr>
          <w:delText xml:space="preserve">sterreichischen Reichstages fordert. So schreibt sie an Otto Mejer, den Biographen ihres Sohnes Wolf: </w:delText>
        </w:r>
      </w:del>
      <w:del w:id="1025" w:date="2023-01-13T18:26:59Z" w:author="Jan Groh">
        <w:r>
          <w:rPr>
            <w:rFonts w:ascii="Garamond Premier Pro Caption" w:hAnsi="Garamond Premier Pro Caption" w:hint="default"/>
            <w:sz w:val="22"/>
            <w:szCs w:val="22"/>
            <w:rtl w:val="0"/>
            <w:lang w:val="it-IT"/>
          </w:rPr>
          <w:delText>»</w:delText>
        </w:r>
      </w:del>
      <w:del w:id="1026" w:date="2023-01-13T18:26:59Z" w:author="Jan Groh">
        <w:r>
          <w:rPr>
            <w:rFonts w:ascii="Garamond Premier Pro Caption" w:hAnsi="Garamond Premier Pro Caption"/>
            <w:sz w:val="22"/>
            <w:szCs w:val="22"/>
            <w:rtl w:val="0"/>
            <w:lang w:val="de-DE"/>
          </w:rPr>
          <w:delText>An Republik glaube ich nicht, denn in Deutschland ist niemand dazu bef</w:delText>
        </w:r>
      </w:del>
      <w:del w:id="1027" w:date="2023-01-13T18:26:59Z" w:author="Jan Groh">
        <w:r>
          <w:rPr>
            <w:rFonts w:ascii="Garamond Premier Pro Caption" w:hAnsi="Garamond Premier Pro Caption" w:hint="default"/>
            <w:sz w:val="22"/>
            <w:szCs w:val="22"/>
            <w:rtl w:val="0"/>
          </w:rPr>
          <w:delText>ä</w:delText>
        </w:r>
      </w:del>
      <w:del w:id="1028" w:date="2023-01-13T18:26:59Z" w:author="Jan Groh">
        <w:r>
          <w:rPr>
            <w:rFonts w:ascii="Garamond Premier Pro Caption" w:hAnsi="Garamond Premier Pro Caption"/>
            <w:sz w:val="22"/>
            <w:szCs w:val="22"/>
            <w:rtl w:val="0"/>
            <w:lang w:val="de-DE"/>
          </w:rPr>
          <w:delText>higt. Ich will also monarchistisch sein, wenn man mir vern</w:delText>
        </w:r>
      </w:del>
      <w:del w:id="1029" w:date="2023-01-13T18:26:59Z" w:author="Jan Groh">
        <w:r>
          <w:rPr>
            <w:rFonts w:ascii="Garamond Premier Pro Caption" w:hAnsi="Garamond Premier Pro Caption" w:hint="default"/>
            <w:sz w:val="22"/>
            <w:szCs w:val="22"/>
            <w:rtl w:val="0"/>
          </w:rPr>
          <w:delText>ü</w:delText>
        </w:r>
      </w:del>
      <w:del w:id="1030" w:date="2023-01-13T18:26:59Z" w:author="Jan Groh">
        <w:r>
          <w:rPr>
            <w:rFonts w:ascii="Garamond Premier Pro Caption" w:hAnsi="Garamond Premier Pro Caption"/>
            <w:sz w:val="22"/>
            <w:szCs w:val="22"/>
            <w:rtl w:val="0"/>
            <w:lang w:val="de-DE"/>
          </w:rPr>
          <w:delText>nftige Freiheit</w:delText>
        </w:r>
      </w:del>
      <w:del w:id="1031" w:date="2023-01-13T18:26:59Z" w:author="Jan Groh">
        <w:r>
          <w:rPr>
            <w:rFonts w:ascii="Garamond Premier Pro Caption" w:hAnsi="Garamond Premier Pro Caption"/>
            <w:sz w:val="22"/>
            <w:szCs w:val="22"/>
            <w:rtl w:val="0"/>
            <w:lang w:val="de-DE"/>
          </w:rPr>
          <w:delText xml:space="preserve"> </w:delText>
        </w:r>
      </w:del>
      <w:del w:id="1032" w:date="2023-01-13T18:26:59Z" w:author="Jan Groh">
        <w:r>
          <w:rPr>
            <w:rFonts w:ascii="Garamond Premier Pro Caption" w:hAnsi="Garamond Premier Pro Caption"/>
            <w:sz w:val="22"/>
            <w:szCs w:val="22"/>
            <w:rtl w:val="0"/>
            <w:lang w:val="de-DE"/>
          </w:rPr>
          <w:delText>gibt und meiner Entwicklung nichts in den Weg legt</w:delText>
        </w:r>
      </w:del>
      <w:del w:id="1033" w:date="2023-01-13T18:26:59Z" w:author="Jan Groh">
        <w:r>
          <w:rPr>
            <w:rFonts w:ascii="Garamond Premier Pro Caption" w:hAnsi="Garamond Premier Pro Caption" w:hint="default"/>
            <w:sz w:val="22"/>
            <w:szCs w:val="22"/>
            <w:rtl w:val="0"/>
            <w:lang w:val="fr-FR"/>
          </w:rPr>
          <w:delText xml:space="preserve">« </w:delText>
        </w:r>
      </w:del>
      <w:del w:id="1034" w:date="2023-01-13T18:26:59Z" w:author="Jan Groh">
        <w:r>
          <w:rPr>
            <w:rFonts w:ascii="Garamond Premier Pro Caption" w:hAnsi="Garamond Premier Pro Caption"/>
            <w:sz w:val="22"/>
            <w:szCs w:val="22"/>
            <w:rtl w:val="0"/>
            <w:lang w:val="de-DE"/>
          </w:rPr>
          <w:delText>(Zitiert nach:</w:delText>
        </w:r>
      </w:del>
      <w:del w:id="1035" w:date="2023-01-13T18:26:59Z" w:author="Jan Groh">
        <w:r>
          <w:rPr>
            <w:rFonts w:ascii="Garamond Premier Pro Caption" w:hAnsi="Garamond Premier Pro Caption"/>
            <w:sz w:val="22"/>
            <w:szCs w:val="22"/>
            <w:rtl w:val="0"/>
            <w:lang w:val="de-DE"/>
          </w:rPr>
          <w:delText xml:space="preserve"> </w:delText>
        </w:r>
      </w:del>
      <w:del w:id="1036" w:date="2023-01-13T18:26:59Z" w:author="Jan Groh">
        <w:r>
          <w:rPr>
            <w:rFonts w:ascii="Garamond Premier Pro Caption" w:hAnsi="Garamond Premier Pro Caption"/>
            <w:sz w:val="22"/>
            <w:szCs w:val="22"/>
            <w:rtl w:val="0"/>
            <w:lang w:val="da-DK"/>
          </w:rPr>
          <w:delText>Elisabeth Mangold).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8" w:date="2023-01-13T18:26:59Z" w:author="Jan Groh"/>
          <w:rFonts w:ascii="Garamond Premier Pro Caption" w:cs="Garamond Premier Pro Caption" w:hAnsi="Garamond Premier Pro Caption" w:eastAsia="Garamond Premier Pro Caption"/>
          <w:sz w:val="22"/>
          <w:szCs w:val="22"/>
        </w:rPr>
      </w:pPr>
      <w:del w:id="1039" w:date="2023-01-13T18:26:59Z" w:author="Jan Groh">
        <w:r>
          <w:rPr>
            <w:rFonts w:ascii="Garamond Premier Pro Caption" w:hAnsi="Garamond Premier Pro Caption"/>
            <w:sz w:val="22"/>
            <w:szCs w:val="22"/>
            <w:rtl w:val="0"/>
            <w:lang w:val="de-DE"/>
          </w:rPr>
          <w:delText xml:space="preserve">Im </w:delText>
        </w:r>
      </w:del>
      <w:del w:id="1040" w:date="2023-01-13T18:26:59Z" w:author="Jan Groh">
        <w:r>
          <w:rPr>
            <w:rFonts w:ascii="Garamond Premier Pro Caption" w:hAnsi="Garamond Premier Pro Caption"/>
            <w:sz w:val="22"/>
            <w:szCs w:val="22"/>
            <w:rtl w:val="0"/>
            <w:lang w:val="de-DE"/>
          </w:rPr>
          <w:delText>J</w:delText>
        </w:r>
      </w:del>
      <w:del w:id="1041" w:date="2023-01-13T18:26:59Z" w:author="Jan Groh">
        <w:r>
          <w:rPr>
            <w:rFonts w:ascii="Garamond Premier Pro Caption" w:hAnsi="Garamond Premier Pro Caption"/>
            <w:sz w:val="22"/>
            <w:szCs w:val="22"/>
            <w:rtl w:val="0"/>
            <w:lang w:val="de-DE"/>
          </w:rPr>
          <w:delText>ahre 1849 j</w:delText>
        </w:r>
      </w:del>
      <w:del w:id="1042" w:date="2023-01-13T18:26:59Z" w:author="Jan Groh">
        <w:r>
          <w:rPr>
            <w:rFonts w:ascii="Garamond Premier Pro Caption" w:hAnsi="Garamond Premier Pro Caption" w:hint="default"/>
            <w:sz w:val="22"/>
            <w:szCs w:val="22"/>
            <w:rtl w:val="0"/>
          </w:rPr>
          <w:delText>ä</w:delText>
        </w:r>
      </w:del>
      <w:del w:id="1043" w:date="2023-01-13T18:26:59Z" w:author="Jan Groh">
        <w:r>
          <w:rPr>
            <w:rFonts w:ascii="Garamond Premier Pro Caption" w:hAnsi="Garamond Premier Pro Caption"/>
            <w:sz w:val="22"/>
            <w:szCs w:val="22"/>
            <w:rtl w:val="0"/>
            <w:lang w:val="de-DE"/>
          </w:rPr>
          <w:delText>hrt sich Goethes Geburtstag zum 100. Male. Ottilie nimmt die Einladung, nach Weimar zu kommen, nicht an; sie ist verbittert dar</w:delText>
        </w:r>
      </w:del>
      <w:del w:id="1044" w:date="2023-01-13T18:26:59Z" w:author="Jan Groh">
        <w:r>
          <w:rPr>
            <w:rFonts w:ascii="Garamond Premier Pro Caption" w:hAnsi="Garamond Premier Pro Caption" w:hint="default"/>
            <w:sz w:val="22"/>
            <w:szCs w:val="22"/>
            <w:rtl w:val="0"/>
          </w:rPr>
          <w:delText>ü</w:delText>
        </w:r>
      </w:del>
      <w:del w:id="1045" w:date="2023-01-13T18:26:59Z" w:author="Jan Groh">
        <w:r>
          <w:rPr>
            <w:rFonts w:ascii="Garamond Premier Pro Caption" w:hAnsi="Garamond Premier Pro Caption"/>
            <w:sz w:val="22"/>
            <w:szCs w:val="22"/>
            <w:rtl w:val="0"/>
            <w:lang w:val="da-DK"/>
          </w:rPr>
          <w:delText>ber, da</w:delText>
        </w:r>
      </w:del>
      <w:del w:id="1046" w:date="2023-01-13T18:26:59Z" w:author="Jan Groh">
        <w:r>
          <w:rPr>
            <w:rFonts w:ascii="Garamond Premier Pro Caption" w:hAnsi="Garamond Premier Pro Caption" w:hint="default"/>
            <w:sz w:val="22"/>
            <w:szCs w:val="22"/>
            <w:rtl w:val="0"/>
            <w:lang w:val="de-DE"/>
          </w:rPr>
          <w:delText xml:space="preserve">ß </w:delText>
        </w:r>
      </w:del>
      <w:del w:id="1047" w:date="2023-01-13T18:26:59Z" w:author="Jan Groh">
        <w:r>
          <w:rPr>
            <w:rFonts w:ascii="Garamond Premier Pro Caption" w:hAnsi="Garamond Premier Pro Caption"/>
            <w:sz w:val="22"/>
            <w:szCs w:val="22"/>
            <w:rtl w:val="0"/>
            <w:lang w:val="de-DE"/>
          </w:rPr>
          <w:delText>man die Nachkommen des Mannes, den man in ganz Deutschland feiert, so schm</w:delText>
        </w:r>
      </w:del>
      <w:del w:id="1048" w:date="2023-01-13T18:26:59Z" w:author="Jan Groh">
        <w:r>
          <w:rPr>
            <w:rFonts w:ascii="Garamond Premier Pro Caption" w:hAnsi="Garamond Premier Pro Caption" w:hint="default"/>
            <w:sz w:val="22"/>
            <w:szCs w:val="22"/>
            <w:rtl w:val="0"/>
          </w:rPr>
          <w:delText>ä</w:delText>
        </w:r>
      </w:del>
      <w:del w:id="1049" w:date="2023-01-13T18:26:59Z" w:author="Jan Groh">
        <w:r>
          <w:rPr>
            <w:rFonts w:ascii="Garamond Premier Pro Caption" w:hAnsi="Garamond Premier Pro Caption"/>
            <w:sz w:val="22"/>
            <w:szCs w:val="22"/>
            <w:rtl w:val="0"/>
            <w:lang w:val="de-DE"/>
          </w:rPr>
          <w:delText>hlich behandelt. Sie f</w:delText>
        </w:r>
      </w:del>
      <w:del w:id="1050" w:date="2023-01-13T18:26:59Z" w:author="Jan Groh">
        <w:r>
          <w:rPr>
            <w:rFonts w:ascii="Garamond Premier Pro Caption" w:hAnsi="Garamond Premier Pro Caption" w:hint="default"/>
            <w:sz w:val="22"/>
            <w:szCs w:val="22"/>
            <w:rtl w:val="0"/>
          </w:rPr>
          <w:delText>ä</w:delText>
        </w:r>
      </w:del>
      <w:del w:id="1051" w:date="2023-01-13T18:26:59Z" w:author="Jan Groh">
        <w:r>
          <w:rPr>
            <w:rFonts w:ascii="Garamond Premier Pro Caption" w:hAnsi="Garamond Premier Pro Caption"/>
            <w:sz w:val="22"/>
            <w:szCs w:val="22"/>
            <w:rtl w:val="0"/>
            <w:lang w:val="de-DE"/>
          </w:rPr>
          <w:delText>hrt mit Walther nach Freiwaldau in Schlesien, wo Wolf zur Kur weilt.</w:delText>
        </w:r>
      </w:del>
      <w:del w:id="1052" w:date="2023-01-13T18:26:59Z" w:author="Jan Groh">
        <w:r>
          <w:rPr>
            <w:rFonts w:ascii="Garamond Premier Pro Caption" w:hAnsi="Garamond Premier Pro Caption"/>
            <w:sz w:val="22"/>
            <w:szCs w:val="22"/>
            <w:rtl w:val="0"/>
            <w:lang w:val="de-DE"/>
          </w:rPr>
          <w:delText xml:space="preserve"> </w:delText>
        </w:r>
      </w:del>
      <w:del w:id="1053" w:date="2023-01-13T18:26:59Z" w:author="Jan Groh">
        <w:r>
          <w:rPr>
            <w:rFonts w:ascii="Garamond Premier Pro Caption" w:hAnsi="Garamond Premier Pro Caption"/>
            <w:sz w:val="22"/>
            <w:szCs w:val="22"/>
            <w:rtl w:val="0"/>
            <w:lang w:val="de-DE"/>
          </w:rPr>
          <w:delText>Gemeinsam mit den beiden S</w:delText>
        </w:r>
      </w:del>
      <w:del w:id="1054" w:date="2023-01-13T18:26:59Z" w:author="Jan Groh">
        <w:r>
          <w:rPr>
            <w:rFonts w:ascii="Garamond Premier Pro Caption" w:hAnsi="Garamond Premier Pro Caption" w:hint="default"/>
            <w:sz w:val="22"/>
            <w:szCs w:val="22"/>
            <w:rtl w:val="0"/>
            <w:lang w:val="sv-SE"/>
          </w:rPr>
          <w:delText>ö</w:delText>
        </w:r>
      </w:del>
      <w:del w:id="1055" w:date="2023-01-13T18:26:59Z" w:author="Jan Groh">
        <w:r>
          <w:rPr>
            <w:rFonts w:ascii="Garamond Premier Pro Caption" w:hAnsi="Garamond Premier Pro Caption"/>
            <w:sz w:val="22"/>
            <w:szCs w:val="22"/>
            <w:rtl w:val="0"/>
            <w:lang w:val="de-DE"/>
          </w:rPr>
          <w:delText>hnen zieht sie sich anschlie</w:delText>
        </w:r>
      </w:del>
      <w:del w:id="1056" w:date="2023-01-13T18:26:59Z" w:author="Jan Groh">
        <w:r>
          <w:rPr>
            <w:rFonts w:ascii="Garamond Premier Pro Caption" w:hAnsi="Garamond Premier Pro Caption" w:hint="default"/>
            <w:sz w:val="22"/>
            <w:szCs w:val="22"/>
            <w:rtl w:val="0"/>
            <w:lang w:val="de-DE"/>
          </w:rPr>
          <w:delText>ß</w:delText>
        </w:r>
      </w:del>
      <w:del w:id="1057" w:date="2023-01-13T18:26:59Z" w:author="Jan Groh">
        <w:r>
          <w:rPr>
            <w:rFonts w:ascii="Garamond Premier Pro Caption" w:hAnsi="Garamond Premier Pro Caption"/>
            <w:sz w:val="22"/>
            <w:szCs w:val="22"/>
            <w:rtl w:val="0"/>
            <w:lang w:val="de-DE"/>
          </w:rPr>
          <w:delText>end nach Wien zur</w:delText>
        </w:r>
      </w:del>
      <w:del w:id="1058" w:date="2023-01-13T18:26:59Z" w:author="Jan Groh">
        <w:r>
          <w:rPr>
            <w:rFonts w:ascii="Garamond Premier Pro Caption" w:hAnsi="Garamond Premier Pro Caption" w:hint="default"/>
            <w:sz w:val="22"/>
            <w:szCs w:val="22"/>
            <w:rtl w:val="0"/>
          </w:rPr>
          <w:delText>ü</w:delText>
        </w:r>
      </w:del>
      <w:del w:id="1059" w:date="2023-01-13T18:26:59Z" w:author="Jan Groh">
        <w:r>
          <w:rPr>
            <w:rFonts w:ascii="Garamond Premier Pro Caption" w:hAnsi="Garamond Premier Pro Caption"/>
            <w:sz w:val="22"/>
            <w:szCs w:val="22"/>
            <w:rtl w:val="0"/>
            <w:lang w:val="de-DE"/>
          </w:rPr>
          <w:delText>ck. Als Wolf endlich soweit genesen ist, da</w:delText>
        </w:r>
      </w:del>
      <w:del w:id="1060" w:date="2023-01-13T18:26:59Z" w:author="Jan Groh">
        <w:r>
          <w:rPr>
            <w:rFonts w:ascii="Garamond Premier Pro Caption" w:hAnsi="Garamond Premier Pro Caption" w:hint="default"/>
            <w:sz w:val="22"/>
            <w:szCs w:val="22"/>
            <w:rtl w:val="0"/>
            <w:lang w:val="de-DE"/>
          </w:rPr>
          <w:delText xml:space="preserve">ß </w:delText>
        </w:r>
      </w:del>
      <w:del w:id="1061" w:date="2023-01-13T18:26:59Z" w:author="Jan Groh">
        <w:r>
          <w:rPr>
            <w:rFonts w:ascii="Garamond Premier Pro Caption" w:hAnsi="Garamond Premier Pro Caption"/>
            <w:sz w:val="22"/>
            <w:szCs w:val="22"/>
            <w:rtl w:val="0"/>
            <w:lang w:val="de-DE"/>
          </w:rPr>
          <w:delText xml:space="preserve">er in den diplomatischen Dienst eintreten kann, reist sie gemeinsam mit ihm nach Rom, wo er eine Anstellung an der deutschen Gesandtschaft </w:delText>
        </w:r>
      </w:del>
      <w:del w:id="1062" w:date="2023-01-13T18:26:59Z" w:author="Jan Groh">
        <w:r>
          <w:rPr>
            <w:rFonts w:ascii="Garamond Premier Pro Caption" w:hAnsi="Garamond Premier Pro Caption"/>
            <w:sz w:val="22"/>
            <w:szCs w:val="22"/>
            <w:rtl w:val="0"/>
            <w:lang w:val="de-DE"/>
          </w:rPr>
          <w:delText>e</w:delText>
        </w:r>
      </w:del>
      <w:del w:id="1063" w:date="2023-01-13T18:26:59Z" w:author="Jan Groh">
        <w:r>
          <w:rPr>
            <w:rFonts w:ascii="Garamond Premier Pro Caption" w:hAnsi="Garamond Premier Pro Caption"/>
            <w:sz w:val="22"/>
            <w:szCs w:val="22"/>
            <w:rtl w:val="0"/>
          </w:rPr>
          <w:delText>rh</w:delText>
        </w:r>
      </w:del>
      <w:del w:id="1064" w:date="2023-01-13T18:26:59Z" w:author="Jan Groh">
        <w:r>
          <w:rPr>
            <w:rFonts w:ascii="Garamond Premier Pro Caption" w:hAnsi="Garamond Premier Pro Caption" w:hint="default"/>
            <w:sz w:val="22"/>
            <w:szCs w:val="22"/>
            <w:rtl w:val="0"/>
          </w:rPr>
          <w:delText>ä</w:delText>
        </w:r>
      </w:del>
      <w:del w:id="1065" w:date="2023-01-13T18:26:59Z" w:author="Jan Groh">
        <w:r>
          <w:rPr>
            <w:rFonts w:ascii="Garamond Premier Pro Caption" w:hAnsi="Garamond Premier Pro Caption"/>
            <w:sz w:val="22"/>
            <w:szCs w:val="22"/>
            <w:rtl w:val="0"/>
            <w:lang w:val="de-DE"/>
          </w:rPr>
          <w:delText>lt. Hier in Italien erreicht sie auch die Nachricht, da</w:delText>
        </w:r>
      </w:del>
      <w:del w:id="1066" w:date="2023-01-13T18:26:59Z" w:author="Jan Groh">
        <w:r>
          <w:rPr>
            <w:rFonts w:ascii="Garamond Premier Pro Caption" w:hAnsi="Garamond Premier Pro Caption" w:hint="default"/>
            <w:sz w:val="22"/>
            <w:szCs w:val="22"/>
            <w:rtl w:val="0"/>
            <w:lang w:val="de-DE"/>
          </w:rPr>
          <w:delText xml:space="preserve">ß </w:delText>
        </w:r>
      </w:del>
      <w:del w:id="1067" w:date="2023-01-13T18:26:59Z" w:author="Jan Groh">
        <w:r>
          <w:rPr>
            <w:rFonts w:ascii="Garamond Premier Pro Caption" w:hAnsi="Garamond Premier Pro Caption"/>
            <w:sz w:val="22"/>
            <w:szCs w:val="22"/>
            <w:rtl w:val="0"/>
            <w:lang w:val="de-DE"/>
          </w:rPr>
          <w:delText>Sterling als Priester nach Indien gegangen sei, und sie beginnt das letzte der an ihn gerichteten Gedichte: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6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69" w:date="2023-01-13T18:26:59Z" w:author="Jan Groh"/>
          <w:rFonts w:ascii="Garamond Premier Pro Caption" w:cs="Garamond Premier Pro Caption" w:hAnsi="Garamond Premier Pro Caption" w:eastAsia="Garamond Premier Pro Caption"/>
          <w:sz w:val="22"/>
          <w:szCs w:val="22"/>
        </w:rPr>
      </w:pPr>
      <w:del w:id="1070" w:date="2023-01-13T18:26:59Z" w:author="Jan Groh">
        <w:r>
          <w:rPr>
            <w:rFonts w:ascii="Garamond Premier Pro Caption" w:hAnsi="Garamond Premier Pro Caption"/>
            <w:sz w:val="22"/>
            <w:szCs w:val="22"/>
            <w:rtl w:val="0"/>
            <w:lang w:val="de-DE"/>
          </w:rPr>
          <w:delText>Mein Herz! wo mu</w:delText>
        </w:r>
      </w:del>
      <w:del w:id="1071" w:date="2023-01-13T18:26:59Z" w:author="Jan Groh">
        <w:r>
          <w:rPr>
            <w:rFonts w:ascii="Garamond Premier Pro Caption" w:hAnsi="Garamond Premier Pro Caption" w:hint="default"/>
            <w:sz w:val="22"/>
            <w:szCs w:val="22"/>
            <w:rtl w:val="0"/>
            <w:lang w:val="de-DE"/>
          </w:rPr>
          <w:delText xml:space="preserve">ß </w:delText>
        </w:r>
      </w:del>
      <w:del w:id="1072" w:date="2023-01-13T18:26:59Z" w:author="Jan Groh">
        <w:r>
          <w:rPr>
            <w:rFonts w:ascii="Garamond Premier Pro Caption" w:hAnsi="Garamond Premier Pro Caption"/>
            <w:sz w:val="22"/>
            <w:szCs w:val="22"/>
            <w:rtl w:val="0"/>
            <w:lang w:val="de-DE"/>
          </w:rPr>
          <w:delText>ich Dich suchen?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73" w:date="2023-01-13T18:26:59Z" w:author="Jan Groh"/>
          <w:rFonts w:ascii="Garamond Premier Pro Caption" w:cs="Garamond Premier Pro Caption" w:hAnsi="Garamond Premier Pro Caption" w:eastAsia="Garamond Premier Pro Caption"/>
          <w:sz w:val="22"/>
          <w:szCs w:val="22"/>
        </w:rPr>
      </w:pPr>
      <w:del w:id="1074" w:date="2023-01-13T18:26:59Z" w:author="Jan Groh">
        <w:r>
          <w:rPr>
            <w:rFonts w:ascii="Garamond Premier Pro Caption" w:hAnsi="Garamond Premier Pro Caption"/>
            <w:sz w:val="22"/>
            <w:szCs w:val="22"/>
            <w:rtl w:val="0"/>
            <w:lang w:val="de-DE"/>
          </w:rPr>
          <w:delText>Wo weilt Deine liebe Gestalt?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75" w:date="2023-01-13T18:26:59Z" w:author="Jan Groh"/>
          <w:rFonts w:ascii="Garamond Premier Pro Caption" w:cs="Garamond Premier Pro Caption" w:hAnsi="Garamond Premier Pro Caption" w:eastAsia="Garamond Premier Pro Caption"/>
          <w:sz w:val="22"/>
          <w:szCs w:val="22"/>
        </w:rPr>
      </w:pPr>
      <w:del w:id="1076" w:date="2023-01-13T18:26:59Z" w:author="Jan Groh">
        <w:r>
          <w:rPr>
            <w:rFonts w:ascii="Garamond Premier Pro Caption" w:hAnsi="Garamond Premier Pro Caption"/>
            <w:sz w:val="22"/>
            <w:szCs w:val="22"/>
            <w:rtl w:val="0"/>
            <w:lang w:val="de-DE"/>
          </w:rPr>
          <w:delText xml:space="preserve">Euch frage ich, deutsche Buchen,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77" w:date="2023-01-13T18:26:59Z" w:author="Jan Groh"/>
          <w:rFonts w:ascii="Garamond Premier Pro Caption" w:cs="Garamond Premier Pro Caption" w:hAnsi="Garamond Premier Pro Caption" w:eastAsia="Garamond Premier Pro Caption"/>
          <w:sz w:val="22"/>
          <w:szCs w:val="22"/>
        </w:rPr>
      </w:pPr>
      <w:del w:id="1078" w:date="2023-01-13T18:26:59Z" w:author="Jan Groh">
        <w:r>
          <w:rPr>
            <w:rFonts w:ascii="Garamond Premier Pro Caption" w:hAnsi="Garamond Premier Pro Caption"/>
            <w:sz w:val="22"/>
            <w:szCs w:val="22"/>
            <w:rtl w:val="0"/>
            <w:lang w:val="de-DE"/>
          </w:rPr>
          <w:delText>Dich, Englands Eichenwald!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7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0" w:date="2023-01-13T18:26:59Z" w:author="Jan Groh"/>
          <w:rFonts w:ascii="Garamond Premier Pro Caption" w:cs="Garamond Premier Pro Caption" w:hAnsi="Garamond Premier Pro Caption" w:eastAsia="Garamond Premier Pro Caption"/>
          <w:sz w:val="22"/>
          <w:szCs w:val="22"/>
        </w:rPr>
      </w:pPr>
      <w:del w:id="1081" w:date="2023-01-13T18:26:59Z" w:author="Jan Groh">
        <w:r>
          <w:rPr>
            <w:rFonts w:ascii="Garamond Premier Pro Caption" w:hAnsi="Garamond Premier Pro Caption"/>
            <w:sz w:val="22"/>
            <w:szCs w:val="22"/>
            <w:rtl w:val="0"/>
            <w:lang w:val="de-DE"/>
          </w:rPr>
          <w:delText>Das Gedicht ist ein schlichter Abgesang an vergangene Tage, es enth</w:delText>
        </w:r>
      </w:del>
      <w:del w:id="1082" w:date="2023-01-13T18:26:59Z" w:author="Jan Groh">
        <w:r>
          <w:rPr>
            <w:rFonts w:ascii="Garamond Premier Pro Caption" w:hAnsi="Garamond Premier Pro Caption" w:hint="default"/>
            <w:sz w:val="22"/>
            <w:szCs w:val="22"/>
            <w:rtl w:val="0"/>
          </w:rPr>
          <w:delText>ä</w:delText>
        </w:r>
      </w:del>
      <w:del w:id="1083" w:date="2023-01-13T18:26:59Z" w:author="Jan Groh">
        <w:r>
          <w:rPr>
            <w:rFonts w:ascii="Garamond Premier Pro Caption" w:hAnsi="Garamond Premier Pro Caption"/>
            <w:sz w:val="22"/>
            <w:szCs w:val="22"/>
            <w:rtl w:val="0"/>
            <w:lang w:val="de-DE"/>
          </w:rPr>
          <w:delText>lt nicht mehr die Liebesallegorien vorhergehender Gedichte, und es ist keine Rede mehr von einer ertr</w:delText>
        </w:r>
      </w:del>
      <w:del w:id="1084" w:date="2023-01-13T18:26:59Z" w:author="Jan Groh">
        <w:r>
          <w:rPr>
            <w:rFonts w:ascii="Garamond Premier Pro Caption" w:hAnsi="Garamond Premier Pro Caption" w:hint="default"/>
            <w:sz w:val="22"/>
            <w:szCs w:val="22"/>
            <w:rtl w:val="0"/>
          </w:rPr>
          <w:delText>ä</w:delText>
        </w:r>
      </w:del>
      <w:del w:id="1085" w:date="2023-01-13T18:26:59Z" w:author="Jan Groh">
        <w:r>
          <w:rPr>
            <w:rFonts w:ascii="Garamond Premier Pro Caption" w:hAnsi="Garamond Premier Pro Caption"/>
            <w:sz w:val="22"/>
            <w:szCs w:val="22"/>
            <w:rtl w:val="0"/>
            <w:lang w:val="de-DE"/>
          </w:rPr>
          <w:delText xml:space="preserve">umten Idvlle der Zweisamkeit. Waren die Jugendgedichte noch gekennzeichnet durch einen </w:delText>
        </w:r>
      </w:del>
      <w:del w:id="1086" w:date="2023-01-13T18:26:59Z" w:author="Jan Groh">
        <w:r>
          <w:rPr>
            <w:rFonts w:ascii="Garamond Premier Pro Caption" w:hAnsi="Garamond Premier Pro Caption" w:hint="default"/>
            <w:sz w:val="22"/>
            <w:szCs w:val="22"/>
            <w:rtl w:val="0"/>
            <w:lang w:val="de-DE"/>
          </w:rPr>
          <w:delText>Ü</w:delText>
        </w:r>
      </w:del>
      <w:del w:id="1087" w:date="2023-01-13T18:26:59Z" w:author="Jan Groh">
        <w:r>
          <w:rPr>
            <w:rFonts w:ascii="Garamond Premier Pro Caption" w:hAnsi="Garamond Premier Pro Caption"/>
            <w:sz w:val="22"/>
            <w:szCs w:val="22"/>
            <w:rtl w:val="0"/>
            <w:lang w:val="de-DE"/>
          </w:rPr>
          <w:delText>berflu</w:delText>
        </w:r>
      </w:del>
      <w:del w:id="1088" w:date="2023-01-13T18:26:59Z" w:author="Jan Groh">
        <w:r>
          <w:rPr>
            <w:rFonts w:ascii="Garamond Premier Pro Caption" w:hAnsi="Garamond Premier Pro Caption" w:hint="default"/>
            <w:sz w:val="22"/>
            <w:szCs w:val="22"/>
            <w:rtl w:val="0"/>
            <w:lang w:val="de-DE"/>
          </w:rPr>
          <w:delText xml:space="preserve">ß </w:delText>
        </w:r>
      </w:del>
      <w:del w:id="1089" w:date="2023-01-13T18:26:59Z" w:author="Jan Groh">
        <w:r>
          <w:rPr>
            <w:rFonts w:ascii="Garamond Premier Pro Caption" w:hAnsi="Garamond Premier Pro Caption"/>
            <w:sz w:val="22"/>
            <w:szCs w:val="22"/>
            <w:rtl w:val="0"/>
          </w:rPr>
          <w:delText xml:space="preserve">an </w:delText>
        </w:r>
      </w:del>
      <w:del w:id="1090" w:date="2023-01-13T18:26:59Z" w:author="Jan Groh">
        <w:r>
          <w:rPr>
            <w:rFonts w:ascii="Garamond Premier Pro Caption" w:hAnsi="Garamond Premier Pro Caption" w:hint="default"/>
            <w:sz w:val="22"/>
            <w:szCs w:val="22"/>
            <w:rtl w:val="0"/>
          </w:rPr>
          <w:delText>ü</w:delText>
        </w:r>
      </w:del>
      <w:del w:id="1091" w:date="2023-01-13T18:26:59Z" w:author="Jan Groh">
        <w:r>
          <w:rPr>
            <w:rFonts w:ascii="Garamond Premier Pro Caption" w:hAnsi="Garamond Premier Pro Caption"/>
            <w:sz w:val="22"/>
            <w:szCs w:val="22"/>
            <w:rtl w:val="0"/>
            <w:lang w:val="de-DE"/>
          </w:rPr>
          <w:delText>ppigen Bildern, so geht es ihr jetzt um eine vergleichsweise n</w:delText>
        </w:r>
      </w:del>
      <w:del w:id="1092" w:date="2023-01-13T18:26:59Z" w:author="Jan Groh">
        <w:r>
          <w:rPr>
            <w:rFonts w:ascii="Garamond Premier Pro Caption" w:hAnsi="Garamond Premier Pro Caption" w:hint="default"/>
            <w:sz w:val="22"/>
            <w:szCs w:val="22"/>
            <w:rtl w:val="0"/>
          </w:rPr>
          <w:delText>ü</w:delText>
        </w:r>
      </w:del>
      <w:del w:id="1093" w:date="2023-01-13T18:26:59Z" w:author="Jan Groh">
        <w:r>
          <w:rPr>
            <w:rFonts w:ascii="Garamond Premier Pro Caption" w:hAnsi="Garamond Premier Pro Caption"/>
            <w:sz w:val="22"/>
            <w:szCs w:val="22"/>
            <w:rtl w:val="0"/>
            <w:lang w:val="de-DE"/>
          </w:rPr>
          <w:delText>chterne oder besser: melancholische Nachbetrachtung ihres Lebens.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94" w:date="2023-01-13T18:26:59Z" w:author="Jan Groh"/>
          <w:rFonts w:ascii="Garamond Premier Pro Caption" w:cs="Garamond Premier Pro Caption" w:hAnsi="Garamond Premier Pro Caption" w:eastAsia="Garamond Premier Pro Caption"/>
          <w:sz w:val="22"/>
          <w:szCs w:val="22"/>
        </w:rPr>
      </w:pPr>
      <w:ins w:id="1095" w:date="2023-01-09T22:23:11Z" w:author="Jan Groh">
        <w:del w:id="1096" w:date="2023-01-13T18:26:59Z" w:author="Jan Groh">
          <w:r>
            <w:rPr>
              <w:rFonts w:ascii="Garamond Premier Pro Caption" w:hAnsi="Garamond Premier Pro Caption"/>
              <w:sz w:val="22"/>
              <w:szCs w:val="22"/>
              <w:rtl w:val="0"/>
              <w:lang w:val="de-DE"/>
            </w:rPr>
            <w:delText>Von ihren Freunden sind ihr nur noch Seligmann und K</w:delText>
          </w:r>
        </w:del>
      </w:ins>
      <w:ins w:id="1097" w:date="2023-01-09T22:23:11Z" w:author="Jan Groh">
        <w:del w:id="1098" w:date="2023-01-13T18:26:59Z" w:author="Jan Groh">
          <w:r>
            <w:rPr>
              <w:rFonts w:ascii="Garamond Premier Pro Caption" w:hAnsi="Garamond Premier Pro Caption" w:hint="default"/>
              <w:sz w:val="22"/>
              <w:szCs w:val="22"/>
              <w:rtl w:val="0"/>
              <w:lang w:val="de-DE"/>
            </w:rPr>
            <w:delText>ü</w:delText>
          </w:r>
        </w:del>
      </w:ins>
      <w:ins w:id="1099" w:date="2023-01-09T22:23:11Z" w:author="Jan Groh">
        <w:del w:id="1100" w:date="2023-01-13T18:26:59Z" w:author="Jan Groh">
          <w:r>
            <w:rPr>
              <w:rFonts w:ascii="Garamond Premier Pro Caption" w:hAnsi="Garamond Premier Pro Caption"/>
              <w:sz w:val="22"/>
              <w:szCs w:val="22"/>
              <w:rtl w:val="0"/>
              <w:lang w:val="de-DE"/>
            </w:rPr>
            <w:delText xml:space="preserve">hne geblieben; Adele Schopenhauer, Sibylle Mertens und Ferdinand </w:delText>
          </w:r>
        </w:del>
      </w:ins>
      <w:del w:id="1101" w:date="2023-01-13T18:26:59Z" w:author="Jan Groh">
        <w:r>
          <w:rPr>
            <w:rFonts w:ascii="Garamond Premier Pro Caption" w:hAnsi="Garamond Premier Pro Caption"/>
            <w:sz w:val="22"/>
            <w:szCs w:val="22"/>
            <w:rtl w:val="0"/>
            <w:lang w:val="de-DE"/>
          </w:rPr>
          <w:delText xml:space="preserve">Heinke sind bereits tot. Als sie 1860 vom Tode Anna </w:delText>
        </w:r>
      </w:del>
      <w:del w:id="1102" w:date="2023-01-13T18:26:59Z" w:author="Jan Groh">
        <w:r>
          <w:rPr>
            <w:rFonts w:ascii="Garamond Premier Pro Caption" w:hAnsi="Garamond Premier Pro Caption"/>
            <w:sz w:val="22"/>
            <w:szCs w:val="22"/>
            <w:rtl w:val="0"/>
            <w:lang w:val="de-DE"/>
          </w:rPr>
          <w:delText>J</w:delText>
        </w:r>
      </w:del>
      <w:del w:id="1103" w:date="2023-01-13T18:26:59Z" w:author="Jan Groh">
        <w:r>
          <w:rPr>
            <w:rFonts w:ascii="Garamond Premier Pro Caption" w:hAnsi="Garamond Premier Pro Caption"/>
            <w:sz w:val="22"/>
            <w:szCs w:val="22"/>
            <w:rtl w:val="0"/>
            <w:lang w:val="fr-FR"/>
          </w:rPr>
          <w:delText>amesons h</w:delText>
        </w:r>
      </w:del>
      <w:del w:id="1104" w:date="2023-01-13T18:26:59Z" w:author="Jan Groh">
        <w:r>
          <w:rPr>
            <w:rFonts w:ascii="Garamond Premier Pro Caption" w:hAnsi="Garamond Premier Pro Caption" w:hint="default"/>
            <w:sz w:val="22"/>
            <w:szCs w:val="22"/>
            <w:rtl w:val="0"/>
            <w:lang w:val="sv-SE"/>
          </w:rPr>
          <w:delText>ö</w:delText>
        </w:r>
      </w:del>
      <w:del w:id="1105" w:date="2023-01-13T18:26:59Z" w:author="Jan Groh">
        <w:r>
          <w:rPr>
            <w:rFonts w:ascii="Garamond Premier Pro Caption" w:hAnsi="Garamond Premier Pro Caption"/>
            <w:sz w:val="22"/>
            <w:szCs w:val="22"/>
            <w:rtl w:val="0"/>
            <w:lang w:val="de-DE"/>
          </w:rPr>
          <w:delText xml:space="preserve">rt. schreibt sie an Seligmann: </w:delText>
        </w:r>
      </w:del>
      <w:del w:id="1106" w:date="2023-01-13T18:26:59Z" w:author="Jan Groh">
        <w:r>
          <w:rPr>
            <w:rFonts w:ascii="Garamond Premier Pro Caption" w:hAnsi="Garamond Premier Pro Caption" w:hint="default"/>
            <w:sz w:val="22"/>
            <w:szCs w:val="22"/>
            <w:rtl w:val="0"/>
            <w:lang w:val="it-IT"/>
          </w:rPr>
          <w:delText>»</w:delText>
        </w:r>
      </w:del>
      <w:del w:id="1107" w:date="2023-01-13T18:26:59Z" w:author="Jan Groh">
        <w:r>
          <w:rPr>
            <w:rFonts w:ascii="Garamond Premier Pro Caption" w:hAnsi="Garamond Premier Pro Caption"/>
            <w:sz w:val="22"/>
            <w:szCs w:val="22"/>
            <w:rtl w:val="0"/>
            <w:lang w:val="de-DE"/>
          </w:rPr>
          <w:delText>Ich bin sehr ersch</w:delText>
        </w:r>
      </w:del>
      <w:del w:id="1108" w:date="2023-01-13T18:26:59Z" w:author="Jan Groh">
        <w:r>
          <w:rPr>
            <w:rFonts w:ascii="Garamond Premier Pro Caption" w:hAnsi="Garamond Premier Pro Caption" w:hint="default"/>
            <w:sz w:val="22"/>
            <w:szCs w:val="22"/>
            <w:rtl w:val="0"/>
            <w:lang w:val="sv-SE"/>
          </w:rPr>
          <w:delText>ö</w:delText>
        </w:r>
      </w:del>
      <w:del w:id="1109" w:date="2023-01-13T18:26:59Z" w:author="Jan Groh">
        <w:r>
          <w:rPr>
            <w:rFonts w:ascii="Garamond Premier Pro Caption" w:hAnsi="Garamond Premier Pro Caption"/>
            <w:sz w:val="22"/>
            <w:szCs w:val="22"/>
            <w:rtl w:val="0"/>
            <w:lang w:val="de-DE"/>
          </w:rPr>
          <w:delText>pft und bet</w:delText>
        </w:r>
      </w:del>
      <w:del w:id="1110" w:date="2023-01-13T18:26:59Z" w:author="Jan Groh">
        <w:r>
          <w:rPr>
            <w:rFonts w:ascii="Garamond Premier Pro Caption" w:hAnsi="Garamond Premier Pro Caption" w:hint="default"/>
            <w:sz w:val="22"/>
            <w:szCs w:val="22"/>
            <w:rtl w:val="0"/>
          </w:rPr>
          <w:delText>ä</w:delText>
        </w:r>
      </w:del>
      <w:del w:id="1111" w:date="2023-01-13T18:26:59Z" w:author="Jan Groh">
        <w:r>
          <w:rPr>
            <w:rFonts w:ascii="Garamond Premier Pro Caption" w:hAnsi="Garamond Premier Pro Caption"/>
            <w:sz w:val="22"/>
            <w:szCs w:val="22"/>
            <w:rtl w:val="0"/>
            <w:lang w:val="de-DE"/>
          </w:rPr>
          <w:delText>ubt, und die Gegenwart der Menschen strengt mich sehr an.</w:delText>
        </w:r>
      </w:del>
      <w:del w:id="1112" w:date="2023-01-13T18:26:59Z" w:author="Jan Groh">
        <w:r>
          <w:rPr>
            <w:rFonts w:ascii="Garamond Premier Pro Caption" w:hAnsi="Garamond Premier Pro Caption" w:hint="default"/>
            <w:sz w:val="22"/>
            <w:szCs w:val="22"/>
            <w:rtl w:val="0"/>
            <w:lang w:val="fr-FR"/>
          </w:rPr>
          <w:delText xml:space="preserve">« </w:delText>
        </w:r>
      </w:del>
      <w:del w:id="1113" w:date="2023-01-13T18:26:59Z" w:author="Jan Groh">
        <w:r>
          <w:rPr>
            <w:rFonts w:ascii="Garamond Premier Pro Caption" w:hAnsi="Garamond Premier Pro Caption"/>
            <w:sz w:val="22"/>
            <w:szCs w:val="22"/>
            <w:rtl w:val="0"/>
            <w:lang w:val="de-DE"/>
          </w:rPr>
          <w:delText>1870 kehrt Ottilie mit ihren beiden S</w:delText>
        </w:r>
      </w:del>
      <w:del w:id="1114" w:date="2023-01-13T18:26:59Z" w:author="Jan Groh">
        <w:r>
          <w:rPr>
            <w:rFonts w:ascii="Garamond Premier Pro Caption" w:hAnsi="Garamond Premier Pro Caption" w:hint="default"/>
            <w:sz w:val="22"/>
            <w:szCs w:val="22"/>
            <w:rtl w:val="0"/>
            <w:lang w:val="sv-SE"/>
          </w:rPr>
          <w:delText>ö</w:delText>
        </w:r>
      </w:del>
      <w:del w:id="1115" w:date="2023-01-13T18:26:59Z" w:author="Jan Groh">
        <w:r>
          <w:rPr>
            <w:rFonts w:ascii="Garamond Premier Pro Caption" w:hAnsi="Garamond Premier Pro Caption"/>
            <w:sz w:val="22"/>
            <w:szCs w:val="22"/>
            <w:rtl w:val="0"/>
            <w:lang w:val="de-DE"/>
          </w:rPr>
          <w:delText>hnen in die Mansardenwohnung des Hauses am Frauenplan zur</w:delText>
        </w:r>
      </w:del>
      <w:del w:id="1116" w:date="2023-01-13T18:26:59Z" w:author="Jan Groh">
        <w:r>
          <w:rPr>
            <w:rFonts w:ascii="Garamond Premier Pro Caption" w:hAnsi="Garamond Premier Pro Caption" w:hint="default"/>
            <w:sz w:val="22"/>
            <w:szCs w:val="22"/>
            <w:rtl w:val="0"/>
          </w:rPr>
          <w:delText>ü</w:delText>
        </w:r>
      </w:del>
      <w:del w:id="1117"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8" w:date="2023-01-13T18:26:59Z" w:author="Jan Groh"/>
          <w:rFonts w:ascii="Garamond Premier Pro Caption" w:cs="Garamond Premier Pro Caption" w:hAnsi="Garamond Premier Pro Caption" w:eastAsia="Garamond Premier Pro Caption"/>
          <w:sz w:val="22"/>
          <w:szCs w:val="22"/>
        </w:rPr>
      </w:pPr>
      <w:del w:id="1119" w:date="2023-01-13T18:26:59Z" w:author="Jan Groh">
        <w:r>
          <w:rPr>
            <w:rFonts w:ascii="Garamond Premier Pro Caption" w:hAnsi="Garamond Premier Pro Caption" w:hint="default"/>
            <w:sz w:val="22"/>
            <w:szCs w:val="22"/>
            <w:rtl w:val="0"/>
            <w:lang w:val="it-IT"/>
          </w:rPr>
          <w:delText>»</w:delText>
        </w:r>
      </w:del>
      <w:del w:id="1120" w:date="2023-01-13T18:26:59Z" w:author="Jan Groh">
        <w:r>
          <w:rPr>
            <w:rFonts w:ascii="Garamond Premier Pro Caption" w:hAnsi="Garamond Premier Pro Caption"/>
            <w:sz w:val="22"/>
            <w:szCs w:val="22"/>
            <w:rtl w:val="0"/>
            <w:lang w:val="de-DE"/>
          </w:rPr>
          <w:delText>Treten auch wir, ehe wir nun von ihr scheiden m</w:delText>
        </w:r>
      </w:del>
      <w:del w:id="1121" w:date="2023-01-13T18:26:59Z" w:author="Jan Groh">
        <w:r>
          <w:rPr>
            <w:rFonts w:ascii="Garamond Premier Pro Caption" w:hAnsi="Garamond Premier Pro Caption" w:hint="default"/>
            <w:sz w:val="22"/>
            <w:szCs w:val="22"/>
            <w:rtl w:val="0"/>
          </w:rPr>
          <w:delText>ü</w:delText>
        </w:r>
      </w:del>
      <w:del w:id="1122" w:date="2023-01-13T18:26:59Z" w:author="Jan Groh">
        <w:r>
          <w:rPr>
            <w:rFonts w:ascii="Garamond Premier Pro Caption" w:hAnsi="Garamond Premier Pro Caption"/>
            <w:sz w:val="22"/>
            <w:szCs w:val="22"/>
            <w:rtl w:val="0"/>
            <w:lang w:val="de-DE"/>
          </w:rPr>
          <w:delText>ssen, zur Abendstunde noch einmal bei ihr ein. Nachdem die zur Mansarde des Goetheschen Hauses f</w:delText>
        </w:r>
      </w:del>
      <w:del w:id="1123" w:date="2023-01-13T18:26:59Z" w:author="Jan Groh">
        <w:r>
          <w:rPr>
            <w:rFonts w:ascii="Garamond Premier Pro Caption" w:hAnsi="Garamond Premier Pro Caption" w:hint="default"/>
            <w:sz w:val="22"/>
            <w:szCs w:val="22"/>
            <w:rtl w:val="0"/>
          </w:rPr>
          <w:delText>ü</w:delText>
        </w:r>
      </w:del>
      <w:del w:id="1124" w:date="2023-01-13T18:26:59Z" w:author="Jan Groh">
        <w:r>
          <w:rPr>
            <w:rFonts w:ascii="Garamond Premier Pro Caption" w:hAnsi="Garamond Premier Pro Caption"/>
            <w:sz w:val="22"/>
            <w:szCs w:val="22"/>
            <w:rtl w:val="0"/>
            <w:lang w:val="de-DE"/>
          </w:rPr>
          <w:delText>hrende Wendeltreppe erstiegen, kommen wir in eine Art Vorzimmer, wo die alte Dienerin ihres Amtes waltet, zum Teetisch zu r</w:delText>
        </w:r>
      </w:del>
      <w:del w:id="1125" w:date="2023-01-13T18:26:59Z" w:author="Jan Groh">
        <w:r>
          <w:rPr>
            <w:rFonts w:ascii="Garamond Premier Pro Caption" w:hAnsi="Garamond Premier Pro Caption" w:hint="default"/>
            <w:sz w:val="22"/>
            <w:szCs w:val="22"/>
            <w:rtl w:val="0"/>
          </w:rPr>
          <w:delText>ü</w:delText>
        </w:r>
      </w:del>
      <w:del w:id="1126" w:date="2023-01-13T18:26:59Z" w:author="Jan Groh">
        <w:r>
          <w:rPr>
            <w:rFonts w:ascii="Garamond Premier Pro Caption" w:hAnsi="Garamond Premier Pro Caption"/>
            <w:sz w:val="22"/>
            <w:szCs w:val="22"/>
            <w:rtl w:val="0"/>
            <w:lang w:val="de-DE"/>
          </w:rPr>
          <w:delText>sten, auch die Freunde des Hauses mit Handschlag willkommen hei</w:delText>
        </w:r>
      </w:del>
      <w:del w:id="1127" w:date="2023-01-13T18:26:59Z" w:author="Jan Groh">
        <w:r>
          <w:rPr>
            <w:rFonts w:ascii="Garamond Premier Pro Caption" w:hAnsi="Garamond Premier Pro Caption" w:hint="default"/>
            <w:sz w:val="22"/>
            <w:szCs w:val="22"/>
            <w:rtl w:val="0"/>
            <w:lang w:val="de-DE"/>
          </w:rPr>
          <w:delText>ß</w:delText>
        </w:r>
      </w:del>
      <w:del w:id="1128" w:date="2023-01-13T18:26:59Z" w:author="Jan Groh">
        <w:r>
          <w:rPr>
            <w:rFonts w:ascii="Garamond Premier Pro Caption" w:hAnsi="Garamond Premier Pro Caption"/>
            <w:sz w:val="22"/>
            <w:szCs w:val="22"/>
            <w:rtl w:val="0"/>
            <w:lang w:val="de-DE"/>
          </w:rPr>
          <w:delText>end, die fremden G</w:delText>
        </w:r>
      </w:del>
      <w:del w:id="1129" w:date="2023-01-13T18:26:59Z" w:author="Jan Groh">
        <w:r>
          <w:rPr>
            <w:rFonts w:ascii="Garamond Premier Pro Caption" w:hAnsi="Garamond Premier Pro Caption" w:hint="default"/>
            <w:sz w:val="22"/>
            <w:szCs w:val="22"/>
            <w:rtl w:val="0"/>
          </w:rPr>
          <w:delText>ä</w:delText>
        </w:r>
      </w:del>
      <w:del w:id="1130" w:date="2023-01-13T18:26:59Z" w:author="Jan Groh">
        <w:r>
          <w:rPr>
            <w:rFonts w:ascii="Garamond Premier Pro Caption" w:hAnsi="Garamond Premier Pro Caption"/>
            <w:sz w:val="22"/>
            <w:szCs w:val="22"/>
            <w:rtl w:val="0"/>
            <w:lang w:val="de-DE"/>
          </w:rPr>
          <w:delText>ste aber zu melden. (</w:delText>
        </w:r>
      </w:del>
      <w:del w:id="1131" w:date="2023-01-13T18:26:59Z" w:author="Jan Groh">
        <w:r>
          <w:rPr>
            <w:rFonts w:ascii="Garamond Premier Pro Caption" w:hAnsi="Garamond Premier Pro Caption" w:hint="default"/>
            <w:sz w:val="22"/>
            <w:szCs w:val="22"/>
            <w:rtl w:val="0"/>
            <w:lang w:val="de-DE"/>
          </w:rPr>
          <w:delText>…</w:delText>
        </w:r>
      </w:del>
      <w:del w:id="1132" w:date="2023-01-13T18:26:59Z" w:author="Jan Groh">
        <w:r>
          <w:rPr>
            <w:rFonts w:ascii="Garamond Premier Pro Caption" w:hAnsi="Garamond Premier Pro Caption"/>
            <w:sz w:val="22"/>
            <w:szCs w:val="22"/>
            <w:rtl w:val="0"/>
            <w:lang w:val="de-DE"/>
          </w:rPr>
          <w:delText>) In der Mitte des Zimmers, von Sesseln und einem altmodischen Sofa umgeben, steht der Teetisch mit hell brennenden Lichtern. Ottilie leicht zur</w:delText>
        </w:r>
      </w:del>
      <w:del w:id="1133" w:date="2023-01-13T18:26:59Z" w:author="Jan Groh">
        <w:r>
          <w:rPr>
            <w:rFonts w:ascii="Garamond Premier Pro Caption" w:hAnsi="Garamond Premier Pro Caption" w:hint="default"/>
            <w:sz w:val="22"/>
            <w:szCs w:val="22"/>
            <w:rtl w:val="0"/>
          </w:rPr>
          <w:delText>ü</w:delText>
        </w:r>
      </w:del>
      <w:del w:id="1134" w:date="2023-01-13T18:26:59Z" w:author="Jan Groh">
        <w:r>
          <w:rPr>
            <w:rFonts w:ascii="Garamond Premier Pro Caption" w:hAnsi="Garamond Premier Pro Caption"/>
            <w:sz w:val="22"/>
            <w:szCs w:val="22"/>
            <w:rtl w:val="0"/>
            <w:lang w:val="de-DE"/>
          </w:rPr>
          <w:delText xml:space="preserve">ckgelehnt in ihrem Stuhl </w:delText>
        </w:r>
      </w:del>
      <w:del w:id="1135" w:date="2023-01-13T18:26:59Z" w:author="Jan Groh">
        <w:r>
          <w:rPr>
            <w:rFonts w:ascii="Garamond Premier Pro Caption" w:hAnsi="Garamond Premier Pro Caption" w:hint="default"/>
            <w:sz w:val="22"/>
            <w:szCs w:val="22"/>
            <w:rtl w:val="0"/>
          </w:rPr>
          <w:delText xml:space="preserve">– </w:delText>
        </w:r>
      </w:del>
      <w:del w:id="1136" w:date="2023-01-13T18:26:59Z" w:author="Jan Groh">
        <w:r>
          <w:rPr>
            <w:rFonts w:ascii="Garamond Premier Pro Caption" w:hAnsi="Garamond Premier Pro Caption"/>
            <w:sz w:val="22"/>
            <w:szCs w:val="22"/>
            <w:rtl w:val="0"/>
            <w:lang w:val="de-DE"/>
          </w:rPr>
          <w:delText xml:space="preserve">Ulrike Pogwisch mit Bedacht den Tee bereitend </w:delText>
        </w:r>
      </w:del>
      <w:del w:id="1137" w:date="2023-01-13T18:26:59Z" w:author="Jan Groh">
        <w:r>
          <w:rPr>
            <w:rFonts w:ascii="Garamond Premier Pro Caption" w:hAnsi="Garamond Premier Pro Caption" w:hint="default"/>
            <w:sz w:val="22"/>
            <w:szCs w:val="22"/>
            <w:rtl w:val="0"/>
          </w:rPr>
          <w:delText xml:space="preserve">– </w:delText>
        </w:r>
      </w:del>
      <w:del w:id="1138" w:date="2023-01-13T18:26:59Z" w:author="Jan Groh">
        <w:r>
          <w:rPr>
            <w:rFonts w:ascii="Garamond Premier Pro Caption" w:hAnsi="Garamond Premier Pro Caption"/>
            <w:sz w:val="22"/>
            <w:szCs w:val="22"/>
            <w:rtl w:val="0"/>
            <w:lang w:val="de-DE"/>
          </w:rPr>
          <w:delText>dann die S</w:delText>
        </w:r>
      </w:del>
      <w:del w:id="1139" w:date="2023-01-13T18:26:59Z" w:author="Jan Groh">
        <w:r>
          <w:rPr>
            <w:rFonts w:ascii="Garamond Premier Pro Caption" w:hAnsi="Garamond Premier Pro Caption" w:hint="default"/>
            <w:sz w:val="22"/>
            <w:szCs w:val="22"/>
            <w:rtl w:val="0"/>
            <w:lang w:val="sv-SE"/>
          </w:rPr>
          <w:delText>ö</w:delText>
        </w:r>
      </w:del>
      <w:del w:id="1140" w:date="2023-01-13T18:26:59Z" w:author="Jan Groh">
        <w:r>
          <w:rPr>
            <w:rFonts w:ascii="Garamond Premier Pro Caption" w:hAnsi="Garamond Premier Pro Caption"/>
            <w:sz w:val="22"/>
            <w:szCs w:val="22"/>
            <w:rtl w:val="0"/>
            <w:lang w:val="de-DE"/>
          </w:rPr>
          <w:delText>hne, dann Alwine Frommann. Ohne irgendwelche F</w:delText>
        </w:r>
      </w:del>
      <w:del w:id="1141" w:date="2023-01-13T18:26:59Z" w:author="Jan Groh">
        <w:r>
          <w:rPr>
            <w:rFonts w:ascii="Garamond Premier Pro Caption" w:hAnsi="Garamond Premier Pro Caption" w:hint="default"/>
            <w:sz w:val="22"/>
            <w:szCs w:val="22"/>
            <w:rtl w:val="0"/>
            <w:lang w:val="sv-SE"/>
          </w:rPr>
          <w:delText>ö</w:delText>
        </w:r>
      </w:del>
      <w:del w:id="1142" w:date="2023-01-13T18:26:59Z" w:author="Jan Groh">
        <w:r>
          <w:rPr>
            <w:rFonts w:ascii="Garamond Premier Pro Caption" w:hAnsi="Garamond Premier Pro Caption"/>
            <w:sz w:val="22"/>
            <w:szCs w:val="22"/>
            <w:rtl w:val="0"/>
            <w:lang w:val="de-DE"/>
          </w:rPr>
          <w:delText>rmlichkeit, aber herzlich begr</w:delText>
        </w:r>
      </w:del>
      <w:del w:id="1143" w:date="2023-01-13T18:26:59Z" w:author="Jan Groh">
        <w:r>
          <w:rPr>
            <w:rFonts w:ascii="Garamond Premier Pro Caption" w:hAnsi="Garamond Premier Pro Caption" w:hint="default"/>
            <w:sz w:val="22"/>
            <w:szCs w:val="22"/>
            <w:rtl w:val="0"/>
            <w:lang w:val="de-DE"/>
          </w:rPr>
          <w:delText>üß</w:delText>
        </w:r>
      </w:del>
      <w:del w:id="1144" w:date="2023-01-13T18:26:59Z" w:author="Jan Groh">
        <w:r>
          <w:rPr>
            <w:rFonts w:ascii="Garamond Premier Pro Caption" w:hAnsi="Garamond Premier Pro Caption"/>
            <w:sz w:val="22"/>
            <w:szCs w:val="22"/>
            <w:rtl w:val="0"/>
            <w:lang w:val="de-DE"/>
          </w:rPr>
          <w:delText>t, nimmt man Platz und als ob nur ein Gedankenstrich sich dazwischen gezeigt, nimmt das Gespr</w:delText>
        </w:r>
      </w:del>
      <w:del w:id="1145" w:date="2023-01-13T18:26:59Z" w:author="Jan Groh">
        <w:r>
          <w:rPr>
            <w:rFonts w:ascii="Garamond Premier Pro Caption" w:hAnsi="Garamond Premier Pro Caption" w:hint="default"/>
            <w:sz w:val="22"/>
            <w:szCs w:val="22"/>
            <w:rtl w:val="0"/>
          </w:rPr>
          <w:delText>ä</w:delText>
        </w:r>
      </w:del>
      <w:del w:id="1146" w:date="2023-01-13T18:26:59Z" w:author="Jan Groh">
        <w:r>
          <w:rPr>
            <w:rFonts w:ascii="Garamond Premier Pro Caption" w:hAnsi="Garamond Premier Pro Caption"/>
            <w:sz w:val="22"/>
            <w:szCs w:val="22"/>
            <w:rtl w:val="0"/>
            <w:lang w:val="de-DE"/>
          </w:rPr>
          <w:delText>ch, diese jetzt seltene Form der Unterhaltung, seinen Fortgang, den eben Gekommenen mit hineinziehend</w:delText>
        </w:r>
      </w:del>
      <w:del w:id="1147" w:date="2023-01-13T18:26:59Z" w:author="Jan Groh">
        <w:r>
          <w:rPr>
            <w:rFonts w:ascii="Garamond Premier Pro Caption" w:hAnsi="Garamond Premier Pro Caption" w:hint="default"/>
            <w:sz w:val="22"/>
            <w:szCs w:val="22"/>
            <w:rtl w:val="0"/>
            <w:lang w:val="fr-FR"/>
          </w:rPr>
          <w:delText xml:space="preserve">« </w:delText>
        </w:r>
      </w:del>
      <w:del w:id="1148" w:date="2023-01-13T18:26:59Z" w:author="Jan Groh">
        <w:r>
          <w:rPr>
            <w:rFonts w:ascii="Garamond Premier Pro Caption" w:hAnsi="Garamond Premier Pro Caption"/>
            <w:sz w:val="22"/>
            <w:szCs w:val="22"/>
            <w:rtl w:val="0"/>
            <w:lang w:val="de-DE"/>
          </w:rPr>
          <w:delText>(Jenny von Gerstenbergk). Am 26. Oktober</w:delText>
        </w:r>
      </w:del>
      <w:del w:id="1149" w:date="2023-01-13T18:26:59Z" w:author="Jan Groh">
        <w:r>
          <w:rPr>
            <w:rFonts w:ascii="Garamond Premier Pro Caption" w:hAnsi="Garamond Premier Pro Caption"/>
            <w:sz w:val="22"/>
            <w:szCs w:val="22"/>
            <w:rtl w:val="0"/>
            <w:lang w:val="de-DE"/>
          </w:rPr>
          <w:delText xml:space="preserve"> </w:delText>
        </w:r>
      </w:del>
      <w:del w:id="1150" w:date="2023-01-13T18:26:59Z" w:author="Jan Groh">
        <w:r>
          <w:rPr>
            <w:rFonts w:ascii="Garamond Premier Pro Caption" w:hAnsi="Garamond Premier Pro Caption"/>
            <w:sz w:val="22"/>
            <w:szCs w:val="22"/>
            <w:rtl w:val="0"/>
            <w:lang w:val="de-DE"/>
          </w:rPr>
          <w:delText>1872 stirbt Ottilie von Goethe an Herzversagen. Am 15. April 1885</w:delText>
        </w:r>
      </w:del>
      <w:del w:id="1151" w:date="2023-01-13T18:26:59Z" w:author="Jan Groh">
        <w:r>
          <w:rPr>
            <w:rFonts w:ascii="Garamond Premier Pro Caption" w:hAnsi="Garamond Premier Pro Caption"/>
            <w:sz w:val="22"/>
            <w:szCs w:val="22"/>
            <w:rtl w:val="0"/>
            <w:lang w:val="de-DE"/>
          </w:rPr>
          <w:delText xml:space="preserve"> </w:delText>
        </w:r>
      </w:del>
      <w:del w:id="1152" w:date="2023-01-13T18:26:59Z" w:author="Jan Groh">
        <w:r>
          <w:rPr>
            <w:rFonts w:ascii="Garamond Premier Pro Caption" w:hAnsi="Garamond Premier Pro Caption"/>
            <w:sz w:val="22"/>
            <w:szCs w:val="22"/>
            <w:rtl w:val="0"/>
            <w:lang w:val="de-DE"/>
          </w:rPr>
          <w:delText xml:space="preserve">stirbt auch Walther von Goethe, zwei Jahre nach seinem Bruder Wolf, als </w:delText>
        </w:r>
      </w:del>
      <w:del w:id="1153" w:date="2023-01-13T18:26:59Z" w:author="Jan Groh">
        <w:r>
          <w:rPr>
            <w:rFonts w:ascii="Garamond Premier Pro Caption" w:hAnsi="Garamond Premier Pro Caption" w:hint="default"/>
            <w:sz w:val="22"/>
            <w:szCs w:val="22"/>
            <w:rtl w:val="0"/>
            <w:lang w:val="it-IT"/>
          </w:rPr>
          <w:delText>»</w:delText>
        </w:r>
      </w:del>
      <w:del w:id="1154" w:date="2023-01-13T18:26:59Z" w:author="Jan Groh">
        <w:r>
          <w:rPr>
            <w:rFonts w:ascii="Garamond Premier Pro Caption" w:hAnsi="Garamond Premier Pro Caption"/>
            <w:sz w:val="22"/>
            <w:szCs w:val="22"/>
            <w:rtl w:val="0"/>
            <w:lang w:val="de-DE"/>
          </w:rPr>
          <w:delText xml:space="preserve">der letzte des Geschlechts, dessen Name alle Zeiten </w:delText>
        </w:r>
      </w:del>
      <w:del w:id="1155" w:date="2023-01-13T18:26:59Z" w:author="Jan Groh">
        <w:r>
          <w:rPr>
            <w:rFonts w:ascii="Garamond Premier Pro Caption" w:hAnsi="Garamond Premier Pro Caption" w:hint="default"/>
            <w:sz w:val="22"/>
            <w:szCs w:val="22"/>
            <w:rtl w:val="0"/>
          </w:rPr>
          <w:delText>ü</w:delText>
        </w:r>
      </w:del>
      <w:del w:id="1156" w:date="2023-01-13T18:26:59Z" w:author="Jan Groh">
        <w:r>
          <w:rPr>
            <w:rFonts w:ascii="Garamond Premier Pro Caption" w:hAnsi="Garamond Premier Pro Caption"/>
            <w:sz w:val="22"/>
            <w:szCs w:val="22"/>
            <w:rtl w:val="0"/>
            <w:lang w:val="de-DE"/>
          </w:rPr>
          <w:delText>berdauert</w:delText>
        </w:r>
      </w:del>
      <w:del w:id="1157" w:date="2023-01-13T18:26:59Z" w:author="Jan Groh">
        <w:r>
          <w:rPr>
            <w:rFonts w:ascii="Garamond Premier Pro Caption" w:hAnsi="Garamond Premier Pro Caption" w:hint="default"/>
            <w:sz w:val="22"/>
            <w:szCs w:val="22"/>
            <w:rtl w:val="0"/>
            <w:lang w:val="fr-FR"/>
          </w:rPr>
          <w:delText>«</w:delText>
        </w:r>
      </w:del>
      <w:del w:id="1158"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9" w:date="2023-01-13T18:26:59Z" w:author="Jan Groh"/>
          <w:rFonts w:ascii="Garamond Premier Pro Caption" w:cs="Garamond Premier Pro Caption" w:hAnsi="Garamond Premier Pro Caption" w:eastAsia="Garamond Premier Pro Caption"/>
          <w:sz w:val="22"/>
          <w:szCs w:val="22"/>
        </w:rPr>
      </w:pPr>
      <w:del w:id="1160" w:date="2023-01-13T18:26:59Z" w:author="Jan Groh">
        <w:r>
          <w:rPr>
            <w:rFonts w:ascii="Garamond Premier Pro Caption" w:hAnsi="Garamond Premier Pro Caption"/>
            <w:sz w:val="22"/>
            <w:szCs w:val="22"/>
            <w:rtl w:val="0"/>
            <w:lang w:val="de-DE"/>
          </w:rPr>
          <w:delText>Ulrich Janetzki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4" w:date="2023-01-13T18:26:59Z" w:author="Jan Groh"/>
          <w:rFonts w:ascii="Garamond Premier Pro Caption" w:cs="Garamond Premier Pro Caption" w:hAnsi="Garamond Premier Pro Caption" w:eastAsia="Garamond Premier Pro Caption"/>
          <w:sz w:val="22"/>
          <w:szCs w:val="22"/>
        </w:rPr>
      </w:pPr>
      <w:del w:id="1165" w:date="2023-01-13T18:26:59Z" w:author="Jan Groh">
        <w:r>
          <w:rPr>
            <w:rFonts w:ascii="Garamond Premier Pro Caption" w:hAnsi="Garamond Premier Pro Caption"/>
            <w:sz w:val="22"/>
            <w:szCs w:val="22"/>
            <w:rtl w:val="0"/>
            <w:lang w:val="de-DE"/>
          </w:rPr>
          <w:delText>Bei Wolfgang Sofsky bedanke ich mich f</w:delText>
        </w:r>
      </w:del>
      <w:del w:id="1166" w:date="2023-01-13T18:26:59Z" w:author="Jan Groh">
        <w:r>
          <w:rPr>
            <w:rFonts w:ascii="Garamond Premier Pro Caption" w:hAnsi="Garamond Premier Pro Caption" w:hint="default"/>
            <w:sz w:val="22"/>
            <w:szCs w:val="22"/>
            <w:rtl w:val="0"/>
          </w:rPr>
          <w:delText>ü</w:delText>
        </w:r>
      </w:del>
      <w:del w:id="1167" w:date="2023-01-13T18:26:59Z" w:author="Jan Groh">
        <w:r>
          <w:rPr>
            <w:rFonts w:ascii="Garamond Premier Pro Caption" w:hAnsi="Garamond Premier Pro Caption"/>
            <w:sz w:val="22"/>
            <w:szCs w:val="22"/>
            <w:rtl w:val="0"/>
            <w:lang w:val="de-DE"/>
          </w:rPr>
          <w:delText>r Ratschl</w:delText>
        </w:r>
      </w:del>
      <w:del w:id="1168" w:date="2023-01-13T18:26:59Z" w:author="Jan Groh">
        <w:r>
          <w:rPr>
            <w:rFonts w:ascii="Garamond Premier Pro Caption" w:hAnsi="Garamond Premier Pro Caption" w:hint="default"/>
            <w:sz w:val="22"/>
            <w:szCs w:val="22"/>
            <w:rtl w:val="0"/>
          </w:rPr>
          <w:delText>ä</w:delText>
        </w:r>
      </w:del>
      <w:del w:id="1169" w:date="2023-01-13T18:26:59Z" w:author="Jan Groh">
        <w:r>
          <w:rPr>
            <w:rFonts w:ascii="Garamond Premier Pro Caption" w:hAnsi="Garamond Premier Pro Caption"/>
            <w:sz w:val="22"/>
            <w:szCs w:val="22"/>
            <w:rtl w:val="0"/>
            <w:lang w:val="de-DE"/>
          </w:rPr>
          <w:delText>ge, Hinweise und</w:delText>
        </w:r>
      </w:del>
      <w:del w:id="1170" w:date="2023-01-13T18:26:59Z" w:author="Jan Groh">
        <w:r>
          <w:rPr>
            <w:rFonts w:ascii="Garamond Premier Pro Caption" w:hAnsi="Garamond Premier Pro Caption"/>
            <w:sz w:val="22"/>
            <w:szCs w:val="22"/>
            <w:rtl w:val="0"/>
            <w:lang w:val="de-DE"/>
          </w:rPr>
          <w:delText xml:space="preserve"> </w:delText>
        </w:r>
      </w:del>
      <w:del w:id="1171" w:date="2023-01-13T18:26:59Z" w:author="Jan Groh">
        <w:r>
          <w:rPr>
            <w:rFonts w:ascii="Garamond Premier Pro Caption" w:hAnsi="Garamond Premier Pro Caption"/>
            <w:sz w:val="22"/>
            <w:szCs w:val="22"/>
            <w:rtl w:val="0"/>
            <w:lang w:val="de-DE"/>
          </w:rPr>
          <w:delText>Kritik.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2" w:date="2023-01-13T18:26:59Z" w:author="Jan Groh"/>
          <w:rFonts w:ascii="Garamond Premier Pro Caption" w:cs="Garamond Premier Pro Caption" w:hAnsi="Garamond Premier Pro Caption" w:eastAsia="Garamond Premier Pro Caption"/>
          <w:sz w:val="22"/>
          <w:szCs w:val="22"/>
        </w:rPr>
      </w:pPr>
      <w:del w:id="1173" w:date="2023-01-13T18:26:59Z" w:author="Jan Groh">
        <w:r>
          <w:rPr>
            <w:rFonts w:ascii="Garamond Premier Pro Caption" w:hAnsi="Garamond Premier Pro Caption"/>
            <w:sz w:val="22"/>
            <w:szCs w:val="22"/>
            <w:rtl w:val="0"/>
          </w:rPr>
          <w:delText>U.J.</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174"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jc w:val="center"/>
        <w:rPr>
          <w:ins w:id="1175" w:date="2023-01-08T23:18:18Z" w:author="Jan Groh"/>
          <w:del w:id="1176" w:date="2023-01-13T18:26:59Z" w:author="Jan Groh"/>
          <w:rFonts w:ascii="Garamond Premier Pro Caption" w:cs="Garamond Premier Pro Caption" w:hAnsi="Garamond Premier Pro Caption" w:eastAsia="Garamond Premier Pro Caption"/>
          <w:sz w:val="22"/>
          <w:szCs w:val="22"/>
        </w:rPr>
      </w:pPr>
      <w:ins w:id="1177" w:date="2023-01-08T23:18:18Z" w:author="Jan Groh">
        <w:del w:id="1178" w:date="2023-01-13T18:26:59Z" w:author="Jan Groh">
          <w:r>
            <w:rPr>
              <w:rFonts w:ascii="Garamond Premier Pro Bold" w:hAnsi="Garamond Premier Pro Bold"/>
              <w:sz w:val="22"/>
              <w:szCs w:val="22"/>
              <w:rtl w:val="0"/>
              <w:lang w:val="de-DE"/>
            </w:rPr>
            <w:delText>Gib mir Liebe!</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ins w:id="1179" w:date="2023-01-08T23:18:18Z" w:author="Jan Groh">
        <w:del w:id="1180" w:date="2023-01-13T18:26:59Z" w:author="Jan Groh">
          <w:r>
            <w:rPr>
              <w:rFonts w:ascii="Arial Unicode MS" w:cs="Arial Unicode MS" w:hAnsi="Arial Unicode MS" w:eastAsia="Arial Unicode MS"/>
              <w:b w:val="0"/>
              <w:bCs w:val="0"/>
              <w:i w:val="0"/>
              <w:iCs w:val="0"/>
              <w:sz w:val="22"/>
              <w:szCs w:val="22"/>
            </w:rPr>
            <w:br w:type="page"/>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1" w:date="2023-01-13T18:26:59Z" w:author="Jan Groh"/>
          <w:rFonts w:ascii="Garamond Premier Pro Caption" w:cs="Garamond Premier Pro Caption" w:hAnsi="Garamond Premier Pro Caption" w:eastAsia="Garamond Premier Pro Caption"/>
          <w:sz w:val="22"/>
          <w:szCs w:val="22"/>
        </w:rPr>
      </w:pPr>
      <w:del w:id="1182" w:date="2023-01-13T18:26:59Z" w:author="Jan Groh">
        <w:r>
          <w:rPr>
            <w:rFonts w:ascii="Garamond Premier Pro Caption" w:hAnsi="Garamond Premier Pro Caption"/>
            <w:sz w:val="22"/>
            <w:szCs w:val="22"/>
            <w:rtl w:val="0"/>
            <w:lang w:val="de-DE"/>
          </w:rPr>
          <w:delText>JUGEND</w:delText>
        </w:r>
      </w:del>
      <w:del w:id="1183" w:date="2023-01-13T18:26:59Z" w:author="Jan Groh">
        <w:r>
          <w:rPr>
            <w:rFonts w:ascii="Garamond Premier Pro Caption" w:hAnsi="Garamond Premier Pro Caption"/>
            <w:sz w:val="22"/>
            <w:szCs w:val="22"/>
            <w:rtl w:val="0"/>
            <w:lang w:val="de-DE"/>
          </w:rPr>
          <w:delText>: Von 9 bis 19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4" w:date="2023-01-13T18:26:59Z" w:author="Jan Groh"/>
          <w:rFonts w:ascii="Garamond Premier Pro Caption" w:cs="Garamond Premier Pro Caption" w:hAnsi="Garamond Premier Pro Caption" w:eastAsia="Garamond Premier Pro Caption"/>
          <w:sz w:val="22"/>
          <w:szCs w:val="22"/>
        </w:rPr>
      </w:pPr>
      <w:del w:id="1185" w:date="2023-01-13T18:26:59Z" w:author="Jan Groh">
        <w:r>
          <w:rPr>
            <w:rFonts w:ascii="Garamond Premier Pro Caption" w:hAnsi="Garamond Premier Pro Caption"/>
            <w:sz w:val="22"/>
            <w:szCs w:val="22"/>
            <w:rtl w:val="0"/>
            <w:lang w:val="de-DE"/>
          </w:rPr>
          <w:delText>(</w:delText>
        </w:r>
      </w:del>
      <w:del w:id="1186" w:date="2023-01-13T18:26:59Z" w:author="Jan Groh">
        <w:r>
          <w:rPr>
            <w:rFonts w:ascii="Garamond Premier Pro Caption" w:hAnsi="Garamond Premier Pro Caption"/>
            <w:sz w:val="22"/>
            <w:szCs w:val="22"/>
            <w:rtl w:val="0"/>
          </w:rPr>
          <w:delText>1806</w:delText>
        </w:r>
      </w:del>
      <w:del w:id="1187" w:date="2023-01-13T18:26:59Z" w:author="Jan Groh">
        <w:r>
          <w:rPr>
            <w:rFonts w:ascii="Garamond Premier Pro Caption" w:hAnsi="Garamond Premier Pro Caption" w:hint="default"/>
            <w:sz w:val="22"/>
            <w:szCs w:val="22"/>
            <w:rtl w:val="0"/>
          </w:rPr>
          <w:delText>–</w:delText>
        </w:r>
      </w:del>
      <w:del w:id="1188" w:date="2023-01-13T18:26:59Z" w:author="Jan Groh">
        <w:r>
          <w:rPr>
            <w:rFonts w:ascii="Garamond Premier Pro Caption" w:hAnsi="Garamond Premier Pro Caption"/>
            <w:sz w:val="22"/>
            <w:szCs w:val="22"/>
            <w:rtl w:val="0"/>
          </w:rPr>
          <w:delText>1817</w:delText>
        </w:r>
      </w:del>
      <w:del w:id="1189"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190"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1" w:date="2023-01-13T18:26:59Z" w:author="Jan Groh"/>
          <w:rFonts w:ascii="Garamond Premier Pro Bold" w:cs="Garamond Premier Pro Bold" w:hAnsi="Garamond Premier Pro Bold" w:eastAsia="Garamond Premier Pro Bold"/>
          <w:sz w:val="22"/>
          <w:szCs w:val="22"/>
        </w:rPr>
      </w:pPr>
      <w:del w:id="1192" w:date="2023-01-13T18:26:59Z" w:author="Jan Groh">
        <w:r>
          <w:rPr>
            <w:rFonts w:ascii="Garamond Premier Pro Bold" w:hAnsi="Garamond Premier Pro Bold"/>
            <w:sz w:val="22"/>
            <w:szCs w:val="22"/>
            <w:rtl w:val="0"/>
            <w:lang w:val="de-DE"/>
          </w:rPr>
          <w:delText>Zeittafel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3" w:date="2023-01-13T18:26:59Z" w:author="Jan Groh"/>
          <w:rFonts w:ascii="Garamond Premier Pro Caption" w:cs="Garamond Premier Pro Caption" w:hAnsi="Garamond Premier Pro Caption" w:eastAsia="Garamond Premier Pro Caption"/>
          <w:sz w:val="22"/>
          <w:szCs w:val="22"/>
        </w:rPr>
      </w:pPr>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194" w:date="2023-01-13T18:26:59Z" w:author="Jan Groh"/>
          <w:rFonts w:ascii="Garamond Premier Pro Caption" w:cs="Garamond Premier Pro Caption" w:hAnsi="Garamond Premier Pro Caption" w:eastAsia="Garamond Premier Pro Caption"/>
          <w:sz w:val="22"/>
          <w:szCs w:val="22"/>
        </w:rPr>
      </w:pPr>
      <w:del w:id="1195" w:date="2023-01-13T18:26:59Z" w:author="Jan Groh">
        <w:r>
          <w:rPr>
            <w:rFonts w:ascii="Garamond Premier Pro Italic" w:hAnsi="Garamond Premier Pro Italic"/>
            <w:sz w:val="22"/>
            <w:szCs w:val="22"/>
            <w:rtl w:val="0"/>
          </w:rPr>
          <w:delText>1789</w:delText>
        </w:r>
      </w:del>
      <w:del w:id="1196" w:date="2023-01-13T18:26:59Z" w:author="Jan Groh">
        <w:r>
          <w:rPr>
            <w:rFonts w:ascii="Garamond Premier Pro Italic" w:cs="Garamond Premier Pro Italic" w:hAnsi="Garamond Premier Pro Italic" w:eastAsia="Garamond Premier Pro Italic"/>
            <w:sz w:val="22"/>
            <w:szCs w:val="22"/>
          </w:rPr>
          <w:tab/>
        </w:r>
      </w:del>
      <w:del w:id="1197" w:date="2023-01-13T18:26:59Z" w:author="Jan Groh">
        <w:r>
          <w:rPr>
            <w:rFonts w:ascii="Garamond Premier Pro Italic" w:hAnsi="Garamond Premier Pro Italic"/>
            <w:sz w:val="22"/>
            <w:szCs w:val="22"/>
            <w:rtl w:val="0"/>
            <w:lang w:val="de-DE"/>
          </w:rPr>
          <w:delText>25. Dezember:</w:delText>
        </w:r>
      </w:del>
      <w:del w:id="1198" w:date="2023-01-13T18:26:59Z" w:author="Jan Groh">
        <w:r>
          <w:rPr>
            <w:rFonts w:ascii="Garamond Premier Pro Caption" w:hAnsi="Garamond Premier Pro Caption"/>
            <w:sz w:val="22"/>
            <w:szCs w:val="22"/>
            <w:rtl w:val="0"/>
            <w:lang w:val="de-DE"/>
          </w:rPr>
          <w:delText xml:space="preserve"> August von Goethe als Sohn von Johann</w:delText>
        </w:r>
      </w:del>
      <w:del w:id="1199" w:date="2023-01-13T18:26:59Z" w:author="Jan Groh">
        <w:r>
          <w:rPr>
            <w:rFonts w:ascii="Garamond Premier Pro Caption" w:hAnsi="Garamond Premier Pro Caption"/>
            <w:sz w:val="22"/>
            <w:szCs w:val="22"/>
            <w:rtl w:val="0"/>
            <w:lang w:val="de-DE"/>
          </w:rPr>
          <w:delText xml:space="preserve"> </w:delText>
        </w:r>
      </w:del>
      <w:del w:id="1200" w:date="2023-01-13T18:26:59Z" w:author="Jan Groh">
        <w:r>
          <w:rPr>
            <w:rFonts w:ascii="Garamond Premier Pro Caption" w:hAnsi="Garamond Premier Pro Caption"/>
            <w:sz w:val="22"/>
            <w:szCs w:val="22"/>
            <w:rtl w:val="0"/>
            <w:lang w:val="de-DE"/>
          </w:rPr>
          <w:delText>Wolfgang von Goethe und Christiane Vulpius geboren.</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01" w:date="2023-01-13T18:26:59Z" w:author="Jan Groh"/>
          <w:rFonts w:ascii="Garamond Premier Pro Caption" w:cs="Garamond Premier Pro Caption" w:hAnsi="Garamond Premier Pro Caption" w:eastAsia="Garamond Premier Pro Caption"/>
          <w:sz w:val="22"/>
          <w:szCs w:val="22"/>
        </w:rPr>
      </w:pPr>
      <w:del w:id="1202" w:date="2023-01-13T18:26:59Z" w:author="Jan Groh">
        <w:r>
          <w:rPr>
            <w:rFonts w:ascii="Garamond Premier Pro Italic" w:hAnsi="Garamond Premier Pro Italic"/>
            <w:sz w:val="22"/>
            <w:szCs w:val="22"/>
            <w:rtl w:val="0"/>
          </w:rPr>
          <w:delText>1796</w:delText>
        </w:r>
      </w:del>
      <w:del w:id="1203" w:date="2023-01-13T18:26:59Z" w:author="Jan Groh">
        <w:r>
          <w:rPr>
            <w:rFonts w:ascii="Garamond Premier Pro Italic" w:cs="Garamond Premier Pro Italic" w:hAnsi="Garamond Premier Pro Italic" w:eastAsia="Garamond Premier Pro Italic"/>
            <w:sz w:val="22"/>
            <w:szCs w:val="22"/>
          </w:rPr>
          <w:tab/>
        </w:r>
      </w:del>
      <w:del w:id="1204" w:date="2023-01-13T18:26:59Z" w:author="Jan Groh">
        <w:r>
          <w:rPr>
            <w:rFonts w:ascii="Garamond Premier Pro Italic" w:hAnsi="Garamond Premier Pro Italic"/>
            <w:sz w:val="22"/>
            <w:szCs w:val="22"/>
            <w:rtl w:val="0"/>
            <w:lang w:val="de-DE"/>
          </w:rPr>
          <w:delText>31. Oktober:</w:delText>
        </w:r>
      </w:del>
      <w:del w:id="1205" w:date="2023-01-13T18:26:59Z" w:author="Jan Groh">
        <w:r>
          <w:rPr>
            <w:rFonts w:ascii="Garamond Premier Pro Caption" w:hAnsi="Garamond Premier Pro Caption"/>
            <w:sz w:val="22"/>
            <w:szCs w:val="22"/>
            <w:rtl w:val="0"/>
            <w:lang w:val="de-DE"/>
          </w:rPr>
          <w:delText xml:space="preserve"> Ottilie Wilhelmine Ernestine Henriette von Pogwisch als Tochter des preu</w:delText>
        </w:r>
      </w:del>
      <w:del w:id="1206" w:date="2023-01-13T18:26:59Z" w:author="Jan Groh">
        <w:r>
          <w:rPr>
            <w:rFonts w:ascii="Garamond Premier Pro Caption" w:hAnsi="Garamond Premier Pro Caption" w:hint="default"/>
            <w:sz w:val="22"/>
            <w:szCs w:val="22"/>
            <w:rtl w:val="0"/>
            <w:lang w:val="de-DE"/>
          </w:rPr>
          <w:delText>ß</w:delText>
        </w:r>
      </w:del>
      <w:del w:id="1207" w:date="2023-01-13T18:26:59Z" w:author="Jan Groh">
        <w:r>
          <w:rPr>
            <w:rFonts w:ascii="Garamond Premier Pro Caption" w:hAnsi="Garamond Premier Pro Caption"/>
            <w:sz w:val="22"/>
            <w:szCs w:val="22"/>
            <w:rtl w:val="0"/>
            <w:lang w:val="de-DE"/>
          </w:rPr>
          <w:delText>ischen Majors Wilhelm Julius von Pogwisch und seiner Frau Henriette von Pogwisch, geb.</w:delText>
        </w:r>
      </w:del>
      <w:del w:id="1208" w:date="2023-01-13T18:26:59Z" w:author="Jan Groh">
        <w:r>
          <w:rPr>
            <w:rFonts w:ascii="Garamond Premier Pro Caption" w:hAnsi="Garamond Premier Pro Caption"/>
            <w:sz w:val="22"/>
            <w:szCs w:val="22"/>
            <w:rtl w:val="0"/>
            <w:lang w:val="de-DE"/>
          </w:rPr>
          <w:delText xml:space="preserve"> </w:delText>
        </w:r>
      </w:del>
      <w:del w:id="1209" w:date="2023-01-13T18:26:59Z" w:author="Jan Groh">
        <w:r>
          <w:rPr>
            <w:rFonts w:ascii="Garamond Premier Pro Caption" w:hAnsi="Garamond Premier Pro Caption"/>
            <w:sz w:val="22"/>
            <w:szCs w:val="22"/>
            <w:rtl w:val="0"/>
          </w:rPr>
          <w:delText>Gr</w:delText>
        </w:r>
      </w:del>
      <w:del w:id="1210" w:date="2023-01-13T18:26:59Z" w:author="Jan Groh">
        <w:r>
          <w:rPr>
            <w:rFonts w:ascii="Garamond Premier Pro Caption" w:hAnsi="Garamond Premier Pro Caption" w:hint="default"/>
            <w:sz w:val="22"/>
            <w:szCs w:val="22"/>
            <w:rtl w:val="0"/>
          </w:rPr>
          <w:delText>ä</w:delText>
        </w:r>
      </w:del>
      <w:del w:id="1211" w:date="2023-01-13T18:26:59Z" w:author="Jan Groh">
        <w:r>
          <w:rPr>
            <w:rFonts w:ascii="Garamond Premier Pro Caption" w:hAnsi="Garamond Premier Pro Caption"/>
            <w:sz w:val="22"/>
            <w:szCs w:val="22"/>
            <w:rtl w:val="0"/>
            <w:lang w:val="de-DE"/>
          </w:rPr>
          <w:delText>fin Henckel von Donner</w:delText>
        </w:r>
      </w:del>
      <w:del w:id="1212" w:date="2023-01-13T18:26:59Z" w:author="Jan Groh">
        <w:r>
          <w:rPr>
            <w:rFonts w:ascii="Garamond Premier Pro Caption" w:hAnsi="Garamond Premier Pro Caption"/>
            <w:sz w:val="22"/>
            <w:szCs w:val="22"/>
            <w:rtl w:val="0"/>
            <w:lang w:val="de-DE"/>
          </w:rPr>
          <w:delText>s</w:delText>
        </w:r>
      </w:del>
      <w:del w:id="1213" w:date="2023-01-13T18:26:59Z" w:author="Jan Groh">
        <w:r>
          <w:rPr>
            <w:rFonts w:ascii="Garamond Premier Pro Caption" w:hAnsi="Garamond Premier Pro Caption"/>
            <w:sz w:val="22"/>
            <w:szCs w:val="22"/>
            <w:rtl w:val="0"/>
            <w:lang w:val="nl-NL"/>
          </w:rPr>
          <w:delText>marck, geboren.</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14" w:date="2023-01-13T18:26:59Z" w:author="Jan Groh"/>
          <w:rFonts w:ascii="Garamond Premier Pro Caption" w:cs="Garamond Premier Pro Caption" w:hAnsi="Garamond Premier Pro Caption" w:eastAsia="Garamond Premier Pro Caption"/>
          <w:sz w:val="22"/>
          <w:szCs w:val="22"/>
        </w:rPr>
      </w:pPr>
      <w:del w:id="1215" w:date="2023-01-13T18:26:59Z" w:author="Jan Groh">
        <w:r>
          <w:rPr>
            <w:rFonts w:ascii="Garamond Premier Pro Caption" w:cs="Garamond Premier Pro Caption" w:hAnsi="Garamond Premier Pro Caption" w:eastAsia="Garamond Premier Pro Caption"/>
            <w:sz w:val="22"/>
            <w:szCs w:val="22"/>
          </w:rPr>
          <w:tab/>
        </w:r>
      </w:del>
      <w:del w:id="1216" w:date="2023-01-13T18:26:59Z" w:author="Jan Groh">
        <w:r>
          <w:rPr>
            <w:rFonts w:ascii="Garamond Premier Pro Caption" w:hAnsi="Garamond Premier Pro Caption"/>
            <w:sz w:val="22"/>
            <w:szCs w:val="22"/>
            <w:rtl w:val="0"/>
            <w:lang w:val="de-DE"/>
          </w:rPr>
          <w:delText>Bedingt durch die st</w:delText>
        </w:r>
      </w:del>
      <w:del w:id="1217" w:date="2023-01-13T18:26:59Z" w:author="Jan Groh">
        <w:r>
          <w:rPr>
            <w:rFonts w:ascii="Garamond Premier Pro Caption" w:hAnsi="Garamond Premier Pro Caption" w:hint="default"/>
            <w:sz w:val="22"/>
            <w:szCs w:val="22"/>
            <w:rtl w:val="0"/>
          </w:rPr>
          <w:delText>ä</w:delText>
        </w:r>
      </w:del>
      <w:del w:id="1218" w:date="2023-01-13T18:26:59Z" w:author="Jan Groh">
        <w:r>
          <w:rPr>
            <w:rFonts w:ascii="Garamond Premier Pro Caption" w:hAnsi="Garamond Premier Pro Caption"/>
            <w:sz w:val="22"/>
            <w:szCs w:val="22"/>
            <w:rtl w:val="0"/>
            <w:lang w:val="de-DE"/>
          </w:rPr>
          <w:delText>ndigen Versetzungen des Vaters bis 1804 h</w:delText>
        </w:r>
      </w:del>
      <w:del w:id="1219" w:date="2023-01-13T18:26:59Z" w:author="Jan Groh">
        <w:r>
          <w:rPr>
            <w:rFonts w:ascii="Garamond Premier Pro Caption" w:hAnsi="Garamond Premier Pro Caption" w:hint="default"/>
            <w:sz w:val="22"/>
            <w:szCs w:val="22"/>
            <w:rtl w:val="0"/>
          </w:rPr>
          <w:delText>ä</w:delText>
        </w:r>
      </w:del>
      <w:del w:id="1220" w:date="2023-01-13T18:26:59Z" w:author="Jan Groh">
        <w:r>
          <w:rPr>
            <w:rFonts w:ascii="Garamond Premier Pro Caption" w:hAnsi="Garamond Premier Pro Caption"/>
            <w:sz w:val="22"/>
            <w:szCs w:val="22"/>
            <w:rtl w:val="0"/>
            <w:lang w:val="de-DE"/>
          </w:rPr>
          <w:delText>ufige Wohnungswechsel: Danzig, Berlin, Ansbach.</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21" w:date="2023-01-13T18:26:59Z" w:author="Jan Groh"/>
          <w:rFonts w:ascii="Garamond Premier Pro Caption" w:cs="Garamond Premier Pro Caption" w:hAnsi="Garamond Premier Pro Caption" w:eastAsia="Garamond Premier Pro Caption"/>
          <w:sz w:val="22"/>
          <w:szCs w:val="22"/>
        </w:rPr>
      </w:pPr>
      <w:del w:id="1222" w:date="2023-01-13T18:26:59Z" w:author="Jan Groh">
        <w:r>
          <w:rPr>
            <w:rFonts w:ascii="Garamond Premier Pro Italic" w:hAnsi="Garamond Premier Pro Italic"/>
            <w:sz w:val="22"/>
            <w:szCs w:val="22"/>
            <w:rtl w:val="0"/>
          </w:rPr>
          <w:delText>1804</w:delText>
        </w:r>
      </w:del>
      <w:del w:id="1223" w:date="2023-01-13T18:26:59Z" w:author="Jan Groh">
        <w:r>
          <w:rPr>
            <w:rFonts w:ascii="Garamond Premier Pro Caption" w:cs="Garamond Premier Pro Caption" w:hAnsi="Garamond Premier Pro Caption" w:eastAsia="Garamond Premier Pro Caption"/>
            <w:sz w:val="22"/>
            <w:szCs w:val="22"/>
          </w:rPr>
          <w:tab/>
        </w:r>
      </w:del>
      <w:del w:id="1224" w:date="2023-01-13T18:26:59Z" w:author="Jan Groh">
        <w:r>
          <w:rPr>
            <w:rFonts w:ascii="Garamond Premier Pro Caption" w:hAnsi="Garamond Premier Pro Caption"/>
            <w:sz w:val="22"/>
            <w:szCs w:val="22"/>
            <w:rtl w:val="0"/>
            <w:lang w:val="de-DE"/>
          </w:rPr>
          <w:delText>Umzug nach Dessau. Ulrike von Pogwisch geboren. Ottilies</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25" w:date="2023-01-13T18:26:59Z" w:author="Jan Groh"/>
          <w:rFonts w:ascii="Garamond Premier Pro Caption" w:cs="Garamond Premier Pro Caption" w:hAnsi="Garamond Premier Pro Caption" w:eastAsia="Garamond Premier Pro Caption"/>
          <w:sz w:val="22"/>
          <w:szCs w:val="22"/>
        </w:rPr>
      </w:pPr>
      <w:del w:id="1226" w:date="2023-01-13T18:26:59Z" w:author="Jan Groh">
        <w:r>
          <w:rPr>
            <w:rFonts w:ascii="Garamond Premier Pro Caption" w:cs="Garamond Premier Pro Caption" w:hAnsi="Garamond Premier Pro Caption" w:eastAsia="Garamond Premier Pro Caption"/>
            <w:sz w:val="22"/>
            <w:szCs w:val="22"/>
          </w:rPr>
          <w:tab/>
        </w:r>
      </w:del>
      <w:del w:id="1227" w:date="2023-01-13T18:26:59Z" w:author="Jan Groh">
        <w:r>
          <w:rPr>
            <w:rFonts w:ascii="Garamond Premier Pro Caption" w:hAnsi="Garamond Premier Pro Caption"/>
            <w:sz w:val="22"/>
            <w:szCs w:val="22"/>
            <w:rtl w:val="0"/>
            <w:lang w:val="de-DE"/>
          </w:rPr>
          <w:delText>Gro</w:delText>
        </w:r>
      </w:del>
      <w:del w:id="1228" w:date="2023-01-13T18:26:59Z" w:author="Jan Groh">
        <w:r>
          <w:rPr>
            <w:rFonts w:ascii="Garamond Premier Pro Caption" w:hAnsi="Garamond Premier Pro Caption" w:hint="default"/>
            <w:sz w:val="22"/>
            <w:szCs w:val="22"/>
            <w:rtl w:val="0"/>
            <w:lang w:val="de-DE"/>
          </w:rPr>
          <w:delText>ß</w:delText>
        </w:r>
      </w:del>
      <w:del w:id="1229" w:date="2023-01-13T18:26:59Z" w:author="Jan Groh">
        <w:r>
          <w:rPr>
            <w:rFonts w:ascii="Garamond Premier Pro Caption" w:hAnsi="Garamond Premier Pro Caption"/>
            <w:sz w:val="22"/>
            <w:szCs w:val="22"/>
            <w:rtl w:val="0"/>
            <w:lang w:val="de-DE"/>
          </w:rPr>
          <w:delText>mutter wird Oberhofmeisterin bei der Gro</w:delText>
        </w:r>
      </w:del>
      <w:del w:id="1230" w:date="2023-01-13T18:26:59Z" w:author="Jan Groh">
        <w:r>
          <w:rPr>
            <w:rFonts w:ascii="Garamond Premier Pro Caption" w:hAnsi="Garamond Premier Pro Caption" w:hint="default"/>
            <w:sz w:val="22"/>
            <w:szCs w:val="22"/>
            <w:rtl w:val="0"/>
            <w:lang w:val="de-DE"/>
          </w:rPr>
          <w:delText>ß</w:delText>
        </w:r>
      </w:del>
      <w:del w:id="1231" w:date="2023-01-13T18:26:59Z" w:author="Jan Groh">
        <w:r>
          <w:rPr>
            <w:rFonts w:ascii="Garamond Premier Pro Caption" w:hAnsi="Garamond Premier Pro Caption"/>
            <w:sz w:val="22"/>
            <w:szCs w:val="22"/>
            <w:rtl w:val="0"/>
          </w:rPr>
          <w:delText>f</w:delText>
        </w:r>
      </w:del>
      <w:del w:id="1232" w:date="2023-01-13T18:26:59Z" w:author="Jan Groh">
        <w:r>
          <w:rPr>
            <w:rFonts w:ascii="Garamond Premier Pro Caption" w:hAnsi="Garamond Premier Pro Caption" w:hint="default"/>
            <w:sz w:val="22"/>
            <w:szCs w:val="22"/>
            <w:rtl w:val="0"/>
          </w:rPr>
          <w:delText>ü</w:delText>
        </w:r>
      </w:del>
      <w:del w:id="1233" w:date="2023-01-13T18:26:59Z" w:author="Jan Groh">
        <w:r>
          <w:rPr>
            <w:rFonts w:ascii="Garamond Premier Pro Caption" w:hAnsi="Garamond Premier Pro Caption"/>
            <w:sz w:val="22"/>
            <w:szCs w:val="22"/>
            <w:rtl w:val="0"/>
            <w:lang w:val="fr-FR"/>
          </w:rPr>
          <w:delText>rstin</w:delText>
        </w:r>
      </w:del>
      <w:del w:id="1234" w:date="2023-01-13T18:26:59Z" w:author="Jan Groh">
        <w:r>
          <w:rPr>
            <w:rFonts w:ascii="Garamond Premier Pro Caption" w:hAnsi="Garamond Premier Pro Caption"/>
            <w:sz w:val="22"/>
            <w:szCs w:val="22"/>
            <w:rtl w:val="0"/>
            <w:lang w:val="de-DE"/>
          </w:rPr>
          <w:delText xml:space="preserve"> </w:delText>
        </w:r>
      </w:del>
      <w:del w:id="1235" w:date="2023-01-13T18:26:59Z" w:author="Jan Groh">
        <w:r>
          <w:rPr>
            <w:rFonts w:ascii="Garamond Premier Pro Caption" w:hAnsi="Garamond Premier Pro Caption"/>
            <w:sz w:val="22"/>
            <w:szCs w:val="22"/>
            <w:rtl w:val="0"/>
          </w:rPr>
          <w:delText>Maria Paulovna.</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36" w:date="2023-01-13T18:26:59Z" w:author="Jan Groh"/>
          <w:rFonts w:ascii="Garamond Premier Pro Caption" w:cs="Garamond Premier Pro Caption" w:hAnsi="Garamond Premier Pro Caption" w:eastAsia="Garamond Premier Pro Caption"/>
          <w:sz w:val="22"/>
          <w:szCs w:val="22"/>
        </w:rPr>
      </w:pPr>
      <w:del w:id="1237" w:date="2023-01-13T18:26:59Z" w:author="Jan Groh">
        <w:r>
          <w:rPr>
            <w:rFonts w:ascii="Garamond Premier Pro Caption" w:cs="Garamond Premier Pro Caption" w:hAnsi="Garamond Premier Pro Caption" w:eastAsia="Garamond Premier Pro Caption"/>
            <w:sz w:val="22"/>
            <w:szCs w:val="22"/>
          </w:rPr>
          <w:tab/>
        </w:r>
      </w:del>
      <w:del w:id="1238" w:date="2023-01-13T18:26:59Z" w:author="Jan Groh">
        <w:r>
          <w:rPr>
            <w:rFonts w:ascii="Garamond Premier Pro Caption" w:hAnsi="Garamond Premier Pro Caption"/>
            <w:sz w:val="22"/>
            <w:szCs w:val="22"/>
            <w:rtl w:val="0"/>
            <w:lang w:val="de-DE"/>
          </w:rPr>
          <w:delText>Trennung der Eltern Ottilies auf Betreiben der Gro</w:delText>
        </w:r>
      </w:del>
      <w:del w:id="1239" w:date="2023-01-13T18:26:59Z" w:author="Jan Groh">
        <w:r>
          <w:rPr>
            <w:rFonts w:ascii="Garamond Premier Pro Caption" w:hAnsi="Garamond Premier Pro Caption" w:hint="default"/>
            <w:sz w:val="22"/>
            <w:szCs w:val="22"/>
            <w:rtl w:val="0"/>
            <w:lang w:val="de-DE"/>
          </w:rPr>
          <w:delText>ß</w:delText>
        </w:r>
      </w:del>
      <w:del w:id="1240" w:date="2023-01-13T18:26:59Z" w:author="Jan Groh">
        <w:r>
          <w:rPr>
            <w:rFonts w:ascii="Garamond Premier Pro Caption" w:hAnsi="Garamond Premier Pro Caption"/>
            <w:sz w:val="22"/>
            <w:szCs w:val="22"/>
            <w:rtl w:val="0"/>
          </w:rPr>
          <w:delText>mutter.</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41" w:date="2023-01-13T18:26:59Z" w:author="Jan Groh"/>
          <w:rFonts w:ascii="Garamond Premier Pro Caption" w:cs="Garamond Premier Pro Caption" w:hAnsi="Garamond Premier Pro Caption" w:eastAsia="Garamond Premier Pro Caption"/>
          <w:sz w:val="22"/>
          <w:szCs w:val="22"/>
        </w:rPr>
      </w:pPr>
      <w:del w:id="1242" w:date="2023-01-13T18:26:59Z" w:author="Jan Groh">
        <w:r>
          <w:rPr>
            <w:rFonts w:ascii="Garamond Premier Pro Italic" w:hAnsi="Garamond Premier Pro Italic"/>
            <w:sz w:val="22"/>
            <w:szCs w:val="22"/>
            <w:rtl w:val="0"/>
          </w:rPr>
          <w:delText>1806</w:delText>
        </w:r>
      </w:del>
      <w:del w:id="1243" w:date="2023-01-13T18:26:59Z" w:author="Jan Groh">
        <w:r>
          <w:rPr>
            <w:rFonts w:ascii="Garamond Premier Pro Italic" w:cs="Garamond Premier Pro Italic" w:hAnsi="Garamond Premier Pro Italic" w:eastAsia="Garamond Premier Pro Italic"/>
            <w:sz w:val="22"/>
            <w:szCs w:val="22"/>
          </w:rPr>
          <w:tab/>
        </w:r>
      </w:del>
      <w:del w:id="1244" w:date="2023-01-13T18:26:59Z" w:author="Jan Groh">
        <w:r>
          <w:rPr>
            <w:rFonts w:ascii="Garamond Premier Pro Italic" w:hAnsi="Garamond Premier Pro Italic"/>
            <w:sz w:val="22"/>
            <w:szCs w:val="22"/>
            <w:rtl w:val="0"/>
            <w:lang w:val="de-DE"/>
          </w:rPr>
          <w:delText>19. Oktober:</w:delText>
        </w:r>
      </w:del>
      <w:del w:id="1245" w:date="2023-01-13T18:26:59Z" w:author="Jan Groh">
        <w:r>
          <w:rPr>
            <w:rFonts w:ascii="Garamond Premier Pro Caption" w:hAnsi="Garamond Premier Pro Caption"/>
            <w:sz w:val="22"/>
            <w:szCs w:val="22"/>
            <w:rtl w:val="0"/>
            <w:lang w:val="de-DE"/>
          </w:rPr>
          <w:delText xml:space="preserve"> Johann Wolfgang von Goethe mit Christiane</w:delText>
        </w:r>
      </w:del>
      <w:del w:id="1246" w:date="2023-01-13T18:26:59Z" w:author="Jan Groh">
        <w:r>
          <w:rPr>
            <w:rFonts w:ascii="Garamond Premier Pro Caption" w:hAnsi="Garamond Premier Pro Caption"/>
            <w:sz w:val="22"/>
            <w:szCs w:val="22"/>
            <w:rtl w:val="0"/>
            <w:lang w:val="de-DE"/>
          </w:rPr>
          <w:delText xml:space="preserve"> </w:delText>
        </w:r>
      </w:del>
      <w:del w:id="1247" w:date="2023-01-13T18:26:59Z" w:author="Jan Groh">
        <w:r>
          <w:rPr>
            <w:rFonts w:ascii="Garamond Premier Pro Caption" w:hAnsi="Garamond Premier Pro Caption"/>
            <w:sz w:val="22"/>
            <w:szCs w:val="22"/>
            <w:rtl w:val="0"/>
            <w:lang w:val="de-DE"/>
          </w:rPr>
          <w:delText>Vulpius in der Jakobskirche in Weimar getraut.</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48" w:date="2023-01-13T18:26:59Z" w:author="Jan Groh"/>
          <w:rFonts w:ascii="Garamond Premier Pro Caption" w:cs="Garamond Premier Pro Caption" w:hAnsi="Garamond Premier Pro Caption" w:eastAsia="Garamond Premier Pro Caption"/>
          <w:sz w:val="22"/>
          <w:szCs w:val="22"/>
        </w:rPr>
      </w:pPr>
      <w:del w:id="1249" w:date="2023-01-13T18:26:59Z" w:author="Jan Groh">
        <w:r>
          <w:rPr>
            <w:rFonts w:ascii="Garamond Premier Pro Caption" w:cs="Garamond Premier Pro Caption" w:hAnsi="Garamond Premier Pro Caption" w:eastAsia="Garamond Premier Pro Caption"/>
            <w:sz w:val="22"/>
            <w:szCs w:val="22"/>
          </w:rPr>
          <w:tab/>
        </w:r>
      </w:del>
      <w:del w:id="1250" w:date="2023-01-13T18:26:59Z" w:author="Jan Groh">
        <w:r>
          <w:rPr>
            <w:rFonts w:ascii="Garamond Premier Pro Caption" w:hAnsi="Garamond Premier Pro Caption"/>
            <w:sz w:val="22"/>
            <w:szCs w:val="22"/>
            <w:rtl w:val="0"/>
            <w:lang w:val="de-DE"/>
          </w:rPr>
          <w:delText>Umzug von Johanna Schopenhauer mit ihren Kindern Arthur und Adele von Hamburg nach Weimar.</w:delText>
          <w:br w:type="textWrapping"/>
        </w:r>
      </w:del>
      <w:commentRangeStart w:id="1251"/>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52" w:date="2023-01-13T18:26:59Z" w:author="Jan Groh"/>
          <w:rFonts w:ascii="Garamond Premier Pro Caption" w:cs="Garamond Premier Pro Caption" w:hAnsi="Garamond Premier Pro Caption" w:eastAsia="Garamond Premier Pro Caption"/>
          <w:sz w:val="22"/>
          <w:szCs w:val="22"/>
        </w:rPr>
      </w:pPr>
      <w:del w:id="1253" w:date="2023-01-13T18:26:59Z" w:author="Jan Groh">
        <w:r>
          <w:rPr>
            <w:rFonts w:ascii="Garamond Premier Pro Italic" w:hAnsi="Garamond Premier Pro Italic"/>
            <w:sz w:val="22"/>
            <w:szCs w:val="22"/>
            <w:rtl w:val="0"/>
          </w:rPr>
          <w:delText>1809</w:delText>
        </w:r>
      </w:del>
      <w:commentRangeEnd w:id="1251"/>
      <w:r>
        <w:commentReference w:id="1251"/>
      </w:r>
      <w:del w:id="1254" w:date="2023-01-13T18:26:59Z" w:author="Jan Groh">
        <w:r>
          <w:rPr>
            <w:rFonts w:ascii="Garamond Premier Pro Caption" w:cs="Garamond Premier Pro Caption" w:hAnsi="Garamond Premier Pro Caption" w:eastAsia="Garamond Premier Pro Caption"/>
            <w:sz w:val="22"/>
            <w:szCs w:val="22"/>
          </w:rPr>
          <w:tab/>
        </w:r>
      </w:del>
      <w:del w:id="1255" w:date="2023-01-13T18:26:59Z" w:author="Jan Groh">
        <w:r>
          <w:rPr>
            <w:rFonts w:ascii="Garamond Premier Pro Caption" w:hAnsi="Garamond Premier Pro Caption"/>
            <w:sz w:val="22"/>
            <w:szCs w:val="22"/>
            <w:rtl w:val="0"/>
            <w:lang w:val="de-DE"/>
          </w:rPr>
          <w:delText>Umzug von Henriette von Pogwisch mit Ottilie und Ulrike nach Weimar. Beide T</w:delText>
        </w:r>
      </w:del>
      <w:del w:id="1256" w:date="2023-01-13T18:26:59Z" w:author="Jan Groh">
        <w:r>
          <w:rPr>
            <w:rFonts w:ascii="Garamond Premier Pro Caption" w:hAnsi="Garamond Premier Pro Caption" w:hint="default"/>
            <w:sz w:val="22"/>
            <w:szCs w:val="22"/>
            <w:rtl w:val="0"/>
            <w:lang w:val="sv-SE"/>
          </w:rPr>
          <w:delText>ö</w:delText>
        </w:r>
      </w:del>
      <w:del w:id="1257" w:date="2023-01-13T18:26:59Z" w:author="Jan Groh">
        <w:r>
          <w:rPr>
            <w:rFonts w:ascii="Garamond Premier Pro Caption" w:hAnsi="Garamond Premier Pro Caption"/>
            <w:sz w:val="22"/>
            <w:szCs w:val="22"/>
            <w:rtl w:val="0"/>
            <w:lang w:val="de-DE"/>
          </w:rPr>
          <w:delText>chter nehmen an Vokalkonzerten in Goethes Haus am Frauenplan teil; Ottilie und August von Goethe lernen sich hier kennen. Ottilie freundet sich mit Adele Schopenhauer an</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58" w:date="2023-01-13T18:26:59Z" w:author="Jan Groh"/>
          <w:rFonts w:ascii="Garamond Premier Pro Caption" w:cs="Garamond Premier Pro Caption" w:hAnsi="Garamond Premier Pro Caption" w:eastAsia="Garamond Premier Pro Caption"/>
          <w:sz w:val="22"/>
          <w:szCs w:val="22"/>
        </w:rPr>
      </w:pPr>
      <w:del w:id="1259" w:date="2023-01-13T18:26:59Z" w:author="Jan Groh">
        <w:r>
          <w:rPr>
            <w:rFonts w:ascii="Garamond Premier Pro Italic" w:hAnsi="Garamond Premier Pro Italic"/>
            <w:sz w:val="22"/>
            <w:szCs w:val="22"/>
            <w:rtl w:val="0"/>
          </w:rPr>
          <w:delText>1811</w:delText>
        </w:r>
      </w:del>
      <w:del w:id="1260" w:date="2023-01-13T18:26:59Z" w:author="Jan Groh">
        <w:r>
          <w:rPr>
            <w:rFonts w:ascii="Garamond Premier Pro Caption" w:cs="Garamond Premier Pro Caption" w:hAnsi="Garamond Premier Pro Caption" w:eastAsia="Garamond Premier Pro Caption"/>
            <w:sz w:val="22"/>
            <w:szCs w:val="22"/>
          </w:rPr>
          <w:tab/>
        </w:r>
      </w:del>
      <w:del w:id="1261" w:date="2023-01-13T18:26:59Z" w:author="Jan Groh">
        <w:r>
          <w:rPr>
            <w:rFonts w:ascii="Garamond Premier Pro Caption" w:hAnsi="Garamond Premier Pro Caption"/>
            <w:sz w:val="22"/>
            <w:szCs w:val="22"/>
            <w:rtl w:val="0"/>
            <w:lang w:val="de-DE"/>
          </w:rPr>
          <w:delText>Henriette von Pogwisch wird Hofdame der Erbprinzessin</w:delText>
        </w:r>
      </w:del>
      <w:del w:id="1262" w:date="2023-01-13T18:26:59Z" w:author="Jan Groh">
        <w:r>
          <w:rPr>
            <w:rFonts w:ascii="Garamond Premier Pro Caption" w:hAnsi="Garamond Premier Pro Caption"/>
            <w:sz w:val="22"/>
            <w:szCs w:val="22"/>
            <w:rtl w:val="0"/>
            <w:lang w:val="de-DE"/>
          </w:rPr>
          <w:delText xml:space="preserve"> </w:delText>
        </w:r>
      </w:del>
      <w:del w:id="1263" w:date="2023-01-13T18:26:59Z" w:author="Jan Groh">
        <w:r>
          <w:rPr>
            <w:rFonts w:ascii="Garamond Premier Pro Caption" w:hAnsi="Garamond Premier Pro Caption"/>
            <w:sz w:val="22"/>
            <w:szCs w:val="22"/>
            <w:rtl w:val="0"/>
            <w:lang w:val="it-IT"/>
          </w:rPr>
          <w:delText>Luise.</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64" w:date="2023-01-13T18:26:59Z" w:author="Jan Groh"/>
          <w:rFonts w:ascii="Garamond Premier Pro Caption" w:cs="Garamond Premier Pro Caption" w:hAnsi="Garamond Premier Pro Caption" w:eastAsia="Garamond Premier Pro Caption"/>
          <w:sz w:val="22"/>
          <w:szCs w:val="22"/>
        </w:rPr>
      </w:pPr>
      <w:del w:id="1265" w:date="2023-01-13T18:26:59Z" w:author="Jan Groh">
        <w:r>
          <w:rPr>
            <w:rFonts w:ascii="Garamond Premier Pro Italic" w:hAnsi="Garamond Premier Pro Italic"/>
            <w:sz w:val="22"/>
            <w:szCs w:val="22"/>
            <w:rtl w:val="0"/>
          </w:rPr>
          <w:delText>1813</w:delText>
        </w:r>
      </w:del>
      <w:del w:id="1266" w:date="2023-01-13T18:26:59Z" w:author="Jan Groh">
        <w:r>
          <w:rPr>
            <w:rFonts w:ascii="Garamond Premier Pro Caption" w:cs="Garamond Premier Pro Caption" w:hAnsi="Garamond Premier Pro Caption" w:eastAsia="Garamond Premier Pro Caption"/>
            <w:sz w:val="22"/>
            <w:szCs w:val="22"/>
          </w:rPr>
          <w:tab/>
        </w:r>
      </w:del>
      <w:del w:id="1267" w:date="2023-01-13T18:26:59Z" w:author="Jan Groh">
        <w:r>
          <w:rPr>
            <w:rFonts w:ascii="Garamond Premier Pro Caption" w:hAnsi="Garamond Premier Pro Caption"/>
            <w:sz w:val="22"/>
            <w:szCs w:val="22"/>
            <w:rtl w:val="0"/>
            <w:lang w:val="de-DE"/>
          </w:rPr>
          <w:delText>Beginn der Freiheitskriege. Adele und Ottilie gr</w:delText>
        </w:r>
      </w:del>
      <w:del w:id="1268" w:date="2023-01-13T18:26:59Z" w:author="Jan Groh">
        <w:r>
          <w:rPr>
            <w:rFonts w:ascii="Garamond Premier Pro Caption" w:hAnsi="Garamond Premier Pro Caption" w:hint="default"/>
            <w:sz w:val="22"/>
            <w:szCs w:val="22"/>
            <w:rtl w:val="0"/>
          </w:rPr>
          <w:delText>ü</w:delText>
        </w:r>
      </w:del>
      <w:del w:id="1269" w:date="2023-01-13T18:26:59Z" w:author="Jan Groh">
        <w:r>
          <w:rPr>
            <w:rFonts w:ascii="Garamond Premier Pro Caption" w:hAnsi="Garamond Premier Pro Caption"/>
            <w:sz w:val="22"/>
            <w:szCs w:val="22"/>
            <w:rtl w:val="0"/>
            <w:lang w:val="de-DE"/>
          </w:rPr>
          <w:delText>nden den</w:delText>
        </w:r>
      </w:del>
      <w:del w:id="1270" w:date="2023-01-13T18:26:59Z" w:author="Jan Groh">
        <w:r>
          <w:rPr>
            <w:rFonts w:ascii="Garamond Premier Pro Caption" w:hAnsi="Garamond Premier Pro Caption"/>
            <w:sz w:val="22"/>
            <w:szCs w:val="22"/>
            <w:rtl w:val="0"/>
            <w:lang w:val="de-DE"/>
          </w:rPr>
          <w:delText xml:space="preserve"> </w:delText>
        </w:r>
      </w:del>
      <w:del w:id="1271" w:date="2023-01-13T18:26:59Z" w:author="Jan Groh">
        <w:r>
          <w:rPr>
            <w:rFonts w:ascii="Garamond Premier Pro Caption" w:hAnsi="Garamond Premier Pro Caption" w:hint="default"/>
            <w:sz w:val="22"/>
            <w:szCs w:val="22"/>
            <w:rtl w:val="0"/>
            <w:lang w:val="it-IT"/>
          </w:rPr>
          <w:delText>»</w:delText>
        </w:r>
      </w:del>
      <w:del w:id="1272" w:date="2023-01-13T18:26:59Z" w:author="Jan Groh">
        <w:r>
          <w:rPr>
            <w:rFonts w:ascii="Garamond Premier Pro Caption" w:hAnsi="Garamond Premier Pro Caption"/>
            <w:sz w:val="22"/>
            <w:szCs w:val="22"/>
            <w:rtl w:val="0"/>
            <w:lang w:val="de-DE"/>
          </w:rPr>
          <w:delText>Orden der Hoffnung</w:delText>
        </w:r>
      </w:del>
      <w:del w:id="1273" w:date="2023-01-13T18:26:59Z" w:author="Jan Groh">
        <w:r>
          <w:rPr>
            <w:rFonts w:ascii="Garamond Premier Pro Caption" w:hAnsi="Garamond Premier Pro Caption" w:hint="default"/>
            <w:sz w:val="22"/>
            <w:szCs w:val="22"/>
            <w:rtl w:val="0"/>
            <w:lang w:val="fr-FR"/>
          </w:rPr>
          <w:delText>«</w:delText>
        </w:r>
      </w:del>
      <w:del w:id="1274" w:date="2023-01-13T18:26:59Z" w:author="Jan Groh">
        <w:r>
          <w:rPr>
            <w:rFonts w:ascii="Garamond Premier Pro Caption" w:hAnsi="Garamond Premier Pro Caption"/>
            <w:sz w:val="22"/>
            <w:szCs w:val="22"/>
            <w:rtl w:val="0"/>
            <w:lang w:val="de-DE"/>
          </w:rPr>
          <w:delText>, um Kriegsinvaliden und Soldatenwitwen zu helfen</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75" w:date="2023-01-13T18:26:59Z" w:author="Jan Groh"/>
          <w:rFonts w:ascii="Garamond Premier Pro Caption" w:cs="Garamond Premier Pro Caption" w:hAnsi="Garamond Premier Pro Caption" w:eastAsia="Garamond Premier Pro Caption"/>
          <w:sz w:val="22"/>
          <w:szCs w:val="22"/>
        </w:rPr>
      </w:pPr>
      <w:del w:id="1276" w:date="2023-01-13T18:26:59Z" w:author="Jan Groh">
        <w:r>
          <w:rPr>
            <w:rFonts w:ascii="Garamond Premier Pro Caption" w:cs="Garamond Premier Pro Caption" w:hAnsi="Garamond Premier Pro Caption" w:eastAsia="Garamond Premier Pro Caption"/>
            <w:sz w:val="22"/>
            <w:szCs w:val="22"/>
          </w:rPr>
          <w:tab/>
        </w:r>
      </w:del>
      <w:del w:id="1277" w:date="2023-01-13T18:26:59Z" w:author="Jan Groh">
        <w:r>
          <w:rPr>
            <w:rFonts w:ascii="Garamond Premier Pro Italic" w:hAnsi="Garamond Premier Pro Italic"/>
            <w:sz w:val="22"/>
            <w:szCs w:val="22"/>
            <w:rtl w:val="0"/>
          </w:rPr>
          <w:delText>16.</w:delText>
        </w:r>
      </w:del>
      <w:del w:id="1278" w:date="2023-01-13T18:26:59Z" w:author="Jan Groh">
        <w:r>
          <w:rPr>
            <w:rFonts w:ascii="Garamond Premier Pro Italic" w:hAnsi="Garamond Premier Pro Italic"/>
            <w:sz w:val="22"/>
            <w:szCs w:val="22"/>
            <w:rtl w:val="0"/>
            <w:lang w:val="de-DE"/>
          </w:rPr>
          <w:delText xml:space="preserve"> </w:delText>
        </w:r>
      </w:del>
      <w:del w:id="1279" w:date="2023-01-13T18:26:59Z" w:author="Jan Groh">
        <w:r>
          <w:rPr>
            <w:rFonts w:ascii="Garamond Premier Pro Italic" w:hAnsi="Garamond Premier Pro Italic"/>
            <w:sz w:val="22"/>
            <w:szCs w:val="22"/>
            <w:rtl w:val="0"/>
          </w:rPr>
          <w:delText>November:</w:delText>
        </w:r>
      </w:del>
      <w:del w:id="1280" w:date="2023-01-13T18:26:59Z" w:author="Jan Groh">
        <w:r>
          <w:rPr>
            <w:rFonts w:ascii="Garamond Premier Pro Caption" w:hAnsi="Garamond Premier Pro Caption"/>
            <w:sz w:val="22"/>
            <w:szCs w:val="22"/>
            <w:rtl w:val="0"/>
            <w:lang w:val="de-DE"/>
          </w:rPr>
          <w:delText xml:space="preserve"> Ottilie und der nach Weimar zur Quartiersuche abkommandierte Leutnant Ferdinand Heinke treffen zum ersten Male zusammen; Ottilie verliebt sich in ihn</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81" w:date="2023-01-13T18:26:59Z" w:author="Jan Groh"/>
          <w:rFonts w:ascii="Garamond Premier Pro Caption" w:cs="Garamond Premier Pro Caption" w:hAnsi="Garamond Premier Pro Caption" w:eastAsia="Garamond Premier Pro Caption"/>
          <w:sz w:val="22"/>
          <w:szCs w:val="22"/>
        </w:rPr>
      </w:pPr>
      <w:del w:id="1282" w:date="2023-01-13T18:26:59Z" w:author="Jan Groh">
        <w:r>
          <w:rPr>
            <w:rFonts w:ascii="Garamond Premier Pro Italic" w:hAnsi="Garamond Premier Pro Italic"/>
            <w:sz w:val="22"/>
            <w:szCs w:val="22"/>
            <w:rtl w:val="0"/>
          </w:rPr>
          <w:delText>1814</w:delText>
        </w:r>
      </w:del>
      <w:del w:id="1283" w:date="2023-01-13T18:26:59Z" w:author="Jan Groh">
        <w:r>
          <w:rPr>
            <w:rFonts w:ascii="Garamond Premier Pro Italic" w:cs="Garamond Premier Pro Italic" w:hAnsi="Garamond Premier Pro Italic" w:eastAsia="Garamond Premier Pro Italic"/>
            <w:sz w:val="22"/>
            <w:szCs w:val="22"/>
          </w:rPr>
          <w:tab/>
        </w:r>
      </w:del>
      <w:del w:id="1284" w:date="2023-01-13T18:26:59Z" w:author="Jan Groh">
        <w:r>
          <w:rPr>
            <w:rFonts w:ascii="Garamond Premier Pro Italic" w:hAnsi="Garamond Premier Pro Italic"/>
            <w:sz w:val="22"/>
            <w:szCs w:val="22"/>
            <w:rtl w:val="0"/>
            <w:lang w:val="en-US"/>
          </w:rPr>
          <w:delText>Februar:</w:delText>
        </w:r>
      </w:del>
      <w:del w:id="1285" w:date="2023-01-13T18:26:59Z" w:author="Jan Groh">
        <w:r>
          <w:rPr>
            <w:rFonts w:ascii="Garamond Premier Pro Caption" w:hAnsi="Garamond Premier Pro Caption"/>
            <w:sz w:val="22"/>
            <w:szCs w:val="22"/>
            <w:rtl w:val="0"/>
            <w:lang w:val="de-DE"/>
          </w:rPr>
          <w:delText xml:space="preserve"> Ferdinand Heinke verl</w:delText>
        </w:r>
      </w:del>
      <w:del w:id="1286" w:date="2023-01-13T18:26:59Z" w:author="Jan Groh">
        <w:r>
          <w:rPr>
            <w:rFonts w:ascii="Garamond Premier Pro Caption" w:hAnsi="Garamond Premier Pro Caption" w:hint="default"/>
            <w:sz w:val="22"/>
            <w:szCs w:val="22"/>
            <w:rtl w:val="0"/>
            <w:lang w:val="de-DE"/>
          </w:rPr>
          <w:delText>äß</w:delText>
        </w:r>
      </w:del>
      <w:del w:id="1287" w:date="2023-01-13T18:26:59Z" w:author="Jan Groh">
        <w:r>
          <w:rPr>
            <w:rFonts w:ascii="Garamond Premier Pro Caption" w:hAnsi="Garamond Premier Pro Caption"/>
            <w:sz w:val="22"/>
            <w:szCs w:val="22"/>
            <w:rtl w:val="0"/>
          </w:rPr>
          <w:delText>t Weimar.</w:delText>
        </w:r>
      </w:del>
      <w:del w:id="1288" w:date="2023-01-13T18:26:59Z" w:author="Jan Groh">
        <w:r>
          <w:rPr>
            <w:rFonts w:ascii="Garamond Premier Pro Caption" w:hAnsi="Garamond Premier Pro Caption"/>
            <w:sz w:val="22"/>
            <w:szCs w:val="22"/>
            <w:rtl w:val="0"/>
            <w:lang w:val="de-DE"/>
          </w:rPr>
          <w:delText xml:space="preserve"> </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289" w:date="2023-01-13T18:26:59Z" w:author="Jan Groh"/>
          <w:rFonts w:ascii="Garamond Premier Pro Caption" w:cs="Garamond Premier Pro Caption" w:hAnsi="Garamond Premier Pro Caption" w:eastAsia="Garamond Premier Pro Caption"/>
          <w:sz w:val="22"/>
          <w:szCs w:val="22"/>
        </w:rPr>
      </w:pPr>
      <w:del w:id="1290" w:date="2023-01-13T18:26:59Z" w:author="Jan Groh">
        <w:r>
          <w:rPr>
            <w:rFonts w:ascii="Garamond Premier Pro Caption" w:cs="Garamond Premier Pro Caption" w:hAnsi="Garamond Premier Pro Caption" w:eastAsia="Garamond Premier Pro Caption"/>
            <w:sz w:val="22"/>
            <w:szCs w:val="22"/>
          </w:rPr>
          <w:tab/>
        </w:r>
      </w:del>
      <w:del w:id="1291" w:date="2023-01-13T18:26:59Z" w:author="Jan Groh">
        <w:r>
          <w:rPr>
            <w:rFonts w:ascii="Garamond Premier Pro Caption" w:hAnsi="Garamond Premier Pro Caption"/>
            <w:sz w:val="22"/>
            <w:szCs w:val="22"/>
            <w:rtl w:val="0"/>
            <w:lang w:val="de-DE"/>
          </w:rPr>
          <w:delText>August von Goethe versucht an die fr</w:delText>
        </w:r>
      </w:del>
      <w:del w:id="1292" w:date="2023-01-13T18:26:59Z" w:author="Jan Groh">
        <w:r>
          <w:rPr>
            <w:rFonts w:ascii="Garamond Premier Pro Caption" w:hAnsi="Garamond Premier Pro Caption" w:hint="default"/>
            <w:sz w:val="22"/>
            <w:szCs w:val="22"/>
            <w:rtl w:val="0"/>
          </w:rPr>
          <w:delText>ü</w:delText>
        </w:r>
      </w:del>
      <w:del w:id="1293" w:date="2023-01-13T18:26:59Z" w:author="Jan Groh">
        <w:r>
          <w:rPr>
            <w:rFonts w:ascii="Garamond Premier Pro Caption" w:hAnsi="Garamond Premier Pro Caption"/>
            <w:sz w:val="22"/>
            <w:szCs w:val="22"/>
            <w:rtl w:val="0"/>
            <w:lang w:val="en-US"/>
          </w:rPr>
          <w:delText xml:space="preserve">here </w:delText>
        </w:r>
      </w:del>
      <w:del w:id="1294" w:date="2023-01-13T18:26:59Z" w:author="Jan Groh">
        <w:r>
          <w:rPr>
            <w:rFonts w:ascii="Garamond Premier Pro Caption" w:hAnsi="Garamond Premier Pro Caption"/>
            <w:sz w:val="22"/>
            <w:szCs w:val="22"/>
            <w:rtl w:val="0"/>
            <w:lang w:val="de-DE"/>
          </w:rPr>
          <w:delText>Beziehung</w:delText>
        </w:r>
      </w:del>
      <w:del w:id="1295" w:date="2023-01-13T18:26:59Z" w:author="Jan Groh">
        <w:r>
          <w:rPr>
            <w:rFonts w:ascii="Garamond Premier Pro Caption" w:hAnsi="Garamond Premier Pro Caption"/>
            <w:sz w:val="22"/>
            <w:szCs w:val="22"/>
            <w:rtl w:val="0"/>
            <w:lang w:val="de-DE"/>
          </w:rPr>
          <w:delText xml:space="preserve"> zu</w:delText>
        </w:r>
      </w:del>
      <w:del w:id="1296" w:date="2023-01-13T18:26:59Z" w:author="Jan Groh">
        <w:r>
          <w:rPr>
            <w:rFonts w:ascii="Garamond Premier Pro Caption" w:hAnsi="Garamond Premier Pro Caption"/>
            <w:sz w:val="22"/>
            <w:szCs w:val="22"/>
            <w:rtl w:val="0"/>
            <w:lang w:val="de-DE"/>
          </w:rPr>
          <w:delText xml:space="preserve"> </w:delText>
        </w:r>
      </w:del>
      <w:del w:id="1297" w:date="2023-01-13T18:26:59Z" w:author="Jan Groh">
        <w:r>
          <w:rPr>
            <w:rFonts w:ascii="Garamond Premier Pro Caption" w:hAnsi="Garamond Premier Pro Caption"/>
            <w:sz w:val="22"/>
            <w:szCs w:val="22"/>
            <w:rtl w:val="0"/>
            <w:lang w:val="de-DE"/>
          </w:rPr>
          <w:delText>Ottilie anzukn</w:delText>
        </w:r>
      </w:del>
      <w:del w:id="1298" w:date="2023-01-13T18:26:59Z" w:author="Jan Groh">
        <w:r>
          <w:rPr>
            <w:rFonts w:ascii="Garamond Premier Pro Caption" w:hAnsi="Garamond Premier Pro Caption" w:hint="default"/>
            <w:sz w:val="22"/>
            <w:szCs w:val="22"/>
            <w:rtl w:val="0"/>
          </w:rPr>
          <w:delText>ü</w:delText>
        </w:r>
      </w:del>
      <w:del w:id="1299" w:date="2023-01-13T18:26:59Z" w:author="Jan Groh">
        <w:r>
          <w:rPr>
            <w:rFonts w:ascii="Garamond Premier Pro Caption" w:hAnsi="Garamond Premier Pro Caption"/>
            <w:sz w:val="22"/>
            <w:szCs w:val="22"/>
            <w:rtl w:val="0"/>
            <w:lang w:val="de-DE"/>
          </w:rPr>
          <w:delText>pfen.</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300" w:date="2023-01-13T18:26:59Z" w:author="Jan Groh"/>
          <w:rFonts w:ascii="Garamond Premier Pro Caption" w:cs="Garamond Premier Pro Caption" w:hAnsi="Garamond Premier Pro Caption" w:eastAsia="Garamond Premier Pro Caption"/>
          <w:sz w:val="22"/>
          <w:szCs w:val="22"/>
        </w:rPr>
      </w:pPr>
      <w:del w:id="1301" w:date="2023-01-13T18:26:59Z" w:author="Jan Groh">
        <w:r>
          <w:rPr>
            <w:rFonts w:ascii="Arial Unicode MS" w:cs="Arial Unicode MS" w:hAnsi="Arial Unicode MS" w:eastAsia="Arial Unicode MS"/>
            <w:b w:val="0"/>
            <w:bCs w:val="0"/>
            <w:i w:val="0"/>
            <w:iCs w:val="0"/>
            <w:sz w:val="22"/>
            <w:szCs w:val="22"/>
            <w:rtl w:val="0"/>
          </w:rPr>
          <w:delText>﻿﻿﻿﻿﻿</w:delText>
        </w:r>
      </w:del>
      <w:del w:id="1302" w:date="2023-01-13T18:26:59Z" w:author="Jan Groh">
        <w:r>
          <w:rPr>
            <w:rFonts w:ascii="Garamond Premier Pro Caption" w:cs="Garamond Premier Pro Caption" w:hAnsi="Garamond Premier Pro Caption" w:eastAsia="Garamond Premier Pro Caption"/>
            <w:sz w:val="22"/>
            <w:szCs w:val="22"/>
          </w:rPr>
          <w:tab/>
        </w:r>
      </w:del>
      <w:del w:id="1303" w:date="2023-01-13T18:26:59Z" w:author="Jan Groh">
        <w:r>
          <w:rPr>
            <w:rFonts w:ascii="Garamond Premier Pro Italic" w:hAnsi="Garamond Premier Pro Italic"/>
            <w:sz w:val="22"/>
            <w:szCs w:val="22"/>
            <w:rtl w:val="0"/>
          </w:rPr>
          <w:delText>Fr</w:delText>
        </w:r>
      </w:del>
      <w:del w:id="1304" w:date="2023-01-13T18:26:59Z" w:author="Jan Groh">
        <w:r>
          <w:rPr>
            <w:rFonts w:ascii="Garamond Premier Pro Italic" w:hAnsi="Garamond Premier Pro Italic" w:hint="default"/>
            <w:sz w:val="22"/>
            <w:szCs w:val="22"/>
            <w:rtl w:val="0"/>
          </w:rPr>
          <w:delText>ü</w:delText>
        </w:r>
      </w:del>
      <w:del w:id="1305" w:date="2023-01-13T18:26:59Z" w:author="Jan Groh">
        <w:r>
          <w:rPr>
            <w:rFonts w:ascii="Garamond Premier Pro Italic" w:hAnsi="Garamond Premier Pro Italic"/>
            <w:sz w:val="22"/>
            <w:szCs w:val="22"/>
            <w:rtl w:val="0"/>
            <w:lang w:val="de-DE"/>
          </w:rPr>
          <w:delText>hjahr:</w:delText>
        </w:r>
      </w:del>
      <w:del w:id="1306" w:date="2023-01-13T18:26:59Z" w:author="Jan Groh">
        <w:r>
          <w:rPr>
            <w:rFonts w:ascii="Garamond Premier Pro Caption" w:hAnsi="Garamond Premier Pro Caption"/>
            <w:sz w:val="22"/>
            <w:szCs w:val="22"/>
            <w:rtl w:val="0"/>
            <w:lang w:val="de-DE"/>
          </w:rPr>
          <w:delText xml:space="preserve"> Ottilie bewirbt sich um eine Hofdamenstelle bei der Prinzessin von Dessau, die</w:delText>
        </w:r>
      </w:del>
      <w:del w:id="1307" w:date="2023-01-13T18:26:59Z" w:author="Jan Groh">
        <w:r>
          <w:rPr>
            <w:rFonts w:ascii="Garamond Premier Pro Caption" w:hAnsi="Garamond Premier Pro Caption"/>
            <w:sz w:val="22"/>
            <w:szCs w:val="22"/>
            <w:rtl w:val="0"/>
            <w:lang w:val="de-DE"/>
          </w:rPr>
          <w:delText xml:space="preserve"> </w:delText>
        </w:r>
      </w:del>
      <w:del w:id="1308" w:date="2023-01-13T18:26:59Z" w:author="Jan Groh">
        <w:r>
          <w:rPr>
            <w:rFonts w:ascii="Garamond Premier Pro Caption" w:hAnsi="Garamond Premier Pro Caption"/>
            <w:sz w:val="22"/>
            <w:szCs w:val="22"/>
            <w:rtl w:val="0"/>
            <w:lang w:val="de-DE"/>
          </w:rPr>
          <w:delText>nach Cambridge zu heiraten beabsichtigt.</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309" w:date="2023-01-13T18:26:59Z" w:author="Jan Groh"/>
          <w:rFonts w:ascii="Garamond Premier Pro Caption" w:cs="Garamond Premier Pro Caption" w:hAnsi="Garamond Premier Pro Caption" w:eastAsia="Garamond Premier Pro Caption"/>
          <w:sz w:val="22"/>
          <w:szCs w:val="22"/>
        </w:rPr>
      </w:pPr>
      <w:del w:id="1310" w:date="2023-01-13T18:26:59Z" w:author="Jan Groh">
        <w:r>
          <w:rPr>
            <w:rFonts w:ascii="Garamond Premier Pro Caption" w:cs="Garamond Premier Pro Caption" w:hAnsi="Garamond Premier Pro Caption" w:eastAsia="Garamond Premier Pro Caption"/>
            <w:sz w:val="22"/>
            <w:szCs w:val="22"/>
          </w:rPr>
          <w:tab/>
        </w:r>
      </w:del>
      <w:del w:id="1311" w:date="2023-01-13T18:26:59Z" w:author="Jan Groh">
        <w:r>
          <w:rPr>
            <w:rFonts w:ascii="Garamond Premier Pro Italic" w:hAnsi="Garamond Premier Pro Italic"/>
            <w:sz w:val="22"/>
            <w:szCs w:val="22"/>
            <w:rtl w:val="0"/>
            <w:lang w:val="it-IT"/>
          </w:rPr>
          <w:delText>16. Juni:</w:delText>
        </w:r>
      </w:del>
      <w:del w:id="1312" w:date="2023-01-13T18:26:59Z" w:author="Jan Groh">
        <w:r>
          <w:rPr>
            <w:rFonts w:ascii="Garamond Premier Pro Caption" w:hAnsi="Garamond Premier Pro Caption"/>
            <w:sz w:val="22"/>
            <w:szCs w:val="22"/>
            <w:rtl w:val="0"/>
            <w:lang w:val="de-DE"/>
          </w:rPr>
          <w:delText xml:space="preserve"> Christiane von Goethe stirbt.</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rPr>
          <w:del w:id="1313" w:date="2023-01-13T18:26:59Z" w:author="Jan Groh"/>
          <w:rFonts w:ascii="Garamond Premier Pro Caption" w:cs="Garamond Premier Pro Caption" w:hAnsi="Garamond Premier Pro Caption" w:eastAsia="Garamond Premier Pro Caption"/>
          <w:sz w:val="22"/>
          <w:szCs w:val="22"/>
        </w:rPr>
      </w:pPr>
      <w:del w:id="1314" w:date="2023-01-13T18:26:59Z" w:author="Jan Groh">
        <w:r>
          <w:rPr>
            <w:rFonts w:ascii="Garamond Premier Pro Caption" w:cs="Garamond Premier Pro Caption" w:hAnsi="Garamond Premier Pro Caption" w:eastAsia="Garamond Premier Pro Caption"/>
            <w:sz w:val="22"/>
            <w:szCs w:val="22"/>
          </w:rPr>
          <w:tab/>
        </w:r>
      </w:del>
      <w:del w:id="1315" w:date="2023-01-13T18:26:59Z" w:author="Jan Groh">
        <w:r>
          <w:rPr>
            <w:rFonts w:ascii="Garamond Premier Pro Italic" w:hAnsi="Garamond Premier Pro Italic"/>
            <w:sz w:val="22"/>
            <w:szCs w:val="22"/>
            <w:rtl w:val="0"/>
            <w:lang w:val="de-DE"/>
          </w:rPr>
          <w:delText>18. August:</w:delText>
        </w:r>
      </w:del>
      <w:del w:id="1316" w:date="2023-01-13T18:26:59Z" w:author="Jan Groh">
        <w:r>
          <w:rPr>
            <w:rFonts w:ascii="Garamond Premier Pro Caption" w:hAnsi="Garamond Premier Pro Caption"/>
            <w:sz w:val="22"/>
            <w:szCs w:val="22"/>
            <w:rtl w:val="0"/>
            <w:lang w:val="de-DE"/>
          </w:rPr>
          <w:delText xml:space="preserve"> Ottilie reist nach Dessau und Berlin.</w:delText>
        </w:r>
      </w:del>
    </w:p>
    <w:p>
      <w:pPr>
        <w:pStyle w:val="Standard"/>
        <w:tabs>
          <w:tab w:val="left" w:pos="85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 w:val="left" w:pos="7780"/>
          <w:tab w:val="left" w:pos="7800"/>
          <w:tab w:val="left" w:pos="7820"/>
          <w:tab w:val="left" w:pos="7840"/>
          <w:tab w:val="left" w:pos="7860"/>
          <w:tab w:val="left" w:pos="7880"/>
          <w:tab w:val="left" w:pos="7900"/>
          <w:tab w:val="left" w:pos="7920"/>
          <w:tab w:val="left" w:pos="7940"/>
          <w:tab w:val="left" w:pos="7960"/>
          <w:tab w:val="left" w:pos="7980"/>
          <w:tab w:val="clear" w:pos="1120"/>
        </w:tabs>
        <w:ind w:left="567" w:hanging="567"/>
      </w:pPr>
      <w:del w:id="1317" w:date="2023-01-13T18:26:59Z" w:author="Jan Groh">
        <w:r>
          <w:rPr>
            <w:rFonts w:ascii="Garamond Premier Pro Caption" w:cs="Garamond Premier Pro Caption" w:hAnsi="Garamond Premier Pro Caption" w:eastAsia="Garamond Premier Pro Caption"/>
            <w:sz w:val="22"/>
            <w:szCs w:val="22"/>
          </w:rPr>
          <w:tab/>
        </w:r>
      </w:del>
      <w:del w:id="1318" w:date="2023-01-13T18:26:59Z" w:author="Jan Groh">
        <w:r>
          <w:rPr>
            <w:rFonts w:ascii="Garamond Premier Pro Italic" w:hAnsi="Garamond Premier Pro Italic"/>
            <w:sz w:val="22"/>
            <w:szCs w:val="22"/>
            <w:rtl w:val="0"/>
            <w:lang w:val="de-DE"/>
          </w:rPr>
          <w:delText>31. Dezember:</w:delText>
        </w:r>
      </w:del>
      <w:del w:id="1319" w:date="2023-01-13T18:26:59Z" w:author="Jan Groh">
        <w:r>
          <w:rPr>
            <w:rFonts w:ascii="Garamond Premier Pro Caption" w:hAnsi="Garamond Premier Pro Caption"/>
            <w:sz w:val="22"/>
            <w:szCs w:val="22"/>
            <w:rtl w:val="0"/>
            <w:lang w:val="de-DE"/>
          </w:rPr>
          <w:delText xml:space="preserve"> Verlobung von August von Goethe und Ottilie von Pogwisch.</w:delText>
        </w:r>
      </w:del>
      <w:del w:id="1320"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21" w:date="2023-01-05T22:42:14Z" w:author="Jan Groh"/>
          <w:del w:id="1322" w:date="2023-01-13T18:26:59Z" w:author="Jan Groh"/>
          <w:rFonts w:ascii="Garamond Premier Pro Bold" w:cs="Garamond Premier Pro Bold" w:hAnsi="Garamond Premier Pro Bold" w:eastAsia="Garamond Premier Pro Bold"/>
          <w:sz w:val="22"/>
          <w:szCs w:val="22"/>
        </w:rPr>
      </w:pPr>
      <w:ins w:id="1323" w:date="2023-01-05T22:42:14Z" w:author="Jan Groh">
        <w:del w:id="1324" w:date="2023-01-13T18:26:59Z" w:author="Jan Groh">
          <w:r>
            <w:rPr>
              <w:rFonts w:ascii="Garamond Premier Pro Bold" w:hAnsi="Garamond Premier Pro Bold"/>
              <w:sz w:val="22"/>
              <w:szCs w:val="22"/>
              <w:rtl w:val="0"/>
              <w:lang w:val="de-DE"/>
            </w:rPr>
            <w:delText>9</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5" w:date="2023-01-13T18:26:59Z" w:author="Jan Groh"/>
          <w:rFonts w:ascii="Garamond Premier Pro Bold" w:cs="Garamond Premier Pro Bold" w:hAnsi="Garamond Premier Pro Bold" w:eastAsia="Garamond Premier Pro Bold"/>
          <w:sz w:val="22"/>
          <w:szCs w:val="22"/>
        </w:rPr>
      </w:pPr>
      <w:ins w:id="1326" w:date="2023-01-05T22:42:14Z" w:author="Jan Groh">
        <w:del w:id="1327" w:date="2023-01-13T18:26:59Z" w:author="Jan Groh">
          <w:r>
            <w:rPr>
              <w:rFonts w:ascii="Garamond Premier Pro Caption" w:hAnsi="Garamond Premier Pro Caption"/>
              <w:sz w:val="22"/>
              <w:szCs w:val="22"/>
              <w:rtl w:val="0"/>
              <w:lang w:val="de-DE"/>
            </w:rPr>
            <w:delText>(</w:delText>
          </w:r>
        </w:del>
      </w:ins>
      <w:del w:id="1328" w:date="2023-01-13T18:26:59Z" w:author="Jan Groh">
        <w:r>
          <w:rPr>
            <w:rFonts w:ascii="Garamond Premier Pro Caption" w:hAnsi="Garamond Premier Pro Caption"/>
            <w:sz w:val="22"/>
            <w:szCs w:val="22"/>
            <w:rtl w:val="0"/>
            <w:lang w:val="de-DE"/>
          </w:rPr>
          <w:delText>1806</w:delText>
        </w:r>
      </w:del>
      <w:ins w:id="1329" w:date="2023-01-05T22:42:06Z" w:author="Jan Groh">
        <w:del w:id="1330" w:date="2023-01-13T18:26:59Z" w:author="Jan Groh">
          <w:r>
            <w:rPr>
              <w:rFonts w:ascii="Garamond Premier Pro Caption" w:hAnsi="Garamond Premier Pro Caption"/>
              <w:sz w:val="22"/>
              <w:szCs w:val="22"/>
              <w:rtl w:val="0"/>
              <w:lang w:val="de-DE"/>
            </w:rPr>
            <w:delText>)</w:delText>
          </w:r>
        </w:del>
      </w:ins>
      <w:del w:id="1331" w:date="2023-01-13T18:26:59Z" w:author="Jan Groh">
        <w:r>
          <w:rPr>
            <w:rFonts w:ascii="Garamond Premier Pro Bold" w:hAnsi="Garamond Premier Pro Bold"/>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2" w:date="2023-01-13T18:26:59Z" w:author="Jan Groh"/>
          <w:rFonts w:ascii="Garamond Premier Pro Caption" w:cs="Garamond Premier Pro Caption" w:hAnsi="Garamond Premier Pro Caption" w:eastAsia="Garamond Premier Pro Caption"/>
          <w:sz w:val="22"/>
          <w:szCs w:val="22"/>
        </w:rPr>
      </w:pPr>
      <w:del w:id="1333" w:date="2023-01-05T22:42:23Z" w:author="Jan Groh">
        <w:r>
          <w:rPr>
            <w:rFonts w:ascii="Garamond Premier Pro Caption" w:hAnsi="Garamond Premier Pro Caption"/>
            <w:sz w:val="22"/>
            <w:szCs w:val="22"/>
            <w:rtl w:val="0"/>
            <w:lang w:val="de-DE"/>
          </w:rPr>
          <w:delText>(Ottilie 9-j</w:delText>
        </w:r>
      </w:del>
      <w:del w:id="1334" w:date="2023-01-05T22:42:23Z" w:author="Jan Groh">
        <w:r>
          <w:rPr>
            <w:rFonts w:ascii="Garamond Premier Pro Caption" w:hAnsi="Garamond Premier Pro Caption" w:hint="default"/>
            <w:sz w:val="22"/>
            <w:szCs w:val="22"/>
            <w:rtl w:val="0"/>
            <w:lang w:val="de-DE"/>
          </w:rPr>
          <w:delText>ä</w:delText>
        </w:r>
      </w:del>
      <w:del w:id="1335" w:date="2023-01-05T22:42:23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7" w:date="2023-01-05T22:42:2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8" w:date="2023-01-13T18:26:59Z" w:author="Jan Groh"/>
          <w:rFonts w:ascii="Garamond Premier Pro Italic" w:cs="Garamond Premier Pro Italic" w:hAnsi="Garamond Premier Pro Italic" w:eastAsia="Garamond Premier Pro Italic"/>
          <w:sz w:val="22"/>
          <w:szCs w:val="22"/>
        </w:rPr>
      </w:pPr>
      <w:del w:id="1339" w:date="2023-01-13T18:26:59Z" w:author="Jan Groh">
        <w:r>
          <w:rPr>
            <w:rFonts w:ascii="Garamond Premier Pro Italic" w:hAnsi="Garamond Premier Pro Italic"/>
            <w:sz w:val="22"/>
            <w:szCs w:val="22"/>
            <w:rtl w:val="0"/>
            <w:lang w:val="de-DE"/>
          </w:rPr>
          <w:delText>Ottilie an ihre Mutter, Henriette von Pogwisch</w:delText>
        </w:r>
      </w:del>
      <w:del w:id="1340" w:date="2023-01-13T18:26:59Z" w:author="Jan Groh">
        <w:r>
          <w:rPr>
            <w:rFonts w:ascii="Garamond Premier Pro Italic" w:cs="Garamond Premier Pro Italic" w:hAnsi="Garamond Premier Pro Italic" w:eastAsia="Garamond Premier Pro Italic"/>
            <w:sz w:val="22"/>
            <w:szCs w:val="22"/>
            <w:vertAlign w:val="superscript"/>
          </w:rPr>
          <w:footnoteReference w:id="60"/>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1" w:date="2023-01-13T18:26:59Z" w:author="Jan Groh"/>
          <w:rFonts w:ascii="Garamond Premier Pro Italic" w:cs="Garamond Premier Pro Italic" w:hAnsi="Garamond Premier Pro Italic" w:eastAsia="Garamond Premier Pro Italic"/>
          <w:sz w:val="22"/>
          <w:szCs w:val="22"/>
        </w:rPr>
      </w:pPr>
      <w:del w:id="1342" w:date="2023-01-13T18:26:59Z" w:author="Jan Groh">
        <w:r>
          <w:rPr>
            <w:rFonts w:ascii="Garamond Premier Pro Italic" w:hAnsi="Garamond Premier Pro Italic"/>
            <w:sz w:val="22"/>
            <w:szCs w:val="22"/>
            <w:rtl w:val="0"/>
            <w:lang w:val="pt-PT"/>
          </w:rPr>
          <w:delText>[26. 1. 1806]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3" w:date="2023-01-13T18:26:59Z" w:author="Jan Groh"/>
          <w:rFonts w:ascii="Garamond Premier Pro Caption" w:cs="Garamond Premier Pro Caption" w:hAnsi="Garamond Premier Pro Caption" w:eastAsia="Garamond Premier Pro Caption"/>
          <w:sz w:val="22"/>
          <w:szCs w:val="22"/>
        </w:rPr>
      </w:pPr>
      <w:del w:id="1344" w:date="2023-01-13T18:26:59Z" w:author="Jan Groh">
        <w:r>
          <w:rPr>
            <w:rFonts w:ascii="Garamond Premier Pro Caption" w:hAnsi="Garamond Premier Pro Caption"/>
            <w:sz w:val="22"/>
            <w:szCs w:val="22"/>
            <w:rtl w:val="0"/>
            <w:lang w:val="de-DE"/>
          </w:rPr>
          <w:delText>Liebe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5" w:date="2023-01-13T18:26:59Z" w:author="Jan Groh"/>
          <w:rFonts w:ascii="Garamond Premier Pro Caption" w:cs="Garamond Premier Pro Caption" w:hAnsi="Garamond Premier Pro Caption" w:eastAsia="Garamond Premier Pro Caption"/>
          <w:sz w:val="22"/>
          <w:szCs w:val="22"/>
        </w:rPr>
      </w:pPr>
      <w:del w:id="1346" w:date="2023-01-13T18:26:59Z" w:author="Jan Groh">
        <w:r>
          <w:rPr>
            <w:rFonts w:ascii="Garamond Premier Pro Caption" w:hAnsi="Garamond Premier Pro Caption"/>
            <w:sz w:val="22"/>
            <w:szCs w:val="22"/>
            <w:rtl w:val="0"/>
            <w:lang w:val="de-DE"/>
          </w:rPr>
          <w:delText>Bist Du denn recht gl</w:delText>
        </w:r>
      </w:del>
      <w:del w:id="1347" w:date="2023-01-13T18:26:59Z" w:author="Jan Groh">
        <w:r>
          <w:rPr>
            <w:rFonts w:ascii="Garamond Premier Pro Caption" w:hAnsi="Garamond Premier Pro Caption" w:hint="default"/>
            <w:sz w:val="22"/>
            <w:szCs w:val="22"/>
            <w:rtl w:val="0"/>
          </w:rPr>
          <w:delText>ü</w:delText>
        </w:r>
      </w:del>
      <w:del w:id="1348" w:date="2023-01-13T18:26:59Z" w:author="Jan Groh">
        <w:r>
          <w:rPr>
            <w:rFonts w:ascii="Garamond Premier Pro Caption" w:hAnsi="Garamond Premier Pro Caption"/>
            <w:sz w:val="22"/>
            <w:szCs w:val="22"/>
            <w:rtl w:val="0"/>
            <w:lang w:val="de-DE"/>
          </w:rPr>
          <w:delText>cklich angekommen und bist Du denn recht gesund? Ich kann mir vorstellen, wie sich die gute Tante Schmeling gefreut hat, wie Du ausgestiegen bist; mir aber w</w:delText>
        </w:r>
      </w:del>
      <w:del w:id="1349" w:date="2023-01-13T18:26:59Z" w:author="Jan Groh">
        <w:r>
          <w:rPr>
            <w:rFonts w:ascii="Garamond Premier Pro Caption" w:hAnsi="Garamond Premier Pro Caption" w:hint="default"/>
            <w:sz w:val="22"/>
            <w:szCs w:val="22"/>
            <w:rtl w:val="0"/>
          </w:rPr>
          <w:delText>ä</w:delText>
        </w:r>
      </w:del>
      <w:del w:id="1350" w:date="2023-01-13T18:26:59Z" w:author="Jan Groh">
        <w:r>
          <w:rPr>
            <w:rFonts w:ascii="Garamond Premier Pro Caption" w:hAnsi="Garamond Premier Pro Caption"/>
            <w:sz w:val="22"/>
            <w:szCs w:val="22"/>
            <w:rtl w:val="0"/>
            <w:lang w:val="de-DE"/>
          </w:rPr>
          <w:delText>re es lieber, wenn Du hier ausgestiegen w</w:delText>
        </w:r>
      </w:del>
      <w:del w:id="1351" w:date="2023-01-13T18:26:59Z" w:author="Jan Groh">
        <w:r>
          <w:rPr>
            <w:rFonts w:ascii="Garamond Premier Pro Caption" w:hAnsi="Garamond Premier Pro Caption" w:hint="default"/>
            <w:sz w:val="22"/>
            <w:szCs w:val="22"/>
            <w:rtl w:val="0"/>
          </w:rPr>
          <w:delText>ä</w:delText>
        </w:r>
      </w:del>
      <w:del w:id="1352" w:date="2023-01-13T18:26:59Z" w:author="Jan Groh">
        <w:r>
          <w:rPr>
            <w:rFonts w:ascii="Garamond Premier Pro Caption" w:hAnsi="Garamond Premier Pro Caption"/>
            <w:sz w:val="22"/>
            <w:szCs w:val="22"/>
            <w:rtl w:val="0"/>
            <w:lang w:val="de-DE"/>
          </w:rPr>
          <w:delText>rest. Ich will Dir nun alles erz</w:delText>
        </w:r>
      </w:del>
      <w:del w:id="1353" w:date="2023-01-13T18:26:59Z" w:author="Jan Groh">
        <w:r>
          <w:rPr>
            <w:rFonts w:ascii="Garamond Premier Pro Caption" w:hAnsi="Garamond Premier Pro Caption" w:hint="default"/>
            <w:sz w:val="22"/>
            <w:szCs w:val="22"/>
            <w:rtl w:val="0"/>
          </w:rPr>
          <w:delText>ä</w:delText>
        </w:r>
      </w:del>
      <w:del w:id="1354" w:date="2023-01-13T18:26:59Z" w:author="Jan Groh">
        <w:r>
          <w:rPr>
            <w:rFonts w:ascii="Garamond Premier Pro Caption" w:hAnsi="Garamond Premier Pro Caption"/>
            <w:sz w:val="22"/>
            <w:szCs w:val="22"/>
            <w:rtl w:val="0"/>
            <w:lang w:val="de-DE"/>
          </w:rPr>
          <w:delText>hlen, wo wir waren und was wir gemacht, denn es sind wirklich sehr merkw</w:delText>
        </w:r>
      </w:del>
      <w:del w:id="1355" w:date="2023-01-13T18:26:59Z" w:author="Jan Groh">
        <w:r>
          <w:rPr>
            <w:rFonts w:ascii="Garamond Premier Pro Caption" w:hAnsi="Garamond Premier Pro Caption" w:hint="default"/>
            <w:sz w:val="22"/>
            <w:szCs w:val="22"/>
            <w:rtl w:val="0"/>
          </w:rPr>
          <w:delText>ü</w:delText>
        </w:r>
      </w:del>
      <w:del w:id="1356" w:date="2023-01-13T18:26:59Z" w:author="Jan Groh">
        <w:r>
          <w:rPr>
            <w:rFonts w:ascii="Garamond Premier Pro Caption" w:hAnsi="Garamond Premier Pro Caption"/>
            <w:sz w:val="22"/>
            <w:szCs w:val="22"/>
            <w:rtl w:val="0"/>
            <w:lang w:val="de-DE"/>
          </w:rPr>
          <w:delText>rdige Dinge vorgefallen und Deine faulen T</w:delText>
        </w:r>
      </w:del>
      <w:del w:id="1357" w:date="2023-01-13T18:26:59Z" w:author="Jan Groh">
        <w:r>
          <w:rPr>
            <w:rFonts w:ascii="Garamond Premier Pro Caption" w:hAnsi="Garamond Premier Pro Caption" w:hint="default"/>
            <w:sz w:val="22"/>
            <w:szCs w:val="22"/>
            <w:rtl w:val="0"/>
            <w:lang w:val="sv-SE"/>
          </w:rPr>
          <w:delText>ö</w:delText>
        </w:r>
      </w:del>
      <w:del w:id="1358" w:date="2023-01-13T18:26:59Z" w:author="Jan Groh">
        <w:r>
          <w:rPr>
            <w:rFonts w:ascii="Garamond Premier Pro Caption" w:hAnsi="Garamond Premier Pro Caption"/>
            <w:sz w:val="22"/>
            <w:szCs w:val="22"/>
            <w:rtl w:val="0"/>
            <w:lang w:val="de-DE"/>
          </w:rPr>
          <w:delText>chter sind auf einmal flei</w:delText>
        </w:r>
      </w:del>
      <w:del w:id="1359" w:date="2023-01-13T18:26:59Z" w:author="Jan Groh">
        <w:r>
          <w:rPr>
            <w:rFonts w:ascii="Garamond Premier Pro Caption" w:hAnsi="Garamond Premier Pro Caption" w:hint="default"/>
            <w:sz w:val="22"/>
            <w:szCs w:val="22"/>
            <w:rtl w:val="0"/>
            <w:lang w:val="de-DE"/>
          </w:rPr>
          <w:delText>ß</w:delText>
        </w:r>
      </w:del>
      <w:del w:id="1360" w:date="2023-01-13T18:26:59Z" w:author="Jan Groh">
        <w:r>
          <w:rPr>
            <w:rFonts w:ascii="Garamond Premier Pro Caption" w:hAnsi="Garamond Premier Pro Caption"/>
            <w:sz w:val="22"/>
            <w:szCs w:val="22"/>
            <w:rtl w:val="0"/>
            <w:lang w:val="de-DE"/>
          </w:rPr>
          <w:delText>ig geworden. Sonnabend waren wir bei Graf Waldersee</w:delText>
        </w:r>
      </w:del>
      <w:del w:id="1361" w:date="2023-01-13T18:26:59Z" w:author="Jan Groh">
        <w:r>
          <w:rPr>
            <w:rFonts w:ascii="Garamond Premier Pro Caption" w:cs="Garamond Premier Pro Caption" w:hAnsi="Garamond Premier Pro Caption" w:eastAsia="Garamond Premier Pro Caption"/>
            <w:sz w:val="22"/>
            <w:szCs w:val="22"/>
            <w:vertAlign w:val="superscript"/>
          </w:rPr>
          <w:footnoteReference w:id="61"/>
        </w:r>
      </w:del>
      <w:del w:id="1362" w:date="2023-01-13T18:26:59Z" w:author="Jan Groh">
        <w:r>
          <w:rPr>
            <w:rFonts w:ascii="Garamond Premier Pro Caption" w:hAnsi="Garamond Premier Pro Caption"/>
            <w:sz w:val="22"/>
            <w:szCs w:val="22"/>
            <w:rtl w:val="0"/>
            <w:lang w:val="en-US"/>
          </w:rPr>
          <w:delText>, wo</w:delText>
        </w:r>
      </w:del>
      <w:del w:id="1363" w:date="2023-01-13T18:26:59Z" w:author="Jan Groh">
        <w:r>
          <w:rPr>
            <w:rFonts w:ascii="Garamond Premier Pro Caption" w:hAnsi="Garamond Premier Pro Caption"/>
            <w:sz w:val="22"/>
            <w:szCs w:val="22"/>
            <w:rtl w:val="0"/>
            <w:lang w:val="de-DE"/>
          </w:rPr>
          <w:delText xml:space="preserve"> </w:delText>
        </w:r>
      </w:del>
      <w:del w:id="1364" w:date="2023-01-13T18:26:59Z" w:author="Jan Groh">
        <w:r>
          <w:rPr>
            <w:rFonts w:ascii="Garamond Premier Pro Caption" w:hAnsi="Garamond Premier Pro Caption" w:hint="default"/>
            <w:sz w:val="22"/>
            <w:szCs w:val="22"/>
            <w:rtl w:val="0"/>
            <w:lang w:val="it-IT"/>
          </w:rPr>
          <w:delText>»</w:delText>
        </w:r>
      </w:del>
      <w:del w:id="1365" w:date="2023-01-13T18:26:59Z" w:author="Jan Groh">
        <w:r>
          <w:rPr>
            <w:rFonts w:ascii="Garamond Premier Pro Caption" w:hAnsi="Garamond Premier Pro Caption"/>
            <w:sz w:val="22"/>
            <w:szCs w:val="22"/>
            <w:rtl w:val="0"/>
            <w:lang w:val="en-US"/>
          </w:rPr>
          <w:delText>Axur</w:delText>
        </w:r>
      </w:del>
      <w:del w:id="1366" w:date="2023-01-13T18:26:59Z" w:author="Jan Groh">
        <w:r>
          <w:rPr>
            <w:rFonts w:ascii="Garamond Premier Pro Caption" w:hAnsi="Garamond Premier Pro Caption" w:hint="default"/>
            <w:sz w:val="22"/>
            <w:szCs w:val="22"/>
            <w:rtl w:val="0"/>
            <w:lang w:val="fr-FR"/>
          </w:rPr>
          <w:delText>«</w:delText>
        </w:r>
      </w:del>
      <w:del w:id="1367" w:date="2023-01-13T18:26:59Z" w:author="Jan Groh">
        <w:r>
          <w:rPr>
            <w:rFonts w:ascii="Garamond Premier Pro Caption" w:cs="Garamond Premier Pro Caption" w:hAnsi="Garamond Premier Pro Caption" w:eastAsia="Garamond Premier Pro Caption"/>
            <w:sz w:val="22"/>
            <w:szCs w:val="22"/>
            <w:vertAlign w:val="superscript"/>
          </w:rPr>
          <w:footnoteReference w:id="62"/>
        </w:r>
      </w:del>
      <w:del w:id="1368" w:date="2023-01-13T18:26:59Z" w:author="Jan Groh">
        <w:r>
          <w:rPr>
            <w:rFonts w:ascii="Garamond Premier Pro Caption" w:hAnsi="Garamond Premier Pro Caption"/>
            <w:sz w:val="22"/>
            <w:szCs w:val="22"/>
            <w:rtl w:val="0"/>
            <w:lang w:val="de-DE"/>
          </w:rPr>
          <w:delText xml:space="preserve"> gesungen wurde; ehe wir aber hingingen, wurde die Tante zur Erbprinze</w:delText>
        </w:r>
      </w:del>
      <w:del w:id="1369" w:date="2023-01-13T18:26:59Z" w:author="Jan Groh">
        <w:r>
          <w:rPr>
            <w:rFonts w:ascii="Garamond Premier Pro Caption" w:hAnsi="Garamond Premier Pro Caption" w:hint="default"/>
            <w:sz w:val="22"/>
            <w:szCs w:val="22"/>
            <w:rtl w:val="0"/>
            <w:lang w:val="de-DE"/>
          </w:rPr>
          <w:delText xml:space="preserve">ß </w:delText>
        </w:r>
      </w:del>
      <w:del w:id="1370" w:date="2023-01-13T18:26:59Z" w:author="Jan Groh">
        <w:r>
          <w:rPr>
            <w:rFonts w:ascii="Garamond Premier Pro Caption" w:hAnsi="Garamond Premier Pro Caption"/>
            <w:sz w:val="22"/>
            <w:szCs w:val="22"/>
            <w:rtl w:val="0"/>
            <w:lang w:val="de-DE"/>
          </w:rPr>
          <w:delText>gebeten, sie schlug es aber ab. Sie mag wohl ein wenig in Ungnade gekommen sein, denn den Tag darauf wurden wir beide allein zu den kleinen Prinzessinnen gebeten. Montag waren wir bei der g</w:delText>
        </w:r>
      </w:del>
      <w:del w:id="1371" w:date="2023-01-13T18:26:59Z" w:author="Jan Groh">
        <w:r>
          <w:rPr>
            <w:rFonts w:ascii="Garamond Premier Pro Caption" w:hAnsi="Garamond Premier Pro Caption" w:hint="default"/>
            <w:sz w:val="22"/>
            <w:szCs w:val="22"/>
            <w:rtl w:val="0"/>
            <w:lang w:val="sv-SE"/>
          </w:rPr>
          <w:delText>ö</w:delText>
        </w:r>
      </w:del>
      <w:del w:id="1372" w:date="2023-01-13T18:26:59Z" w:author="Jan Groh">
        <w:r>
          <w:rPr>
            <w:rFonts w:ascii="Garamond Premier Pro Caption" w:hAnsi="Garamond Premier Pro Caption"/>
            <w:sz w:val="22"/>
            <w:szCs w:val="22"/>
            <w:rtl w:val="0"/>
            <w:lang w:val="de-DE"/>
          </w:rPr>
          <w:delText>ttlichen Minna</w:delText>
        </w:r>
      </w:del>
      <w:del w:id="1373" w:date="2023-01-13T18:26:59Z" w:author="Jan Groh">
        <w:r>
          <w:rPr>
            <w:rFonts w:ascii="Garamond Premier Pro Caption" w:cs="Garamond Premier Pro Caption" w:hAnsi="Garamond Premier Pro Caption" w:eastAsia="Garamond Premier Pro Caption"/>
            <w:sz w:val="22"/>
            <w:szCs w:val="22"/>
            <w:vertAlign w:val="superscript"/>
          </w:rPr>
          <w:footnoteReference w:id="63"/>
        </w:r>
      </w:del>
      <w:del w:id="1374" w:date="2023-01-13T18:26:59Z" w:author="Jan Groh">
        <w:r>
          <w:rPr>
            <w:rFonts w:ascii="Garamond Premier Pro Caption" w:hAnsi="Garamond Premier Pro Caption"/>
            <w:sz w:val="22"/>
            <w:szCs w:val="22"/>
            <w:rtl w:val="0"/>
            <w:lang w:val="de-DE"/>
          </w:rPr>
          <w:delText>; Dienstag in der Kom</w:delText>
        </w:r>
      </w:del>
      <w:del w:id="1375" w:date="2023-01-13T18:26:59Z" w:author="Jan Groh">
        <w:r>
          <w:rPr>
            <w:rFonts w:ascii="Garamond Premier Pro Caption" w:hAnsi="Garamond Premier Pro Caption" w:hint="default"/>
            <w:sz w:val="22"/>
            <w:szCs w:val="22"/>
            <w:rtl w:val="0"/>
            <w:lang w:val="sv-SE"/>
          </w:rPr>
          <w:delText>ö</w:delText>
        </w:r>
      </w:del>
      <w:del w:id="1376" w:date="2023-01-13T18:26:59Z" w:author="Jan Groh">
        <w:r>
          <w:rPr>
            <w:rFonts w:ascii="Garamond Premier Pro Caption" w:hAnsi="Garamond Premier Pro Caption"/>
            <w:sz w:val="22"/>
            <w:szCs w:val="22"/>
            <w:rtl w:val="0"/>
            <w:lang w:val="de-DE"/>
          </w:rPr>
          <w:delText xml:space="preserve">die, wo die </w:delText>
        </w:r>
      </w:del>
      <w:del w:id="1377" w:date="2023-01-13T18:26:59Z" w:author="Jan Groh">
        <w:r>
          <w:rPr>
            <w:rFonts w:ascii="Garamond Premier Pro Caption" w:hAnsi="Garamond Premier Pro Caption" w:hint="default"/>
            <w:sz w:val="22"/>
            <w:szCs w:val="22"/>
            <w:rtl w:val="0"/>
            <w:lang w:val="it-IT"/>
          </w:rPr>
          <w:delText>»</w:delText>
        </w:r>
      </w:del>
      <w:del w:id="1378" w:date="2023-01-13T18:26:59Z" w:author="Jan Groh">
        <w:r>
          <w:rPr>
            <w:rFonts w:ascii="Garamond Premier Pro Caption" w:hAnsi="Garamond Premier Pro Caption"/>
            <w:sz w:val="22"/>
            <w:szCs w:val="22"/>
            <w:rtl w:val="0"/>
            <w:lang w:val="de-DE"/>
          </w:rPr>
          <w:delText>Erben</w:delText>
        </w:r>
      </w:del>
      <w:del w:id="1379" w:date="2023-01-13T18:26:59Z" w:author="Jan Groh">
        <w:r>
          <w:rPr>
            <w:rFonts w:ascii="Garamond Premier Pro Caption" w:hAnsi="Garamond Premier Pro Caption" w:hint="default"/>
            <w:sz w:val="22"/>
            <w:szCs w:val="22"/>
            <w:rtl w:val="0"/>
            <w:lang w:val="fr-FR"/>
          </w:rPr>
          <w:delText xml:space="preserve">« </w:delText>
        </w:r>
      </w:del>
      <w:del w:id="1380" w:date="2023-01-13T18:26:59Z" w:author="Jan Groh">
        <w:r>
          <w:rPr>
            <w:rFonts w:ascii="Garamond Premier Pro Caption" w:hAnsi="Garamond Premier Pro Caption"/>
            <w:sz w:val="22"/>
            <w:szCs w:val="22"/>
            <w:rtl w:val="0"/>
            <w:lang w:val="de-DE"/>
          </w:rPr>
          <w:delText xml:space="preserve">gegeben wurden. Mittwoch spielten wir </w:delText>
        </w:r>
      </w:del>
      <w:del w:id="1381" w:date="2023-01-13T18:26:59Z" w:author="Jan Groh">
        <w:r>
          <w:rPr>
            <w:rFonts w:ascii="Garamond Premier Pro Caption" w:hAnsi="Garamond Premier Pro Caption"/>
            <w:sz w:val="22"/>
            <w:szCs w:val="22"/>
            <w:shd w:val="clear" w:color="auto" w:fill="fff056"/>
            <w:rtl w:val="0"/>
            <w:lang w:val="it-IT"/>
          </w:rPr>
          <w:delText>Lotto</w:delText>
        </w:r>
      </w:del>
      <w:del w:id="1382" w:date="2023-01-13T18:26:59Z" w:author="Jan Groh">
        <w:r>
          <w:rPr>
            <w:rFonts w:ascii="Garamond Premier Pro Caption" w:hAnsi="Garamond Premier Pro Caption"/>
            <w:sz w:val="22"/>
            <w:szCs w:val="22"/>
            <w:rtl w:val="0"/>
            <w:lang w:val="de-DE"/>
          </w:rPr>
          <w:delText xml:space="preserve">, und Donnerstag verschlang ich ein Buch. Freitag spielten wir </w:delText>
        </w:r>
      </w:del>
      <w:del w:id="1383" w:date="2023-01-13T18:26:59Z" w:author="Jan Groh">
        <w:r>
          <w:rPr>
            <w:rFonts w:ascii="Garamond Premier Pro Caption" w:hAnsi="Garamond Premier Pro Caption"/>
            <w:sz w:val="22"/>
            <w:szCs w:val="22"/>
            <w:shd w:val="clear" w:color="auto" w:fill="fff056"/>
            <w:rtl w:val="0"/>
            <w:lang w:val="de-DE"/>
          </w:rPr>
          <w:delText>Geizhals</w:delText>
        </w:r>
      </w:del>
      <w:del w:id="1384" w:date="2023-01-13T18:26:59Z" w:author="Jan Groh">
        <w:r>
          <w:rPr>
            <w:rFonts w:ascii="Garamond Premier Pro Caption" w:hAnsi="Garamond Premier Pro Caption"/>
            <w:sz w:val="22"/>
            <w:szCs w:val="22"/>
            <w:rtl w:val="0"/>
          </w:rPr>
          <w:delText>.</w:delText>
        </w:r>
      </w:del>
      <w:del w:id="1385" w:date="2023-01-13T18:26:59Z" w:author="Jan Groh">
        <w:r>
          <w:rPr>
            <w:rFonts w:ascii="Garamond Premier Pro Caption" w:hAnsi="Garamond Premier Pro Caption"/>
            <w:sz w:val="22"/>
            <w:szCs w:val="22"/>
            <w:rtl w:val="0"/>
            <w:lang w:val="de-DE"/>
          </w:rPr>
          <w:delText xml:space="preserve"> </w:delText>
        </w:r>
      </w:del>
      <w:del w:id="1386" w:date="2023-01-13T18:26:59Z" w:author="Jan Groh">
        <w:r>
          <w:rPr>
            <w:rFonts w:ascii="Garamond Premier Pro Caption" w:hAnsi="Garamond Premier Pro Caption"/>
            <w:sz w:val="22"/>
            <w:szCs w:val="22"/>
            <w:rtl w:val="0"/>
            <w:lang w:val="de-DE"/>
          </w:rPr>
          <w:delText>Dieses Spiel hat uns Mamsell Knigge geschenkt. Und Sonnabend schreibt Deine untert</w:delText>
        </w:r>
      </w:del>
      <w:del w:id="1387" w:date="2023-01-13T18:26:59Z" w:author="Jan Groh">
        <w:r>
          <w:rPr>
            <w:rFonts w:ascii="Garamond Premier Pro Caption" w:hAnsi="Garamond Premier Pro Caption" w:hint="default"/>
            <w:sz w:val="22"/>
            <w:szCs w:val="22"/>
            <w:rtl w:val="0"/>
          </w:rPr>
          <w:delText>ä</w:delText>
        </w:r>
      </w:del>
      <w:del w:id="1388" w:date="2023-01-13T18:26:59Z" w:author="Jan Groh">
        <w:r>
          <w:rPr>
            <w:rFonts w:ascii="Garamond Premier Pro Caption" w:hAnsi="Garamond Premier Pro Caption"/>
            <w:sz w:val="22"/>
            <w:szCs w:val="22"/>
            <w:rtl w:val="0"/>
            <w:lang w:val="de-DE"/>
          </w:rPr>
          <w:delText>nige Magd an Dich. Du wirst fragen, wenn Du von Deinen flei</w:delText>
        </w:r>
      </w:del>
      <w:del w:id="1389" w:date="2023-01-13T18:26:59Z" w:author="Jan Groh">
        <w:r>
          <w:rPr>
            <w:rFonts w:ascii="Garamond Premier Pro Caption" w:hAnsi="Garamond Premier Pro Caption" w:hint="default"/>
            <w:sz w:val="22"/>
            <w:szCs w:val="22"/>
            <w:rtl w:val="0"/>
            <w:lang w:val="de-DE"/>
          </w:rPr>
          <w:delText>ß</w:delText>
        </w:r>
      </w:del>
      <w:del w:id="1390" w:date="2023-01-13T18:26:59Z" w:author="Jan Groh">
        <w:r>
          <w:rPr>
            <w:rFonts w:ascii="Garamond Premier Pro Caption" w:hAnsi="Garamond Premier Pro Caption"/>
            <w:sz w:val="22"/>
            <w:szCs w:val="22"/>
            <w:rtl w:val="0"/>
            <w:lang w:val="de-DE"/>
          </w:rPr>
          <w:delText>igen T</w:delText>
        </w:r>
      </w:del>
      <w:del w:id="1391" w:date="2023-01-13T18:26:59Z" w:author="Jan Groh">
        <w:r>
          <w:rPr>
            <w:rFonts w:ascii="Garamond Premier Pro Caption" w:hAnsi="Garamond Premier Pro Caption" w:hint="default"/>
            <w:sz w:val="22"/>
            <w:szCs w:val="22"/>
            <w:rtl w:val="0"/>
            <w:lang w:val="sv-SE"/>
          </w:rPr>
          <w:delText>ö</w:delText>
        </w:r>
      </w:del>
      <w:del w:id="1392" w:date="2023-01-13T18:26:59Z" w:author="Jan Groh">
        <w:r>
          <w:rPr>
            <w:rFonts w:ascii="Garamond Premier Pro Caption" w:hAnsi="Garamond Premier Pro Caption"/>
            <w:sz w:val="22"/>
            <w:szCs w:val="22"/>
            <w:rtl w:val="0"/>
            <w:lang w:val="de-DE"/>
          </w:rPr>
          <w:delText>chtern liest und von nichts als Ausgehen und Spielen h</w:delText>
        </w:r>
      </w:del>
      <w:del w:id="1393" w:date="2023-01-13T18:26:59Z" w:author="Jan Groh">
        <w:r>
          <w:rPr>
            <w:rFonts w:ascii="Garamond Premier Pro Caption" w:hAnsi="Garamond Premier Pro Caption" w:hint="default"/>
            <w:sz w:val="22"/>
            <w:szCs w:val="22"/>
            <w:rtl w:val="0"/>
            <w:lang w:val="sv-SE"/>
          </w:rPr>
          <w:delText>ö</w:delText>
        </w:r>
      </w:del>
      <w:del w:id="1394" w:date="2023-01-13T18:26:59Z" w:author="Jan Groh">
        <w:r>
          <w:rPr>
            <w:rFonts w:ascii="Garamond Premier Pro Caption" w:hAnsi="Garamond Premier Pro Caption"/>
            <w:sz w:val="22"/>
            <w:szCs w:val="22"/>
            <w:rtl w:val="0"/>
            <w:lang w:val="de-DE"/>
          </w:rPr>
          <w:delText>rst, ob das der Flei</w:delText>
        </w:r>
      </w:del>
      <w:del w:id="1395" w:date="2023-01-13T18:26:59Z" w:author="Jan Groh">
        <w:r>
          <w:rPr>
            <w:rFonts w:ascii="Garamond Premier Pro Caption" w:hAnsi="Garamond Premier Pro Caption" w:hint="default"/>
            <w:sz w:val="22"/>
            <w:szCs w:val="22"/>
            <w:rtl w:val="0"/>
            <w:lang w:val="de-DE"/>
          </w:rPr>
          <w:delText xml:space="preserve">ß </w:delText>
        </w:r>
      </w:del>
      <w:del w:id="1396" w:date="2023-01-13T18:26:59Z" w:author="Jan Groh">
        <w:r>
          <w:rPr>
            <w:rFonts w:ascii="Garamond Premier Pro Caption" w:hAnsi="Garamond Premier Pro Caption"/>
            <w:sz w:val="22"/>
            <w:szCs w:val="22"/>
            <w:rtl w:val="0"/>
            <w:lang w:val="de-DE"/>
          </w:rPr>
          <w:delText>ist? Ich will Dir nun aber sagen, wie das zusammenh</w:delText>
        </w:r>
      </w:del>
      <w:del w:id="1397" w:date="2023-01-13T18:26:59Z" w:author="Jan Groh">
        <w:r>
          <w:rPr>
            <w:rFonts w:ascii="Garamond Premier Pro Caption" w:hAnsi="Garamond Premier Pro Caption" w:hint="default"/>
            <w:sz w:val="22"/>
            <w:szCs w:val="22"/>
            <w:rtl w:val="0"/>
          </w:rPr>
          <w:delText>ä</w:delText>
        </w:r>
      </w:del>
      <w:del w:id="1398" w:date="2023-01-13T18:26:59Z" w:author="Jan Groh">
        <w:r>
          <w:rPr>
            <w:rFonts w:ascii="Garamond Premier Pro Caption" w:hAnsi="Garamond Premier Pro Caption"/>
            <w:sz w:val="22"/>
            <w:szCs w:val="22"/>
            <w:rtl w:val="0"/>
            <w:lang w:val="de-DE"/>
          </w:rPr>
          <w:delText>ngt. Unsere Tante hat uns einen Strumpf angefangen, an dem wir etwas Bestimmtes stricken m</w:delText>
        </w:r>
      </w:del>
      <w:del w:id="1399" w:date="2023-01-13T18:26:59Z" w:author="Jan Groh">
        <w:r>
          <w:rPr>
            <w:rFonts w:ascii="Garamond Premier Pro Caption" w:hAnsi="Garamond Premier Pro Caption" w:hint="default"/>
            <w:sz w:val="22"/>
            <w:szCs w:val="22"/>
            <w:rtl w:val="0"/>
          </w:rPr>
          <w:delText>ü</w:delText>
        </w:r>
      </w:del>
      <w:del w:id="1400" w:date="2023-01-13T18:26:59Z" w:author="Jan Groh">
        <w:r>
          <w:rPr>
            <w:rFonts w:ascii="Garamond Premier Pro Caption" w:hAnsi="Garamond Premier Pro Caption"/>
            <w:sz w:val="22"/>
            <w:szCs w:val="22"/>
            <w:rtl w:val="0"/>
            <w:lang w:val="de-DE"/>
          </w:rPr>
          <w:delText>ssen, und f</w:delText>
        </w:r>
      </w:del>
      <w:del w:id="1401" w:date="2023-01-13T18:26:59Z" w:author="Jan Groh">
        <w:r>
          <w:rPr>
            <w:rFonts w:ascii="Garamond Premier Pro Caption" w:hAnsi="Garamond Premier Pro Caption" w:hint="default"/>
            <w:sz w:val="22"/>
            <w:szCs w:val="22"/>
            <w:rtl w:val="0"/>
          </w:rPr>
          <w:delText>ü</w:delText>
        </w:r>
      </w:del>
      <w:del w:id="1402" w:date="2023-01-13T18:26:59Z" w:author="Jan Groh">
        <w:r>
          <w:rPr>
            <w:rFonts w:ascii="Garamond Premier Pro Caption" w:hAnsi="Garamond Premier Pro Caption"/>
            <w:sz w:val="22"/>
            <w:szCs w:val="22"/>
            <w:rtl w:val="0"/>
            <w:lang w:val="de-DE"/>
          </w:rPr>
          <w:delText xml:space="preserve">r jedes mal rum, was wir </w:delText>
        </w:r>
      </w:del>
      <w:del w:id="1403" w:date="2023-01-13T18:26:59Z" w:author="Jan Groh">
        <w:r>
          <w:rPr>
            <w:rFonts w:ascii="Garamond Premier Pro Caption" w:hAnsi="Garamond Premier Pro Caption" w:hint="default"/>
            <w:sz w:val="22"/>
            <w:szCs w:val="22"/>
            <w:rtl w:val="0"/>
          </w:rPr>
          <w:delText>ü</w:delText>
        </w:r>
      </w:del>
      <w:del w:id="1404" w:date="2023-01-13T18:26:59Z" w:author="Jan Groh">
        <w:r>
          <w:rPr>
            <w:rFonts w:ascii="Garamond Premier Pro Caption" w:hAnsi="Garamond Premier Pro Caption"/>
            <w:sz w:val="22"/>
            <w:szCs w:val="22"/>
            <w:rtl w:val="0"/>
            <w:lang w:val="de-DE"/>
          </w:rPr>
          <w:delText>ber unsere Aufgabe stricken, gibt uns die Tante einen Pfennig. Wir haben uns schon f</w:delText>
        </w:r>
      </w:del>
      <w:del w:id="1405" w:date="2023-01-13T18:26:59Z" w:author="Jan Groh">
        <w:r>
          <w:rPr>
            <w:rFonts w:ascii="Garamond Premier Pro Caption" w:hAnsi="Garamond Premier Pro Caption" w:hint="default"/>
            <w:sz w:val="22"/>
            <w:szCs w:val="22"/>
            <w:rtl w:val="0"/>
          </w:rPr>
          <w:delText>ü</w:delText>
        </w:r>
      </w:del>
      <w:del w:id="1406" w:date="2023-01-13T18:26:59Z" w:author="Jan Groh">
        <w:r>
          <w:rPr>
            <w:rFonts w:ascii="Garamond Premier Pro Caption" w:hAnsi="Garamond Premier Pro Caption"/>
            <w:sz w:val="22"/>
            <w:szCs w:val="22"/>
            <w:rtl w:val="0"/>
          </w:rPr>
          <w:delText>nf</w:delText>
        </w:r>
      </w:del>
      <w:del w:id="1407" w:date="2023-01-13T18:26:59Z" w:author="Jan Groh">
        <w:r>
          <w:rPr>
            <w:rFonts w:ascii="Garamond Premier Pro Caption" w:hAnsi="Garamond Premier Pro Caption"/>
            <w:sz w:val="22"/>
            <w:szCs w:val="22"/>
            <w:rtl w:val="0"/>
            <w:lang w:val="de-DE"/>
          </w:rPr>
          <w:delText xml:space="preserve"> </w:delText>
        </w:r>
      </w:del>
      <w:del w:id="1408" w:date="2023-01-13T18:26:59Z" w:author="Jan Groh">
        <w:r>
          <w:rPr>
            <w:rFonts w:ascii="Garamond Premier Pro Caption" w:hAnsi="Garamond Premier Pro Caption"/>
            <w:sz w:val="22"/>
            <w:szCs w:val="22"/>
            <w:rtl w:val="0"/>
            <w:lang w:val="de-DE"/>
          </w:rPr>
          <w:delText>Groschen verdient.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09" w:date="2023-01-13T18:26:59Z" w:author="Jan Groh"/>
          <w:rFonts w:ascii="Garamond Premier Pro Caption" w:cs="Garamond Premier Pro Caption" w:hAnsi="Garamond Premier Pro Caption" w:eastAsia="Garamond Premier Pro Caption"/>
          <w:sz w:val="22"/>
          <w:szCs w:val="22"/>
        </w:rPr>
      </w:pPr>
      <w:del w:id="1410" w:date="2023-01-13T18:26:59Z" w:author="Jan Groh">
        <w:r>
          <w:rPr>
            <w:rFonts w:ascii="Garamond Premier Pro Caption" w:hAnsi="Garamond Premier Pro Caption"/>
            <w:sz w:val="22"/>
            <w:szCs w:val="22"/>
            <w:rtl w:val="0"/>
            <w:lang w:val="de-DE"/>
          </w:rPr>
          <w:delText>Bis jetzt sitzen wir noch in Dessau, und werden auch noch nicht gleich wegreisen, denn Onkel, vorz</w:delText>
        </w:r>
      </w:del>
      <w:del w:id="1411" w:date="2023-01-13T18:26:59Z" w:author="Jan Groh">
        <w:r>
          <w:rPr>
            <w:rFonts w:ascii="Garamond Premier Pro Caption" w:hAnsi="Garamond Premier Pro Caption" w:hint="default"/>
            <w:sz w:val="22"/>
            <w:szCs w:val="22"/>
            <w:rtl w:val="0"/>
          </w:rPr>
          <w:delText>ü</w:delText>
        </w:r>
      </w:del>
      <w:del w:id="1412" w:date="2023-01-13T18:26:59Z" w:author="Jan Groh">
        <w:r>
          <w:rPr>
            <w:rFonts w:ascii="Garamond Premier Pro Caption" w:hAnsi="Garamond Premier Pro Caption"/>
            <w:sz w:val="22"/>
            <w:szCs w:val="22"/>
            <w:rtl w:val="0"/>
            <w:lang w:val="de-DE"/>
          </w:rPr>
          <w:delText>glich Tante und Stra</w:delText>
        </w:r>
      </w:del>
      <w:del w:id="1413" w:date="2023-01-13T18:26:59Z" w:author="Jan Groh">
        <w:r>
          <w:rPr>
            <w:rFonts w:ascii="Garamond Premier Pro Caption" w:hAnsi="Garamond Premier Pro Caption" w:hint="default"/>
            <w:sz w:val="22"/>
            <w:szCs w:val="22"/>
            <w:rtl w:val="0"/>
            <w:lang w:val="de-DE"/>
          </w:rPr>
          <w:delText>ß</w:delText>
        </w:r>
      </w:del>
      <w:del w:id="1414" w:date="2023-01-13T18:26:59Z" w:author="Jan Groh">
        <w:r>
          <w:rPr>
            <w:rFonts w:ascii="Garamond Premier Pro Caption" w:hAnsi="Garamond Premier Pro Caption"/>
            <w:sz w:val="22"/>
            <w:szCs w:val="22"/>
            <w:rtl w:val="0"/>
            <w:lang w:val="de-DE"/>
          </w:rPr>
          <w:delText>ern, alles hat den Husten. Eben war Madame Mittel bei meiner Tante. Sie hat mir eine Jugendgeschichte erz</w:delText>
        </w:r>
      </w:del>
      <w:del w:id="1415" w:date="2023-01-13T18:26:59Z" w:author="Jan Groh">
        <w:r>
          <w:rPr>
            <w:rFonts w:ascii="Garamond Premier Pro Caption" w:hAnsi="Garamond Premier Pro Caption" w:hint="default"/>
            <w:sz w:val="22"/>
            <w:szCs w:val="22"/>
            <w:rtl w:val="0"/>
          </w:rPr>
          <w:delText>ä</w:delText>
        </w:r>
      </w:del>
      <w:del w:id="1416" w:date="2023-01-13T18:26:59Z" w:author="Jan Groh">
        <w:r>
          <w:rPr>
            <w:rFonts w:ascii="Garamond Premier Pro Caption" w:hAnsi="Garamond Premier Pro Caption"/>
            <w:sz w:val="22"/>
            <w:szCs w:val="22"/>
            <w:rtl w:val="0"/>
            <w:lang w:val="de-DE"/>
          </w:rPr>
          <w:delText>hlt, woraus ich schlie</w:delText>
        </w:r>
      </w:del>
      <w:del w:id="1417" w:date="2023-01-13T18:26:59Z" w:author="Jan Groh">
        <w:r>
          <w:rPr>
            <w:rFonts w:ascii="Garamond Premier Pro Caption" w:hAnsi="Garamond Premier Pro Caption" w:hint="default"/>
            <w:sz w:val="22"/>
            <w:szCs w:val="22"/>
            <w:rtl w:val="0"/>
            <w:lang w:val="de-DE"/>
          </w:rPr>
          <w:delText>ß</w:delText>
        </w:r>
      </w:del>
      <w:del w:id="1418" w:date="2023-01-13T18:26:59Z" w:author="Jan Groh">
        <w:r>
          <w:rPr>
            <w:rFonts w:ascii="Garamond Premier Pro Caption" w:hAnsi="Garamond Premier Pro Caption"/>
            <w:sz w:val="22"/>
            <w:szCs w:val="22"/>
            <w:rtl w:val="0"/>
            <w:lang w:val="de-DE"/>
          </w:rPr>
          <w:delText>e, da</w:delText>
        </w:r>
      </w:del>
      <w:del w:id="1419" w:date="2023-01-13T18:26:59Z" w:author="Jan Groh">
        <w:r>
          <w:rPr>
            <w:rFonts w:ascii="Garamond Premier Pro Caption" w:hAnsi="Garamond Premier Pro Caption" w:hint="default"/>
            <w:sz w:val="22"/>
            <w:szCs w:val="22"/>
            <w:rtl w:val="0"/>
            <w:lang w:val="de-DE"/>
          </w:rPr>
          <w:delText xml:space="preserve">ß </w:delText>
        </w:r>
      </w:del>
      <w:del w:id="1420" w:date="2023-01-13T18:26:59Z" w:author="Jan Groh">
        <w:r>
          <w:rPr>
            <w:rFonts w:ascii="Garamond Premier Pro Caption" w:hAnsi="Garamond Premier Pro Caption"/>
            <w:sz w:val="22"/>
            <w:szCs w:val="22"/>
            <w:rtl w:val="0"/>
            <w:lang w:val="de-DE"/>
          </w:rPr>
          <w:delText>sie eine</w:delText>
        </w:r>
      </w:del>
      <w:del w:id="1421" w:date="2023-01-13T18:26:59Z" w:author="Jan Groh">
        <w:r>
          <w:rPr>
            <w:rFonts w:ascii="Garamond Premier Pro Caption" w:hAnsi="Garamond Premier Pro Caption"/>
            <w:sz w:val="22"/>
            <w:szCs w:val="22"/>
            <w:rtl w:val="0"/>
            <w:lang w:val="de-DE"/>
          </w:rPr>
          <w:delText xml:space="preserve"> </w:delText>
        </w:r>
      </w:del>
      <w:del w:id="1422" w:date="2023-01-13T18:26:59Z" w:author="Jan Groh">
        <w:r>
          <w:rPr>
            <w:rFonts w:ascii="Garamond Premier Pro Caption" w:hAnsi="Garamond Premier Pro Caption"/>
            <w:sz w:val="22"/>
            <w:szCs w:val="22"/>
            <w:rtl w:val="0"/>
            <w:lang w:val="de-DE"/>
          </w:rPr>
          <w:delText>sehr gute und wohlt</w:delText>
        </w:r>
      </w:del>
      <w:del w:id="1423" w:date="2023-01-13T18:26:59Z" w:author="Jan Groh">
        <w:r>
          <w:rPr>
            <w:rFonts w:ascii="Garamond Premier Pro Caption" w:hAnsi="Garamond Premier Pro Caption" w:hint="default"/>
            <w:sz w:val="22"/>
            <w:szCs w:val="22"/>
            <w:rtl w:val="0"/>
          </w:rPr>
          <w:delText>ä</w:delText>
        </w:r>
      </w:del>
      <w:del w:id="1424" w:date="2023-01-13T18:26:59Z" w:author="Jan Groh">
        <w:r>
          <w:rPr>
            <w:rFonts w:ascii="Garamond Premier Pro Caption" w:hAnsi="Garamond Premier Pro Caption"/>
            <w:sz w:val="22"/>
            <w:szCs w:val="22"/>
            <w:rtl w:val="0"/>
            <w:lang w:val="de-DE"/>
          </w:rPr>
          <w:delText>tige Frau ist. Adieu, liebe Mutter, vergi</w:delText>
        </w:r>
      </w:del>
      <w:del w:id="1425" w:date="2023-01-13T18:26:59Z" w:author="Jan Groh">
        <w:r>
          <w:rPr>
            <w:rFonts w:ascii="Garamond Premier Pro Caption" w:hAnsi="Garamond Premier Pro Caption" w:hint="default"/>
            <w:sz w:val="22"/>
            <w:szCs w:val="22"/>
            <w:rtl w:val="0"/>
            <w:lang w:val="de-DE"/>
          </w:rPr>
          <w:delText>ß</w:delText>
        </w:r>
      </w:del>
      <w:del w:id="1426" w:date="2023-01-13T18:26:59Z" w:author="Jan Groh">
        <w:r>
          <w:rPr>
            <w:rFonts w:ascii="Garamond Premier Pro Caption" w:hAnsi="Garamond Premier Pro Caption"/>
            <w:sz w:val="22"/>
            <w:szCs w:val="22"/>
            <w:rtl w:val="0"/>
            <w:lang w:val="de-DE"/>
          </w:rPr>
          <w:delText xml:space="preserve"> uns nicht. Ich bitte, k</w:delText>
        </w:r>
      </w:del>
      <w:del w:id="1427" w:date="2023-01-13T18:26:59Z" w:author="Jan Groh">
        <w:r>
          <w:rPr>
            <w:rFonts w:ascii="Garamond Premier Pro Caption" w:hAnsi="Garamond Premier Pro Caption" w:hint="default"/>
            <w:sz w:val="22"/>
            <w:szCs w:val="22"/>
            <w:rtl w:val="0"/>
          </w:rPr>
          <w:delText>ü</w:delText>
        </w:r>
      </w:del>
      <w:del w:id="1428" w:date="2023-01-13T18:26:59Z" w:author="Jan Groh">
        <w:r>
          <w:rPr>
            <w:rFonts w:ascii="Garamond Premier Pro Caption" w:hAnsi="Garamond Premier Pro Caption"/>
            <w:sz w:val="22"/>
            <w:szCs w:val="22"/>
            <w:rtl w:val="0"/>
            <w:lang w:val="de-DE"/>
          </w:rPr>
          <w:delText>sse doch in meinem und Ulrikens</w:delText>
        </w:r>
      </w:del>
      <w:del w:id="1429" w:date="2023-01-13T18:26:59Z" w:author="Jan Groh">
        <w:r>
          <w:rPr>
            <w:rFonts w:ascii="Garamond Premier Pro Caption" w:cs="Garamond Premier Pro Caption" w:hAnsi="Garamond Premier Pro Caption" w:eastAsia="Garamond Premier Pro Caption"/>
            <w:sz w:val="22"/>
            <w:szCs w:val="22"/>
            <w:vertAlign w:val="superscript"/>
          </w:rPr>
          <w:footnoteReference w:id="64"/>
        </w:r>
      </w:del>
      <w:del w:id="1430" w:date="2023-01-13T18:26:59Z" w:author="Jan Groh">
        <w:r>
          <w:rPr>
            <w:rFonts w:ascii="Garamond Premier Pro Caption" w:hAnsi="Garamond Premier Pro Caption"/>
            <w:sz w:val="22"/>
            <w:szCs w:val="22"/>
            <w:rtl w:val="0"/>
            <w:lang w:val="de-DE"/>
          </w:rPr>
          <w:delText xml:space="preserve"> Namen, die Dich herzlich umarmt, die liebe Tante. Viele Komplimente an</w:delText>
        </w:r>
      </w:del>
      <w:del w:id="1431" w:date="2023-01-13T18:26:59Z" w:author="Jan Groh">
        <w:r>
          <w:rPr>
            <w:rFonts w:ascii="Garamond Premier Pro Caption" w:hAnsi="Garamond Premier Pro Caption"/>
            <w:sz w:val="22"/>
            <w:szCs w:val="22"/>
            <w:rtl w:val="0"/>
            <w:lang w:val="de-DE"/>
          </w:rPr>
          <w:delText xml:space="preserve"> </w:delText>
        </w:r>
      </w:del>
      <w:del w:id="1432" w:date="2023-01-13T18:26:59Z" w:author="Jan Groh">
        <w:r>
          <w:rPr>
            <w:rFonts w:ascii="Garamond Premier Pro Caption" w:hAnsi="Garamond Premier Pro Caption"/>
            <w:sz w:val="22"/>
            <w:szCs w:val="22"/>
            <w:rtl w:val="0"/>
            <w:lang w:val="de-DE"/>
          </w:rPr>
          <w:delText>Marie von uns beiden.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3" w:date="2023-01-13T18:26:59Z" w:author="Jan Groh"/>
          <w:rFonts w:ascii="Garamond Premier Pro Caption" w:cs="Garamond Premier Pro Caption" w:hAnsi="Garamond Premier Pro Caption" w:eastAsia="Garamond Premier Pro Caption"/>
          <w:sz w:val="22"/>
          <w:szCs w:val="22"/>
        </w:rPr>
      </w:pPr>
      <w:del w:id="1434" w:date="2023-01-13T18:26:59Z" w:author="Jan Groh">
        <w:r>
          <w:rPr>
            <w:rFonts w:ascii="Garamond Premier Pro Caption" w:hAnsi="Garamond Premier Pro Caption"/>
            <w:sz w:val="22"/>
            <w:szCs w:val="22"/>
            <w:rtl w:val="0"/>
          </w:rPr>
          <w:delText>Dessau, den 26ten Jan. 1806.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5" w:date="2023-01-13T18:26:59Z" w:author="Jan Groh"/>
          <w:rFonts w:ascii="Garamond Premier Pro Caption" w:cs="Garamond Premier Pro Caption" w:hAnsi="Garamond Premier Pro Caption" w:eastAsia="Garamond Premier Pro Caption"/>
          <w:sz w:val="22"/>
          <w:szCs w:val="22"/>
        </w:rPr>
      </w:pPr>
      <w:del w:id="1436" w:date="2023-01-13T18:26:59Z" w:author="Jan Groh">
        <w:r>
          <w:rPr>
            <w:rFonts w:ascii="Garamond Premier Pro Caption" w:hAnsi="Garamond Premier Pro Caption"/>
            <w:sz w:val="22"/>
            <w:szCs w:val="22"/>
            <w:rtl w:val="0"/>
            <w:lang w:val="de-DE"/>
          </w:rPr>
          <w:delText>Deine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0" w:date="2023-01-05T22:43:17Z" w:author="Jan Groh"/>
          <w:del w:id="1441" w:date="2023-01-13T18:26:59Z" w:author="Jan Groh"/>
          <w:rFonts w:ascii="Garamond Premier Pro Bold" w:cs="Garamond Premier Pro Bold" w:hAnsi="Garamond Premier Pro Bold" w:eastAsia="Garamond Premier Pro Bold"/>
          <w:sz w:val="22"/>
          <w:szCs w:val="22"/>
        </w:rPr>
      </w:pPr>
      <w:ins w:id="1442" w:date="2023-01-05T22:43:17Z" w:author="Jan Groh">
        <w:del w:id="1443" w:date="2023-01-13T18:26:59Z" w:author="Jan Groh">
          <w:r>
            <w:rPr>
              <w:rFonts w:ascii="Garamond Premier Pro Bold" w:hAnsi="Garamond Premier Pro Bold"/>
              <w:sz w:val="22"/>
              <w:szCs w:val="22"/>
              <w:rtl w:val="0"/>
              <w:lang w:val="de-DE"/>
            </w:rPr>
            <w:delText>16</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4" w:date="2023-01-13T18:26:59Z" w:author="Jan Groh"/>
          <w:rFonts w:ascii="Garamond Premier Pro Caption" w:cs="Garamond Premier Pro Caption" w:hAnsi="Garamond Premier Pro Caption" w:eastAsia="Garamond Premier Pro Caption"/>
          <w:sz w:val="22"/>
          <w:szCs w:val="22"/>
        </w:rPr>
      </w:pPr>
      <w:ins w:id="1445" w:date="2023-01-05T22:43:17Z" w:author="Jan Groh">
        <w:del w:id="1446" w:date="2023-01-13T18:26:59Z" w:author="Jan Groh">
          <w:r>
            <w:rPr>
              <w:rFonts w:ascii="Garamond Premier Pro Caption" w:hAnsi="Garamond Premier Pro Caption"/>
              <w:sz w:val="22"/>
              <w:szCs w:val="22"/>
              <w:rtl w:val="0"/>
              <w:lang w:val="de-DE"/>
            </w:rPr>
            <w:delText>(</w:delText>
          </w:r>
        </w:del>
      </w:ins>
      <w:del w:id="1447" w:date="2023-01-13T18:26:59Z" w:author="Jan Groh">
        <w:r>
          <w:rPr>
            <w:rFonts w:ascii="Garamond Premier Pro Caption" w:hAnsi="Garamond Premier Pro Caption"/>
            <w:sz w:val="22"/>
            <w:szCs w:val="22"/>
            <w:rtl w:val="0"/>
          </w:rPr>
          <w:delText>1813</w:delText>
        </w:r>
      </w:del>
      <w:ins w:id="1448" w:date="2023-01-05T22:42:56Z" w:author="Jan Groh">
        <w:del w:id="1449" w:date="2023-01-13T18:26:59Z" w:author="Jan Groh">
          <w:r>
            <w:rPr>
              <w:rFonts w:ascii="Garamond Premier Pro Caption" w:hAnsi="Garamond Premier Pro Caption"/>
              <w:sz w:val="22"/>
              <w:szCs w:val="22"/>
              <w:rtl w:val="0"/>
              <w:lang w:val="de-DE"/>
            </w:rPr>
            <w:delText>)</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0" w:date="2023-01-05T22:43:30Z" w:author="Jan Groh"/>
          <w:rFonts w:ascii="Garamond Premier Pro Caption" w:cs="Garamond Premier Pro Caption" w:hAnsi="Garamond Premier Pro Caption" w:eastAsia="Garamond Premier Pro Caption"/>
          <w:sz w:val="22"/>
          <w:szCs w:val="22"/>
        </w:rPr>
      </w:pPr>
      <w:del w:id="1451" w:date="2023-01-05T22:43:30Z" w:author="Jan Groh">
        <w:r>
          <w:rPr>
            <w:rFonts w:ascii="Garamond Premier Pro Caption" w:hAnsi="Garamond Premier Pro Caption"/>
            <w:sz w:val="22"/>
            <w:szCs w:val="22"/>
            <w:rtl w:val="0"/>
            <w:lang w:val="de-DE"/>
          </w:rPr>
          <w:delText>(Ottilie 16- und 17-j</w:delText>
        </w:r>
      </w:del>
      <w:del w:id="1452" w:date="2023-01-05T22:43:30Z" w:author="Jan Groh">
        <w:r>
          <w:rPr>
            <w:rFonts w:ascii="Garamond Premier Pro Caption" w:hAnsi="Garamond Premier Pro Caption" w:hint="default"/>
            <w:sz w:val="22"/>
            <w:szCs w:val="22"/>
            <w:rtl w:val="0"/>
            <w:lang w:val="de-DE"/>
          </w:rPr>
          <w:delText>ä</w:delText>
        </w:r>
      </w:del>
      <w:del w:id="1453" w:date="2023-01-05T22:43:30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5"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6" w:date="2023-01-13T18:26:59Z" w:author="Jan Groh"/>
          <w:rFonts w:ascii="Garamond Premier Pro Italic" w:cs="Garamond Premier Pro Italic" w:hAnsi="Garamond Premier Pro Italic" w:eastAsia="Garamond Premier Pro Italic"/>
          <w:sz w:val="22"/>
          <w:szCs w:val="22"/>
        </w:rPr>
      </w:pPr>
      <w:del w:id="1457"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8" w:date="2023-01-13T18:26:59Z" w:author="Jan Groh"/>
          <w:rFonts w:ascii="Garamond Premier Pro Italic" w:cs="Garamond Premier Pro Italic" w:hAnsi="Garamond Premier Pro Italic" w:eastAsia="Garamond Premier Pro Italic"/>
          <w:sz w:val="22"/>
          <w:szCs w:val="22"/>
        </w:rPr>
      </w:pPr>
      <w:del w:id="1459" w:date="2023-01-13T18:26:59Z" w:author="Jan Groh">
        <w:r>
          <w:rPr>
            <w:rFonts w:ascii="Garamond Premier Pro Italic" w:hAnsi="Garamond Premier Pro Italic"/>
            <w:sz w:val="22"/>
            <w:szCs w:val="22"/>
            <w:rtl w:val="0"/>
            <w:lang w:val="de-DE"/>
          </w:rPr>
          <w:delText>Weimar, den 16ten Juli 1813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0" w:date="2023-01-13T18:26:59Z" w:author="Jan Groh"/>
          <w:rFonts w:ascii="Garamond Premier Pro Caption" w:cs="Garamond Premier Pro Caption" w:hAnsi="Garamond Premier Pro Caption" w:eastAsia="Garamond Premier Pro Caption"/>
          <w:sz w:val="22"/>
          <w:szCs w:val="22"/>
        </w:rPr>
      </w:pPr>
      <w:del w:id="1461" w:date="2023-01-13T18:26:59Z" w:author="Jan Groh">
        <w:r>
          <w:rPr>
            <w:rFonts w:ascii="Garamond Premier Pro Caption" w:hAnsi="Garamond Premier Pro Caption"/>
            <w:sz w:val="22"/>
            <w:szCs w:val="22"/>
            <w:rtl w:val="0"/>
            <w:lang w:val="nl-NL"/>
          </w:rPr>
          <w:delText>Merkw</w:delText>
        </w:r>
      </w:del>
      <w:del w:id="1462" w:date="2023-01-13T18:26:59Z" w:author="Jan Groh">
        <w:r>
          <w:rPr>
            <w:rFonts w:ascii="Garamond Premier Pro Caption" w:hAnsi="Garamond Premier Pro Caption" w:hint="default"/>
            <w:sz w:val="22"/>
            <w:szCs w:val="22"/>
            <w:rtl w:val="0"/>
          </w:rPr>
          <w:delText>ü</w:delText>
        </w:r>
      </w:del>
      <w:del w:id="1463" w:date="2023-01-13T18:26:59Z" w:author="Jan Groh">
        <w:r>
          <w:rPr>
            <w:rFonts w:ascii="Garamond Premier Pro Caption" w:hAnsi="Garamond Premier Pro Caption"/>
            <w:sz w:val="22"/>
            <w:szCs w:val="22"/>
            <w:rtl w:val="0"/>
            <w:lang w:val="de-DE"/>
          </w:rPr>
          <w:delText>rdiges ist nichts vorgefallen, au</w:delText>
        </w:r>
      </w:del>
      <w:del w:id="1464" w:date="2023-01-13T18:26:59Z" w:author="Jan Groh">
        <w:r>
          <w:rPr>
            <w:rFonts w:ascii="Garamond Premier Pro Caption" w:hAnsi="Garamond Premier Pro Caption" w:hint="default"/>
            <w:sz w:val="22"/>
            <w:szCs w:val="22"/>
            <w:rtl w:val="0"/>
            <w:lang w:val="de-DE"/>
          </w:rPr>
          <w:delText>ß</w:delText>
        </w:r>
      </w:del>
      <w:del w:id="1465" w:date="2023-01-13T18:26:59Z" w:author="Jan Groh">
        <w:r>
          <w:rPr>
            <w:rFonts w:ascii="Garamond Premier Pro Caption" w:hAnsi="Garamond Premier Pro Caption"/>
            <w:sz w:val="22"/>
            <w:szCs w:val="22"/>
            <w:rtl w:val="0"/>
            <w:lang w:val="de-DE"/>
          </w:rPr>
          <w:delText>er da</w:delText>
        </w:r>
      </w:del>
      <w:del w:id="1466" w:date="2023-01-13T18:26:59Z" w:author="Jan Groh">
        <w:r>
          <w:rPr>
            <w:rFonts w:ascii="Garamond Premier Pro Caption" w:hAnsi="Garamond Premier Pro Caption" w:hint="default"/>
            <w:sz w:val="22"/>
            <w:szCs w:val="22"/>
            <w:rtl w:val="0"/>
            <w:lang w:val="de-DE"/>
          </w:rPr>
          <w:delText xml:space="preserve">ß </w:delText>
        </w:r>
      </w:del>
      <w:del w:id="1467" w:date="2023-01-13T18:26:59Z" w:author="Jan Groh">
        <w:r>
          <w:rPr>
            <w:rFonts w:ascii="Garamond Premier Pro Caption" w:hAnsi="Garamond Premier Pro Caption"/>
            <w:sz w:val="22"/>
            <w:szCs w:val="22"/>
            <w:rtl w:val="0"/>
            <w:lang w:val="de-DE"/>
          </w:rPr>
          <w:delText>die beiden Baumbachs</w:delText>
        </w:r>
      </w:del>
      <w:del w:id="1468" w:date="2023-01-13T18:26:59Z" w:author="Jan Groh">
        <w:r>
          <w:rPr>
            <w:rFonts w:ascii="Garamond Premier Pro Caption" w:cs="Garamond Premier Pro Caption" w:hAnsi="Garamond Premier Pro Caption" w:eastAsia="Garamond Premier Pro Caption"/>
            <w:sz w:val="22"/>
            <w:szCs w:val="22"/>
            <w:vertAlign w:val="superscript"/>
          </w:rPr>
          <w:footnoteReference w:id="65"/>
        </w:r>
      </w:del>
      <w:del w:id="1469" w:date="2023-01-13T18:26:59Z" w:author="Jan Groh">
        <w:r>
          <w:rPr>
            <w:rFonts w:ascii="Garamond Premier Pro Caption" w:hAnsi="Garamond Premier Pro Caption"/>
            <w:sz w:val="22"/>
            <w:szCs w:val="22"/>
            <w:rtl w:val="0"/>
            <w:lang w:val="da-DK"/>
          </w:rPr>
          <w:delText>, Graf Edling</w:delText>
        </w:r>
      </w:del>
      <w:del w:id="1470" w:date="2023-01-13T18:26:59Z" w:author="Jan Groh">
        <w:r>
          <w:rPr>
            <w:rFonts w:ascii="Garamond Premier Pro Caption" w:cs="Garamond Premier Pro Caption" w:hAnsi="Garamond Premier Pro Caption" w:eastAsia="Garamond Premier Pro Caption"/>
            <w:sz w:val="22"/>
            <w:szCs w:val="22"/>
            <w:vertAlign w:val="superscript"/>
          </w:rPr>
          <w:footnoteReference w:id="66"/>
        </w:r>
      </w:del>
      <w:del w:id="1471" w:date="2023-01-13T18:26:59Z" w:author="Jan Groh">
        <w:r>
          <w:rPr>
            <w:rFonts w:ascii="Garamond Premier Pro Caption" w:hAnsi="Garamond Premier Pro Caption"/>
            <w:sz w:val="22"/>
            <w:szCs w:val="22"/>
            <w:rtl w:val="0"/>
            <w:lang w:val="de-DE"/>
          </w:rPr>
          <w:delText xml:space="preserve"> und wir uns haben gestern eine alte Kartenschl</w:delText>
        </w:r>
      </w:del>
      <w:del w:id="1472" w:date="2023-01-13T18:26:59Z" w:author="Jan Groh">
        <w:r>
          <w:rPr>
            <w:rFonts w:ascii="Garamond Premier Pro Caption" w:hAnsi="Garamond Premier Pro Caption" w:hint="default"/>
            <w:sz w:val="22"/>
            <w:szCs w:val="22"/>
            <w:rtl w:val="0"/>
          </w:rPr>
          <w:delText>ä</w:delText>
        </w:r>
      </w:del>
      <w:del w:id="1473" w:date="2023-01-13T18:26:59Z" w:author="Jan Groh">
        <w:r>
          <w:rPr>
            <w:rFonts w:ascii="Garamond Premier Pro Caption" w:hAnsi="Garamond Premier Pro Caption"/>
            <w:sz w:val="22"/>
            <w:szCs w:val="22"/>
            <w:rtl w:val="0"/>
            <w:lang w:val="nl-NL"/>
          </w:rPr>
          <w:delText>gerin</w:delText>
        </w:r>
      </w:del>
      <w:del w:id="1474" w:date="2023-01-13T18:26:59Z" w:author="Jan Groh">
        <w:r>
          <w:rPr>
            <w:rFonts w:ascii="Garamond Premier Pro Caption" w:cs="Garamond Premier Pro Caption" w:hAnsi="Garamond Premier Pro Caption" w:eastAsia="Garamond Premier Pro Caption"/>
            <w:sz w:val="22"/>
            <w:szCs w:val="22"/>
            <w:vertAlign w:val="superscript"/>
          </w:rPr>
          <w:footnoteReference w:id="67"/>
        </w:r>
      </w:del>
      <w:del w:id="1475" w:date="2023-01-13T18:26:59Z" w:author="Jan Groh">
        <w:r>
          <w:rPr>
            <w:rFonts w:ascii="Garamond Premier Pro Caption" w:hAnsi="Garamond Premier Pro Caption"/>
            <w:sz w:val="22"/>
            <w:szCs w:val="22"/>
            <w:rtl w:val="0"/>
            <w:lang w:val="de-DE"/>
          </w:rPr>
          <w:delText xml:space="preserve"> kommen lassen; und wir sind sehr mit ihr zufrieden; einige Dinge hat sie uns gesagt, die uns in Erstaunen gesetzt haben. Unter anderem sagte sie mir, ob ich nicht eine </w:delText>
        </w:r>
      </w:del>
      <w:del w:id="1476" w:date="2023-01-13T18:26:59Z" w:author="Jan Groh">
        <w:r>
          <w:rPr>
            <w:rFonts w:ascii="Garamond Premier Pro Caption" w:hAnsi="Garamond Premier Pro Caption" w:hint="default"/>
            <w:sz w:val="22"/>
            <w:szCs w:val="22"/>
            <w:rtl w:val="0"/>
          </w:rPr>
          <w:delText>ä</w:delText>
        </w:r>
      </w:del>
      <w:del w:id="1477" w:date="2023-01-13T18:26:59Z" w:author="Jan Groh">
        <w:r>
          <w:rPr>
            <w:rFonts w:ascii="Garamond Premier Pro Caption" w:hAnsi="Garamond Premier Pro Caption"/>
            <w:sz w:val="22"/>
            <w:szCs w:val="22"/>
            <w:rtl w:val="0"/>
            <w:lang w:val="de-DE"/>
          </w:rPr>
          <w:delText>ltliche Verwandte h</w:delText>
        </w:r>
      </w:del>
      <w:del w:id="1478" w:date="2023-01-13T18:26:59Z" w:author="Jan Groh">
        <w:r>
          <w:rPr>
            <w:rFonts w:ascii="Garamond Premier Pro Caption" w:hAnsi="Garamond Premier Pro Caption" w:hint="default"/>
            <w:sz w:val="22"/>
            <w:szCs w:val="22"/>
            <w:rtl w:val="0"/>
          </w:rPr>
          <w:delText>ä</w:delText>
        </w:r>
      </w:del>
      <w:del w:id="1479" w:date="2023-01-13T18:26:59Z" w:author="Jan Groh">
        <w:r>
          <w:rPr>
            <w:rFonts w:ascii="Garamond Premier Pro Caption" w:hAnsi="Garamond Premier Pro Caption"/>
            <w:sz w:val="22"/>
            <w:szCs w:val="22"/>
            <w:rtl w:val="0"/>
            <w:lang w:val="de-DE"/>
          </w:rPr>
          <w:delText>tte, die bei einer vornehmen Herrschaft w</w:delText>
        </w:r>
      </w:del>
      <w:del w:id="1480" w:date="2023-01-13T18:26:59Z" w:author="Jan Groh">
        <w:r>
          <w:rPr>
            <w:rFonts w:ascii="Garamond Premier Pro Caption" w:hAnsi="Garamond Premier Pro Caption" w:hint="default"/>
            <w:sz w:val="22"/>
            <w:szCs w:val="22"/>
            <w:rtl w:val="0"/>
          </w:rPr>
          <w:delText>ä</w:delText>
        </w:r>
      </w:del>
      <w:del w:id="1481" w:date="2023-01-13T18:26:59Z" w:author="Jan Groh">
        <w:r>
          <w:rPr>
            <w:rFonts w:ascii="Garamond Premier Pro Caption" w:hAnsi="Garamond Premier Pro Caption"/>
            <w:sz w:val="22"/>
            <w:szCs w:val="22"/>
            <w:rtl w:val="0"/>
            <w:lang w:val="de-DE"/>
          </w:rPr>
          <w:delText>re? Diese w</w:delText>
        </w:r>
      </w:del>
      <w:del w:id="1482" w:date="2023-01-13T18:26:59Z" w:author="Jan Groh">
        <w:r>
          <w:rPr>
            <w:rFonts w:ascii="Garamond Premier Pro Caption" w:hAnsi="Garamond Premier Pro Caption" w:hint="default"/>
            <w:sz w:val="22"/>
            <w:szCs w:val="22"/>
            <w:rtl w:val="0"/>
          </w:rPr>
          <w:delText>ü</w:delText>
        </w:r>
      </w:del>
      <w:del w:id="1483" w:date="2023-01-13T18:26:59Z" w:author="Jan Groh">
        <w:r>
          <w:rPr>
            <w:rFonts w:ascii="Garamond Premier Pro Caption" w:hAnsi="Garamond Premier Pro Caption"/>
            <w:sz w:val="22"/>
            <w:szCs w:val="22"/>
            <w:rtl w:val="0"/>
            <w:lang w:val="de-DE"/>
          </w:rPr>
          <w:delText>rde bald wieder kommen. Und als ich dies bejahte und die Gro</w:delText>
        </w:r>
      </w:del>
      <w:del w:id="1484" w:date="2023-01-13T18:26:59Z" w:author="Jan Groh">
        <w:r>
          <w:rPr>
            <w:rFonts w:ascii="Garamond Premier Pro Caption" w:hAnsi="Garamond Premier Pro Caption" w:hint="default"/>
            <w:sz w:val="22"/>
            <w:szCs w:val="22"/>
            <w:rtl w:val="0"/>
            <w:lang w:val="de-DE"/>
          </w:rPr>
          <w:delText>ß</w:delText>
        </w:r>
      </w:del>
      <w:del w:id="1485" w:date="2023-01-13T18:26:59Z" w:author="Jan Groh">
        <w:r>
          <w:rPr>
            <w:rFonts w:ascii="Garamond Premier Pro Caption" w:hAnsi="Garamond Premier Pro Caption"/>
            <w:sz w:val="22"/>
            <w:szCs w:val="22"/>
            <w:rtl w:val="0"/>
          </w:rPr>
          <w:delText>f</w:delText>
        </w:r>
      </w:del>
      <w:del w:id="1486" w:date="2023-01-13T18:26:59Z" w:author="Jan Groh">
        <w:r>
          <w:rPr>
            <w:rFonts w:ascii="Garamond Premier Pro Caption" w:hAnsi="Garamond Premier Pro Caption" w:hint="default"/>
            <w:sz w:val="22"/>
            <w:szCs w:val="22"/>
            <w:rtl w:val="0"/>
          </w:rPr>
          <w:delText>ü</w:delText>
        </w:r>
      </w:del>
      <w:del w:id="1487" w:date="2023-01-13T18:26:59Z" w:author="Jan Groh">
        <w:r>
          <w:rPr>
            <w:rFonts w:ascii="Garamond Premier Pro Caption" w:hAnsi="Garamond Premier Pro Caption"/>
            <w:sz w:val="22"/>
            <w:szCs w:val="22"/>
            <w:rtl w:val="0"/>
            <w:lang w:val="de-DE"/>
          </w:rPr>
          <w:delText>rstin nannte, so sagte sie mir, da</w:delText>
        </w:r>
      </w:del>
      <w:del w:id="1488" w:date="2023-01-13T18:26:59Z" w:author="Jan Groh">
        <w:r>
          <w:rPr>
            <w:rFonts w:ascii="Garamond Premier Pro Caption" w:hAnsi="Garamond Premier Pro Caption" w:hint="default"/>
            <w:sz w:val="22"/>
            <w:szCs w:val="22"/>
            <w:rtl w:val="0"/>
            <w:lang w:val="de-DE"/>
          </w:rPr>
          <w:delText xml:space="preserve">ß </w:delText>
        </w:r>
      </w:del>
      <w:del w:id="1489" w:date="2023-01-13T18:26:59Z" w:author="Jan Groh">
        <w:r>
          <w:rPr>
            <w:rFonts w:ascii="Garamond Premier Pro Caption" w:hAnsi="Garamond Premier Pro Caption"/>
            <w:sz w:val="22"/>
            <w:szCs w:val="22"/>
            <w:rtl w:val="0"/>
            <w:lang w:val="de-DE"/>
          </w:rPr>
          <w:delText>diese (ich werde ganz schamr</w:delText>
        </w:r>
      </w:del>
      <w:del w:id="1490" w:date="2023-01-13T18:26:59Z" w:author="Jan Groh">
        <w:r>
          <w:rPr>
            <w:rFonts w:ascii="Garamond Premier Pro Caption" w:hAnsi="Garamond Premier Pro Caption" w:hint="default"/>
            <w:sz w:val="22"/>
            <w:szCs w:val="22"/>
            <w:rtl w:val="0"/>
            <w:lang w:val="sv-SE"/>
          </w:rPr>
          <w:delText>ö</w:delText>
        </w:r>
      </w:del>
      <w:del w:id="1491" w:date="2023-01-13T18:26:59Z" w:author="Jan Groh">
        <w:r>
          <w:rPr>
            <w:rFonts w:ascii="Garamond Premier Pro Caption" w:hAnsi="Garamond Premier Pro Caption"/>
            <w:sz w:val="22"/>
            <w:szCs w:val="22"/>
            <w:rtl w:val="0"/>
            <w:lang w:val="de-DE"/>
          </w:rPr>
          <w:delText>tlich) guter Hoffnung sein m</w:delText>
        </w:r>
      </w:del>
      <w:del w:id="1492" w:date="2023-01-13T18:26:59Z" w:author="Jan Groh">
        <w:r>
          <w:rPr>
            <w:rFonts w:ascii="Garamond Premier Pro Caption" w:hAnsi="Garamond Premier Pro Caption" w:hint="default"/>
            <w:sz w:val="22"/>
            <w:szCs w:val="22"/>
            <w:rtl w:val="0"/>
            <w:lang w:val="de-DE"/>
          </w:rPr>
          <w:delText>üß</w:delText>
        </w:r>
      </w:del>
      <w:del w:id="1493" w:date="2023-01-13T18:26:59Z" w:author="Jan Groh">
        <w:r>
          <w:rPr>
            <w:rFonts w:ascii="Garamond Premier Pro Caption" w:hAnsi="Garamond Premier Pro Caption"/>
            <w:sz w:val="22"/>
            <w:szCs w:val="22"/>
            <w:rtl w:val="0"/>
            <w:lang w:val="it-IT"/>
          </w:rPr>
          <w:delText xml:space="preserve">te. </w:delText>
        </w:r>
      </w:del>
      <w:del w:id="1494" w:date="2023-01-13T18:26:59Z" w:author="Jan Groh">
        <w:r>
          <w:rPr>
            <w:rFonts w:ascii="Garamond Premier Pro Caption" w:hAnsi="Garamond Premier Pro Caption" w:hint="default"/>
            <w:sz w:val="22"/>
            <w:szCs w:val="22"/>
            <w:rtl w:val="0"/>
            <w:lang w:val="de-DE"/>
          </w:rPr>
          <w:delText>Ü</w:delText>
        </w:r>
      </w:del>
      <w:del w:id="1495" w:date="2023-01-13T18:26:59Z" w:author="Jan Groh">
        <w:r>
          <w:rPr>
            <w:rFonts w:ascii="Garamond Premier Pro Caption" w:hAnsi="Garamond Premier Pro Caption"/>
            <w:sz w:val="22"/>
            <w:szCs w:val="22"/>
            <w:rtl w:val="0"/>
            <w:lang w:val="de-DE"/>
          </w:rPr>
          <w:delText>brigens mu</w:delText>
        </w:r>
      </w:del>
      <w:del w:id="1496" w:date="2023-01-13T18:26:59Z" w:author="Jan Groh">
        <w:r>
          <w:rPr>
            <w:rFonts w:ascii="Garamond Premier Pro Caption" w:hAnsi="Garamond Premier Pro Caption" w:hint="default"/>
            <w:sz w:val="22"/>
            <w:szCs w:val="22"/>
            <w:rtl w:val="0"/>
            <w:lang w:val="de-DE"/>
          </w:rPr>
          <w:delText xml:space="preserve">ß </w:delText>
        </w:r>
      </w:del>
      <w:del w:id="1497" w:date="2023-01-13T18:26:59Z" w:author="Jan Groh">
        <w:r>
          <w:rPr>
            <w:rFonts w:ascii="Garamond Premier Pro Caption" w:hAnsi="Garamond Premier Pro Caption"/>
            <w:sz w:val="22"/>
            <w:szCs w:val="22"/>
            <w:rtl w:val="0"/>
            <w:lang w:val="de-DE"/>
          </w:rPr>
          <w:delText>ich Dir nun gestehn, da</w:delText>
        </w:r>
      </w:del>
      <w:del w:id="1498" w:date="2023-01-13T18:26:59Z" w:author="Jan Groh">
        <w:r>
          <w:rPr>
            <w:rFonts w:ascii="Garamond Premier Pro Caption" w:hAnsi="Garamond Premier Pro Caption" w:hint="default"/>
            <w:sz w:val="22"/>
            <w:szCs w:val="22"/>
            <w:rtl w:val="0"/>
            <w:lang w:val="de-DE"/>
          </w:rPr>
          <w:delText>ß</w:delText>
        </w:r>
      </w:del>
      <w:del w:id="1499" w:date="2023-01-13T18:26:59Z" w:author="Jan Groh">
        <w:r>
          <w:rPr>
            <w:rFonts w:ascii="Garamond Premier Pro Caption" w:hAnsi="Garamond Premier Pro Caption"/>
            <w:sz w:val="22"/>
            <w:szCs w:val="22"/>
            <w:rtl w:val="0"/>
            <w:lang w:val="de-DE"/>
          </w:rPr>
          <w:delText>, wenn alle ihre Prophezeihungen in Erf</w:delText>
        </w:r>
      </w:del>
      <w:del w:id="1500" w:date="2023-01-13T18:26:59Z" w:author="Jan Groh">
        <w:r>
          <w:rPr>
            <w:rFonts w:ascii="Garamond Premier Pro Caption" w:hAnsi="Garamond Premier Pro Caption" w:hint="default"/>
            <w:sz w:val="22"/>
            <w:szCs w:val="22"/>
            <w:rtl w:val="0"/>
          </w:rPr>
          <w:delText>ü</w:delText>
        </w:r>
      </w:del>
      <w:del w:id="1501" w:date="2023-01-13T18:26:59Z" w:author="Jan Groh">
        <w:r>
          <w:rPr>
            <w:rFonts w:ascii="Garamond Premier Pro Caption" w:hAnsi="Garamond Premier Pro Caption"/>
            <w:sz w:val="22"/>
            <w:szCs w:val="22"/>
            <w:rtl w:val="0"/>
            <w:lang w:val="de-DE"/>
          </w:rPr>
          <w:delText>llung gehen, Du mich kaum noch drei Jahre besitzen wirst; deshalb rate ich Dir: bleibe ja nicht zu lange weg und genie</w:delText>
        </w:r>
      </w:del>
      <w:del w:id="1502" w:date="2023-01-13T18:26:59Z" w:author="Jan Groh">
        <w:r>
          <w:rPr>
            <w:rFonts w:ascii="Garamond Premier Pro Caption" w:hAnsi="Garamond Premier Pro Caption" w:hint="default"/>
            <w:sz w:val="22"/>
            <w:szCs w:val="22"/>
            <w:rtl w:val="0"/>
            <w:lang w:val="de-DE"/>
          </w:rPr>
          <w:delText>ß</w:delText>
        </w:r>
      </w:del>
      <w:del w:id="1503" w:date="2023-01-13T18:26:59Z" w:author="Jan Groh">
        <w:r>
          <w:rPr>
            <w:rFonts w:ascii="Garamond Premier Pro Caption" w:hAnsi="Garamond Premier Pro Caption"/>
            <w:sz w:val="22"/>
            <w:szCs w:val="22"/>
            <w:rtl w:val="0"/>
            <w:lang w:val="de-DE"/>
          </w:rPr>
          <w:delText>e mich noch die kurze Zeit, indem ein junger Graf, der Milit</w:delText>
        </w:r>
      </w:del>
      <w:del w:id="1504" w:date="2023-01-13T18:26:59Z" w:author="Jan Groh">
        <w:r>
          <w:rPr>
            <w:rFonts w:ascii="Garamond Premier Pro Caption" w:hAnsi="Garamond Premier Pro Caption" w:hint="default"/>
            <w:sz w:val="22"/>
            <w:szCs w:val="22"/>
            <w:rtl w:val="0"/>
          </w:rPr>
          <w:delText>ä</w:delText>
        </w:r>
      </w:del>
      <w:del w:id="1505" w:date="2023-01-13T18:26:59Z" w:author="Jan Groh">
        <w:r>
          <w:rPr>
            <w:rFonts w:ascii="Garamond Premier Pro Caption" w:hAnsi="Garamond Premier Pro Caption"/>
            <w:sz w:val="22"/>
            <w:szCs w:val="22"/>
            <w:rtl w:val="0"/>
            <w:lang w:val="de-DE"/>
          </w:rPr>
          <w:delText>r ist, dem es aber bis jetzt noch an Brot fehlt, mich Deinem m</w:delText>
        </w:r>
      </w:del>
      <w:del w:id="1506" w:date="2023-01-13T18:26:59Z" w:author="Jan Groh">
        <w:r>
          <w:rPr>
            <w:rFonts w:ascii="Garamond Premier Pro Caption" w:hAnsi="Garamond Premier Pro Caption" w:hint="default"/>
            <w:sz w:val="22"/>
            <w:szCs w:val="22"/>
            <w:rtl w:val="0"/>
          </w:rPr>
          <w:delText>ü</w:delText>
        </w:r>
      </w:del>
      <w:del w:id="1507" w:date="2023-01-13T18:26:59Z" w:author="Jan Groh">
        <w:r>
          <w:rPr>
            <w:rFonts w:ascii="Garamond Premier Pro Caption" w:hAnsi="Garamond Premier Pro Caption"/>
            <w:sz w:val="22"/>
            <w:szCs w:val="22"/>
            <w:rtl w:val="0"/>
            <w:lang w:val="de-DE"/>
          </w:rPr>
          <w:delText>tterlichen Arm entrei</w:delText>
        </w:r>
      </w:del>
      <w:del w:id="1508" w:date="2023-01-13T18:26:59Z" w:author="Jan Groh">
        <w:r>
          <w:rPr>
            <w:rFonts w:ascii="Garamond Premier Pro Caption" w:hAnsi="Garamond Premier Pro Caption" w:hint="default"/>
            <w:sz w:val="22"/>
            <w:szCs w:val="22"/>
            <w:rtl w:val="0"/>
            <w:lang w:val="de-DE"/>
          </w:rPr>
          <w:delText>ß</w:delText>
        </w:r>
      </w:del>
      <w:del w:id="1509" w:date="2023-01-13T18:26:59Z" w:author="Jan Groh">
        <w:r>
          <w:rPr>
            <w:rFonts w:ascii="Garamond Premier Pro Caption" w:hAnsi="Garamond Premier Pro Caption"/>
            <w:sz w:val="22"/>
            <w:szCs w:val="22"/>
            <w:rtl w:val="0"/>
            <w:lang w:val="de-DE"/>
          </w:rPr>
          <w:delText>en wird. Du kannst sogar schon einige Dutzend M</w:delText>
        </w:r>
      </w:del>
      <w:del w:id="1510" w:date="2023-01-13T18:26:59Z" w:author="Jan Groh">
        <w:r>
          <w:rPr>
            <w:rFonts w:ascii="Garamond Premier Pro Caption" w:hAnsi="Garamond Premier Pro Caption" w:hint="default"/>
            <w:sz w:val="22"/>
            <w:szCs w:val="22"/>
            <w:rtl w:val="0"/>
          </w:rPr>
          <w:delText>ü</w:delText>
        </w:r>
      </w:del>
      <w:del w:id="1511" w:date="2023-01-13T18:26:59Z" w:author="Jan Groh">
        <w:r>
          <w:rPr>
            <w:rFonts w:ascii="Garamond Premier Pro Caption" w:hAnsi="Garamond Premier Pro Caption"/>
            <w:sz w:val="22"/>
            <w:szCs w:val="22"/>
            <w:rtl w:val="0"/>
            <w:lang w:val="de-DE"/>
          </w:rPr>
          <w:delText>tzchen sticken, da der Himmel mir eine Unzahl von S</w:delText>
        </w:r>
      </w:del>
      <w:del w:id="1512" w:date="2023-01-13T18:26:59Z" w:author="Jan Groh">
        <w:r>
          <w:rPr>
            <w:rFonts w:ascii="Garamond Premier Pro Caption" w:hAnsi="Garamond Premier Pro Caption" w:hint="default"/>
            <w:sz w:val="22"/>
            <w:szCs w:val="22"/>
            <w:rtl w:val="0"/>
            <w:lang w:val="sv-SE"/>
          </w:rPr>
          <w:delText>ö</w:delText>
        </w:r>
      </w:del>
      <w:del w:id="1513" w:date="2023-01-13T18:26:59Z" w:author="Jan Groh">
        <w:r>
          <w:rPr>
            <w:rFonts w:ascii="Garamond Premier Pro Caption" w:hAnsi="Garamond Premier Pro Caption"/>
            <w:sz w:val="22"/>
            <w:szCs w:val="22"/>
            <w:rtl w:val="0"/>
            <w:lang w:val="de-DE"/>
          </w:rPr>
          <w:delText xml:space="preserve">hnen zugedacht hat. Dieses war das Wichtigste, das </w:delText>
        </w:r>
      </w:del>
      <w:del w:id="1514" w:date="2023-01-13T18:26:59Z" w:author="Jan Groh">
        <w:r>
          <w:rPr>
            <w:rFonts w:ascii="Garamond Premier Pro Caption" w:hAnsi="Garamond Premier Pro Caption" w:hint="default"/>
            <w:sz w:val="22"/>
            <w:szCs w:val="22"/>
            <w:rtl w:val="0"/>
          </w:rPr>
          <w:delText>ü</w:delText>
        </w:r>
      </w:del>
      <w:del w:id="1515" w:date="2023-01-13T18:26:59Z" w:author="Jan Groh">
        <w:r>
          <w:rPr>
            <w:rFonts w:ascii="Garamond Premier Pro Caption" w:hAnsi="Garamond Premier Pro Caption"/>
            <w:sz w:val="22"/>
            <w:szCs w:val="22"/>
            <w:rtl w:val="0"/>
            <w:lang w:val="de-DE"/>
          </w:rPr>
          <w:delText>brige m</w:delText>
        </w:r>
      </w:del>
      <w:del w:id="1516" w:date="2023-01-13T18:26:59Z" w:author="Jan Groh">
        <w:r>
          <w:rPr>
            <w:rFonts w:ascii="Garamond Premier Pro Caption" w:hAnsi="Garamond Premier Pro Caption" w:hint="default"/>
            <w:sz w:val="22"/>
            <w:szCs w:val="22"/>
            <w:rtl w:val="0"/>
          </w:rPr>
          <w:delText>ü</w:delText>
        </w:r>
      </w:del>
      <w:del w:id="1517" w:date="2023-01-13T18:26:59Z" w:author="Jan Groh">
        <w:r>
          <w:rPr>
            <w:rFonts w:ascii="Garamond Premier Pro Caption" w:hAnsi="Garamond Premier Pro Caption"/>
            <w:sz w:val="22"/>
            <w:szCs w:val="22"/>
            <w:rtl w:val="0"/>
            <w:lang w:val="de-DE"/>
          </w:rPr>
          <w:delText>ndlich.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0"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1" w:date="2023-01-13T18:26:59Z" w:author="Jan Groh"/>
          <w:rFonts w:ascii="Garamond Premier Pro Italic" w:cs="Garamond Premier Pro Italic" w:hAnsi="Garamond Premier Pro Italic" w:eastAsia="Garamond Premier Pro Italic"/>
          <w:sz w:val="22"/>
          <w:szCs w:val="22"/>
        </w:rPr>
      </w:pPr>
      <w:del w:id="1522" w:date="2023-01-13T18:26:59Z" w:author="Jan Groh">
        <w:r>
          <w:rPr>
            <w:rFonts w:ascii="Garamond Premier Pro Italic" w:hAnsi="Garamond Premier Pro Italic"/>
            <w:sz w:val="22"/>
            <w:szCs w:val="22"/>
            <w:rtl w:val="0"/>
            <w:lang w:val="de-DE"/>
          </w:rPr>
          <w:delText>Luise von Harstall</w:delText>
        </w:r>
      </w:del>
      <w:del w:id="1523" w:date="2023-01-13T18:26:59Z" w:author="Jan Groh">
        <w:r>
          <w:rPr>
            <w:rFonts w:ascii="Garamond Premier Pro Italic" w:cs="Garamond Premier Pro Italic" w:hAnsi="Garamond Premier Pro Italic" w:eastAsia="Garamond Premier Pro Italic"/>
            <w:sz w:val="22"/>
            <w:szCs w:val="22"/>
            <w:vertAlign w:val="superscript"/>
          </w:rPr>
          <w:footnoteReference w:id="68"/>
        </w:r>
      </w:del>
      <w:del w:id="1524" w:date="2023-01-13T18:26:59Z" w:author="Jan Groh">
        <w:r>
          <w:rPr>
            <w:rFonts w:ascii="Garamond Premier Pro Italic" w:hAnsi="Garamond Premier Pro Italic"/>
            <w:sz w:val="22"/>
            <w:szCs w:val="22"/>
            <w:rtl w:val="0"/>
            <w:lang w:val="en-US"/>
          </w:rPr>
          <w:delText xml:space="preserv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5" w:date="2023-01-13T18:26:59Z" w:author="Jan Groh"/>
          <w:rFonts w:ascii="Garamond Premier Pro Italic" w:cs="Garamond Premier Pro Italic" w:hAnsi="Garamond Premier Pro Italic" w:eastAsia="Garamond Premier Pro Italic"/>
          <w:sz w:val="22"/>
          <w:szCs w:val="22"/>
        </w:rPr>
      </w:pPr>
      <w:del w:id="1526" w:date="2023-01-13T18:26:59Z" w:author="Jan Groh">
        <w:r>
          <w:rPr>
            <w:rFonts w:ascii="Garamond Premier Pro Italic" w:hAnsi="Garamond Premier Pro Italic"/>
            <w:sz w:val="22"/>
            <w:szCs w:val="22"/>
            <w:rtl w:val="0"/>
            <w:lang w:val="de-DE"/>
          </w:rPr>
          <w:delText>N</w:delText>
        </w:r>
      </w:del>
      <w:del w:id="1527" w:date="2023-01-13T18:26:59Z" w:author="Jan Groh">
        <w:r>
          <w:rPr>
            <w:rFonts w:ascii="Garamond Premier Pro Italic" w:hAnsi="Garamond Premier Pro Italic"/>
            <w:sz w:val="22"/>
            <w:szCs w:val="22"/>
            <w:rtl w:val="0"/>
          </w:rPr>
          <w:delText>a</w:delText>
        </w:r>
      </w:del>
      <w:del w:id="1528" w:date="2023-01-13T18:26:59Z" w:author="Jan Groh">
        <w:r>
          <w:rPr>
            <w:rFonts w:ascii="Garamond Premier Pro Italic" w:hAnsi="Garamond Premier Pro Italic"/>
            <w:sz w:val="22"/>
            <w:szCs w:val="22"/>
            <w:rtl w:val="0"/>
            <w:lang w:val="de-DE"/>
          </w:rPr>
          <w:delText>z</w:delText>
        </w:r>
      </w:del>
      <w:del w:id="1529" w:date="2023-01-13T18:26:59Z" w:author="Jan Groh">
        <w:r>
          <w:rPr>
            <w:rFonts w:ascii="Garamond Premier Pro Italic" w:hAnsi="Garamond Premier Pro Italic"/>
            <w:sz w:val="22"/>
            <w:szCs w:val="22"/>
            <w:rtl w:val="0"/>
          </w:rPr>
          <w:delText>za, den 16. Julius 1813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0" w:date="2023-01-13T18:26:59Z" w:author="Jan Groh"/>
          <w:rFonts w:ascii="Garamond Premier Pro Caption" w:cs="Garamond Premier Pro Caption" w:hAnsi="Garamond Premier Pro Caption" w:eastAsia="Garamond Premier Pro Caption"/>
          <w:sz w:val="22"/>
          <w:szCs w:val="22"/>
        </w:rPr>
      </w:pPr>
      <w:del w:id="1531" w:date="2023-01-13T18:26:59Z" w:author="Jan Groh">
        <w:r>
          <w:rPr>
            <w:rFonts w:ascii="Garamond Premier Pro Caption" w:hAnsi="Garamond Premier Pro Caption"/>
            <w:sz w:val="22"/>
            <w:szCs w:val="22"/>
            <w:rtl w:val="0"/>
            <w:lang w:val="de-DE"/>
          </w:rPr>
          <w:delText>Warum sind wir nicht M</w:delText>
        </w:r>
      </w:del>
      <w:del w:id="1532" w:date="2023-01-13T18:26:59Z" w:author="Jan Groh">
        <w:r>
          <w:rPr>
            <w:rFonts w:ascii="Garamond Premier Pro Caption" w:hAnsi="Garamond Premier Pro Caption" w:hint="default"/>
            <w:sz w:val="22"/>
            <w:szCs w:val="22"/>
            <w:rtl w:val="0"/>
          </w:rPr>
          <w:delText>ä</w:delText>
        </w:r>
      </w:del>
      <w:del w:id="1533" w:date="2023-01-13T18:26:59Z" w:author="Jan Groh">
        <w:r>
          <w:rPr>
            <w:rFonts w:ascii="Garamond Premier Pro Caption" w:hAnsi="Garamond Premier Pro Caption"/>
            <w:sz w:val="22"/>
            <w:szCs w:val="22"/>
            <w:rtl w:val="0"/>
            <w:lang w:val="it-IT"/>
          </w:rPr>
          <w:delText>nner, Ottilie? Du w</w:delText>
        </w:r>
      </w:del>
      <w:del w:id="1534" w:date="2023-01-13T18:26:59Z" w:author="Jan Groh">
        <w:r>
          <w:rPr>
            <w:rFonts w:ascii="Garamond Premier Pro Caption" w:hAnsi="Garamond Premier Pro Caption" w:hint="default"/>
            <w:sz w:val="22"/>
            <w:szCs w:val="22"/>
            <w:rtl w:val="0"/>
          </w:rPr>
          <w:delText>ü</w:delText>
        </w:r>
      </w:del>
      <w:del w:id="1535" w:date="2023-01-13T18:26:59Z" w:author="Jan Groh">
        <w:r>
          <w:rPr>
            <w:rFonts w:ascii="Garamond Premier Pro Caption" w:hAnsi="Garamond Premier Pro Caption"/>
            <w:sz w:val="22"/>
            <w:szCs w:val="22"/>
            <w:rtl w:val="0"/>
            <w:lang w:val="de-DE"/>
          </w:rPr>
          <w:delText>rdest gl</w:delText>
        </w:r>
      </w:del>
      <w:del w:id="1536" w:date="2023-01-13T18:26:59Z" w:author="Jan Groh">
        <w:r>
          <w:rPr>
            <w:rFonts w:ascii="Garamond Premier Pro Caption" w:hAnsi="Garamond Premier Pro Caption" w:hint="default"/>
            <w:sz w:val="22"/>
            <w:szCs w:val="22"/>
            <w:rtl w:val="0"/>
          </w:rPr>
          <w:delText>ü</w:delText>
        </w:r>
      </w:del>
      <w:del w:id="1537" w:date="2023-01-13T18:26:59Z" w:author="Jan Groh">
        <w:r>
          <w:rPr>
            <w:rFonts w:ascii="Garamond Premier Pro Caption" w:hAnsi="Garamond Premier Pro Caption"/>
            <w:sz w:val="22"/>
            <w:szCs w:val="22"/>
            <w:rtl w:val="0"/>
            <w:lang w:val="de-DE"/>
          </w:rPr>
          <w:delText>cklich sein und gewi</w:delText>
        </w:r>
      </w:del>
      <w:del w:id="1538" w:date="2023-01-13T18:26:59Z" w:author="Jan Groh">
        <w:r>
          <w:rPr>
            <w:rFonts w:ascii="Garamond Premier Pro Caption" w:hAnsi="Garamond Premier Pro Caption" w:hint="default"/>
            <w:sz w:val="22"/>
            <w:szCs w:val="22"/>
            <w:rtl w:val="0"/>
            <w:lang w:val="de-DE"/>
          </w:rPr>
          <w:delText xml:space="preserve">ß </w:delText>
        </w:r>
      </w:del>
      <w:del w:id="1539" w:date="2023-01-13T18:26:59Z" w:author="Jan Groh">
        <w:r>
          <w:rPr>
            <w:rFonts w:ascii="Garamond Premier Pro Caption" w:hAnsi="Garamond Premier Pro Caption"/>
            <w:sz w:val="22"/>
            <w:szCs w:val="22"/>
            <w:rtl w:val="0"/>
            <w:lang w:val="de-DE"/>
          </w:rPr>
          <w:delText>auch ich! Denn das ist eben mein Ungl</w:delText>
        </w:r>
      </w:del>
      <w:del w:id="1540" w:date="2023-01-13T18:26:59Z" w:author="Jan Groh">
        <w:r>
          <w:rPr>
            <w:rFonts w:ascii="Garamond Premier Pro Caption" w:hAnsi="Garamond Premier Pro Caption" w:hint="default"/>
            <w:sz w:val="22"/>
            <w:szCs w:val="22"/>
            <w:rtl w:val="0"/>
          </w:rPr>
          <w:delText>ü</w:delText>
        </w:r>
      </w:del>
      <w:del w:id="1541" w:date="2023-01-13T18:26:59Z" w:author="Jan Groh">
        <w:r>
          <w:rPr>
            <w:rFonts w:ascii="Garamond Premier Pro Caption" w:hAnsi="Garamond Premier Pro Caption"/>
            <w:sz w:val="22"/>
            <w:szCs w:val="22"/>
            <w:rtl w:val="0"/>
            <w:lang w:val="de-DE"/>
          </w:rPr>
          <w:delText>ck, da</w:delText>
        </w:r>
      </w:del>
      <w:del w:id="1542" w:date="2023-01-13T18:26:59Z" w:author="Jan Groh">
        <w:r>
          <w:rPr>
            <w:rFonts w:ascii="Garamond Premier Pro Caption" w:hAnsi="Garamond Premier Pro Caption" w:hint="default"/>
            <w:sz w:val="22"/>
            <w:szCs w:val="22"/>
            <w:rtl w:val="0"/>
            <w:lang w:val="de-DE"/>
          </w:rPr>
          <w:delText xml:space="preserve">ß </w:delText>
        </w:r>
      </w:del>
      <w:del w:id="1543" w:date="2023-01-13T18:26:59Z" w:author="Jan Groh">
        <w:r>
          <w:rPr>
            <w:rFonts w:ascii="Garamond Premier Pro Caption" w:hAnsi="Garamond Premier Pro Caption"/>
            <w:sz w:val="22"/>
            <w:szCs w:val="22"/>
            <w:rtl w:val="0"/>
            <w:lang w:val="de-DE"/>
          </w:rPr>
          <w:delText>ich zu meinen Arbeiten den Kopf nicht brauche, und die Gedanken, die sich dabei unaufh</w:delText>
        </w:r>
      </w:del>
      <w:del w:id="1544" w:date="2023-01-13T18:26:59Z" w:author="Jan Groh">
        <w:r>
          <w:rPr>
            <w:rFonts w:ascii="Garamond Premier Pro Caption" w:hAnsi="Garamond Premier Pro Caption" w:hint="default"/>
            <w:sz w:val="22"/>
            <w:szCs w:val="22"/>
            <w:rtl w:val="0"/>
            <w:lang w:val="sv-SE"/>
          </w:rPr>
          <w:delText>ö</w:delText>
        </w:r>
      </w:del>
      <w:del w:id="1545" w:date="2023-01-13T18:26:59Z" w:author="Jan Groh">
        <w:r>
          <w:rPr>
            <w:rFonts w:ascii="Garamond Premier Pro Caption" w:hAnsi="Garamond Premier Pro Caption"/>
            <w:sz w:val="22"/>
            <w:szCs w:val="22"/>
            <w:rtl w:val="0"/>
            <w:lang w:val="de-DE"/>
          </w:rPr>
          <w:delText>rlich jagen, nicht fesseln kann. W</w:delText>
        </w:r>
      </w:del>
      <w:del w:id="1546" w:date="2023-01-13T18:26:59Z" w:author="Jan Groh">
        <w:r>
          <w:rPr>
            <w:rFonts w:ascii="Garamond Premier Pro Caption" w:hAnsi="Garamond Premier Pro Caption" w:hint="default"/>
            <w:sz w:val="22"/>
            <w:szCs w:val="22"/>
            <w:rtl w:val="0"/>
          </w:rPr>
          <w:delText>ä</w:delText>
        </w:r>
      </w:del>
      <w:del w:id="1547" w:date="2023-01-13T18:26:59Z" w:author="Jan Groh">
        <w:r>
          <w:rPr>
            <w:rFonts w:ascii="Garamond Premier Pro Caption" w:hAnsi="Garamond Premier Pro Caption"/>
            <w:sz w:val="22"/>
            <w:szCs w:val="22"/>
            <w:rtl w:val="0"/>
            <w:lang w:val="de-DE"/>
          </w:rPr>
          <w:delText>re ich ein Mann, ich w</w:delText>
        </w:r>
      </w:del>
      <w:del w:id="1548" w:date="2023-01-13T18:26:59Z" w:author="Jan Groh">
        <w:r>
          <w:rPr>
            <w:rFonts w:ascii="Garamond Premier Pro Caption" w:hAnsi="Garamond Premier Pro Caption" w:hint="default"/>
            <w:sz w:val="22"/>
            <w:szCs w:val="22"/>
            <w:rtl w:val="0"/>
          </w:rPr>
          <w:delText>ü</w:delText>
        </w:r>
      </w:del>
      <w:del w:id="1549" w:date="2023-01-13T18:26:59Z" w:author="Jan Groh">
        <w:r>
          <w:rPr>
            <w:rFonts w:ascii="Garamond Premier Pro Caption" w:hAnsi="Garamond Premier Pro Caption"/>
            <w:sz w:val="22"/>
            <w:szCs w:val="22"/>
            <w:rtl w:val="0"/>
            <w:lang w:val="it-IT"/>
          </w:rPr>
          <w:delText>rde in t</w:delText>
        </w:r>
      </w:del>
      <w:del w:id="1550" w:date="2023-01-13T18:26:59Z" w:author="Jan Groh">
        <w:r>
          <w:rPr>
            <w:rFonts w:ascii="Garamond Premier Pro Caption" w:hAnsi="Garamond Premier Pro Caption" w:hint="default"/>
            <w:sz w:val="22"/>
            <w:szCs w:val="22"/>
            <w:rtl w:val="0"/>
          </w:rPr>
          <w:delText>ä</w:delText>
        </w:r>
      </w:del>
      <w:del w:id="1551" w:date="2023-01-13T18:26:59Z" w:author="Jan Groh">
        <w:r>
          <w:rPr>
            <w:rFonts w:ascii="Garamond Premier Pro Caption" w:hAnsi="Garamond Premier Pro Caption"/>
            <w:sz w:val="22"/>
            <w:szCs w:val="22"/>
            <w:rtl w:val="0"/>
            <w:lang w:val="de-DE"/>
          </w:rPr>
          <w:delText>tigen Gesch</w:delText>
        </w:r>
      </w:del>
      <w:del w:id="1552" w:date="2023-01-13T18:26:59Z" w:author="Jan Groh">
        <w:r>
          <w:rPr>
            <w:rFonts w:ascii="Garamond Premier Pro Caption" w:hAnsi="Garamond Premier Pro Caption" w:hint="default"/>
            <w:sz w:val="22"/>
            <w:szCs w:val="22"/>
            <w:rtl w:val="0"/>
          </w:rPr>
          <w:delText>ä</w:delText>
        </w:r>
      </w:del>
      <w:del w:id="1553" w:date="2023-01-13T18:26:59Z" w:author="Jan Groh">
        <w:r>
          <w:rPr>
            <w:rFonts w:ascii="Garamond Premier Pro Caption" w:hAnsi="Garamond Premier Pro Caption"/>
            <w:sz w:val="22"/>
            <w:szCs w:val="22"/>
            <w:rtl w:val="0"/>
            <w:lang w:val="de-DE"/>
          </w:rPr>
          <w:delText>ften meine Gedanken n</w:delText>
        </w:r>
      </w:del>
      <w:del w:id="1554" w:date="2023-01-13T18:26:59Z" w:author="Jan Groh">
        <w:r>
          <w:rPr>
            <w:rFonts w:ascii="Garamond Premier Pro Caption" w:hAnsi="Garamond Premier Pro Caption" w:hint="default"/>
            <w:sz w:val="22"/>
            <w:szCs w:val="22"/>
            <w:rtl w:val="0"/>
          </w:rPr>
          <w:delText>ü</w:delText>
        </w:r>
      </w:del>
      <w:del w:id="1555" w:date="2023-01-13T18:26:59Z" w:author="Jan Groh">
        <w:r>
          <w:rPr>
            <w:rFonts w:ascii="Garamond Premier Pro Caption" w:hAnsi="Garamond Premier Pro Caption"/>
            <w:sz w:val="22"/>
            <w:szCs w:val="22"/>
            <w:rtl w:val="0"/>
            <w:lang w:val="de-DE"/>
          </w:rPr>
          <w:delText>tzen, ich w</w:delText>
        </w:r>
      </w:del>
      <w:del w:id="1556" w:date="2023-01-13T18:26:59Z" w:author="Jan Groh">
        <w:r>
          <w:rPr>
            <w:rFonts w:ascii="Garamond Premier Pro Caption" w:hAnsi="Garamond Premier Pro Caption" w:hint="default"/>
            <w:sz w:val="22"/>
            <w:szCs w:val="22"/>
            <w:rtl w:val="0"/>
          </w:rPr>
          <w:delText>ü</w:delText>
        </w:r>
      </w:del>
      <w:del w:id="1557" w:date="2023-01-13T18:26:59Z" w:author="Jan Groh">
        <w:r>
          <w:rPr>
            <w:rFonts w:ascii="Garamond Premier Pro Caption" w:hAnsi="Garamond Premier Pro Caption"/>
            <w:sz w:val="22"/>
            <w:szCs w:val="22"/>
            <w:rtl w:val="0"/>
            <w:lang w:val="de-DE"/>
          </w:rPr>
          <w:delText>rde handeln und gl</w:delText>
        </w:r>
      </w:del>
      <w:del w:id="1558" w:date="2023-01-13T18:26:59Z" w:author="Jan Groh">
        <w:r>
          <w:rPr>
            <w:rFonts w:ascii="Garamond Premier Pro Caption" w:hAnsi="Garamond Premier Pro Caption" w:hint="default"/>
            <w:sz w:val="22"/>
            <w:szCs w:val="22"/>
            <w:rtl w:val="0"/>
          </w:rPr>
          <w:delText>ü</w:delText>
        </w:r>
      </w:del>
      <w:del w:id="1559" w:date="2023-01-13T18:26:59Z" w:author="Jan Groh">
        <w:r>
          <w:rPr>
            <w:rFonts w:ascii="Garamond Premier Pro Caption" w:hAnsi="Garamond Premier Pro Caption"/>
            <w:sz w:val="22"/>
            <w:szCs w:val="22"/>
            <w:rtl w:val="0"/>
            <w:lang w:val="de-DE"/>
          </w:rPr>
          <w:delText>cklich sein! Wie anders ist es so mit uns! Ich</w:delText>
        </w:r>
      </w:del>
      <w:del w:id="1560" w:date="2023-01-13T18:26:59Z" w:author="Jan Groh">
        <w:r>
          <w:rPr>
            <w:rFonts w:ascii="Garamond Premier Pro Caption" w:hAnsi="Garamond Premier Pro Caption"/>
            <w:sz w:val="22"/>
            <w:szCs w:val="22"/>
            <w:rtl w:val="0"/>
            <w:lang w:val="de-DE"/>
          </w:rPr>
          <w:delText xml:space="preserve"> </w:delText>
        </w:r>
      </w:del>
      <w:del w:id="1561" w:date="2023-01-13T18:26:59Z" w:author="Jan Groh">
        <w:r>
          <w:rPr>
            <w:rFonts w:ascii="Garamond Premier Pro Caption" w:hAnsi="Garamond Premier Pro Caption"/>
            <w:sz w:val="22"/>
            <w:szCs w:val="22"/>
            <w:rtl w:val="0"/>
            <w:lang w:val="de-DE"/>
          </w:rPr>
          <w:delText>hoffe, ich werde Dir bald gratulieren k</w:delText>
        </w:r>
      </w:del>
      <w:del w:id="1562" w:date="2023-01-13T18:26:59Z" w:author="Jan Groh">
        <w:r>
          <w:rPr>
            <w:rFonts w:ascii="Garamond Premier Pro Caption" w:hAnsi="Garamond Premier Pro Caption" w:hint="default"/>
            <w:sz w:val="22"/>
            <w:szCs w:val="22"/>
            <w:rtl w:val="0"/>
            <w:lang w:val="sv-SE"/>
          </w:rPr>
          <w:delText>ö</w:delText>
        </w:r>
      </w:del>
      <w:del w:id="1563" w:date="2023-01-13T18:26:59Z" w:author="Jan Groh">
        <w:r>
          <w:rPr>
            <w:rFonts w:ascii="Garamond Premier Pro Caption" w:hAnsi="Garamond Premier Pro Caption"/>
            <w:sz w:val="22"/>
            <w:szCs w:val="22"/>
            <w:rtl w:val="0"/>
            <w:lang w:val="de-DE"/>
          </w:rPr>
          <w:delText>nnen, da mein kleiner Finger, der so etwas von der schwarzen Kunst versteht, mir alles gesagt hat, was Du mir noch nicht sagen konntest in R</w:delText>
        </w:r>
      </w:del>
      <w:del w:id="1564" w:date="2023-01-13T18:26:59Z" w:author="Jan Groh">
        <w:r>
          <w:rPr>
            <w:rFonts w:ascii="Garamond Premier Pro Caption" w:hAnsi="Garamond Premier Pro Caption" w:hint="default"/>
            <w:sz w:val="22"/>
            <w:szCs w:val="22"/>
            <w:rtl w:val="0"/>
          </w:rPr>
          <w:delText>ü</w:delText>
        </w:r>
      </w:del>
      <w:del w:id="1565" w:date="2023-01-13T18:26:59Z" w:author="Jan Groh">
        <w:r>
          <w:rPr>
            <w:rFonts w:ascii="Garamond Premier Pro Caption" w:hAnsi="Garamond Premier Pro Caption"/>
            <w:sz w:val="22"/>
            <w:szCs w:val="22"/>
            <w:rtl w:val="0"/>
            <w:lang w:val="de-DE"/>
          </w:rPr>
          <w:delText>cksicht des sch</w:delText>
        </w:r>
      </w:del>
      <w:del w:id="1566" w:date="2023-01-13T18:26:59Z" w:author="Jan Groh">
        <w:r>
          <w:rPr>
            <w:rFonts w:ascii="Garamond Premier Pro Caption" w:hAnsi="Garamond Premier Pro Caption" w:hint="default"/>
            <w:sz w:val="22"/>
            <w:szCs w:val="22"/>
            <w:rtl w:val="0"/>
            <w:lang w:val="sv-SE"/>
          </w:rPr>
          <w:delText>ö</w:delText>
        </w:r>
      </w:del>
      <w:del w:id="1567" w:date="2023-01-13T18:26:59Z" w:author="Jan Groh">
        <w:r>
          <w:rPr>
            <w:rFonts w:ascii="Garamond Premier Pro Caption" w:hAnsi="Garamond Premier Pro Caption"/>
            <w:sz w:val="22"/>
            <w:szCs w:val="22"/>
            <w:rtl w:val="0"/>
            <w:lang w:val="de-DE"/>
          </w:rPr>
          <w:delText>nen August</w:delText>
        </w:r>
      </w:del>
      <w:del w:id="1568" w:date="2023-01-09T22:36:31Z" w:author="Jan Groh">
        <w:r>
          <w:rPr>
            <w:rFonts w:ascii="Garamond Premier Pro Caption" w:cs="Garamond Premier Pro Caption" w:hAnsi="Garamond Premier Pro Caption" w:eastAsia="Garamond Premier Pro Caption"/>
            <w:sz w:val="22"/>
            <w:szCs w:val="22"/>
            <w:vertAlign w:val="superscript"/>
          </w:rPr>
          <w:footnoteReference w:id="69"/>
        </w:r>
      </w:del>
      <w:ins w:id="1569" w:date="2023-01-09T22:36:31Z" w:author="Jan Groh">
        <w:del w:id="1570" w:date="2023-01-13T18:26:59Z" w:author="Jan Groh">
          <w:r>
            <w:rPr>
              <w:rFonts w:ascii="Garamond Premier Pro Caption" w:cs="Garamond Premier Pro Caption" w:hAnsi="Garamond Premier Pro Caption" w:eastAsia="Garamond Premier Pro Caption"/>
              <w:sz w:val="22"/>
              <w:szCs w:val="22"/>
              <w:vertAlign w:val="superscript"/>
            </w:rPr>
            <w:footnoteReference w:id="70"/>
          </w:r>
        </w:del>
      </w:ins>
      <w:del w:id="1571"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73" w:date="2023-01-08T17:27:10Z" w:author="Jan Groh"/>
          <w:del w:id="157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75" w:date="2023-01-08T17:27:10Z" w:author="Jan Groh"/>
          <w:del w:id="157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77" w:date="2023-01-08T17:27:10Z" w:author="Jan Groh"/>
          <w:del w:id="1578" w:date="2023-01-13T18:26:59Z" w:author="Jan Groh"/>
          <w:rFonts w:ascii="Garamond Premier Pro Caption" w:cs="Garamond Premier Pro Caption" w:hAnsi="Garamond Premier Pro Caption" w:eastAsia="Garamond Premier Pro Caption"/>
          <w:sz w:val="22"/>
          <w:szCs w:val="22"/>
        </w:rPr>
      </w:pPr>
      <w:ins w:id="1579" w:date="2023-01-08T17:27:10Z" w:author="Jan Groh">
        <w:del w:id="1580" w:date="2023-01-13T18:26:59Z" w:author="Jan Groh">
          <w:r>
            <w:rPr>
              <w:rFonts w:ascii="Garamond Premier Pro Bold" w:hAnsi="Garamond Premier Pro Bold"/>
              <w:sz w:val="22"/>
              <w:szCs w:val="22"/>
              <w:rtl w:val="0"/>
              <w:lang w:val="de-DE"/>
            </w:rPr>
            <w:delText>17</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81" w:date="2023-01-08T17:27:10Z" w:author="Jan Groh"/>
          <w:del w:id="1582" w:date="2023-01-13T18:26:59Z" w:author="Jan Groh"/>
          <w:rFonts w:ascii="Garamond Premier Pro Caption" w:cs="Garamond Premier Pro Caption" w:hAnsi="Garamond Premier Pro Caption" w:eastAsia="Garamond Premier Pro Caption"/>
          <w:sz w:val="22"/>
          <w:szCs w:val="22"/>
        </w:rPr>
      </w:pPr>
      <w:ins w:id="1583" w:date="2023-01-08T17:27:10Z" w:author="Jan Groh">
        <w:del w:id="1584" w:date="2023-01-13T18:26:59Z" w:author="Jan Groh">
          <w:r>
            <w:rPr>
              <w:rFonts w:ascii="Garamond Premier Pro Caption" w:hAnsi="Garamond Premier Pro Caption"/>
              <w:sz w:val="22"/>
              <w:szCs w:val="22"/>
              <w:rtl w:val="0"/>
              <w:lang w:val="de-DE"/>
            </w:rPr>
            <w:delText>(1813/14)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85" w:date="2023-01-08T17:27:10Z" w:author="Jan Groh"/>
          <w:del w:id="158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7"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8" w:date="2023-01-13T18:26:59Z" w:author="Jan Groh"/>
          <w:rFonts w:ascii="Garamond Premier Pro Italic" w:cs="Garamond Premier Pro Italic" w:hAnsi="Garamond Premier Pro Italic" w:eastAsia="Garamond Premier Pro Italic"/>
          <w:sz w:val="22"/>
          <w:szCs w:val="22"/>
        </w:rPr>
      </w:pPr>
      <w:del w:id="1589" w:date="2023-01-13T18:26:59Z" w:author="Jan Groh">
        <w:r>
          <w:rPr>
            <w:rFonts w:ascii="Garamond Premier Pro Italic" w:hAnsi="Garamond Premier Pro Italic"/>
            <w:sz w:val="22"/>
            <w:szCs w:val="22"/>
            <w:rtl w:val="0"/>
            <w:lang w:val="de-DE"/>
          </w:rPr>
          <w:delText>Aus dem Tagebuch des Ferdinand Heinke</w:delText>
        </w:r>
      </w:del>
      <w:del w:id="1590" w:date="2023-01-13T18:26:59Z" w:author="Jan Groh">
        <w:r>
          <w:rPr>
            <w:rFonts w:ascii="Garamond Premier Pro Italic" w:cs="Garamond Premier Pro Italic" w:hAnsi="Garamond Premier Pro Italic" w:eastAsia="Garamond Premier Pro Italic"/>
            <w:sz w:val="22"/>
            <w:szCs w:val="22"/>
            <w:vertAlign w:val="superscript"/>
          </w:rPr>
          <w:footnoteReference w:id="71"/>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1" w:date="2023-01-13T18:26:59Z" w:author="Jan Groh"/>
          <w:rFonts w:ascii="Garamond Premier Pro Italic" w:cs="Garamond Premier Pro Italic" w:hAnsi="Garamond Premier Pro Italic" w:eastAsia="Garamond Premier Pro Italic"/>
          <w:sz w:val="22"/>
          <w:szCs w:val="22"/>
        </w:rPr>
      </w:pPr>
      <w:del w:id="1592" w:date="2023-01-13T18:26:59Z" w:author="Jan Groh">
        <w:r>
          <w:rPr>
            <w:rFonts w:ascii="Garamond Premier Pro Italic" w:hAnsi="Garamond Premier Pro Italic"/>
            <w:sz w:val="22"/>
            <w:szCs w:val="22"/>
            <w:rtl w:val="0"/>
          </w:rPr>
          <w:delText>Weimar 16. Nov. 1813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3" w:date="2023-01-13T18:26:59Z" w:author="Jan Groh"/>
          <w:rFonts w:ascii="Garamond Premier Pro Caption" w:cs="Garamond Premier Pro Caption" w:hAnsi="Garamond Premier Pro Caption" w:eastAsia="Garamond Premier Pro Caption"/>
          <w:sz w:val="22"/>
          <w:szCs w:val="22"/>
        </w:rPr>
      </w:pPr>
      <w:del w:id="1594" w:date="2023-01-13T18:26:59Z" w:author="Jan Groh">
        <w:r>
          <w:rPr>
            <w:rFonts w:ascii="Garamond Premier Pro Caption" w:hAnsi="Garamond Premier Pro Caption"/>
            <w:sz w:val="22"/>
            <w:szCs w:val="22"/>
            <w:rtl w:val="0"/>
            <w:lang w:val="de-DE"/>
          </w:rPr>
          <w:delText>Abends bei Schopenhauers</w:delText>
        </w:r>
      </w:del>
      <w:del w:id="1595" w:date="2023-01-13T18:26:59Z" w:author="Jan Groh">
        <w:r>
          <w:rPr>
            <w:rFonts w:ascii="Garamond Premier Pro Caption" w:cs="Garamond Premier Pro Caption" w:hAnsi="Garamond Premier Pro Caption" w:eastAsia="Garamond Premier Pro Caption"/>
            <w:sz w:val="22"/>
            <w:szCs w:val="22"/>
            <w:vertAlign w:val="superscript"/>
          </w:rPr>
          <w:footnoteReference w:id="72"/>
        </w:r>
      </w:del>
      <w:del w:id="1596" w:date="2023-01-13T18:26:59Z" w:author="Jan Groh">
        <w:r>
          <w:rPr>
            <w:rFonts w:ascii="Garamond Premier Pro Caption" w:hAnsi="Garamond Premier Pro Caption"/>
            <w:sz w:val="22"/>
            <w:szCs w:val="22"/>
            <w:rtl w:val="0"/>
            <w:lang w:val="es-ES_tradnl"/>
          </w:rPr>
          <w:delText>. Adele</w:delText>
        </w:r>
      </w:del>
      <w:del w:id="1597" w:date="2023-01-13T18:26:59Z" w:author="Jan Groh">
        <w:r>
          <w:rPr>
            <w:rFonts w:ascii="Garamond Premier Pro Caption" w:cs="Garamond Premier Pro Caption" w:hAnsi="Garamond Premier Pro Caption" w:eastAsia="Garamond Premier Pro Caption"/>
            <w:sz w:val="22"/>
            <w:szCs w:val="22"/>
            <w:vertAlign w:val="superscript"/>
          </w:rPr>
          <w:footnoteReference w:id="73"/>
        </w:r>
      </w:del>
      <w:del w:id="1598" w:date="2023-01-13T18:26:59Z" w:author="Jan Groh">
        <w:r>
          <w:rPr>
            <w:rFonts w:ascii="Garamond Premier Pro Caption" w:hAnsi="Garamond Premier Pro Caption"/>
            <w:sz w:val="22"/>
            <w:szCs w:val="22"/>
            <w:rtl w:val="0"/>
          </w:rPr>
          <w:delText xml:space="preserve"> pr</w:delText>
        </w:r>
      </w:del>
      <w:del w:id="1599" w:date="2023-01-13T18:26:59Z" w:author="Jan Groh">
        <w:r>
          <w:rPr>
            <w:rFonts w:ascii="Garamond Premier Pro Caption" w:hAnsi="Garamond Premier Pro Caption" w:hint="default"/>
            <w:sz w:val="22"/>
            <w:szCs w:val="22"/>
            <w:rtl w:val="0"/>
          </w:rPr>
          <w:delText>ä</w:delText>
        </w:r>
      </w:del>
      <w:del w:id="1600" w:date="2023-01-13T18:26:59Z" w:author="Jan Groh">
        <w:r>
          <w:rPr>
            <w:rFonts w:ascii="Garamond Premier Pro Caption" w:hAnsi="Garamond Premier Pro Caption"/>
            <w:sz w:val="22"/>
            <w:szCs w:val="22"/>
            <w:rtl w:val="0"/>
            <w:lang w:val="de-DE"/>
          </w:rPr>
          <w:delText>sentiert uns ihrer bildsch</w:delText>
        </w:r>
      </w:del>
      <w:del w:id="1601" w:date="2023-01-13T18:26:59Z" w:author="Jan Groh">
        <w:r>
          <w:rPr>
            <w:rFonts w:ascii="Garamond Premier Pro Caption" w:hAnsi="Garamond Premier Pro Caption" w:hint="default"/>
            <w:sz w:val="22"/>
            <w:szCs w:val="22"/>
            <w:rtl w:val="0"/>
            <w:lang w:val="sv-SE"/>
          </w:rPr>
          <w:delText>ö</w:delText>
        </w:r>
      </w:del>
      <w:del w:id="1602" w:date="2023-01-13T18:26:59Z" w:author="Jan Groh">
        <w:r>
          <w:rPr>
            <w:rFonts w:ascii="Garamond Premier Pro Caption" w:hAnsi="Garamond Premier Pro Caption"/>
            <w:sz w:val="22"/>
            <w:szCs w:val="22"/>
            <w:rtl w:val="0"/>
            <w:lang w:val="de-DE"/>
          </w:rPr>
          <w:delText>nen Freundin Ottilie v. Pogwisch</w:delText>
        </w:r>
      </w:del>
      <w:del w:id="1603"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5" w:date="2023-01-13T18:26:59Z" w:author="Jan Groh"/>
          <w:rFonts w:ascii="Garamond Premier Pro Italic" w:cs="Garamond Premier Pro Italic" w:hAnsi="Garamond Premier Pro Italic" w:eastAsia="Garamond Premier Pro Italic"/>
          <w:sz w:val="22"/>
          <w:szCs w:val="22"/>
        </w:rPr>
      </w:pPr>
      <w:del w:id="1606" w:date="2023-01-13T18:26:59Z" w:author="Jan Groh">
        <w:r>
          <w:rPr>
            <w:rFonts w:ascii="Garamond Premier Pro Italic" w:hAnsi="Garamond Premier Pro Italic"/>
            <w:sz w:val="22"/>
            <w:szCs w:val="22"/>
            <w:rtl w:val="0"/>
          </w:rPr>
          <w:delText>19. Nov. 1813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7" w:date="2023-01-13T18:26:59Z" w:author="Jan Groh"/>
          <w:rFonts w:ascii="Garamond Premier Pro Caption" w:cs="Garamond Premier Pro Caption" w:hAnsi="Garamond Premier Pro Caption" w:eastAsia="Garamond Premier Pro Caption"/>
          <w:sz w:val="22"/>
          <w:szCs w:val="22"/>
        </w:rPr>
      </w:pPr>
      <w:del w:id="1608" w:date="2023-01-13T18:26:59Z" w:author="Jan Groh">
        <w:r>
          <w:rPr>
            <w:rFonts w:ascii="Garamond Premier Pro Caption" w:hAnsi="Garamond Premier Pro Caption"/>
            <w:sz w:val="22"/>
            <w:szCs w:val="22"/>
            <w:rtl w:val="0"/>
            <w:lang w:val="de-DE"/>
          </w:rPr>
          <w:delText>Bei Schopenhauers, wo die Abende immer interessanter werden</w:delText>
        </w:r>
      </w:del>
      <w:del w:id="1609" w:date="2023-01-13T18:26:59Z" w:author="Jan Groh">
        <w:r>
          <w:rPr>
            <w:rFonts w:ascii="Garamond Premier Pro Caption" w:hAnsi="Garamond Premier Pro Caption" w:hint="default"/>
            <w:sz w:val="22"/>
            <w:szCs w:val="22"/>
            <w:rtl w:val="0"/>
            <w:lang w:val="de-DE"/>
          </w:rPr>
          <w:delText xml:space="preserve"> …</w:delText>
        </w:r>
      </w:del>
      <w:del w:id="1610" w:date="2023-01-13T18:26:59Z" w:author="Jan Groh">
        <w:r>
          <w:rPr>
            <w:rFonts w:ascii="Garamond Premier Pro Caption" w:hAnsi="Garamond Premier Pro Caption"/>
            <w:sz w:val="22"/>
            <w:szCs w:val="22"/>
            <w:rtl w:val="0"/>
            <w:lang w:val="en-US"/>
          </w:rPr>
          <w:delText xml:space="preserve"> August Goethe</w:delText>
        </w:r>
      </w:del>
      <w:del w:id="1611" w:date="2023-01-09T22:36:50Z" w:author="Jan Groh">
        <w:r>
          <w:rPr>
            <w:rFonts w:ascii="Garamond Premier Pro Caption" w:cs="Garamond Premier Pro Caption" w:hAnsi="Garamond Premier Pro Caption" w:eastAsia="Garamond Premier Pro Caption"/>
            <w:sz w:val="22"/>
            <w:szCs w:val="22"/>
            <w:vertAlign w:val="superscript"/>
          </w:rPr>
          <w:footnoteReference w:id="74"/>
        </w:r>
      </w:del>
      <w:del w:id="1612" w:date="2023-01-13T18:26:59Z" w:author="Jan Groh">
        <w:r>
          <w:rPr>
            <w:rFonts w:ascii="Garamond Premier Pro Caption" w:hAnsi="Garamond Premier Pro Caption"/>
            <w:sz w:val="22"/>
            <w:szCs w:val="22"/>
            <w:rtl w:val="0"/>
            <w:lang w:val="de-DE"/>
          </w:rPr>
          <w:delText xml:space="preserve"> will sich jeden Tag um Ottilie P. totschie</w:delText>
        </w:r>
      </w:del>
      <w:del w:id="1613" w:date="2023-01-13T18:26:59Z" w:author="Jan Groh">
        <w:r>
          <w:rPr>
            <w:rFonts w:ascii="Garamond Premier Pro Caption" w:hAnsi="Garamond Premier Pro Caption" w:hint="default"/>
            <w:sz w:val="22"/>
            <w:szCs w:val="22"/>
            <w:rtl w:val="0"/>
            <w:lang w:val="de-DE"/>
          </w:rPr>
          <w:delText>ß</w:delText>
        </w:r>
      </w:del>
      <w:del w:id="1614" w:date="2023-01-13T18:26:59Z" w:author="Jan Groh">
        <w:r>
          <w:rPr>
            <w:rFonts w:ascii="Garamond Premier Pro Caption" w:hAnsi="Garamond Premier Pro Caption"/>
            <w:sz w:val="22"/>
            <w:szCs w:val="22"/>
            <w:rtl w:val="0"/>
          </w:rPr>
          <w:delTex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7" w:date="2023-01-13T18:26:59Z" w:author="Jan Groh"/>
          <w:rFonts w:ascii="Garamond Premier Pro Italic" w:cs="Garamond Premier Pro Italic" w:hAnsi="Garamond Premier Pro Italic" w:eastAsia="Garamond Premier Pro Italic"/>
          <w:sz w:val="22"/>
          <w:szCs w:val="22"/>
        </w:rPr>
      </w:pPr>
      <w:del w:id="1618" w:date="2023-01-13T18:26:59Z" w:author="Jan Groh">
        <w:r>
          <w:rPr>
            <w:rFonts w:ascii="Garamond Premier Pro Italic" w:hAnsi="Garamond Premier Pro Italic"/>
            <w:sz w:val="22"/>
            <w:szCs w:val="22"/>
            <w:rtl w:val="0"/>
            <w:lang w:val="de-DE"/>
          </w:rPr>
          <w:delText>Adele Schopenhauer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9" w:date="2023-01-13T18:26:59Z" w:author="Jan Groh"/>
          <w:rFonts w:ascii="Garamond Premier Pro Italic" w:cs="Garamond Premier Pro Italic" w:hAnsi="Garamond Premier Pro Italic" w:eastAsia="Garamond Premier Pro Italic"/>
          <w:sz w:val="22"/>
          <w:szCs w:val="22"/>
        </w:rPr>
      </w:pPr>
      <w:del w:id="1620" w:date="2023-01-13T18:26:59Z" w:author="Jan Groh">
        <w:r>
          <w:rPr>
            <w:rFonts w:ascii="Garamond Premier Pro Italic" w:hAnsi="Garamond Premier Pro Italic"/>
            <w:sz w:val="22"/>
            <w:szCs w:val="22"/>
            <w:rtl w:val="0"/>
            <w:lang w:val="pt-PT"/>
          </w:rPr>
          <w:delText>[1813]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1" w:date="2023-01-13T18:26:59Z" w:author="Jan Groh"/>
          <w:rFonts w:ascii="Garamond Premier Pro Caption" w:cs="Garamond Premier Pro Caption" w:hAnsi="Garamond Premier Pro Caption" w:eastAsia="Garamond Premier Pro Caption"/>
          <w:sz w:val="22"/>
          <w:szCs w:val="22"/>
        </w:rPr>
      </w:pPr>
      <w:del w:id="1622" w:date="2023-01-13T18:26:59Z" w:author="Jan Groh">
        <w:r>
          <w:rPr>
            <w:rFonts w:ascii="Garamond Premier Pro Caption" w:hAnsi="Garamond Premier Pro Caption"/>
            <w:sz w:val="22"/>
            <w:szCs w:val="22"/>
            <w:rtl w:val="0"/>
            <w:lang w:val="de-DE"/>
          </w:rPr>
          <w:delText>Wir sind wirklich in einer traurigen Lage, denn fast liegt</w:delText>
        </w:r>
      </w:del>
      <w:del w:id="1623" w:date="2023-01-13T18:26:59Z" w:author="Jan Groh">
        <w:r>
          <w:rPr>
            <w:rFonts w:ascii="Garamond Premier Pro Caption" w:hAnsi="Garamond Premier Pro Caption" w:hint="default"/>
            <w:sz w:val="22"/>
            <w:szCs w:val="22"/>
            <w:rtl w:val="1"/>
          </w:rPr>
          <w:delText>’</w:delText>
        </w:r>
      </w:del>
      <w:del w:id="1624" w:date="2023-01-13T18:26:59Z" w:author="Jan Groh">
        <w:r>
          <w:rPr>
            <w:rFonts w:ascii="Garamond Premier Pro Caption" w:hAnsi="Garamond Premier Pro Caption"/>
            <w:sz w:val="22"/>
            <w:szCs w:val="22"/>
            <w:rtl w:val="0"/>
            <w:lang w:val="de-DE"/>
          </w:rPr>
          <w:delText>s am Tage, da</w:delText>
        </w:r>
      </w:del>
      <w:del w:id="1625" w:date="2023-01-13T18:26:59Z" w:author="Jan Groh">
        <w:r>
          <w:rPr>
            <w:rFonts w:ascii="Garamond Premier Pro Caption" w:hAnsi="Garamond Premier Pro Caption" w:hint="default"/>
            <w:sz w:val="22"/>
            <w:szCs w:val="22"/>
            <w:rtl w:val="0"/>
            <w:lang w:val="de-DE"/>
          </w:rPr>
          <w:delText xml:space="preserve">ß </w:delText>
        </w:r>
      </w:del>
      <w:del w:id="1626" w:date="2023-01-13T18:26:59Z" w:author="Jan Groh">
        <w:r>
          <w:rPr>
            <w:rFonts w:ascii="Garamond Premier Pro Caption" w:hAnsi="Garamond Premier Pro Caption"/>
            <w:sz w:val="22"/>
            <w:szCs w:val="22"/>
            <w:rtl w:val="0"/>
            <w:lang w:val="de-DE"/>
          </w:rPr>
          <w:delText xml:space="preserve">wir beide eine und dieselbe Person lieben </w:delText>
        </w:r>
      </w:del>
      <w:del w:id="1627" w:date="2023-01-13T18:26:59Z" w:author="Jan Groh">
        <w:r>
          <w:rPr>
            <w:rFonts w:ascii="Garamond Premier Pro Caption" w:hAnsi="Garamond Premier Pro Caption" w:hint="default"/>
            <w:sz w:val="22"/>
            <w:szCs w:val="22"/>
            <w:rtl w:val="0"/>
          </w:rPr>
          <w:delText xml:space="preserve">– </w:delText>
        </w:r>
      </w:del>
      <w:del w:id="1628" w:date="2023-01-13T18:26:59Z" w:author="Jan Groh">
        <w:r>
          <w:rPr>
            <w:rFonts w:ascii="Garamond Premier Pro Caption" w:hAnsi="Garamond Premier Pro Caption"/>
            <w:sz w:val="22"/>
            <w:szCs w:val="22"/>
            <w:rtl w:val="0"/>
            <w:lang w:val="de-DE"/>
          </w:rPr>
          <w:delText>ja, liebe Ottilie, ich glaube fast, da</w:delText>
        </w:r>
      </w:del>
      <w:del w:id="1629" w:date="2023-01-13T18:26:59Z" w:author="Jan Groh">
        <w:r>
          <w:rPr>
            <w:rFonts w:ascii="Garamond Premier Pro Caption" w:hAnsi="Garamond Premier Pro Caption" w:hint="default"/>
            <w:sz w:val="22"/>
            <w:szCs w:val="22"/>
            <w:rtl w:val="0"/>
            <w:lang w:val="de-DE"/>
          </w:rPr>
          <w:delText xml:space="preserve">ß </w:delText>
        </w:r>
      </w:del>
      <w:del w:id="1630" w:date="2023-01-13T18:26:59Z" w:author="Jan Groh">
        <w:r>
          <w:rPr>
            <w:rFonts w:ascii="Garamond Premier Pro Caption" w:hAnsi="Garamond Premier Pro Caption"/>
            <w:sz w:val="22"/>
            <w:szCs w:val="22"/>
            <w:rtl w:val="0"/>
            <w:lang w:val="de-DE"/>
          </w:rPr>
          <w:delText>ich ihn liebe. Doch leider will sich</w:delText>
        </w:r>
      </w:del>
      <w:del w:id="1631" w:date="2023-01-13T18:26:59Z" w:author="Jan Groh">
        <w:r>
          <w:rPr>
            <w:rFonts w:ascii="Garamond Premier Pro Caption" w:hAnsi="Garamond Premier Pro Caption" w:hint="default"/>
            <w:sz w:val="22"/>
            <w:szCs w:val="22"/>
            <w:rtl w:val="1"/>
          </w:rPr>
          <w:delText>’</w:delText>
        </w:r>
      </w:del>
      <w:del w:id="1632" w:date="2023-01-13T18:26:59Z" w:author="Jan Groh">
        <w:r>
          <w:rPr>
            <w:rFonts w:ascii="Garamond Premier Pro Caption" w:hAnsi="Garamond Premier Pro Caption"/>
            <w:sz w:val="22"/>
            <w:szCs w:val="22"/>
            <w:rtl w:val="0"/>
            <w:lang w:val="de-DE"/>
          </w:rPr>
          <w:delText>s noch immer nicht recht zeigen, ob H</w:delText>
        </w:r>
      </w:del>
      <w:del w:id="1633" w:date="2023-01-13T18:26:59Z" w:author="Jan Groh">
        <w:r>
          <w:rPr>
            <w:rFonts w:ascii="Garamond Premier Pro Caption" w:cs="Garamond Premier Pro Caption" w:hAnsi="Garamond Premier Pro Caption" w:eastAsia="Garamond Premier Pro Caption"/>
            <w:sz w:val="22"/>
            <w:szCs w:val="22"/>
            <w:vertAlign w:val="superscript"/>
          </w:rPr>
          <w:footnoteReference w:id="75"/>
        </w:r>
      </w:del>
      <w:del w:id="1634" w:date="2023-01-13T18:26:59Z" w:author="Jan Groh">
        <w:r>
          <w:rPr>
            <w:rFonts w:ascii="Garamond Premier Pro Caption" w:hAnsi="Garamond Premier Pro Caption"/>
            <w:sz w:val="22"/>
            <w:szCs w:val="22"/>
            <w:rtl w:val="0"/>
            <w:lang w:val="de-DE"/>
          </w:rPr>
          <w:delText xml:space="preserve"> </w:delText>
        </w:r>
      </w:del>
      <w:del w:id="1635" w:date="2023-01-13T18:26:59Z" w:author="Jan Groh">
        <w:r>
          <w:rPr>
            <w:rFonts w:ascii="Garamond Premier Pro Caption" w:hAnsi="Garamond Premier Pro Caption"/>
            <w:sz w:val="22"/>
            <w:szCs w:val="22"/>
            <w:rtl w:val="0"/>
            <w:lang w:val="de-DE"/>
          </w:rPr>
          <w:delText xml:space="preserve">Dich liebt </w:delText>
        </w:r>
      </w:del>
      <w:del w:id="1636" w:date="2023-01-13T18:26:59Z" w:author="Jan Groh">
        <w:r>
          <w:rPr>
            <w:rFonts w:ascii="Garamond Premier Pro Caption" w:hAnsi="Garamond Premier Pro Caption" w:hint="default"/>
            <w:sz w:val="22"/>
            <w:szCs w:val="22"/>
            <w:rtl w:val="0"/>
          </w:rPr>
          <w:delText xml:space="preserve">– </w:delText>
        </w:r>
      </w:del>
      <w:del w:id="1637" w:date="2023-01-13T18:26:59Z" w:author="Jan Groh">
        <w:r>
          <w:rPr>
            <w:rFonts w:ascii="Garamond Premier Pro Caption" w:hAnsi="Garamond Premier Pro Caption"/>
            <w:sz w:val="22"/>
            <w:szCs w:val="22"/>
            <w:rtl w:val="0"/>
            <w:lang w:val="de-DE"/>
          </w:rPr>
          <w:delText>daher halt ich</w:delText>
        </w:r>
      </w:del>
      <w:del w:id="1638" w:date="2023-01-13T18:26:59Z" w:author="Jan Groh">
        <w:r>
          <w:rPr>
            <w:rFonts w:ascii="Garamond Premier Pro Caption" w:hAnsi="Garamond Premier Pro Caption" w:hint="default"/>
            <w:sz w:val="22"/>
            <w:szCs w:val="22"/>
            <w:rtl w:val="1"/>
          </w:rPr>
          <w:delText>’</w:delText>
        </w:r>
      </w:del>
      <w:del w:id="1639" w:date="2023-01-13T18:26:59Z" w:author="Jan Groh">
        <w:r>
          <w:rPr>
            <w:rFonts w:ascii="Garamond Premier Pro Caption" w:hAnsi="Garamond Premier Pro Caption"/>
            <w:sz w:val="22"/>
            <w:szCs w:val="22"/>
            <w:rtl w:val="0"/>
          </w:rPr>
          <w:delText>s f</w:delText>
        </w:r>
      </w:del>
      <w:del w:id="1640" w:date="2023-01-13T18:26:59Z" w:author="Jan Groh">
        <w:r>
          <w:rPr>
            <w:rFonts w:ascii="Garamond Premier Pro Caption" w:hAnsi="Garamond Premier Pro Caption" w:hint="default"/>
            <w:sz w:val="22"/>
            <w:szCs w:val="22"/>
            <w:rtl w:val="0"/>
          </w:rPr>
          <w:delText>ü</w:delText>
        </w:r>
      </w:del>
      <w:del w:id="1641" w:date="2023-01-13T18:26:59Z" w:author="Jan Groh">
        <w:r>
          <w:rPr>
            <w:rFonts w:ascii="Garamond Premier Pro Caption" w:hAnsi="Garamond Premier Pro Caption"/>
            <w:sz w:val="22"/>
            <w:szCs w:val="22"/>
            <w:rtl w:val="0"/>
            <w:lang w:val="de-DE"/>
          </w:rPr>
          <w:delText>rs Beste, da</w:delText>
        </w:r>
      </w:del>
      <w:del w:id="1642" w:date="2023-01-13T18:26:59Z" w:author="Jan Groh">
        <w:r>
          <w:rPr>
            <w:rFonts w:ascii="Garamond Premier Pro Caption" w:hAnsi="Garamond Premier Pro Caption" w:hint="default"/>
            <w:sz w:val="22"/>
            <w:szCs w:val="22"/>
            <w:rtl w:val="0"/>
            <w:lang w:val="de-DE"/>
          </w:rPr>
          <w:delText xml:space="preserve">ß </w:delText>
        </w:r>
      </w:del>
      <w:del w:id="1643" w:date="2023-01-13T18:26:59Z" w:author="Jan Groh">
        <w:r>
          <w:rPr>
            <w:rFonts w:ascii="Garamond Premier Pro Caption" w:hAnsi="Garamond Premier Pro Caption"/>
            <w:sz w:val="22"/>
            <w:szCs w:val="22"/>
            <w:rtl w:val="0"/>
            <w:lang w:val="de-DE"/>
          </w:rPr>
          <w:delText>Du Deiner Mutter alles sagst; ich meinerseits schweige, weil ich fest beschlossen habe, jeden Gedanken an ihn zu unterdr</w:delText>
        </w:r>
      </w:del>
      <w:del w:id="1644" w:date="2023-01-13T18:26:59Z" w:author="Jan Groh">
        <w:r>
          <w:rPr>
            <w:rFonts w:ascii="Garamond Premier Pro Caption" w:hAnsi="Garamond Premier Pro Caption" w:hint="default"/>
            <w:sz w:val="22"/>
            <w:szCs w:val="22"/>
            <w:rtl w:val="0"/>
          </w:rPr>
          <w:delText>ü</w:delText>
        </w:r>
      </w:del>
      <w:del w:id="1645" w:date="2023-01-13T18:26:59Z" w:author="Jan Groh">
        <w:r>
          <w:rPr>
            <w:rFonts w:ascii="Garamond Premier Pro Caption" w:hAnsi="Garamond Premier Pro Caption"/>
            <w:sz w:val="22"/>
            <w:szCs w:val="22"/>
            <w:rtl w:val="0"/>
            <w:lang w:val="de-DE"/>
          </w:rPr>
          <w:delText>c</w:delText>
        </w:r>
      </w:del>
      <w:del w:id="1646" w:date="2023-01-13T18:26:59Z" w:author="Jan Groh">
        <w:r>
          <w:rPr>
            <w:rFonts w:ascii="Garamond Premier Pro Caption" w:hAnsi="Garamond Premier Pro Caption"/>
            <w:sz w:val="22"/>
            <w:szCs w:val="22"/>
            <w:rtl w:val="0"/>
            <w:lang w:val="de-DE"/>
          </w:rPr>
          <w:delText>ken und mit seiner Achtung mich zu begn</w:delText>
        </w:r>
      </w:del>
      <w:del w:id="1647" w:date="2023-01-13T18:26:59Z" w:author="Jan Groh">
        <w:r>
          <w:rPr>
            <w:rFonts w:ascii="Garamond Premier Pro Caption" w:hAnsi="Garamond Premier Pro Caption" w:hint="default"/>
            <w:sz w:val="22"/>
            <w:szCs w:val="22"/>
            <w:rtl w:val="0"/>
          </w:rPr>
          <w:delText>ü</w:delText>
        </w:r>
      </w:del>
      <w:del w:id="1648" w:date="2023-01-13T18:26:59Z" w:author="Jan Groh">
        <w:r>
          <w:rPr>
            <w:rFonts w:ascii="Garamond Premier Pro Caption" w:hAnsi="Garamond Premier Pro Caption"/>
            <w:sz w:val="22"/>
            <w:szCs w:val="22"/>
            <w:rtl w:val="0"/>
            <w:lang w:val="de-DE"/>
          </w:rPr>
          <w:delText>gen. Doch die mu</w:delText>
        </w:r>
      </w:del>
      <w:del w:id="1649" w:date="2023-01-13T18:26:59Z" w:author="Jan Groh">
        <w:r>
          <w:rPr>
            <w:rFonts w:ascii="Garamond Premier Pro Caption" w:hAnsi="Garamond Premier Pro Caption" w:hint="default"/>
            <w:sz w:val="22"/>
            <w:szCs w:val="22"/>
            <w:rtl w:val="0"/>
            <w:lang w:val="de-DE"/>
          </w:rPr>
          <w:delText xml:space="preserve">ß </w:delText>
        </w:r>
      </w:del>
      <w:del w:id="1650" w:date="2023-01-13T18:26:59Z" w:author="Jan Groh">
        <w:r>
          <w:rPr>
            <w:rFonts w:ascii="Garamond Premier Pro Caption" w:hAnsi="Garamond Premier Pro Caption"/>
            <w:sz w:val="22"/>
            <w:szCs w:val="22"/>
            <w:rtl w:val="0"/>
            <w:lang w:val="de-DE"/>
          </w:rPr>
          <w:delText>mir, bei Gott, die mu</w:delText>
        </w:r>
      </w:del>
      <w:del w:id="1651" w:date="2023-01-13T18:26:59Z" w:author="Jan Groh">
        <w:r>
          <w:rPr>
            <w:rFonts w:ascii="Garamond Premier Pro Caption" w:hAnsi="Garamond Premier Pro Caption" w:hint="default"/>
            <w:sz w:val="22"/>
            <w:szCs w:val="22"/>
            <w:rtl w:val="0"/>
            <w:lang w:val="de-DE"/>
          </w:rPr>
          <w:delText xml:space="preserve">ß </w:delText>
        </w:r>
      </w:del>
      <w:del w:id="1652" w:date="2023-01-13T18:26:59Z" w:author="Jan Groh">
        <w:r>
          <w:rPr>
            <w:rFonts w:ascii="Garamond Premier Pro Caption" w:hAnsi="Garamond Premier Pro Caption"/>
            <w:sz w:val="22"/>
            <w:szCs w:val="22"/>
            <w:rtl w:val="0"/>
            <w:lang w:val="de-DE"/>
          </w:rPr>
          <w:delText xml:space="preserve">mir werden! Ich werde alles tun, um zu erforschen, ob er Dich liebt, es wird mir ja wohl gelingen </w:delText>
        </w:r>
      </w:del>
      <w:del w:id="1653" w:date="2023-01-13T18:26:59Z" w:author="Jan Groh">
        <w:r>
          <w:rPr>
            <w:rFonts w:ascii="Garamond Premier Pro Caption" w:hAnsi="Garamond Premier Pro Caption" w:hint="default"/>
            <w:sz w:val="22"/>
            <w:szCs w:val="22"/>
            <w:rtl w:val="0"/>
          </w:rPr>
          <w:delText xml:space="preserve">– </w:delText>
        </w:r>
      </w:del>
      <w:del w:id="1654" w:date="2023-01-13T18:26:59Z" w:author="Jan Groh">
        <w:r>
          <w:rPr>
            <w:rFonts w:ascii="Garamond Premier Pro Caption" w:hAnsi="Garamond Premier Pro Caption"/>
            <w:sz w:val="22"/>
            <w:szCs w:val="22"/>
            <w:rtl w:val="0"/>
            <w:lang w:val="de-DE"/>
          </w:rPr>
          <w:delText>und werde es Dir treu berichten. Wir haben gestern beinahe anderthalb Stunden von seinem Freunde und seinem fr</w:delText>
        </w:r>
      </w:del>
      <w:del w:id="1655" w:date="2023-01-13T18:26:59Z" w:author="Jan Groh">
        <w:r>
          <w:rPr>
            <w:rFonts w:ascii="Garamond Premier Pro Caption" w:hAnsi="Garamond Premier Pro Caption" w:hint="default"/>
            <w:sz w:val="22"/>
            <w:szCs w:val="22"/>
            <w:rtl w:val="0"/>
          </w:rPr>
          <w:delText>ü</w:delText>
        </w:r>
      </w:del>
      <w:del w:id="1656" w:date="2023-01-13T18:26:59Z" w:author="Jan Groh">
        <w:r>
          <w:rPr>
            <w:rFonts w:ascii="Garamond Premier Pro Caption" w:hAnsi="Garamond Premier Pro Caption"/>
            <w:sz w:val="22"/>
            <w:szCs w:val="22"/>
            <w:rtl w:val="0"/>
            <w:lang w:val="de-DE"/>
          </w:rPr>
          <w:delText>heren Leben gesprochen, auch auf Dich brachte ich</w:delText>
        </w:r>
      </w:del>
      <w:del w:id="1657" w:date="2023-01-13T18:26:59Z" w:author="Jan Groh">
        <w:r>
          <w:rPr>
            <w:rFonts w:ascii="Garamond Premier Pro Caption" w:hAnsi="Garamond Premier Pro Caption" w:hint="default"/>
            <w:sz w:val="22"/>
            <w:szCs w:val="22"/>
            <w:rtl w:val="1"/>
          </w:rPr>
          <w:delText>’</w:delText>
        </w:r>
      </w:del>
      <w:del w:id="1658" w:date="2023-01-13T18:26:59Z" w:author="Jan Groh">
        <w:r>
          <w:rPr>
            <w:rFonts w:ascii="Garamond Premier Pro Caption" w:hAnsi="Garamond Premier Pro Caption"/>
            <w:sz w:val="22"/>
            <w:szCs w:val="22"/>
            <w:rtl w:val="0"/>
            <w:lang w:val="de-DE"/>
          </w:rPr>
          <w:delText>s Gespr</w:delText>
        </w:r>
      </w:del>
      <w:del w:id="1659" w:date="2023-01-13T18:26:59Z" w:author="Jan Groh">
        <w:r>
          <w:rPr>
            <w:rFonts w:ascii="Garamond Premier Pro Caption" w:hAnsi="Garamond Premier Pro Caption" w:hint="default"/>
            <w:sz w:val="22"/>
            <w:szCs w:val="22"/>
            <w:rtl w:val="0"/>
          </w:rPr>
          <w:delText>ä</w:delText>
        </w:r>
      </w:del>
      <w:del w:id="1660" w:date="2023-01-13T18:26:59Z" w:author="Jan Groh">
        <w:r>
          <w:rPr>
            <w:rFonts w:ascii="Garamond Premier Pro Caption" w:hAnsi="Garamond Premier Pro Caption"/>
            <w:sz w:val="22"/>
            <w:szCs w:val="22"/>
            <w:rtl w:val="0"/>
            <w:lang w:val="de-DE"/>
          </w:rPr>
          <w:delText>ch, und er l</w:delText>
        </w:r>
      </w:del>
      <w:del w:id="1661" w:date="2023-01-13T18:26:59Z" w:author="Jan Groh">
        <w:r>
          <w:rPr>
            <w:rFonts w:ascii="Garamond Premier Pro Caption" w:hAnsi="Garamond Premier Pro Caption" w:hint="default"/>
            <w:sz w:val="22"/>
            <w:szCs w:val="22"/>
            <w:rtl w:val="0"/>
          </w:rPr>
          <w:delText>ä</w:delText>
        </w:r>
      </w:del>
      <w:del w:id="1662" w:date="2023-01-13T18:26:59Z" w:author="Jan Groh">
        <w:r>
          <w:rPr>
            <w:rFonts w:ascii="Garamond Premier Pro Caption" w:hAnsi="Garamond Premier Pro Caption"/>
            <w:sz w:val="22"/>
            <w:szCs w:val="22"/>
            <w:rtl w:val="0"/>
            <w:lang w:val="de-DE"/>
          </w:rPr>
          <w:delText>chelte und sprach von Deiner Liebensw</w:delText>
        </w:r>
      </w:del>
      <w:del w:id="1663" w:date="2023-01-13T18:26:59Z" w:author="Jan Groh">
        <w:r>
          <w:rPr>
            <w:rFonts w:ascii="Garamond Premier Pro Caption" w:hAnsi="Garamond Premier Pro Caption" w:hint="default"/>
            <w:sz w:val="22"/>
            <w:szCs w:val="22"/>
            <w:rtl w:val="0"/>
          </w:rPr>
          <w:delText>ü</w:delText>
        </w:r>
      </w:del>
      <w:del w:id="1664" w:date="2023-01-13T18:26:59Z" w:author="Jan Groh">
        <w:r>
          <w:rPr>
            <w:rFonts w:ascii="Garamond Premier Pro Caption" w:hAnsi="Garamond Premier Pro Caption"/>
            <w:sz w:val="22"/>
            <w:szCs w:val="22"/>
            <w:rtl w:val="0"/>
            <w:lang w:val="de-DE"/>
          </w:rPr>
          <w:delText>rdigkeit und Deinem Patriotismus.</w:delText>
        </w:r>
      </w:del>
      <w:del w:id="1665" w:date="2023-01-13T18:26:59Z" w:author="Jan Groh">
        <w:r>
          <w:rPr>
            <w:rFonts w:ascii="Garamond Premier Pro Caption" w:hAnsi="Garamond Premier Pro Caption"/>
            <w:sz w:val="22"/>
            <w:szCs w:val="22"/>
            <w:rtl w:val="0"/>
            <w:lang w:val="de-DE"/>
          </w:rPr>
          <w:delText xml:space="preserve"> </w:delText>
        </w:r>
      </w:del>
      <w:del w:id="1666" w:date="2023-01-13T18:26:59Z" w:author="Jan Groh">
        <w:r>
          <w:rPr>
            <w:rFonts w:ascii="Garamond Premier Pro Caption" w:hAnsi="Garamond Premier Pro Caption"/>
            <w:sz w:val="22"/>
            <w:szCs w:val="22"/>
            <w:rtl w:val="0"/>
            <w:lang w:val="de-DE"/>
          </w:rPr>
          <w:delText>Ich schmeichle mir, ihm seit gestern angenehm geworden zu sein, mehr will ich nicht. Dein Gl</w:delText>
        </w:r>
      </w:del>
      <w:del w:id="1667" w:date="2023-01-13T18:26:59Z" w:author="Jan Groh">
        <w:r>
          <w:rPr>
            <w:rFonts w:ascii="Garamond Premier Pro Caption" w:hAnsi="Garamond Premier Pro Caption" w:hint="default"/>
            <w:sz w:val="22"/>
            <w:szCs w:val="22"/>
            <w:rtl w:val="0"/>
          </w:rPr>
          <w:delText>ü</w:delText>
        </w:r>
      </w:del>
      <w:del w:id="1668" w:date="2023-01-13T18:26:59Z" w:author="Jan Groh">
        <w:r>
          <w:rPr>
            <w:rFonts w:ascii="Garamond Premier Pro Caption" w:hAnsi="Garamond Premier Pro Caption"/>
            <w:sz w:val="22"/>
            <w:szCs w:val="22"/>
            <w:rtl w:val="0"/>
            <w:lang w:val="de-DE"/>
          </w:rPr>
          <w:delText>ck ist mein teuerster Wunsch auf Erden, und kann ich es mit irgend etwas bef</w:delText>
        </w:r>
      </w:del>
      <w:del w:id="1669" w:date="2023-01-13T18:26:59Z" w:author="Jan Groh">
        <w:r>
          <w:rPr>
            <w:rFonts w:ascii="Garamond Premier Pro Caption" w:hAnsi="Garamond Premier Pro Caption" w:hint="default"/>
            <w:sz w:val="22"/>
            <w:szCs w:val="22"/>
            <w:rtl w:val="0"/>
            <w:lang w:val="sv-SE"/>
          </w:rPr>
          <w:delText>ö</w:delText>
        </w:r>
      </w:del>
      <w:del w:id="1670" w:date="2023-01-13T18:26:59Z" w:author="Jan Groh">
        <w:r>
          <w:rPr>
            <w:rFonts w:ascii="Garamond Premier Pro Caption" w:hAnsi="Garamond Premier Pro Caption"/>
            <w:sz w:val="22"/>
            <w:szCs w:val="22"/>
            <w:rtl w:val="0"/>
            <w:lang w:val="de-DE"/>
          </w:rPr>
          <w:delText>rdern, so w</w:delText>
        </w:r>
      </w:del>
      <w:del w:id="1671" w:date="2023-01-13T18:26:59Z" w:author="Jan Groh">
        <w:r>
          <w:rPr>
            <w:rFonts w:ascii="Garamond Premier Pro Caption" w:hAnsi="Garamond Premier Pro Caption" w:hint="default"/>
            <w:sz w:val="22"/>
            <w:szCs w:val="22"/>
            <w:rtl w:val="0"/>
          </w:rPr>
          <w:delText>ü</w:delText>
        </w:r>
      </w:del>
      <w:del w:id="1672" w:date="2023-01-13T18:26:59Z" w:author="Jan Groh">
        <w:r>
          <w:rPr>
            <w:rFonts w:ascii="Garamond Premier Pro Caption" w:hAnsi="Garamond Premier Pro Caption"/>
            <w:sz w:val="22"/>
            <w:szCs w:val="22"/>
            <w:rtl w:val="0"/>
          </w:rPr>
          <w:delText>rd</w:delText>
        </w:r>
      </w:del>
      <w:del w:id="1673" w:date="2023-01-13T18:26:59Z" w:author="Jan Groh">
        <w:r>
          <w:rPr>
            <w:rFonts w:ascii="Garamond Premier Pro Caption" w:hAnsi="Garamond Premier Pro Caption" w:hint="default"/>
            <w:sz w:val="22"/>
            <w:szCs w:val="22"/>
            <w:rtl w:val="1"/>
          </w:rPr>
          <w:delText xml:space="preserve">’ </w:delText>
        </w:r>
      </w:del>
      <w:del w:id="1674" w:date="2023-01-13T18:26:59Z" w:author="Jan Groh">
        <w:r>
          <w:rPr>
            <w:rFonts w:ascii="Garamond Premier Pro Caption" w:hAnsi="Garamond Premier Pro Caption"/>
            <w:sz w:val="22"/>
            <w:szCs w:val="22"/>
            <w:rtl w:val="0"/>
            <w:lang w:val="de-DE"/>
          </w:rPr>
          <w:delText>ich</w:delText>
        </w:r>
      </w:del>
      <w:del w:id="1675" w:date="2023-01-13T18:26:59Z" w:author="Jan Groh">
        <w:r>
          <w:rPr>
            <w:rFonts w:ascii="Garamond Premier Pro Caption" w:hAnsi="Garamond Premier Pro Caption" w:hint="default"/>
            <w:sz w:val="22"/>
            <w:szCs w:val="22"/>
            <w:rtl w:val="1"/>
          </w:rPr>
          <w:delText>’</w:delText>
        </w:r>
      </w:del>
      <w:del w:id="1676" w:date="2023-01-13T18:26:59Z" w:author="Jan Groh">
        <w:r>
          <w:rPr>
            <w:rFonts w:ascii="Garamond Premier Pro Caption" w:hAnsi="Garamond Premier Pro Caption"/>
            <w:sz w:val="22"/>
            <w:szCs w:val="22"/>
            <w:rtl w:val="0"/>
            <w:lang w:val="de-DE"/>
          </w:rPr>
          <w:delText xml:space="preserve">s tun </w:delText>
        </w:r>
      </w:del>
      <w:del w:id="1677" w:date="2023-01-13T18:26:59Z" w:author="Jan Groh">
        <w:r>
          <w:rPr>
            <w:rFonts w:ascii="Garamond Premier Pro Caption" w:hAnsi="Garamond Premier Pro Caption" w:hint="default"/>
            <w:sz w:val="22"/>
            <w:szCs w:val="22"/>
            <w:rtl w:val="0"/>
          </w:rPr>
          <w:delText xml:space="preserve">– </w:delText>
        </w:r>
      </w:del>
      <w:del w:id="1678" w:date="2023-01-13T18:26:59Z" w:author="Jan Groh">
        <w:r>
          <w:rPr>
            <w:rFonts w:ascii="Garamond Premier Pro Caption" w:hAnsi="Garamond Premier Pro Caption"/>
            <w:sz w:val="22"/>
            <w:szCs w:val="22"/>
            <w:rtl w:val="0"/>
            <w:lang w:val="de-DE"/>
          </w:rPr>
          <w:delText>und kostete es mein Leben.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7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8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81" w:date="2023-01-13T18:26:59Z" w:author="Jan Groh"/>
          <w:rFonts w:ascii="Garamond Premier Pro Italic" w:cs="Garamond Premier Pro Italic" w:hAnsi="Garamond Premier Pro Italic" w:eastAsia="Garamond Premier Pro Italic"/>
          <w:sz w:val="22"/>
          <w:szCs w:val="22"/>
        </w:rPr>
      </w:pPr>
      <w:del w:id="1682" w:date="2023-01-13T18:26:59Z" w:author="Jan Groh">
        <w:r>
          <w:rPr>
            <w:rFonts w:ascii="Garamond Premier Pro Italic" w:hAnsi="Garamond Premier Pro Italic"/>
            <w:sz w:val="22"/>
            <w:szCs w:val="22"/>
            <w:rtl w:val="0"/>
            <w:lang w:val="de-DE"/>
          </w:rPr>
          <w:delText>Adele Schopenhauer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83" w:date="2023-01-13T18:26:59Z" w:author="Jan Groh"/>
          <w:rFonts w:ascii="Garamond Premier Pro Italic" w:cs="Garamond Premier Pro Italic" w:hAnsi="Garamond Premier Pro Italic" w:eastAsia="Garamond Premier Pro Italic"/>
          <w:sz w:val="22"/>
          <w:szCs w:val="22"/>
        </w:rPr>
      </w:pPr>
      <w:del w:id="1684" w:date="2023-01-13T18:26:59Z" w:author="Jan Groh">
        <w:r>
          <w:rPr>
            <w:rFonts w:ascii="Garamond Premier Pro Italic" w:hAnsi="Garamond Premier Pro Italic"/>
            <w:sz w:val="22"/>
            <w:szCs w:val="22"/>
            <w:rtl w:val="0"/>
            <w:lang w:val="pt-PT"/>
          </w:rPr>
          <w:delText>[1813</w:delText>
        </w:r>
      </w:del>
      <w:del w:id="1685" w:date="2023-01-13T18:26:59Z" w:author="Jan Groh">
        <w:r>
          <w:rPr>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86" w:date="2023-01-13T18:26:59Z" w:author="Jan Groh"/>
          <w:rFonts w:ascii="Garamond Premier Pro Caption" w:cs="Garamond Premier Pro Caption" w:hAnsi="Garamond Premier Pro Caption" w:eastAsia="Garamond Premier Pro Caption"/>
          <w:sz w:val="22"/>
          <w:szCs w:val="22"/>
        </w:rPr>
      </w:pPr>
      <w:del w:id="1687" w:date="2023-01-13T18:26:59Z" w:author="Jan Groh">
        <w:r>
          <w:rPr>
            <w:rFonts w:ascii="Garamond Premier Pro Caption" w:hAnsi="Garamond Premier Pro Caption"/>
            <w:sz w:val="22"/>
            <w:szCs w:val="22"/>
            <w:rtl w:val="0"/>
            <w:lang w:val="de-DE"/>
          </w:rPr>
          <w:delText>Mutter ist au</w:delText>
        </w:r>
      </w:del>
      <w:del w:id="1688" w:date="2023-01-13T18:26:59Z" w:author="Jan Groh">
        <w:r>
          <w:rPr>
            <w:rFonts w:ascii="Garamond Premier Pro Caption" w:hAnsi="Garamond Premier Pro Caption" w:hint="default"/>
            <w:sz w:val="22"/>
            <w:szCs w:val="22"/>
            <w:rtl w:val="0"/>
            <w:lang w:val="de-DE"/>
          </w:rPr>
          <w:delText>ß</w:delText>
        </w:r>
      </w:del>
      <w:del w:id="1689" w:date="2023-01-13T18:26:59Z" w:author="Jan Groh">
        <w:r>
          <w:rPr>
            <w:rFonts w:ascii="Garamond Premier Pro Caption" w:hAnsi="Garamond Premier Pro Caption"/>
            <w:sz w:val="22"/>
            <w:szCs w:val="22"/>
            <w:rtl w:val="0"/>
            <w:lang w:val="de-DE"/>
          </w:rPr>
          <w:delText>erordentlich zufrieden, da</w:delText>
        </w:r>
      </w:del>
      <w:del w:id="1690" w:date="2023-01-13T18:26:59Z" w:author="Jan Groh">
        <w:r>
          <w:rPr>
            <w:rFonts w:ascii="Garamond Premier Pro Caption" w:hAnsi="Garamond Premier Pro Caption" w:hint="default"/>
            <w:sz w:val="22"/>
            <w:szCs w:val="22"/>
            <w:rtl w:val="0"/>
            <w:lang w:val="de-DE"/>
          </w:rPr>
          <w:delText xml:space="preserve">ß </w:delText>
        </w:r>
      </w:del>
      <w:del w:id="1691" w:date="2023-01-13T18:26:59Z" w:author="Jan Groh">
        <w:r>
          <w:rPr>
            <w:rFonts w:ascii="Garamond Premier Pro Caption" w:hAnsi="Garamond Premier Pro Caption"/>
            <w:sz w:val="22"/>
            <w:szCs w:val="22"/>
            <w:rtl w:val="0"/>
            <w:lang w:val="de-DE"/>
          </w:rPr>
          <w:delText>ich ihm das arbeite, ich mach es entweder himmelblau und silber oder purpur und gold.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2" w:date="2023-01-13T18:26:59Z" w:author="Jan Groh"/>
          <w:rFonts w:ascii="Garamond Premier Pro Caption" w:cs="Garamond Premier Pro Caption" w:hAnsi="Garamond Premier Pro Caption" w:eastAsia="Garamond Premier Pro Caption"/>
          <w:sz w:val="22"/>
          <w:szCs w:val="22"/>
        </w:rPr>
      </w:pPr>
      <w:del w:id="1693" w:date="2023-01-13T18:26:59Z" w:author="Jan Groh">
        <w:r>
          <w:rPr>
            <w:rFonts w:ascii="Garamond Premier Pro Caption" w:hAnsi="Garamond Premier Pro Caption"/>
            <w:sz w:val="22"/>
            <w:szCs w:val="22"/>
            <w:rtl w:val="0"/>
            <w:lang w:val="de-DE"/>
          </w:rPr>
          <w:delText>Was die M</w:delText>
        </w:r>
      </w:del>
      <w:del w:id="1694" w:date="2023-01-13T18:26:59Z" w:author="Jan Groh">
        <w:r>
          <w:rPr>
            <w:rFonts w:ascii="Garamond Premier Pro Caption" w:hAnsi="Garamond Premier Pro Caption" w:hint="default"/>
            <w:sz w:val="22"/>
            <w:szCs w:val="22"/>
            <w:rtl w:val="0"/>
          </w:rPr>
          <w:delText>ü</w:delText>
        </w:r>
      </w:del>
      <w:del w:id="1695" w:date="2023-01-13T18:26:59Z" w:author="Jan Groh">
        <w:r>
          <w:rPr>
            <w:rFonts w:ascii="Garamond Premier Pro Caption" w:hAnsi="Garamond Premier Pro Caption"/>
            <w:sz w:val="22"/>
            <w:szCs w:val="22"/>
            <w:rtl w:val="0"/>
            <w:lang w:val="de-DE"/>
          </w:rPr>
          <w:delText>tze betrifft, ist M</w:delText>
        </w:r>
      </w:del>
      <w:del w:id="1696" w:date="2023-01-13T18:26:59Z" w:author="Jan Groh">
        <w:r>
          <w:rPr>
            <w:rFonts w:ascii="Garamond Premier Pro Caption" w:hAnsi="Garamond Premier Pro Caption" w:hint="default"/>
            <w:sz w:val="22"/>
            <w:szCs w:val="22"/>
            <w:rtl w:val="0"/>
          </w:rPr>
          <w:delText>ü</w:delText>
        </w:r>
      </w:del>
      <w:del w:id="1697" w:date="2023-01-13T18:26:59Z" w:author="Jan Groh">
        <w:r>
          <w:rPr>
            <w:rFonts w:ascii="Garamond Premier Pro Caption" w:hAnsi="Garamond Premier Pro Caption"/>
            <w:sz w:val="22"/>
            <w:szCs w:val="22"/>
            <w:rtl w:val="0"/>
            <w:lang w:val="da-DK"/>
          </w:rPr>
          <w:delText>llers</w:delText>
        </w:r>
      </w:del>
      <w:del w:id="1698" w:date="2023-01-13T18:26:59Z" w:author="Jan Groh">
        <w:r>
          <w:rPr>
            <w:rFonts w:ascii="Garamond Premier Pro Caption" w:cs="Garamond Premier Pro Caption" w:hAnsi="Garamond Premier Pro Caption" w:eastAsia="Garamond Premier Pro Caption"/>
            <w:sz w:val="22"/>
            <w:szCs w:val="22"/>
            <w:vertAlign w:val="superscript"/>
          </w:rPr>
          <w:footnoteReference w:id="76"/>
        </w:r>
      </w:del>
      <w:del w:id="1699" w:date="2023-01-13T18:26:59Z" w:author="Jan Groh">
        <w:r>
          <w:rPr>
            <w:rFonts w:ascii="Garamond Premier Pro Caption" w:hAnsi="Garamond Premier Pro Caption"/>
            <w:sz w:val="22"/>
            <w:szCs w:val="22"/>
            <w:rtl w:val="0"/>
          </w:rPr>
          <w:delText xml:space="preserve"> M</w:delText>
        </w:r>
      </w:del>
      <w:del w:id="1700" w:date="2023-01-13T18:26:59Z" w:author="Jan Groh">
        <w:r>
          <w:rPr>
            <w:rFonts w:ascii="Garamond Premier Pro Caption" w:hAnsi="Garamond Premier Pro Caption" w:hint="default"/>
            <w:sz w:val="22"/>
            <w:szCs w:val="22"/>
            <w:rtl w:val="0"/>
          </w:rPr>
          <w:delText>ü</w:delText>
        </w:r>
      </w:del>
      <w:del w:id="1701" w:date="2023-01-13T18:26:59Z" w:author="Jan Groh">
        <w:r>
          <w:rPr>
            <w:rFonts w:ascii="Garamond Premier Pro Caption" w:hAnsi="Garamond Premier Pro Caption"/>
            <w:sz w:val="22"/>
            <w:szCs w:val="22"/>
            <w:rtl w:val="0"/>
            <w:lang w:val="de-DE"/>
          </w:rPr>
          <w:delText>tze blau und gold, also nicht zu brauchen, und eine neue wird, sagt Mutter, die Frau gewi</w:delText>
        </w:r>
      </w:del>
      <w:del w:id="1702" w:date="2023-01-13T18:26:59Z" w:author="Jan Groh">
        <w:r>
          <w:rPr>
            <w:rFonts w:ascii="Garamond Premier Pro Caption" w:hAnsi="Garamond Premier Pro Caption" w:hint="default"/>
            <w:sz w:val="22"/>
            <w:szCs w:val="22"/>
            <w:rtl w:val="0"/>
            <w:lang w:val="de-DE"/>
          </w:rPr>
          <w:delText xml:space="preserve">ß </w:delText>
        </w:r>
      </w:del>
      <w:del w:id="1703" w:date="2023-01-13T18:26:59Z" w:author="Jan Groh">
        <w:r>
          <w:rPr>
            <w:rFonts w:ascii="Garamond Premier Pro Caption" w:hAnsi="Garamond Premier Pro Caption"/>
            <w:sz w:val="22"/>
            <w:szCs w:val="22"/>
            <w:rtl w:val="0"/>
            <w:lang w:val="de-DE"/>
          </w:rPr>
          <w:delText>nicht</w:delText>
        </w:r>
      </w:del>
      <w:del w:id="1704" w:date="2023-01-13T18:26:59Z" w:author="Jan Groh">
        <w:r>
          <w:rPr>
            <w:rFonts w:ascii="Garamond Premier Pro Caption" w:hAnsi="Garamond Premier Pro Caption"/>
            <w:sz w:val="22"/>
            <w:szCs w:val="22"/>
            <w:rtl w:val="0"/>
            <w:lang w:val="de-DE"/>
          </w:rPr>
          <w:delText xml:space="preserve"> </w:delText>
        </w:r>
      </w:del>
      <w:del w:id="1705" w:date="2023-01-13T18:26:59Z" w:author="Jan Groh">
        <w:r>
          <w:rPr>
            <w:rFonts w:ascii="Garamond Premier Pro Caption" w:hAnsi="Garamond Premier Pro Caption"/>
            <w:sz w:val="22"/>
            <w:szCs w:val="22"/>
            <w:rtl w:val="0"/>
            <w:lang w:val="de-DE"/>
          </w:rPr>
          <w:delText>machen.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06" w:date="2023-01-13T18:26:59Z" w:author="Jan Groh"/>
          <w:rFonts w:ascii="Garamond Premier Pro Caption" w:cs="Garamond Premier Pro Caption" w:hAnsi="Garamond Premier Pro Caption" w:eastAsia="Garamond Premier Pro Caption"/>
          <w:sz w:val="22"/>
          <w:szCs w:val="22"/>
        </w:rPr>
      </w:pPr>
      <w:del w:id="1707" w:date="2023-01-13T18:26:59Z" w:author="Jan Groh">
        <w:r>
          <w:rPr>
            <w:rFonts w:ascii="Garamond Premier Pro Caption" w:hAnsi="Garamond Premier Pro Caption"/>
            <w:sz w:val="22"/>
            <w:szCs w:val="22"/>
            <w:rtl w:val="0"/>
            <w:lang w:val="de-DE"/>
          </w:rPr>
          <w:delText>Nun meint Mutter aber, es sei doch h</w:delText>
        </w:r>
      </w:del>
      <w:del w:id="1708" w:date="2023-01-13T18:26:59Z" w:author="Jan Groh">
        <w:r>
          <w:rPr>
            <w:rFonts w:ascii="Garamond Premier Pro Caption" w:hAnsi="Garamond Premier Pro Caption" w:hint="default"/>
            <w:sz w:val="22"/>
            <w:szCs w:val="22"/>
            <w:rtl w:val="0"/>
            <w:lang w:val="sv-SE"/>
          </w:rPr>
          <w:delText>ö</w:delText>
        </w:r>
      </w:del>
      <w:del w:id="1709" w:date="2023-01-13T18:26:59Z" w:author="Jan Groh">
        <w:r>
          <w:rPr>
            <w:rFonts w:ascii="Garamond Premier Pro Caption" w:hAnsi="Garamond Premier Pro Caption"/>
            <w:sz w:val="22"/>
            <w:szCs w:val="22"/>
            <w:rtl w:val="0"/>
            <w:lang w:val="de-DE"/>
          </w:rPr>
          <w:delText>chst undelikat, H. eine M</w:delText>
        </w:r>
      </w:del>
      <w:del w:id="1710" w:date="2023-01-13T18:26:59Z" w:author="Jan Groh">
        <w:r>
          <w:rPr>
            <w:rFonts w:ascii="Garamond Premier Pro Caption" w:hAnsi="Garamond Premier Pro Caption" w:hint="default"/>
            <w:sz w:val="22"/>
            <w:szCs w:val="22"/>
            <w:rtl w:val="0"/>
            <w:lang w:val="de-DE"/>
          </w:rPr>
          <w:delText>ü</w:delText>
        </w:r>
      </w:del>
      <w:del w:id="1711" w:date="2023-01-13T18:26:59Z" w:author="Jan Groh">
        <w:r>
          <w:rPr>
            <w:rFonts w:ascii="Garamond Premier Pro Caption" w:hAnsi="Garamond Premier Pro Caption"/>
            <w:sz w:val="22"/>
            <w:szCs w:val="22"/>
            <w:rtl w:val="0"/>
            <w:lang w:val="de-DE"/>
          </w:rPr>
          <w:delText>tze zu schenken, weil es gleichsam w</w:delText>
        </w:r>
      </w:del>
      <w:del w:id="1712" w:date="2023-01-13T18:26:59Z" w:author="Jan Groh">
        <w:r>
          <w:rPr>
            <w:rFonts w:ascii="Garamond Premier Pro Caption" w:hAnsi="Garamond Premier Pro Caption" w:hint="default"/>
            <w:sz w:val="22"/>
            <w:szCs w:val="22"/>
            <w:rtl w:val="0"/>
          </w:rPr>
          <w:delText>ä</w:delText>
        </w:r>
      </w:del>
      <w:del w:id="1713" w:date="2023-01-13T18:26:59Z" w:author="Jan Groh">
        <w:r>
          <w:rPr>
            <w:rFonts w:ascii="Garamond Premier Pro Caption" w:hAnsi="Garamond Premier Pro Caption"/>
            <w:sz w:val="22"/>
            <w:szCs w:val="22"/>
            <w:rtl w:val="0"/>
            <w:lang w:val="de-DE"/>
          </w:rPr>
          <w:delText>re, als wenn wir so entsetzlich gewissenhaft w</w:delText>
        </w:r>
      </w:del>
      <w:del w:id="1714" w:date="2023-01-13T18:26:59Z" w:author="Jan Groh">
        <w:r>
          <w:rPr>
            <w:rFonts w:ascii="Garamond Premier Pro Caption" w:hAnsi="Garamond Premier Pro Caption" w:hint="default"/>
            <w:sz w:val="22"/>
            <w:szCs w:val="22"/>
            <w:rtl w:val="0"/>
          </w:rPr>
          <w:delText>ä</w:delText>
        </w:r>
      </w:del>
      <w:del w:id="1715" w:date="2023-01-13T18:26:59Z" w:author="Jan Groh">
        <w:r>
          <w:rPr>
            <w:rFonts w:ascii="Garamond Premier Pro Caption" w:hAnsi="Garamond Premier Pro Caption"/>
            <w:sz w:val="22"/>
            <w:szCs w:val="22"/>
            <w:rtl w:val="0"/>
            <w:lang w:val="de-DE"/>
          </w:rPr>
          <w:delText xml:space="preserve">ren, und dann </w:delText>
        </w:r>
      </w:del>
      <w:del w:id="1716" w:date="2023-01-13T18:26:59Z" w:author="Jan Groh">
        <w:r>
          <w:rPr>
            <w:rFonts w:ascii="Garamond Premier Pro Caption" w:hAnsi="Garamond Premier Pro Caption" w:hint="default"/>
            <w:sz w:val="22"/>
            <w:szCs w:val="22"/>
            <w:rtl w:val="0"/>
          </w:rPr>
          <w:delText xml:space="preserve">– </w:delText>
        </w:r>
      </w:del>
      <w:del w:id="1717" w:date="2023-01-13T18:26:59Z" w:author="Jan Groh">
        <w:r>
          <w:rPr>
            <w:rFonts w:ascii="Garamond Premier Pro Caption" w:hAnsi="Garamond Premier Pro Caption"/>
            <w:sz w:val="22"/>
            <w:szCs w:val="22"/>
            <w:rtl w:val="0"/>
            <w:lang w:val="en-US"/>
          </w:rPr>
          <w:delText>ach was wei</w:delText>
        </w:r>
      </w:del>
      <w:del w:id="1718" w:date="2023-01-13T18:26:59Z" w:author="Jan Groh">
        <w:r>
          <w:rPr>
            <w:rFonts w:ascii="Garamond Premier Pro Caption" w:hAnsi="Garamond Premier Pro Caption" w:hint="default"/>
            <w:sz w:val="22"/>
            <w:szCs w:val="22"/>
            <w:rtl w:val="0"/>
            <w:lang w:val="de-DE"/>
          </w:rPr>
          <w:delText xml:space="preserve">ß </w:delText>
        </w:r>
      </w:del>
      <w:del w:id="1719" w:date="2023-01-13T18:26:59Z" w:author="Jan Groh">
        <w:r>
          <w:rPr>
            <w:rFonts w:ascii="Garamond Premier Pro Caption" w:hAnsi="Garamond Premier Pro Caption"/>
            <w:sz w:val="22"/>
            <w:szCs w:val="22"/>
            <w:rtl w:val="0"/>
            <w:lang w:val="de-DE"/>
          </w:rPr>
          <w:delText xml:space="preserve">ich </w:delText>
        </w:r>
      </w:del>
      <w:del w:id="1720" w:date="2023-01-13T18:26:59Z" w:author="Jan Groh">
        <w:r>
          <w:rPr>
            <w:rFonts w:ascii="Garamond Premier Pro Caption" w:hAnsi="Garamond Premier Pro Caption" w:hint="default"/>
            <w:sz w:val="22"/>
            <w:szCs w:val="22"/>
            <w:rtl w:val="0"/>
          </w:rPr>
          <w:delText xml:space="preserve">– </w:delText>
        </w:r>
      </w:del>
      <w:del w:id="1721" w:date="2023-01-13T18:26:59Z" w:author="Jan Groh">
        <w:r>
          <w:rPr>
            <w:rFonts w:ascii="Garamond Premier Pro Caption" w:hAnsi="Garamond Premier Pro Caption"/>
            <w:sz w:val="22"/>
            <w:szCs w:val="22"/>
            <w:rtl w:val="0"/>
            <w:lang w:val="de-DE"/>
          </w:rPr>
          <w:delText>auch w</w:delText>
        </w:r>
      </w:del>
      <w:del w:id="1722" w:date="2023-01-13T18:26:59Z" w:author="Jan Groh">
        <w:r>
          <w:rPr>
            <w:rFonts w:ascii="Garamond Premier Pro Caption" w:hAnsi="Garamond Premier Pro Caption" w:hint="default"/>
            <w:sz w:val="22"/>
            <w:szCs w:val="22"/>
            <w:rtl w:val="0"/>
          </w:rPr>
          <w:delText>ä</w:delText>
        </w:r>
      </w:del>
      <w:del w:id="1723" w:date="2023-01-13T18:26:59Z" w:author="Jan Groh">
        <w:r>
          <w:rPr>
            <w:rFonts w:ascii="Garamond Premier Pro Caption" w:hAnsi="Garamond Premier Pro Caption"/>
            <w:sz w:val="22"/>
            <w:szCs w:val="22"/>
            <w:rtl w:val="0"/>
            <w:lang w:val="de-DE"/>
          </w:rPr>
          <w:delText>re dies Geschenk gekauft und H. w</w:delText>
        </w:r>
      </w:del>
      <w:del w:id="1724" w:date="2023-01-13T18:26:59Z" w:author="Jan Groh">
        <w:r>
          <w:rPr>
            <w:rFonts w:ascii="Garamond Premier Pro Caption" w:hAnsi="Garamond Premier Pro Caption" w:hint="default"/>
            <w:sz w:val="22"/>
            <w:szCs w:val="22"/>
            <w:rtl w:val="0"/>
            <w:lang w:val="de-DE"/>
          </w:rPr>
          <w:delText>üß</w:delText>
        </w:r>
      </w:del>
      <w:del w:id="1725" w:date="2023-01-13T18:26:59Z" w:author="Jan Groh">
        <w:r>
          <w:rPr>
            <w:rFonts w:ascii="Garamond Premier Pro Caption" w:hAnsi="Garamond Premier Pro Caption"/>
            <w:sz w:val="22"/>
            <w:szCs w:val="22"/>
            <w:rtl w:val="0"/>
            <w:lang w:val="de-DE"/>
          </w:rPr>
          <w:delText>te, da</w:delText>
        </w:r>
      </w:del>
      <w:del w:id="1726" w:date="2023-01-13T18:26:59Z" w:author="Jan Groh">
        <w:r>
          <w:rPr>
            <w:rFonts w:ascii="Garamond Premier Pro Caption" w:hAnsi="Garamond Premier Pro Caption" w:hint="default"/>
            <w:sz w:val="22"/>
            <w:szCs w:val="22"/>
            <w:rtl w:val="0"/>
            <w:lang w:val="de-DE"/>
          </w:rPr>
          <w:delText xml:space="preserve">ß </w:delText>
        </w:r>
      </w:del>
      <w:del w:id="1727" w:date="2023-01-13T18:26:59Z" w:author="Jan Groh">
        <w:r>
          <w:rPr>
            <w:rFonts w:ascii="Garamond Premier Pro Caption" w:hAnsi="Garamond Premier Pro Caption"/>
            <w:sz w:val="22"/>
            <w:szCs w:val="22"/>
            <w:rtl w:val="0"/>
          </w:rPr>
          <w:delText xml:space="preserve">man </w:delText>
        </w:r>
      </w:del>
      <w:del w:id="1728" w:date="2023-01-13T18:26:59Z" w:author="Jan Groh">
        <w:r>
          <w:rPr>
            <w:rFonts w:ascii="Garamond Premier Pro Caption" w:hAnsi="Garamond Premier Pro Caption" w:hint="default"/>
            <w:sz w:val="22"/>
            <w:szCs w:val="22"/>
            <w:rtl w:val="0"/>
          </w:rPr>
          <w:delText>ü</w:delText>
        </w:r>
      </w:del>
      <w:del w:id="1729" w:date="2023-01-13T18:26:59Z" w:author="Jan Groh">
        <w:r>
          <w:rPr>
            <w:rFonts w:ascii="Garamond Premier Pro Caption" w:hAnsi="Garamond Premier Pro Caption"/>
            <w:sz w:val="22"/>
            <w:szCs w:val="22"/>
            <w:rtl w:val="0"/>
            <w:lang w:val="de-DE"/>
          </w:rPr>
          <w:delText>berall eine M</w:delText>
        </w:r>
      </w:del>
      <w:del w:id="1730" w:date="2023-01-13T18:26:59Z" w:author="Jan Groh">
        <w:r>
          <w:rPr>
            <w:rFonts w:ascii="Garamond Premier Pro Caption" w:hAnsi="Garamond Premier Pro Caption" w:hint="default"/>
            <w:sz w:val="22"/>
            <w:szCs w:val="22"/>
            <w:rtl w:val="0"/>
          </w:rPr>
          <w:delText>ü</w:delText>
        </w:r>
      </w:del>
      <w:del w:id="1731" w:date="2023-01-13T18:26:59Z" w:author="Jan Groh">
        <w:r>
          <w:rPr>
            <w:rFonts w:ascii="Garamond Premier Pro Caption" w:hAnsi="Garamond Premier Pro Caption"/>
            <w:sz w:val="22"/>
            <w:szCs w:val="22"/>
            <w:rtl w:val="0"/>
            <w:lang w:val="de-DE"/>
          </w:rPr>
          <w:delText>tze f</w:delText>
        </w:r>
      </w:del>
      <w:del w:id="1732" w:date="2023-01-13T18:26:59Z" w:author="Jan Groh">
        <w:r>
          <w:rPr>
            <w:rFonts w:ascii="Garamond Premier Pro Caption" w:hAnsi="Garamond Premier Pro Caption" w:hint="default"/>
            <w:sz w:val="22"/>
            <w:szCs w:val="22"/>
            <w:rtl w:val="0"/>
          </w:rPr>
          <w:delText>ü</w:delText>
        </w:r>
      </w:del>
      <w:del w:id="1733" w:date="2023-01-13T18:26:59Z" w:author="Jan Groh">
        <w:r>
          <w:rPr>
            <w:rFonts w:ascii="Garamond Premier Pro Caption" w:hAnsi="Garamond Premier Pro Caption"/>
            <w:sz w:val="22"/>
            <w:szCs w:val="22"/>
            <w:rtl w:val="0"/>
          </w:rPr>
          <w:delText>r</w:delText>
        </w:r>
      </w:del>
      <w:del w:id="1734" w:date="2023-01-13T18:26:59Z" w:author="Jan Groh">
        <w:r>
          <w:rPr>
            <w:rFonts w:ascii="Garamond Premier Pro Caption" w:hAnsi="Garamond Premier Pro Caption"/>
            <w:sz w:val="22"/>
            <w:szCs w:val="22"/>
            <w:rtl w:val="0"/>
            <w:lang w:val="de-DE"/>
          </w:rPr>
          <w:delText xml:space="preserve"> 2</w:delText>
        </w:r>
      </w:del>
      <w:del w:id="1735" w:date="2023-01-13T18:26:59Z" w:author="Jan Groh">
        <w:r>
          <w:rPr>
            <w:rFonts w:ascii="Garamond Premier Pro Caption" w:hAnsi="Garamond Premier Pro Caption"/>
            <w:sz w:val="22"/>
            <w:szCs w:val="22"/>
            <w:rtl w:val="0"/>
          </w:rPr>
          <w:delText xml:space="preserve"> rth.</w:delText>
        </w:r>
      </w:del>
      <w:del w:id="1736" w:date="2023-01-13T18:26:59Z" w:author="Jan Groh">
        <w:r>
          <w:rPr>
            <w:rFonts w:ascii="Garamond Premier Pro Caption" w:cs="Garamond Premier Pro Caption" w:hAnsi="Garamond Premier Pro Caption" w:eastAsia="Garamond Premier Pro Caption"/>
            <w:sz w:val="22"/>
            <w:szCs w:val="22"/>
            <w:vertAlign w:val="superscript"/>
          </w:rPr>
          <w:footnoteReference w:id="77"/>
        </w:r>
      </w:del>
      <w:del w:id="1737" w:date="2023-01-13T18:26:59Z" w:author="Jan Groh">
        <w:r>
          <w:rPr>
            <w:rFonts w:ascii="Garamond Premier Pro Caption" w:hAnsi="Garamond Premier Pro Caption"/>
            <w:sz w:val="22"/>
            <w:szCs w:val="22"/>
            <w:rtl w:val="0"/>
          </w:rPr>
          <w:delText xml:space="preserve"> 12 gr.</w:delText>
        </w:r>
      </w:del>
      <w:del w:id="1738" w:date="2023-01-13T18:26:59Z" w:author="Jan Groh">
        <w:r>
          <w:rPr>
            <w:rFonts w:ascii="Garamond Premier Pro Caption" w:cs="Garamond Premier Pro Caption" w:hAnsi="Garamond Premier Pro Caption" w:eastAsia="Garamond Premier Pro Caption"/>
            <w:sz w:val="22"/>
            <w:szCs w:val="22"/>
            <w:vertAlign w:val="superscript"/>
          </w:rPr>
          <w:footnoteReference w:id="78"/>
        </w:r>
      </w:del>
      <w:del w:id="1739" w:date="2023-01-13T18:26:59Z" w:author="Jan Groh">
        <w:r>
          <w:rPr>
            <w:rFonts w:ascii="Garamond Premier Pro Caption" w:hAnsi="Garamond Premier Pro Caption"/>
            <w:sz w:val="22"/>
            <w:szCs w:val="22"/>
            <w:rtl w:val="0"/>
            <w:lang w:val="de-DE"/>
          </w:rPr>
          <w:delText xml:space="preserve"> kriegte (so viel w</w:delText>
        </w:r>
      </w:del>
      <w:del w:id="1740" w:date="2023-01-13T18:26:59Z" w:author="Jan Groh">
        <w:r>
          <w:rPr>
            <w:rFonts w:ascii="Garamond Premier Pro Caption" w:hAnsi="Garamond Premier Pro Caption" w:hint="default"/>
            <w:sz w:val="22"/>
            <w:szCs w:val="22"/>
            <w:rtl w:val="0"/>
          </w:rPr>
          <w:delText>ü</w:delText>
        </w:r>
      </w:del>
      <w:del w:id="1741" w:date="2023-01-13T18:26:59Z" w:author="Jan Groh">
        <w:r>
          <w:rPr>
            <w:rFonts w:ascii="Garamond Premier Pro Caption" w:hAnsi="Garamond Premier Pro Caption"/>
            <w:sz w:val="22"/>
            <w:szCs w:val="22"/>
            <w:rtl w:val="0"/>
            <w:lang w:val="de-DE"/>
          </w:rPr>
          <w:delText>rde sie kosten); wenn wir aber meinten, so wollte sie sich darin ergeben, aber fertig w</w:delText>
        </w:r>
      </w:del>
      <w:del w:id="1742" w:date="2023-01-13T18:26:59Z" w:author="Jan Groh">
        <w:r>
          <w:rPr>
            <w:rFonts w:ascii="Garamond Premier Pro Caption" w:hAnsi="Garamond Premier Pro Caption" w:hint="default"/>
            <w:sz w:val="22"/>
            <w:szCs w:val="22"/>
            <w:rtl w:val="0"/>
          </w:rPr>
          <w:delText>ü</w:delText>
        </w:r>
      </w:del>
      <w:del w:id="1743" w:date="2023-01-13T18:26:59Z" w:author="Jan Groh">
        <w:r>
          <w:rPr>
            <w:rFonts w:ascii="Garamond Premier Pro Caption" w:hAnsi="Garamond Premier Pro Caption"/>
            <w:sz w:val="22"/>
            <w:szCs w:val="22"/>
            <w:rtl w:val="0"/>
            <w:lang w:val="de-DE"/>
          </w:rPr>
          <w:delText>rde sie auf keinen erdenklichen Fall. Adio. Was soll ich nun tun?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44" w:date="2023-01-13T18:26:59Z" w:author="Jan Groh"/>
          <w:rFonts w:ascii="Garamond Premier Pro Caption" w:cs="Garamond Premier Pro Caption" w:hAnsi="Garamond Premier Pro Caption" w:eastAsia="Garamond Premier Pro Caption"/>
          <w:sz w:val="22"/>
          <w:szCs w:val="22"/>
        </w:rPr>
      </w:pPr>
      <w:del w:id="1745" w:date="2023-01-13T18:26:59Z" w:author="Jan Groh">
        <w:r>
          <w:rPr>
            <w:rFonts w:ascii="Garamond Premier Pro Caption" w:hAnsi="Garamond Premier Pro Caption"/>
            <w:sz w:val="22"/>
            <w:szCs w:val="22"/>
            <w:rtl w:val="0"/>
            <w:lang w:val="it-IT"/>
          </w:rPr>
          <w:delText>Adele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48" w:date="2023-01-13T18:26:59Z" w:author="Jan Groh"/>
          <w:rFonts w:ascii="Garamond Premier Pro Italic" w:cs="Garamond Premier Pro Italic" w:hAnsi="Garamond Premier Pro Italic" w:eastAsia="Garamond Premier Pro Italic"/>
          <w:sz w:val="22"/>
          <w:szCs w:val="22"/>
        </w:rPr>
      </w:pPr>
      <w:del w:id="1749" w:date="2023-01-13T18:26:59Z" w:author="Jan Groh">
        <w:r>
          <w:rPr>
            <w:rFonts w:ascii="Garamond Premier Pro Italic" w:hAnsi="Garamond Premier Pro Italic"/>
            <w:sz w:val="22"/>
            <w:szCs w:val="22"/>
            <w:rtl w:val="0"/>
            <w:lang w:val="de-DE"/>
          </w:rPr>
          <w:delText>Tagebuchzettel von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50" w:date="2023-01-13T18:26:59Z" w:author="Jan Groh"/>
          <w:rFonts w:ascii="Garamond Premier Pro Italic" w:cs="Garamond Premier Pro Italic" w:hAnsi="Garamond Premier Pro Italic" w:eastAsia="Garamond Premier Pro Italic"/>
          <w:sz w:val="22"/>
          <w:szCs w:val="22"/>
        </w:rPr>
      </w:pPr>
      <w:del w:id="1751" w:date="2023-01-13T18:26:59Z" w:author="Jan Groh">
        <w:r>
          <w:rPr>
            <w:rFonts w:ascii="Garamond Premier Pro Italic" w:hAnsi="Garamond Premier Pro Italic"/>
            <w:sz w:val="22"/>
            <w:szCs w:val="22"/>
            <w:rtl w:val="0"/>
            <w:lang w:val="de-DE"/>
          </w:rPr>
          <w:delText>[1813]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52" w:date="2023-01-13T18:26:59Z" w:author="Jan Groh"/>
          <w:rFonts w:ascii="Garamond Premier Pro Caption" w:cs="Garamond Premier Pro Caption" w:hAnsi="Garamond Premier Pro Caption" w:eastAsia="Garamond Premier Pro Caption"/>
          <w:sz w:val="22"/>
          <w:szCs w:val="22"/>
        </w:rPr>
      </w:pPr>
      <w:del w:id="1753" w:date="2023-01-13T18:26:59Z" w:author="Jan Groh">
        <w:r>
          <w:rPr>
            <w:rFonts w:ascii="Garamond Premier Pro Caption" w:hAnsi="Garamond Premier Pro Caption"/>
            <w:sz w:val="22"/>
            <w:szCs w:val="22"/>
            <w:rtl w:val="0"/>
            <w:lang w:val="de-DE"/>
          </w:rPr>
          <w:delText>Ich habe mich geirrt; die M</w:delText>
        </w:r>
      </w:del>
      <w:del w:id="1754" w:date="2023-01-13T18:26:59Z" w:author="Jan Groh">
        <w:r>
          <w:rPr>
            <w:rFonts w:ascii="Garamond Premier Pro Caption" w:hAnsi="Garamond Premier Pro Caption" w:hint="default"/>
            <w:sz w:val="22"/>
            <w:szCs w:val="22"/>
            <w:rtl w:val="0"/>
          </w:rPr>
          <w:delText>ü</w:delText>
        </w:r>
      </w:del>
      <w:del w:id="1755" w:date="2023-01-13T18:26:59Z" w:author="Jan Groh">
        <w:r>
          <w:rPr>
            <w:rFonts w:ascii="Garamond Premier Pro Caption" w:hAnsi="Garamond Premier Pro Caption"/>
            <w:sz w:val="22"/>
            <w:szCs w:val="22"/>
            <w:rtl w:val="0"/>
            <w:lang w:val="de-DE"/>
          </w:rPr>
          <w:delText>tze kostet nur 2 rth. 12 gr.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75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57" w:date="2023-01-13T18:26:59Z" w:author="Jan Groh"/>
          <w:rFonts w:ascii="Garamond Premier Pro Caption" w:cs="Garamond Premier Pro Caption" w:hAnsi="Garamond Premier Pro Caption" w:eastAsia="Garamond Premier Pro Caption"/>
          <w:sz w:val="22"/>
          <w:szCs w:val="22"/>
        </w:rPr>
      </w:pPr>
      <w:del w:id="1758" w:date="2023-01-13T18:26:59Z" w:author="Jan Groh">
        <w:r>
          <w:rPr>
            <w:rFonts w:ascii="Garamond Premier Pro Caption" w:hAnsi="Garamond Premier Pro Caption"/>
            <w:sz w:val="22"/>
            <w:szCs w:val="22"/>
            <w:rtl w:val="0"/>
            <w:lang w:val="de-DE"/>
          </w:rPr>
          <w:delText>Ich w</w:delText>
        </w:r>
      </w:del>
      <w:del w:id="1759" w:date="2023-01-13T18:26:59Z" w:author="Jan Groh">
        <w:r>
          <w:rPr>
            <w:rFonts w:ascii="Garamond Premier Pro Caption" w:hAnsi="Garamond Premier Pro Caption" w:hint="default"/>
            <w:sz w:val="22"/>
            <w:szCs w:val="22"/>
            <w:rtl w:val="0"/>
          </w:rPr>
          <w:delText>ü</w:delText>
        </w:r>
      </w:del>
      <w:del w:id="1760" w:date="2023-01-13T18:26:59Z" w:author="Jan Groh">
        <w:r>
          <w:rPr>
            <w:rFonts w:ascii="Garamond Premier Pro Caption" w:hAnsi="Garamond Premier Pro Caption"/>
            <w:sz w:val="22"/>
            <w:szCs w:val="22"/>
            <w:rtl w:val="0"/>
            <w:lang w:val="de-DE"/>
          </w:rPr>
          <w:delText xml:space="preserve">nsche Dir, mein lieber Freund,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61" w:date="2023-01-13T18:26:59Z" w:author="Jan Groh"/>
          <w:rFonts w:ascii="Garamond Premier Pro Caption" w:cs="Garamond Premier Pro Caption" w:hAnsi="Garamond Premier Pro Caption" w:eastAsia="Garamond Premier Pro Caption"/>
          <w:sz w:val="22"/>
          <w:szCs w:val="22"/>
        </w:rPr>
      </w:pPr>
      <w:del w:id="1762" w:date="2023-01-13T18:26:59Z" w:author="Jan Groh">
        <w:r>
          <w:rPr>
            <w:rFonts w:ascii="Garamond Premier Pro Caption" w:hAnsi="Garamond Premier Pro Caption"/>
            <w:sz w:val="22"/>
            <w:szCs w:val="22"/>
            <w:rtl w:val="0"/>
            <w:lang w:val="de-DE"/>
          </w:rPr>
          <w:delText>Ein M</w:delText>
        </w:r>
      </w:del>
      <w:del w:id="1763" w:date="2023-01-13T18:26:59Z" w:author="Jan Groh">
        <w:r>
          <w:rPr>
            <w:rFonts w:ascii="Garamond Premier Pro Caption" w:hAnsi="Garamond Premier Pro Caption" w:hint="default"/>
            <w:sz w:val="22"/>
            <w:szCs w:val="22"/>
            <w:rtl w:val="0"/>
          </w:rPr>
          <w:delText>ä</w:delText>
        </w:r>
      </w:del>
      <w:del w:id="1764" w:date="2023-01-13T18:26:59Z" w:author="Jan Groh">
        <w:r>
          <w:rPr>
            <w:rFonts w:ascii="Garamond Premier Pro Caption" w:hAnsi="Garamond Premier Pro Caption"/>
            <w:sz w:val="22"/>
            <w:szCs w:val="22"/>
            <w:rtl w:val="0"/>
            <w:lang w:val="de-DE"/>
          </w:rPr>
          <w:delText>dchen, das Dir sch</w:delText>
        </w:r>
      </w:del>
      <w:del w:id="1765" w:date="2023-01-13T18:26:59Z" w:author="Jan Groh">
        <w:r>
          <w:rPr>
            <w:rFonts w:ascii="Garamond Premier Pro Caption" w:hAnsi="Garamond Premier Pro Caption" w:hint="default"/>
            <w:sz w:val="22"/>
            <w:szCs w:val="22"/>
            <w:rtl w:val="0"/>
            <w:lang w:val="sv-SE"/>
          </w:rPr>
          <w:delText>ö</w:delText>
        </w:r>
      </w:del>
      <w:del w:id="1766" w:date="2023-01-13T18:26:59Z" w:author="Jan Groh">
        <w:r>
          <w:rPr>
            <w:rFonts w:ascii="Garamond Premier Pro Caption" w:hAnsi="Garamond Premier Pro Caption"/>
            <w:sz w:val="22"/>
            <w:szCs w:val="22"/>
            <w:rtl w:val="0"/>
            <w:lang w:val="de-DE"/>
          </w:rPr>
          <w:delText>n erscheint;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67" w:date="2023-01-13T18:26:59Z" w:author="Jan Groh"/>
          <w:rFonts w:ascii="Garamond Premier Pro Caption" w:cs="Garamond Premier Pro Caption" w:hAnsi="Garamond Premier Pro Caption" w:eastAsia="Garamond Premier Pro Caption"/>
          <w:sz w:val="22"/>
          <w:szCs w:val="22"/>
        </w:rPr>
      </w:pPr>
      <w:del w:id="1768" w:date="2023-01-13T18:26:59Z" w:author="Jan Groh">
        <w:r>
          <w:rPr>
            <w:rFonts w:ascii="Garamond Premier Pro Caption" w:hAnsi="Garamond Premier Pro Caption"/>
            <w:sz w:val="22"/>
            <w:szCs w:val="22"/>
            <w:rtl w:val="0"/>
            <w:lang w:val="de-DE"/>
          </w:rPr>
          <w:delText xml:space="preserve">Ein Auge, das sich zu Dir wendet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69" w:date="2023-01-13T18:26:59Z" w:author="Jan Groh"/>
          <w:rFonts w:ascii="Garamond Premier Pro Caption" w:cs="Garamond Premier Pro Caption" w:hAnsi="Garamond Premier Pro Caption" w:eastAsia="Garamond Premier Pro Caption"/>
          <w:sz w:val="22"/>
          <w:szCs w:val="22"/>
        </w:rPr>
      </w:pPr>
      <w:del w:id="1770" w:date="2023-01-13T18:26:59Z" w:author="Jan Groh">
        <w:r>
          <w:rPr>
            <w:rFonts w:ascii="Garamond Premier Pro Caption" w:hAnsi="Garamond Premier Pro Caption"/>
            <w:sz w:val="22"/>
            <w:szCs w:val="22"/>
            <w:rtl w:val="0"/>
            <w:lang w:val="de-DE"/>
          </w:rPr>
          <w:delText>Und s</w:delText>
        </w:r>
      </w:del>
      <w:del w:id="1771" w:date="2023-01-13T18:26:59Z" w:author="Jan Groh">
        <w:r>
          <w:rPr>
            <w:rFonts w:ascii="Garamond Premier Pro Caption" w:hAnsi="Garamond Premier Pro Caption" w:hint="default"/>
            <w:sz w:val="22"/>
            <w:szCs w:val="22"/>
            <w:rtl w:val="0"/>
            <w:lang w:val="de-DE"/>
          </w:rPr>
          <w:delText>üß</w:delText>
        </w:r>
      </w:del>
      <w:del w:id="1772" w:date="2023-01-13T18:26:59Z" w:author="Jan Groh">
        <w:r>
          <w:rPr>
            <w:rFonts w:ascii="Garamond Premier Pro Caption" w:hAnsi="Garamond Premier Pro Caption"/>
            <w:sz w:val="22"/>
            <w:szCs w:val="22"/>
            <w:rtl w:val="0"/>
            <w:lang w:val="de-DE"/>
          </w:rPr>
          <w:delText>en Flammenblick Dir spendet;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73" w:date="2023-01-13T18:26:59Z" w:author="Jan Groh"/>
          <w:rFonts w:ascii="Garamond Premier Pro Caption" w:cs="Garamond Premier Pro Caption" w:hAnsi="Garamond Premier Pro Caption" w:eastAsia="Garamond Premier Pro Caption"/>
          <w:sz w:val="22"/>
          <w:szCs w:val="22"/>
        </w:rPr>
      </w:pPr>
      <w:del w:id="1774" w:date="2023-01-13T18:26:59Z" w:author="Jan Groh">
        <w:r>
          <w:rPr>
            <w:rFonts w:ascii="Garamond Premier Pro Caption" w:hAnsi="Garamond Premier Pro Caption"/>
            <w:sz w:val="22"/>
            <w:szCs w:val="22"/>
            <w:rtl w:val="0"/>
            <w:lang w:val="de-DE"/>
          </w:rPr>
          <w:delText>Ein K</w:delText>
        </w:r>
      </w:del>
      <w:del w:id="1775" w:date="2023-01-13T18:26:59Z" w:author="Jan Groh">
        <w:r>
          <w:rPr>
            <w:rFonts w:ascii="Garamond Premier Pro Caption" w:hAnsi="Garamond Premier Pro Caption" w:hint="default"/>
            <w:sz w:val="22"/>
            <w:szCs w:val="22"/>
            <w:rtl w:val="0"/>
            <w:lang w:val="sv-SE"/>
          </w:rPr>
          <w:delText>ö</w:delText>
        </w:r>
      </w:del>
      <w:del w:id="1776" w:date="2023-01-13T18:26:59Z" w:author="Jan Groh">
        <w:r>
          <w:rPr>
            <w:rFonts w:ascii="Garamond Premier Pro Caption" w:hAnsi="Garamond Premier Pro Caption"/>
            <w:sz w:val="22"/>
            <w:szCs w:val="22"/>
            <w:rtl w:val="0"/>
            <w:lang w:val="de-DE"/>
          </w:rPr>
          <w:delText xml:space="preserve">pfchen, was Dir freundlich nickt,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77" w:date="2023-01-13T18:26:59Z" w:author="Jan Groh"/>
          <w:rFonts w:ascii="Garamond Premier Pro Caption" w:cs="Garamond Premier Pro Caption" w:hAnsi="Garamond Premier Pro Caption" w:eastAsia="Garamond Premier Pro Caption"/>
          <w:sz w:val="22"/>
          <w:szCs w:val="22"/>
        </w:rPr>
      </w:pPr>
      <w:del w:id="1778" w:date="2023-01-13T18:26:59Z" w:author="Jan Groh">
        <w:r>
          <w:rPr>
            <w:rFonts w:ascii="Garamond Premier Pro Caption" w:hAnsi="Garamond Premier Pro Caption"/>
            <w:sz w:val="22"/>
            <w:szCs w:val="22"/>
            <w:rtl w:val="0"/>
            <w:lang w:val="de-DE"/>
          </w:rPr>
          <w:delText>Ein H</w:delText>
        </w:r>
      </w:del>
      <w:del w:id="1779" w:date="2023-01-13T18:26:59Z" w:author="Jan Groh">
        <w:r>
          <w:rPr>
            <w:rFonts w:ascii="Garamond Premier Pro Caption" w:hAnsi="Garamond Premier Pro Caption" w:hint="default"/>
            <w:sz w:val="22"/>
            <w:szCs w:val="22"/>
            <w:rtl w:val="0"/>
          </w:rPr>
          <w:delText>ä</w:delText>
        </w:r>
      </w:del>
      <w:del w:id="1780" w:date="2023-01-13T18:26:59Z" w:author="Jan Groh">
        <w:r>
          <w:rPr>
            <w:rFonts w:ascii="Garamond Premier Pro Caption" w:hAnsi="Garamond Premier Pro Caption"/>
            <w:sz w:val="22"/>
            <w:szCs w:val="22"/>
            <w:rtl w:val="0"/>
            <w:lang w:val="de-DE"/>
          </w:rPr>
          <w:delText>ndchen, das die Deine dr</w:delText>
        </w:r>
      </w:del>
      <w:del w:id="1781" w:date="2023-01-13T18:26:59Z" w:author="Jan Groh">
        <w:r>
          <w:rPr>
            <w:rFonts w:ascii="Garamond Premier Pro Caption" w:hAnsi="Garamond Premier Pro Caption" w:hint="default"/>
            <w:sz w:val="22"/>
            <w:szCs w:val="22"/>
            <w:rtl w:val="0"/>
          </w:rPr>
          <w:delText>ü</w:delText>
        </w:r>
      </w:del>
      <w:del w:id="1782" w:date="2023-01-13T18:26:59Z" w:author="Jan Groh">
        <w:r>
          <w:rPr>
            <w:rFonts w:ascii="Garamond Premier Pro Caption" w:hAnsi="Garamond Premier Pro Caption"/>
            <w:sz w:val="22"/>
            <w:szCs w:val="22"/>
            <w:rtl w:val="0"/>
            <w:lang w:val="de-DE"/>
          </w:rPr>
          <w:delText xml:space="preserv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83" w:date="2023-01-13T18:26:59Z" w:author="Jan Groh"/>
          <w:rFonts w:ascii="Garamond Premier Pro Caption" w:cs="Garamond Premier Pro Caption" w:hAnsi="Garamond Premier Pro Caption" w:eastAsia="Garamond Premier Pro Caption"/>
          <w:sz w:val="22"/>
          <w:szCs w:val="22"/>
        </w:rPr>
      </w:pPr>
      <w:del w:id="1784" w:date="2023-01-13T18:26:59Z" w:author="Jan Groh">
        <w:r>
          <w:rPr>
            <w:rFonts w:ascii="Garamond Premier Pro Caption" w:hAnsi="Garamond Premier Pro Caption"/>
            <w:sz w:val="22"/>
            <w:szCs w:val="22"/>
            <w:rtl w:val="0"/>
            <w:lang w:val="de-DE"/>
          </w:rPr>
          <w:delText>Ein sanftes L</w:delText>
        </w:r>
      </w:del>
      <w:del w:id="1785" w:date="2023-01-13T18:26:59Z" w:author="Jan Groh">
        <w:r>
          <w:rPr>
            <w:rFonts w:ascii="Garamond Premier Pro Caption" w:hAnsi="Garamond Premier Pro Caption" w:hint="default"/>
            <w:sz w:val="22"/>
            <w:szCs w:val="22"/>
            <w:rtl w:val="0"/>
          </w:rPr>
          <w:delText>ä</w:delText>
        </w:r>
      </w:del>
      <w:del w:id="1786" w:date="2023-01-13T18:26:59Z" w:author="Jan Groh">
        <w:r>
          <w:rPr>
            <w:rFonts w:ascii="Garamond Premier Pro Caption" w:hAnsi="Garamond Premier Pro Caption"/>
            <w:sz w:val="22"/>
            <w:szCs w:val="22"/>
            <w:rtl w:val="0"/>
            <w:lang w:val="de-DE"/>
          </w:rPr>
          <w:delText xml:space="preserve">cheln, heitres Scherzen,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87" w:date="2023-01-13T18:26:59Z" w:author="Jan Groh"/>
          <w:rFonts w:ascii="Garamond Premier Pro Caption" w:cs="Garamond Premier Pro Caption" w:hAnsi="Garamond Premier Pro Caption" w:eastAsia="Garamond Premier Pro Caption"/>
          <w:sz w:val="22"/>
          <w:szCs w:val="22"/>
        </w:rPr>
      </w:pPr>
      <w:del w:id="1788" w:date="2023-01-13T18:26:59Z" w:author="Jan Groh">
        <w:r>
          <w:rPr>
            <w:rFonts w:ascii="Garamond Premier Pro Caption" w:hAnsi="Garamond Premier Pro Caption"/>
            <w:sz w:val="22"/>
            <w:szCs w:val="22"/>
            <w:rtl w:val="0"/>
            <w:lang w:val="de-DE"/>
          </w:rPr>
          <w:delText>Und etwas Schalkheit in dem Herzen;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89" w:date="2023-01-13T18:26:59Z" w:author="Jan Groh"/>
          <w:rFonts w:ascii="Garamond Premier Pro Caption" w:cs="Garamond Premier Pro Caption" w:hAnsi="Garamond Premier Pro Caption" w:eastAsia="Garamond Premier Pro Caption"/>
          <w:sz w:val="22"/>
          <w:szCs w:val="22"/>
        </w:rPr>
      </w:pPr>
      <w:del w:id="1790" w:date="2023-01-13T18:26:59Z" w:author="Jan Groh">
        <w:r>
          <w:rPr>
            <w:rFonts w:ascii="Garamond Premier Pro Caption" w:hAnsi="Garamond Premier Pro Caption"/>
            <w:sz w:val="22"/>
            <w:szCs w:val="22"/>
            <w:rtl w:val="0"/>
            <w:lang w:val="de-DE"/>
          </w:rPr>
          <w:delText>Und wenn Dich dieses hoch begl</w:delText>
        </w:r>
      </w:del>
      <w:del w:id="1791" w:date="2023-01-13T18:26:59Z" w:author="Jan Groh">
        <w:r>
          <w:rPr>
            <w:rFonts w:ascii="Garamond Premier Pro Caption" w:hAnsi="Garamond Premier Pro Caption" w:hint="default"/>
            <w:sz w:val="22"/>
            <w:szCs w:val="22"/>
            <w:rtl w:val="0"/>
          </w:rPr>
          <w:delText>ü</w:delText>
        </w:r>
      </w:del>
      <w:del w:id="1792" w:date="2023-01-13T18:26:59Z" w:author="Jan Groh">
        <w:r>
          <w:rPr>
            <w:rFonts w:ascii="Garamond Premier Pro Caption" w:hAnsi="Garamond Premier Pro Caption"/>
            <w:sz w:val="22"/>
            <w:szCs w:val="22"/>
            <w:rtl w:val="0"/>
            <w:lang w:val="de-DE"/>
          </w:rPr>
          <w:delText xml:space="preserv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93" w:date="2023-01-13T18:26:59Z" w:author="Jan Groh"/>
          <w:rFonts w:ascii="Garamond Premier Pro Caption" w:cs="Garamond Premier Pro Caption" w:hAnsi="Garamond Premier Pro Caption" w:eastAsia="Garamond Premier Pro Caption"/>
          <w:sz w:val="22"/>
          <w:szCs w:val="22"/>
        </w:rPr>
      </w:pPr>
      <w:del w:id="1794" w:date="2023-01-13T18:26:59Z" w:author="Jan Groh">
        <w:r>
          <w:rPr>
            <w:rFonts w:ascii="Garamond Premier Pro Caption" w:hAnsi="Garamond Premier Pro Caption"/>
            <w:sz w:val="22"/>
            <w:szCs w:val="22"/>
            <w:rtl w:val="0"/>
            <w:lang w:val="de-DE"/>
          </w:rPr>
          <w:delText>So rufe freudig und entz</w:delText>
        </w:r>
      </w:del>
      <w:del w:id="1795" w:date="2023-01-13T18:26:59Z" w:author="Jan Groh">
        <w:r>
          <w:rPr>
            <w:rFonts w:ascii="Garamond Premier Pro Caption" w:hAnsi="Garamond Premier Pro Caption" w:hint="default"/>
            <w:sz w:val="22"/>
            <w:szCs w:val="22"/>
            <w:rtl w:val="0"/>
          </w:rPr>
          <w:delText>ü</w:delText>
        </w:r>
      </w:del>
      <w:del w:id="1796" w:date="2023-01-13T18:26:59Z" w:author="Jan Groh">
        <w:r>
          <w:rPr>
            <w:rFonts w:ascii="Garamond Premier Pro Caption" w:hAnsi="Garamond Premier Pro Caption"/>
            <w:sz w:val="22"/>
            <w:szCs w:val="22"/>
            <w:rtl w:val="0"/>
            <w:lang w:val="de-DE"/>
          </w:rPr>
          <w:delText>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797" w:date="2023-01-13T18:26:59Z" w:author="Jan Groh"/>
          <w:rFonts w:ascii="Garamond Premier Pro Caption" w:cs="Garamond Premier Pro Caption" w:hAnsi="Garamond Premier Pro Caption" w:eastAsia="Garamond Premier Pro Caption"/>
          <w:sz w:val="22"/>
          <w:szCs w:val="22"/>
        </w:rPr>
      </w:pPr>
      <w:del w:id="1798" w:date="2023-01-13T18:26:59Z" w:author="Jan Groh">
        <w:r>
          <w:rPr>
            <w:rFonts w:ascii="Garamond Premier Pro Caption" w:hAnsi="Garamond Premier Pro Caption" w:hint="default"/>
            <w:sz w:val="22"/>
            <w:szCs w:val="22"/>
            <w:rtl w:val="0"/>
            <w:lang w:val="it-IT"/>
          </w:rPr>
          <w:delText>»</w:delText>
        </w:r>
      </w:del>
      <w:del w:id="1799" w:date="2023-01-13T18:26:59Z" w:author="Jan Groh">
        <w:r>
          <w:rPr>
            <w:rFonts w:ascii="Garamond Premier Pro Caption" w:hAnsi="Garamond Premier Pro Caption"/>
            <w:sz w:val="22"/>
            <w:szCs w:val="22"/>
            <w:rtl w:val="0"/>
            <w:lang w:val="de-DE"/>
          </w:rPr>
          <w:delText xml:space="preserve">Ihr nun verdanke ich es ja,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800" w:date="2023-01-13T18:26:59Z" w:author="Jan Groh"/>
          <w:rFonts w:ascii="Garamond Premier Pro Caption" w:cs="Garamond Premier Pro Caption" w:hAnsi="Garamond Premier Pro Caption" w:eastAsia="Garamond Premier Pro Caption"/>
          <w:sz w:val="22"/>
          <w:szCs w:val="22"/>
        </w:rPr>
      </w:pPr>
      <w:del w:id="1801" w:date="2023-01-13T18:26:59Z" w:author="Jan Groh">
        <w:r>
          <w:rPr>
            <w:rFonts w:ascii="Garamond Premier Pro Caption" w:hAnsi="Garamond Premier Pro Caption"/>
            <w:sz w:val="22"/>
            <w:szCs w:val="22"/>
            <w:rtl w:val="0"/>
            <w:lang w:val="de-DE"/>
          </w:rPr>
          <w:delText>Der geliebten Tante Ottilia!</w:delText>
        </w:r>
      </w:del>
      <w:del w:id="1802"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03" w:date="2023-01-05T22:44:5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04" w:date="2023-01-05T22:44:5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05" w:date="2023-01-05T22:44:5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06" w:date="2023-01-05T22:44:50Z" w:author="Jan Groh"/>
          <w:rFonts w:ascii="Garamond Premier Pro Bold" w:cs="Garamond Premier Pro Bold" w:hAnsi="Garamond Premier Pro Bold" w:eastAsia="Garamond Premier Pro Bold"/>
          <w:sz w:val="22"/>
          <w:szCs w:val="22"/>
        </w:rPr>
      </w:pPr>
      <w:del w:id="1807" w:date="2023-01-05T22:44:50Z" w:author="Jan Groh">
        <w:r>
          <w:rPr>
            <w:rFonts w:ascii="Garamond Premier Pro Bold" w:hAnsi="Garamond Premier Pro Bold"/>
            <w:sz w:val="22"/>
            <w:szCs w:val="22"/>
            <w:rtl w:val="0"/>
          </w:rPr>
          <w:delText>1814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08" w:date="2023-01-13T18:26:59Z" w:author="Jan Groh"/>
          <w:rFonts w:ascii="Garamond Premier Pro Caption" w:cs="Garamond Premier Pro Caption" w:hAnsi="Garamond Premier Pro Caption" w:eastAsia="Garamond Premier Pro Caption"/>
          <w:sz w:val="22"/>
          <w:szCs w:val="22"/>
        </w:rPr>
      </w:pPr>
      <w:del w:id="1809" w:date="2023-01-05T22:44:50Z" w:author="Jan Groh">
        <w:r>
          <w:rPr>
            <w:rFonts w:ascii="Garamond Premier Pro Caption" w:hAnsi="Garamond Premier Pro Caption"/>
            <w:sz w:val="22"/>
            <w:szCs w:val="22"/>
            <w:rtl w:val="0"/>
            <w:lang w:val="de-DE"/>
          </w:rPr>
          <w:delText>(Ottilie 17-j</w:delText>
        </w:r>
      </w:del>
      <w:del w:id="1810" w:date="2023-01-05T22:44:50Z" w:author="Jan Groh">
        <w:r>
          <w:rPr>
            <w:rFonts w:ascii="Garamond Premier Pro Caption" w:hAnsi="Garamond Premier Pro Caption" w:hint="default"/>
            <w:sz w:val="22"/>
            <w:szCs w:val="22"/>
            <w:rtl w:val="0"/>
            <w:lang w:val="de-DE"/>
          </w:rPr>
          <w:delText>ä</w:delText>
        </w:r>
      </w:del>
      <w:del w:id="1811" w:date="2023-01-05T22:44:50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12" w:date="2023-01-05T22:47:1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13" w:date="2023-01-05T22:47:1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814" w:date="2023-01-05T22:47:18Z" w:author="Jan Groh"/>
          <w:del w:id="1815"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16" w:date="2023-01-13T18:26:59Z" w:author="Jan Groh"/>
          <w:rFonts w:ascii="Garamond Premier Pro Italic" w:cs="Garamond Premier Pro Italic" w:hAnsi="Garamond Premier Pro Italic" w:eastAsia="Garamond Premier Pro Italic"/>
          <w:sz w:val="22"/>
          <w:szCs w:val="22"/>
        </w:rPr>
      </w:pPr>
      <w:del w:id="1817"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18" w:date="2023-01-13T18:26:59Z" w:author="Jan Groh"/>
          <w:rFonts w:ascii="Garamond Premier Pro Italic" w:cs="Garamond Premier Pro Italic" w:hAnsi="Garamond Premier Pro Italic" w:eastAsia="Garamond Premier Pro Italic"/>
          <w:sz w:val="22"/>
          <w:szCs w:val="22"/>
        </w:rPr>
      </w:pPr>
      <w:del w:id="1819" w:date="2023-01-13T18:26:59Z" w:author="Jan Groh">
        <w:r>
          <w:rPr>
            <w:rFonts w:ascii="Garamond Premier Pro Italic" w:hAnsi="Garamond Premier Pro Italic"/>
            <w:sz w:val="22"/>
            <w:szCs w:val="22"/>
            <w:rtl w:val="0"/>
            <w:lang w:val="de-DE"/>
          </w:rPr>
          <w:delText>[Winter 1814]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20" w:date="2023-01-13T18:26:59Z" w:author="Jan Groh"/>
          <w:rFonts w:ascii="Garamond Premier Pro Caption" w:cs="Garamond Premier Pro Caption" w:hAnsi="Garamond Premier Pro Caption" w:eastAsia="Garamond Premier Pro Caption"/>
          <w:sz w:val="22"/>
          <w:szCs w:val="22"/>
        </w:rPr>
      </w:pPr>
      <w:del w:id="1821" w:date="2023-01-13T18:26:59Z" w:author="Jan Groh">
        <w:r>
          <w:rPr>
            <w:rFonts w:ascii="Garamond Premier Pro Caption" w:hAnsi="Garamond Premier Pro Caption"/>
            <w:sz w:val="22"/>
            <w:szCs w:val="22"/>
            <w:rtl w:val="0"/>
            <w:lang w:val="de-DE"/>
          </w:rPr>
          <w:delText>Gestern habe ich ein t</w:delText>
        </w:r>
      </w:del>
      <w:del w:id="1822" w:date="2023-01-13T18:26:59Z" w:author="Jan Groh">
        <w:r>
          <w:rPr>
            <w:rFonts w:ascii="Garamond Premier Pro Caption" w:hAnsi="Garamond Premier Pro Caption" w:hint="default"/>
            <w:sz w:val="22"/>
            <w:szCs w:val="22"/>
            <w:rtl w:val="0"/>
          </w:rPr>
          <w:delText>ê</w:delText>
        </w:r>
      </w:del>
      <w:del w:id="1823" w:date="2023-01-13T18:26:59Z" w:author="Jan Groh">
        <w:r>
          <w:rPr>
            <w:rFonts w:ascii="Garamond Premier Pro Caption" w:hAnsi="Garamond Premier Pro Caption"/>
            <w:sz w:val="22"/>
            <w:szCs w:val="22"/>
            <w:rtl w:val="0"/>
          </w:rPr>
          <w:delText xml:space="preserve">te </w:delText>
        </w:r>
      </w:del>
      <w:del w:id="1824" w:date="2023-01-13T18:26:59Z" w:author="Jan Groh">
        <w:r>
          <w:rPr>
            <w:rFonts w:ascii="Garamond Premier Pro Caption" w:hAnsi="Garamond Premier Pro Caption" w:hint="default"/>
            <w:sz w:val="22"/>
            <w:szCs w:val="22"/>
            <w:rtl w:val="0"/>
          </w:rPr>
          <w:delText xml:space="preserve">à </w:delText>
        </w:r>
      </w:del>
      <w:del w:id="1825" w:date="2023-01-13T18:26:59Z" w:author="Jan Groh">
        <w:r>
          <w:rPr>
            <w:rFonts w:ascii="Garamond Premier Pro Caption" w:hAnsi="Garamond Premier Pro Caption"/>
            <w:sz w:val="22"/>
            <w:szCs w:val="22"/>
            <w:rtl w:val="0"/>
          </w:rPr>
          <w:delText>t</w:delText>
        </w:r>
      </w:del>
      <w:del w:id="1826" w:date="2023-01-13T18:26:59Z" w:author="Jan Groh">
        <w:r>
          <w:rPr>
            <w:rFonts w:ascii="Garamond Premier Pro Caption" w:hAnsi="Garamond Premier Pro Caption" w:hint="default"/>
            <w:sz w:val="22"/>
            <w:szCs w:val="22"/>
            <w:rtl w:val="0"/>
          </w:rPr>
          <w:delText>ê</w:delText>
        </w:r>
      </w:del>
      <w:del w:id="1827" w:date="2023-01-13T18:26:59Z" w:author="Jan Groh">
        <w:r>
          <w:rPr>
            <w:rFonts w:ascii="Garamond Premier Pro Caption" w:hAnsi="Garamond Premier Pro Caption"/>
            <w:sz w:val="22"/>
            <w:szCs w:val="22"/>
            <w:rtl w:val="0"/>
            <w:lang w:val="de-DE"/>
          </w:rPr>
          <w:delText>te mit dem Grafen Krokow</w:delText>
        </w:r>
      </w:del>
      <w:del w:id="1828" w:date="2023-01-13T18:26:59Z" w:author="Jan Groh">
        <w:r>
          <w:rPr>
            <w:rFonts w:ascii="Garamond Premier Pro Caption" w:cs="Garamond Premier Pro Caption" w:hAnsi="Garamond Premier Pro Caption" w:eastAsia="Garamond Premier Pro Caption"/>
            <w:sz w:val="22"/>
            <w:szCs w:val="22"/>
            <w:vertAlign w:val="superscript"/>
          </w:rPr>
          <w:footnoteReference w:id="79"/>
        </w:r>
      </w:del>
      <w:del w:id="1829" w:date="2023-01-13T18:26:59Z" w:author="Jan Groh">
        <w:r>
          <w:rPr>
            <w:rFonts w:ascii="Garamond Premier Pro Caption" w:hAnsi="Garamond Premier Pro Caption"/>
            <w:sz w:val="22"/>
            <w:szCs w:val="22"/>
            <w:rtl w:val="0"/>
            <w:lang w:val="de-DE"/>
          </w:rPr>
          <w:delText xml:space="preserve"> gehabt; das ist eine langweilige Sache um zwei Verliebte! Ich werde Dir mit Freuden meinen Platz abtreten. Ich habe schon, um die W</w:delText>
        </w:r>
      </w:del>
      <w:del w:id="1830" w:date="2023-01-13T18:26:59Z" w:author="Jan Groh">
        <w:r>
          <w:rPr>
            <w:rFonts w:ascii="Garamond Premier Pro Caption" w:hAnsi="Garamond Premier Pro Caption" w:hint="default"/>
            <w:sz w:val="22"/>
            <w:szCs w:val="22"/>
            <w:rtl w:val="0"/>
          </w:rPr>
          <w:delText>ü</w:delText>
        </w:r>
      </w:del>
      <w:del w:id="1831" w:date="2023-01-13T18:26:59Z" w:author="Jan Groh">
        <w:r>
          <w:rPr>
            <w:rFonts w:ascii="Garamond Premier Pro Caption" w:hAnsi="Garamond Premier Pro Caption"/>
            <w:sz w:val="22"/>
            <w:szCs w:val="22"/>
            <w:rtl w:val="0"/>
            <w:lang w:val="de-DE"/>
          </w:rPr>
          <w:delText>rde meines Platzes zu behaupten, einige L</w:delText>
        </w:r>
      </w:del>
      <w:del w:id="1832" w:date="2023-01-13T18:26:59Z" w:author="Jan Groh">
        <w:r>
          <w:rPr>
            <w:rFonts w:ascii="Garamond Premier Pro Caption" w:hAnsi="Garamond Premier Pro Caption" w:hint="default"/>
            <w:sz w:val="22"/>
            <w:szCs w:val="22"/>
            <w:rtl w:val="0"/>
          </w:rPr>
          <w:delText>ü</w:delText>
        </w:r>
      </w:del>
      <w:del w:id="1833" w:date="2023-01-13T18:26:59Z" w:author="Jan Groh">
        <w:r>
          <w:rPr>
            <w:rFonts w:ascii="Garamond Premier Pro Caption" w:hAnsi="Garamond Premier Pro Caption"/>
            <w:sz w:val="22"/>
            <w:szCs w:val="22"/>
            <w:rtl w:val="0"/>
            <w:lang w:val="de-DE"/>
          </w:rPr>
          <w:delText>gen machen m</w:delText>
        </w:r>
      </w:del>
      <w:del w:id="1834" w:date="2023-01-13T18:26:59Z" w:author="Jan Groh">
        <w:r>
          <w:rPr>
            <w:rFonts w:ascii="Garamond Premier Pro Caption" w:hAnsi="Garamond Premier Pro Caption" w:hint="default"/>
            <w:sz w:val="22"/>
            <w:szCs w:val="22"/>
            <w:rtl w:val="0"/>
          </w:rPr>
          <w:delText>ü</w:delText>
        </w:r>
      </w:del>
      <w:del w:id="1835" w:date="2023-01-13T18:26:59Z" w:author="Jan Groh">
        <w:r>
          <w:rPr>
            <w:rFonts w:ascii="Garamond Premier Pro Caption" w:hAnsi="Garamond Premier Pro Caption"/>
            <w:sz w:val="22"/>
            <w:szCs w:val="22"/>
            <w:rtl w:val="0"/>
          </w:rPr>
          <w:delText>ssen.</w:delText>
        </w:r>
      </w:del>
      <w:del w:id="1836" w:date="2023-01-13T18:26:59Z" w:author="Jan Groh">
        <w:r>
          <w:rPr>
            <w:rFonts w:ascii="Garamond Premier Pro Caption" w:hAnsi="Garamond Premier Pro Caption"/>
            <w:sz w:val="22"/>
            <w:szCs w:val="22"/>
            <w:rtl w:val="0"/>
            <w:lang w:val="de-DE"/>
          </w:rPr>
          <w:delText xml:space="preserve"> </w:delText>
        </w:r>
      </w:del>
      <w:del w:id="1837" w:date="2023-01-13T18:26:59Z" w:author="Jan Groh">
        <w:r>
          <w:rPr>
            <w:rFonts w:ascii="Garamond Premier Pro Caption" w:hAnsi="Garamond Premier Pro Caption"/>
            <w:sz w:val="22"/>
            <w:szCs w:val="22"/>
            <w:rtl w:val="0"/>
            <w:lang w:val="de-DE"/>
          </w:rPr>
          <w:delText>Gestern waren alle Menschen in Les etat</w:delText>
        </w:r>
      </w:del>
      <w:del w:id="1838" w:date="2023-01-13T18:26:59Z" w:author="Jan Groh">
        <w:r>
          <w:rPr>
            <w:rFonts w:ascii="Garamond Premier Pro Caption" w:cs="Garamond Premier Pro Caption" w:hAnsi="Garamond Premier Pro Caption" w:eastAsia="Garamond Premier Pro Caption"/>
            <w:sz w:val="22"/>
            <w:szCs w:val="22"/>
            <w:vertAlign w:val="superscript"/>
          </w:rPr>
          <w:footnoteReference w:id="80"/>
        </w:r>
      </w:del>
      <w:del w:id="1839" w:date="2023-01-13T18:26:59Z" w:author="Jan Groh">
        <w:r>
          <w:rPr>
            <w:rFonts w:ascii="Garamond Premier Pro Caption" w:hAnsi="Garamond Premier Pro Caption"/>
            <w:sz w:val="22"/>
            <w:szCs w:val="22"/>
            <w:rtl w:val="0"/>
            <w:lang w:val="de-DE"/>
          </w:rPr>
          <w:delText>, sowohl von weiblicher als m</w:delText>
        </w:r>
      </w:del>
      <w:del w:id="1840" w:date="2023-01-13T18:26:59Z" w:author="Jan Groh">
        <w:r>
          <w:rPr>
            <w:rFonts w:ascii="Garamond Premier Pro Caption" w:hAnsi="Garamond Premier Pro Caption" w:hint="default"/>
            <w:sz w:val="22"/>
            <w:szCs w:val="22"/>
            <w:rtl w:val="0"/>
          </w:rPr>
          <w:delText>ä</w:delText>
        </w:r>
      </w:del>
      <w:del w:id="1841" w:date="2023-01-13T18:26:59Z" w:author="Jan Groh">
        <w:r>
          <w:rPr>
            <w:rFonts w:ascii="Garamond Premier Pro Caption" w:hAnsi="Garamond Premier Pro Caption"/>
            <w:sz w:val="22"/>
            <w:szCs w:val="22"/>
            <w:rtl w:val="0"/>
            <w:lang w:val="de-DE"/>
          </w:rPr>
          <w:delText>nnlicher Seite. Vorgestern war der Ritter bei seiner Dame, und mein Fr</w:delText>
        </w:r>
      </w:del>
      <w:del w:id="1842" w:date="2023-01-13T18:26:59Z" w:author="Jan Groh">
        <w:r>
          <w:rPr>
            <w:rFonts w:ascii="Garamond Premier Pro Caption" w:hAnsi="Garamond Premier Pro Caption" w:hint="default"/>
            <w:sz w:val="22"/>
            <w:szCs w:val="22"/>
            <w:rtl w:val="0"/>
          </w:rPr>
          <w:delText>ä</w:delText>
        </w:r>
      </w:del>
      <w:del w:id="1843" w:date="2023-01-13T18:26:59Z" w:author="Jan Groh">
        <w:r>
          <w:rPr>
            <w:rFonts w:ascii="Garamond Premier Pro Caption" w:hAnsi="Garamond Premier Pro Caption"/>
            <w:sz w:val="22"/>
            <w:szCs w:val="22"/>
            <w:rtl w:val="0"/>
            <w:lang w:val="de-DE"/>
          </w:rPr>
          <w:delText>ulein Alwine kam mit einmal an und teilte mir einige sp</w:delText>
        </w:r>
      </w:del>
      <w:del w:id="1844" w:date="2023-01-13T18:26:59Z" w:author="Jan Groh">
        <w:r>
          <w:rPr>
            <w:rFonts w:ascii="Garamond Premier Pro Caption" w:hAnsi="Garamond Premier Pro Caption" w:hint="default"/>
            <w:sz w:val="22"/>
            <w:szCs w:val="22"/>
            <w:rtl w:val="0"/>
            <w:lang w:val="sv-SE"/>
          </w:rPr>
          <w:delText>ö</w:delText>
        </w:r>
      </w:del>
      <w:del w:id="1845" w:date="2023-01-13T18:26:59Z" w:author="Jan Groh">
        <w:r>
          <w:rPr>
            <w:rFonts w:ascii="Garamond Premier Pro Caption" w:hAnsi="Garamond Premier Pro Caption"/>
            <w:sz w:val="22"/>
            <w:szCs w:val="22"/>
            <w:rtl w:val="0"/>
            <w:lang w:val="de-DE"/>
          </w:rPr>
          <w:delText xml:space="preserve">ttische Bemerkungen </w:delText>
        </w:r>
      </w:del>
      <w:del w:id="1846" w:date="2023-01-13T18:26:59Z" w:author="Jan Groh">
        <w:r>
          <w:rPr>
            <w:rFonts w:ascii="Garamond Premier Pro Caption" w:hAnsi="Garamond Premier Pro Caption" w:hint="default"/>
            <w:sz w:val="22"/>
            <w:szCs w:val="22"/>
            <w:rtl w:val="0"/>
          </w:rPr>
          <w:delText>ü</w:delText>
        </w:r>
      </w:del>
      <w:del w:id="1847" w:date="2023-01-13T18:26:59Z" w:author="Jan Groh">
        <w:r>
          <w:rPr>
            <w:rFonts w:ascii="Garamond Premier Pro Caption" w:hAnsi="Garamond Premier Pro Caption"/>
            <w:sz w:val="22"/>
            <w:szCs w:val="22"/>
            <w:rtl w:val="0"/>
            <w:lang w:val="de-DE"/>
          </w:rPr>
          <w:delText>ber diese Visite mit. Gestern abend sollte er fortreisen und war gestern fr</w:delText>
        </w:r>
      </w:del>
      <w:del w:id="1848" w:date="2023-01-13T18:26:59Z" w:author="Jan Groh">
        <w:r>
          <w:rPr>
            <w:rFonts w:ascii="Garamond Premier Pro Caption" w:hAnsi="Garamond Premier Pro Caption" w:hint="default"/>
            <w:sz w:val="22"/>
            <w:szCs w:val="22"/>
            <w:rtl w:val="0"/>
          </w:rPr>
          <w:delText>ü</w:delText>
        </w:r>
      </w:del>
      <w:del w:id="1849" w:date="2023-01-13T18:26:59Z" w:author="Jan Groh">
        <w:r>
          <w:rPr>
            <w:rFonts w:ascii="Garamond Premier Pro Caption" w:hAnsi="Garamond Premier Pro Caption"/>
            <w:sz w:val="22"/>
            <w:szCs w:val="22"/>
            <w:rtl w:val="0"/>
            <w:lang w:val="de-DE"/>
          </w:rPr>
          <w:delText>h 10 Uhr zum Abschied bestellt; 10 Uhr schlug und mein Ritter kam nicht, um 11 mu</w:delText>
        </w:r>
      </w:del>
      <w:del w:id="1850" w:date="2023-01-13T18:26:59Z" w:author="Jan Groh">
        <w:r>
          <w:rPr>
            <w:rFonts w:ascii="Garamond Premier Pro Caption" w:hAnsi="Garamond Premier Pro Caption" w:hint="default"/>
            <w:sz w:val="22"/>
            <w:szCs w:val="22"/>
            <w:rtl w:val="0"/>
            <w:lang w:val="de-DE"/>
          </w:rPr>
          <w:delText>ß</w:delText>
        </w:r>
      </w:del>
      <w:del w:id="1851" w:date="2023-01-13T18:26:59Z" w:author="Jan Groh">
        <w:r>
          <w:rPr>
            <w:rFonts w:ascii="Garamond Premier Pro Caption" w:hAnsi="Garamond Premier Pro Caption"/>
            <w:sz w:val="22"/>
            <w:szCs w:val="22"/>
            <w:rtl w:val="0"/>
            <w:lang w:val="de-DE"/>
          </w:rPr>
          <w:delText>te Fr</w:delText>
        </w:r>
      </w:del>
      <w:del w:id="1852" w:date="2023-01-13T18:26:59Z" w:author="Jan Groh">
        <w:r>
          <w:rPr>
            <w:rFonts w:ascii="Garamond Premier Pro Caption" w:hAnsi="Garamond Premier Pro Caption" w:hint="default"/>
            <w:sz w:val="22"/>
            <w:szCs w:val="22"/>
            <w:rtl w:val="0"/>
          </w:rPr>
          <w:delText>ä</w:delText>
        </w:r>
      </w:del>
      <w:del w:id="1853" w:date="2023-01-13T18:26:59Z" w:author="Jan Groh">
        <w:r>
          <w:rPr>
            <w:rFonts w:ascii="Garamond Premier Pro Caption" w:hAnsi="Garamond Premier Pro Caption"/>
            <w:sz w:val="22"/>
            <w:szCs w:val="22"/>
            <w:rtl w:val="0"/>
            <w:lang w:val="de-DE"/>
          </w:rPr>
          <w:delText>ulein Eugenie Schlitten fahren; es wurde mir also angek</w:delText>
        </w:r>
      </w:del>
      <w:del w:id="1854" w:date="2023-01-13T18:26:59Z" w:author="Jan Groh">
        <w:r>
          <w:rPr>
            <w:rFonts w:ascii="Garamond Premier Pro Caption" w:hAnsi="Garamond Premier Pro Caption" w:hint="default"/>
            <w:sz w:val="22"/>
            <w:szCs w:val="22"/>
            <w:rtl w:val="0"/>
          </w:rPr>
          <w:delText>ü</w:delText>
        </w:r>
      </w:del>
      <w:del w:id="1855" w:date="2023-01-13T18:26:59Z" w:author="Jan Groh">
        <w:r>
          <w:rPr>
            <w:rFonts w:ascii="Garamond Premier Pro Caption" w:hAnsi="Garamond Premier Pro Caption"/>
            <w:sz w:val="22"/>
            <w:szCs w:val="22"/>
            <w:rtl w:val="0"/>
            <w:lang w:val="de-DE"/>
          </w:rPr>
          <w:delText>ndigt, da</w:delText>
        </w:r>
      </w:del>
      <w:del w:id="1856" w:date="2023-01-13T18:26:59Z" w:author="Jan Groh">
        <w:r>
          <w:rPr>
            <w:rFonts w:ascii="Garamond Premier Pro Caption" w:hAnsi="Garamond Premier Pro Caption" w:hint="default"/>
            <w:sz w:val="22"/>
            <w:szCs w:val="22"/>
            <w:rtl w:val="0"/>
            <w:lang w:val="de-DE"/>
          </w:rPr>
          <w:delText xml:space="preserve">ß </w:delText>
        </w:r>
      </w:del>
      <w:del w:id="1857" w:date="2023-01-13T18:26:59Z" w:author="Jan Groh">
        <w:r>
          <w:rPr>
            <w:rFonts w:ascii="Garamond Premier Pro Caption" w:hAnsi="Garamond Premier Pro Caption"/>
            <w:sz w:val="22"/>
            <w:szCs w:val="22"/>
            <w:rtl w:val="0"/>
            <w:lang w:val="de-DE"/>
          </w:rPr>
          <w:delText>ich nicht zu Herrn von G</w:delText>
        </w:r>
      </w:del>
      <w:del w:id="1858" w:date="2023-01-13T18:26:59Z" w:author="Jan Groh">
        <w:r>
          <w:rPr>
            <w:rFonts w:ascii="Garamond Premier Pro Caption" w:hAnsi="Garamond Premier Pro Caption" w:hint="default"/>
            <w:sz w:val="22"/>
            <w:szCs w:val="22"/>
            <w:rtl w:val="0"/>
            <w:lang w:val="sv-SE"/>
          </w:rPr>
          <w:delText>ö</w:delText>
        </w:r>
      </w:del>
      <w:del w:id="1859" w:date="2023-01-13T18:26:59Z" w:author="Jan Groh">
        <w:r>
          <w:rPr>
            <w:rFonts w:ascii="Garamond Premier Pro Caption" w:hAnsi="Garamond Premier Pro Caption"/>
            <w:sz w:val="22"/>
            <w:szCs w:val="22"/>
            <w:rtl w:val="0"/>
            <w:lang w:val="de-DE"/>
          </w:rPr>
          <w:delText>the gehen k</w:delText>
        </w:r>
      </w:del>
      <w:del w:id="1860" w:date="2023-01-13T18:26:59Z" w:author="Jan Groh">
        <w:r>
          <w:rPr>
            <w:rFonts w:ascii="Garamond Premier Pro Caption" w:hAnsi="Garamond Premier Pro Caption" w:hint="default"/>
            <w:sz w:val="22"/>
            <w:szCs w:val="22"/>
            <w:rtl w:val="0"/>
            <w:lang w:val="sv-SE"/>
          </w:rPr>
          <w:delText>ö</w:delText>
        </w:r>
      </w:del>
      <w:del w:id="1861" w:date="2023-01-13T18:26:59Z" w:author="Jan Groh">
        <w:r>
          <w:rPr>
            <w:rFonts w:ascii="Garamond Premier Pro Caption" w:hAnsi="Garamond Premier Pro Caption"/>
            <w:sz w:val="22"/>
            <w:szCs w:val="22"/>
            <w:rtl w:val="0"/>
            <w:lang w:val="de-DE"/>
          </w:rPr>
          <w:delText>nnte, sondern ihn erwarten m</w:delText>
        </w:r>
      </w:del>
      <w:del w:id="1862" w:date="2023-01-13T18:26:59Z" w:author="Jan Groh">
        <w:r>
          <w:rPr>
            <w:rFonts w:ascii="Garamond Premier Pro Caption" w:hAnsi="Garamond Premier Pro Caption" w:hint="default"/>
            <w:sz w:val="22"/>
            <w:szCs w:val="22"/>
            <w:rtl w:val="0"/>
            <w:lang w:val="de-DE"/>
          </w:rPr>
          <w:delText>üß</w:delText>
        </w:r>
      </w:del>
      <w:del w:id="1863" w:date="2023-01-13T18:26:59Z" w:author="Jan Groh">
        <w:r>
          <w:rPr>
            <w:rFonts w:ascii="Garamond Premier Pro Caption" w:hAnsi="Garamond Premier Pro Caption"/>
            <w:sz w:val="22"/>
            <w:szCs w:val="22"/>
            <w:rtl w:val="0"/>
            <w:lang w:val="de-DE"/>
          </w:rPr>
          <w:delText>te, mit einer Todesangst, da</w:delText>
        </w:r>
      </w:del>
      <w:del w:id="1864" w:date="2023-01-13T18:26:59Z" w:author="Jan Groh">
        <w:r>
          <w:rPr>
            <w:rFonts w:ascii="Garamond Premier Pro Caption" w:hAnsi="Garamond Premier Pro Caption" w:hint="default"/>
            <w:sz w:val="22"/>
            <w:szCs w:val="22"/>
            <w:rtl w:val="0"/>
            <w:lang w:val="de-DE"/>
          </w:rPr>
          <w:delText xml:space="preserve">ß </w:delText>
        </w:r>
      </w:del>
      <w:del w:id="1865" w:date="2023-01-13T18:26:59Z" w:author="Jan Groh">
        <w:r>
          <w:rPr>
            <w:rFonts w:ascii="Garamond Premier Pro Caption" w:hAnsi="Garamond Premier Pro Caption"/>
            <w:sz w:val="22"/>
            <w:szCs w:val="22"/>
            <w:rtl w:val="0"/>
            <w:lang w:val="nl-NL"/>
          </w:rPr>
          <w:delText>Graf Krokow kommen w</w:delText>
        </w:r>
      </w:del>
      <w:del w:id="1866" w:date="2023-01-13T18:26:59Z" w:author="Jan Groh">
        <w:r>
          <w:rPr>
            <w:rFonts w:ascii="Garamond Premier Pro Caption" w:hAnsi="Garamond Premier Pro Caption" w:hint="default"/>
            <w:sz w:val="22"/>
            <w:szCs w:val="22"/>
            <w:rtl w:val="0"/>
          </w:rPr>
          <w:delText>ü</w:delText>
        </w:r>
      </w:del>
      <w:del w:id="1867" w:date="2023-01-13T18:26:59Z" w:author="Jan Groh">
        <w:r>
          <w:rPr>
            <w:rFonts w:ascii="Garamond Premier Pro Caption" w:hAnsi="Garamond Premier Pro Caption"/>
            <w:sz w:val="22"/>
            <w:szCs w:val="22"/>
            <w:rtl w:val="0"/>
          </w:rPr>
          <w:delText>rde.</w:delText>
        </w:r>
      </w:del>
      <w:del w:id="1868" w:date="2023-01-13T18:26:59Z" w:author="Jan Groh">
        <w:r>
          <w:rPr>
            <w:rFonts w:ascii="Garamond Premier Pro Caption" w:hAnsi="Garamond Premier Pro Caption"/>
            <w:sz w:val="22"/>
            <w:szCs w:val="22"/>
            <w:rtl w:val="0"/>
            <w:lang w:val="de-DE"/>
          </w:rPr>
          <w:delText xml:space="preserve"> </w:delText>
        </w:r>
      </w:del>
      <w:del w:id="1869" w:date="2023-01-13T18:26:59Z" w:author="Jan Groh">
        <w:r>
          <w:rPr>
            <w:rFonts w:ascii="Garamond Premier Pro Caption" w:hAnsi="Garamond Premier Pro Caption"/>
            <w:sz w:val="22"/>
            <w:szCs w:val="22"/>
            <w:rtl w:val="0"/>
            <w:lang w:val="de-DE"/>
          </w:rPr>
          <w:delText>Ich war nicht faul und erz</w:delText>
        </w:r>
      </w:del>
      <w:del w:id="1870" w:date="2023-01-13T18:26:59Z" w:author="Jan Groh">
        <w:r>
          <w:rPr>
            <w:rFonts w:ascii="Garamond Premier Pro Caption" w:hAnsi="Garamond Premier Pro Caption" w:hint="default"/>
            <w:sz w:val="22"/>
            <w:szCs w:val="22"/>
            <w:rtl w:val="0"/>
          </w:rPr>
          <w:delText>ä</w:delText>
        </w:r>
      </w:del>
      <w:del w:id="1871" w:date="2023-01-13T18:26:59Z" w:author="Jan Groh">
        <w:r>
          <w:rPr>
            <w:rFonts w:ascii="Garamond Premier Pro Caption" w:hAnsi="Garamond Premier Pro Caption"/>
            <w:sz w:val="22"/>
            <w:szCs w:val="22"/>
            <w:rtl w:val="0"/>
            <w:lang w:val="de-DE"/>
          </w:rPr>
          <w:delText>hlte mit freudigen Geb</w:delText>
        </w:r>
      </w:del>
      <w:del w:id="1872" w:date="2023-01-13T18:26:59Z" w:author="Jan Groh">
        <w:r>
          <w:rPr>
            <w:rFonts w:ascii="Garamond Premier Pro Caption" w:hAnsi="Garamond Premier Pro Caption" w:hint="default"/>
            <w:sz w:val="22"/>
            <w:szCs w:val="22"/>
            <w:rtl w:val="0"/>
          </w:rPr>
          <w:delText>ä</w:delText>
        </w:r>
      </w:del>
      <w:del w:id="1873" w:date="2023-01-13T18:26:59Z" w:author="Jan Groh">
        <w:r>
          <w:rPr>
            <w:rFonts w:ascii="Garamond Premier Pro Caption" w:hAnsi="Garamond Premier Pro Caption"/>
            <w:sz w:val="22"/>
            <w:szCs w:val="22"/>
            <w:rtl w:val="0"/>
            <w:lang w:val="de-DE"/>
          </w:rPr>
          <w:delText>rden, da</w:delText>
        </w:r>
      </w:del>
      <w:del w:id="1874" w:date="2023-01-13T18:26:59Z" w:author="Jan Groh">
        <w:r>
          <w:rPr>
            <w:rFonts w:ascii="Garamond Premier Pro Caption" w:hAnsi="Garamond Premier Pro Caption" w:hint="default"/>
            <w:sz w:val="22"/>
            <w:szCs w:val="22"/>
            <w:rtl w:val="0"/>
            <w:lang w:val="de-DE"/>
          </w:rPr>
          <w:delText xml:space="preserve">ß </w:delText>
        </w:r>
      </w:del>
      <w:del w:id="1875" w:date="2023-01-13T18:26:59Z" w:author="Jan Groh">
        <w:r>
          <w:rPr>
            <w:rFonts w:ascii="Garamond Premier Pro Caption" w:hAnsi="Garamond Premier Pro Caption"/>
            <w:sz w:val="22"/>
            <w:szCs w:val="22"/>
            <w:rtl w:val="0"/>
            <w:lang w:val="de-DE"/>
          </w:rPr>
          <w:delText>Du mir geschrieben h</w:delText>
        </w:r>
      </w:del>
      <w:del w:id="1876" w:date="2023-01-13T18:26:59Z" w:author="Jan Groh">
        <w:r>
          <w:rPr>
            <w:rFonts w:ascii="Garamond Premier Pro Caption" w:hAnsi="Garamond Premier Pro Caption" w:hint="default"/>
            <w:sz w:val="22"/>
            <w:szCs w:val="22"/>
            <w:rtl w:val="0"/>
          </w:rPr>
          <w:delText>ä</w:delText>
        </w:r>
      </w:del>
      <w:del w:id="1877" w:date="2023-01-13T18:26:59Z" w:author="Jan Groh">
        <w:r>
          <w:rPr>
            <w:rFonts w:ascii="Garamond Premier Pro Caption" w:hAnsi="Garamond Premier Pro Caption"/>
            <w:sz w:val="22"/>
            <w:szCs w:val="22"/>
            <w:rtl w:val="0"/>
            <w:lang w:val="de-DE"/>
          </w:rPr>
          <w:delText>ttest und mir auch unter anderem einen Auftrag an Graf Krokow gegeben h</w:delText>
        </w:r>
      </w:del>
      <w:del w:id="1878" w:date="2023-01-13T18:26:59Z" w:author="Jan Groh">
        <w:r>
          <w:rPr>
            <w:rFonts w:ascii="Garamond Premier Pro Caption" w:hAnsi="Garamond Premier Pro Caption" w:hint="default"/>
            <w:sz w:val="22"/>
            <w:szCs w:val="22"/>
            <w:rtl w:val="0"/>
          </w:rPr>
          <w:delText>ä</w:delText>
        </w:r>
      </w:del>
      <w:del w:id="1879" w:date="2023-01-13T18:26:59Z" w:author="Jan Groh">
        <w:r>
          <w:rPr>
            <w:rFonts w:ascii="Garamond Premier Pro Caption" w:hAnsi="Garamond Premier Pro Caption"/>
            <w:sz w:val="22"/>
            <w:szCs w:val="22"/>
            <w:rtl w:val="0"/>
            <w:lang w:val="de-DE"/>
          </w:rPr>
          <w:delText>ttest. Das war mein Gl</w:delText>
        </w:r>
      </w:del>
      <w:del w:id="1880" w:date="2023-01-13T18:26:59Z" w:author="Jan Groh">
        <w:r>
          <w:rPr>
            <w:rFonts w:ascii="Garamond Premier Pro Caption" w:hAnsi="Garamond Premier Pro Caption" w:hint="default"/>
            <w:sz w:val="22"/>
            <w:szCs w:val="22"/>
            <w:rtl w:val="0"/>
          </w:rPr>
          <w:delText>ü</w:delText>
        </w:r>
      </w:del>
      <w:del w:id="1881" w:date="2023-01-13T18:26:59Z" w:author="Jan Groh">
        <w:r>
          <w:rPr>
            <w:rFonts w:ascii="Garamond Premier Pro Caption" w:hAnsi="Garamond Premier Pro Caption"/>
            <w:sz w:val="22"/>
            <w:szCs w:val="22"/>
            <w:rtl w:val="0"/>
            <w:lang w:val="de-DE"/>
          </w:rPr>
          <w:delText>ck, denn kaum hatte ich dies gesagt, so kam er; nun wurde Fr</w:delText>
        </w:r>
      </w:del>
      <w:del w:id="1882" w:date="2023-01-13T18:26:59Z" w:author="Jan Groh">
        <w:r>
          <w:rPr>
            <w:rFonts w:ascii="Garamond Premier Pro Caption" w:hAnsi="Garamond Premier Pro Caption" w:hint="default"/>
            <w:sz w:val="22"/>
            <w:szCs w:val="22"/>
            <w:rtl w:val="0"/>
          </w:rPr>
          <w:delText>ä</w:delText>
        </w:r>
      </w:del>
      <w:del w:id="1883" w:date="2023-01-13T18:26:59Z" w:author="Jan Groh">
        <w:r>
          <w:rPr>
            <w:rFonts w:ascii="Garamond Premier Pro Caption" w:hAnsi="Garamond Premier Pro Caption"/>
            <w:sz w:val="22"/>
            <w:szCs w:val="22"/>
            <w:rtl w:val="0"/>
            <w:lang w:val="de-DE"/>
          </w:rPr>
          <w:delText>ulein Alwine fortgeschickt, und man bat mich sehr, doch ja zu machen, da</w:delText>
        </w:r>
      </w:del>
      <w:del w:id="1884" w:date="2023-01-13T18:26:59Z" w:author="Jan Groh">
        <w:r>
          <w:rPr>
            <w:rFonts w:ascii="Garamond Premier Pro Caption" w:hAnsi="Garamond Premier Pro Caption" w:hint="default"/>
            <w:sz w:val="22"/>
            <w:szCs w:val="22"/>
            <w:rtl w:val="0"/>
            <w:lang w:val="de-DE"/>
          </w:rPr>
          <w:delText xml:space="preserve">ß </w:delText>
        </w:r>
      </w:del>
      <w:del w:id="1885" w:date="2023-01-13T18:26:59Z" w:author="Jan Groh">
        <w:r>
          <w:rPr>
            <w:rFonts w:ascii="Garamond Premier Pro Caption" w:hAnsi="Garamond Premier Pro Caption"/>
            <w:sz w:val="22"/>
            <w:szCs w:val="22"/>
            <w:rtl w:val="0"/>
            <w:lang w:val="de-DE"/>
          </w:rPr>
          <w:delText>er bis heute mittag hier bleiben d</w:delText>
        </w:r>
      </w:del>
      <w:del w:id="1886" w:date="2023-01-13T18:26:59Z" w:author="Jan Groh">
        <w:r>
          <w:rPr>
            <w:rFonts w:ascii="Garamond Premier Pro Caption" w:hAnsi="Garamond Premier Pro Caption" w:hint="default"/>
            <w:sz w:val="22"/>
            <w:szCs w:val="22"/>
            <w:rtl w:val="0"/>
          </w:rPr>
          <w:delText>ü</w:delText>
        </w:r>
      </w:del>
      <w:del w:id="1887" w:date="2023-01-13T18:26:59Z" w:author="Jan Groh">
        <w:r>
          <w:rPr>
            <w:rFonts w:ascii="Garamond Premier Pro Caption" w:hAnsi="Garamond Premier Pro Caption"/>
            <w:sz w:val="22"/>
            <w:szCs w:val="22"/>
            <w:rtl w:val="0"/>
            <w:lang w:val="de-DE"/>
          </w:rPr>
          <w:delText>rfte, um sie zu sehen. Dieses habe ich auch bewirkt, und nun mu</w:delText>
        </w:r>
      </w:del>
      <w:del w:id="1888" w:date="2023-01-13T18:26:59Z" w:author="Jan Groh">
        <w:r>
          <w:rPr>
            <w:rFonts w:ascii="Garamond Premier Pro Caption" w:hAnsi="Garamond Premier Pro Caption" w:hint="default"/>
            <w:sz w:val="22"/>
            <w:szCs w:val="22"/>
            <w:rtl w:val="0"/>
            <w:lang w:val="de-DE"/>
          </w:rPr>
          <w:delText>ß</w:delText>
        </w:r>
      </w:del>
      <w:del w:id="1889" w:date="2023-01-13T18:26:59Z" w:author="Jan Groh">
        <w:r>
          <w:rPr>
            <w:rFonts w:ascii="Garamond Premier Pro Caption" w:hAnsi="Garamond Premier Pro Caption"/>
            <w:sz w:val="22"/>
            <w:szCs w:val="22"/>
            <w:rtl w:val="0"/>
            <w:lang w:val="de-DE"/>
          </w:rPr>
          <w:delText>t Du meine Klugheit bewundern, denn ich habe dieses Rendezvous bei Gro</w:delText>
        </w:r>
      </w:del>
      <w:del w:id="1890" w:date="2023-01-13T18:26:59Z" w:author="Jan Groh">
        <w:r>
          <w:rPr>
            <w:rFonts w:ascii="Garamond Premier Pro Caption" w:hAnsi="Garamond Premier Pro Caption" w:hint="default"/>
            <w:sz w:val="22"/>
            <w:szCs w:val="22"/>
            <w:rtl w:val="0"/>
            <w:lang w:val="de-DE"/>
          </w:rPr>
          <w:delText>ß</w:delText>
        </w:r>
      </w:del>
      <w:del w:id="1891" w:date="2023-01-13T18:26:59Z" w:author="Jan Groh">
        <w:r>
          <w:rPr>
            <w:rFonts w:ascii="Garamond Premier Pro Caption" w:hAnsi="Garamond Premier Pro Caption"/>
            <w:sz w:val="22"/>
            <w:szCs w:val="22"/>
            <w:rtl w:val="0"/>
          </w:rPr>
          <w:delText>mutter</w:delText>
        </w:r>
      </w:del>
      <w:del w:id="1892" w:date="2023-01-13T18:26:59Z" w:author="Jan Groh">
        <w:r>
          <w:rPr>
            <w:rFonts w:ascii="Garamond Premier Pro Caption" w:cs="Garamond Premier Pro Caption" w:hAnsi="Garamond Premier Pro Caption" w:eastAsia="Garamond Premier Pro Caption"/>
            <w:sz w:val="22"/>
            <w:szCs w:val="22"/>
            <w:vertAlign w:val="superscript"/>
          </w:rPr>
          <w:footnoteReference w:id="81"/>
        </w:r>
      </w:del>
      <w:del w:id="1893" w:date="2023-01-13T18:26:59Z" w:author="Jan Groh">
        <w:r>
          <w:rPr>
            <w:rFonts w:ascii="Garamond Premier Pro Caption" w:hAnsi="Garamond Premier Pro Caption"/>
            <w:sz w:val="22"/>
            <w:szCs w:val="22"/>
            <w:rtl w:val="0"/>
            <w:lang w:val="de-DE"/>
          </w:rPr>
          <w:delText xml:space="preserve"> veranstaltet, weil Mamsell Arphal schon h</w:delText>
        </w:r>
      </w:del>
      <w:del w:id="1894" w:date="2023-01-13T18:26:59Z" w:author="Jan Groh">
        <w:r>
          <w:rPr>
            <w:rFonts w:ascii="Garamond Premier Pro Caption" w:hAnsi="Garamond Premier Pro Caption" w:hint="default"/>
            <w:sz w:val="22"/>
            <w:szCs w:val="22"/>
            <w:rtl w:val="0"/>
            <w:lang w:val="sv-SE"/>
          </w:rPr>
          <w:delText>ö</w:delText>
        </w:r>
      </w:del>
      <w:del w:id="1895" w:date="2023-01-13T18:26:59Z" w:author="Jan Groh">
        <w:r>
          <w:rPr>
            <w:rFonts w:ascii="Garamond Premier Pro Caption" w:hAnsi="Garamond Premier Pro Caption"/>
            <w:sz w:val="22"/>
            <w:szCs w:val="22"/>
            <w:rtl w:val="0"/>
            <w:lang w:val="de-DE"/>
          </w:rPr>
          <w:delText>chlichst verwundert war, da</w:delText>
        </w:r>
      </w:del>
      <w:del w:id="1896" w:date="2023-01-13T18:26:59Z" w:author="Jan Groh">
        <w:r>
          <w:rPr>
            <w:rFonts w:ascii="Garamond Premier Pro Caption" w:hAnsi="Garamond Premier Pro Caption" w:hint="default"/>
            <w:sz w:val="22"/>
            <w:szCs w:val="22"/>
            <w:rtl w:val="0"/>
            <w:lang w:val="de-DE"/>
          </w:rPr>
          <w:delText xml:space="preserve">ß </w:delText>
        </w:r>
      </w:del>
      <w:del w:id="1897" w:date="2023-01-13T18:26:59Z" w:author="Jan Groh">
        <w:r>
          <w:rPr>
            <w:rFonts w:ascii="Garamond Premier Pro Caption" w:hAnsi="Garamond Premier Pro Caption"/>
            <w:sz w:val="22"/>
            <w:szCs w:val="22"/>
            <w:rtl w:val="0"/>
            <w:lang w:val="de-DE"/>
          </w:rPr>
          <w:delText>er zwei Tage hintereinander gekommen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9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899" w:date="2023-01-13T18:26:59Z" w:author="Jan Groh"/>
          <w:rFonts w:ascii="Garamond Premier Pro Italic" w:cs="Garamond Premier Pro Italic" w:hAnsi="Garamond Premier Pro Italic" w:eastAsia="Garamond Premier Pro Italic"/>
          <w:sz w:val="22"/>
          <w:szCs w:val="22"/>
        </w:rPr>
      </w:pPr>
      <w:del w:id="1900" w:date="2023-01-13T18:26:59Z" w:author="Jan Groh">
        <w:r>
          <w:rPr>
            <w:rFonts w:ascii="Garamond Premier Pro Italic" w:hAnsi="Garamond Premier Pro Italic"/>
            <w:sz w:val="22"/>
            <w:szCs w:val="22"/>
            <w:rtl w:val="0"/>
            <w:lang w:val="de-DE"/>
          </w:rPr>
          <w:delText>Das folgende Gedicht war dem Brief beigelegt: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90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02" w:date="2023-01-13T18:26:59Z" w:author="Jan Groh"/>
          <w:rFonts w:ascii="Garamond Premier Pro Caption" w:cs="Garamond Premier Pro Caption" w:hAnsi="Garamond Premier Pro Caption" w:eastAsia="Garamond Premier Pro Caption"/>
          <w:sz w:val="22"/>
          <w:szCs w:val="22"/>
        </w:rPr>
      </w:pPr>
      <w:del w:id="1903" w:date="2023-01-13T18:26:59Z" w:author="Jan Groh">
        <w:r>
          <w:rPr>
            <w:rFonts w:ascii="Garamond Premier Pro Caption" w:hAnsi="Garamond Premier Pro Caption"/>
            <w:sz w:val="22"/>
            <w:szCs w:val="22"/>
            <w:rtl w:val="0"/>
            <w:lang w:val="sv-SE"/>
          </w:rPr>
          <w:delText>Huro! Ging</w:delText>
        </w:r>
      </w:del>
      <w:del w:id="1904" w:date="2023-01-13T18:26:59Z" w:author="Jan Groh">
        <w:r>
          <w:rPr>
            <w:rFonts w:ascii="Garamond Premier Pro Caption" w:hAnsi="Garamond Premier Pro Caption" w:hint="default"/>
            <w:sz w:val="22"/>
            <w:szCs w:val="22"/>
            <w:rtl w:val="1"/>
          </w:rPr>
          <w:delText>’</w:delText>
        </w:r>
      </w:del>
      <w:del w:id="1905" w:date="2023-01-13T18:26:59Z" w:author="Jan Groh">
        <w:r>
          <w:rPr>
            <w:rFonts w:ascii="Garamond Premier Pro Caption" w:hAnsi="Garamond Premier Pro Caption"/>
            <w:sz w:val="22"/>
            <w:szCs w:val="22"/>
            <w:rtl w:val="0"/>
            <w:lang w:val="de-DE"/>
          </w:rPr>
          <w:delText xml:space="preserve">s durch die Gassen! </w:delText>
        </w:r>
      </w:del>
      <w:del w:id="1906" w:date="2023-01-13T18:26:59Z" w:author="Jan Groh">
        <w:r>
          <w:rPr>
            <w:rFonts w:ascii="Garamond Premier Pro Caption" w:hAnsi="Garamond Premier Pro Caption" w:hint="default"/>
            <w:sz w:val="22"/>
            <w:szCs w:val="22"/>
            <w:rtl w:val="0"/>
            <w:lang w:val="it-IT"/>
          </w:rPr>
          <w:delText>»</w:delText>
        </w:r>
      </w:del>
      <w:del w:id="1907" w:date="2023-01-13T18:26:59Z" w:author="Jan Groh">
        <w:r>
          <w:rPr>
            <w:rFonts w:ascii="Garamond Premier Pro Caption" w:hAnsi="Garamond Premier Pro Caption"/>
            <w:sz w:val="22"/>
            <w:szCs w:val="22"/>
            <w:rtl w:val="0"/>
          </w:rPr>
          <w:delText>Fort</w:delText>
        </w:r>
      </w:del>
      <w:del w:id="1908" w:date="2023-01-13T18:26:59Z" w:author="Jan Groh">
        <w:r>
          <w:rPr>
            <w:rFonts w:ascii="Garamond Premier Pro Caption" w:hAnsi="Garamond Premier Pro Caption" w:hint="default"/>
            <w:sz w:val="22"/>
            <w:szCs w:val="22"/>
            <w:rtl w:val="0"/>
            <w:lang w:val="fr-FR"/>
          </w:rPr>
          <w:delText xml:space="preserve">« </w:delText>
        </w:r>
      </w:del>
      <w:del w:id="1909" w:date="2023-01-13T18:26:59Z" w:author="Jan Groh">
        <w:r>
          <w:rPr>
            <w:rFonts w:ascii="Garamond Premier Pro Caption" w:hAnsi="Garamond Premier Pro Caption"/>
            <w:sz w:val="22"/>
            <w:szCs w:val="22"/>
            <w:rtl w:val="0"/>
            <w:lang w:val="nl-NL"/>
          </w:rPr>
          <w:delText>scholl</w:delText>
        </w:r>
      </w:del>
      <w:del w:id="1910" w:date="2023-01-13T18:26:59Z" w:author="Jan Groh">
        <w:r>
          <w:rPr>
            <w:rFonts w:ascii="Garamond Premier Pro Caption" w:hAnsi="Garamond Premier Pro Caption" w:hint="default"/>
            <w:sz w:val="22"/>
            <w:szCs w:val="22"/>
            <w:rtl w:val="1"/>
          </w:rPr>
          <w:delText>’</w:delText>
        </w:r>
      </w:del>
      <w:del w:id="1911" w:date="2023-01-13T18:26:59Z" w:author="Jan Groh">
        <w:r>
          <w:rPr>
            <w:rFonts w:ascii="Garamond Premier Pro Caption" w:hAnsi="Garamond Premier Pro Caption"/>
            <w:sz w:val="22"/>
            <w:szCs w:val="22"/>
            <w:rtl w:val="0"/>
          </w:rPr>
          <w:delText xml:space="preserve">s </w:delText>
        </w:r>
      </w:del>
      <w:del w:id="1912" w:date="2023-01-13T18:26:59Z" w:author="Jan Groh">
        <w:r>
          <w:rPr>
            <w:rFonts w:ascii="Garamond Premier Pro Caption" w:hAnsi="Garamond Premier Pro Caption" w:hint="default"/>
            <w:sz w:val="22"/>
            <w:szCs w:val="22"/>
            <w:rtl w:val="0"/>
          </w:rPr>
          <w:delText>ü</w:delText>
        </w:r>
      </w:del>
      <w:del w:id="1913" w:date="2023-01-13T18:26:59Z" w:author="Jan Groh">
        <w:r>
          <w:rPr>
            <w:rFonts w:ascii="Garamond Premier Pro Caption" w:hAnsi="Garamond Premier Pro Caption"/>
            <w:sz w:val="22"/>
            <w:szCs w:val="22"/>
            <w:rtl w:val="0"/>
          </w:rPr>
          <w:delText>berall.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14" w:date="2023-01-13T18:26:59Z" w:author="Jan Groh"/>
          <w:rFonts w:ascii="Garamond Premier Pro Caption" w:cs="Garamond Premier Pro Caption" w:hAnsi="Garamond Premier Pro Caption" w:eastAsia="Garamond Premier Pro Caption"/>
          <w:sz w:val="22"/>
          <w:szCs w:val="22"/>
        </w:rPr>
      </w:pPr>
      <w:del w:id="1915" w:date="2023-01-13T18:26:59Z" w:author="Jan Groh">
        <w:r>
          <w:rPr>
            <w:rFonts w:ascii="Garamond Premier Pro Caption" w:hAnsi="Garamond Premier Pro Caption"/>
            <w:sz w:val="22"/>
            <w:szCs w:val="22"/>
            <w:rtl w:val="0"/>
            <w:lang w:val="de-DE"/>
          </w:rPr>
          <w:delText>Mit Schellenklingel und Peitschengeknall;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16" w:date="2023-01-13T18:26:59Z" w:author="Jan Groh"/>
          <w:rFonts w:ascii="Garamond Premier Pro Caption" w:cs="Garamond Premier Pro Caption" w:hAnsi="Garamond Premier Pro Caption" w:eastAsia="Garamond Premier Pro Caption"/>
          <w:sz w:val="22"/>
          <w:szCs w:val="22"/>
        </w:rPr>
      </w:pPr>
      <w:del w:id="1917" w:date="2023-01-13T18:26:59Z" w:author="Jan Groh">
        <w:r>
          <w:rPr>
            <w:rFonts w:ascii="Garamond Premier Pro Caption" w:hAnsi="Garamond Premier Pro Caption"/>
            <w:sz w:val="22"/>
            <w:szCs w:val="22"/>
            <w:rtl w:val="0"/>
            <w:lang w:val="de-DE"/>
          </w:rPr>
          <w:delText xml:space="preserve">Die Ritter in vielfach gestalteten Schlitten,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18" w:date="2023-01-13T18:26:59Z" w:author="Jan Groh"/>
          <w:rFonts w:ascii="Garamond Premier Pro Caption" w:cs="Garamond Premier Pro Caption" w:hAnsi="Garamond Premier Pro Caption" w:eastAsia="Garamond Premier Pro Caption"/>
          <w:sz w:val="22"/>
          <w:szCs w:val="22"/>
        </w:rPr>
      </w:pPr>
      <w:del w:id="1919" w:date="2023-01-13T18:26:59Z" w:author="Jan Groh">
        <w:r>
          <w:rPr>
            <w:rFonts w:ascii="Garamond Premier Pro Caption" w:hAnsi="Garamond Premier Pro Caption"/>
            <w:sz w:val="22"/>
            <w:szCs w:val="22"/>
            <w:rtl w:val="0"/>
            <w:lang w:val="de-DE"/>
          </w:rPr>
          <w:delText>Bei Frauen und M</w:delText>
        </w:r>
      </w:del>
      <w:del w:id="1920" w:date="2023-01-13T18:26:59Z" w:author="Jan Groh">
        <w:r>
          <w:rPr>
            <w:rFonts w:ascii="Garamond Premier Pro Caption" w:hAnsi="Garamond Premier Pro Caption" w:hint="default"/>
            <w:sz w:val="22"/>
            <w:szCs w:val="22"/>
            <w:rtl w:val="0"/>
          </w:rPr>
          <w:delText>ä</w:delText>
        </w:r>
      </w:del>
      <w:del w:id="1921" w:date="2023-01-13T18:26:59Z" w:author="Jan Groh">
        <w:r>
          <w:rPr>
            <w:rFonts w:ascii="Garamond Premier Pro Caption" w:hAnsi="Garamond Premier Pro Caption"/>
            <w:sz w:val="22"/>
            <w:szCs w:val="22"/>
            <w:rtl w:val="0"/>
            <w:lang w:val="de-DE"/>
          </w:rPr>
          <w:delText>dchen gar h</w:delText>
        </w:r>
      </w:del>
      <w:del w:id="1922" w:date="2023-01-13T18:26:59Z" w:author="Jan Groh">
        <w:r>
          <w:rPr>
            <w:rFonts w:ascii="Garamond Premier Pro Caption" w:hAnsi="Garamond Premier Pro Caption" w:hint="default"/>
            <w:sz w:val="22"/>
            <w:szCs w:val="22"/>
            <w:rtl w:val="0"/>
            <w:lang w:val="sv-SE"/>
          </w:rPr>
          <w:delText>ö</w:delText>
        </w:r>
      </w:del>
      <w:del w:id="1923" w:date="2023-01-13T18:26:59Z" w:author="Jan Groh">
        <w:r>
          <w:rPr>
            <w:rFonts w:ascii="Garamond Premier Pro Caption" w:hAnsi="Garamond Premier Pro Caption"/>
            <w:sz w:val="22"/>
            <w:szCs w:val="22"/>
            <w:rtl w:val="0"/>
            <w:lang w:val="de-DE"/>
          </w:rPr>
          <w:delText xml:space="preserve">chlich gelitten,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24" w:date="2023-01-13T18:26:59Z" w:author="Jan Groh"/>
          <w:rFonts w:ascii="Garamond Premier Pro Caption" w:cs="Garamond Premier Pro Caption" w:hAnsi="Garamond Premier Pro Caption" w:eastAsia="Garamond Premier Pro Caption"/>
          <w:sz w:val="22"/>
          <w:szCs w:val="22"/>
        </w:rPr>
      </w:pPr>
      <w:del w:id="1925" w:date="2023-01-13T18:26:59Z" w:author="Jan Groh">
        <w:r>
          <w:rPr>
            <w:rFonts w:ascii="Garamond Premier Pro Caption" w:hAnsi="Garamond Premier Pro Caption"/>
            <w:sz w:val="22"/>
            <w:szCs w:val="22"/>
            <w:rtl w:val="0"/>
            <w:lang w:val="de-DE"/>
          </w:rPr>
          <w:delText>Sie fuhren die Stra</w:delText>
        </w:r>
      </w:del>
      <w:del w:id="1926" w:date="2023-01-13T18:26:59Z" w:author="Jan Groh">
        <w:r>
          <w:rPr>
            <w:rFonts w:ascii="Garamond Premier Pro Caption" w:hAnsi="Garamond Premier Pro Caption" w:hint="default"/>
            <w:sz w:val="22"/>
            <w:szCs w:val="22"/>
            <w:rtl w:val="0"/>
            <w:lang w:val="de-DE"/>
          </w:rPr>
          <w:delText>ß</w:delText>
        </w:r>
      </w:del>
      <w:del w:id="1927" w:date="2023-01-13T18:26:59Z" w:author="Jan Groh">
        <w:r>
          <w:rPr>
            <w:rFonts w:ascii="Garamond Premier Pro Caption" w:hAnsi="Garamond Premier Pro Caption"/>
            <w:sz w:val="22"/>
            <w:szCs w:val="22"/>
            <w:rtl w:val="0"/>
            <w:lang w:val="de-DE"/>
          </w:rPr>
          <w:delText xml:space="preserve">en herauf und herab,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28" w:date="2023-01-13T18:26:59Z" w:author="Jan Groh"/>
          <w:rFonts w:ascii="Garamond Premier Pro Caption" w:cs="Garamond Premier Pro Caption" w:hAnsi="Garamond Premier Pro Caption" w:eastAsia="Garamond Premier Pro Caption"/>
          <w:sz w:val="22"/>
          <w:szCs w:val="22"/>
        </w:rPr>
      </w:pPr>
      <w:del w:id="1929" w:date="2023-01-13T18:26:59Z" w:author="Jan Groh">
        <w:r>
          <w:rPr>
            <w:rFonts w:ascii="Garamond Premier Pro Caption" w:hAnsi="Garamond Premier Pro Caption"/>
            <w:sz w:val="22"/>
            <w:szCs w:val="22"/>
            <w:rtl w:val="0"/>
            <w:lang w:val="de-DE"/>
          </w:rPr>
          <w:delText>Und jeder der holte fein</w:delText>
        </w:r>
      </w:del>
      <w:del w:id="1930" w:date="2023-01-13T18:26:59Z" w:author="Jan Groh">
        <w:r>
          <w:rPr>
            <w:rFonts w:ascii="Garamond Premier Pro Caption" w:hAnsi="Garamond Premier Pro Caption" w:hint="default"/>
            <w:sz w:val="22"/>
            <w:szCs w:val="22"/>
            <w:rtl w:val="1"/>
          </w:rPr>
          <w:delText>’</w:delText>
        </w:r>
      </w:del>
      <w:del w:id="1931" w:date="2023-01-13T18:26:59Z" w:author="Jan Groh">
        <w:r>
          <w:rPr>
            <w:rFonts w:ascii="Garamond Premier Pro Caption" w:hAnsi="Garamond Premier Pro Caption"/>
            <w:sz w:val="22"/>
            <w:szCs w:val="22"/>
            <w:rtl w:val="0"/>
            <w:lang w:val="de-DE"/>
          </w:rPr>
          <w:delText xml:space="preserve">s Liebchen sich ab. </w:delText>
        </w:r>
      </w:del>
      <w:del w:id="1932"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33" w:date="2023-01-13T18:26:59Z" w:author="Jan Groh"/>
          <w:rFonts w:ascii="Garamond Premier Pro Caption" w:cs="Garamond Premier Pro Caption" w:hAnsi="Garamond Premier Pro Caption" w:eastAsia="Garamond Premier Pro Caption"/>
          <w:sz w:val="22"/>
          <w:szCs w:val="22"/>
        </w:rPr>
      </w:pPr>
      <w:del w:id="1934" w:date="2023-01-13T18:26:59Z" w:author="Jan Groh">
        <w:r>
          <w:rPr>
            <w:rFonts w:ascii="Garamond Premier Pro Caption" w:hAnsi="Garamond Premier Pro Caption"/>
            <w:sz w:val="22"/>
            <w:szCs w:val="22"/>
            <w:rtl w:val="0"/>
            <w:lang w:val="de-DE"/>
          </w:rPr>
          <w:delText>Und als d</w:delText>
        </w:r>
      </w:del>
      <w:del w:id="1935" w:date="2023-01-13T18:26:59Z" w:author="Jan Groh">
        <w:r>
          <w:rPr>
            <w:rFonts w:ascii="Garamond Premier Pro Caption" w:hAnsi="Garamond Premier Pro Caption" w:hint="default"/>
            <w:sz w:val="22"/>
            <w:szCs w:val="22"/>
            <w:rtl w:val="1"/>
          </w:rPr>
          <w:delText>’</w:delText>
        </w:r>
      </w:del>
      <w:del w:id="1936" w:date="2023-01-13T18:26:59Z" w:author="Jan Groh">
        <w:r>
          <w:rPr>
            <w:rFonts w:ascii="Garamond Premier Pro Caption" w:hAnsi="Garamond Premier Pro Caption"/>
            <w:sz w:val="22"/>
            <w:szCs w:val="22"/>
            <w:rtl w:val="0"/>
            <w:lang w:val="de-DE"/>
          </w:rPr>
          <w:delText>rauf in herrlich geordneten Reih</w:delText>
        </w:r>
      </w:del>
      <w:del w:id="1937" w:date="2023-01-13T18:26:59Z" w:author="Jan Groh">
        <w:r>
          <w:rPr>
            <w:rFonts w:ascii="Garamond Premier Pro Caption" w:hAnsi="Garamond Premier Pro Caption" w:hint="default"/>
            <w:sz w:val="22"/>
            <w:szCs w:val="22"/>
            <w:rtl w:val="1"/>
          </w:rPr>
          <w:delText>’</w:delText>
        </w:r>
      </w:del>
      <w:del w:id="1938" w:date="2023-01-13T18:26:59Z" w:author="Jan Groh">
        <w:r>
          <w:rPr>
            <w:rFonts w:ascii="Garamond Premier Pro Caption" w:hAnsi="Garamond Premier Pro Caption"/>
            <w:sz w:val="22"/>
            <w:szCs w:val="22"/>
            <w:rtl w:val="0"/>
          </w:rPr>
          <w:delText xml:space="preserv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39" w:date="2023-01-13T18:26:59Z" w:author="Jan Groh"/>
          <w:rFonts w:ascii="Garamond Premier Pro Caption" w:cs="Garamond Premier Pro Caption" w:hAnsi="Garamond Premier Pro Caption" w:eastAsia="Garamond Premier Pro Caption"/>
          <w:sz w:val="22"/>
          <w:szCs w:val="22"/>
        </w:rPr>
      </w:pPr>
      <w:del w:id="1940" w:date="2023-01-13T18:26:59Z" w:author="Jan Groh">
        <w:r>
          <w:rPr>
            <w:rFonts w:ascii="Garamond Premier Pro Caption" w:hAnsi="Garamond Premier Pro Caption"/>
            <w:sz w:val="22"/>
            <w:szCs w:val="22"/>
            <w:rtl w:val="0"/>
            <w:lang w:val="de-DE"/>
          </w:rPr>
          <w:delText xml:space="preserve">Der Zug sich bewegte </w:delText>
        </w:r>
      </w:del>
      <w:del w:id="1941" w:date="2023-01-13T18:26:59Z" w:author="Jan Groh">
        <w:r>
          <w:rPr>
            <w:rFonts w:ascii="Garamond Premier Pro Caption" w:hAnsi="Garamond Premier Pro Caption" w:hint="default"/>
            <w:sz w:val="22"/>
            <w:szCs w:val="22"/>
            <w:rtl w:val="0"/>
          </w:rPr>
          <w:delText xml:space="preserve">– </w:delText>
        </w:r>
      </w:del>
      <w:del w:id="1942" w:date="2023-01-13T18:26:59Z" w:author="Jan Groh">
        <w:r>
          <w:rPr>
            <w:rFonts w:ascii="Garamond Premier Pro Caption" w:hAnsi="Garamond Premier Pro Caption"/>
            <w:sz w:val="22"/>
            <w:szCs w:val="22"/>
            <w:rtl w:val="0"/>
            <w:lang w:val="de-DE"/>
          </w:rPr>
          <w:delText>da konntest du weih</w:delText>
        </w:r>
      </w:del>
      <w:del w:id="1943" w:date="2023-01-13T18:26:59Z" w:author="Jan Groh">
        <w:r>
          <w:rPr>
            <w:rFonts w:ascii="Garamond Premier Pro Caption" w:hAnsi="Garamond Premier Pro Caption" w:hint="default"/>
            <w:sz w:val="22"/>
            <w:szCs w:val="22"/>
            <w:rtl w:val="1"/>
          </w:rPr>
          <w:delText>’</w:delText>
        </w:r>
      </w:del>
      <w:del w:id="1944" w:date="2023-01-13T18:26:59Z" w:author="Jan Groh">
        <w:r>
          <w:rPr>
            <w:rFonts w:ascii="Garamond Premier Pro Caption" w:hAnsi="Garamond Premier Pro Caption"/>
            <w:sz w:val="22"/>
            <w:szCs w:val="22"/>
            <w:rtl w:val="0"/>
          </w:rPr>
          <w:delText>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45" w:date="2023-01-13T18:26:59Z" w:author="Jan Groh"/>
          <w:rFonts w:ascii="Garamond Premier Pro Caption" w:cs="Garamond Premier Pro Caption" w:hAnsi="Garamond Premier Pro Caption" w:eastAsia="Garamond Premier Pro Caption"/>
          <w:sz w:val="22"/>
          <w:szCs w:val="22"/>
        </w:rPr>
      </w:pPr>
      <w:del w:id="1946" w:date="2023-01-13T18:26:59Z" w:author="Jan Groh">
        <w:r>
          <w:rPr>
            <w:rFonts w:ascii="Garamond Premier Pro Caption" w:hAnsi="Garamond Premier Pro Caption"/>
            <w:sz w:val="22"/>
            <w:szCs w:val="22"/>
            <w:rtl w:val="0"/>
            <w:lang w:val="de-DE"/>
          </w:rPr>
          <w:delText>Das Auge an Sch</w:delText>
        </w:r>
      </w:del>
      <w:del w:id="1947" w:date="2023-01-13T18:26:59Z" w:author="Jan Groh">
        <w:r>
          <w:rPr>
            <w:rFonts w:ascii="Garamond Premier Pro Caption" w:hAnsi="Garamond Premier Pro Caption" w:hint="default"/>
            <w:sz w:val="22"/>
            <w:szCs w:val="22"/>
            <w:rtl w:val="0"/>
            <w:lang w:val="sv-SE"/>
          </w:rPr>
          <w:delText>ö</w:delText>
        </w:r>
      </w:del>
      <w:del w:id="1948" w:date="2023-01-13T18:26:59Z" w:author="Jan Groh">
        <w:r>
          <w:rPr>
            <w:rFonts w:ascii="Garamond Premier Pro Caption" w:hAnsi="Garamond Premier Pro Caption"/>
            <w:sz w:val="22"/>
            <w:szCs w:val="22"/>
            <w:rtl w:val="0"/>
            <w:lang w:val="de-DE"/>
          </w:rPr>
          <w:delText>nheiten jeglicher Art;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49" w:date="2023-01-13T18:26:59Z" w:author="Jan Groh"/>
          <w:rFonts w:ascii="Garamond Premier Pro Caption" w:cs="Garamond Premier Pro Caption" w:hAnsi="Garamond Premier Pro Caption" w:eastAsia="Garamond Premier Pro Caption"/>
          <w:sz w:val="22"/>
          <w:szCs w:val="22"/>
        </w:rPr>
      </w:pPr>
      <w:del w:id="1950" w:date="2023-01-13T18:26:59Z" w:author="Jan Groh">
        <w:r>
          <w:rPr>
            <w:rFonts w:ascii="Garamond Premier Pro Caption" w:hAnsi="Garamond Premier Pro Caption"/>
            <w:sz w:val="22"/>
            <w:szCs w:val="22"/>
            <w:rtl w:val="0"/>
            <w:lang w:val="de-DE"/>
          </w:rPr>
          <w:delText xml:space="preserve">An Frauen so rosig, so hold und so zart,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51" w:date="2023-01-13T18:26:59Z" w:author="Jan Groh"/>
          <w:rFonts w:ascii="Garamond Premier Pro Caption" w:cs="Garamond Premier Pro Caption" w:hAnsi="Garamond Premier Pro Caption" w:eastAsia="Garamond Premier Pro Caption"/>
          <w:sz w:val="22"/>
          <w:szCs w:val="22"/>
        </w:rPr>
      </w:pPr>
      <w:del w:id="1952" w:date="2023-01-13T18:26:59Z" w:author="Jan Groh">
        <w:r>
          <w:rPr>
            <w:rFonts w:ascii="Garamond Premier Pro Caption" w:hAnsi="Garamond Premier Pro Caption"/>
            <w:sz w:val="22"/>
            <w:szCs w:val="22"/>
            <w:rtl w:val="0"/>
            <w:lang w:val="de-DE"/>
          </w:rPr>
          <w:delText xml:space="preserve">An sanften Blondinen mit schmachtenden Augen,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53" w:date="2023-01-13T18:26:59Z" w:author="Jan Groh"/>
          <w:rFonts w:ascii="Garamond Premier Pro Caption" w:cs="Garamond Premier Pro Caption" w:hAnsi="Garamond Premier Pro Caption" w:eastAsia="Garamond Premier Pro Caption"/>
          <w:sz w:val="22"/>
          <w:szCs w:val="22"/>
        </w:rPr>
      </w:pPr>
      <w:del w:id="1954" w:date="2023-01-13T18:26:59Z" w:author="Jan Groh">
        <w:r>
          <w:rPr>
            <w:rFonts w:ascii="Garamond Premier Pro Caption" w:hAnsi="Garamond Premier Pro Caption"/>
            <w:sz w:val="22"/>
            <w:szCs w:val="22"/>
            <w:rtl w:val="0"/>
            <w:lang w:val="de-DE"/>
          </w:rPr>
          <w:delText xml:space="preserve">Und andern, die nur zum Scherze sich taugen; </w:delText>
        </w:r>
      </w:del>
      <w:del w:id="1955"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56" w:date="2023-01-13T18:26:59Z" w:author="Jan Groh"/>
          <w:rFonts w:ascii="Garamond Premier Pro Caption" w:cs="Garamond Premier Pro Caption" w:hAnsi="Garamond Premier Pro Caption" w:eastAsia="Garamond Premier Pro Caption"/>
          <w:sz w:val="22"/>
          <w:szCs w:val="22"/>
        </w:rPr>
      </w:pPr>
      <w:del w:id="1957" w:date="2023-01-13T18:26:59Z" w:author="Jan Groh">
        <w:r>
          <w:rPr>
            <w:rFonts w:ascii="Garamond Premier Pro Caption" w:hAnsi="Garamond Premier Pro Caption"/>
            <w:sz w:val="22"/>
            <w:szCs w:val="22"/>
            <w:rtl w:val="0"/>
            <w:lang w:val="de-DE"/>
          </w:rPr>
          <w:delText>Da war auch ein Ritter, der schaute zur</w:delText>
        </w:r>
      </w:del>
      <w:del w:id="1958" w:date="2023-01-13T18:26:59Z" w:author="Jan Groh">
        <w:r>
          <w:rPr>
            <w:rFonts w:ascii="Garamond Premier Pro Caption" w:hAnsi="Garamond Premier Pro Caption" w:hint="default"/>
            <w:sz w:val="22"/>
            <w:szCs w:val="22"/>
            <w:rtl w:val="0"/>
          </w:rPr>
          <w:delText>ü</w:delText>
        </w:r>
      </w:del>
      <w:del w:id="1959"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60" w:date="2023-01-13T18:26:59Z" w:author="Jan Groh"/>
          <w:rFonts w:ascii="Garamond Premier Pro Caption" w:cs="Garamond Premier Pro Caption" w:hAnsi="Garamond Premier Pro Caption" w:eastAsia="Garamond Premier Pro Caption"/>
          <w:sz w:val="22"/>
          <w:szCs w:val="22"/>
        </w:rPr>
      </w:pPr>
      <w:del w:id="1961" w:date="2023-01-13T18:26:59Z" w:author="Jan Groh">
        <w:r>
          <w:rPr>
            <w:rFonts w:ascii="Garamond Premier Pro Caption" w:hAnsi="Garamond Premier Pro Caption"/>
            <w:sz w:val="22"/>
            <w:szCs w:val="22"/>
            <w:rtl w:val="0"/>
            <w:lang w:val="de-DE"/>
          </w:rPr>
          <w:delText xml:space="preserve">Gar oft mit sehnlich verlangendem Blick,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62" w:date="2023-01-13T18:26:59Z" w:author="Jan Groh"/>
          <w:rFonts w:ascii="Garamond Premier Pro Caption" w:cs="Garamond Premier Pro Caption" w:hAnsi="Garamond Premier Pro Caption" w:eastAsia="Garamond Premier Pro Caption"/>
          <w:sz w:val="22"/>
          <w:szCs w:val="22"/>
        </w:rPr>
      </w:pPr>
      <w:del w:id="1963" w:date="2023-01-13T18:26:59Z" w:author="Jan Groh">
        <w:r>
          <w:rPr>
            <w:rFonts w:ascii="Garamond Premier Pro Caption" w:hAnsi="Garamond Premier Pro Caption"/>
            <w:sz w:val="22"/>
            <w:szCs w:val="22"/>
            <w:rtl w:val="0"/>
            <w:lang w:val="de-DE"/>
          </w:rPr>
          <w:delText xml:space="preserve">Und hatte gewendet, ganz Herz und Sinn,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64" w:date="2023-01-13T18:26:59Z" w:author="Jan Groh"/>
          <w:rFonts w:ascii="Garamond Premier Pro Caption" w:cs="Garamond Premier Pro Caption" w:hAnsi="Garamond Premier Pro Caption" w:eastAsia="Garamond Premier Pro Caption"/>
          <w:sz w:val="22"/>
          <w:szCs w:val="22"/>
        </w:rPr>
      </w:pPr>
      <w:del w:id="1965" w:date="2023-01-13T18:26:59Z" w:author="Jan Groh">
        <w:r>
          <w:rPr>
            <w:rFonts w:ascii="Garamond Premier Pro Caption" w:hAnsi="Garamond Premier Pro Caption"/>
            <w:sz w:val="22"/>
            <w:szCs w:val="22"/>
            <w:rtl w:val="0"/>
            <w:lang w:val="de-DE"/>
          </w:rPr>
          <w:delText>Zu seiner Dame im Schlitten hin.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66" w:date="2023-01-13T18:26:59Z" w:author="Jan Groh"/>
          <w:rFonts w:ascii="Garamond Premier Pro Caption" w:cs="Garamond Premier Pro Caption" w:hAnsi="Garamond Premier Pro Caption" w:eastAsia="Garamond Premier Pro Caption"/>
          <w:sz w:val="22"/>
          <w:szCs w:val="22"/>
        </w:rPr>
      </w:pPr>
      <w:del w:id="1967" w:date="2023-01-13T18:26:59Z" w:author="Jan Groh">
        <w:r>
          <w:rPr>
            <w:rFonts w:ascii="Garamond Premier Pro Caption" w:hAnsi="Garamond Premier Pro Caption"/>
            <w:sz w:val="22"/>
            <w:szCs w:val="22"/>
            <w:rtl w:val="0"/>
            <w:lang w:val="de-DE"/>
          </w:rPr>
          <w:delText>Sie kosten der W</w:delText>
        </w:r>
      </w:del>
      <w:del w:id="1968" w:date="2023-01-13T18:26:59Z" w:author="Jan Groh">
        <w:r>
          <w:rPr>
            <w:rFonts w:ascii="Garamond Premier Pro Caption" w:hAnsi="Garamond Premier Pro Caption" w:hint="default"/>
            <w:sz w:val="22"/>
            <w:szCs w:val="22"/>
            <w:rtl w:val="0"/>
            <w:lang w:val="sv-SE"/>
          </w:rPr>
          <w:delText>ö</w:delText>
        </w:r>
      </w:del>
      <w:del w:id="1969" w:date="2023-01-13T18:26:59Z" w:author="Jan Groh">
        <w:r>
          <w:rPr>
            <w:rFonts w:ascii="Garamond Premier Pro Caption" w:hAnsi="Garamond Premier Pro Caption"/>
            <w:sz w:val="22"/>
            <w:szCs w:val="22"/>
            <w:rtl w:val="0"/>
            <w:lang w:val="de-DE"/>
          </w:rPr>
          <w:delText xml:space="preserve">rtchen gar manche und viele,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70" w:date="2023-01-13T18:26:59Z" w:author="Jan Groh"/>
          <w:rFonts w:ascii="Garamond Premier Pro Caption" w:cs="Garamond Premier Pro Caption" w:hAnsi="Garamond Premier Pro Caption" w:eastAsia="Garamond Premier Pro Caption"/>
          <w:sz w:val="22"/>
          <w:szCs w:val="22"/>
        </w:rPr>
      </w:pPr>
      <w:del w:id="1971" w:date="2023-01-13T18:26:59Z" w:author="Jan Groh">
        <w:r>
          <w:rPr>
            <w:rFonts w:ascii="Garamond Premier Pro Caption" w:hAnsi="Garamond Premier Pro Caption"/>
            <w:sz w:val="22"/>
            <w:szCs w:val="22"/>
            <w:rtl w:val="0"/>
            <w:lang w:val="de-DE"/>
          </w:rPr>
          <w:delText xml:space="preserve">Doch wenig verstand von dem Liebesspiele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72" w:date="2023-01-13T18:26:59Z" w:author="Jan Groh"/>
          <w:rFonts w:ascii="Garamond Premier Pro Caption" w:cs="Garamond Premier Pro Caption" w:hAnsi="Garamond Premier Pro Caption" w:eastAsia="Garamond Premier Pro Caption"/>
          <w:sz w:val="22"/>
          <w:szCs w:val="22"/>
        </w:rPr>
      </w:pPr>
      <w:del w:id="1973" w:date="2023-01-13T18:26:59Z" w:author="Jan Groh">
        <w:r>
          <w:rPr>
            <w:rFonts w:ascii="Garamond Premier Pro Caption" w:hAnsi="Garamond Premier Pro Caption"/>
            <w:sz w:val="22"/>
            <w:szCs w:val="22"/>
            <w:rtl w:val="0"/>
            <w:lang w:val="de-DE"/>
          </w:rPr>
          <w:delText>Ein junges R</w:delText>
        </w:r>
      </w:del>
      <w:del w:id="1974" w:date="2023-01-13T18:26:59Z" w:author="Jan Groh">
        <w:r>
          <w:rPr>
            <w:rFonts w:ascii="Garamond Premier Pro Caption" w:hAnsi="Garamond Premier Pro Caption" w:hint="default"/>
            <w:sz w:val="22"/>
            <w:szCs w:val="22"/>
            <w:rtl w:val="0"/>
            <w:lang w:val="sv-SE"/>
          </w:rPr>
          <w:delText>ö</w:delText>
        </w:r>
      </w:del>
      <w:del w:id="1975" w:date="2023-01-13T18:26:59Z" w:author="Jan Groh">
        <w:r>
          <w:rPr>
            <w:rFonts w:ascii="Garamond Premier Pro Caption" w:hAnsi="Garamond Premier Pro Caption"/>
            <w:sz w:val="22"/>
            <w:szCs w:val="22"/>
            <w:rtl w:val="0"/>
            <w:lang w:val="de-DE"/>
          </w:rPr>
          <w:delText>schen; als Ehrendame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76" w:date="2023-01-13T18:26:59Z" w:author="Jan Groh"/>
          <w:rFonts w:ascii="Garamond Premier Pro Caption" w:cs="Garamond Premier Pro Caption" w:hAnsi="Garamond Premier Pro Caption" w:eastAsia="Garamond Premier Pro Caption"/>
          <w:sz w:val="22"/>
          <w:szCs w:val="22"/>
        </w:rPr>
      </w:pPr>
      <w:del w:id="1977" w:date="2023-01-13T18:26:59Z" w:author="Jan Groh">
        <w:r>
          <w:rPr>
            <w:rFonts w:ascii="Garamond Premier Pro Caption" w:hAnsi="Garamond Premier Pro Caption"/>
            <w:sz w:val="22"/>
            <w:szCs w:val="22"/>
            <w:rtl w:val="0"/>
            <w:lang w:val="de-DE"/>
          </w:rPr>
          <w:delText>(Caroline Schiller ist ihr Name)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78" w:date="2023-01-13T18:26:59Z" w:author="Jan Groh"/>
          <w:rFonts w:ascii="Garamond Premier Pro Caption" w:cs="Garamond Premier Pro Caption" w:hAnsi="Garamond Premier Pro Caption" w:eastAsia="Garamond Premier Pro Caption"/>
          <w:sz w:val="22"/>
          <w:szCs w:val="22"/>
        </w:rPr>
      </w:pPr>
      <w:del w:id="1979" w:date="2023-01-13T18:26:59Z" w:author="Jan Groh">
        <w:r>
          <w:rPr>
            <w:rFonts w:ascii="Garamond Premier Pro Caption" w:hAnsi="Garamond Premier Pro Caption"/>
            <w:sz w:val="22"/>
            <w:szCs w:val="22"/>
            <w:rtl w:val="0"/>
            <w:lang w:val="de-DE"/>
          </w:rPr>
          <w:delText>War sie den beiden zugesellt,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80" w:date="2023-01-13T18:26:59Z" w:author="Jan Groh"/>
          <w:rFonts w:ascii="Garamond Premier Pro Caption" w:cs="Garamond Premier Pro Caption" w:hAnsi="Garamond Premier Pro Caption" w:eastAsia="Garamond Premier Pro Caption"/>
          <w:sz w:val="22"/>
          <w:szCs w:val="22"/>
        </w:rPr>
      </w:pPr>
      <w:del w:id="1981" w:date="2023-01-13T18:26:59Z" w:author="Jan Groh">
        <w:r>
          <w:rPr>
            <w:rFonts w:ascii="Garamond Premier Pro Caption" w:hAnsi="Garamond Premier Pro Caption"/>
            <w:sz w:val="22"/>
            <w:szCs w:val="22"/>
            <w:rtl w:val="0"/>
            <w:lang w:val="de-DE"/>
          </w:rPr>
          <w:delText>Wegen der b</w:delText>
        </w:r>
      </w:del>
      <w:del w:id="1982" w:date="2023-01-13T18:26:59Z" w:author="Jan Groh">
        <w:r>
          <w:rPr>
            <w:rFonts w:ascii="Garamond Premier Pro Caption" w:hAnsi="Garamond Premier Pro Caption" w:hint="default"/>
            <w:sz w:val="22"/>
            <w:szCs w:val="22"/>
            <w:rtl w:val="0"/>
            <w:lang w:val="sv-SE"/>
          </w:rPr>
          <w:delText>ö</w:delText>
        </w:r>
      </w:del>
      <w:del w:id="1983" w:date="2023-01-13T18:26:59Z" w:author="Jan Groh">
        <w:r>
          <w:rPr>
            <w:rFonts w:ascii="Garamond Premier Pro Caption" w:hAnsi="Garamond Premier Pro Caption"/>
            <w:sz w:val="22"/>
            <w:szCs w:val="22"/>
            <w:rtl w:val="0"/>
            <w:lang w:val="de-DE"/>
          </w:rPr>
          <w:delText>sen Zungen in der Welt.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84" w:date="2023-01-13T18:26:59Z" w:author="Jan Groh"/>
          <w:rFonts w:ascii="Garamond Premier Pro Caption" w:cs="Garamond Premier Pro Caption" w:hAnsi="Garamond Premier Pro Caption" w:eastAsia="Garamond Premier Pro Caption"/>
          <w:sz w:val="22"/>
          <w:szCs w:val="22"/>
        </w:rPr>
      </w:pPr>
      <w:del w:id="1985" w:date="2023-01-13T18:26:59Z" w:author="Jan Groh">
        <w:r>
          <w:rPr>
            <w:rFonts w:ascii="Garamond Premier Pro Caption" w:hAnsi="Garamond Premier Pro Caption"/>
            <w:sz w:val="22"/>
            <w:szCs w:val="22"/>
            <w:rtl w:val="0"/>
            <w:lang w:val="de-DE"/>
          </w:rPr>
          <w:delText>Darauf nach vergn</w:delText>
        </w:r>
      </w:del>
      <w:del w:id="1986" w:date="2023-01-13T18:26:59Z" w:author="Jan Groh">
        <w:r>
          <w:rPr>
            <w:rFonts w:ascii="Garamond Premier Pro Caption" w:hAnsi="Garamond Premier Pro Caption" w:hint="default"/>
            <w:sz w:val="22"/>
            <w:szCs w:val="22"/>
            <w:rtl w:val="0"/>
          </w:rPr>
          <w:delText>ü</w:delText>
        </w:r>
      </w:del>
      <w:del w:id="1987" w:date="2023-01-13T18:26:59Z" w:author="Jan Groh">
        <w:r>
          <w:rPr>
            <w:rFonts w:ascii="Garamond Premier Pro Caption" w:hAnsi="Garamond Premier Pro Caption"/>
            <w:sz w:val="22"/>
            <w:szCs w:val="22"/>
            <w:rtl w:val="0"/>
            <w:lang w:val="de-DE"/>
          </w:rPr>
          <w:delText xml:space="preserve">glichem Tanze und Schmaus,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88" w:date="2023-01-13T18:26:59Z" w:author="Jan Groh"/>
          <w:rFonts w:ascii="Garamond Premier Pro Caption" w:cs="Garamond Premier Pro Caption" w:hAnsi="Garamond Premier Pro Caption" w:eastAsia="Garamond Premier Pro Caption"/>
          <w:sz w:val="22"/>
          <w:szCs w:val="22"/>
        </w:rPr>
      </w:pPr>
      <w:del w:id="1989" w:date="2023-01-13T18:26:59Z" w:author="Jan Groh">
        <w:r>
          <w:rPr>
            <w:rFonts w:ascii="Garamond Premier Pro Caption" w:hAnsi="Garamond Premier Pro Caption"/>
            <w:sz w:val="22"/>
            <w:szCs w:val="22"/>
            <w:rtl w:val="0"/>
            <w:lang w:val="de-DE"/>
          </w:rPr>
          <w:delText xml:space="preserve">Fuhr jeder zufrieden und heiter nach Haus; </w:delText>
        </w:r>
      </w:del>
      <w:del w:id="1990"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91" w:date="2023-01-13T18:26:59Z" w:author="Jan Groh"/>
          <w:rFonts w:ascii="Garamond Premier Pro Caption" w:cs="Garamond Premier Pro Caption" w:hAnsi="Garamond Premier Pro Caption" w:eastAsia="Garamond Premier Pro Caption"/>
          <w:sz w:val="22"/>
          <w:szCs w:val="22"/>
        </w:rPr>
      </w:pPr>
      <w:del w:id="1992" w:date="2023-01-13T18:26:59Z" w:author="Jan Groh">
        <w:r>
          <w:rPr>
            <w:rFonts w:ascii="Garamond Premier Pro Caption" w:hAnsi="Garamond Premier Pro Caption"/>
            <w:sz w:val="22"/>
            <w:szCs w:val="22"/>
            <w:rtl w:val="0"/>
            <w:lang w:val="de-DE"/>
          </w:rPr>
          <w:delText xml:space="preserve">Ihr ruft mir zu: </w:delText>
        </w:r>
      </w:del>
      <w:del w:id="1993" w:date="2023-01-13T18:26:59Z" w:author="Jan Groh">
        <w:r>
          <w:rPr>
            <w:rFonts w:ascii="Garamond Premier Pro Caption" w:hAnsi="Garamond Premier Pro Caption" w:hint="default"/>
            <w:sz w:val="22"/>
            <w:szCs w:val="22"/>
            <w:rtl w:val="0"/>
            <w:lang w:val="it-IT"/>
          </w:rPr>
          <w:delText>»</w:delText>
        </w:r>
      </w:del>
      <w:del w:id="1994" w:date="2023-01-13T18:26:59Z" w:author="Jan Groh">
        <w:r>
          <w:rPr>
            <w:rFonts w:ascii="Garamond Premier Pro Caption" w:hAnsi="Garamond Premier Pro Caption"/>
            <w:sz w:val="22"/>
            <w:szCs w:val="22"/>
            <w:rtl w:val="0"/>
            <w:lang w:val="de-DE"/>
          </w:rPr>
          <w:delText xml:space="preserve">Wie ward es, sprecht,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95" w:date="2023-01-13T18:26:59Z" w:author="Jan Groh"/>
          <w:rFonts w:ascii="Garamond Premier Pro Caption" w:cs="Garamond Premier Pro Caption" w:hAnsi="Garamond Premier Pro Caption" w:eastAsia="Garamond Premier Pro Caption"/>
          <w:sz w:val="22"/>
          <w:szCs w:val="22"/>
        </w:rPr>
      </w:pPr>
      <w:del w:id="1996" w:date="2023-01-13T18:26:59Z" w:author="Jan Groh">
        <w:r>
          <w:rPr>
            <w:rFonts w:ascii="Garamond Premier Pro Caption" w:hAnsi="Garamond Premier Pro Caption"/>
            <w:sz w:val="22"/>
            <w:szCs w:val="22"/>
            <w:rtl w:val="0"/>
            <w:lang w:val="de-DE"/>
          </w:rPr>
          <w:delText>Wie ward es mit dem Schlittenrecht?</w:delText>
        </w:r>
      </w:del>
      <w:del w:id="1997" w:date="2023-01-13T18:26:59Z" w:author="Jan Groh">
        <w:r>
          <w:rPr>
            <w:rFonts w:ascii="Garamond Premier Pro Caption" w:hAnsi="Garamond Premier Pro Caption" w:hint="default"/>
            <w:sz w:val="22"/>
            <w:szCs w:val="22"/>
            <w:rtl w:val="0"/>
            <w:lang w:val="fr-FR"/>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1998" w:date="2023-01-13T18:26:59Z" w:author="Jan Groh"/>
          <w:rFonts w:ascii="Garamond Premier Pro Caption" w:cs="Garamond Premier Pro Caption" w:hAnsi="Garamond Premier Pro Caption" w:eastAsia="Garamond Premier Pro Caption"/>
          <w:sz w:val="22"/>
          <w:szCs w:val="22"/>
        </w:rPr>
      </w:pPr>
      <w:del w:id="1999" w:date="2023-01-13T18:26:59Z" w:author="Jan Groh">
        <w:r>
          <w:rPr>
            <w:rFonts w:ascii="Garamond Premier Pro Caption" w:hAnsi="Garamond Premier Pro Caption"/>
            <w:sz w:val="22"/>
            <w:szCs w:val="22"/>
            <w:rtl w:val="0"/>
            <w:lang w:val="de-DE"/>
          </w:rPr>
          <w:delText>Doch wenn sich zwei Verliebte k</w:delText>
        </w:r>
      </w:del>
      <w:del w:id="2000" w:date="2023-01-13T18:26:59Z" w:author="Jan Groh">
        <w:r>
          <w:rPr>
            <w:rFonts w:ascii="Garamond Premier Pro Caption" w:hAnsi="Garamond Premier Pro Caption" w:hint="default"/>
            <w:sz w:val="22"/>
            <w:szCs w:val="22"/>
            <w:rtl w:val="0"/>
          </w:rPr>
          <w:delText>ü</w:delText>
        </w:r>
      </w:del>
      <w:del w:id="2001" w:date="2023-01-13T18:26:59Z" w:author="Jan Groh">
        <w:r>
          <w:rPr>
            <w:rFonts w:ascii="Garamond Premier Pro Caption" w:hAnsi="Garamond Premier Pro Caption"/>
            <w:sz w:val="22"/>
            <w:szCs w:val="22"/>
            <w:rtl w:val="0"/>
            <w:lang w:val="de-DE"/>
          </w:rPr>
          <w:delText>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002" w:date="2023-01-13T18:26:59Z" w:author="Jan Groh"/>
          <w:rFonts w:ascii="Garamond Premier Pro Caption" w:cs="Garamond Premier Pro Caption" w:hAnsi="Garamond Premier Pro Caption" w:eastAsia="Garamond Premier Pro Caption"/>
          <w:sz w:val="22"/>
          <w:szCs w:val="22"/>
        </w:rPr>
      </w:pPr>
      <w:del w:id="2003" w:date="2023-01-13T18:26:59Z" w:author="Jan Groh">
        <w:r>
          <w:rPr>
            <w:rFonts w:ascii="Garamond Premier Pro Caption" w:hAnsi="Garamond Premier Pro Caption"/>
            <w:sz w:val="22"/>
            <w:szCs w:val="22"/>
            <w:rtl w:val="0"/>
            <w:lang w:val="de-DE"/>
          </w:rPr>
          <w:delText>So braucht es die ganze Stadt nicht gleich zu wissen,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004" w:date="2023-01-13T18:26:59Z" w:author="Jan Groh"/>
          <w:rFonts w:ascii="Garamond Premier Pro Caption" w:cs="Garamond Premier Pro Caption" w:hAnsi="Garamond Premier Pro Caption" w:eastAsia="Garamond Premier Pro Caption"/>
          <w:sz w:val="22"/>
          <w:szCs w:val="22"/>
        </w:rPr>
      </w:pPr>
      <w:del w:id="2005" w:date="2023-01-13T18:26:59Z" w:author="Jan Groh">
        <w:r>
          <w:rPr>
            <w:rFonts w:ascii="Garamond Premier Pro Caption" w:hAnsi="Garamond Premier Pro Caption"/>
            <w:sz w:val="22"/>
            <w:szCs w:val="22"/>
            <w:rtl w:val="0"/>
          </w:rPr>
          <w:delText>Drum la</w:delText>
        </w:r>
      </w:del>
      <w:del w:id="2006" w:date="2023-01-13T18:26:59Z" w:author="Jan Groh">
        <w:r>
          <w:rPr>
            <w:rFonts w:ascii="Garamond Premier Pro Caption" w:hAnsi="Garamond Premier Pro Caption" w:hint="default"/>
            <w:sz w:val="22"/>
            <w:szCs w:val="22"/>
            <w:rtl w:val="0"/>
            <w:lang w:val="de-DE"/>
          </w:rPr>
          <w:delText xml:space="preserve">ß </w:delText>
        </w:r>
      </w:del>
      <w:del w:id="2007" w:date="2023-01-13T18:26:59Z" w:author="Jan Groh">
        <w:r>
          <w:rPr>
            <w:rFonts w:ascii="Garamond Premier Pro Caption" w:hAnsi="Garamond Premier Pro Caption"/>
            <w:sz w:val="22"/>
            <w:szCs w:val="22"/>
            <w:rtl w:val="0"/>
            <w:lang w:val="de-DE"/>
          </w:rPr>
          <w:delText>ich den Schleier dar</w:delText>
        </w:r>
      </w:del>
      <w:del w:id="2008" w:date="2023-01-13T18:26:59Z" w:author="Jan Groh">
        <w:r>
          <w:rPr>
            <w:rFonts w:ascii="Garamond Premier Pro Caption" w:hAnsi="Garamond Premier Pro Caption" w:hint="default"/>
            <w:sz w:val="22"/>
            <w:szCs w:val="22"/>
            <w:rtl w:val="0"/>
          </w:rPr>
          <w:delText>ü</w:delText>
        </w:r>
      </w:del>
      <w:del w:id="2009" w:date="2023-01-13T18:26:59Z" w:author="Jan Groh">
        <w:r>
          <w:rPr>
            <w:rFonts w:ascii="Garamond Premier Pro Caption" w:hAnsi="Garamond Premier Pro Caption"/>
            <w:sz w:val="22"/>
            <w:szCs w:val="22"/>
            <w:rtl w:val="0"/>
          </w:rPr>
          <w:delText xml:space="preserve">ber fallen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010" w:date="2023-01-05T22:46:10Z" w:author="Jan Groh"/>
          <w:rFonts w:ascii="Garamond Premier Pro Caption" w:cs="Garamond Premier Pro Caption" w:hAnsi="Garamond Premier Pro Caption" w:eastAsia="Garamond Premier Pro Caption"/>
          <w:sz w:val="22"/>
          <w:szCs w:val="22"/>
        </w:rPr>
      </w:pPr>
      <w:del w:id="2011" w:date="2023-01-13T18:26:59Z" w:author="Jan Groh">
        <w:r>
          <w:rPr>
            <w:rFonts w:ascii="Garamond Premier Pro Caption" w:hAnsi="Garamond Premier Pro Caption"/>
            <w:sz w:val="22"/>
            <w:szCs w:val="22"/>
            <w:rtl w:val="0"/>
            <w:lang w:val="de-DE"/>
          </w:rPr>
          <w:delText xml:space="preserve">Und bin des Beifalls sicher von allen! </w:delText>
        </w:r>
      </w:del>
      <w:del w:id="2012"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13" w:date="2023-01-05T22:46:1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14" w:date="2023-01-05T22:46:1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15" w:date="2023-01-05T22:46:1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16" w:date="2023-01-05T22:46:10Z" w:author="Jan Groh"/>
          <w:rFonts w:ascii="Garamond Premier Pro Bold" w:cs="Garamond Premier Pro Bold" w:hAnsi="Garamond Premier Pro Bold" w:eastAsia="Garamond Premier Pro Bold"/>
          <w:sz w:val="22"/>
          <w:szCs w:val="22"/>
        </w:rPr>
      </w:pPr>
      <w:del w:id="2017" w:date="2023-01-05T22:46:10Z" w:author="Jan Groh">
        <w:r>
          <w:rPr>
            <w:rFonts w:ascii="Garamond Premier Pro Bold" w:hAnsi="Garamond Premier Pro Bold"/>
            <w:sz w:val="22"/>
            <w:szCs w:val="22"/>
            <w:rtl w:val="0"/>
          </w:rPr>
          <w:delText>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18" w:date="2023-01-13T18:26:59Z" w:author="Jan Groh"/>
          <w:rFonts w:ascii="Garamond Premier Pro Caption" w:cs="Garamond Premier Pro Caption" w:hAnsi="Garamond Premier Pro Caption" w:eastAsia="Garamond Premier Pro Caption"/>
          <w:sz w:val="22"/>
          <w:szCs w:val="22"/>
        </w:rPr>
      </w:pPr>
      <w:del w:id="2019" w:date="2023-01-05T22:46:10Z" w:author="Jan Groh">
        <w:r>
          <w:rPr>
            <w:rFonts w:ascii="Garamond Premier Pro Caption" w:hAnsi="Garamond Premier Pro Caption"/>
            <w:sz w:val="22"/>
            <w:szCs w:val="22"/>
            <w:rtl w:val="0"/>
            <w:lang w:val="de-DE"/>
          </w:rPr>
          <w:delText>(</w:delText>
        </w:r>
      </w:del>
      <w:del w:id="2020" w:date="2023-01-05T22:46:05Z" w:author="Jan Groh">
        <w:r>
          <w:rPr>
            <w:rFonts w:ascii="Garamond Premier Pro Caption" w:hAnsi="Garamond Premier Pro Caption"/>
            <w:sz w:val="22"/>
            <w:szCs w:val="22"/>
            <w:rtl w:val="0"/>
            <w:lang w:val="de-DE"/>
          </w:rPr>
          <w:delText>Ottilie 18</w:delText>
        </w:r>
      </w:del>
      <w:del w:id="2021" w:date="2023-01-05T22:46:05Z" w:author="Jan Groh">
        <w:r>
          <w:rPr>
            <w:rFonts w:ascii="Garamond Premier Pro Caption" w:hAnsi="Garamond Premier Pro Caption"/>
            <w:sz w:val="22"/>
            <w:szCs w:val="22"/>
            <w:rtl w:val="0"/>
            <w:lang w:val="de-DE"/>
          </w:rPr>
          <w:delText>-j</w:delText>
        </w:r>
      </w:del>
      <w:del w:id="2022" w:date="2023-01-05T22:46:05Z" w:author="Jan Groh">
        <w:r>
          <w:rPr>
            <w:rFonts w:ascii="Garamond Premier Pro Caption" w:hAnsi="Garamond Premier Pro Caption" w:hint="default"/>
            <w:sz w:val="22"/>
            <w:szCs w:val="22"/>
            <w:rtl w:val="0"/>
            <w:lang w:val="de-DE"/>
          </w:rPr>
          <w:delText>ä</w:delText>
        </w:r>
      </w:del>
      <w:del w:id="2023" w:date="2023-01-05T22:46:05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2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2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026" w:date="2023-01-05T22:49:28Z" w:author="Jan Groh"/>
          <w:del w:id="2027"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028" w:date="2023-01-05T22:49:28Z" w:author="Jan Groh"/>
          <w:del w:id="2029" w:date="2023-01-13T18:26:59Z" w:author="Jan Groh"/>
          <w:rFonts w:ascii="Garamond Premier Pro Bold" w:cs="Garamond Premier Pro Bold" w:hAnsi="Garamond Premier Pro Bold" w:eastAsia="Garamond Premier Pro Bold"/>
          <w:sz w:val="22"/>
          <w:szCs w:val="22"/>
        </w:rPr>
      </w:pPr>
      <w:ins w:id="2030" w:date="2023-01-05T22:49:28Z" w:author="Jan Groh">
        <w:del w:id="2031" w:date="2023-01-13T18:26:59Z" w:author="Jan Groh">
          <w:r>
            <w:rPr>
              <w:rFonts w:ascii="Garamond Premier Pro Bold" w:hAnsi="Garamond Premier Pro Bold"/>
              <w:sz w:val="22"/>
              <w:szCs w:val="22"/>
              <w:rtl w:val="0"/>
              <w:lang w:val="de-DE"/>
            </w:rPr>
            <w:delText>18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032" w:date="2023-01-05T22:49:28Z" w:author="Jan Groh"/>
          <w:del w:id="2033" w:date="2023-01-13T18:26:59Z" w:author="Jan Groh"/>
          <w:rFonts w:ascii="Garamond Premier Pro Caption" w:cs="Garamond Premier Pro Caption" w:hAnsi="Garamond Premier Pro Caption" w:eastAsia="Garamond Premier Pro Caption"/>
          <w:sz w:val="22"/>
          <w:szCs w:val="22"/>
        </w:rPr>
      </w:pPr>
      <w:ins w:id="2034" w:date="2023-01-05T22:49:28Z" w:author="Jan Groh">
        <w:del w:id="2035" w:date="2023-01-13T18:26:59Z" w:author="Jan Groh">
          <w:r>
            <w:rPr>
              <w:rFonts w:ascii="Garamond Premier Pro Caption" w:hAnsi="Garamond Premier Pro Caption"/>
              <w:sz w:val="22"/>
              <w:szCs w:val="22"/>
              <w:rtl w:val="0"/>
              <w:lang w:val="de-DE"/>
            </w:rPr>
            <w:delText>(1814/15)</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036" w:date="2023-01-05T22:49:28Z" w:author="Jan Groh"/>
          <w:del w:id="20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038" w:date="2023-01-05T22:49:28Z" w:author="Jan Groh"/>
          <w:del w:id="203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40" w:date="2023-01-13T18:26:59Z" w:author="Jan Groh"/>
          <w:rFonts w:ascii="Garamond Premier Pro Italic" w:cs="Garamond Premier Pro Italic" w:hAnsi="Garamond Premier Pro Italic" w:eastAsia="Garamond Premier Pro Italic"/>
          <w:sz w:val="22"/>
          <w:szCs w:val="22"/>
        </w:rPr>
      </w:pPr>
      <w:del w:id="2041" w:date="2023-01-13T18:26:59Z" w:author="Jan Groh">
        <w:r>
          <w:rPr>
            <w:rFonts w:ascii="Garamond Premier Pro Italic" w:hAnsi="Garamond Premier Pro Italic"/>
            <w:sz w:val="22"/>
            <w:szCs w:val="22"/>
            <w:rtl w:val="0"/>
            <w:lang w:val="de-DE"/>
          </w:rPr>
          <w:delText>Adele Schopenhauer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42" w:date="2023-01-13T18:26:59Z" w:author="Jan Groh"/>
          <w:rFonts w:ascii="Garamond Premier Pro Italic" w:cs="Garamond Premier Pro Italic" w:hAnsi="Garamond Premier Pro Italic" w:eastAsia="Garamond Premier Pro Italic"/>
          <w:sz w:val="22"/>
          <w:szCs w:val="22"/>
        </w:rPr>
      </w:pPr>
      <w:del w:id="2043" w:date="2023-01-13T18:26:59Z" w:author="Jan Groh">
        <w:r>
          <w:rPr>
            <w:rFonts w:ascii="Garamond Premier Pro Italic" w:hAnsi="Garamond Premier Pro Italic"/>
            <w:sz w:val="22"/>
            <w:szCs w:val="22"/>
            <w:rtl w:val="0"/>
          </w:rPr>
          <w:delText>[7. Mai 1815</w:delText>
        </w:r>
      </w:del>
      <w:del w:id="2044" w:date="2023-01-13T18:26:59Z" w:author="Jan Groh">
        <w:r>
          <w:rPr>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45" w:date="2023-01-13T18:26:59Z" w:author="Jan Groh"/>
          <w:rFonts w:ascii="Garamond Premier Pro Caption" w:cs="Garamond Premier Pro Caption" w:hAnsi="Garamond Premier Pro Caption" w:eastAsia="Garamond Premier Pro Caption"/>
          <w:sz w:val="22"/>
          <w:szCs w:val="22"/>
        </w:rPr>
      </w:pPr>
      <w:del w:id="2046" w:date="2023-01-13T18:26:59Z" w:author="Jan Groh">
        <w:r>
          <w:rPr>
            <w:rFonts w:ascii="Garamond Premier Pro Caption" w:hAnsi="Garamond Premier Pro Caption"/>
            <w:sz w:val="22"/>
            <w:szCs w:val="22"/>
            <w:rtl w:val="0"/>
            <w:lang w:val="de-DE"/>
          </w:rPr>
          <w:delText>So wie Du gestern mein letzter Gedanke warst, bist Du, liebe Ottilie, auch heut</w:delText>
        </w:r>
      </w:del>
      <w:del w:id="2047" w:date="2023-01-13T18:26:59Z" w:author="Jan Groh">
        <w:r>
          <w:rPr>
            <w:rFonts w:ascii="Garamond Premier Pro Caption" w:hAnsi="Garamond Premier Pro Caption" w:hint="default"/>
            <w:sz w:val="22"/>
            <w:szCs w:val="22"/>
            <w:rtl w:val="1"/>
          </w:rPr>
          <w:delText xml:space="preserve">’ </w:delText>
        </w:r>
      </w:del>
      <w:del w:id="2048" w:date="2023-01-13T18:26:59Z" w:author="Jan Groh">
        <w:r>
          <w:rPr>
            <w:rFonts w:ascii="Garamond Premier Pro Caption" w:hAnsi="Garamond Premier Pro Caption"/>
            <w:sz w:val="22"/>
            <w:szCs w:val="22"/>
            <w:rtl w:val="0"/>
            <w:lang w:val="de-DE"/>
          </w:rPr>
          <w:delText>mein erster. Ich habe Nachricht, genaue Nachricht von Heinke. H</w:delText>
        </w:r>
      </w:del>
      <w:del w:id="2049" w:date="2023-01-13T18:26:59Z" w:author="Jan Groh">
        <w:r>
          <w:rPr>
            <w:rFonts w:ascii="Garamond Premier Pro Caption" w:hAnsi="Garamond Premier Pro Caption" w:hint="default"/>
            <w:sz w:val="22"/>
            <w:szCs w:val="22"/>
            <w:rtl w:val="0"/>
            <w:lang w:val="sv-SE"/>
          </w:rPr>
          <w:delText>ö</w:delText>
        </w:r>
      </w:del>
      <w:del w:id="2050" w:date="2023-01-13T18:26:59Z" w:author="Jan Groh">
        <w:r>
          <w:rPr>
            <w:rFonts w:ascii="Garamond Premier Pro Caption" w:hAnsi="Garamond Premier Pro Caption"/>
            <w:sz w:val="22"/>
            <w:szCs w:val="22"/>
            <w:rtl w:val="0"/>
          </w:rPr>
          <w:delText xml:space="preserve">re nur. </w:delText>
        </w:r>
      </w:del>
      <w:del w:id="2051" w:date="2023-01-13T18:26:59Z" w:author="Jan Groh">
        <w:r>
          <w:rPr>
            <w:rFonts w:ascii="Garamond Premier Pro Caption" w:hAnsi="Garamond Premier Pro Caption" w:hint="default"/>
            <w:sz w:val="22"/>
            <w:szCs w:val="22"/>
            <w:rtl w:val="0"/>
            <w:lang w:val="de-DE"/>
          </w:rPr>
          <w:delText>Ü</w:delText>
        </w:r>
      </w:del>
      <w:del w:id="2052" w:date="2023-01-13T18:26:59Z" w:author="Jan Groh">
        <w:r>
          <w:rPr>
            <w:rFonts w:ascii="Garamond Premier Pro Caption" w:hAnsi="Garamond Premier Pro Caption"/>
            <w:sz w:val="22"/>
            <w:szCs w:val="22"/>
            <w:rtl w:val="0"/>
            <w:lang w:val="de-DE"/>
          </w:rPr>
          <w:delText>ber [den] Krieg ist er anderer Meinung als wir. Er sieht noch nicht die Notwendigkeit, Napoleon anzugreifen, sondern meint, man solle die Franzosen in ihrem Lande tun lassen, was ihnen beliebt, nur nicht in unserm. Zieht sich der Krieg nach Deutschland, wird sich</w:delText>
        </w:r>
      </w:del>
      <w:del w:id="2053" w:date="2023-01-13T18:26:59Z" w:author="Jan Groh">
        <w:r>
          <w:rPr>
            <w:rFonts w:ascii="Garamond Premier Pro Caption" w:hAnsi="Garamond Premier Pro Caption" w:hint="default"/>
            <w:sz w:val="22"/>
            <w:szCs w:val="22"/>
            <w:rtl w:val="1"/>
          </w:rPr>
          <w:delText>’</w:delText>
        </w:r>
      </w:del>
      <w:del w:id="2054" w:date="2023-01-13T18:26:59Z" w:author="Jan Groh">
        <w:r>
          <w:rPr>
            <w:rFonts w:ascii="Garamond Premier Pro Caption" w:hAnsi="Garamond Premier Pro Caption"/>
            <w:sz w:val="22"/>
            <w:szCs w:val="22"/>
            <w:rtl w:val="0"/>
            <w:lang w:val="de-DE"/>
          </w:rPr>
          <w:delText xml:space="preserve">s wohl </w:delText>
        </w:r>
      </w:del>
      <w:del w:id="2055" w:date="2023-01-13T18:26:59Z" w:author="Jan Groh">
        <w:r>
          <w:rPr>
            <w:rFonts w:ascii="Garamond Premier Pro Caption" w:hAnsi="Garamond Premier Pro Caption" w:hint="default"/>
            <w:sz w:val="22"/>
            <w:szCs w:val="22"/>
            <w:rtl w:val="0"/>
          </w:rPr>
          <w:delText>ä</w:delText>
        </w:r>
      </w:del>
      <w:del w:id="2056" w:date="2023-01-13T18:26:59Z" w:author="Jan Groh">
        <w:r>
          <w:rPr>
            <w:rFonts w:ascii="Garamond Premier Pro Caption" w:hAnsi="Garamond Premier Pro Caption"/>
            <w:sz w:val="22"/>
            <w:szCs w:val="22"/>
            <w:rtl w:val="0"/>
            <w:lang w:val="de-DE"/>
          </w:rPr>
          <w:delText>ndern. Diese fromme Ansicht hat vielleicht auch den Grund, da</w:delText>
        </w:r>
      </w:del>
      <w:del w:id="2057" w:date="2023-01-13T18:26:59Z" w:author="Jan Groh">
        <w:r>
          <w:rPr>
            <w:rFonts w:ascii="Garamond Premier Pro Caption" w:hAnsi="Garamond Premier Pro Caption" w:hint="default"/>
            <w:sz w:val="22"/>
            <w:szCs w:val="22"/>
            <w:rtl w:val="0"/>
            <w:lang w:val="de-DE"/>
          </w:rPr>
          <w:delText xml:space="preserve">ß </w:delText>
        </w:r>
      </w:del>
      <w:del w:id="2058" w:date="2023-01-13T18:26:59Z" w:author="Jan Groh">
        <w:r>
          <w:rPr>
            <w:rFonts w:ascii="Garamond Premier Pro Caption" w:hAnsi="Garamond Premier Pro Caption"/>
            <w:sz w:val="22"/>
            <w:szCs w:val="22"/>
            <w:rtl w:val="0"/>
            <w:lang w:val="de-DE"/>
          </w:rPr>
          <w:delText>er die Heirat endlich schlie</w:delText>
        </w:r>
      </w:del>
      <w:del w:id="2059" w:date="2023-01-13T18:26:59Z" w:author="Jan Groh">
        <w:r>
          <w:rPr>
            <w:rFonts w:ascii="Garamond Premier Pro Caption" w:hAnsi="Garamond Premier Pro Caption" w:hint="default"/>
            <w:sz w:val="22"/>
            <w:szCs w:val="22"/>
            <w:rtl w:val="0"/>
            <w:lang w:val="de-DE"/>
          </w:rPr>
          <w:delText>ß</w:delText>
        </w:r>
      </w:del>
      <w:del w:id="2060" w:date="2023-01-13T18:26:59Z" w:author="Jan Groh">
        <w:r>
          <w:rPr>
            <w:rFonts w:ascii="Garamond Premier Pro Caption" w:hAnsi="Garamond Premier Pro Caption"/>
            <w:sz w:val="22"/>
            <w:szCs w:val="22"/>
            <w:rtl w:val="0"/>
            <w:lang w:val="nl-NL"/>
          </w:rPr>
          <w:delText>en m</w:delText>
        </w:r>
      </w:del>
      <w:del w:id="2061" w:date="2023-01-13T18:26:59Z" w:author="Jan Groh">
        <w:r>
          <w:rPr>
            <w:rFonts w:ascii="Garamond Premier Pro Caption" w:hAnsi="Garamond Premier Pro Caption" w:hint="default"/>
            <w:sz w:val="22"/>
            <w:szCs w:val="22"/>
            <w:rtl w:val="0"/>
            <w:lang w:val="sv-SE"/>
          </w:rPr>
          <w:delText>ö</w:delText>
        </w:r>
      </w:del>
      <w:del w:id="2062" w:date="2023-01-13T18:26:59Z" w:author="Jan Groh">
        <w:r>
          <w:rPr>
            <w:rFonts w:ascii="Garamond Premier Pro Caption" w:hAnsi="Garamond Premier Pro Caption"/>
            <w:sz w:val="22"/>
            <w:szCs w:val="22"/>
            <w:rtl w:val="0"/>
            <w:lang w:val="de-DE"/>
          </w:rPr>
          <w:delText>chte. Durch Charlottens Mitgabe k</w:delText>
        </w:r>
      </w:del>
      <w:del w:id="2063" w:date="2023-01-13T18:26:59Z" w:author="Jan Groh">
        <w:r>
          <w:rPr>
            <w:rFonts w:ascii="Garamond Premier Pro Caption" w:hAnsi="Garamond Premier Pro Caption" w:hint="default"/>
            <w:sz w:val="22"/>
            <w:szCs w:val="22"/>
            <w:rtl w:val="0"/>
            <w:lang w:val="sv-SE"/>
          </w:rPr>
          <w:delText>ö</w:delText>
        </w:r>
      </w:del>
      <w:del w:id="2064" w:date="2023-01-13T18:26:59Z" w:author="Jan Groh">
        <w:r>
          <w:rPr>
            <w:rFonts w:ascii="Garamond Premier Pro Caption" w:hAnsi="Garamond Premier Pro Caption"/>
            <w:sz w:val="22"/>
            <w:szCs w:val="22"/>
            <w:rtl w:val="0"/>
            <w:lang w:val="de-DE"/>
          </w:rPr>
          <w:delText>nnen sie anst</w:delText>
        </w:r>
      </w:del>
      <w:del w:id="2065" w:date="2023-01-13T18:26:59Z" w:author="Jan Groh">
        <w:r>
          <w:rPr>
            <w:rFonts w:ascii="Garamond Premier Pro Caption" w:hAnsi="Garamond Premier Pro Caption" w:hint="default"/>
            <w:sz w:val="22"/>
            <w:szCs w:val="22"/>
            <w:rtl w:val="0"/>
          </w:rPr>
          <w:delText>ä</w:delText>
        </w:r>
      </w:del>
      <w:del w:id="2066" w:date="2023-01-13T18:26:59Z" w:author="Jan Groh">
        <w:r>
          <w:rPr>
            <w:rFonts w:ascii="Garamond Premier Pro Caption" w:hAnsi="Garamond Premier Pro Caption"/>
            <w:sz w:val="22"/>
            <w:szCs w:val="22"/>
            <w:rtl w:val="0"/>
            <w:lang w:val="de-DE"/>
          </w:rPr>
          <w:delText>ndig leben. In kurzem wird sich dies alles machen.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6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69" w:date="2023-01-13T18:26:59Z" w:author="Jan Groh"/>
          <w:rFonts w:ascii="Garamond Premier Pro Italic" w:cs="Garamond Premier Pro Italic" w:hAnsi="Garamond Premier Pro Italic" w:eastAsia="Garamond Premier Pro Italic"/>
          <w:sz w:val="22"/>
          <w:szCs w:val="22"/>
        </w:rPr>
      </w:pPr>
      <w:del w:id="2070"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71" w:date="2023-01-13T18:26:59Z" w:author="Jan Groh"/>
          <w:rFonts w:ascii="Garamond Premier Pro Italic" w:cs="Garamond Premier Pro Italic" w:hAnsi="Garamond Premier Pro Italic" w:eastAsia="Garamond Premier Pro Italic"/>
          <w:sz w:val="22"/>
          <w:szCs w:val="22"/>
        </w:rPr>
      </w:pPr>
      <w:del w:id="2072" w:date="2023-01-13T18:26:59Z" w:author="Jan Groh">
        <w:r>
          <w:rPr>
            <w:rFonts w:ascii="Garamond Premier Pro Italic" w:hAnsi="Garamond Premier Pro Italic"/>
            <w:sz w:val="22"/>
            <w:szCs w:val="22"/>
            <w:rtl w:val="0"/>
            <w:lang w:val="pt-PT"/>
          </w:rPr>
          <w:delText>[1815]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73" w:date="2023-01-13T18:26:59Z" w:author="Jan Groh"/>
          <w:rFonts w:ascii="Garamond Premier Pro Caption" w:cs="Garamond Premier Pro Caption" w:hAnsi="Garamond Premier Pro Caption" w:eastAsia="Garamond Premier Pro Caption"/>
          <w:sz w:val="22"/>
          <w:szCs w:val="22"/>
        </w:rPr>
      </w:pPr>
      <w:del w:id="2074" w:date="2023-01-13T18:26:59Z" w:author="Jan Groh">
        <w:r>
          <w:rPr>
            <w:rFonts w:ascii="Garamond Premier Pro Caption" w:hAnsi="Garamond Premier Pro Caption"/>
            <w:sz w:val="22"/>
            <w:szCs w:val="22"/>
            <w:rtl w:val="0"/>
            <w:lang w:val="de-DE"/>
          </w:rPr>
          <w:delText xml:space="preserve">Gute liebe Adelheid, zweimal war ich schon hier, um Dir eine Nachricht zu sagen, </w:delText>
        </w:r>
      </w:del>
      <w:del w:id="2075" w:date="2023-01-13T18:26:59Z" w:author="Jan Groh">
        <w:r>
          <w:rPr>
            <w:rFonts w:ascii="Garamond Premier Pro Caption" w:hAnsi="Garamond Premier Pro Caption" w:hint="default"/>
            <w:sz w:val="22"/>
            <w:szCs w:val="22"/>
            <w:rtl w:val="0"/>
          </w:rPr>
          <w:delText xml:space="preserve">– – </w:delText>
        </w:r>
      </w:del>
      <w:del w:id="2076" w:date="2023-01-13T18:26:59Z" w:author="Jan Groh">
        <w:r>
          <w:rPr>
            <w:rFonts w:ascii="Garamond Premier Pro Caption" w:hAnsi="Garamond Premier Pro Caption"/>
            <w:sz w:val="22"/>
            <w:szCs w:val="22"/>
            <w:rtl w:val="0"/>
            <w:lang w:val="de-DE"/>
          </w:rPr>
          <w:delText>die mich sehr, sehr gl</w:delText>
        </w:r>
      </w:del>
      <w:del w:id="2077" w:date="2023-01-13T18:26:59Z" w:author="Jan Groh">
        <w:r>
          <w:rPr>
            <w:rFonts w:ascii="Garamond Premier Pro Caption" w:hAnsi="Garamond Premier Pro Caption" w:hint="default"/>
            <w:sz w:val="22"/>
            <w:szCs w:val="22"/>
            <w:rtl w:val="0"/>
          </w:rPr>
          <w:delText>ü</w:delText>
        </w:r>
      </w:del>
      <w:del w:id="2078" w:date="2023-01-13T18:26:59Z" w:author="Jan Groh">
        <w:r>
          <w:rPr>
            <w:rFonts w:ascii="Garamond Premier Pro Caption" w:hAnsi="Garamond Premier Pro Caption"/>
            <w:sz w:val="22"/>
            <w:szCs w:val="22"/>
            <w:rtl w:val="0"/>
            <w:lang w:val="de-DE"/>
          </w:rPr>
          <w:delText>cklich macht;</w:delText>
        </w:r>
      </w:del>
      <w:del w:id="2079" w:date="2023-01-13T18:26:59Z" w:author="Jan Groh">
        <w:r>
          <w:rPr>
            <w:rFonts w:ascii="Garamond Premier Pro Caption" w:hAnsi="Garamond Premier Pro Caption" w:hint="default"/>
            <w:sz w:val="22"/>
            <w:szCs w:val="22"/>
            <w:rtl w:val="0"/>
            <w:lang w:val="de-DE"/>
          </w:rPr>
          <w:delText xml:space="preserve"> – </w:delText>
        </w:r>
      </w:del>
      <w:del w:id="2080" w:date="2023-01-13T18:26:59Z" w:author="Jan Groh">
        <w:r>
          <w:rPr>
            <w:rFonts w:ascii="Garamond Premier Pro Caption" w:hAnsi="Garamond Premier Pro Caption"/>
            <w:sz w:val="22"/>
            <w:szCs w:val="22"/>
            <w:rtl w:val="0"/>
            <w:lang w:val="de-DE"/>
          </w:rPr>
          <w:delText>H</w:delText>
        </w:r>
      </w:del>
      <w:del w:id="2081" w:date="2023-01-13T18:26:59Z" w:author="Jan Groh">
        <w:r>
          <w:rPr>
            <w:rFonts w:ascii="Garamond Premier Pro Caption" w:hAnsi="Garamond Premier Pro Caption"/>
            <w:sz w:val="22"/>
            <w:szCs w:val="22"/>
            <w:rtl w:val="0"/>
            <w:lang w:val="de-DE"/>
          </w:rPr>
          <w:delText>ufland hat gestern geschrieben, da</w:delText>
        </w:r>
      </w:del>
      <w:del w:id="2082" w:date="2023-01-13T18:26:59Z" w:author="Jan Groh">
        <w:r>
          <w:rPr>
            <w:rFonts w:ascii="Garamond Premier Pro Caption" w:hAnsi="Garamond Premier Pro Caption" w:hint="default"/>
            <w:sz w:val="22"/>
            <w:szCs w:val="22"/>
            <w:rtl w:val="0"/>
            <w:lang w:val="de-DE"/>
          </w:rPr>
          <w:delText xml:space="preserve">ß </w:delText>
        </w:r>
      </w:del>
      <w:del w:id="2083" w:date="2023-01-13T18:26:59Z" w:author="Jan Groh">
        <w:r>
          <w:rPr>
            <w:rFonts w:ascii="Garamond Premier Pro Caption" w:hAnsi="Garamond Premier Pro Caption"/>
            <w:sz w:val="22"/>
            <w:szCs w:val="22"/>
            <w:rtl w:val="0"/>
            <w:lang w:val="de-DE"/>
          </w:rPr>
          <w:delText>Heinkens Hochzeit wahrscheinlich noch diesen Monat ist. Nun ist sein Gl</w:delText>
        </w:r>
      </w:del>
      <w:del w:id="2084" w:date="2023-01-13T18:26:59Z" w:author="Jan Groh">
        <w:r>
          <w:rPr>
            <w:rFonts w:ascii="Garamond Premier Pro Caption" w:hAnsi="Garamond Premier Pro Caption" w:hint="default"/>
            <w:sz w:val="22"/>
            <w:szCs w:val="22"/>
            <w:rtl w:val="0"/>
          </w:rPr>
          <w:delText>ü</w:delText>
        </w:r>
      </w:del>
      <w:del w:id="2085" w:date="2023-01-13T18:26:59Z" w:author="Jan Groh">
        <w:r>
          <w:rPr>
            <w:rFonts w:ascii="Garamond Premier Pro Caption" w:hAnsi="Garamond Premier Pro Caption"/>
            <w:sz w:val="22"/>
            <w:szCs w:val="22"/>
            <w:rtl w:val="0"/>
            <w:lang w:val="de-DE"/>
          </w:rPr>
          <w:delText>ck gewi</w:delText>
        </w:r>
      </w:del>
      <w:del w:id="2086" w:date="2023-01-13T18:26:59Z" w:author="Jan Groh">
        <w:r>
          <w:rPr>
            <w:rFonts w:ascii="Garamond Premier Pro Caption" w:hAnsi="Garamond Premier Pro Caption" w:hint="default"/>
            <w:sz w:val="22"/>
            <w:szCs w:val="22"/>
            <w:rtl w:val="0"/>
            <w:lang w:val="de-DE"/>
          </w:rPr>
          <w:delText>ß</w:delText>
        </w:r>
      </w:del>
      <w:del w:id="2087" w:date="2023-01-13T18:26:59Z" w:author="Jan Groh">
        <w:r>
          <w:rPr>
            <w:rFonts w:ascii="Garamond Premier Pro Caption" w:hAnsi="Garamond Premier Pro Caption"/>
            <w:sz w:val="22"/>
            <w:szCs w:val="22"/>
            <w:rtl w:val="0"/>
            <w:lang w:val="de-DE"/>
          </w:rPr>
          <w:delText>, und gegr</w:delText>
        </w:r>
      </w:del>
      <w:del w:id="2088" w:date="2023-01-13T18:26:59Z" w:author="Jan Groh">
        <w:r>
          <w:rPr>
            <w:rFonts w:ascii="Garamond Premier Pro Caption" w:hAnsi="Garamond Premier Pro Caption" w:hint="default"/>
            <w:sz w:val="22"/>
            <w:szCs w:val="22"/>
            <w:rtl w:val="0"/>
          </w:rPr>
          <w:delText>ü</w:delText>
        </w:r>
      </w:del>
      <w:del w:id="2089" w:date="2023-01-13T18:26:59Z" w:author="Jan Groh">
        <w:r>
          <w:rPr>
            <w:rFonts w:ascii="Garamond Premier Pro Caption" w:hAnsi="Garamond Premier Pro Caption"/>
            <w:sz w:val="22"/>
            <w:szCs w:val="22"/>
            <w:rtl w:val="0"/>
            <w:lang w:val="de-DE"/>
          </w:rPr>
          <w:delText xml:space="preserve">ndet auf immer. Allen Segen des Himmels </w:delText>
        </w:r>
      </w:del>
      <w:del w:id="2090" w:date="2023-01-13T18:26:59Z" w:author="Jan Groh">
        <w:r>
          <w:rPr>
            <w:rFonts w:ascii="Garamond Premier Pro Caption" w:hAnsi="Garamond Premier Pro Caption" w:hint="default"/>
            <w:sz w:val="22"/>
            <w:szCs w:val="22"/>
            <w:rtl w:val="0"/>
          </w:rPr>
          <w:delText>ü</w:delText>
        </w:r>
      </w:del>
      <w:del w:id="2091" w:date="2023-01-13T18:26:59Z" w:author="Jan Groh">
        <w:r>
          <w:rPr>
            <w:rFonts w:ascii="Garamond Premier Pro Caption" w:hAnsi="Garamond Premier Pro Caption"/>
            <w:sz w:val="22"/>
            <w:szCs w:val="22"/>
            <w:rtl w:val="0"/>
            <w:lang w:val="de-DE"/>
          </w:rPr>
          <w:delText>ber diese Ehe.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92" w:date="2023-01-13T18:26:59Z" w:author="Jan Groh"/>
          <w:rFonts w:ascii="Garamond Premier Pro Caption" w:cs="Garamond Premier Pro Caption" w:hAnsi="Garamond Premier Pro Caption" w:eastAsia="Garamond Premier Pro Caption"/>
          <w:sz w:val="22"/>
          <w:szCs w:val="22"/>
        </w:rPr>
      </w:pPr>
      <w:del w:id="2093" w:date="2023-01-13T18:26:59Z" w:author="Jan Groh">
        <w:r>
          <w:rPr>
            <w:rFonts w:ascii="Garamond Premier Pro Caption" w:hAnsi="Garamond Premier Pro Caption"/>
            <w:sz w:val="22"/>
            <w:szCs w:val="22"/>
            <w:rtl w:val="0"/>
            <w:lang w:val="de-DE"/>
          </w:rPr>
          <w:delText>Deine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9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9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96" w:date="2023-01-13T18:26:59Z" w:author="Jan Groh"/>
          <w:rFonts w:ascii="Garamond Premier Pro Italic" w:cs="Garamond Premier Pro Italic" w:hAnsi="Garamond Premier Pro Italic" w:eastAsia="Garamond Premier Pro Italic"/>
          <w:sz w:val="22"/>
          <w:szCs w:val="22"/>
        </w:rPr>
      </w:pPr>
      <w:del w:id="2097"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098" w:date="2023-01-13T18:26:59Z" w:author="Jan Groh"/>
          <w:rFonts w:ascii="Garamond Premier Pro Italic" w:cs="Garamond Premier Pro Italic" w:hAnsi="Garamond Premier Pro Italic" w:eastAsia="Garamond Premier Pro Italic"/>
          <w:sz w:val="22"/>
          <w:szCs w:val="22"/>
        </w:rPr>
      </w:pPr>
      <w:del w:id="2099" w:date="2023-01-13T18:26:59Z" w:author="Jan Groh">
        <w:r>
          <w:rPr>
            <w:rFonts w:ascii="Garamond Premier Pro Italic" w:hAnsi="Garamond Premier Pro Italic"/>
            <w:sz w:val="22"/>
            <w:szCs w:val="22"/>
            <w:rtl w:val="0"/>
            <w:lang w:val="de-DE"/>
          </w:rPr>
          <w:delText>Weimar, den 26. Juni 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100" w:date="2023-01-13T18:26:59Z" w:author="Jan Groh"/>
          <w:rFonts w:ascii="Garamond Premier Pro Caption" w:cs="Garamond Premier Pro Caption" w:hAnsi="Garamond Premier Pro Caption" w:eastAsia="Garamond Premier Pro Caption"/>
          <w:sz w:val="22"/>
          <w:szCs w:val="22"/>
        </w:rPr>
      </w:pPr>
      <w:del w:id="2101" w:date="2023-01-13T18:26:59Z" w:author="Jan Groh">
        <w:r>
          <w:rPr>
            <w:rFonts w:ascii="Garamond Premier Pro Caption" w:hAnsi="Garamond Premier Pro Caption"/>
            <w:sz w:val="22"/>
            <w:szCs w:val="22"/>
            <w:rtl w:val="0"/>
            <w:lang w:val="de-DE"/>
          </w:rPr>
          <w:delText>Nun mu</w:delText>
        </w:r>
      </w:del>
      <w:del w:id="2102" w:date="2023-01-13T18:26:59Z" w:author="Jan Groh">
        <w:r>
          <w:rPr>
            <w:rFonts w:ascii="Garamond Premier Pro Caption" w:hAnsi="Garamond Premier Pro Caption" w:hint="default"/>
            <w:sz w:val="22"/>
            <w:szCs w:val="22"/>
            <w:rtl w:val="0"/>
            <w:lang w:val="de-DE"/>
          </w:rPr>
          <w:delText xml:space="preserve">ß </w:delText>
        </w:r>
      </w:del>
      <w:del w:id="2103" w:date="2023-01-13T18:26:59Z" w:author="Jan Groh">
        <w:r>
          <w:rPr>
            <w:rFonts w:ascii="Garamond Premier Pro Caption" w:hAnsi="Garamond Premier Pro Caption"/>
            <w:sz w:val="22"/>
            <w:szCs w:val="22"/>
            <w:rtl w:val="0"/>
            <w:lang w:val="de-DE"/>
          </w:rPr>
          <w:delText>ich Dir etwas erz</w:delText>
        </w:r>
      </w:del>
      <w:del w:id="2104" w:date="2023-01-13T18:26:59Z" w:author="Jan Groh">
        <w:r>
          <w:rPr>
            <w:rFonts w:ascii="Garamond Premier Pro Caption" w:hAnsi="Garamond Premier Pro Caption" w:hint="default"/>
            <w:sz w:val="22"/>
            <w:szCs w:val="22"/>
            <w:rtl w:val="0"/>
          </w:rPr>
          <w:delText>ä</w:delText>
        </w:r>
      </w:del>
      <w:del w:id="2105" w:date="2023-01-13T18:26:59Z" w:author="Jan Groh">
        <w:r>
          <w:rPr>
            <w:rFonts w:ascii="Garamond Premier Pro Caption" w:hAnsi="Garamond Premier Pro Caption"/>
            <w:sz w:val="22"/>
            <w:szCs w:val="22"/>
            <w:rtl w:val="0"/>
            <w:lang w:val="de-DE"/>
          </w:rPr>
          <w:delText>hlen, was Dich sicher doch in Erstaunen setzen wird. Seit gestern ist Herr von Goethe</w:delText>
        </w:r>
      </w:del>
      <w:del w:id="2106" w:date="2023-01-13T18:26:59Z" w:author="Jan Groh">
        <w:r>
          <w:rPr>
            <w:rFonts w:ascii="Garamond Premier Pro Caption" w:cs="Garamond Premier Pro Caption" w:hAnsi="Garamond Premier Pro Caption" w:eastAsia="Garamond Premier Pro Caption"/>
            <w:sz w:val="22"/>
            <w:szCs w:val="22"/>
            <w:vertAlign w:val="superscript"/>
          </w:rPr>
          <w:footnoteReference w:id="82"/>
        </w:r>
      </w:del>
      <w:del w:id="2107" w:date="2023-01-13T18:26:59Z" w:author="Jan Groh">
        <w:r>
          <w:rPr>
            <w:rFonts w:ascii="Garamond Premier Pro Caption" w:hAnsi="Garamond Premier Pro Caption"/>
            <w:sz w:val="22"/>
            <w:szCs w:val="22"/>
            <w:rtl w:val="0"/>
            <w:lang w:val="de-DE"/>
          </w:rPr>
          <w:delText xml:space="preserve"> wieder redend in meinem Leben eingef</w:delText>
        </w:r>
      </w:del>
      <w:del w:id="2108" w:date="2023-01-13T18:26:59Z" w:author="Jan Groh">
        <w:r>
          <w:rPr>
            <w:rFonts w:ascii="Garamond Premier Pro Caption" w:hAnsi="Garamond Premier Pro Caption" w:hint="default"/>
            <w:sz w:val="22"/>
            <w:szCs w:val="22"/>
            <w:rtl w:val="0"/>
          </w:rPr>
          <w:delText>ü</w:delText>
        </w:r>
      </w:del>
      <w:del w:id="2109" w:date="2023-01-13T18:26:59Z" w:author="Jan Groh">
        <w:r>
          <w:rPr>
            <w:rFonts w:ascii="Garamond Premier Pro Caption" w:hAnsi="Garamond Premier Pro Caption"/>
            <w:sz w:val="22"/>
            <w:szCs w:val="22"/>
            <w:rtl w:val="0"/>
            <w:lang w:val="de-DE"/>
          </w:rPr>
          <w:delText>hrt. Er geh</w:delText>
        </w:r>
      </w:del>
      <w:del w:id="2110" w:date="2023-01-13T18:26:59Z" w:author="Jan Groh">
        <w:r>
          <w:rPr>
            <w:rFonts w:ascii="Garamond Premier Pro Caption" w:hAnsi="Garamond Premier Pro Caption" w:hint="default"/>
            <w:sz w:val="22"/>
            <w:szCs w:val="22"/>
            <w:rtl w:val="0"/>
            <w:lang w:val="sv-SE"/>
          </w:rPr>
          <w:delText>ö</w:delText>
        </w:r>
      </w:del>
      <w:del w:id="2111" w:date="2023-01-13T18:26:59Z" w:author="Jan Groh">
        <w:r>
          <w:rPr>
            <w:rFonts w:ascii="Garamond Premier Pro Caption" w:hAnsi="Garamond Premier Pro Caption"/>
            <w:sz w:val="22"/>
            <w:szCs w:val="22"/>
            <w:rtl w:val="0"/>
            <w:lang w:val="de-DE"/>
          </w:rPr>
          <w:delText xml:space="preserve">rt jetzt wieder unter die animali parlandi. </w:delText>
        </w:r>
      </w:del>
      <w:del w:id="2112" w:date="2023-01-13T18:26:59Z" w:author="Jan Groh">
        <w:r>
          <w:rPr>
            <w:rFonts w:ascii="Garamond Premier Pro Caption" w:hAnsi="Garamond Premier Pro Caption" w:hint="default"/>
            <w:sz w:val="22"/>
            <w:szCs w:val="22"/>
            <w:rtl w:val="0"/>
          </w:rPr>
          <w:delText xml:space="preserve">– </w:delText>
        </w:r>
      </w:del>
      <w:del w:id="2113" w:date="2023-01-13T18:26:59Z" w:author="Jan Groh">
        <w:r>
          <w:rPr>
            <w:rFonts w:ascii="Garamond Premier Pro Caption" w:hAnsi="Garamond Premier Pro Caption"/>
            <w:sz w:val="22"/>
            <w:szCs w:val="22"/>
            <w:rtl w:val="0"/>
            <w:lang w:val="de-DE"/>
          </w:rPr>
          <w:delText>Ich war mit Gro</w:delText>
        </w:r>
      </w:del>
      <w:del w:id="2114" w:date="2023-01-13T18:26:59Z" w:author="Jan Groh">
        <w:r>
          <w:rPr>
            <w:rFonts w:ascii="Garamond Premier Pro Caption" w:hAnsi="Garamond Premier Pro Caption" w:hint="default"/>
            <w:sz w:val="22"/>
            <w:szCs w:val="22"/>
            <w:rtl w:val="0"/>
            <w:lang w:val="de-DE"/>
          </w:rPr>
          <w:delText xml:space="preserve">ß </w:delText>
        </w:r>
      </w:del>
      <w:del w:id="2115" w:date="2023-01-13T18:26:59Z" w:author="Jan Groh">
        <w:r>
          <w:rPr>
            <w:rFonts w:ascii="Garamond Premier Pro Caption" w:hAnsi="Garamond Premier Pro Caption"/>
            <w:sz w:val="22"/>
            <w:szCs w:val="22"/>
            <w:rtl w:val="0"/>
            <w:lang w:val="de-DE"/>
          </w:rPr>
          <w:delText>und Karoline Harstall</w:delText>
        </w:r>
      </w:del>
      <w:del w:id="2116" w:date="2023-01-13T18:26:59Z" w:author="Jan Groh">
        <w:r>
          <w:rPr>
            <w:rFonts w:ascii="Garamond Premier Pro Caption" w:cs="Garamond Premier Pro Caption" w:hAnsi="Garamond Premier Pro Caption" w:eastAsia="Garamond Premier Pro Caption"/>
            <w:sz w:val="22"/>
            <w:szCs w:val="22"/>
            <w:vertAlign w:val="superscript"/>
          </w:rPr>
          <w:footnoteReference w:id="83"/>
        </w:r>
      </w:del>
      <w:del w:id="2117" w:date="2023-01-13T18:26:59Z" w:author="Jan Groh">
        <w:r>
          <w:rPr>
            <w:rFonts w:ascii="Garamond Premier Pro Caption" w:hAnsi="Garamond Premier Pro Caption"/>
            <w:sz w:val="22"/>
            <w:szCs w:val="22"/>
            <w:rtl w:val="0"/>
            <w:lang w:val="de-DE"/>
          </w:rPr>
          <w:delText xml:space="preserve"> an Hof im Courzimmer im Gespr</w:delText>
        </w:r>
      </w:del>
      <w:del w:id="2118" w:date="2023-01-13T18:26:59Z" w:author="Jan Groh">
        <w:r>
          <w:rPr>
            <w:rFonts w:ascii="Garamond Premier Pro Caption" w:hAnsi="Garamond Premier Pro Caption" w:hint="default"/>
            <w:sz w:val="22"/>
            <w:szCs w:val="22"/>
            <w:rtl w:val="0"/>
          </w:rPr>
          <w:delText>ä</w:delText>
        </w:r>
      </w:del>
      <w:del w:id="2119" w:date="2023-01-13T18:26:59Z" w:author="Jan Groh">
        <w:r>
          <w:rPr>
            <w:rFonts w:ascii="Garamond Premier Pro Caption" w:hAnsi="Garamond Premier Pro Caption"/>
            <w:sz w:val="22"/>
            <w:szCs w:val="22"/>
            <w:rtl w:val="0"/>
            <w:lang w:val="de-DE"/>
          </w:rPr>
          <w:delText xml:space="preserve">ch begriffen, als er hinzutrat, sich erst im allgemeinen hineinmischte, dann aber mir </w:delText>
        </w:r>
      </w:del>
      <w:del w:id="2120" w:date="2023-01-13T18:26:59Z" w:author="Jan Groh">
        <w:r>
          <w:rPr>
            <w:rFonts w:ascii="Garamond Premier Pro Caption" w:hAnsi="Garamond Premier Pro Caption" w:hint="default"/>
            <w:sz w:val="22"/>
            <w:szCs w:val="22"/>
            <w:rtl w:val="0"/>
            <w:lang w:val="sv-SE"/>
          </w:rPr>
          <w:delText>ö</w:delText>
        </w:r>
      </w:del>
      <w:del w:id="2121" w:date="2023-01-13T18:26:59Z" w:author="Jan Groh">
        <w:r>
          <w:rPr>
            <w:rFonts w:ascii="Garamond Premier Pro Caption" w:hAnsi="Garamond Premier Pro Caption"/>
            <w:sz w:val="22"/>
            <w:szCs w:val="22"/>
            <w:rtl w:val="0"/>
            <w:lang w:val="de-DE"/>
          </w:rPr>
          <w:delText>fters das Wort zuwandte. Wir f</w:delText>
        </w:r>
      </w:del>
      <w:del w:id="2122" w:date="2023-01-13T18:26:59Z" w:author="Jan Groh">
        <w:r>
          <w:rPr>
            <w:rFonts w:ascii="Garamond Premier Pro Caption" w:hAnsi="Garamond Premier Pro Caption" w:hint="default"/>
            <w:sz w:val="22"/>
            <w:szCs w:val="22"/>
            <w:rtl w:val="0"/>
          </w:rPr>
          <w:delText>ü</w:delText>
        </w:r>
      </w:del>
      <w:del w:id="2123" w:date="2023-01-13T18:26:59Z" w:author="Jan Groh">
        <w:r>
          <w:rPr>
            <w:rFonts w:ascii="Garamond Premier Pro Caption" w:hAnsi="Garamond Premier Pro Caption"/>
            <w:sz w:val="22"/>
            <w:szCs w:val="22"/>
            <w:rtl w:val="0"/>
            <w:lang w:val="de-DE"/>
          </w:rPr>
          <w:delText>hrten s</w:delText>
        </w:r>
      </w:del>
      <w:del w:id="2124" w:date="2023-01-13T18:26:59Z" w:author="Jan Groh">
        <w:r>
          <w:rPr>
            <w:rFonts w:ascii="Garamond Premier Pro Caption" w:hAnsi="Garamond Premier Pro Caption" w:hint="default"/>
            <w:sz w:val="22"/>
            <w:szCs w:val="22"/>
            <w:rtl w:val="0"/>
          </w:rPr>
          <w:delText>ä</w:delText>
        </w:r>
      </w:del>
      <w:del w:id="2125" w:date="2023-01-13T18:26:59Z" w:author="Jan Groh">
        <w:r>
          <w:rPr>
            <w:rFonts w:ascii="Garamond Premier Pro Caption" w:hAnsi="Garamond Premier Pro Caption"/>
            <w:sz w:val="22"/>
            <w:szCs w:val="22"/>
            <w:rtl w:val="0"/>
            <w:lang w:val="de-DE"/>
          </w:rPr>
          <w:delText>mtlich das Gespr</w:delText>
        </w:r>
      </w:del>
      <w:del w:id="2126" w:date="2023-01-13T18:26:59Z" w:author="Jan Groh">
        <w:r>
          <w:rPr>
            <w:rFonts w:ascii="Garamond Premier Pro Caption" w:hAnsi="Garamond Premier Pro Caption" w:hint="default"/>
            <w:sz w:val="22"/>
            <w:szCs w:val="22"/>
            <w:rtl w:val="0"/>
          </w:rPr>
          <w:delText>ä</w:delText>
        </w:r>
      </w:del>
      <w:del w:id="2127" w:date="2023-01-13T18:26:59Z" w:author="Jan Groh">
        <w:r>
          <w:rPr>
            <w:rFonts w:ascii="Garamond Premier Pro Caption" w:hAnsi="Garamond Premier Pro Caption"/>
            <w:sz w:val="22"/>
            <w:szCs w:val="22"/>
            <w:rtl w:val="0"/>
            <w:lang w:val="de-DE"/>
          </w:rPr>
          <w:delText>ch mit bewundernsw</w:delText>
        </w:r>
      </w:del>
      <w:del w:id="2128" w:date="2023-01-13T18:26:59Z" w:author="Jan Groh">
        <w:r>
          <w:rPr>
            <w:rFonts w:ascii="Garamond Premier Pro Caption" w:hAnsi="Garamond Premier Pro Caption" w:hint="default"/>
            <w:sz w:val="22"/>
            <w:szCs w:val="22"/>
            <w:rtl w:val="0"/>
          </w:rPr>
          <w:delText>ü</w:delText>
        </w:r>
      </w:del>
      <w:del w:id="2129" w:date="2023-01-13T18:26:59Z" w:author="Jan Groh">
        <w:r>
          <w:rPr>
            <w:rFonts w:ascii="Garamond Premier Pro Caption" w:hAnsi="Garamond Premier Pro Caption"/>
            <w:sz w:val="22"/>
            <w:szCs w:val="22"/>
            <w:rtl w:val="0"/>
            <w:lang w:val="de-DE"/>
          </w:rPr>
          <w:delText>rdiger Leichtigkeit und wirklich feinem Weltton, was wohl, d</w:delText>
        </w:r>
      </w:del>
      <w:del w:id="2130" w:date="2023-01-13T18:26:59Z" w:author="Jan Groh">
        <w:r>
          <w:rPr>
            <w:rFonts w:ascii="Garamond Premier Pro Caption" w:hAnsi="Garamond Premier Pro Caption" w:hint="default"/>
            <w:sz w:val="22"/>
            <w:szCs w:val="22"/>
            <w:rtl w:val="0"/>
          </w:rPr>
          <w:delText>ü</w:delText>
        </w:r>
      </w:del>
      <w:del w:id="2131" w:date="2023-01-13T18:26:59Z" w:author="Jan Groh">
        <w:r>
          <w:rPr>
            <w:rFonts w:ascii="Garamond Premier Pro Caption" w:hAnsi="Garamond Premier Pro Caption"/>
            <w:sz w:val="22"/>
            <w:szCs w:val="22"/>
            <w:rtl w:val="0"/>
            <w:lang w:val="de-DE"/>
          </w:rPr>
          <w:delText>nkt mich, obgleich er einige Male mit den Blicken etwas himmelte, zeigt, da</w:delText>
        </w:r>
      </w:del>
      <w:del w:id="2132" w:date="2023-01-13T18:26:59Z" w:author="Jan Groh">
        <w:r>
          <w:rPr>
            <w:rFonts w:ascii="Garamond Premier Pro Caption" w:hAnsi="Garamond Premier Pro Caption" w:hint="default"/>
            <w:sz w:val="22"/>
            <w:szCs w:val="22"/>
            <w:rtl w:val="0"/>
            <w:lang w:val="de-DE"/>
          </w:rPr>
          <w:delText xml:space="preserve">ß </w:delText>
        </w:r>
      </w:del>
      <w:del w:id="2133" w:date="2023-01-13T18:26:59Z" w:author="Jan Groh">
        <w:r>
          <w:rPr>
            <w:rFonts w:ascii="Garamond Premier Pro Caption" w:hAnsi="Garamond Premier Pro Caption"/>
            <w:sz w:val="22"/>
            <w:szCs w:val="22"/>
            <w:rtl w:val="0"/>
            <w:lang w:val="de-DE"/>
          </w:rPr>
          <w:delText>keine Liebe dabei war. Das Gespr</w:delText>
        </w:r>
      </w:del>
      <w:del w:id="2134" w:date="2023-01-13T18:26:59Z" w:author="Jan Groh">
        <w:r>
          <w:rPr>
            <w:rFonts w:ascii="Garamond Premier Pro Caption" w:hAnsi="Garamond Premier Pro Caption" w:hint="default"/>
            <w:sz w:val="22"/>
            <w:szCs w:val="22"/>
            <w:rtl w:val="0"/>
          </w:rPr>
          <w:delText>ä</w:delText>
        </w:r>
      </w:del>
      <w:del w:id="2135" w:date="2023-01-13T18:26:59Z" w:author="Jan Groh">
        <w:r>
          <w:rPr>
            <w:rFonts w:ascii="Garamond Premier Pro Caption" w:hAnsi="Garamond Premier Pro Caption"/>
            <w:sz w:val="22"/>
            <w:szCs w:val="22"/>
            <w:rtl w:val="0"/>
            <w:lang w:val="de-DE"/>
          </w:rPr>
          <w:delText>ch roulierte auf Krieg und Frieden, die Totenliste, das Leben seines Vaters, den preu</w:delText>
        </w:r>
      </w:del>
      <w:del w:id="2136" w:date="2023-01-13T18:26:59Z" w:author="Jan Groh">
        <w:r>
          <w:rPr>
            <w:rFonts w:ascii="Garamond Premier Pro Caption" w:hAnsi="Garamond Premier Pro Caption" w:hint="default"/>
            <w:sz w:val="22"/>
            <w:szCs w:val="22"/>
            <w:rtl w:val="0"/>
            <w:lang w:val="de-DE"/>
          </w:rPr>
          <w:delText>ß</w:delText>
        </w:r>
      </w:del>
      <w:del w:id="2137" w:date="2023-01-13T18:26:59Z" w:author="Jan Groh">
        <w:r>
          <w:rPr>
            <w:rFonts w:ascii="Garamond Premier Pro Caption" w:hAnsi="Garamond Premier Pro Caption"/>
            <w:sz w:val="22"/>
            <w:szCs w:val="22"/>
            <w:rtl w:val="0"/>
            <w:lang w:val="de-DE"/>
          </w:rPr>
          <w:delText>ischen Ball, wo der Kotillon</w:delText>
        </w:r>
      </w:del>
      <w:del w:id="2138" w:date="2023-01-13T18:26:59Z" w:author="Jan Groh">
        <w:r>
          <w:rPr>
            <w:rFonts w:ascii="Garamond Premier Pro Caption" w:cs="Garamond Premier Pro Caption" w:hAnsi="Garamond Premier Pro Caption" w:eastAsia="Garamond Premier Pro Caption"/>
            <w:sz w:val="22"/>
            <w:szCs w:val="22"/>
            <w:vertAlign w:val="superscript"/>
          </w:rPr>
          <w:footnoteReference w:id="84"/>
        </w:r>
      </w:del>
      <w:del w:id="2139" w:date="2023-01-13T18:26:59Z" w:author="Jan Groh">
        <w:r>
          <w:rPr>
            <w:rFonts w:ascii="Garamond Premier Pro Caption" w:hAnsi="Garamond Premier Pro Caption"/>
            <w:sz w:val="22"/>
            <w:szCs w:val="22"/>
            <w:rtl w:val="0"/>
            <w:lang w:val="de-DE"/>
          </w:rPr>
          <w:delText xml:space="preserve"> vorz</w:delText>
        </w:r>
      </w:del>
      <w:del w:id="2140" w:date="2023-01-13T18:26:59Z" w:author="Jan Groh">
        <w:r>
          <w:rPr>
            <w:rFonts w:ascii="Garamond Premier Pro Caption" w:hAnsi="Garamond Premier Pro Caption" w:hint="default"/>
            <w:sz w:val="22"/>
            <w:szCs w:val="22"/>
            <w:rtl w:val="0"/>
          </w:rPr>
          <w:delText>ü</w:delText>
        </w:r>
      </w:del>
      <w:del w:id="2141" w:date="2023-01-13T18:26:59Z" w:author="Jan Groh">
        <w:r>
          <w:rPr>
            <w:rFonts w:ascii="Garamond Premier Pro Caption" w:hAnsi="Garamond Premier Pro Caption"/>
            <w:sz w:val="22"/>
            <w:szCs w:val="22"/>
            <w:rtl w:val="0"/>
            <w:lang w:val="de-DE"/>
          </w:rPr>
          <w:delText xml:space="preserve">glich herausgehoben wurde, und Abneigung zum Tanzen. </w:delText>
        </w:r>
      </w:del>
      <w:del w:id="2142" w:date="2023-01-13T18:26:59Z" w:author="Jan Groh">
        <w:r>
          <w:rPr>
            <w:rFonts w:ascii="Garamond Premier Pro Caption" w:hAnsi="Garamond Premier Pro Caption" w:hint="default"/>
            <w:sz w:val="22"/>
            <w:szCs w:val="22"/>
            <w:rtl w:val="0"/>
          </w:rPr>
          <w:delText xml:space="preserve">– </w:delText>
        </w:r>
      </w:del>
      <w:del w:id="2143" w:date="2023-01-13T18:26:59Z" w:author="Jan Groh">
        <w:r>
          <w:rPr>
            <w:rFonts w:ascii="Garamond Premier Pro Caption" w:hAnsi="Garamond Premier Pro Caption"/>
            <w:sz w:val="22"/>
            <w:szCs w:val="22"/>
            <w:rtl w:val="0"/>
            <w:lang w:val="de-DE"/>
          </w:rPr>
          <w:delText>Nachdem diese Szene eine Weile gedauert hatte, erinnerte ich Karoline, da</w:delText>
        </w:r>
      </w:del>
      <w:del w:id="2144" w:date="2023-01-13T18:26:59Z" w:author="Jan Groh">
        <w:r>
          <w:rPr>
            <w:rFonts w:ascii="Garamond Premier Pro Caption" w:hAnsi="Garamond Premier Pro Caption" w:hint="default"/>
            <w:sz w:val="22"/>
            <w:szCs w:val="22"/>
            <w:rtl w:val="0"/>
            <w:lang w:val="de-DE"/>
          </w:rPr>
          <w:delText xml:space="preserve">ß </w:delText>
        </w:r>
      </w:del>
      <w:del w:id="2145" w:date="2023-01-13T18:26:59Z" w:author="Jan Groh">
        <w:r>
          <w:rPr>
            <w:rFonts w:ascii="Garamond Premier Pro Caption" w:hAnsi="Garamond Premier Pro Caption"/>
            <w:sz w:val="22"/>
            <w:szCs w:val="22"/>
            <w:rtl w:val="0"/>
            <w:lang w:val="de-DE"/>
          </w:rPr>
          <w:delText xml:space="preserve">wir hatten </w:delText>
        </w:r>
      </w:del>
      <w:del w:id="2146" w:date="2023-01-13T18:26:59Z" w:author="Jan Groh">
        <w:r>
          <w:rPr>
            <w:rFonts w:ascii="Garamond Premier Pro Caption" w:hAnsi="Garamond Premier Pro Caption"/>
            <w:sz w:val="22"/>
            <w:szCs w:val="22"/>
            <w:rtl w:val="0"/>
            <w:lang w:val="de-DE"/>
          </w:rPr>
          <w:delText>weggehen</w:delText>
        </w:r>
      </w:del>
      <w:del w:id="2147" w:date="2023-01-13T18:26:59Z" w:author="Jan Groh">
        <w:r>
          <w:rPr>
            <w:rFonts w:ascii="Garamond Premier Pro Caption" w:hAnsi="Garamond Premier Pro Caption"/>
            <w:sz w:val="22"/>
            <w:szCs w:val="22"/>
            <w:rtl w:val="0"/>
            <w:lang w:val="de-DE"/>
          </w:rPr>
          <w:delText xml:space="preserve"> wollen; wir machten einen Knicks, und es war aus. Keine Idee von Best</w:delText>
        </w:r>
      </w:del>
      <w:del w:id="2148" w:date="2023-01-13T18:26:59Z" w:author="Jan Groh">
        <w:r>
          <w:rPr>
            <w:rFonts w:ascii="Garamond Premier Pro Caption" w:hAnsi="Garamond Premier Pro Caption" w:hint="default"/>
            <w:sz w:val="22"/>
            <w:szCs w:val="22"/>
            <w:rtl w:val="0"/>
          </w:rPr>
          <w:delText>ü</w:delText>
        </w:r>
      </w:del>
      <w:del w:id="2149" w:date="2023-01-13T18:26:59Z" w:author="Jan Groh">
        <w:r>
          <w:rPr>
            <w:rFonts w:ascii="Garamond Premier Pro Caption" w:hAnsi="Garamond Premier Pro Caption"/>
            <w:sz w:val="22"/>
            <w:szCs w:val="22"/>
            <w:rtl w:val="0"/>
            <w:lang w:val="de-DE"/>
          </w:rPr>
          <w:delText>rzung war bei mir wahrzunehmen, ich antwortete so ruhig und unbefangen, als wenn jeder andere hinzugetreten war. Da</w:delText>
        </w:r>
      </w:del>
      <w:del w:id="2150" w:date="2023-01-13T18:26:59Z" w:author="Jan Groh">
        <w:r>
          <w:rPr>
            <w:rFonts w:ascii="Garamond Premier Pro Caption" w:hAnsi="Garamond Premier Pro Caption" w:hint="default"/>
            <w:sz w:val="22"/>
            <w:szCs w:val="22"/>
            <w:rtl w:val="0"/>
            <w:lang w:val="de-DE"/>
          </w:rPr>
          <w:delText xml:space="preserve">ß </w:delText>
        </w:r>
      </w:del>
      <w:del w:id="2151" w:date="2023-01-13T18:26:59Z" w:author="Jan Groh">
        <w:r>
          <w:rPr>
            <w:rFonts w:ascii="Garamond Premier Pro Caption" w:hAnsi="Garamond Premier Pro Caption"/>
            <w:sz w:val="22"/>
            <w:szCs w:val="22"/>
            <w:rtl w:val="0"/>
            <w:lang w:val="de-DE"/>
          </w:rPr>
          <w:delText>er mich in diesen Tagen anreden w</w:delText>
        </w:r>
      </w:del>
      <w:del w:id="2152" w:date="2023-01-13T18:26:59Z" w:author="Jan Groh">
        <w:r>
          <w:rPr>
            <w:rFonts w:ascii="Garamond Premier Pro Caption" w:hAnsi="Garamond Premier Pro Caption" w:hint="default"/>
            <w:sz w:val="22"/>
            <w:szCs w:val="22"/>
            <w:rtl w:val="0"/>
          </w:rPr>
          <w:delText>ü</w:delText>
        </w:r>
      </w:del>
      <w:del w:id="2153" w:date="2023-01-13T18:26:59Z" w:author="Jan Groh">
        <w:r>
          <w:rPr>
            <w:rFonts w:ascii="Garamond Premier Pro Caption" w:hAnsi="Garamond Premier Pro Caption"/>
            <w:sz w:val="22"/>
            <w:szCs w:val="22"/>
            <w:rtl w:val="0"/>
            <w:lang w:val="de-DE"/>
          </w:rPr>
          <w:delText xml:space="preserve">rde, hatte ich abends vorher schon im Theater vermutet, so </w:delText>
        </w:r>
      </w:del>
      <w:del w:id="2154" w:date="2023-01-13T18:26:59Z" w:author="Jan Groh">
        <w:r>
          <w:rPr>
            <w:rFonts w:ascii="Garamond Premier Pro Caption" w:hAnsi="Garamond Premier Pro Caption" w:hint="default"/>
            <w:sz w:val="22"/>
            <w:szCs w:val="22"/>
            <w:rtl w:val="0"/>
          </w:rPr>
          <w:delText>ü</w:delText>
        </w:r>
      </w:del>
      <w:del w:id="2155" w:date="2023-01-13T18:26:59Z" w:author="Jan Groh">
        <w:r>
          <w:rPr>
            <w:rFonts w:ascii="Garamond Premier Pro Caption" w:hAnsi="Garamond Premier Pro Caption"/>
            <w:sz w:val="22"/>
            <w:szCs w:val="22"/>
            <w:rtl w:val="0"/>
            <w:lang w:val="de-DE"/>
          </w:rPr>
          <w:delText>berraschte es mich nicht; und Herrn von Goethes Stimme war mir so fremd geworden, da</w:delText>
        </w:r>
      </w:del>
      <w:del w:id="2156" w:date="2023-01-13T18:26:59Z" w:author="Jan Groh">
        <w:r>
          <w:rPr>
            <w:rFonts w:ascii="Garamond Premier Pro Caption" w:hAnsi="Garamond Premier Pro Caption" w:hint="default"/>
            <w:sz w:val="22"/>
            <w:szCs w:val="22"/>
            <w:rtl w:val="0"/>
            <w:lang w:val="de-DE"/>
          </w:rPr>
          <w:delText xml:space="preserve">ß </w:delText>
        </w:r>
      </w:del>
      <w:del w:id="2157" w:date="2023-01-13T18:26:59Z" w:author="Jan Groh">
        <w:r>
          <w:rPr>
            <w:rFonts w:ascii="Garamond Premier Pro Caption" w:hAnsi="Garamond Premier Pro Caption"/>
            <w:sz w:val="22"/>
            <w:szCs w:val="22"/>
            <w:rtl w:val="0"/>
            <w:lang w:val="de-DE"/>
          </w:rPr>
          <w:delText>sie nicht eine Erinnerung der alten Zeit in mir zur</w:delText>
        </w:r>
      </w:del>
      <w:del w:id="2158" w:date="2023-01-13T18:26:59Z" w:author="Jan Groh">
        <w:r>
          <w:rPr>
            <w:rFonts w:ascii="Garamond Premier Pro Caption" w:hAnsi="Garamond Premier Pro Caption" w:hint="default"/>
            <w:sz w:val="22"/>
            <w:szCs w:val="22"/>
            <w:rtl w:val="0"/>
          </w:rPr>
          <w:delText>ü</w:delText>
        </w:r>
      </w:del>
      <w:del w:id="2159" w:date="2023-01-13T18:26:59Z" w:author="Jan Groh">
        <w:r>
          <w:rPr>
            <w:rFonts w:ascii="Garamond Premier Pro Caption" w:hAnsi="Garamond Premier Pro Caption"/>
            <w:sz w:val="22"/>
            <w:szCs w:val="22"/>
            <w:rtl w:val="0"/>
            <w:lang w:val="de-DE"/>
          </w:rPr>
          <w:delText xml:space="preserve">ckrief. </w:delText>
        </w:r>
      </w:del>
      <w:del w:id="2160" w:date="2023-01-13T18:26:59Z" w:author="Jan Groh">
        <w:r>
          <w:rPr>
            <w:rFonts w:ascii="Garamond Premier Pro Caption" w:hAnsi="Garamond Premier Pro Caption" w:hint="default"/>
            <w:sz w:val="22"/>
            <w:szCs w:val="22"/>
            <w:rtl w:val="0"/>
          </w:rPr>
          <w:delText xml:space="preserve">– </w:delText>
        </w:r>
      </w:del>
      <w:del w:id="2161" w:date="2023-01-13T18:26:59Z" w:author="Jan Groh">
        <w:r>
          <w:rPr>
            <w:rFonts w:ascii="Garamond Premier Pro Caption" w:hAnsi="Garamond Premier Pro Caption"/>
            <w:sz w:val="22"/>
            <w:szCs w:val="22"/>
            <w:rtl w:val="0"/>
            <w:lang w:val="de-DE"/>
          </w:rPr>
          <w:delText>Karoline konnte sich lange nicht vor Schreck und Erstaunen erholen, aber man sah sehr deutlich, da</w:delText>
        </w:r>
      </w:del>
      <w:del w:id="2162" w:date="2023-01-13T18:26:59Z" w:author="Jan Groh">
        <w:r>
          <w:rPr>
            <w:rFonts w:ascii="Garamond Premier Pro Caption" w:hAnsi="Garamond Premier Pro Caption" w:hint="default"/>
            <w:sz w:val="22"/>
            <w:szCs w:val="22"/>
            <w:rtl w:val="0"/>
            <w:lang w:val="de-DE"/>
          </w:rPr>
          <w:delText xml:space="preserve">ß </w:delText>
        </w:r>
      </w:del>
      <w:del w:id="2163" w:date="2023-01-13T18:26:59Z" w:author="Jan Groh">
        <w:r>
          <w:rPr>
            <w:rFonts w:ascii="Garamond Premier Pro Caption" w:hAnsi="Garamond Premier Pro Caption"/>
            <w:sz w:val="22"/>
            <w:szCs w:val="22"/>
            <w:rtl w:val="0"/>
            <w:lang w:val="de-DE"/>
          </w:rPr>
          <w:delText>die ganze Sache mit Gro</w:delText>
        </w:r>
      </w:del>
      <w:del w:id="2164" w:date="2023-01-13T18:26:59Z" w:author="Jan Groh">
        <w:r>
          <w:rPr>
            <w:rFonts w:ascii="Garamond Premier Pro Caption" w:hAnsi="Garamond Premier Pro Caption" w:hint="default"/>
            <w:sz w:val="22"/>
            <w:szCs w:val="22"/>
            <w:rtl w:val="0"/>
            <w:lang w:val="de-DE"/>
          </w:rPr>
          <w:delText xml:space="preserve">ß </w:delText>
        </w:r>
      </w:del>
      <w:del w:id="2165" w:date="2023-01-13T18:26:59Z" w:author="Jan Groh">
        <w:r>
          <w:rPr>
            <w:rFonts w:ascii="Garamond Premier Pro Caption" w:hAnsi="Garamond Premier Pro Caption"/>
            <w:sz w:val="22"/>
            <w:szCs w:val="22"/>
            <w:rtl w:val="0"/>
            <w:lang w:val="de-DE"/>
          </w:rPr>
          <w:delText>schon fr</w:delText>
        </w:r>
      </w:del>
      <w:del w:id="2166" w:date="2023-01-13T18:26:59Z" w:author="Jan Groh">
        <w:r>
          <w:rPr>
            <w:rFonts w:ascii="Garamond Premier Pro Caption" w:hAnsi="Garamond Premier Pro Caption" w:hint="default"/>
            <w:sz w:val="22"/>
            <w:szCs w:val="22"/>
            <w:rtl w:val="0"/>
          </w:rPr>
          <w:delText>ü</w:delText>
        </w:r>
      </w:del>
      <w:del w:id="2167" w:date="2023-01-13T18:26:59Z" w:author="Jan Groh">
        <w:r>
          <w:rPr>
            <w:rFonts w:ascii="Garamond Premier Pro Caption" w:hAnsi="Garamond Premier Pro Caption"/>
            <w:sz w:val="22"/>
            <w:szCs w:val="22"/>
            <w:rtl w:val="0"/>
            <w:lang w:val="de-DE"/>
          </w:rPr>
          <w:delText xml:space="preserve">her beredet und verabredet worden sei. Was nun werden wird und werden soll? </w:delText>
        </w:r>
      </w:del>
      <w:del w:id="2168" w:date="2023-01-13T18:26:59Z" w:author="Jan Groh">
        <w:r>
          <w:rPr>
            <w:rFonts w:ascii="Garamond Premier Pro Caption" w:hAnsi="Garamond Premier Pro Caption" w:hint="default"/>
            <w:sz w:val="22"/>
            <w:szCs w:val="22"/>
            <w:rtl w:val="0"/>
          </w:rPr>
          <w:delText xml:space="preserve">– </w:delText>
        </w:r>
      </w:del>
      <w:del w:id="2169" w:date="2023-01-13T18:26:59Z" w:author="Jan Groh">
        <w:r>
          <w:rPr>
            <w:rFonts w:ascii="Garamond Premier Pro Caption" w:hAnsi="Garamond Premier Pro Caption"/>
            <w:sz w:val="22"/>
            <w:szCs w:val="22"/>
            <w:rtl w:val="0"/>
            <w:lang w:val="de-DE"/>
          </w:rPr>
          <w:delText>wirst Du mich fragen. Das erste wei</w:delText>
        </w:r>
      </w:del>
      <w:del w:id="2170" w:date="2023-01-13T18:26:59Z" w:author="Jan Groh">
        <w:r>
          <w:rPr>
            <w:rFonts w:ascii="Garamond Premier Pro Caption" w:hAnsi="Garamond Premier Pro Caption" w:hint="default"/>
            <w:sz w:val="22"/>
            <w:szCs w:val="22"/>
            <w:rtl w:val="0"/>
            <w:lang w:val="de-DE"/>
          </w:rPr>
          <w:delText xml:space="preserve">ß </w:delText>
        </w:r>
      </w:del>
      <w:del w:id="2171" w:date="2023-01-13T18:26:59Z" w:author="Jan Groh">
        <w:r>
          <w:rPr>
            <w:rFonts w:ascii="Garamond Premier Pro Caption" w:hAnsi="Garamond Premier Pro Caption"/>
            <w:sz w:val="22"/>
            <w:szCs w:val="22"/>
            <w:rtl w:val="0"/>
            <w:lang w:val="de-DE"/>
          </w:rPr>
          <w:delText>ich nicht, wohl aber bin ich entschieden, was ich m</w:delText>
        </w:r>
      </w:del>
      <w:del w:id="2172" w:date="2023-01-13T18:26:59Z" w:author="Jan Groh">
        <w:r>
          <w:rPr>
            <w:rFonts w:ascii="Garamond Premier Pro Caption" w:hAnsi="Garamond Premier Pro Caption" w:hint="default"/>
            <w:sz w:val="22"/>
            <w:szCs w:val="22"/>
            <w:rtl w:val="0"/>
            <w:lang w:val="sv-SE"/>
          </w:rPr>
          <w:delText>ö</w:delText>
        </w:r>
      </w:del>
      <w:del w:id="2173" w:date="2023-01-13T18:26:59Z" w:author="Jan Groh">
        <w:r>
          <w:rPr>
            <w:rFonts w:ascii="Garamond Premier Pro Caption" w:hAnsi="Garamond Premier Pro Caption"/>
            <w:sz w:val="22"/>
            <w:szCs w:val="22"/>
            <w:rtl w:val="0"/>
            <w:lang w:val="de-DE"/>
          </w:rPr>
          <w:delText>chte! Leider habe ich eingesehen,</w:delText>
        </w:r>
      </w:del>
      <w:del w:id="2174" w:date="2023-01-13T18:26:59Z" w:author="Jan Groh">
        <w:r>
          <w:rPr>
            <w:rFonts w:ascii="Garamond Premier Pro Caption" w:hAnsi="Garamond Premier Pro Caption"/>
            <w:sz w:val="22"/>
            <w:szCs w:val="22"/>
            <w:rtl w:val="0"/>
            <w:lang w:val="de-DE"/>
          </w:rPr>
          <w:delText xml:space="preserve"> </w:delText>
        </w:r>
      </w:del>
      <w:del w:id="2175" w:date="2023-01-13T18:26:59Z" w:author="Jan Groh">
        <w:r>
          <w:rPr>
            <w:rFonts w:ascii="Garamond Premier Pro Caption" w:hAnsi="Garamond Premier Pro Caption"/>
            <w:sz w:val="22"/>
            <w:szCs w:val="22"/>
            <w:rtl w:val="0"/>
          </w:rPr>
          <w:delText>da</w:delText>
        </w:r>
      </w:del>
      <w:del w:id="2176" w:date="2023-01-13T18:26:59Z" w:author="Jan Groh">
        <w:r>
          <w:rPr>
            <w:rFonts w:ascii="Garamond Premier Pro Caption" w:hAnsi="Garamond Premier Pro Caption" w:hint="default"/>
            <w:sz w:val="22"/>
            <w:szCs w:val="22"/>
            <w:rtl w:val="0"/>
            <w:lang w:val="de-DE"/>
          </w:rPr>
          <w:delText xml:space="preserve">ß </w:delText>
        </w:r>
      </w:del>
      <w:del w:id="2177" w:date="2023-01-13T18:26:59Z" w:author="Jan Groh">
        <w:r>
          <w:rPr>
            <w:rFonts w:ascii="Garamond Premier Pro Caption" w:hAnsi="Garamond Premier Pro Caption"/>
            <w:sz w:val="22"/>
            <w:szCs w:val="22"/>
            <w:rtl w:val="0"/>
            <w:lang w:val="de-DE"/>
          </w:rPr>
          <w:delText>mit</w:delText>
        </w:r>
      </w:del>
      <w:del w:id="2178" w:date="2023-01-13T18:26:59Z" w:author="Jan Groh">
        <w:r>
          <w:rPr>
            <w:rFonts w:ascii="Garamond Premier Pro Caption" w:hAnsi="Garamond Premier Pro Caption"/>
            <w:sz w:val="22"/>
            <w:szCs w:val="22"/>
            <w:rtl w:val="0"/>
            <w:lang w:val="de-DE"/>
          </w:rPr>
          <w:delText xml:space="preserve"> </w:delText>
        </w:r>
      </w:del>
      <w:del w:id="2179" w:date="2023-01-13T18:26:59Z" w:author="Jan Groh">
        <w:r>
          <w:rPr>
            <w:rFonts w:ascii="Garamond Premier Pro Caption" w:hAnsi="Garamond Premier Pro Caption"/>
            <w:sz w:val="22"/>
            <w:szCs w:val="22"/>
            <w:rtl w:val="0"/>
            <w:lang w:val="de-DE"/>
          </w:rPr>
          <w:delText>dem freundschaftlichen Verh</w:delText>
        </w:r>
      </w:del>
      <w:del w:id="2180" w:date="2023-01-13T18:26:59Z" w:author="Jan Groh">
        <w:r>
          <w:rPr>
            <w:rFonts w:ascii="Garamond Premier Pro Caption" w:hAnsi="Garamond Premier Pro Caption" w:hint="default"/>
            <w:sz w:val="22"/>
            <w:szCs w:val="22"/>
            <w:rtl w:val="0"/>
          </w:rPr>
          <w:delText>ä</w:delText>
        </w:r>
      </w:del>
      <w:del w:id="2181" w:date="2023-01-13T18:26:59Z" w:author="Jan Groh">
        <w:r>
          <w:rPr>
            <w:rFonts w:ascii="Garamond Premier Pro Caption" w:hAnsi="Garamond Premier Pro Caption"/>
            <w:sz w:val="22"/>
            <w:szCs w:val="22"/>
            <w:rtl w:val="0"/>
            <w:lang w:val="de-DE"/>
          </w:rPr>
          <w:delText>ltnis, wie ich es sonst und auch wohl jetzt w</w:delText>
        </w:r>
      </w:del>
      <w:del w:id="2182" w:date="2023-01-13T18:26:59Z" w:author="Jan Groh">
        <w:r>
          <w:rPr>
            <w:rFonts w:ascii="Garamond Premier Pro Caption" w:hAnsi="Garamond Premier Pro Caption" w:hint="default"/>
            <w:sz w:val="22"/>
            <w:szCs w:val="22"/>
            <w:rtl w:val="0"/>
          </w:rPr>
          <w:delText>ü</w:delText>
        </w:r>
      </w:del>
      <w:del w:id="2183" w:date="2023-01-13T18:26:59Z" w:author="Jan Groh">
        <w:r>
          <w:rPr>
            <w:rFonts w:ascii="Garamond Premier Pro Caption" w:hAnsi="Garamond Premier Pro Caption"/>
            <w:sz w:val="22"/>
            <w:szCs w:val="22"/>
            <w:rtl w:val="0"/>
            <w:lang w:val="de-DE"/>
          </w:rPr>
          <w:delText>nschte, es etwas schwierig ist, zumal bei Charakteren wie der des Herrn von Goethe. Es bleibt also nichts zu w</w:delText>
        </w:r>
      </w:del>
      <w:del w:id="2184" w:date="2023-01-13T18:26:59Z" w:author="Jan Groh">
        <w:r>
          <w:rPr>
            <w:rFonts w:ascii="Garamond Premier Pro Caption" w:hAnsi="Garamond Premier Pro Caption" w:hint="default"/>
            <w:sz w:val="22"/>
            <w:szCs w:val="22"/>
            <w:rtl w:val="0"/>
          </w:rPr>
          <w:delText>ü</w:delText>
        </w:r>
      </w:del>
      <w:del w:id="2185" w:date="2023-01-13T18:26:59Z" w:author="Jan Groh">
        <w:r>
          <w:rPr>
            <w:rFonts w:ascii="Garamond Premier Pro Caption" w:hAnsi="Garamond Premier Pro Caption"/>
            <w:sz w:val="22"/>
            <w:szCs w:val="22"/>
            <w:rtl w:val="0"/>
            <w:lang w:val="de-DE"/>
          </w:rPr>
          <w:delText xml:space="preserve">nschen </w:delText>
        </w:r>
      </w:del>
      <w:del w:id="2186" w:date="2023-01-13T18:26:59Z" w:author="Jan Groh">
        <w:r>
          <w:rPr>
            <w:rFonts w:ascii="Garamond Premier Pro Caption" w:hAnsi="Garamond Premier Pro Caption" w:hint="default"/>
            <w:sz w:val="22"/>
            <w:szCs w:val="22"/>
            <w:rtl w:val="0"/>
          </w:rPr>
          <w:delText>ü</w:delText>
        </w:r>
      </w:del>
      <w:del w:id="2187" w:date="2023-01-13T18:26:59Z" w:author="Jan Groh">
        <w:r>
          <w:rPr>
            <w:rFonts w:ascii="Garamond Premier Pro Caption" w:hAnsi="Garamond Premier Pro Caption"/>
            <w:sz w:val="22"/>
            <w:szCs w:val="22"/>
            <w:rtl w:val="0"/>
            <w:lang w:val="de-DE"/>
          </w:rPr>
          <w:delText xml:space="preserve">brig als ein freundliches, geselliges im </w:delText>
        </w:r>
      </w:del>
      <w:del w:id="2188" w:date="2023-01-13T18:26:59Z" w:author="Jan Groh">
        <w:r>
          <w:rPr>
            <w:rFonts w:ascii="Garamond Premier Pro Caption" w:hAnsi="Garamond Premier Pro Caption" w:hint="default"/>
            <w:sz w:val="22"/>
            <w:szCs w:val="22"/>
            <w:rtl w:val="0"/>
            <w:lang w:val="sv-SE"/>
          </w:rPr>
          <w:delText>Ä</w:delText>
        </w:r>
      </w:del>
      <w:del w:id="2189" w:date="2023-01-13T18:26:59Z" w:author="Jan Groh">
        <w:r>
          <w:rPr>
            <w:rFonts w:ascii="Garamond Premier Pro Caption" w:hAnsi="Garamond Premier Pro Caption"/>
            <w:sz w:val="22"/>
            <w:szCs w:val="22"/>
            <w:rtl w:val="0"/>
          </w:rPr>
          <w:delText>u</w:delText>
        </w:r>
      </w:del>
      <w:del w:id="2190" w:date="2023-01-13T18:26:59Z" w:author="Jan Groh">
        <w:r>
          <w:rPr>
            <w:rFonts w:ascii="Garamond Premier Pro Caption" w:hAnsi="Garamond Premier Pro Caption" w:hint="default"/>
            <w:sz w:val="22"/>
            <w:szCs w:val="22"/>
            <w:rtl w:val="0"/>
            <w:lang w:val="de-DE"/>
          </w:rPr>
          <w:delText>ß</w:delText>
        </w:r>
      </w:del>
      <w:del w:id="2191" w:date="2023-01-13T18:26:59Z" w:author="Jan Groh">
        <w:r>
          <w:rPr>
            <w:rFonts w:ascii="Garamond Premier Pro Caption" w:hAnsi="Garamond Premier Pro Caption"/>
            <w:sz w:val="22"/>
            <w:szCs w:val="22"/>
            <w:rtl w:val="0"/>
            <w:lang w:val="de-DE"/>
          </w:rPr>
          <w:delText xml:space="preserve">ern und recht viel wahre Freundschaft im Innern von meiner Seite. </w:delText>
        </w:r>
      </w:del>
      <w:del w:id="2192" w:date="2023-01-13T18:26:59Z" w:author="Jan Groh">
        <w:r>
          <w:rPr>
            <w:rFonts w:ascii="Garamond Premier Pro Caption" w:hAnsi="Garamond Premier Pro Caption" w:hint="default"/>
            <w:sz w:val="22"/>
            <w:szCs w:val="22"/>
            <w:rtl w:val="0"/>
          </w:rPr>
          <w:delText xml:space="preserve">– </w:delText>
        </w:r>
      </w:del>
      <w:del w:id="2193" w:date="2023-01-13T18:26:59Z" w:author="Jan Groh">
        <w:r>
          <w:rPr>
            <w:rFonts w:ascii="Garamond Premier Pro Caption" w:hAnsi="Garamond Premier Pro Caption"/>
            <w:sz w:val="22"/>
            <w:szCs w:val="22"/>
            <w:rtl w:val="0"/>
            <w:lang w:val="de-DE"/>
          </w:rPr>
          <w:delText>Nun m</w:delText>
        </w:r>
      </w:del>
      <w:del w:id="2194" w:date="2023-01-13T18:26:59Z" w:author="Jan Groh">
        <w:r>
          <w:rPr>
            <w:rFonts w:ascii="Garamond Premier Pro Caption" w:hAnsi="Garamond Premier Pro Caption" w:hint="default"/>
            <w:sz w:val="22"/>
            <w:szCs w:val="22"/>
            <w:rtl w:val="0"/>
            <w:lang w:val="sv-SE"/>
          </w:rPr>
          <w:delText>ö</w:delText>
        </w:r>
      </w:del>
      <w:del w:id="2195" w:date="2023-01-13T18:26:59Z" w:author="Jan Groh">
        <w:r>
          <w:rPr>
            <w:rFonts w:ascii="Garamond Premier Pro Caption" w:hAnsi="Garamond Premier Pro Caption"/>
            <w:sz w:val="22"/>
            <w:szCs w:val="22"/>
            <w:rtl w:val="0"/>
            <w:lang w:val="de-DE"/>
          </w:rPr>
          <w:delText>chte ich nicht, da</w:delText>
        </w:r>
      </w:del>
      <w:del w:id="2196" w:date="2023-01-13T18:26:59Z" w:author="Jan Groh">
        <w:r>
          <w:rPr>
            <w:rFonts w:ascii="Garamond Premier Pro Caption" w:hAnsi="Garamond Premier Pro Caption" w:hint="default"/>
            <w:sz w:val="22"/>
            <w:szCs w:val="22"/>
            <w:rtl w:val="0"/>
            <w:lang w:val="de-DE"/>
          </w:rPr>
          <w:delText xml:space="preserve">ß </w:delText>
        </w:r>
      </w:del>
      <w:del w:id="2197" w:date="2023-01-13T18:26:59Z" w:author="Jan Groh">
        <w:r>
          <w:rPr>
            <w:rFonts w:ascii="Garamond Premier Pro Caption" w:hAnsi="Garamond Premier Pro Caption"/>
            <w:sz w:val="22"/>
            <w:szCs w:val="22"/>
            <w:rtl w:val="0"/>
            <w:lang w:val="de-DE"/>
          </w:rPr>
          <w:delText>er zur alten Liebe wiederkehrte, denn dann h</w:delText>
        </w:r>
      </w:del>
      <w:del w:id="2198" w:date="2023-01-13T18:26:59Z" w:author="Jan Groh">
        <w:r>
          <w:rPr>
            <w:rFonts w:ascii="Garamond Premier Pro Caption" w:hAnsi="Garamond Premier Pro Caption" w:hint="default"/>
            <w:sz w:val="22"/>
            <w:szCs w:val="22"/>
            <w:rtl w:val="0"/>
          </w:rPr>
          <w:delText>ä</w:delText>
        </w:r>
      </w:del>
      <w:del w:id="2199" w:date="2023-01-13T18:26:59Z" w:author="Jan Groh">
        <w:r>
          <w:rPr>
            <w:rFonts w:ascii="Garamond Premier Pro Caption" w:hAnsi="Garamond Premier Pro Caption"/>
            <w:sz w:val="22"/>
            <w:szCs w:val="22"/>
            <w:rtl w:val="0"/>
            <w:lang w:val="de-DE"/>
          </w:rPr>
          <w:delText>tte ich die alte Qual. Mit der Erwiderung von meiner Seite, m</w:delText>
        </w:r>
      </w:del>
      <w:del w:id="2200" w:date="2023-01-13T18:26:59Z" w:author="Jan Groh">
        <w:r>
          <w:rPr>
            <w:rFonts w:ascii="Garamond Premier Pro Caption" w:hAnsi="Garamond Premier Pro Caption" w:hint="default"/>
            <w:sz w:val="22"/>
            <w:szCs w:val="22"/>
            <w:rtl w:val="0"/>
            <w:lang w:val="sv-SE"/>
          </w:rPr>
          <w:delText>ö</w:delText>
        </w:r>
      </w:del>
      <w:del w:id="2201" w:date="2023-01-13T18:26:59Z" w:author="Jan Groh">
        <w:r>
          <w:rPr>
            <w:rFonts w:ascii="Garamond Premier Pro Caption" w:hAnsi="Garamond Premier Pro Caption"/>
            <w:sz w:val="22"/>
            <w:szCs w:val="22"/>
            <w:rtl w:val="0"/>
            <w:lang w:val="de-DE"/>
          </w:rPr>
          <w:delText>ge sie nun Namen haben wie sie wolle, scheint es, will es nicht recht gehen, und ich befinde mich in meiner Gleichg</w:delText>
        </w:r>
      </w:del>
      <w:del w:id="2202" w:date="2023-01-13T18:26:59Z" w:author="Jan Groh">
        <w:r>
          <w:rPr>
            <w:rFonts w:ascii="Garamond Premier Pro Caption" w:hAnsi="Garamond Premier Pro Caption" w:hint="default"/>
            <w:sz w:val="22"/>
            <w:szCs w:val="22"/>
            <w:rtl w:val="0"/>
          </w:rPr>
          <w:delText>ü</w:delText>
        </w:r>
      </w:del>
      <w:del w:id="2203" w:date="2023-01-13T18:26:59Z" w:author="Jan Groh">
        <w:r>
          <w:rPr>
            <w:rFonts w:ascii="Garamond Premier Pro Caption" w:hAnsi="Garamond Premier Pro Caption"/>
            <w:sz w:val="22"/>
            <w:szCs w:val="22"/>
            <w:rtl w:val="0"/>
            <w:lang w:val="de-DE"/>
          </w:rPr>
          <w:delText>ltigkeit so wohl, da</w:delText>
        </w:r>
      </w:del>
      <w:del w:id="2204" w:date="2023-01-13T18:26:59Z" w:author="Jan Groh">
        <w:r>
          <w:rPr>
            <w:rFonts w:ascii="Garamond Premier Pro Caption" w:hAnsi="Garamond Premier Pro Caption" w:hint="default"/>
            <w:sz w:val="22"/>
            <w:szCs w:val="22"/>
            <w:rtl w:val="0"/>
            <w:lang w:val="de-DE"/>
          </w:rPr>
          <w:delText xml:space="preserve">ß </w:delText>
        </w:r>
      </w:del>
      <w:del w:id="2205" w:date="2023-01-13T18:26:59Z" w:author="Jan Groh">
        <w:r>
          <w:rPr>
            <w:rFonts w:ascii="Garamond Premier Pro Caption" w:hAnsi="Garamond Premier Pro Caption"/>
            <w:sz w:val="22"/>
            <w:szCs w:val="22"/>
            <w:rtl w:val="0"/>
            <w:lang w:val="de-DE"/>
          </w:rPr>
          <w:delText>ich mich gar nicht gr</w:delText>
        </w:r>
      </w:del>
      <w:del w:id="2206" w:date="2023-01-13T18:26:59Z" w:author="Jan Groh">
        <w:r>
          <w:rPr>
            <w:rFonts w:ascii="Garamond Premier Pro Caption" w:hAnsi="Garamond Premier Pro Caption" w:hint="default"/>
            <w:sz w:val="22"/>
            <w:szCs w:val="22"/>
            <w:rtl w:val="0"/>
          </w:rPr>
          <w:delText>ä</w:delText>
        </w:r>
      </w:del>
      <w:del w:id="2207" w:date="2023-01-13T18:26:59Z" w:author="Jan Groh">
        <w:r>
          <w:rPr>
            <w:rFonts w:ascii="Garamond Premier Pro Caption" w:hAnsi="Garamond Premier Pro Caption"/>
            <w:sz w:val="22"/>
            <w:szCs w:val="22"/>
            <w:rtl w:val="0"/>
            <w:lang w:val="de-DE"/>
          </w:rPr>
          <w:delText xml:space="preserve">men werde, bliebe es immer so. Nun, beste Mutter, habe ich Dir </w:delText>
        </w:r>
      </w:del>
      <w:del w:id="2208" w:date="2023-01-13T18:26:59Z" w:author="Jan Groh">
        <w:r>
          <w:rPr>
            <w:rFonts w:ascii="Garamond Premier Pro Caption" w:hAnsi="Garamond Premier Pro Caption" w:hint="default"/>
            <w:sz w:val="22"/>
            <w:szCs w:val="22"/>
            <w:rtl w:val="0"/>
          </w:rPr>
          <w:delText>ü</w:delText>
        </w:r>
      </w:del>
      <w:del w:id="2209" w:date="2023-01-13T18:26:59Z" w:author="Jan Groh">
        <w:r>
          <w:rPr>
            <w:rFonts w:ascii="Garamond Premier Pro Caption" w:hAnsi="Garamond Premier Pro Caption"/>
            <w:sz w:val="22"/>
            <w:szCs w:val="22"/>
            <w:rtl w:val="0"/>
            <w:lang w:val="de-DE"/>
          </w:rPr>
          <w:delText>ber diesen Punkt auch alles gesagt, was ich nur dachte und f</w:delText>
        </w:r>
      </w:del>
      <w:del w:id="2210" w:date="2023-01-13T18:26:59Z" w:author="Jan Groh">
        <w:r>
          <w:rPr>
            <w:rFonts w:ascii="Garamond Premier Pro Caption" w:hAnsi="Garamond Premier Pro Caption" w:hint="default"/>
            <w:sz w:val="22"/>
            <w:szCs w:val="22"/>
            <w:rtl w:val="0"/>
          </w:rPr>
          <w:delText>ü</w:delText>
        </w:r>
      </w:del>
      <w:del w:id="2211" w:date="2023-01-13T18:26:59Z" w:author="Jan Groh">
        <w:r>
          <w:rPr>
            <w:rFonts w:ascii="Garamond Premier Pro Caption" w:hAnsi="Garamond Premier Pro Caption"/>
            <w:sz w:val="22"/>
            <w:szCs w:val="22"/>
            <w:rtl w:val="0"/>
            <w:lang w:val="de-DE"/>
          </w:rPr>
          <w:delText>hlte; da</w:delText>
        </w:r>
      </w:del>
      <w:del w:id="2212" w:date="2023-01-13T18:26:59Z" w:author="Jan Groh">
        <w:r>
          <w:rPr>
            <w:rFonts w:ascii="Garamond Premier Pro Caption" w:hAnsi="Garamond Premier Pro Caption" w:hint="default"/>
            <w:sz w:val="22"/>
            <w:szCs w:val="22"/>
            <w:rtl w:val="0"/>
            <w:lang w:val="de-DE"/>
          </w:rPr>
          <w:delText>ß ü</w:delText>
        </w:r>
      </w:del>
      <w:del w:id="2213" w:date="2023-01-13T18:26:59Z" w:author="Jan Groh">
        <w:r>
          <w:rPr>
            <w:rFonts w:ascii="Garamond Premier Pro Caption" w:hAnsi="Garamond Premier Pro Caption"/>
            <w:sz w:val="22"/>
            <w:szCs w:val="22"/>
            <w:rtl w:val="0"/>
            <w:lang w:val="de-DE"/>
          </w:rPr>
          <w:delText xml:space="preserve">brigens nun diese </w:delText>
        </w:r>
      </w:del>
      <w:del w:id="2214" w:date="2023-01-13T18:26:59Z" w:author="Jan Groh">
        <w:r>
          <w:rPr>
            <w:rFonts w:ascii="Garamond Premier Pro Caption" w:hAnsi="Garamond Premier Pro Caption" w:hint="default"/>
            <w:sz w:val="22"/>
            <w:szCs w:val="22"/>
            <w:rtl w:val="0"/>
            <w:lang w:val="sv-SE"/>
          </w:rPr>
          <w:delText>ö</w:delText>
        </w:r>
      </w:del>
      <w:del w:id="2215" w:date="2023-01-13T18:26:59Z" w:author="Jan Groh">
        <w:r>
          <w:rPr>
            <w:rFonts w:ascii="Garamond Premier Pro Caption" w:hAnsi="Garamond Premier Pro Caption"/>
            <w:sz w:val="22"/>
            <w:szCs w:val="22"/>
            <w:rtl w:val="0"/>
            <w:lang w:val="de-DE"/>
          </w:rPr>
          <w:delText>ffentliche Fehde wahrscheinlich aufgeh</w:delText>
        </w:r>
      </w:del>
      <w:del w:id="2216" w:date="2023-01-13T18:26:59Z" w:author="Jan Groh">
        <w:r>
          <w:rPr>
            <w:rFonts w:ascii="Garamond Premier Pro Caption" w:hAnsi="Garamond Premier Pro Caption" w:hint="default"/>
            <w:sz w:val="22"/>
            <w:szCs w:val="22"/>
            <w:rtl w:val="0"/>
            <w:lang w:val="sv-SE"/>
          </w:rPr>
          <w:delText>ö</w:delText>
        </w:r>
      </w:del>
      <w:del w:id="2217" w:date="2023-01-13T18:26:59Z" w:author="Jan Groh">
        <w:r>
          <w:rPr>
            <w:rFonts w:ascii="Garamond Premier Pro Caption" w:hAnsi="Garamond Premier Pro Caption"/>
            <w:sz w:val="22"/>
            <w:szCs w:val="22"/>
            <w:rtl w:val="0"/>
            <w:lang w:val="de-DE"/>
          </w:rPr>
          <w:delText>rt, ist mir sehr lieb.</w:delText>
        </w:r>
      </w:del>
      <w:del w:id="2218"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2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21" w:date="2023-01-13T18:26:59Z" w:author="Jan Groh"/>
          <w:rFonts w:ascii="Garamond Premier Pro Italic" w:cs="Garamond Premier Pro Italic" w:hAnsi="Garamond Premier Pro Italic" w:eastAsia="Garamond Premier Pro Italic"/>
          <w:sz w:val="22"/>
          <w:szCs w:val="22"/>
        </w:rPr>
      </w:pPr>
      <w:del w:id="2222"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23" w:date="2023-01-13T18:26:59Z" w:author="Jan Groh"/>
          <w:rFonts w:ascii="Garamond Premier Pro Italic" w:cs="Garamond Premier Pro Italic" w:hAnsi="Garamond Premier Pro Italic" w:eastAsia="Garamond Premier Pro Italic"/>
          <w:sz w:val="22"/>
          <w:szCs w:val="22"/>
        </w:rPr>
      </w:pPr>
      <w:del w:id="2224" w:date="2023-01-13T18:26:59Z" w:author="Jan Groh">
        <w:r>
          <w:rPr>
            <w:rFonts w:ascii="Garamond Premier Pro Italic" w:hAnsi="Garamond Premier Pro Italic"/>
            <w:sz w:val="22"/>
            <w:szCs w:val="22"/>
            <w:rtl w:val="0"/>
            <w:lang w:val="de-DE"/>
          </w:rPr>
          <w:delText>Weimar, den 4. Juli 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25" w:date="2023-01-13T18:26:59Z" w:author="Jan Groh"/>
          <w:rFonts w:ascii="Garamond Premier Pro Caption" w:cs="Garamond Premier Pro Caption" w:hAnsi="Garamond Premier Pro Caption" w:eastAsia="Garamond Premier Pro Caption"/>
          <w:sz w:val="22"/>
          <w:szCs w:val="22"/>
        </w:rPr>
      </w:pPr>
      <w:del w:id="2226" w:date="2023-01-13T18:26:59Z" w:author="Jan Groh">
        <w:r>
          <w:rPr>
            <w:rFonts w:ascii="Garamond Premier Pro Caption" w:hAnsi="Garamond Premier Pro Caption"/>
            <w:sz w:val="22"/>
            <w:szCs w:val="22"/>
            <w:rtl w:val="0"/>
            <w:lang w:val="en-US"/>
          </w:rPr>
          <w:delText xml:space="preserve">Goethe </w:delText>
        </w:r>
      </w:del>
      <w:del w:id="2227" w:date="2023-01-13T18:26:59Z" w:author="Jan Groh">
        <w:r>
          <w:rPr>
            <w:rFonts w:ascii="Garamond Premier Pro Caption" w:hAnsi="Garamond Premier Pro Caption" w:hint="default"/>
            <w:sz w:val="22"/>
            <w:szCs w:val="22"/>
            <w:rtl w:val="0"/>
          </w:rPr>
          <w:delText>ä</w:delText>
        </w:r>
      </w:del>
      <w:del w:id="2228" w:date="2023-01-13T18:26:59Z" w:author="Jan Groh">
        <w:r>
          <w:rPr>
            <w:rFonts w:ascii="Garamond Premier Pro Caption" w:hAnsi="Garamond Premier Pro Caption"/>
            <w:sz w:val="22"/>
            <w:szCs w:val="22"/>
            <w:rtl w:val="0"/>
            <w:lang w:val="de-DE"/>
          </w:rPr>
          <w:delText xml:space="preserve">ngstigt mich; </w:delText>
        </w:r>
      </w:del>
      <w:del w:id="2229" w:date="2023-01-13T18:26:59Z" w:author="Jan Groh">
        <w:r>
          <w:rPr>
            <w:rFonts w:ascii="Garamond Premier Pro Caption" w:hAnsi="Garamond Premier Pro Caption" w:hint="default"/>
            <w:sz w:val="22"/>
            <w:szCs w:val="22"/>
            <w:rtl w:val="0"/>
          </w:rPr>
          <w:delText xml:space="preserve">– </w:delText>
        </w:r>
      </w:del>
      <w:del w:id="2230" w:date="2023-01-13T18:26:59Z" w:author="Jan Groh">
        <w:r>
          <w:rPr>
            <w:rFonts w:ascii="Garamond Premier Pro Caption" w:hAnsi="Garamond Premier Pro Caption"/>
            <w:sz w:val="22"/>
            <w:szCs w:val="22"/>
            <w:rtl w:val="0"/>
            <w:lang w:val="de-DE"/>
          </w:rPr>
          <w:delText xml:space="preserve">und fragt </w:delText>
        </w:r>
      </w:del>
      <w:del w:id="2231" w:date="2023-01-13T18:26:59Z" w:author="Jan Groh">
        <w:r>
          <w:rPr>
            <w:rFonts w:ascii="Garamond Premier Pro Caption" w:hAnsi="Garamond Premier Pro Caption" w:hint="default"/>
            <w:sz w:val="22"/>
            <w:szCs w:val="22"/>
            <w:rtl w:val="0"/>
            <w:lang w:val="sv-SE"/>
          </w:rPr>
          <w:delText>ö</w:delText>
        </w:r>
      </w:del>
      <w:del w:id="2232" w:date="2023-01-13T18:26:59Z" w:author="Jan Groh">
        <w:r>
          <w:rPr>
            <w:rFonts w:ascii="Garamond Premier Pro Caption" w:hAnsi="Garamond Premier Pro Caption"/>
            <w:sz w:val="22"/>
            <w:szCs w:val="22"/>
            <w:rtl w:val="0"/>
            <w:lang w:val="de-DE"/>
          </w:rPr>
          <w:delText xml:space="preserve">fter als je, was wird daraus werden? Er machte es neulich ziemlich wie das erstemal, doch zuletzt folgte er mir </w:delText>
        </w:r>
      </w:del>
      <w:del w:id="2233" w:date="2023-01-13T18:26:59Z" w:author="Jan Groh">
        <w:r>
          <w:rPr>
            <w:rFonts w:ascii="Garamond Premier Pro Caption" w:hAnsi="Garamond Premier Pro Caption" w:hint="default"/>
            <w:sz w:val="22"/>
            <w:szCs w:val="22"/>
            <w:rtl w:val="0"/>
          </w:rPr>
          <w:delText>ü</w:delText>
        </w:r>
      </w:del>
      <w:del w:id="2234" w:date="2023-01-13T18:26:59Z" w:author="Jan Groh">
        <w:r>
          <w:rPr>
            <w:rFonts w:ascii="Garamond Premier Pro Caption" w:hAnsi="Garamond Premier Pro Caption"/>
            <w:sz w:val="22"/>
            <w:szCs w:val="22"/>
            <w:rtl w:val="0"/>
            <w:lang w:val="de-DE"/>
          </w:rPr>
          <w:delText>berall, und sprach er nicht mit mir, so war es mit Karolinen, die ich gebeten, mich, wie sie es auch sonst tut, nicht zu verlassen, oder doch bestimmt in meiner N</w:delText>
        </w:r>
      </w:del>
      <w:del w:id="2235" w:date="2023-01-13T18:26:59Z" w:author="Jan Groh">
        <w:r>
          <w:rPr>
            <w:rFonts w:ascii="Garamond Premier Pro Caption" w:hAnsi="Garamond Premier Pro Caption" w:hint="default"/>
            <w:sz w:val="22"/>
            <w:szCs w:val="22"/>
            <w:rtl w:val="0"/>
          </w:rPr>
          <w:delText>ä</w:delText>
        </w:r>
      </w:del>
      <w:del w:id="2236" w:date="2023-01-13T18:26:59Z" w:author="Jan Groh">
        <w:r>
          <w:rPr>
            <w:rFonts w:ascii="Garamond Premier Pro Caption" w:hAnsi="Garamond Premier Pro Caption"/>
            <w:sz w:val="22"/>
            <w:szCs w:val="22"/>
            <w:rtl w:val="0"/>
            <w:lang w:val="it-IT"/>
          </w:rPr>
          <w:delText xml:space="preserve">he. </w:delText>
        </w:r>
      </w:del>
      <w:del w:id="2237" w:date="2023-01-13T18:26:59Z" w:author="Jan Groh">
        <w:r>
          <w:rPr>
            <w:rFonts w:ascii="Garamond Premier Pro Caption" w:hAnsi="Garamond Premier Pro Caption" w:hint="default"/>
            <w:sz w:val="22"/>
            <w:szCs w:val="22"/>
            <w:rtl w:val="0"/>
          </w:rPr>
          <w:delText xml:space="preserve">– </w:delText>
        </w:r>
      </w:del>
      <w:del w:id="2238" w:date="2023-01-13T18:26:59Z" w:author="Jan Groh">
        <w:r>
          <w:rPr>
            <w:rFonts w:ascii="Garamond Premier Pro Caption" w:hAnsi="Garamond Premier Pro Caption"/>
            <w:sz w:val="22"/>
            <w:szCs w:val="22"/>
            <w:rtl w:val="0"/>
            <w:lang w:val="de-DE"/>
          </w:rPr>
          <w:delText>Die Unterredung drehte sich um ziemlich allgemeine und gleichg</w:delText>
        </w:r>
      </w:del>
      <w:del w:id="2239" w:date="2023-01-13T18:26:59Z" w:author="Jan Groh">
        <w:r>
          <w:rPr>
            <w:rFonts w:ascii="Garamond Premier Pro Caption" w:hAnsi="Garamond Premier Pro Caption" w:hint="default"/>
            <w:sz w:val="22"/>
            <w:szCs w:val="22"/>
            <w:rtl w:val="0"/>
          </w:rPr>
          <w:delText>ü</w:delText>
        </w:r>
      </w:del>
      <w:del w:id="2240" w:date="2023-01-13T18:26:59Z" w:author="Jan Groh">
        <w:r>
          <w:rPr>
            <w:rFonts w:ascii="Garamond Premier Pro Caption" w:hAnsi="Garamond Premier Pro Caption"/>
            <w:sz w:val="22"/>
            <w:szCs w:val="22"/>
            <w:rtl w:val="0"/>
            <w:lang w:val="de-DE"/>
          </w:rPr>
          <w:delText xml:space="preserve">ltige Dinge, und die alte Neigung sprach aus keinem Wort hervor. </w:delText>
        </w:r>
      </w:del>
      <w:del w:id="2241" w:date="2023-01-13T18:26:59Z" w:author="Jan Groh">
        <w:r>
          <w:rPr>
            <w:rFonts w:ascii="Garamond Premier Pro Caption" w:hAnsi="Garamond Premier Pro Caption" w:hint="default"/>
            <w:sz w:val="22"/>
            <w:szCs w:val="22"/>
            <w:rtl w:val="0"/>
          </w:rPr>
          <w:delText xml:space="preserve">– </w:delText>
        </w:r>
      </w:del>
      <w:del w:id="2242" w:date="2023-01-13T18:26:59Z" w:author="Jan Groh">
        <w:r>
          <w:rPr>
            <w:rFonts w:ascii="Garamond Premier Pro Caption" w:hAnsi="Garamond Premier Pro Caption"/>
            <w:sz w:val="22"/>
            <w:szCs w:val="22"/>
            <w:rtl w:val="0"/>
            <w:lang w:val="de-DE"/>
          </w:rPr>
          <w:delText>Ein Buch, was ich gew</w:delText>
        </w:r>
      </w:del>
      <w:del w:id="2243" w:date="2023-01-13T18:26:59Z" w:author="Jan Groh">
        <w:r>
          <w:rPr>
            <w:rFonts w:ascii="Garamond Premier Pro Caption" w:hAnsi="Garamond Premier Pro Caption" w:hint="default"/>
            <w:sz w:val="22"/>
            <w:szCs w:val="22"/>
            <w:rtl w:val="0"/>
          </w:rPr>
          <w:delText>ü</w:delText>
        </w:r>
      </w:del>
      <w:del w:id="2244" w:date="2023-01-13T18:26:59Z" w:author="Jan Groh">
        <w:r>
          <w:rPr>
            <w:rFonts w:ascii="Garamond Premier Pro Caption" w:hAnsi="Garamond Premier Pro Caption"/>
            <w:sz w:val="22"/>
            <w:szCs w:val="22"/>
            <w:rtl w:val="0"/>
            <w:lang w:val="de-DE"/>
          </w:rPr>
          <w:delText>nscht hatte zu haben, schickte er mir durch Kr</w:delText>
        </w:r>
      </w:del>
      <w:del w:id="2245" w:date="2023-01-13T18:26:59Z" w:author="Jan Groh">
        <w:r>
          <w:rPr>
            <w:rFonts w:ascii="Garamond Premier Pro Caption" w:hAnsi="Garamond Premier Pro Caption" w:hint="default"/>
            <w:sz w:val="22"/>
            <w:szCs w:val="22"/>
            <w:rtl w:val="0"/>
          </w:rPr>
          <w:delText>ä</w:delText>
        </w:r>
      </w:del>
      <w:del w:id="2246" w:date="2023-01-13T18:26:59Z" w:author="Jan Groh">
        <w:r>
          <w:rPr>
            <w:rFonts w:ascii="Garamond Premier Pro Caption" w:hAnsi="Garamond Premier Pro Caption"/>
            <w:sz w:val="22"/>
            <w:szCs w:val="22"/>
            <w:rtl w:val="0"/>
            <w:lang w:val="de-DE"/>
          </w:rPr>
          <w:delText xml:space="preserve">uter von der Bibliothek sogleich am anderen Morgen. </w:delText>
        </w:r>
      </w:del>
      <w:del w:id="2247" w:date="2023-01-13T18:26:59Z" w:author="Jan Groh">
        <w:r>
          <w:rPr>
            <w:rFonts w:ascii="Garamond Premier Pro Caption" w:hAnsi="Garamond Premier Pro Caption" w:hint="default"/>
            <w:sz w:val="22"/>
            <w:szCs w:val="22"/>
            <w:rtl w:val="0"/>
          </w:rPr>
          <w:delText xml:space="preserve">– </w:delText>
        </w:r>
      </w:del>
      <w:del w:id="2248" w:date="2023-01-13T18:26:59Z" w:author="Jan Groh">
        <w:r>
          <w:rPr>
            <w:rFonts w:ascii="Garamond Premier Pro Caption" w:hAnsi="Garamond Premier Pro Caption"/>
            <w:sz w:val="22"/>
            <w:szCs w:val="22"/>
            <w:rtl w:val="0"/>
            <w:lang w:val="de-DE"/>
          </w:rPr>
          <w:delText>Mich k</w:delText>
        </w:r>
      </w:del>
      <w:del w:id="2249" w:date="2023-01-13T18:26:59Z" w:author="Jan Groh">
        <w:r>
          <w:rPr>
            <w:rFonts w:ascii="Garamond Premier Pro Caption" w:hAnsi="Garamond Premier Pro Caption" w:hint="default"/>
            <w:sz w:val="22"/>
            <w:szCs w:val="22"/>
            <w:rtl w:val="0"/>
            <w:lang w:val="sv-SE"/>
          </w:rPr>
          <w:delText>ö</w:delText>
        </w:r>
      </w:del>
      <w:del w:id="2250" w:date="2023-01-13T18:26:59Z" w:author="Jan Groh">
        <w:r>
          <w:rPr>
            <w:rFonts w:ascii="Garamond Premier Pro Caption" w:hAnsi="Garamond Premier Pro Caption"/>
            <w:sz w:val="22"/>
            <w:szCs w:val="22"/>
            <w:rtl w:val="0"/>
            <w:lang w:val="de-DE"/>
          </w:rPr>
          <w:delText>nnte die Furcht aus Weimar treiben, denn werde ich das Verh</w:delText>
        </w:r>
      </w:del>
      <w:del w:id="2251" w:date="2023-01-13T18:26:59Z" w:author="Jan Groh">
        <w:r>
          <w:rPr>
            <w:rFonts w:ascii="Garamond Premier Pro Caption" w:hAnsi="Garamond Premier Pro Caption" w:hint="default"/>
            <w:sz w:val="22"/>
            <w:szCs w:val="22"/>
            <w:rtl w:val="0"/>
          </w:rPr>
          <w:delText>ä</w:delText>
        </w:r>
      </w:del>
      <w:del w:id="2252" w:date="2023-01-13T18:26:59Z" w:author="Jan Groh">
        <w:r>
          <w:rPr>
            <w:rFonts w:ascii="Garamond Premier Pro Caption" w:hAnsi="Garamond Premier Pro Caption"/>
            <w:sz w:val="22"/>
            <w:szCs w:val="22"/>
            <w:rtl w:val="0"/>
            <w:lang w:val="de-DE"/>
          </w:rPr>
          <w:delText>ltnis auf diesen Punkt bannen k</w:delText>
        </w:r>
      </w:del>
      <w:del w:id="2253" w:date="2023-01-13T18:26:59Z" w:author="Jan Groh">
        <w:r>
          <w:rPr>
            <w:rFonts w:ascii="Garamond Premier Pro Caption" w:hAnsi="Garamond Premier Pro Caption" w:hint="default"/>
            <w:sz w:val="22"/>
            <w:szCs w:val="22"/>
            <w:rtl w:val="0"/>
            <w:lang w:val="sv-SE"/>
          </w:rPr>
          <w:delText>ö</w:delText>
        </w:r>
      </w:del>
      <w:del w:id="2254" w:date="2023-01-13T18:26:59Z" w:author="Jan Groh">
        <w:r>
          <w:rPr>
            <w:rFonts w:ascii="Garamond Premier Pro Caption" w:hAnsi="Garamond Premier Pro Caption"/>
            <w:sz w:val="22"/>
            <w:szCs w:val="22"/>
            <w:rtl w:val="0"/>
            <w:lang w:val="de-DE"/>
          </w:rPr>
          <w:delText xml:space="preserve">nnen, wo es jetzt steht? </w:delText>
        </w:r>
      </w:del>
      <w:del w:id="2255" w:date="2023-01-13T18:26:59Z" w:author="Jan Groh">
        <w:r>
          <w:rPr>
            <w:rFonts w:ascii="Garamond Premier Pro Caption" w:hAnsi="Garamond Premier Pro Caption" w:hint="default"/>
            <w:sz w:val="22"/>
            <w:szCs w:val="22"/>
            <w:rtl w:val="0"/>
          </w:rPr>
          <w:delText xml:space="preserve">– </w:delText>
        </w:r>
      </w:del>
      <w:del w:id="2256" w:date="2023-01-13T18:26:59Z" w:author="Jan Groh">
        <w:r>
          <w:rPr>
            <w:rFonts w:ascii="Garamond Premier Pro Caption" w:hAnsi="Garamond Premier Pro Caption"/>
            <w:sz w:val="22"/>
            <w:szCs w:val="22"/>
            <w:rtl w:val="0"/>
            <w:lang w:val="de-DE"/>
          </w:rPr>
          <w:delText xml:space="preserve">Und darf es denn etwas anders werden? </w:delText>
        </w:r>
      </w:del>
      <w:del w:id="2257" w:date="2023-01-13T18:26:59Z" w:author="Jan Groh">
        <w:r>
          <w:rPr>
            <w:rFonts w:ascii="Garamond Premier Pro Caption" w:hAnsi="Garamond Premier Pro Caption" w:hint="default"/>
            <w:sz w:val="22"/>
            <w:szCs w:val="22"/>
            <w:rtl w:val="0"/>
          </w:rPr>
          <w:delText xml:space="preserve">– </w:delText>
        </w:r>
      </w:del>
      <w:del w:id="2258" w:date="2023-01-13T18:26:59Z" w:author="Jan Groh">
        <w:r>
          <w:rPr>
            <w:rFonts w:ascii="Garamond Premier Pro Caption" w:hAnsi="Garamond Premier Pro Caption"/>
            <w:sz w:val="22"/>
            <w:szCs w:val="22"/>
            <w:rtl w:val="0"/>
            <w:lang w:val="de-DE"/>
          </w:rPr>
          <w:delText>Wie befleckt mu</w:delText>
        </w:r>
      </w:del>
      <w:del w:id="2259" w:date="2023-01-13T18:26:59Z" w:author="Jan Groh">
        <w:r>
          <w:rPr>
            <w:rFonts w:ascii="Garamond Premier Pro Caption" w:hAnsi="Garamond Premier Pro Caption" w:hint="default"/>
            <w:sz w:val="22"/>
            <w:szCs w:val="22"/>
            <w:rtl w:val="0"/>
            <w:lang w:val="de-DE"/>
          </w:rPr>
          <w:delText xml:space="preserve">ß </w:delText>
        </w:r>
      </w:del>
      <w:del w:id="2260" w:date="2023-01-13T18:26:59Z" w:author="Jan Groh">
        <w:r>
          <w:rPr>
            <w:rFonts w:ascii="Garamond Premier Pro Caption" w:hAnsi="Garamond Premier Pro Caption"/>
            <w:sz w:val="22"/>
            <w:szCs w:val="22"/>
            <w:rtl w:val="0"/>
            <w:lang w:val="de-DE"/>
          </w:rPr>
          <w:delText>die Seele eines Mannes sein, da</w:delText>
        </w:r>
      </w:del>
      <w:del w:id="2261" w:date="2023-01-13T18:26:59Z" w:author="Jan Groh">
        <w:r>
          <w:rPr>
            <w:rFonts w:ascii="Garamond Premier Pro Caption" w:hAnsi="Garamond Premier Pro Caption" w:hint="default"/>
            <w:sz w:val="22"/>
            <w:szCs w:val="22"/>
            <w:rtl w:val="0"/>
            <w:lang w:val="de-DE"/>
          </w:rPr>
          <w:delText xml:space="preserve">ß </w:delText>
        </w:r>
      </w:del>
      <w:del w:id="2262" w:date="2023-01-13T18:26:59Z" w:author="Jan Groh">
        <w:r>
          <w:rPr>
            <w:rFonts w:ascii="Garamond Premier Pro Caption" w:hAnsi="Garamond Premier Pro Caption"/>
            <w:sz w:val="22"/>
            <w:szCs w:val="22"/>
            <w:rtl w:val="0"/>
            <w:lang w:val="de-DE"/>
          </w:rPr>
          <w:delText>sie ein freundschaftliches B</w:delText>
        </w:r>
      </w:del>
      <w:del w:id="2263" w:date="2023-01-13T18:26:59Z" w:author="Jan Groh">
        <w:r>
          <w:rPr>
            <w:rFonts w:ascii="Garamond Premier Pro Caption" w:hAnsi="Garamond Premier Pro Caption" w:hint="default"/>
            <w:sz w:val="22"/>
            <w:szCs w:val="22"/>
            <w:rtl w:val="0"/>
          </w:rPr>
          <w:delText>ü</w:delText>
        </w:r>
      </w:del>
      <w:del w:id="2264" w:date="2023-01-13T18:26:59Z" w:author="Jan Groh">
        <w:r>
          <w:rPr>
            <w:rFonts w:ascii="Garamond Premier Pro Caption" w:hAnsi="Garamond Premier Pro Caption"/>
            <w:sz w:val="22"/>
            <w:szCs w:val="22"/>
            <w:rtl w:val="0"/>
            <w:lang w:val="de-DE"/>
          </w:rPr>
          <w:delText>ndnis weder verstehen, noch es eingehen und darin den reinsten Genu</w:delText>
        </w:r>
      </w:del>
      <w:del w:id="2265" w:date="2023-01-13T18:26:59Z" w:author="Jan Groh">
        <w:r>
          <w:rPr>
            <w:rFonts w:ascii="Garamond Premier Pro Caption" w:hAnsi="Garamond Premier Pro Caption" w:hint="default"/>
            <w:sz w:val="22"/>
            <w:szCs w:val="22"/>
            <w:rtl w:val="0"/>
            <w:lang w:val="de-DE"/>
          </w:rPr>
          <w:delText xml:space="preserve">ß </w:delText>
        </w:r>
      </w:del>
      <w:del w:id="2266" w:date="2023-01-13T18:26:59Z" w:author="Jan Groh">
        <w:r>
          <w:rPr>
            <w:rFonts w:ascii="Garamond Premier Pro Caption" w:hAnsi="Garamond Premier Pro Caption"/>
            <w:sz w:val="22"/>
            <w:szCs w:val="22"/>
            <w:rtl w:val="0"/>
            <w:lang w:val="de-DE"/>
          </w:rPr>
          <w:delText>finden kann? Sieh, so schwer wird es dem Menschen, etwas, was einmal sein Inneres aufgenommen, zu verbannen; denn spricht sich in diesen letzten Zeilen nicht wieder das alte tr</w:delText>
        </w:r>
      </w:del>
      <w:del w:id="2267" w:date="2023-01-13T18:26:59Z" w:author="Jan Groh">
        <w:r>
          <w:rPr>
            <w:rFonts w:ascii="Garamond Premier Pro Caption" w:hAnsi="Garamond Premier Pro Caption" w:hint="default"/>
            <w:sz w:val="22"/>
            <w:szCs w:val="22"/>
            <w:rtl w:val="0"/>
          </w:rPr>
          <w:delText>ü</w:delText>
        </w:r>
      </w:del>
      <w:del w:id="2268" w:date="2023-01-13T18:26:59Z" w:author="Jan Groh">
        <w:r>
          <w:rPr>
            <w:rFonts w:ascii="Garamond Premier Pro Caption" w:hAnsi="Garamond Premier Pro Caption"/>
            <w:sz w:val="22"/>
            <w:szCs w:val="22"/>
            <w:rtl w:val="0"/>
            <w:lang w:val="de-DE"/>
          </w:rPr>
          <w:delText>gliche Traumbild aus, dem ich in der Vergangenheit opferte und das mit seinen wohlbekannten schmeichelnden T</w:delText>
        </w:r>
      </w:del>
      <w:del w:id="2269" w:date="2023-01-13T18:26:59Z" w:author="Jan Groh">
        <w:r>
          <w:rPr>
            <w:rFonts w:ascii="Garamond Premier Pro Caption" w:hAnsi="Garamond Premier Pro Caption" w:hint="default"/>
            <w:sz w:val="22"/>
            <w:szCs w:val="22"/>
            <w:rtl w:val="0"/>
            <w:lang w:val="sv-SE"/>
          </w:rPr>
          <w:delText>ö</w:delText>
        </w:r>
      </w:del>
      <w:del w:id="2270" w:date="2023-01-13T18:26:59Z" w:author="Jan Groh">
        <w:r>
          <w:rPr>
            <w:rFonts w:ascii="Garamond Premier Pro Caption" w:hAnsi="Garamond Premier Pro Caption"/>
            <w:sz w:val="22"/>
            <w:szCs w:val="22"/>
            <w:rtl w:val="0"/>
            <w:lang w:val="de-DE"/>
          </w:rPr>
          <w:delText>nen mir wieder die alte erdichtete M</w:delText>
        </w:r>
      </w:del>
      <w:del w:id="2271" w:date="2023-01-13T18:26:59Z" w:author="Jan Groh">
        <w:r>
          <w:rPr>
            <w:rFonts w:ascii="Garamond Premier Pro Caption" w:hAnsi="Garamond Premier Pro Caption" w:hint="default"/>
            <w:sz w:val="22"/>
            <w:szCs w:val="22"/>
            <w:rtl w:val="0"/>
          </w:rPr>
          <w:delText>ä</w:delText>
        </w:r>
      </w:del>
      <w:del w:id="2272" w:date="2023-01-13T18:26:59Z" w:author="Jan Groh">
        <w:r>
          <w:rPr>
            <w:rFonts w:ascii="Garamond Premier Pro Caption" w:hAnsi="Garamond Premier Pro Caption"/>
            <w:sz w:val="22"/>
            <w:szCs w:val="22"/>
            <w:rtl w:val="0"/>
            <w:lang w:val="de-DE"/>
          </w:rPr>
          <w:delText>r von einer m</w:delText>
        </w:r>
      </w:del>
      <w:del w:id="2273" w:date="2023-01-13T18:26:59Z" w:author="Jan Groh">
        <w:r>
          <w:rPr>
            <w:rFonts w:ascii="Garamond Premier Pro Caption" w:hAnsi="Garamond Premier Pro Caption" w:hint="default"/>
            <w:sz w:val="22"/>
            <w:szCs w:val="22"/>
            <w:rtl w:val="0"/>
            <w:lang w:val="sv-SE"/>
          </w:rPr>
          <w:delText>ö</w:delText>
        </w:r>
      </w:del>
      <w:del w:id="2274" w:date="2023-01-13T18:26:59Z" w:author="Jan Groh">
        <w:r>
          <w:rPr>
            <w:rFonts w:ascii="Garamond Premier Pro Caption" w:hAnsi="Garamond Premier Pro Caption"/>
            <w:sz w:val="22"/>
            <w:szCs w:val="22"/>
            <w:rtl w:val="0"/>
            <w:lang w:val="de-DE"/>
          </w:rPr>
          <w:delText>glichen Freundschaft vorlullt?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7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76"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77" w:date="2023-01-13T18:26:59Z" w:author="Jan Groh"/>
          <w:rFonts w:ascii="Garamond Premier Pro Italic" w:cs="Garamond Premier Pro Italic" w:hAnsi="Garamond Premier Pro Italic" w:eastAsia="Garamond Premier Pro Italic"/>
          <w:sz w:val="22"/>
          <w:szCs w:val="22"/>
        </w:rPr>
      </w:pPr>
      <w:del w:id="2278"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79" w:date="2023-01-13T18:26:59Z" w:author="Jan Groh"/>
          <w:rFonts w:ascii="Garamond Premier Pro Italic" w:cs="Garamond Premier Pro Italic" w:hAnsi="Garamond Premier Pro Italic" w:eastAsia="Garamond Premier Pro Italic"/>
          <w:sz w:val="22"/>
          <w:szCs w:val="22"/>
        </w:rPr>
      </w:pPr>
      <w:del w:id="2280" w:date="2023-01-13T18:26:59Z" w:author="Jan Groh">
        <w:r>
          <w:rPr>
            <w:rFonts w:ascii="Garamond Premier Pro Italic" w:hAnsi="Garamond Premier Pro Italic"/>
            <w:sz w:val="22"/>
            <w:szCs w:val="22"/>
            <w:rtl w:val="0"/>
            <w:lang w:val="de-DE"/>
          </w:rPr>
          <w:delText>Weimar, den 8. Juli 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281" w:date="2023-01-13T18:26:59Z" w:author="Jan Groh"/>
          <w:rFonts w:ascii="Garamond Premier Pro Caption" w:cs="Garamond Premier Pro Caption" w:hAnsi="Garamond Premier Pro Caption" w:eastAsia="Garamond Premier Pro Caption"/>
          <w:sz w:val="22"/>
          <w:szCs w:val="22"/>
        </w:rPr>
      </w:pPr>
      <w:del w:id="2282" w:date="2023-01-13T18:26:59Z" w:author="Jan Groh">
        <w:r>
          <w:rPr>
            <w:rFonts w:ascii="Garamond Premier Pro Caption" w:hAnsi="Garamond Premier Pro Caption"/>
            <w:sz w:val="22"/>
            <w:szCs w:val="22"/>
            <w:rtl w:val="0"/>
            <w:lang w:val="de-DE"/>
          </w:rPr>
          <w:delText xml:space="preserve">Der Oberlandesgerichtsassessor Heinke und Charlotte Werner empfehlen sich als Verlobte. </w:delText>
        </w:r>
      </w:del>
      <w:del w:id="2283" w:date="2023-01-13T18:26:59Z" w:author="Jan Groh">
        <w:r>
          <w:rPr>
            <w:rFonts w:ascii="Garamond Premier Pro Caption" w:hAnsi="Garamond Premier Pro Caption" w:hint="default"/>
            <w:sz w:val="22"/>
            <w:szCs w:val="22"/>
            <w:rtl w:val="0"/>
          </w:rPr>
          <w:delText xml:space="preserve">– </w:delText>
        </w:r>
      </w:del>
      <w:del w:id="2284" w:date="2023-01-13T18:26:59Z" w:author="Jan Groh">
        <w:r>
          <w:rPr>
            <w:rFonts w:ascii="Garamond Premier Pro Caption" w:hAnsi="Garamond Premier Pro Caption"/>
            <w:sz w:val="22"/>
            <w:szCs w:val="22"/>
            <w:rtl w:val="0"/>
            <w:lang w:val="de-DE"/>
          </w:rPr>
          <w:delText xml:space="preserve">Mit diesen Worten liegt eine Karte, die ich seit heute mittag besitze, vor mir. </w:delText>
        </w:r>
      </w:del>
      <w:del w:id="2285" w:date="2023-01-13T18:26:59Z" w:author="Jan Groh">
        <w:r>
          <w:rPr>
            <w:rFonts w:ascii="Garamond Premier Pro Caption" w:hAnsi="Garamond Premier Pro Caption" w:hint="default"/>
            <w:sz w:val="22"/>
            <w:szCs w:val="22"/>
            <w:rtl w:val="0"/>
          </w:rPr>
          <w:delText xml:space="preserve">– </w:delText>
        </w:r>
      </w:del>
      <w:del w:id="2286" w:date="2023-01-13T18:26:59Z" w:author="Jan Groh">
        <w:r>
          <w:rPr>
            <w:rFonts w:ascii="Garamond Premier Pro Caption" w:hAnsi="Garamond Premier Pro Caption"/>
            <w:sz w:val="22"/>
            <w:szCs w:val="22"/>
            <w:rtl w:val="0"/>
            <w:lang w:val="de-DE"/>
          </w:rPr>
          <w:delText>Der Regierungsrat Gerstenbergk</w:delText>
        </w:r>
      </w:del>
      <w:del w:id="2287" w:date="2023-01-13T18:26:59Z" w:author="Jan Groh">
        <w:r>
          <w:rPr>
            <w:rFonts w:ascii="Garamond Premier Pro Caption" w:cs="Garamond Premier Pro Caption" w:hAnsi="Garamond Premier Pro Caption" w:eastAsia="Garamond Premier Pro Caption"/>
            <w:sz w:val="22"/>
            <w:szCs w:val="22"/>
            <w:vertAlign w:val="superscript"/>
          </w:rPr>
          <w:footnoteReference w:id="85"/>
        </w:r>
      </w:del>
      <w:del w:id="2288" w:date="2023-01-13T18:26:59Z" w:author="Jan Groh">
        <w:r>
          <w:rPr>
            <w:rFonts w:ascii="Garamond Premier Pro Caption" w:hAnsi="Garamond Premier Pro Caption"/>
            <w:sz w:val="22"/>
            <w:szCs w:val="22"/>
            <w:rtl w:val="0"/>
            <w:lang w:val="de-DE"/>
          </w:rPr>
          <w:delText xml:space="preserve"> erhielt sie von Major Kleist</w:delText>
        </w:r>
      </w:del>
      <w:del w:id="2289" w:date="2023-01-13T18:26:59Z" w:author="Jan Groh">
        <w:r>
          <w:rPr>
            <w:rFonts w:ascii="Garamond Premier Pro Caption" w:cs="Garamond Premier Pro Caption" w:hAnsi="Garamond Premier Pro Caption" w:eastAsia="Garamond Premier Pro Caption"/>
            <w:sz w:val="22"/>
            <w:szCs w:val="22"/>
            <w:vertAlign w:val="superscript"/>
          </w:rPr>
          <w:footnoteReference w:id="86"/>
        </w:r>
      </w:del>
      <w:del w:id="2290" w:date="2023-01-13T18:26:59Z" w:author="Jan Groh">
        <w:r>
          <w:rPr>
            <w:rFonts w:ascii="Garamond Premier Pro Caption" w:hAnsi="Garamond Premier Pro Caption"/>
            <w:sz w:val="22"/>
            <w:szCs w:val="22"/>
            <w:rtl w:val="0"/>
            <w:lang w:val="de-DE"/>
          </w:rPr>
          <w:delText xml:space="preserve"> und gab sie mir, ohne etwas hinzuzuf</w:delText>
        </w:r>
      </w:del>
      <w:del w:id="2291" w:date="2023-01-13T18:26:59Z" w:author="Jan Groh">
        <w:r>
          <w:rPr>
            <w:rFonts w:ascii="Garamond Premier Pro Caption" w:hAnsi="Garamond Premier Pro Caption" w:hint="default"/>
            <w:sz w:val="22"/>
            <w:szCs w:val="22"/>
            <w:rtl w:val="0"/>
          </w:rPr>
          <w:delText>ü</w:delText>
        </w:r>
      </w:del>
      <w:del w:id="2292" w:date="2023-01-13T18:26:59Z" w:author="Jan Groh">
        <w:r>
          <w:rPr>
            <w:rFonts w:ascii="Garamond Premier Pro Caption" w:hAnsi="Garamond Premier Pro Caption"/>
            <w:sz w:val="22"/>
            <w:szCs w:val="22"/>
            <w:rtl w:val="0"/>
            <w:lang w:val="fr-FR"/>
          </w:rPr>
          <w:delText>gen, pl</w:delText>
        </w:r>
      </w:del>
      <w:del w:id="2293" w:date="2023-01-13T18:26:59Z" w:author="Jan Groh">
        <w:r>
          <w:rPr>
            <w:rFonts w:ascii="Garamond Premier Pro Caption" w:hAnsi="Garamond Premier Pro Caption" w:hint="default"/>
            <w:sz w:val="22"/>
            <w:szCs w:val="22"/>
            <w:rtl w:val="0"/>
            <w:lang w:val="sv-SE"/>
          </w:rPr>
          <w:delText>ö</w:delText>
        </w:r>
      </w:del>
      <w:del w:id="2294" w:date="2023-01-13T18:26:59Z" w:author="Jan Groh">
        <w:r>
          <w:rPr>
            <w:rFonts w:ascii="Garamond Premier Pro Caption" w:hAnsi="Garamond Premier Pro Caption"/>
            <w:sz w:val="22"/>
            <w:szCs w:val="22"/>
            <w:rtl w:val="0"/>
            <w:lang w:val="de-DE"/>
          </w:rPr>
          <w:delText xml:space="preserve">tzlich bei der Oberkammerherrin in die Hand. </w:delText>
        </w:r>
      </w:del>
      <w:del w:id="2295" w:date="2023-01-13T18:26:59Z" w:author="Jan Groh">
        <w:r>
          <w:rPr>
            <w:rFonts w:ascii="Garamond Premier Pro Caption" w:hAnsi="Garamond Premier Pro Caption" w:hint="default"/>
            <w:sz w:val="22"/>
            <w:szCs w:val="22"/>
            <w:rtl w:val="0"/>
          </w:rPr>
          <w:delText xml:space="preserve">– </w:delText>
        </w:r>
      </w:del>
      <w:del w:id="2296" w:date="2023-01-13T18:26:59Z" w:author="Jan Groh">
        <w:r>
          <w:rPr>
            <w:rFonts w:ascii="Garamond Premier Pro Caption" w:hAnsi="Garamond Premier Pro Caption"/>
            <w:sz w:val="22"/>
            <w:szCs w:val="22"/>
            <w:rtl w:val="0"/>
            <w:lang w:val="de-DE"/>
          </w:rPr>
          <w:delText>Ich empfing sie mit einem Freudengeschrei, dann traten mir die Tr</w:delText>
        </w:r>
      </w:del>
      <w:del w:id="2297" w:date="2023-01-13T18:26:59Z" w:author="Jan Groh">
        <w:r>
          <w:rPr>
            <w:rFonts w:ascii="Garamond Premier Pro Caption" w:hAnsi="Garamond Premier Pro Caption" w:hint="default"/>
            <w:sz w:val="22"/>
            <w:szCs w:val="22"/>
            <w:rtl w:val="0"/>
          </w:rPr>
          <w:delText>ä</w:delText>
        </w:r>
      </w:del>
      <w:del w:id="2298" w:date="2023-01-13T18:26:59Z" w:author="Jan Groh">
        <w:r>
          <w:rPr>
            <w:rFonts w:ascii="Garamond Premier Pro Caption" w:hAnsi="Garamond Premier Pro Caption"/>
            <w:sz w:val="22"/>
            <w:szCs w:val="22"/>
            <w:rtl w:val="0"/>
            <w:lang w:val="de-DE"/>
          </w:rPr>
          <w:delText>nen aus R</w:delText>
        </w:r>
      </w:del>
      <w:del w:id="2299" w:date="2023-01-13T18:26:59Z" w:author="Jan Groh">
        <w:r>
          <w:rPr>
            <w:rFonts w:ascii="Garamond Premier Pro Caption" w:hAnsi="Garamond Premier Pro Caption" w:hint="default"/>
            <w:sz w:val="22"/>
            <w:szCs w:val="22"/>
            <w:rtl w:val="0"/>
          </w:rPr>
          <w:delText>ü</w:delText>
        </w:r>
      </w:del>
      <w:del w:id="2300" w:date="2023-01-13T18:26:59Z" w:author="Jan Groh">
        <w:r>
          <w:rPr>
            <w:rFonts w:ascii="Garamond Premier Pro Caption" w:hAnsi="Garamond Premier Pro Caption"/>
            <w:sz w:val="22"/>
            <w:szCs w:val="22"/>
            <w:rtl w:val="0"/>
            <w:lang w:val="de-DE"/>
          </w:rPr>
          <w:delText>hrung in die Augen, und dann einen Augenblick aus Schmerz, denn die ganze Vergangenheit zog an mir vor</w:delText>
        </w:r>
      </w:del>
      <w:del w:id="2301" w:date="2023-01-13T18:26:59Z" w:author="Jan Groh">
        <w:r>
          <w:rPr>
            <w:rFonts w:ascii="Garamond Premier Pro Caption" w:hAnsi="Garamond Premier Pro Caption" w:hint="default"/>
            <w:sz w:val="22"/>
            <w:szCs w:val="22"/>
            <w:rtl w:val="0"/>
          </w:rPr>
          <w:delText>ü</w:delText>
        </w:r>
      </w:del>
      <w:del w:id="2302" w:date="2023-01-13T18:26:59Z" w:author="Jan Groh">
        <w:r>
          <w:rPr>
            <w:rFonts w:ascii="Garamond Premier Pro Caption" w:hAnsi="Garamond Premier Pro Caption"/>
            <w:sz w:val="22"/>
            <w:szCs w:val="22"/>
            <w:rtl w:val="0"/>
            <w:lang w:val="de-DE"/>
          </w:rPr>
          <w:delText>ber. Du verlangst vor allem, da</w:delText>
        </w:r>
      </w:del>
      <w:del w:id="2303" w:date="2023-01-13T18:26:59Z" w:author="Jan Groh">
        <w:r>
          <w:rPr>
            <w:rFonts w:ascii="Garamond Premier Pro Caption" w:hAnsi="Garamond Premier Pro Caption" w:hint="default"/>
            <w:sz w:val="22"/>
            <w:szCs w:val="22"/>
            <w:rtl w:val="0"/>
            <w:lang w:val="de-DE"/>
          </w:rPr>
          <w:delText xml:space="preserve">ß </w:delText>
        </w:r>
      </w:del>
      <w:del w:id="2304" w:date="2023-01-13T18:26:59Z" w:author="Jan Groh">
        <w:r>
          <w:rPr>
            <w:rFonts w:ascii="Garamond Premier Pro Caption" w:hAnsi="Garamond Premier Pro Caption"/>
            <w:sz w:val="22"/>
            <w:szCs w:val="22"/>
            <w:rtl w:val="0"/>
            <w:lang w:val="de-DE"/>
          </w:rPr>
          <w:delText xml:space="preserve">ich stets wahr mit mir selbst bleiben soll! </w:delText>
        </w:r>
      </w:del>
      <w:del w:id="2305" w:date="2023-01-13T18:26:59Z" w:author="Jan Groh">
        <w:r>
          <w:rPr>
            <w:rFonts w:ascii="Garamond Premier Pro Caption" w:hAnsi="Garamond Premier Pro Caption" w:hint="default"/>
            <w:sz w:val="22"/>
            <w:szCs w:val="22"/>
            <w:rtl w:val="0"/>
            <w:lang w:val="de-DE"/>
          </w:rPr>
          <w:delText>– Ü</w:delText>
        </w:r>
      </w:del>
      <w:del w:id="2306" w:date="2023-01-13T18:26:59Z" w:author="Jan Groh">
        <w:r>
          <w:rPr>
            <w:rFonts w:ascii="Garamond Premier Pro Caption" w:hAnsi="Garamond Premier Pro Caption"/>
            <w:sz w:val="22"/>
            <w:szCs w:val="22"/>
            <w:rtl w:val="0"/>
            <w:lang w:val="de-DE"/>
          </w:rPr>
          <w:delText xml:space="preserve">ber den Punkt von Heinke wenigstens gaukelte ich mir immer etwas vor. </w:delText>
        </w:r>
      </w:del>
      <w:del w:id="2307" w:date="2023-01-13T18:26:59Z" w:author="Jan Groh">
        <w:r>
          <w:rPr>
            <w:rFonts w:ascii="Garamond Premier Pro Caption" w:hAnsi="Garamond Premier Pro Caption" w:hint="default"/>
            <w:sz w:val="22"/>
            <w:szCs w:val="22"/>
            <w:rtl w:val="0"/>
          </w:rPr>
          <w:delText xml:space="preserve">– </w:delText>
        </w:r>
      </w:del>
      <w:del w:id="2308" w:date="2023-01-13T18:26:59Z" w:author="Jan Groh">
        <w:r>
          <w:rPr>
            <w:rFonts w:ascii="Garamond Premier Pro Caption" w:hAnsi="Garamond Premier Pro Caption"/>
            <w:sz w:val="22"/>
            <w:szCs w:val="22"/>
            <w:rtl w:val="0"/>
            <w:lang w:val="de-DE"/>
          </w:rPr>
          <w:delText xml:space="preserve">Nie ist mir ein Mann so lieb gewesen wie er, und schwerlich wird es je einer werden. </w:delText>
        </w:r>
      </w:del>
      <w:del w:id="2309" w:date="2023-01-13T18:26:59Z" w:author="Jan Groh">
        <w:r>
          <w:rPr>
            <w:rFonts w:ascii="Garamond Premier Pro Caption" w:hAnsi="Garamond Premier Pro Caption" w:hint="default"/>
            <w:sz w:val="22"/>
            <w:szCs w:val="22"/>
            <w:rtl w:val="0"/>
          </w:rPr>
          <w:delText xml:space="preserve">– </w:delText>
        </w:r>
      </w:del>
      <w:del w:id="2310" w:date="2023-01-13T18:26:59Z" w:author="Jan Groh">
        <w:r>
          <w:rPr>
            <w:rFonts w:ascii="Garamond Premier Pro Caption" w:hAnsi="Garamond Premier Pro Caption"/>
            <w:sz w:val="22"/>
            <w:szCs w:val="22"/>
            <w:rtl w:val="0"/>
            <w:lang w:val="de-DE"/>
          </w:rPr>
          <w:delText>Glaube nicht, liebe Mutter, da</w:delText>
        </w:r>
      </w:del>
      <w:del w:id="2311" w:date="2023-01-13T18:26:59Z" w:author="Jan Groh">
        <w:r>
          <w:rPr>
            <w:rFonts w:ascii="Garamond Premier Pro Caption" w:hAnsi="Garamond Premier Pro Caption" w:hint="default"/>
            <w:sz w:val="22"/>
            <w:szCs w:val="22"/>
            <w:rtl w:val="0"/>
            <w:lang w:val="de-DE"/>
          </w:rPr>
          <w:delText xml:space="preserve">ß </w:delText>
        </w:r>
      </w:del>
      <w:del w:id="2312" w:date="2023-01-13T18:26:59Z" w:author="Jan Groh">
        <w:r>
          <w:rPr>
            <w:rFonts w:ascii="Garamond Premier Pro Caption" w:hAnsi="Garamond Premier Pro Caption"/>
            <w:sz w:val="22"/>
            <w:szCs w:val="22"/>
            <w:rtl w:val="0"/>
            <w:lang w:val="de-DE"/>
          </w:rPr>
          <w:delText xml:space="preserve">ich dies aus einer romanhaften Idee sage und mir etwa in den Gedanken einer ewigen, unbesiegbaren Liebe wohlgefalle; </w:delText>
        </w:r>
      </w:del>
      <w:del w:id="2313" w:date="2023-01-13T18:26:59Z" w:author="Jan Groh">
        <w:r>
          <w:rPr>
            <w:rFonts w:ascii="Garamond Premier Pro Caption" w:hAnsi="Garamond Premier Pro Caption" w:hint="default"/>
            <w:sz w:val="22"/>
            <w:szCs w:val="22"/>
            <w:rtl w:val="0"/>
          </w:rPr>
          <w:delText xml:space="preserve">– </w:delText>
        </w:r>
      </w:del>
      <w:del w:id="2314" w:date="2023-01-13T18:26:59Z" w:author="Jan Groh">
        <w:r>
          <w:rPr>
            <w:rFonts w:ascii="Garamond Premier Pro Caption" w:hAnsi="Garamond Premier Pro Caption"/>
            <w:sz w:val="22"/>
            <w:szCs w:val="22"/>
            <w:rtl w:val="0"/>
            <w:lang w:val="de-DE"/>
          </w:rPr>
          <w:delText xml:space="preserve">nein, sicher nicht; </w:delText>
        </w:r>
      </w:del>
      <w:del w:id="2315" w:date="2023-01-13T18:26:59Z" w:author="Jan Groh">
        <w:r>
          <w:rPr>
            <w:rFonts w:ascii="Garamond Premier Pro Caption" w:hAnsi="Garamond Premier Pro Caption" w:hint="default"/>
            <w:sz w:val="22"/>
            <w:szCs w:val="22"/>
            <w:rtl w:val="0"/>
          </w:rPr>
          <w:delText xml:space="preserve">– </w:delText>
        </w:r>
      </w:del>
      <w:del w:id="2316" w:date="2023-01-13T18:26:59Z" w:author="Jan Groh">
        <w:r>
          <w:rPr>
            <w:rFonts w:ascii="Garamond Premier Pro Caption" w:hAnsi="Garamond Premier Pro Caption"/>
            <w:sz w:val="22"/>
            <w:szCs w:val="22"/>
            <w:rtl w:val="0"/>
          </w:rPr>
          <w:delText>da</w:delText>
        </w:r>
      </w:del>
      <w:del w:id="2317" w:date="2023-01-13T18:26:59Z" w:author="Jan Groh">
        <w:r>
          <w:rPr>
            <w:rFonts w:ascii="Garamond Premier Pro Caption" w:hAnsi="Garamond Premier Pro Caption" w:hint="default"/>
            <w:sz w:val="22"/>
            <w:szCs w:val="22"/>
            <w:rtl w:val="0"/>
            <w:lang w:val="de-DE"/>
          </w:rPr>
          <w:delText xml:space="preserve">ß </w:delText>
        </w:r>
      </w:del>
      <w:del w:id="2318" w:date="2023-01-13T18:26:59Z" w:author="Jan Groh">
        <w:r>
          <w:rPr>
            <w:rFonts w:ascii="Garamond Premier Pro Caption" w:hAnsi="Garamond Premier Pro Caption"/>
            <w:sz w:val="22"/>
            <w:szCs w:val="22"/>
            <w:rtl w:val="0"/>
            <w:lang w:val="de-DE"/>
          </w:rPr>
          <w:delText>es so bleibt, ist mehr Furcht als Wunsch von mir, denn es mag wohl unter allen Dingen eins der seligsten sein, durch eine erwiderte Neigung jemand zu begl</w:delText>
        </w:r>
      </w:del>
      <w:del w:id="2319" w:date="2023-01-13T18:26:59Z" w:author="Jan Groh">
        <w:r>
          <w:rPr>
            <w:rFonts w:ascii="Garamond Premier Pro Caption" w:hAnsi="Garamond Premier Pro Caption" w:hint="default"/>
            <w:sz w:val="22"/>
            <w:szCs w:val="22"/>
            <w:rtl w:val="0"/>
          </w:rPr>
          <w:delText>ü</w:delText>
        </w:r>
      </w:del>
      <w:del w:id="2320" w:date="2023-01-13T18:26:59Z" w:author="Jan Groh">
        <w:r>
          <w:rPr>
            <w:rFonts w:ascii="Garamond Premier Pro Caption" w:hAnsi="Garamond Premier Pro Caption"/>
            <w:sz w:val="22"/>
            <w:szCs w:val="22"/>
            <w:rtl w:val="0"/>
            <w:lang w:val="de-DE"/>
          </w:rPr>
          <w:delText>cken; und ich w</w:delText>
        </w:r>
      </w:del>
      <w:del w:id="2321" w:date="2023-01-13T18:26:59Z" w:author="Jan Groh">
        <w:r>
          <w:rPr>
            <w:rFonts w:ascii="Garamond Premier Pro Caption" w:hAnsi="Garamond Premier Pro Caption" w:hint="default"/>
            <w:sz w:val="22"/>
            <w:szCs w:val="22"/>
            <w:rtl w:val="0"/>
          </w:rPr>
          <w:delText>ä</w:delText>
        </w:r>
      </w:del>
      <w:del w:id="2322" w:date="2023-01-13T18:26:59Z" w:author="Jan Groh">
        <w:r>
          <w:rPr>
            <w:rFonts w:ascii="Garamond Premier Pro Caption" w:hAnsi="Garamond Premier Pro Caption"/>
            <w:sz w:val="22"/>
            <w:szCs w:val="22"/>
            <w:rtl w:val="0"/>
            <w:lang w:val="de-DE"/>
          </w:rPr>
          <w:delText>re nicht gern schon jetzt um dieses Gl</w:delText>
        </w:r>
      </w:del>
      <w:del w:id="2323" w:date="2023-01-13T18:26:59Z" w:author="Jan Groh">
        <w:r>
          <w:rPr>
            <w:rFonts w:ascii="Garamond Premier Pro Caption" w:hAnsi="Garamond Premier Pro Caption" w:hint="default"/>
            <w:sz w:val="22"/>
            <w:szCs w:val="22"/>
            <w:rtl w:val="0"/>
          </w:rPr>
          <w:delText>ü</w:delText>
        </w:r>
      </w:del>
      <w:del w:id="2324" w:date="2023-01-13T18:26:59Z" w:author="Jan Groh">
        <w:r>
          <w:rPr>
            <w:rFonts w:ascii="Garamond Premier Pro Caption" w:hAnsi="Garamond Premier Pro Caption"/>
            <w:sz w:val="22"/>
            <w:szCs w:val="22"/>
            <w:rtl w:val="0"/>
          </w:rPr>
          <w:delText xml:space="preserve">ck verarmt. </w:delText>
        </w:r>
      </w:del>
      <w:del w:id="2325" w:date="2023-01-13T18:26:59Z" w:author="Jan Groh">
        <w:r>
          <w:rPr>
            <w:rFonts w:ascii="Garamond Premier Pro Caption" w:hAnsi="Garamond Premier Pro Caption" w:hint="default"/>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2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28" w:date="2023-01-13T18:26:59Z" w:author="Jan Groh"/>
          <w:rFonts w:ascii="Garamond Premier Pro Italic" w:cs="Garamond Premier Pro Italic" w:hAnsi="Garamond Premier Pro Italic" w:eastAsia="Garamond Premier Pro Italic"/>
          <w:sz w:val="22"/>
          <w:szCs w:val="22"/>
        </w:rPr>
      </w:pPr>
      <w:del w:id="2329" w:date="2023-01-13T18:26:59Z" w:author="Jan Groh">
        <w:r>
          <w:rPr>
            <w:rFonts w:ascii="Garamond Premier Pro Italic" w:hAnsi="Garamond Premier Pro Italic"/>
            <w:sz w:val="22"/>
            <w:szCs w:val="22"/>
            <w:rtl w:val="0"/>
            <w:lang w:val="de-DE"/>
          </w:rPr>
          <w:delText>Weimar, den 10. Juli 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30" w:date="2023-01-13T18:26:59Z" w:author="Jan Groh"/>
          <w:rFonts w:ascii="Garamond Premier Pro Caption" w:cs="Garamond Premier Pro Caption" w:hAnsi="Garamond Premier Pro Caption" w:eastAsia="Garamond Premier Pro Caption"/>
          <w:sz w:val="22"/>
          <w:szCs w:val="22"/>
        </w:rPr>
      </w:pPr>
      <w:del w:id="2331" w:date="2023-01-13T18:26:59Z" w:author="Jan Groh">
        <w:r>
          <w:rPr>
            <w:rFonts w:ascii="Garamond Premier Pro Caption" w:hAnsi="Garamond Premier Pro Caption"/>
            <w:sz w:val="22"/>
            <w:szCs w:val="22"/>
            <w:rtl w:val="0"/>
            <w:lang w:val="de-DE"/>
          </w:rPr>
          <w:delText xml:space="preserve">Mir ist Herr von Goethe sehr fremdartig, doch erinnert mich sein Blick zuweilen an die alte Zeit, </w:delText>
        </w:r>
      </w:del>
      <w:del w:id="2332" w:date="2023-01-13T18:26:59Z" w:author="Jan Groh">
        <w:r>
          <w:rPr>
            <w:rFonts w:ascii="Garamond Premier Pro Caption" w:hAnsi="Garamond Premier Pro Caption" w:hint="default"/>
            <w:sz w:val="22"/>
            <w:szCs w:val="22"/>
            <w:rtl w:val="0"/>
          </w:rPr>
          <w:delText>ü</w:delText>
        </w:r>
      </w:del>
      <w:del w:id="2333" w:date="2023-01-13T18:26:59Z" w:author="Jan Groh">
        <w:r>
          <w:rPr>
            <w:rFonts w:ascii="Garamond Premier Pro Caption" w:hAnsi="Garamond Premier Pro Caption"/>
            <w:sz w:val="22"/>
            <w:szCs w:val="22"/>
            <w:rtl w:val="0"/>
            <w:lang w:val="de-DE"/>
          </w:rPr>
          <w:delText>berhaupt sieht er bisweilen so grenzenlos ungl</w:delText>
        </w:r>
      </w:del>
      <w:del w:id="2334" w:date="2023-01-13T18:26:59Z" w:author="Jan Groh">
        <w:r>
          <w:rPr>
            <w:rFonts w:ascii="Garamond Premier Pro Caption" w:hAnsi="Garamond Premier Pro Caption" w:hint="default"/>
            <w:sz w:val="22"/>
            <w:szCs w:val="22"/>
            <w:rtl w:val="0"/>
          </w:rPr>
          <w:delText>ü</w:delText>
        </w:r>
      </w:del>
      <w:del w:id="2335" w:date="2023-01-13T18:26:59Z" w:author="Jan Groh">
        <w:r>
          <w:rPr>
            <w:rFonts w:ascii="Garamond Premier Pro Caption" w:hAnsi="Garamond Premier Pro Caption"/>
            <w:sz w:val="22"/>
            <w:szCs w:val="22"/>
            <w:rtl w:val="0"/>
            <w:lang w:val="de-DE"/>
          </w:rPr>
          <w:delText>cklich und schmerzlich aus, da</w:delText>
        </w:r>
      </w:del>
      <w:del w:id="2336" w:date="2023-01-13T18:26:59Z" w:author="Jan Groh">
        <w:r>
          <w:rPr>
            <w:rFonts w:ascii="Garamond Premier Pro Caption" w:hAnsi="Garamond Premier Pro Caption" w:hint="default"/>
            <w:sz w:val="22"/>
            <w:szCs w:val="22"/>
            <w:rtl w:val="0"/>
            <w:lang w:val="de-DE"/>
          </w:rPr>
          <w:delText xml:space="preserve">ß </w:delText>
        </w:r>
      </w:del>
      <w:del w:id="2337" w:date="2023-01-13T18:26:59Z" w:author="Jan Groh">
        <w:r>
          <w:rPr>
            <w:rFonts w:ascii="Garamond Premier Pro Caption" w:hAnsi="Garamond Premier Pro Caption"/>
            <w:sz w:val="22"/>
            <w:szCs w:val="22"/>
            <w:rtl w:val="0"/>
            <w:lang w:val="de-DE"/>
          </w:rPr>
          <w:delText>Du es sicher wieder nicht ertragen k</w:delText>
        </w:r>
      </w:del>
      <w:del w:id="2338" w:date="2023-01-13T18:26:59Z" w:author="Jan Groh">
        <w:r>
          <w:rPr>
            <w:rFonts w:ascii="Garamond Premier Pro Caption" w:hAnsi="Garamond Premier Pro Caption" w:hint="default"/>
            <w:sz w:val="22"/>
            <w:szCs w:val="22"/>
            <w:rtl w:val="0"/>
            <w:lang w:val="sv-SE"/>
          </w:rPr>
          <w:delText>ö</w:delText>
        </w:r>
      </w:del>
      <w:del w:id="2339" w:date="2023-01-13T18:26:59Z" w:author="Jan Groh">
        <w:r>
          <w:rPr>
            <w:rFonts w:ascii="Garamond Premier Pro Caption" w:hAnsi="Garamond Premier Pro Caption"/>
            <w:sz w:val="22"/>
            <w:szCs w:val="22"/>
            <w:rtl w:val="0"/>
            <w:lang w:val="de-DE"/>
          </w:rPr>
          <w:delText xml:space="preserve">nntest und es mir recht weh tun kann, da es mir bisweilen den Gedanken gibt, die alte Neigung bestehe noch ganz wie ehedem oder sei wieder erwacht. </w:delText>
        </w:r>
      </w:del>
      <w:del w:id="2340" w:date="2023-01-13T18:26:59Z" w:author="Jan Groh">
        <w:r>
          <w:rPr>
            <w:rFonts w:ascii="Garamond Premier Pro Caption" w:hAnsi="Garamond Premier Pro Caption" w:hint="default"/>
            <w:sz w:val="22"/>
            <w:szCs w:val="22"/>
            <w:rtl w:val="0"/>
          </w:rPr>
          <w:delText xml:space="preserve">– </w:delText>
        </w:r>
      </w:del>
      <w:del w:id="2341" w:date="2023-01-13T18:26:59Z" w:author="Jan Groh">
        <w:r>
          <w:rPr>
            <w:rFonts w:ascii="Garamond Premier Pro Caption" w:hAnsi="Garamond Premier Pro Caption"/>
            <w:sz w:val="22"/>
            <w:szCs w:val="22"/>
            <w:rtl w:val="0"/>
            <w:lang w:val="de-DE"/>
          </w:rPr>
          <w:delText>Und w</w:delText>
        </w:r>
      </w:del>
      <w:del w:id="2342" w:date="2023-01-13T18:26:59Z" w:author="Jan Groh">
        <w:r>
          <w:rPr>
            <w:rFonts w:ascii="Garamond Premier Pro Caption" w:hAnsi="Garamond Premier Pro Caption" w:hint="default"/>
            <w:sz w:val="22"/>
            <w:szCs w:val="22"/>
            <w:rtl w:val="0"/>
          </w:rPr>
          <w:delText>ä</w:delText>
        </w:r>
      </w:del>
      <w:del w:id="2343" w:date="2023-01-13T18:26:59Z" w:author="Jan Groh">
        <w:r>
          <w:rPr>
            <w:rFonts w:ascii="Garamond Premier Pro Caption" w:hAnsi="Garamond Premier Pro Caption"/>
            <w:sz w:val="22"/>
            <w:szCs w:val="22"/>
            <w:rtl w:val="0"/>
            <w:lang w:val="de-DE"/>
          </w:rPr>
          <w:delText>re das, so k</w:delText>
        </w:r>
      </w:del>
      <w:del w:id="2344" w:date="2023-01-13T18:26:59Z" w:author="Jan Groh">
        <w:r>
          <w:rPr>
            <w:rFonts w:ascii="Garamond Premier Pro Caption" w:hAnsi="Garamond Premier Pro Caption" w:hint="default"/>
            <w:sz w:val="22"/>
            <w:szCs w:val="22"/>
            <w:rtl w:val="0"/>
            <w:lang w:val="sv-SE"/>
          </w:rPr>
          <w:delText>ö</w:delText>
        </w:r>
      </w:del>
      <w:del w:id="2345" w:date="2023-01-13T18:26:59Z" w:author="Jan Groh">
        <w:r>
          <w:rPr>
            <w:rFonts w:ascii="Garamond Premier Pro Caption" w:hAnsi="Garamond Premier Pro Caption"/>
            <w:sz w:val="22"/>
            <w:szCs w:val="22"/>
            <w:rtl w:val="0"/>
            <w:lang w:val="de-DE"/>
          </w:rPr>
          <w:delText>nnte mich die Angst daf</w:delText>
        </w:r>
      </w:del>
      <w:del w:id="2346" w:date="2023-01-13T18:26:59Z" w:author="Jan Groh">
        <w:r>
          <w:rPr>
            <w:rFonts w:ascii="Garamond Premier Pro Caption" w:hAnsi="Garamond Premier Pro Caption" w:hint="default"/>
            <w:sz w:val="22"/>
            <w:szCs w:val="22"/>
            <w:rtl w:val="0"/>
          </w:rPr>
          <w:delText>ü</w:delText>
        </w:r>
      </w:del>
      <w:del w:id="2347" w:date="2023-01-13T18:26:59Z" w:author="Jan Groh">
        <w:r>
          <w:rPr>
            <w:rFonts w:ascii="Garamond Premier Pro Caption" w:hAnsi="Garamond Premier Pro Caption"/>
            <w:sz w:val="22"/>
            <w:szCs w:val="22"/>
            <w:rtl w:val="0"/>
            <w:lang w:val="de-DE"/>
          </w:rPr>
          <w:delText>r zur Stadt hinausjagen, denn ich habe und behalte nur immer die alte Empfindung f</w:delText>
        </w:r>
      </w:del>
      <w:del w:id="2348" w:date="2023-01-13T18:26:59Z" w:author="Jan Groh">
        <w:r>
          <w:rPr>
            <w:rFonts w:ascii="Garamond Premier Pro Caption" w:hAnsi="Garamond Premier Pro Caption" w:hint="default"/>
            <w:sz w:val="22"/>
            <w:szCs w:val="22"/>
            <w:rtl w:val="0"/>
          </w:rPr>
          <w:delText>ü</w:delText>
        </w:r>
      </w:del>
      <w:del w:id="2349" w:date="2023-01-13T18:26:59Z" w:author="Jan Groh">
        <w:r>
          <w:rPr>
            <w:rFonts w:ascii="Garamond Premier Pro Caption" w:hAnsi="Garamond Premier Pro Caption"/>
            <w:sz w:val="22"/>
            <w:szCs w:val="22"/>
            <w:rtl w:val="0"/>
            <w:lang w:val="de-DE"/>
          </w:rPr>
          <w:delText>r ihn, die andern recht viel scheinen w</w:delText>
        </w:r>
      </w:del>
      <w:del w:id="2350" w:date="2023-01-13T18:26:59Z" w:author="Jan Groh">
        <w:r>
          <w:rPr>
            <w:rFonts w:ascii="Garamond Premier Pro Caption" w:hAnsi="Garamond Premier Pro Caption" w:hint="default"/>
            <w:sz w:val="22"/>
            <w:szCs w:val="22"/>
            <w:rtl w:val="0"/>
          </w:rPr>
          <w:delText>ü</w:delText>
        </w:r>
      </w:del>
      <w:del w:id="2351" w:date="2023-01-13T18:26:59Z" w:author="Jan Groh">
        <w:r>
          <w:rPr>
            <w:rFonts w:ascii="Garamond Premier Pro Caption" w:hAnsi="Garamond Premier Pro Caption"/>
            <w:sz w:val="22"/>
            <w:szCs w:val="22"/>
            <w:rtl w:val="0"/>
            <w:lang w:val="de-DE"/>
          </w:rPr>
          <w:delText>rde, ihm aber in diesem Falle nie gen</w:delText>
        </w:r>
      </w:del>
      <w:del w:id="2352" w:date="2023-01-13T18:26:59Z" w:author="Jan Groh">
        <w:r>
          <w:rPr>
            <w:rFonts w:ascii="Garamond Premier Pro Caption" w:hAnsi="Garamond Premier Pro Caption" w:hint="default"/>
            <w:sz w:val="22"/>
            <w:szCs w:val="22"/>
            <w:rtl w:val="0"/>
          </w:rPr>
          <w:delText>ü</w:delText>
        </w:r>
      </w:del>
      <w:del w:id="2353" w:date="2023-01-13T18:26:59Z" w:author="Jan Groh">
        <w:r>
          <w:rPr>
            <w:rFonts w:ascii="Garamond Premier Pro Caption" w:hAnsi="Garamond Premier Pro Caption"/>
            <w:sz w:val="22"/>
            <w:szCs w:val="22"/>
            <w:rtl w:val="0"/>
            <w:lang w:val="nl-NL"/>
          </w:rPr>
          <w:delText>gen w</w:delText>
        </w:r>
      </w:del>
      <w:del w:id="2354" w:date="2023-01-13T18:26:59Z" w:author="Jan Groh">
        <w:r>
          <w:rPr>
            <w:rFonts w:ascii="Garamond Premier Pro Caption" w:hAnsi="Garamond Premier Pro Caption" w:hint="default"/>
            <w:sz w:val="22"/>
            <w:szCs w:val="22"/>
            <w:rtl w:val="0"/>
          </w:rPr>
          <w:delText>ü</w:delText>
        </w:r>
      </w:del>
      <w:del w:id="2355" w:date="2023-01-13T18:26:59Z" w:author="Jan Groh">
        <w:r>
          <w:rPr>
            <w:rFonts w:ascii="Garamond Premier Pro Caption" w:hAnsi="Garamond Premier Pro Caption"/>
            <w:sz w:val="22"/>
            <w:szCs w:val="22"/>
            <w:rtl w:val="0"/>
          </w:rPr>
          <w:delText>rde.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5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5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58" w:date="2023-01-13T18:26:59Z" w:author="Jan Groh"/>
          <w:rFonts w:ascii="Garamond Premier Pro Italic" w:cs="Garamond Premier Pro Italic" w:hAnsi="Garamond Premier Pro Italic" w:eastAsia="Garamond Premier Pro Italic"/>
          <w:sz w:val="22"/>
          <w:szCs w:val="22"/>
        </w:rPr>
      </w:pPr>
      <w:del w:id="2359"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60" w:date="2023-01-13T18:26:59Z" w:author="Jan Groh"/>
          <w:rFonts w:ascii="Garamond Premier Pro Italic" w:cs="Garamond Premier Pro Italic" w:hAnsi="Garamond Premier Pro Italic" w:eastAsia="Garamond Premier Pro Italic"/>
          <w:sz w:val="22"/>
          <w:szCs w:val="22"/>
        </w:rPr>
      </w:pPr>
      <w:del w:id="2361" w:date="2023-01-13T18:26:59Z" w:author="Jan Groh">
        <w:r>
          <w:rPr>
            <w:rFonts w:ascii="Garamond Premier Pro Italic" w:hAnsi="Garamond Premier Pro Italic"/>
            <w:sz w:val="22"/>
            <w:szCs w:val="22"/>
            <w:rtl w:val="0"/>
            <w:lang w:val="de-DE"/>
          </w:rPr>
          <w:delText>Weimar, den 21. Juli 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62" w:date="2023-01-13T18:26:59Z" w:author="Jan Groh"/>
          <w:rFonts w:ascii="Garamond Premier Pro Caption" w:cs="Garamond Premier Pro Caption" w:hAnsi="Garamond Premier Pro Caption" w:eastAsia="Garamond Premier Pro Caption"/>
          <w:sz w:val="22"/>
          <w:szCs w:val="22"/>
        </w:rPr>
      </w:pPr>
      <w:del w:id="2363" w:date="2023-01-13T18:26:59Z" w:author="Jan Groh">
        <w:r>
          <w:rPr>
            <w:rFonts w:ascii="Garamond Premier Pro Caption" w:hAnsi="Garamond Premier Pro Caption"/>
            <w:sz w:val="22"/>
            <w:szCs w:val="22"/>
            <w:rtl w:val="0"/>
            <w:lang w:val="de-DE"/>
          </w:rPr>
          <w:delText xml:space="preserve">Heinke ist der einzige Mann, dessen Wert ich weit </w:delText>
        </w:r>
      </w:del>
      <w:del w:id="2364" w:date="2023-01-13T18:26:59Z" w:author="Jan Groh">
        <w:r>
          <w:rPr>
            <w:rFonts w:ascii="Garamond Premier Pro Caption" w:hAnsi="Garamond Premier Pro Caption" w:hint="default"/>
            <w:sz w:val="22"/>
            <w:szCs w:val="22"/>
            <w:rtl w:val="0"/>
          </w:rPr>
          <w:delText>ü</w:delText>
        </w:r>
      </w:del>
      <w:del w:id="2365" w:date="2023-01-13T18:26:59Z" w:author="Jan Groh">
        <w:r>
          <w:rPr>
            <w:rFonts w:ascii="Garamond Premier Pro Caption" w:hAnsi="Garamond Premier Pro Caption"/>
            <w:sz w:val="22"/>
            <w:szCs w:val="22"/>
            <w:rtl w:val="0"/>
            <w:lang w:val="de-DE"/>
          </w:rPr>
          <w:delText>ber den meinigen erhaben f</w:delText>
        </w:r>
      </w:del>
      <w:del w:id="2366" w:date="2023-01-13T18:26:59Z" w:author="Jan Groh">
        <w:r>
          <w:rPr>
            <w:rFonts w:ascii="Garamond Premier Pro Caption" w:hAnsi="Garamond Premier Pro Caption" w:hint="default"/>
            <w:sz w:val="22"/>
            <w:szCs w:val="22"/>
            <w:rtl w:val="0"/>
          </w:rPr>
          <w:delText>ü</w:delText>
        </w:r>
      </w:del>
      <w:del w:id="2367" w:date="2023-01-13T18:26:59Z" w:author="Jan Groh">
        <w:r>
          <w:rPr>
            <w:rFonts w:ascii="Garamond Premier Pro Caption" w:hAnsi="Garamond Premier Pro Caption"/>
            <w:sz w:val="22"/>
            <w:szCs w:val="22"/>
            <w:rtl w:val="0"/>
            <w:lang w:val="de-DE"/>
          </w:rPr>
          <w:delText>hlte, zu dem ich hinaufstrebte und wo ich deutlich f</w:delText>
        </w:r>
      </w:del>
      <w:del w:id="2368" w:date="2023-01-13T18:26:59Z" w:author="Jan Groh">
        <w:r>
          <w:rPr>
            <w:rFonts w:ascii="Garamond Premier Pro Caption" w:hAnsi="Garamond Premier Pro Caption" w:hint="default"/>
            <w:sz w:val="22"/>
            <w:szCs w:val="22"/>
            <w:rtl w:val="0"/>
          </w:rPr>
          <w:delText>ü</w:delText>
        </w:r>
      </w:del>
      <w:del w:id="2369" w:date="2023-01-13T18:26:59Z" w:author="Jan Groh">
        <w:r>
          <w:rPr>
            <w:rFonts w:ascii="Garamond Premier Pro Caption" w:hAnsi="Garamond Premier Pro Caption"/>
            <w:sz w:val="22"/>
            <w:szCs w:val="22"/>
            <w:rtl w:val="0"/>
            <w:lang w:val="de-DE"/>
          </w:rPr>
          <w:delText>hlte, wie untergeben ich ihm sei, der einzige, den ich nicht blo</w:delText>
        </w:r>
      </w:del>
      <w:del w:id="2370" w:date="2023-01-13T18:26:59Z" w:author="Jan Groh">
        <w:r>
          <w:rPr>
            <w:rFonts w:ascii="Garamond Premier Pro Caption" w:hAnsi="Garamond Premier Pro Caption" w:hint="default"/>
            <w:sz w:val="22"/>
            <w:szCs w:val="22"/>
            <w:rtl w:val="0"/>
            <w:lang w:val="de-DE"/>
          </w:rPr>
          <w:delText xml:space="preserve">ß </w:delText>
        </w:r>
      </w:del>
      <w:del w:id="2371" w:date="2023-01-13T18:26:59Z" w:author="Jan Groh">
        <w:r>
          <w:rPr>
            <w:rFonts w:ascii="Garamond Premier Pro Caption" w:hAnsi="Garamond Premier Pro Caption"/>
            <w:sz w:val="22"/>
            <w:szCs w:val="22"/>
            <w:rtl w:val="0"/>
            <w:lang w:val="de-DE"/>
          </w:rPr>
          <w:delText>liebte, sondern wahrhaft ehrte.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7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74" w:date="2023-01-13T18:26:59Z" w:author="Jan Groh"/>
          <w:rFonts w:ascii="Garamond Premier Pro Italic" w:cs="Garamond Premier Pro Italic" w:hAnsi="Garamond Premier Pro Italic" w:eastAsia="Garamond Premier Pro Italic"/>
          <w:sz w:val="22"/>
          <w:szCs w:val="22"/>
        </w:rPr>
      </w:pPr>
      <w:del w:id="2375" w:date="2023-01-13T18:26:59Z" w:author="Jan Groh">
        <w:r>
          <w:rPr>
            <w:rFonts w:ascii="Garamond Premier Pro Italic" w:hAnsi="Garamond Premier Pro Italic"/>
            <w:sz w:val="22"/>
            <w:szCs w:val="22"/>
            <w:rtl w:val="0"/>
            <w:lang w:val="de-DE"/>
          </w:rPr>
          <w:delText>Adele Schopenhauer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76" w:date="2023-01-13T18:26:59Z" w:author="Jan Groh"/>
          <w:rFonts w:ascii="Garamond Premier Pro Italic" w:cs="Garamond Premier Pro Italic" w:hAnsi="Garamond Premier Pro Italic" w:eastAsia="Garamond Premier Pro Italic"/>
          <w:sz w:val="22"/>
          <w:szCs w:val="22"/>
        </w:rPr>
      </w:pPr>
      <w:del w:id="2377" w:date="2023-01-13T18:26:59Z" w:author="Jan Groh">
        <w:r>
          <w:rPr>
            <w:rFonts w:ascii="Garamond Premier Pro Italic" w:hAnsi="Garamond Premier Pro Italic"/>
            <w:sz w:val="22"/>
            <w:szCs w:val="22"/>
            <w:rtl w:val="0"/>
            <w:lang w:val="pt-PT"/>
          </w:rPr>
          <w:delText>[1815]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378" w:date="2023-01-13T18:26:59Z" w:author="Jan Groh"/>
          <w:rFonts w:ascii="Garamond Premier Pro Caption" w:cs="Garamond Premier Pro Caption" w:hAnsi="Garamond Premier Pro Caption" w:eastAsia="Garamond Premier Pro Caption"/>
          <w:sz w:val="22"/>
          <w:szCs w:val="22"/>
        </w:rPr>
      </w:pPr>
      <w:del w:id="2379" w:date="2023-01-13T18:26:59Z" w:author="Jan Groh">
        <w:r>
          <w:rPr>
            <w:rFonts w:ascii="Garamond Premier Pro Caption" w:hAnsi="Garamond Premier Pro Caption"/>
            <w:sz w:val="22"/>
            <w:szCs w:val="22"/>
            <w:rtl w:val="0"/>
            <w:lang w:val="de-DE"/>
          </w:rPr>
          <w:delText>Mein Kopf ist mir ganz verr</w:delText>
        </w:r>
      </w:del>
      <w:del w:id="2380" w:date="2023-01-13T18:26:59Z" w:author="Jan Groh">
        <w:r>
          <w:rPr>
            <w:rFonts w:ascii="Garamond Premier Pro Caption" w:hAnsi="Garamond Premier Pro Caption" w:hint="default"/>
            <w:sz w:val="22"/>
            <w:szCs w:val="22"/>
            <w:rtl w:val="0"/>
          </w:rPr>
          <w:delText>ü</w:delText>
        </w:r>
      </w:del>
      <w:del w:id="2381" w:date="2023-01-13T18:26:59Z" w:author="Jan Groh">
        <w:r>
          <w:rPr>
            <w:rFonts w:ascii="Garamond Premier Pro Caption" w:hAnsi="Garamond Premier Pro Caption"/>
            <w:sz w:val="22"/>
            <w:szCs w:val="22"/>
            <w:rtl w:val="0"/>
            <w:lang w:val="de-DE"/>
          </w:rPr>
          <w:delText>ckt, wenn er Dich als A.s Frau denkt; dieser harte wilde Mensch, ich wei</w:delText>
        </w:r>
      </w:del>
      <w:del w:id="2382" w:date="2023-01-13T18:26:59Z" w:author="Jan Groh">
        <w:r>
          <w:rPr>
            <w:rFonts w:ascii="Garamond Premier Pro Caption" w:hAnsi="Garamond Premier Pro Caption" w:hint="default"/>
            <w:sz w:val="22"/>
            <w:szCs w:val="22"/>
            <w:rtl w:val="0"/>
            <w:lang w:val="de-DE"/>
          </w:rPr>
          <w:delText>ß</w:delText>
        </w:r>
      </w:del>
      <w:del w:id="2383" w:date="2023-01-13T18:26:59Z" w:author="Jan Groh">
        <w:r>
          <w:rPr>
            <w:rFonts w:ascii="Garamond Premier Pro Caption" w:hAnsi="Garamond Premier Pro Caption"/>
            <w:sz w:val="22"/>
            <w:szCs w:val="22"/>
            <w:rtl w:val="0"/>
            <w:lang w:val="de-DE"/>
          </w:rPr>
          <w:delText>, er zerst</w:delText>
        </w:r>
      </w:del>
      <w:del w:id="2384" w:date="2023-01-13T18:26:59Z" w:author="Jan Groh">
        <w:r>
          <w:rPr>
            <w:rFonts w:ascii="Garamond Premier Pro Caption" w:hAnsi="Garamond Premier Pro Caption" w:hint="default"/>
            <w:sz w:val="22"/>
            <w:szCs w:val="22"/>
            <w:rtl w:val="0"/>
            <w:lang w:val="sv-SE"/>
          </w:rPr>
          <w:delText>ö</w:delText>
        </w:r>
      </w:del>
      <w:del w:id="2385" w:date="2023-01-13T18:26:59Z" w:author="Jan Groh">
        <w:r>
          <w:rPr>
            <w:rFonts w:ascii="Garamond Premier Pro Caption" w:hAnsi="Garamond Premier Pro Caption"/>
            <w:sz w:val="22"/>
            <w:szCs w:val="22"/>
            <w:rtl w:val="0"/>
            <w:lang w:val="de-DE"/>
          </w:rPr>
          <w:delText>rt Dich noch ganz. Ich stehe vor der Zukunft wie in einem gl</w:delText>
        </w:r>
      </w:del>
      <w:del w:id="2386" w:date="2023-01-13T18:26:59Z" w:author="Jan Groh">
        <w:r>
          <w:rPr>
            <w:rFonts w:ascii="Garamond Premier Pro Caption" w:hAnsi="Garamond Premier Pro Caption" w:hint="default"/>
            <w:sz w:val="22"/>
            <w:szCs w:val="22"/>
            <w:rtl w:val="0"/>
          </w:rPr>
          <w:delText>ä</w:delText>
        </w:r>
      </w:del>
      <w:del w:id="2387" w:date="2023-01-13T18:26:59Z" w:author="Jan Groh">
        <w:r>
          <w:rPr>
            <w:rFonts w:ascii="Garamond Premier Pro Caption" w:hAnsi="Garamond Premier Pro Caption"/>
            <w:sz w:val="22"/>
            <w:szCs w:val="22"/>
            <w:rtl w:val="0"/>
            <w:lang w:val="de-DE"/>
          </w:rPr>
          <w:delText>sernen Zauberpalast, ich sehe um mich lauter Jammer und sehe ins Weite, ohne das Glas durchbrechen zu k</w:delText>
        </w:r>
      </w:del>
      <w:del w:id="2388" w:date="2023-01-13T18:26:59Z" w:author="Jan Groh">
        <w:r>
          <w:rPr>
            <w:rFonts w:ascii="Garamond Premier Pro Caption" w:hAnsi="Garamond Premier Pro Caption" w:hint="default"/>
            <w:sz w:val="22"/>
            <w:szCs w:val="22"/>
            <w:rtl w:val="0"/>
            <w:lang w:val="sv-SE"/>
          </w:rPr>
          <w:delText>ö</w:delText>
        </w:r>
      </w:del>
      <w:del w:id="2389" w:date="2023-01-13T18:26:59Z" w:author="Jan Groh">
        <w:r>
          <w:rPr>
            <w:rFonts w:ascii="Garamond Premier Pro Caption" w:hAnsi="Garamond Premier Pro Caption"/>
            <w:sz w:val="22"/>
            <w:szCs w:val="22"/>
            <w:rtl w:val="0"/>
            <w:lang w:val="de-DE"/>
          </w:rPr>
          <w:delText>nnen. Ich wei</w:delText>
        </w:r>
      </w:del>
      <w:del w:id="2390" w:date="2023-01-13T18:26:59Z" w:author="Jan Groh">
        <w:r>
          <w:rPr>
            <w:rFonts w:ascii="Garamond Premier Pro Caption" w:hAnsi="Garamond Premier Pro Caption" w:hint="default"/>
            <w:sz w:val="22"/>
            <w:szCs w:val="22"/>
            <w:rtl w:val="0"/>
            <w:lang w:val="de-DE"/>
          </w:rPr>
          <w:delText xml:space="preserve">ß </w:delText>
        </w:r>
      </w:del>
      <w:del w:id="2391" w:date="2023-01-13T18:26:59Z" w:author="Jan Groh">
        <w:r>
          <w:rPr>
            <w:rFonts w:ascii="Garamond Premier Pro Caption" w:hAnsi="Garamond Premier Pro Caption"/>
            <w:sz w:val="22"/>
            <w:szCs w:val="22"/>
            <w:rtl w:val="0"/>
            <w:lang w:val="de-DE"/>
          </w:rPr>
          <w:delText>bestimmt, Du heiratest; ich bin</w:delText>
        </w:r>
      </w:del>
      <w:del w:id="2392" w:date="2023-01-13T18:26:59Z" w:author="Jan Groh">
        <w:r>
          <w:rPr>
            <w:rFonts w:ascii="Garamond Premier Pro Caption" w:hAnsi="Garamond Premier Pro Caption" w:hint="default"/>
            <w:sz w:val="22"/>
            <w:szCs w:val="22"/>
            <w:rtl w:val="1"/>
          </w:rPr>
          <w:delText>’</w:delText>
        </w:r>
      </w:del>
      <w:del w:id="2393" w:date="2023-01-13T18:26:59Z" w:author="Jan Groh">
        <w:r>
          <w:rPr>
            <w:rFonts w:ascii="Garamond Premier Pro Caption" w:hAnsi="Garamond Premier Pro Caption"/>
            <w:sz w:val="22"/>
            <w:szCs w:val="22"/>
            <w:rtl w:val="0"/>
          </w:rPr>
          <w:delText xml:space="preserve">s </w:delText>
        </w:r>
      </w:del>
      <w:del w:id="2394" w:date="2023-01-13T18:26:59Z" w:author="Jan Groh">
        <w:r>
          <w:rPr>
            <w:rFonts w:ascii="Garamond Premier Pro Caption" w:hAnsi="Garamond Premier Pro Caption" w:hint="default"/>
            <w:sz w:val="22"/>
            <w:szCs w:val="22"/>
            <w:rtl w:val="0"/>
          </w:rPr>
          <w:delText>ü</w:delText>
        </w:r>
      </w:del>
      <w:del w:id="2395" w:date="2023-01-13T18:26:59Z" w:author="Jan Groh">
        <w:r>
          <w:rPr>
            <w:rFonts w:ascii="Garamond Premier Pro Caption" w:hAnsi="Garamond Premier Pro Caption"/>
            <w:sz w:val="22"/>
            <w:szCs w:val="22"/>
            <w:rtl w:val="0"/>
            <w:lang w:val="de-DE"/>
          </w:rPr>
          <w:delText>berzeugt, und schrecklich dr</w:delText>
        </w:r>
      </w:del>
      <w:del w:id="2396" w:date="2023-01-13T18:26:59Z" w:author="Jan Groh">
        <w:r>
          <w:rPr>
            <w:rFonts w:ascii="Garamond Premier Pro Caption" w:hAnsi="Garamond Premier Pro Caption" w:hint="default"/>
            <w:sz w:val="22"/>
            <w:szCs w:val="22"/>
            <w:rtl w:val="0"/>
          </w:rPr>
          <w:delText>ü</w:delText>
        </w:r>
      </w:del>
      <w:del w:id="2397" w:date="2023-01-13T18:26:59Z" w:author="Jan Groh">
        <w:r>
          <w:rPr>
            <w:rFonts w:ascii="Garamond Premier Pro Caption" w:hAnsi="Garamond Premier Pro Caption"/>
            <w:sz w:val="22"/>
            <w:szCs w:val="22"/>
            <w:rtl w:val="0"/>
            <w:lang w:val="de-DE"/>
          </w:rPr>
          <w:delText>ckt es mich, da</w:delText>
        </w:r>
      </w:del>
      <w:del w:id="2398" w:date="2023-01-13T18:26:59Z" w:author="Jan Groh">
        <w:r>
          <w:rPr>
            <w:rFonts w:ascii="Garamond Premier Pro Caption" w:hAnsi="Garamond Premier Pro Caption" w:hint="default"/>
            <w:sz w:val="22"/>
            <w:szCs w:val="22"/>
            <w:rtl w:val="0"/>
            <w:lang w:val="de-DE"/>
          </w:rPr>
          <w:delText xml:space="preserve">ß </w:delText>
        </w:r>
      </w:del>
      <w:del w:id="2399" w:date="2023-01-13T18:26:59Z" w:author="Jan Groh">
        <w:r>
          <w:rPr>
            <w:rFonts w:ascii="Garamond Premier Pro Caption" w:hAnsi="Garamond Premier Pro Caption"/>
            <w:sz w:val="22"/>
            <w:szCs w:val="22"/>
            <w:rtl w:val="0"/>
            <w:lang w:val="de-DE"/>
          </w:rPr>
          <w:delText xml:space="preserve">auch H. Dich dazu bestimmt. Du glaubst in seinem Sinn zu handeln </w:delText>
        </w:r>
      </w:del>
      <w:del w:id="2400" w:date="2023-01-13T18:26:59Z" w:author="Jan Groh">
        <w:r>
          <w:rPr>
            <w:rFonts w:ascii="Garamond Premier Pro Caption" w:hAnsi="Garamond Premier Pro Caption" w:hint="default"/>
            <w:sz w:val="22"/>
            <w:szCs w:val="22"/>
            <w:rtl w:val="0"/>
          </w:rPr>
          <w:delText xml:space="preserve">– </w:delText>
        </w:r>
      </w:del>
      <w:del w:id="2401" w:date="2023-01-13T18:26:59Z" w:author="Jan Groh">
        <w:r>
          <w:rPr>
            <w:rFonts w:ascii="Garamond Premier Pro Caption" w:hAnsi="Garamond Premier Pro Caption"/>
            <w:sz w:val="22"/>
            <w:szCs w:val="22"/>
            <w:rtl w:val="0"/>
            <w:lang w:val="de-DE"/>
          </w:rPr>
          <w:delText xml:space="preserve">ach, leider ist das nicht sein Sinn, denn zum Wunsch, den er </w:delText>
        </w:r>
      </w:del>
      <w:del w:id="2402" w:date="2023-01-13T18:26:59Z" w:author="Jan Groh">
        <w:r>
          <w:rPr>
            <w:rFonts w:ascii="Garamond Premier Pro Caption" w:hAnsi="Garamond Premier Pro Caption" w:hint="default"/>
            <w:sz w:val="22"/>
            <w:szCs w:val="22"/>
            <w:rtl w:val="0"/>
          </w:rPr>
          <w:delText>ä</w:delText>
        </w:r>
      </w:del>
      <w:del w:id="2403" w:date="2023-01-13T18:26:59Z" w:author="Jan Groh">
        <w:r>
          <w:rPr>
            <w:rFonts w:ascii="Garamond Premier Pro Caption" w:hAnsi="Garamond Premier Pro Caption"/>
            <w:sz w:val="22"/>
            <w:szCs w:val="22"/>
            <w:rtl w:val="0"/>
          </w:rPr>
          <w:delText>u</w:delText>
        </w:r>
      </w:del>
      <w:del w:id="2404" w:date="2023-01-13T18:26:59Z" w:author="Jan Groh">
        <w:r>
          <w:rPr>
            <w:rFonts w:ascii="Garamond Premier Pro Caption" w:hAnsi="Garamond Premier Pro Caption" w:hint="default"/>
            <w:sz w:val="22"/>
            <w:szCs w:val="22"/>
            <w:rtl w:val="0"/>
            <w:lang w:val="de-DE"/>
          </w:rPr>
          <w:delText>ß</w:delText>
        </w:r>
      </w:del>
      <w:del w:id="2405" w:date="2023-01-13T18:26:59Z" w:author="Jan Groh">
        <w:r>
          <w:rPr>
            <w:rFonts w:ascii="Garamond Premier Pro Caption" w:hAnsi="Garamond Premier Pro Caption"/>
            <w:sz w:val="22"/>
            <w:szCs w:val="22"/>
            <w:rtl w:val="0"/>
            <w:lang w:val="de-DE"/>
          </w:rPr>
          <w:delText>erte, trieb ihn das Gef</w:delText>
        </w:r>
      </w:del>
      <w:del w:id="2406" w:date="2023-01-13T18:26:59Z" w:author="Jan Groh">
        <w:r>
          <w:rPr>
            <w:rFonts w:ascii="Garamond Premier Pro Caption" w:hAnsi="Garamond Premier Pro Caption" w:hint="default"/>
            <w:sz w:val="22"/>
            <w:szCs w:val="22"/>
            <w:rtl w:val="0"/>
          </w:rPr>
          <w:delText>ü</w:delText>
        </w:r>
      </w:del>
      <w:del w:id="2407" w:date="2023-01-13T18:26:59Z" w:author="Jan Groh">
        <w:r>
          <w:rPr>
            <w:rFonts w:ascii="Garamond Premier Pro Caption" w:hAnsi="Garamond Premier Pro Caption"/>
            <w:sz w:val="22"/>
            <w:szCs w:val="22"/>
            <w:rtl w:val="0"/>
            <w:lang w:val="de-DE"/>
          </w:rPr>
          <w:delText>hl, da</w:delText>
        </w:r>
      </w:del>
      <w:del w:id="2408" w:date="2023-01-13T18:26:59Z" w:author="Jan Groh">
        <w:r>
          <w:rPr>
            <w:rFonts w:ascii="Garamond Premier Pro Caption" w:hAnsi="Garamond Premier Pro Caption" w:hint="default"/>
            <w:sz w:val="22"/>
            <w:szCs w:val="22"/>
            <w:rtl w:val="0"/>
            <w:lang w:val="de-DE"/>
          </w:rPr>
          <w:delText xml:space="preserve">ß </w:delText>
        </w:r>
      </w:del>
      <w:del w:id="2409" w:date="2023-01-13T18:26:59Z" w:author="Jan Groh">
        <w:r>
          <w:rPr>
            <w:rFonts w:ascii="Garamond Premier Pro Caption" w:hAnsi="Garamond Premier Pro Caption"/>
            <w:sz w:val="22"/>
            <w:szCs w:val="22"/>
            <w:rtl w:val="0"/>
            <w:lang w:val="de-DE"/>
          </w:rPr>
          <w:delText>er ein freundliches Verh</w:delText>
        </w:r>
      </w:del>
      <w:del w:id="2410" w:date="2023-01-13T18:26:59Z" w:author="Jan Groh">
        <w:r>
          <w:rPr>
            <w:rFonts w:ascii="Garamond Premier Pro Caption" w:hAnsi="Garamond Premier Pro Caption" w:hint="default"/>
            <w:sz w:val="22"/>
            <w:szCs w:val="22"/>
            <w:rtl w:val="0"/>
          </w:rPr>
          <w:delText>ä</w:delText>
        </w:r>
      </w:del>
      <w:del w:id="2411" w:date="2023-01-13T18:26:59Z" w:author="Jan Groh">
        <w:r>
          <w:rPr>
            <w:rFonts w:ascii="Garamond Premier Pro Caption" w:hAnsi="Garamond Premier Pro Caption"/>
            <w:sz w:val="22"/>
            <w:szCs w:val="22"/>
            <w:rtl w:val="0"/>
            <w:lang w:val="de-DE"/>
          </w:rPr>
          <w:delText>ltnis gest</w:delText>
        </w:r>
      </w:del>
      <w:del w:id="2412" w:date="2023-01-13T18:26:59Z" w:author="Jan Groh">
        <w:r>
          <w:rPr>
            <w:rFonts w:ascii="Garamond Premier Pro Caption" w:hAnsi="Garamond Premier Pro Caption" w:hint="default"/>
            <w:sz w:val="22"/>
            <w:szCs w:val="22"/>
            <w:rtl w:val="0"/>
            <w:lang w:val="sv-SE"/>
          </w:rPr>
          <w:delText>ö</w:delText>
        </w:r>
      </w:del>
      <w:del w:id="2413" w:date="2023-01-13T18:26:59Z" w:author="Jan Groh">
        <w:r>
          <w:rPr>
            <w:rFonts w:ascii="Garamond Premier Pro Caption" w:hAnsi="Garamond Premier Pro Caption"/>
            <w:sz w:val="22"/>
            <w:szCs w:val="22"/>
            <w:rtl w:val="0"/>
            <w:lang w:val="de-DE"/>
          </w:rPr>
          <w:delText>rt; er war im Irrtum, er hatte es zerst</w:delText>
        </w:r>
      </w:del>
      <w:del w:id="2414" w:date="2023-01-13T18:26:59Z" w:author="Jan Groh">
        <w:r>
          <w:rPr>
            <w:rFonts w:ascii="Garamond Premier Pro Caption" w:hAnsi="Garamond Premier Pro Caption" w:hint="default"/>
            <w:sz w:val="22"/>
            <w:szCs w:val="22"/>
            <w:rtl w:val="0"/>
            <w:lang w:val="sv-SE"/>
          </w:rPr>
          <w:delText>ö</w:delText>
        </w:r>
      </w:del>
      <w:del w:id="2415" w:date="2023-01-13T18:26:59Z" w:author="Jan Groh">
        <w:r>
          <w:rPr>
            <w:rFonts w:ascii="Garamond Premier Pro Caption" w:hAnsi="Garamond Premier Pro Caption"/>
            <w:sz w:val="22"/>
            <w:szCs w:val="22"/>
            <w:rtl w:val="0"/>
            <w:lang w:val="de-DE"/>
          </w:rPr>
          <w:delText>rt. Dieses kennt er gar nicht, das ist ein fremdes, ihm vielleicht gar nicht begreifliches; denn lieben, wie das Wort in unseren Seelen steht, kannst Du A. nicht. Darum sollst und mu</w:delText>
        </w:r>
      </w:del>
      <w:del w:id="2416" w:date="2023-01-13T18:26:59Z" w:author="Jan Groh">
        <w:r>
          <w:rPr>
            <w:rFonts w:ascii="Garamond Premier Pro Caption" w:hAnsi="Garamond Premier Pro Caption" w:hint="default"/>
            <w:sz w:val="22"/>
            <w:szCs w:val="22"/>
            <w:rtl w:val="0"/>
            <w:lang w:val="de-DE"/>
          </w:rPr>
          <w:delText>ß</w:delText>
        </w:r>
      </w:del>
      <w:del w:id="2417" w:date="2023-01-13T18:26:59Z" w:author="Jan Groh">
        <w:r>
          <w:rPr>
            <w:rFonts w:ascii="Garamond Premier Pro Caption" w:hAnsi="Garamond Premier Pro Caption"/>
            <w:sz w:val="22"/>
            <w:szCs w:val="22"/>
            <w:rtl w:val="0"/>
            <w:lang w:val="fr-FR"/>
          </w:rPr>
          <w:delText>t Du fort, la</w:delText>
        </w:r>
      </w:del>
      <w:del w:id="2418" w:date="2023-01-13T18:26:59Z" w:author="Jan Groh">
        <w:r>
          <w:rPr>
            <w:rFonts w:ascii="Garamond Premier Pro Caption" w:hAnsi="Garamond Premier Pro Caption" w:hint="default"/>
            <w:sz w:val="22"/>
            <w:szCs w:val="22"/>
            <w:rtl w:val="0"/>
            <w:lang w:val="de-DE"/>
          </w:rPr>
          <w:delText xml:space="preserve">ß </w:delText>
        </w:r>
      </w:del>
      <w:del w:id="2419" w:date="2023-01-13T18:26:59Z" w:author="Jan Groh">
        <w:r>
          <w:rPr>
            <w:rFonts w:ascii="Garamond Premier Pro Caption" w:hAnsi="Garamond Premier Pro Caption"/>
            <w:sz w:val="22"/>
            <w:szCs w:val="22"/>
            <w:rtl w:val="0"/>
            <w:lang w:val="de-DE"/>
          </w:rPr>
          <w:delText>Dich erbitten und erleichtere es A. nicht; der Sommer kommt, und dann gehst Du und bist gerettet. Gerettet, denn wir wollen uns nicht betr</w:delText>
        </w:r>
      </w:del>
      <w:del w:id="2420" w:date="2023-01-13T18:26:59Z" w:author="Jan Groh">
        <w:r>
          <w:rPr>
            <w:rFonts w:ascii="Garamond Premier Pro Caption" w:hAnsi="Garamond Premier Pro Caption" w:hint="default"/>
            <w:sz w:val="22"/>
            <w:szCs w:val="22"/>
            <w:rtl w:val="0"/>
          </w:rPr>
          <w:delText>ü</w:delText>
        </w:r>
      </w:del>
      <w:del w:id="2421" w:date="2023-01-13T18:26:59Z" w:author="Jan Groh">
        <w:r>
          <w:rPr>
            <w:rFonts w:ascii="Garamond Premier Pro Caption" w:hAnsi="Garamond Premier Pro Caption"/>
            <w:sz w:val="22"/>
            <w:szCs w:val="22"/>
            <w:rtl w:val="0"/>
            <w:lang w:val="de-DE"/>
          </w:rPr>
          <w:delText>gen, Du kannst in diesem Verh</w:delText>
        </w:r>
      </w:del>
      <w:del w:id="2422" w:date="2023-01-13T18:26:59Z" w:author="Jan Groh">
        <w:r>
          <w:rPr>
            <w:rFonts w:ascii="Garamond Premier Pro Caption" w:hAnsi="Garamond Premier Pro Caption" w:hint="default"/>
            <w:sz w:val="22"/>
            <w:szCs w:val="22"/>
            <w:rtl w:val="0"/>
          </w:rPr>
          <w:delText>ä</w:delText>
        </w:r>
      </w:del>
      <w:del w:id="2423" w:date="2023-01-13T18:26:59Z" w:author="Jan Groh">
        <w:r>
          <w:rPr>
            <w:rFonts w:ascii="Garamond Premier Pro Caption" w:hAnsi="Garamond Premier Pro Caption"/>
            <w:sz w:val="22"/>
            <w:szCs w:val="22"/>
            <w:rtl w:val="0"/>
            <w:lang w:val="de-DE"/>
          </w:rPr>
          <w:delText>ltnis nicht gl</w:delText>
        </w:r>
      </w:del>
      <w:del w:id="2424" w:date="2023-01-13T18:26:59Z" w:author="Jan Groh">
        <w:r>
          <w:rPr>
            <w:rFonts w:ascii="Garamond Premier Pro Caption" w:hAnsi="Garamond Premier Pro Caption" w:hint="default"/>
            <w:sz w:val="22"/>
            <w:szCs w:val="22"/>
            <w:rtl w:val="0"/>
          </w:rPr>
          <w:delText>ü</w:delText>
        </w:r>
      </w:del>
      <w:del w:id="2425" w:date="2023-01-13T18:26:59Z" w:author="Jan Groh">
        <w:r>
          <w:rPr>
            <w:rFonts w:ascii="Garamond Premier Pro Caption" w:hAnsi="Garamond Premier Pro Caption"/>
            <w:sz w:val="22"/>
            <w:szCs w:val="22"/>
            <w:rtl w:val="0"/>
            <w:lang w:val="de-DE"/>
          </w:rPr>
          <w:delText>cklich sein. Ich kann Dir weiter nichts sagen; ich liebe Dich unaussprechlich, drum verzeihe mir, was Dir auch von mir weh tun mag.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26" w:date="2023-01-13T18:26:59Z" w:author="Jan Groh"/>
          <w:rFonts w:ascii="Garamond Premier Pro Caption" w:cs="Garamond Premier Pro Caption" w:hAnsi="Garamond Premier Pro Caption" w:eastAsia="Garamond Premier Pro Caption"/>
          <w:sz w:val="22"/>
          <w:szCs w:val="22"/>
        </w:rPr>
      </w:pPr>
      <w:del w:id="2427" w:date="2023-01-13T18:26:59Z" w:author="Jan Groh">
        <w:r>
          <w:rPr>
            <w:rFonts w:ascii="Garamond Premier Pro Caption" w:hAnsi="Garamond Premier Pro Caption"/>
            <w:sz w:val="22"/>
            <w:szCs w:val="22"/>
            <w:rtl w:val="0"/>
            <w:lang w:val="de-DE"/>
          </w:rPr>
          <w:delText>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2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3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431" w:date="2023-01-05T22:50:15Z" w:author="Jan Groh"/>
          <w:del w:id="2432" w:date="2023-01-13T18:26:59Z" w:author="Jan Groh"/>
          <w:rFonts w:ascii="Garamond Premier Pro Bold" w:cs="Garamond Premier Pro Bold" w:hAnsi="Garamond Premier Pro Bold" w:eastAsia="Garamond Premier Pro Bold"/>
          <w:sz w:val="22"/>
          <w:szCs w:val="22"/>
        </w:rPr>
      </w:pPr>
      <w:del w:id="2433" w:date="2023-01-13T18:26:59Z" w:author="Jan Groh">
        <w:r>
          <w:rPr>
            <w:rFonts w:ascii="Garamond Premier Pro Bold" w:hAnsi="Garamond Premier Pro Bold"/>
            <w:sz w:val="22"/>
            <w:szCs w:val="22"/>
            <w:rtl w:val="0"/>
            <w:lang w:val="de-DE"/>
          </w:rPr>
          <w:delText>1</w:delText>
        </w:r>
      </w:del>
      <w:ins w:id="2434" w:date="2023-01-05T22:50:15Z" w:author="Jan Groh">
        <w:del w:id="2435" w:date="2023-01-13T18:26:59Z" w:author="Jan Groh">
          <w:r>
            <w:rPr>
              <w:rFonts w:ascii="Garamond Premier Pro Bold" w:hAnsi="Garamond Premier Pro Bold"/>
              <w:sz w:val="22"/>
              <w:szCs w:val="22"/>
              <w:rtl w:val="0"/>
              <w:lang w:val="de-DE"/>
            </w:rPr>
            <w:delText>9</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36" w:date="2023-01-13T18:26:59Z" w:author="Jan Groh"/>
          <w:rFonts w:ascii="Garamond Premier Pro Caption" w:cs="Garamond Premier Pro Caption" w:hAnsi="Garamond Premier Pro Caption" w:eastAsia="Garamond Premier Pro Caption"/>
          <w:sz w:val="22"/>
          <w:szCs w:val="22"/>
        </w:rPr>
      </w:pPr>
      <w:ins w:id="2437" w:date="2023-01-05T22:50:15Z" w:author="Jan Groh">
        <w:del w:id="2438" w:date="2023-01-13T18:26:59Z" w:author="Jan Groh">
          <w:r>
            <w:rPr>
              <w:rFonts w:ascii="Garamond Premier Pro Caption" w:hAnsi="Garamond Premier Pro Caption"/>
              <w:sz w:val="22"/>
              <w:szCs w:val="22"/>
              <w:rtl w:val="0"/>
              <w:lang w:val="de-DE"/>
            </w:rPr>
            <w:delText>(1</w:delText>
          </w:r>
        </w:del>
      </w:ins>
      <w:del w:id="2439" w:date="2023-01-13T18:26:59Z" w:author="Jan Groh">
        <w:r>
          <w:rPr>
            <w:rFonts w:ascii="Garamond Premier Pro Caption" w:hAnsi="Garamond Premier Pro Caption"/>
            <w:sz w:val="22"/>
            <w:szCs w:val="22"/>
            <w:rtl w:val="0"/>
            <w:lang w:val="de-DE"/>
          </w:rPr>
          <w:delText>8</w:delText>
        </w:r>
      </w:del>
      <w:ins w:id="2440" w:date="2023-01-05T22:50:19Z" w:author="Jan Groh">
        <w:del w:id="2441" w:date="2023-01-13T18:26:59Z" w:author="Jan Groh">
          <w:r>
            <w:rPr>
              <w:rFonts w:ascii="Garamond Premier Pro Caption" w:hAnsi="Garamond Premier Pro Caption"/>
              <w:sz w:val="22"/>
              <w:szCs w:val="22"/>
              <w:rtl w:val="0"/>
              <w:lang w:val="de-DE"/>
            </w:rPr>
            <w:delText>15/</w:delText>
          </w:r>
        </w:del>
      </w:ins>
      <w:del w:id="2442" w:date="2023-01-13T18:26:59Z" w:author="Jan Groh">
        <w:r>
          <w:rPr>
            <w:rFonts w:ascii="Garamond Premier Pro Caption" w:hAnsi="Garamond Premier Pro Caption"/>
            <w:sz w:val="22"/>
            <w:szCs w:val="22"/>
            <w:rtl w:val="0"/>
            <w:lang w:val="de-DE"/>
          </w:rPr>
          <w:delText>16</w:delText>
        </w:r>
      </w:del>
      <w:ins w:id="2443" w:date="2023-01-05T22:50:21Z" w:author="Jan Groh">
        <w:del w:id="2444" w:date="2023-01-13T18:26:59Z" w:author="Jan Groh">
          <w:r>
            <w:rPr>
              <w:rFonts w:ascii="Garamond Premier Pro Caption" w:hAnsi="Garamond Premier Pro Caption"/>
              <w:sz w:val="22"/>
              <w:szCs w:val="22"/>
              <w:rtl w:val="0"/>
              <w:lang w:val="de-DE"/>
            </w:rPr>
            <w:delText>)</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45" w:date="2023-01-05T22:50:31Z" w:author="Jan Groh"/>
          <w:rFonts w:ascii="Garamond Premier Pro Caption" w:cs="Garamond Premier Pro Caption" w:hAnsi="Garamond Premier Pro Caption" w:eastAsia="Garamond Premier Pro Caption"/>
          <w:sz w:val="22"/>
          <w:szCs w:val="22"/>
        </w:rPr>
      </w:pPr>
      <w:del w:id="2446" w:date="2023-01-05T22:50:31Z" w:author="Jan Groh">
        <w:r>
          <w:rPr>
            <w:rFonts w:ascii="Garamond Premier Pro Caption" w:hAnsi="Garamond Premier Pro Caption"/>
            <w:sz w:val="22"/>
            <w:szCs w:val="22"/>
            <w:rtl w:val="0"/>
            <w:lang w:val="de-DE"/>
          </w:rPr>
          <w:delText>(Ottilie 19-j</w:delText>
        </w:r>
      </w:del>
      <w:del w:id="2447" w:date="2023-01-05T22:50:31Z" w:author="Jan Groh">
        <w:r>
          <w:rPr>
            <w:rFonts w:ascii="Garamond Premier Pro Caption" w:hAnsi="Garamond Premier Pro Caption" w:hint="default"/>
            <w:sz w:val="22"/>
            <w:szCs w:val="22"/>
            <w:rtl w:val="0"/>
            <w:lang w:val="de-DE"/>
          </w:rPr>
          <w:delText>ä</w:delText>
        </w:r>
      </w:del>
      <w:del w:id="2448" w:date="2023-01-05T22:50:31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4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51" w:date="2023-01-13T18:26:59Z" w:author="Jan Groh"/>
          <w:rFonts w:ascii="Garamond Premier Pro Italic" w:cs="Garamond Premier Pro Italic" w:hAnsi="Garamond Premier Pro Italic" w:eastAsia="Garamond Premier Pro Italic"/>
          <w:sz w:val="22"/>
          <w:szCs w:val="22"/>
        </w:rPr>
      </w:pPr>
      <w:del w:id="2452" w:date="2023-01-13T18:26:59Z" w:author="Jan Groh">
        <w:r>
          <w:rPr>
            <w:rFonts w:ascii="Garamond Premier Pro Italic" w:hAnsi="Garamond Premier Pro Italic"/>
            <w:sz w:val="22"/>
            <w:szCs w:val="22"/>
            <w:rtl w:val="0"/>
            <w:lang w:val="de-DE"/>
          </w:rPr>
          <w:delText>Ottilie von Pogwisch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45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54" w:date="2023-01-13T18:26:59Z" w:author="Jan Groh"/>
          <w:rFonts w:ascii="Garamond Premier Pro Italic" w:cs="Garamond Premier Pro Italic" w:hAnsi="Garamond Premier Pro Italic" w:eastAsia="Garamond Premier Pro Italic"/>
          <w:sz w:val="22"/>
          <w:szCs w:val="22"/>
        </w:rPr>
      </w:pPr>
      <w:del w:id="2455" w:date="2023-01-13T18:26:59Z" w:author="Jan Groh">
        <w:r>
          <w:rPr>
            <w:rFonts w:ascii="Garamond Premier Pro Italic" w:hAnsi="Garamond Premier Pro Italic"/>
            <w:sz w:val="22"/>
            <w:szCs w:val="22"/>
            <w:rtl w:val="0"/>
            <w:lang w:val="de-DE"/>
          </w:rPr>
          <w:delText>Eine Liebesgeschichte.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56"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57" w:date="2023-01-13T18:26:59Z" w:author="Jan Groh"/>
          <w:rFonts w:ascii="Garamond Premier Pro Caption" w:cs="Garamond Premier Pro Caption" w:hAnsi="Garamond Premier Pro Caption" w:eastAsia="Garamond Premier Pro Caption"/>
          <w:sz w:val="22"/>
          <w:szCs w:val="22"/>
        </w:rPr>
      </w:pPr>
      <w:del w:id="2458" w:date="2023-01-13T18:26:59Z" w:author="Jan Groh">
        <w:r>
          <w:rPr>
            <w:rFonts w:ascii="Garamond Premier Pro Caption" w:hAnsi="Garamond Premier Pro Caption"/>
            <w:sz w:val="22"/>
            <w:szCs w:val="22"/>
            <w:rtl w:val="0"/>
          </w:rPr>
          <w:delText>H</w:delText>
        </w:r>
      </w:del>
      <w:del w:id="2459" w:date="2023-01-13T18:26:59Z" w:author="Jan Groh">
        <w:r>
          <w:rPr>
            <w:rFonts w:ascii="Garamond Premier Pro Caption" w:hAnsi="Garamond Premier Pro Caption" w:hint="default"/>
            <w:sz w:val="22"/>
            <w:szCs w:val="22"/>
            <w:rtl w:val="0"/>
            <w:lang w:val="sv-SE"/>
          </w:rPr>
          <w:delText>ö</w:delText>
        </w:r>
      </w:del>
      <w:del w:id="2460" w:date="2023-01-13T18:26:59Z" w:author="Jan Groh">
        <w:r>
          <w:rPr>
            <w:rFonts w:ascii="Garamond Premier Pro Caption" w:hAnsi="Garamond Premier Pro Caption"/>
            <w:sz w:val="22"/>
            <w:szCs w:val="22"/>
            <w:rtl w:val="0"/>
            <w:lang w:val="de-DE"/>
          </w:rPr>
          <w:delText>rt nur, was von Wind und Welle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61" w:date="2023-01-13T18:26:59Z" w:author="Jan Groh"/>
          <w:rFonts w:ascii="Garamond Premier Pro Caption" w:cs="Garamond Premier Pro Caption" w:hAnsi="Garamond Premier Pro Caption" w:eastAsia="Garamond Premier Pro Caption"/>
          <w:sz w:val="22"/>
          <w:szCs w:val="22"/>
        </w:rPr>
      </w:pPr>
      <w:del w:id="2462" w:date="2023-01-13T18:26:59Z" w:author="Jan Groh">
        <w:r>
          <w:rPr>
            <w:rFonts w:ascii="Garamond Premier Pro Caption" w:hAnsi="Garamond Premier Pro Caption"/>
            <w:sz w:val="22"/>
            <w:szCs w:val="22"/>
            <w:rtl w:val="0"/>
            <w:lang w:val="de-DE"/>
          </w:rPr>
          <w:delText>Ich euch j</w:delText>
        </w:r>
      </w:del>
      <w:del w:id="2463" w:date="2023-01-13T18:26:59Z" w:author="Jan Groh">
        <w:r>
          <w:rPr>
            <w:rFonts w:ascii="Garamond Premier Pro Caption" w:hAnsi="Garamond Premier Pro Caption" w:hint="default"/>
            <w:sz w:val="22"/>
            <w:szCs w:val="22"/>
            <w:rtl w:val="0"/>
          </w:rPr>
          <w:delText>ü</w:delText>
        </w:r>
      </w:del>
      <w:del w:id="2464" w:date="2023-01-13T18:26:59Z" w:author="Jan Groh">
        <w:r>
          <w:rPr>
            <w:rFonts w:ascii="Garamond Premier Pro Caption" w:hAnsi="Garamond Premier Pro Caption"/>
            <w:sz w:val="22"/>
            <w:szCs w:val="22"/>
            <w:rtl w:val="0"/>
            <w:lang w:val="de-DE"/>
          </w:rPr>
          <w:delText xml:space="preserve">ngstens abgelauscht,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65" w:date="2023-01-13T18:26:59Z" w:author="Jan Groh"/>
          <w:rFonts w:ascii="Garamond Premier Pro Caption" w:cs="Garamond Premier Pro Caption" w:hAnsi="Garamond Premier Pro Caption" w:eastAsia="Garamond Premier Pro Caption"/>
          <w:sz w:val="22"/>
          <w:szCs w:val="22"/>
        </w:rPr>
      </w:pPr>
      <w:del w:id="2466" w:date="2023-01-13T18:26:59Z" w:author="Jan Groh">
        <w:r>
          <w:rPr>
            <w:rFonts w:ascii="Garamond Premier Pro Caption" w:hAnsi="Garamond Premier Pro Caption"/>
            <w:sz w:val="22"/>
            <w:szCs w:val="22"/>
            <w:rtl w:val="0"/>
            <w:lang w:val="de-DE"/>
          </w:rPr>
          <w:delText xml:space="preserve">Dort wo jene kleine Quelle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67" w:date="2023-01-13T18:26:59Z" w:author="Jan Groh"/>
          <w:rFonts w:ascii="Garamond Premier Pro Caption" w:cs="Garamond Premier Pro Caption" w:hAnsi="Garamond Premier Pro Caption" w:eastAsia="Garamond Premier Pro Caption"/>
          <w:sz w:val="22"/>
          <w:szCs w:val="22"/>
        </w:rPr>
      </w:pPr>
      <w:del w:id="2468" w:date="2023-01-13T18:26:59Z" w:author="Jan Groh">
        <w:r>
          <w:rPr>
            <w:rFonts w:ascii="Garamond Premier Pro Caption" w:hAnsi="Garamond Premier Pro Caption"/>
            <w:sz w:val="22"/>
            <w:szCs w:val="22"/>
            <w:rtl w:val="0"/>
            <w:lang w:val="de-DE"/>
          </w:rPr>
          <w:delText>Still und rein vor</w:delText>
        </w:r>
      </w:del>
      <w:del w:id="2469" w:date="2023-01-13T18:26:59Z" w:author="Jan Groh">
        <w:r>
          <w:rPr>
            <w:rFonts w:ascii="Garamond Premier Pro Caption" w:hAnsi="Garamond Premier Pro Caption" w:hint="default"/>
            <w:sz w:val="22"/>
            <w:szCs w:val="22"/>
            <w:rtl w:val="0"/>
          </w:rPr>
          <w:delText>ü</w:delText>
        </w:r>
      </w:del>
      <w:del w:id="2470" w:date="2023-01-13T18:26:59Z" w:author="Jan Groh">
        <w:r>
          <w:rPr>
            <w:rFonts w:ascii="Garamond Premier Pro Caption" w:hAnsi="Garamond Premier Pro Caption"/>
            <w:sz w:val="22"/>
            <w:szCs w:val="22"/>
            <w:rtl w:val="0"/>
            <w:lang w:val="de-DE"/>
          </w:rPr>
          <w:delText>berrauscht.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7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72" w:date="2023-01-13T18:26:59Z" w:author="Jan Groh"/>
          <w:rFonts w:ascii="Garamond Premier Pro Caption" w:cs="Garamond Premier Pro Caption" w:hAnsi="Garamond Premier Pro Caption" w:eastAsia="Garamond Premier Pro Caption"/>
          <w:sz w:val="22"/>
          <w:szCs w:val="22"/>
        </w:rPr>
      </w:pPr>
      <w:del w:id="2473" w:date="2023-01-13T18:26:59Z" w:author="Jan Groh">
        <w:r>
          <w:rPr>
            <w:rFonts w:ascii="Garamond Premier Pro Caption" w:hAnsi="Garamond Premier Pro Caption"/>
            <w:sz w:val="22"/>
            <w:szCs w:val="22"/>
            <w:rtl w:val="0"/>
            <w:lang w:val="de-DE"/>
          </w:rPr>
          <w:delText>Jungfr</w:delText>
        </w:r>
      </w:del>
      <w:del w:id="2474" w:date="2023-01-13T18:26:59Z" w:author="Jan Groh">
        <w:r>
          <w:rPr>
            <w:rFonts w:ascii="Garamond Premier Pro Caption" w:hAnsi="Garamond Premier Pro Caption" w:hint="default"/>
            <w:sz w:val="22"/>
            <w:szCs w:val="22"/>
            <w:rtl w:val="0"/>
          </w:rPr>
          <w:delText>ä</w:delText>
        </w:r>
      </w:del>
      <w:del w:id="2475" w:date="2023-01-13T18:26:59Z" w:author="Jan Groh">
        <w:r>
          <w:rPr>
            <w:rFonts w:ascii="Garamond Premier Pro Caption" w:hAnsi="Garamond Premier Pro Caption"/>
            <w:sz w:val="22"/>
            <w:szCs w:val="22"/>
            <w:rtl w:val="0"/>
            <w:lang w:val="de-DE"/>
          </w:rPr>
          <w:delText xml:space="preserve">ulich kam sie gezogen,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76" w:date="2023-01-13T18:26:59Z" w:author="Jan Groh"/>
          <w:rFonts w:ascii="Garamond Premier Pro Caption" w:cs="Garamond Premier Pro Caption" w:hAnsi="Garamond Premier Pro Caption" w:eastAsia="Garamond Premier Pro Caption"/>
          <w:sz w:val="22"/>
          <w:szCs w:val="22"/>
        </w:rPr>
      </w:pPr>
      <w:del w:id="2477" w:date="2023-01-13T18:26:59Z" w:author="Jan Groh">
        <w:r>
          <w:rPr>
            <w:rFonts w:ascii="Garamond Premier Pro Caption" w:hAnsi="Garamond Premier Pro Caption"/>
            <w:sz w:val="22"/>
            <w:szCs w:val="22"/>
            <w:rtl w:val="0"/>
            <w:lang w:val="de-DE"/>
          </w:rPr>
          <w:delText>Halb versch</w:delText>
        </w:r>
      </w:del>
      <w:del w:id="2478" w:date="2023-01-13T18:26:59Z" w:author="Jan Groh">
        <w:r>
          <w:rPr>
            <w:rFonts w:ascii="Garamond Premier Pro Caption" w:hAnsi="Garamond Premier Pro Caption" w:hint="default"/>
            <w:sz w:val="22"/>
            <w:szCs w:val="22"/>
            <w:rtl w:val="0"/>
          </w:rPr>
          <w:delText>ä</w:delText>
        </w:r>
      </w:del>
      <w:del w:id="2479" w:date="2023-01-13T18:26:59Z" w:author="Jan Groh">
        <w:r>
          <w:rPr>
            <w:rFonts w:ascii="Garamond Premier Pro Caption" w:hAnsi="Garamond Premier Pro Caption"/>
            <w:sz w:val="22"/>
            <w:szCs w:val="22"/>
            <w:rtl w:val="0"/>
            <w:lang w:val="de-DE"/>
          </w:rPr>
          <w:delText xml:space="preserve">mt und nicht erschreckt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80" w:date="2023-01-13T18:26:59Z" w:author="Jan Groh"/>
          <w:rFonts w:ascii="Garamond Premier Pro Caption" w:cs="Garamond Premier Pro Caption" w:hAnsi="Garamond Premier Pro Caption" w:eastAsia="Garamond Premier Pro Caption"/>
          <w:sz w:val="22"/>
          <w:szCs w:val="22"/>
        </w:rPr>
      </w:pPr>
      <w:del w:id="2481" w:date="2023-01-13T18:26:59Z" w:author="Jan Groh">
        <w:r>
          <w:rPr>
            <w:rFonts w:ascii="Garamond Premier Pro Caption" w:hAnsi="Garamond Premier Pro Caption"/>
            <w:sz w:val="22"/>
            <w:szCs w:val="22"/>
            <w:rtl w:val="0"/>
            <w:lang w:val="de-DE"/>
          </w:rPr>
          <w:delText>Hat sie ihre kleinen Wogen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82" w:date="2023-01-13T18:26:59Z" w:author="Jan Groh"/>
          <w:rFonts w:ascii="Garamond Premier Pro Caption" w:cs="Garamond Premier Pro Caption" w:hAnsi="Garamond Premier Pro Caption" w:eastAsia="Garamond Premier Pro Caption"/>
          <w:sz w:val="22"/>
          <w:szCs w:val="22"/>
        </w:rPr>
      </w:pPr>
      <w:del w:id="2483" w:date="2023-01-13T18:26:59Z" w:author="Jan Groh">
        <w:r>
          <w:rPr>
            <w:rFonts w:ascii="Garamond Premier Pro Caption" w:hAnsi="Garamond Premier Pro Caption"/>
            <w:sz w:val="22"/>
            <w:szCs w:val="22"/>
            <w:rtl w:val="0"/>
            <w:lang w:val="de-DE"/>
          </w:rPr>
          <w:delText>Unter B</w:delText>
        </w:r>
      </w:del>
      <w:del w:id="2484" w:date="2023-01-13T18:26:59Z" w:author="Jan Groh">
        <w:r>
          <w:rPr>
            <w:rFonts w:ascii="Garamond Premier Pro Caption" w:hAnsi="Garamond Premier Pro Caption" w:hint="default"/>
            <w:sz w:val="22"/>
            <w:szCs w:val="22"/>
            <w:rtl w:val="0"/>
          </w:rPr>
          <w:delText>ä</w:delText>
        </w:r>
      </w:del>
      <w:del w:id="2485" w:date="2023-01-13T18:26:59Z" w:author="Jan Groh">
        <w:r>
          <w:rPr>
            <w:rFonts w:ascii="Garamond Premier Pro Caption" w:hAnsi="Garamond Premier Pro Caption"/>
            <w:sz w:val="22"/>
            <w:szCs w:val="22"/>
            <w:rtl w:val="0"/>
            <w:lang w:val="de-DE"/>
          </w:rPr>
          <w:delText>umen fast versteckt.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8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87" w:date="2023-01-13T18:26:59Z" w:author="Jan Groh"/>
          <w:rFonts w:ascii="Garamond Premier Pro Caption" w:cs="Garamond Premier Pro Caption" w:hAnsi="Garamond Premier Pro Caption" w:eastAsia="Garamond Premier Pro Caption"/>
          <w:sz w:val="22"/>
          <w:szCs w:val="22"/>
        </w:rPr>
      </w:pPr>
      <w:del w:id="2488" w:date="2023-01-13T18:26:59Z" w:author="Jan Groh">
        <w:r>
          <w:rPr>
            <w:rFonts w:ascii="Garamond Premier Pro Caption" w:hAnsi="Garamond Premier Pro Caption"/>
            <w:sz w:val="22"/>
            <w:szCs w:val="22"/>
            <w:rtl w:val="0"/>
            <w:lang w:val="de-DE"/>
          </w:rPr>
          <w:delText>Tanzend, wirbelnd in den L</w:delText>
        </w:r>
      </w:del>
      <w:del w:id="2489" w:date="2023-01-13T18:26:59Z" w:author="Jan Groh">
        <w:r>
          <w:rPr>
            <w:rFonts w:ascii="Garamond Premier Pro Caption" w:hAnsi="Garamond Premier Pro Caption" w:hint="default"/>
            <w:sz w:val="22"/>
            <w:szCs w:val="22"/>
            <w:rtl w:val="0"/>
          </w:rPr>
          <w:delText>ü</w:delText>
        </w:r>
      </w:del>
      <w:del w:id="2490" w:date="2023-01-13T18:26:59Z" w:author="Jan Groh">
        <w:r>
          <w:rPr>
            <w:rFonts w:ascii="Garamond Premier Pro Caption" w:hAnsi="Garamond Premier Pro Caption"/>
            <w:sz w:val="22"/>
            <w:szCs w:val="22"/>
            <w:rtl w:val="0"/>
            <w:lang w:val="da-DK"/>
          </w:rPr>
          <w:delText xml:space="preserve">ften,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91" w:date="2023-01-13T18:26:59Z" w:author="Jan Groh"/>
          <w:rFonts w:ascii="Garamond Premier Pro Caption" w:cs="Garamond Premier Pro Caption" w:hAnsi="Garamond Premier Pro Caption" w:eastAsia="Garamond Premier Pro Caption"/>
          <w:sz w:val="22"/>
          <w:szCs w:val="22"/>
        </w:rPr>
      </w:pPr>
      <w:del w:id="2492" w:date="2023-01-13T18:26:59Z" w:author="Jan Groh">
        <w:r>
          <w:rPr>
            <w:rFonts w:ascii="Garamond Premier Pro Caption" w:hAnsi="Garamond Premier Pro Caption"/>
            <w:sz w:val="22"/>
            <w:szCs w:val="22"/>
            <w:rtl w:val="0"/>
            <w:lang w:val="de-DE"/>
          </w:rPr>
          <w:delText xml:space="preserve">Jauchzend fast und sturmgeschwind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93" w:date="2023-01-13T18:26:59Z" w:author="Jan Groh"/>
          <w:rFonts w:ascii="Garamond Premier Pro Caption" w:cs="Garamond Premier Pro Caption" w:hAnsi="Garamond Premier Pro Caption" w:eastAsia="Garamond Premier Pro Caption"/>
          <w:sz w:val="22"/>
          <w:szCs w:val="22"/>
        </w:rPr>
      </w:pPr>
      <w:del w:id="2494" w:date="2023-01-13T18:26:59Z" w:author="Jan Groh">
        <w:r>
          <w:rPr>
            <w:rFonts w:ascii="Garamond Premier Pro Caption" w:hAnsi="Garamond Premier Pro Caption" w:hint="default"/>
            <w:sz w:val="22"/>
            <w:szCs w:val="22"/>
            <w:rtl w:val="0"/>
            <w:lang w:val="de-DE"/>
          </w:rPr>
          <w:delText>Ü</w:delText>
        </w:r>
      </w:del>
      <w:del w:id="2495" w:date="2023-01-13T18:26:59Z" w:author="Jan Groh">
        <w:r>
          <w:rPr>
            <w:rFonts w:ascii="Garamond Premier Pro Caption" w:hAnsi="Garamond Premier Pro Caption"/>
            <w:sz w:val="22"/>
            <w:szCs w:val="22"/>
            <w:rtl w:val="0"/>
          </w:rPr>
          <w:delText>ber Berge, Felsenkl</w:delText>
        </w:r>
      </w:del>
      <w:del w:id="2496" w:date="2023-01-13T18:26:59Z" w:author="Jan Groh">
        <w:r>
          <w:rPr>
            <w:rFonts w:ascii="Garamond Premier Pro Caption" w:hAnsi="Garamond Premier Pro Caption" w:hint="default"/>
            <w:sz w:val="22"/>
            <w:szCs w:val="22"/>
            <w:rtl w:val="0"/>
          </w:rPr>
          <w:delText>ü</w:delText>
        </w:r>
      </w:del>
      <w:del w:id="2497" w:date="2023-01-13T18:26:59Z" w:author="Jan Groh">
        <w:r>
          <w:rPr>
            <w:rFonts w:ascii="Garamond Premier Pro Caption" w:hAnsi="Garamond Premier Pro Caption"/>
            <w:sz w:val="22"/>
            <w:szCs w:val="22"/>
            <w:rtl w:val="0"/>
            <w:lang w:val="en-US"/>
          </w:rPr>
          <w:delText>fte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498" w:date="2023-01-13T18:26:59Z" w:author="Jan Groh"/>
          <w:rFonts w:ascii="Garamond Premier Pro Caption" w:cs="Garamond Premier Pro Caption" w:hAnsi="Garamond Premier Pro Caption" w:eastAsia="Garamond Premier Pro Caption"/>
          <w:sz w:val="22"/>
          <w:szCs w:val="22"/>
        </w:rPr>
      </w:pPr>
      <w:del w:id="2499" w:date="2023-01-13T18:26:59Z" w:author="Jan Groh">
        <w:r>
          <w:rPr>
            <w:rFonts w:ascii="Garamond Premier Pro Caption" w:hAnsi="Garamond Premier Pro Caption"/>
            <w:sz w:val="22"/>
            <w:szCs w:val="22"/>
            <w:rtl w:val="0"/>
            <w:lang w:val="de-DE"/>
          </w:rPr>
          <w:delText>Kam nun an Herr Sausewind.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0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01" w:date="2023-01-13T18:26:59Z" w:author="Jan Groh"/>
          <w:rFonts w:ascii="Garamond Premier Pro Caption" w:cs="Garamond Premier Pro Caption" w:hAnsi="Garamond Premier Pro Caption" w:eastAsia="Garamond Premier Pro Caption"/>
          <w:sz w:val="22"/>
          <w:szCs w:val="22"/>
        </w:rPr>
      </w:pPr>
      <w:del w:id="2502" w:date="2023-01-13T18:26:59Z" w:author="Jan Groh">
        <w:r>
          <w:rPr>
            <w:rFonts w:ascii="Garamond Premier Pro Caption" w:hAnsi="Garamond Premier Pro Caption"/>
            <w:sz w:val="22"/>
            <w:szCs w:val="22"/>
            <w:rtl w:val="0"/>
            <w:lang w:val="de-DE"/>
          </w:rPr>
          <w:delText xml:space="preserve">Doch sein Brausen ward nun milder,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03" w:date="2023-01-13T18:26:59Z" w:author="Jan Groh"/>
          <w:rFonts w:ascii="Garamond Premier Pro Caption" w:cs="Garamond Premier Pro Caption" w:hAnsi="Garamond Premier Pro Caption" w:eastAsia="Garamond Premier Pro Caption"/>
          <w:sz w:val="22"/>
          <w:szCs w:val="22"/>
        </w:rPr>
      </w:pPr>
      <w:del w:id="2504" w:date="2023-01-13T18:26:59Z" w:author="Jan Groh">
        <w:r>
          <w:rPr>
            <w:rFonts w:ascii="Garamond Premier Pro Caption" w:hAnsi="Garamond Premier Pro Caption"/>
            <w:sz w:val="22"/>
            <w:szCs w:val="22"/>
            <w:rtl w:val="0"/>
            <w:lang w:val="de-DE"/>
          </w:rPr>
          <w:delText xml:space="preserve">Stiller ward er, </w:delText>
        </w:r>
      </w:del>
      <w:del w:id="2505" w:date="2023-01-13T18:26:59Z" w:author="Jan Groh">
        <w:r>
          <w:rPr>
            <w:rFonts w:ascii="Garamond Premier Pro Caption" w:hAnsi="Garamond Premier Pro Caption" w:hint="default"/>
            <w:sz w:val="22"/>
            <w:szCs w:val="22"/>
            <w:rtl w:val="0"/>
          </w:rPr>
          <w:delText xml:space="preserve">– </w:delText>
        </w:r>
      </w:del>
      <w:del w:id="2506" w:date="2023-01-13T18:26:59Z" w:author="Jan Groh">
        <w:r>
          <w:rPr>
            <w:rFonts w:ascii="Garamond Premier Pro Caption" w:hAnsi="Garamond Premier Pro Caption"/>
            <w:sz w:val="22"/>
            <w:szCs w:val="22"/>
            <w:rtl w:val="0"/>
            <w:lang w:val="de-DE"/>
          </w:rPr>
          <w:delText>mehr und mehr;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07" w:date="2023-01-13T18:26:59Z" w:author="Jan Groh"/>
          <w:rFonts w:ascii="Garamond Premier Pro Caption" w:cs="Garamond Premier Pro Caption" w:hAnsi="Garamond Premier Pro Caption" w:eastAsia="Garamond Premier Pro Caption"/>
          <w:sz w:val="22"/>
          <w:szCs w:val="22"/>
        </w:rPr>
      </w:pPr>
      <w:del w:id="2508" w:date="2023-01-13T18:26:59Z" w:author="Jan Groh">
        <w:r>
          <w:rPr>
            <w:rFonts w:ascii="Garamond Premier Pro Caption" w:hAnsi="Garamond Premier Pro Caption"/>
            <w:sz w:val="22"/>
            <w:szCs w:val="22"/>
            <w:rtl w:val="0"/>
          </w:rPr>
          <w:delText>L</w:delText>
        </w:r>
      </w:del>
      <w:del w:id="2509" w:date="2023-01-13T18:26:59Z" w:author="Jan Groh">
        <w:r>
          <w:rPr>
            <w:rFonts w:ascii="Garamond Premier Pro Caption" w:hAnsi="Garamond Premier Pro Caption" w:hint="default"/>
            <w:sz w:val="22"/>
            <w:szCs w:val="22"/>
            <w:rtl w:val="0"/>
          </w:rPr>
          <w:delText>ä</w:delText>
        </w:r>
      </w:del>
      <w:del w:id="2510" w:date="2023-01-13T18:26:59Z" w:author="Jan Groh">
        <w:r>
          <w:rPr>
            <w:rFonts w:ascii="Garamond Premier Pro Caption" w:hAnsi="Garamond Premier Pro Caption"/>
            <w:sz w:val="22"/>
            <w:szCs w:val="22"/>
            <w:rtl w:val="0"/>
            <w:lang w:val="de-DE"/>
          </w:rPr>
          <w:delText xml:space="preserve">chelnd sprach die Quelle: </w:delText>
        </w:r>
      </w:del>
      <w:del w:id="2511" w:date="2023-01-13T18:26:59Z" w:author="Jan Groh">
        <w:r>
          <w:rPr>
            <w:rFonts w:ascii="Garamond Premier Pro Caption" w:hAnsi="Garamond Premier Pro Caption" w:hint="default"/>
            <w:sz w:val="22"/>
            <w:szCs w:val="22"/>
            <w:rtl w:val="0"/>
            <w:lang w:val="it-IT"/>
          </w:rPr>
          <w:delText>»</w:delText>
        </w:r>
      </w:del>
      <w:del w:id="2512" w:date="2023-01-13T18:26:59Z" w:author="Jan Groh">
        <w:r>
          <w:rPr>
            <w:rFonts w:ascii="Garamond Premier Pro Caption" w:hAnsi="Garamond Premier Pro Caption"/>
            <w:sz w:val="22"/>
            <w:szCs w:val="22"/>
            <w:rtl w:val="0"/>
            <w:lang w:val="de-DE"/>
          </w:rPr>
          <w:delText>Wilder!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13" w:date="2023-01-13T18:26:59Z" w:author="Jan Groh"/>
          <w:rFonts w:ascii="Garamond Premier Pro Caption" w:cs="Garamond Premier Pro Caption" w:hAnsi="Garamond Premier Pro Caption" w:eastAsia="Garamond Premier Pro Caption"/>
          <w:sz w:val="22"/>
          <w:szCs w:val="22"/>
        </w:rPr>
      </w:pPr>
      <w:del w:id="2514" w:date="2023-01-13T18:26:59Z" w:author="Jan Groh">
        <w:r>
          <w:rPr>
            <w:rFonts w:ascii="Garamond Premier Pro Caption" w:hAnsi="Garamond Premier Pro Caption"/>
            <w:sz w:val="22"/>
            <w:szCs w:val="22"/>
            <w:rtl w:val="0"/>
            <w:lang w:val="de-DE"/>
          </w:rPr>
          <w:delText>Ja, fast z</w:delText>
        </w:r>
      </w:del>
      <w:del w:id="2515" w:date="2023-01-13T18:26:59Z" w:author="Jan Groh">
        <w:r>
          <w:rPr>
            <w:rFonts w:ascii="Garamond Premier Pro Caption" w:hAnsi="Garamond Premier Pro Caption" w:hint="default"/>
            <w:sz w:val="22"/>
            <w:szCs w:val="22"/>
            <w:rtl w:val="0"/>
          </w:rPr>
          <w:delText>ü</w:delText>
        </w:r>
      </w:del>
      <w:del w:id="2516" w:date="2023-01-13T18:26:59Z" w:author="Jan Groh">
        <w:r>
          <w:rPr>
            <w:rFonts w:ascii="Garamond Premier Pro Caption" w:hAnsi="Garamond Premier Pro Caption"/>
            <w:sz w:val="22"/>
            <w:szCs w:val="22"/>
            <w:rtl w:val="0"/>
            <w:lang w:val="de-DE"/>
          </w:rPr>
          <w:delText>rnt</w:delText>
        </w:r>
      </w:del>
      <w:del w:id="2517" w:date="2023-01-13T18:26:59Z" w:author="Jan Groh">
        <w:r>
          <w:rPr>
            <w:rFonts w:ascii="Garamond Premier Pro Caption" w:hAnsi="Garamond Premier Pro Caption" w:hint="default"/>
            <w:sz w:val="22"/>
            <w:szCs w:val="22"/>
            <w:rtl w:val="1"/>
          </w:rPr>
          <w:delText xml:space="preserve">’ </w:delText>
        </w:r>
      </w:del>
      <w:del w:id="2518" w:date="2023-01-13T18:26:59Z" w:author="Jan Groh">
        <w:r>
          <w:rPr>
            <w:rFonts w:ascii="Garamond Premier Pro Caption" w:hAnsi="Garamond Premier Pro Caption"/>
            <w:sz w:val="22"/>
            <w:szCs w:val="22"/>
            <w:rtl w:val="0"/>
            <w:lang w:val="de-DE"/>
          </w:rPr>
          <w:delText>ich dir vorher.</w:delText>
        </w:r>
      </w:del>
      <w:del w:id="2519" w:date="2023-01-13T18:26:59Z" w:author="Jan Groh">
        <w:r>
          <w:rPr>
            <w:rFonts w:ascii="Garamond Premier Pro Caption" w:hAnsi="Garamond Premier Pro Caption" w:hint="default"/>
            <w:sz w:val="22"/>
            <w:szCs w:val="22"/>
            <w:rtl w:val="0"/>
            <w:lang w:val="fr-FR"/>
          </w:rPr>
          <w:delText xml:space="preserve">« </w:delText>
        </w:r>
      </w:del>
      <w:del w:id="2520" w:date="2023-01-13T18:26:59Z" w:author="Jan Groh">
        <w:r>
          <w:rPr>
            <w:rFonts w:ascii="Garamond Premier Pro Caption" w:hAnsi="Garamond Premier Pro Caption" w:hint="default"/>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2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22" w:date="2023-01-13T18:26:59Z" w:author="Jan Groh"/>
          <w:rFonts w:ascii="Garamond Premier Pro Caption" w:cs="Garamond Premier Pro Caption" w:hAnsi="Garamond Premier Pro Caption" w:eastAsia="Garamond Premier Pro Caption"/>
          <w:sz w:val="22"/>
          <w:szCs w:val="22"/>
        </w:rPr>
      </w:pPr>
      <w:del w:id="2523" w:date="2023-01-13T18:26:59Z" w:author="Jan Groh">
        <w:r>
          <w:rPr>
            <w:rFonts w:ascii="Garamond Premier Pro Caption" w:hAnsi="Garamond Premier Pro Caption"/>
            <w:sz w:val="22"/>
            <w:szCs w:val="22"/>
            <w:rtl w:val="0"/>
            <w:lang w:val="de-DE"/>
          </w:rPr>
          <w:delText xml:space="preserve">Und das Plaudern ward stets leiser,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24" w:date="2023-01-13T18:26:59Z" w:author="Jan Groh"/>
          <w:rFonts w:ascii="Garamond Premier Pro Caption" w:cs="Garamond Premier Pro Caption" w:hAnsi="Garamond Premier Pro Caption" w:eastAsia="Garamond Premier Pro Caption"/>
          <w:sz w:val="22"/>
          <w:szCs w:val="22"/>
        </w:rPr>
      </w:pPr>
      <w:del w:id="2525" w:date="2023-01-13T18:26:59Z" w:author="Jan Groh">
        <w:r>
          <w:rPr>
            <w:rFonts w:ascii="Garamond Premier Pro Caption" w:hAnsi="Garamond Premier Pro Caption"/>
            <w:sz w:val="22"/>
            <w:szCs w:val="22"/>
            <w:rtl w:val="0"/>
            <w:lang w:val="de-DE"/>
          </w:rPr>
          <w:delText>Schmeichelnder er Treue schwur.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26" w:date="2023-01-13T18:26:59Z" w:author="Jan Groh"/>
          <w:rFonts w:ascii="Garamond Premier Pro Caption" w:cs="Garamond Premier Pro Caption" w:hAnsi="Garamond Premier Pro Caption" w:eastAsia="Garamond Premier Pro Caption"/>
          <w:sz w:val="22"/>
          <w:szCs w:val="22"/>
        </w:rPr>
      </w:pPr>
      <w:del w:id="2527" w:date="2023-01-13T18:26:59Z" w:author="Jan Groh">
        <w:r>
          <w:rPr>
            <w:rFonts w:ascii="Garamond Premier Pro Caption" w:hAnsi="Garamond Premier Pro Caption"/>
            <w:sz w:val="22"/>
            <w:szCs w:val="22"/>
            <w:rtl w:val="0"/>
            <w:lang w:val="de-DE"/>
          </w:rPr>
          <w:delText xml:space="preserve">Kleine Quelle, sei doch weiser,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28" w:date="2023-01-13T18:26:59Z" w:author="Jan Groh"/>
          <w:rFonts w:ascii="Garamond Premier Pro Caption" w:cs="Garamond Premier Pro Caption" w:hAnsi="Garamond Premier Pro Caption" w:eastAsia="Garamond Premier Pro Caption"/>
          <w:sz w:val="22"/>
          <w:szCs w:val="22"/>
        </w:rPr>
      </w:pPr>
      <w:del w:id="2529" w:date="2023-01-13T18:26:59Z" w:author="Jan Groh">
        <w:r>
          <w:rPr>
            <w:rFonts w:ascii="Garamond Premier Pro Caption" w:hAnsi="Garamond Premier Pro Caption"/>
            <w:sz w:val="22"/>
            <w:szCs w:val="22"/>
            <w:rtl w:val="0"/>
            <w:lang w:val="de-DE"/>
          </w:rPr>
          <w:delText>Leihst zu leicht ihm Herz und Ohr.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3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31" w:date="2023-01-13T18:26:59Z" w:author="Jan Groh"/>
          <w:rFonts w:ascii="Garamond Premier Pro Caption" w:cs="Garamond Premier Pro Caption" w:hAnsi="Garamond Premier Pro Caption" w:eastAsia="Garamond Premier Pro Caption"/>
          <w:sz w:val="22"/>
          <w:szCs w:val="22"/>
        </w:rPr>
      </w:pPr>
      <w:del w:id="2532" w:date="2023-01-13T18:26:59Z" w:author="Jan Groh">
        <w:r>
          <w:rPr>
            <w:rFonts w:ascii="Garamond Premier Pro Caption" w:hAnsi="Garamond Premier Pro Caption"/>
            <w:sz w:val="22"/>
            <w:szCs w:val="22"/>
            <w:rtl w:val="0"/>
          </w:rPr>
          <w:delText>B</w:delText>
        </w:r>
      </w:del>
      <w:del w:id="2533" w:date="2023-01-13T18:26:59Z" w:author="Jan Groh">
        <w:r>
          <w:rPr>
            <w:rFonts w:ascii="Garamond Premier Pro Caption" w:hAnsi="Garamond Premier Pro Caption" w:hint="default"/>
            <w:sz w:val="22"/>
            <w:szCs w:val="22"/>
            <w:rtl w:val="0"/>
          </w:rPr>
          <w:delText>ä</w:delText>
        </w:r>
      </w:del>
      <w:del w:id="2534" w:date="2023-01-13T18:26:59Z" w:author="Jan Groh">
        <w:r>
          <w:rPr>
            <w:rFonts w:ascii="Garamond Premier Pro Caption" w:hAnsi="Garamond Premier Pro Caption"/>
            <w:sz w:val="22"/>
            <w:szCs w:val="22"/>
            <w:rtl w:val="0"/>
            <w:lang w:val="de-DE"/>
          </w:rPr>
          <w:delText>ume, die verhei</w:delText>
        </w:r>
      </w:del>
      <w:del w:id="2535" w:date="2023-01-13T18:26:59Z" w:author="Jan Groh">
        <w:r>
          <w:rPr>
            <w:rFonts w:ascii="Garamond Premier Pro Caption" w:hAnsi="Garamond Premier Pro Caption" w:hint="default"/>
            <w:sz w:val="22"/>
            <w:szCs w:val="22"/>
            <w:rtl w:val="0"/>
            <w:lang w:val="de-DE"/>
          </w:rPr>
          <w:delText>ß</w:delText>
        </w:r>
      </w:del>
      <w:del w:id="2536" w:date="2023-01-13T18:26:59Z" w:author="Jan Groh">
        <w:r>
          <w:rPr>
            <w:rFonts w:ascii="Garamond Premier Pro Caption" w:hAnsi="Garamond Premier Pro Caption"/>
            <w:sz w:val="22"/>
            <w:szCs w:val="22"/>
            <w:rtl w:val="0"/>
            <w:lang w:val="de-DE"/>
          </w:rPr>
          <w:delText>end gl</w:delText>
        </w:r>
      </w:del>
      <w:del w:id="2537" w:date="2023-01-13T18:26:59Z" w:author="Jan Groh">
        <w:r>
          <w:rPr>
            <w:rFonts w:ascii="Garamond Premier Pro Caption" w:hAnsi="Garamond Premier Pro Caption" w:hint="default"/>
            <w:sz w:val="22"/>
            <w:szCs w:val="22"/>
            <w:rtl w:val="0"/>
          </w:rPr>
          <w:delText>ü</w:delText>
        </w:r>
      </w:del>
      <w:del w:id="2538" w:date="2023-01-13T18:26:59Z" w:author="Jan Groh">
        <w:r>
          <w:rPr>
            <w:rFonts w:ascii="Garamond Premier Pro Caption" w:hAnsi="Garamond Premier Pro Caption"/>
            <w:sz w:val="22"/>
            <w:szCs w:val="22"/>
            <w:rtl w:val="0"/>
            <w:lang w:val="de-DE"/>
          </w:rPr>
          <w:delText xml:space="preserve">hten,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39" w:date="2023-01-13T18:26:59Z" w:author="Jan Groh"/>
          <w:rFonts w:ascii="Garamond Premier Pro Caption" w:cs="Garamond Premier Pro Caption" w:hAnsi="Garamond Premier Pro Caption" w:eastAsia="Garamond Premier Pro Caption"/>
          <w:sz w:val="22"/>
          <w:szCs w:val="22"/>
        </w:rPr>
      </w:pPr>
      <w:del w:id="2540" w:date="2023-01-13T18:26:59Z" w:author="Jan Groh">
        <w:r>
          <w:rPr>
            <w:rFonts w:ascii="Garamond Premier Pro Caption" w:hAnsi="Garamond Premier Pro Caption"/>
            <w:sz w:val="22"/>
            <w:szCs w:val="22"/>
            <w:rtl w:val="0"/>
            <w:lang w:val="de-DE"/>
          </w:rPr>
          <w:delText>Schont</w:delText>
        </w:r>
      </w:del>
      <w:del w:id="2541" w:date="2023-01-13T18:26:59Z" w:author="Jan Groh">
        <w:r>
          <w:rPr>
            <w:rFonts w:ascii="Garamond Premier Pro Caption" w:hAnsi="Garamond Premier Pro Caption" w:hint="default"/>
            <w:sz w:val="22"/>
            <w:szCs w:val="22"/>
            <w:rtl w:val="1"/>
          </w:rPr>
          <w:delText xml:space="preserve">’ </w:delText>
        </w:r>
      </w:del>
      <w:del w:id="2542" w:date="2023-01-13T18:26:59Z" w:author="Jan Groh">
        <w:r>
          <w:rPr>
            <w:rFonts w:ascii="Garamond Premier Pro Caption" w:hAnsi="Garamond Premier Pro Caption"/>
            <w:sz w:val="22"/>
            <w:szCs w:val="22"/>
            <w:rtl w:val="0"/>
            <w:lang w:val="de-DE"/>
          </w:rPr>
          <w:delText xml:space="preserve">diesmal sein Mutwill nicht,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43" w:date="2023-01-13T18:26:59Z" w:author="Jan Groh"/>
          <w:rFonts w:ascii="Garamond Premier Pro Caption" w:cs="Garamond Premier Pro Caption" w:hAnsi="Garamond Premier Pro Caption" w:eastAsia="Garamond Premier Pro Caption"/>
          <w:sz w:val="22"/>
          <w:szCs w:val="22"/>
        </w:rPr>
      </w:pPr>
      <w:del w:id="2544" w:date="2023-01-13T18:26:59Z" w:author="Jan Groh">
        <w:r>
          <w:rPr>
            <w:rFonts w:ascii="Garamond Premier Pro Caption" w:hAnsi="Garamond Premier Pro Caption"/>
            <w:sz w:val="22"/>
            <w:szCs w:val="22"/>
            <w:rtl w:val="0"/>
            <w:lang w:val="de-DE"/>
          </w:rPr>
          <w:delText>Neckend warf er alle Bl</w:delText>
        </w:r>
      </w:del>
      <w:del w:id="2545" w:date="2023-01-13T18:26:59Z" w:author="Jan Groh">
        <w:r>
          <w:rPr>
            <w:rFonts w:ascii="Garamond Premier Pro Caption" w:hAnsi="Garamond Premier Pro Caption" w:hint="default"/>
            <w:sz w:val="22"/>
            <w:szCs w:val="22"/>
            <w:rtl w:val="0"/>
          </w:rPr>
          <w:delText>ü</w:delText>
        </w:r>
      </w:del>
      <w:del w:id="2546" w:date="2023-01-13T18:26:59Z" w:author="Jan Groh">
        <w:r>
          <w:rPr>
            <w:rFonts w:ascii="Garamond Premier Pro Caption" w:hAnsi="Garamond Premier Pro Caption"/>
            <w:sz w:val="22"/>
            <w:szCs w:val="22"/>
            <w:rtl w:val="0"/>
          </w:rPr>
          <w:delText>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47" w:date="2023-01-13T18:26:59Z" w:author="Jan Groh"/>
          <w:rFonts w:ascii="Garamond Premier Pro Caption" w:cs="Garamond Premier Pro Caption" w:hAnsi="Garamond Premier Pro Caption" w:eastAsia="Garamond Premier Pro Caption"/>
          <w:sz w:val="22"/>
          <w:szCs w:val="22"/>
        </w:rPr>
      </w:pPr>
      <w:del w:id="2548" w:date="2023-01-13T18:26:59Z" w:author="Jan Groh">
        <w:r>
          <w:rPr>
            <w:rFonts w:ascii="Garamond Premier Pro Caption" w:hAnsi="Garamond Premier Pro Caption"/>
            <w:sz w:val="22"/>
            <w:szCs w:val="22"/>
            <w:rtl w:val="0"/>
            <w:lang w:val="de-DE"/>
          </w:rPr>
          <w:delText>Ihr ins holde Angesicht.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4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50" w:date="2023-01-13T18:26:59Z" w:author="Jan Groh"/>
          <w:rFonts w:ascii="Garamond Premier Pro Caption" w:cs="Garamond Premier Pro Caption" w:hAnsi="Garamond Premier Pro Caption" w:eastAsia="Garamond Premier Pro Caption"/>
          <w:sz w:val="22"/>
          <w:szCs w:val="22"/>
        </w:rPr>
      </w:pPr>
      <w:del w:id="2551" w:date="2023-01-13T18:26:59Z" w:author="Jan Groh">
        <w:r>
          <w:rPr>
            <w:rFonts w:ascii="Garamond Premier Pro Caption" w:hAnsi="Garamond Premier Pro Caption"/>
            <w:sz w:val="22"/>
            <w:szCs w:val="22"/>
            <w:rtl w:val="0"/>
            <w:lang w:val="de-DE"/>
          </w:rPr>
          <w:delText>Und aufs neue stets erneute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52" w:date="2023-01-13T18:26:59Z" w:author="Jan Groh"/>
          <w:rFonts w:ascii="Garamond Premier Pro Caption" w:cs="Garamond Premier Pro Caption" w:hAnsi="Garamond Premier Pro Caption" w:eastAsia="Garamond Premier Pro Caption"/>
          <w:sz w:val="22"/>
          <w:szCs w:val="22"/>
        </w:rPr>
      </w:pPr>
      <w:del w:id="2553" w:date="2023-01-13T18:26:59Z" w:author="Jan Groh">
        <w:r>
          <w:rPr>
            <w:rFonts w:ascii="Garamond Premier Pro Caption" w:hAnsi="Garamond Premier Pro Caption"/>
            <w:sz w:val="22"/>
            <w:szCs w:val="22"/>
            <w:rtl w:val="0"/>
            <w:lang w:val="de-DE"/>
          </w:rPr>
          <w:delText>Sich das kindisch s</w:delText>
        </w:r>
      </w:del>
      <w:del w:id="2554" w:date="2023-01-13T18:26:59Z" w:author="Jan Groh">
        <w:r>
          <w:rPr>
            <w:rFonts w:ascii="Garamond Premier Pro Caption" w:hAnsi="Garamond Premier Pro Caption" w:hint="default"/>
            <w:sz w:val="22"/>
            <w:szCs w:val="22"/>
            <w:rtl w:val="0"/>
            <w:lang w:val="de-DE"/>
          </w:rPr>
          <w:delText>üß</w:delText>
        </w:r>
      </w:del>
      <w:del w:id="2555" w:date="2023-01-13T18:26:59Z" w:author="Jan Groh">
        <w:r>
          <w:rPr>
            <w:rFonts w:ascii="Garamond Premier Pro Caption" w:hAnsi="Garamond Premier Pro Caption"/>
            <w:sz w:val="22"/>
            <w:szCs w:val="22"/>
            <w:rtl w:val="0"/>
            <w:lang w:val="de-DE"/>
          </w:rPr>
          <w:delText>e Spiel,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56" w:date="2023-01-13T18:26:59Z" w:author="Jan Groh"/>
          <w:rFonts w:ascii="Garamond Premier Pro Caption" w:cs="Garamond Premier Pro Caption" w:hAnsi="Garamond Premier Pro Caption" w:eastAsia="Garamond Premier Pro Caption"/>
          <w:sz w:val="22"/>
          <w:szCs w:val="22"/>
        </w:rPr>
      </w:pPr>
      <w:del w:id="2557" w:date="2023-01-13T18:26:59Z" w:author="Jan Groh">
        <w:r>
          <w:rPr>
            <w:rFonts w:ascii="Garamond Premier Pro Caption" w:hAnsi="Garamond Premier Pro Caption"/>
            <w:sz w:val="22"/>
            <w:szCs w:val="22"/>
            <w:rtl w:val="0"/>
            <w:lang w:val="de-DE"/>
          </w:rPr>
          <w:delText xml:space="preserve">Stets war gestern wieder heute,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58" w:date="2023-01-13T18:26:59Z" w:author="Jan Groh"/>
          <w:rFonts w:ascii="Garamond Premier Pro Caption" w:cs="Garamond Premier Pro Caption" w:hAnsi="Garamond Premier Pro Caption" w:eastAsia="Garamond Premier Pro Caption"/>
          <w:sz w:val="22"/>
          <w:szCs w:val="22"/>
        </w:rPr>
      </w:pPr>
      <w:del w:id="2559" w:date="2023-01-13T18:26:59Z" w:author="Jan Groh">
        <w:r>
          <w:rPr>
            <w:rFonts w:ascii="Garamond Premier Pro Caption" w:hAnsi="Garamond Premier Pro Caption"/>
            <w:sz w:val="22"/>
            <w:szCs w:val="22"/>
            <w:rtl w:val="0"/>
            <w:lang w:val="de-DE"/>
          </w:rPr>
          <w:delText>Nur der Augenblick das Ziel.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61" w:date="2023-01-13T18:26:59Z" w:author="Jan Groh"/>
          <w:rFonts w:ascii="Garamond Premier Pro Caption" w:cs="Garamond Premier Pro Caption" w:hAnsi="Garamond Premier Pro Caption" w:eastAsia="Garamond Premier Pro Caption"/>
          <w:sz w:val="22"/>
          <w:szCs w:val="22"/>
        </w:rPr>
      </w:pPr>
      <w:del w:id="2562" w:date="2023-01-13T18:26:59Z" w:author="Jan Groh">
        <w:r>
          <w:rPr>
            <w:rFonts w:ascii="Garamond Premier Pro Caption" w:hAnsi="Garamond Premier Pro Caption"/>
            <w:sz w:val="22"/>
            <w:szCs w:val="22"/>
            <w:rtl w:val="0"/>
            <w:lang w:val="de-DE"/>
          </w:rPr>
          <w:delText>Doch im Walde h</w:delText>
        </w:r>
      </w:del>
      <w:del w:id="2563" w:date="2023-01-13T18:26:59Z" w:author="Jan Groh">
        <w:r>
          <w:rPr>
            <w:rFonts w:ascii="Garamond Premier Pro Caption" w:hAnsi="Garamond Premier Pro Caption" w:hint="default"/>
            <w:sz w:val="22"/>
            <w:szCs w:val="22"/>
            <w:rtl w:val="0"/>
            <w:lang w:val="sv-SE"/>
          </w:rPr>
          <w:delText>ö</w:delText>
        </w:r>
      </w:del>
      <w:del w:id="2564" w:date="2023-01-13T18:26:59Z" w:author="Jan Groh">
        <w:r>
          <w:rPr>
            <w:rFonts w:ascii="Garamond Premier Pro Caption" w:hAnsi="Garamond Premier Pro Caption"/>
            <w:sz w:val="22"/>
            <w:szCs w:val="22"/>
            <w:rtl w:val="0"/>
          </w:rPr>
          <w:delText>rt</w:delText>
        </w:r>
      </w:del>
      <w:del w:id="2565" w:date="2023-01-13T18:26:59Z" w:author="Jan Groh">
        <w:r>
          <w:rPr>
            <w:rFonts w:ascii="Garamond Premier Pro Caption" w:hAnsi="Garamond Premier Pro Caption" w:hint="default"/>
            <w:sz w:val="22"/>
            <w:szCs w:val="22"/>
            <w:rtl w:val="1"/>
          </w:rPr>
          <w:delText xml:space="preserve">’ </w:delText>
        </w:r>
      </w:del>
      <w:del w:id="2566" w:date="2023-01-13T18:26:59Z" w:author="Jan Groh">
        <w:r>
          <w:rPr>
            <w:rFonts w:ascii="Garamond Premier Pro Caption" w:hAnsi="Garamond Premier Pro Caption"/>
            <w:sz w:val="22"/>
            <w:szCs w:val="22"/>
            <w:rtl w:val="0"/>
            <w:lang w:val="de-DE"/>
          </w:rPr>
          <w:delText xml:space="preserve">ich sagen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67" w:date="2023-01-13T18:26:59Z" w:author="Jan Groh"/>
          <w:rFonts w:ascii="Garamond Premier Pro Caption" w:cs="Garamond Premier Pro Caption" w:hAnsi="Garamond Premier Pro Caption" w:eastAsia="Garamond Premier Pro Caption"/>
          <w:sz w:val="22"/>
          <w:szCs w:val="22"/>
        </w:rPr>
      </w:pPr>
      <w:del w:id="2568" w:date="2023-01-13T18:26:59Z" w:author="Jan Groh">
        <w:r>
          <w:rPr>
            <w:rFonts w:ascii="Garamond Premier Pro Caption" w:hAnsi="Garamond Premier Pro Caption"/>
            <w:sz w:val="22"/>
            <w:szCs w:val="22"/>
            <w:rtl w:val="0"/>
            <w:lang w:val="de-DE"/>
          </w:rPr>
          <w:delText>Zur Frau Lerch</w:delText>
        </w:r>
      </w:del>
      <w:del w:id="2569" w:date="2023-01-13T18:26:59Z" w:author="Jan Groh">
        <w:r>
          <w:rPr>
            <w:rFonts w:ascii="Garamond Premier Pro Caption" w:hAnsi="Garamond Premier Pro Caption" w:hint="default"/>
            <w:sz w:val="22"/>
            <w:szCs w:val="22"/>
            <w:rtl w:val="1"/>
          </w:rPr>
          <w:delText xml:space="preserve">’ – </w:delText>
        </w:r>
      </w:del>
      <w:del w:id="2570" w:date="2023-01-13T18:26:59Z" w:author="Jan Groh">
        <w:r>
          <w:rPr>
            <w:rFonts w:ascii="Garamond Premier Pro Caption" w:hAnsi="Garamond Premier Pro Caption"/>
            <w:sz w:val="22"/>
            <w:szCs w:val="22"/>
            <w:rtl w:val="0"/>
            <w:lang w:val="de-DE"/>
          </w:rPr>
          <w:delText xml:space="preserve">Frau Nachtigall,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71" w:date="2023-01-13T18:26:59Z" w:author="Jan Groh"/>
          <w:rFonts w:ascii="Garamond Premier Pro Caption" w:cs="Garamond Premier Pro Caption" w:hAnsi="Garamond Premier Pro Caption" w:eastAsia="Garamond Premier Pro Caption"/>
          <w:sz w:val="22"/>
          <w:szCs w:val="22"/>
        </w:rPr>
      </w:pPr>
      <w:del w:id="2572" w:date="2023-01-13T18:26:59Z" w:author="Jan Groh">
        <w:r>
          <w:rPr>
            <w:rFonts w:ascii="Garamond Premier Pro Caption" w:hAnsi="Garamond Premier Pro Caption"/>
            <w:sz w:val="22"/>
            <w:szCs w:val="22"/>
            <w:rtl w:val="0"/>
          </w:rPr>
          <w:delText>Da</w:delText>
        </w:r>
      </w:del>
      <w:del w:id="2573" w:date="2023-01-13T18:26:59Z" w:author="Jan Groh">
        <w:r>
          <w:rPr>
            <w:rFonts w:ascii="Garamond Premier Pro Caption" w:hAnsi="Garamond Premier Pro Caption" w:hint="default"/>
            <w:sz w:val="22"/>
            <w:szCs w:val="22"/>
            <w:rtl w:val="0"/>
            <w:lang w:val="de-DE"/>
          </w:rPr>
          <w:delText xml:space="preserve">ß </w:delText>
        </w:r>
      </w:del>
      <w:del w:id="2574" w:date="2023-01-13T18:26:59Z" w:author="Jan Groh">
        <w:r>
          <w:rPr>
            <w:rFonts w:ascii="Garamond Premier Pro Caption" w:hAnsi="Garamond Premier Pro Caption"/>
            <w:sz w:val="22"/>
            <w:szCs w:val="22"/>
            <w:rtl w:val="0"/>
            <w:lang w:val="de-DE"/>
          </w:rPr>
          <w:delText>schon seit den Fr</w:delText>
        </w:r>
      </w:del>
      <w:del w:id="2575" w:date="2023-01-13T18:26:59Z" w:author="Jan Groh">
        <w:r>
          <w:rPr>
            <w:rFonts w:ascii="Garamond Premier Pro Caption" w:hAnsi="Garamond Premier Pro Caption" w:hint="default"/>
            <w:sz w:val="22"/>
            <w:szCs w:val="22"/>
            <w:rtl w:val="0"/>
          </w:rPr>
          <w:delText>ü</w:delText>
        </w:r>
      </w:del>
      <w:del w:id="2576" w:date="2023-01-13T18:26:59Z" w:author="Jan Groh">
        <w:r>
          <w:rPr>
            <w:rFonts w:ascii="Garamond Premier Pro Caption" w:hAnsi="Garamond Premier Pro Caption"/>
            <w:sz w:val="22"/>
            <w:szCs w:val="22"/>
            <w:rtl w:val="0"/>
            <w:lang w:val="de-DE"/>
          </w:rPr>
          <w:delText>hlingstagen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firstLine="1417"/>
        <w:rPr>
          <w:del w:id="2577" w:date="2023-01-13T18:26:59Z" w:author="Jan Groh"/>
          <w:rFonts w:ascii="Garamond Premier Pro Caption" w:cs="Garamond Premier Pro Caption" w:hAnsi="Garamond Premier Pro Caption" w:eastAsia="Garamond Premier Pro Caption"/>
          <w:sz w:val="22"/>
          <w:szCs w:val="22"/>
        </w:rPr>
      </w:pPr>
      <w:del w:id="2578" w:date="2023-01-13T18:26:59Z" w:author="Jan Groh">
        <w:r>
          <w:rPr>
            <w:rFonts w:ascii="Garamond Premier Pro Caption" w:hAnsi="Garamond Premier Pro Caption" w:hint="default"/>
            <w:sz w:val="22"/>
            <w:szCs w:val="22"/>
            <w:rtl w:val="1"/>
          </w:rPr>
          <w:delText>’</w:delText>
        </w:r>
      </w:del>
      <w:del w:id="2579" w:date="2023-01-13T18:26:59Z" w:author="Jan Groh">
        <w:r>
          <w:rPr>
            <w:rFonts w:ascii="Garamond Premier Pro Caption" w:hAnsi="Garamond Premier Pro Caption"/>
            <w:sz w:val="22"/>
            <w:szCs w:val="22"/>
            <w:rtl w:val="0"/>
            <w:lang w:val="de-DE"/>
          </w:rPr>
          <w:delText>s immer sei dasselbe all</w:delText>
        </w:r>
      </w:del>
      <w:del w:id="2580" w:date="2023-01-13T18:26:59Z" w:author="Jan Groh">
        <w:r>
          <w:rPr>
            <w:rFonts w:ascii="Garamond Premier Pro Caption" w:hAnsi="Garamond Premier Pro Caption" w:hint="default"/>
            <w:sz w:val="22"/>
            <w:szCs w:val="22"/>
            <w:rtl w:val="1"/>
          </w:rPr>
          <w:delText>’</w:delText>
        </w:r>
      </w:del>
      <w:del w:id="2581"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58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5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584" w:date="2023-01-13T18:26:59Z" w:author="Jan Groh"/>
          <w:rFonts w:ascii="Garamond Premier Pro Italic" w:cs="Garamond Premier Pro Italic" w:hAnsi="Garamond Premier Pro Italic" w:eastAsia="Garamond Premier Pro Italic"/>
          <w:sz w:val="22"/>
          <w:szCs w:val="22"/>
        </w:rPr>
      </w:pPr>
      <w:del w:id="2585"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586" w:date="2023-01-13T18:26:59Z" w:author="Jan Groh"/>
          <w:rFonts w:ascii="Garamond Premier Pro Italic" w:cs="Garamond Premier Pro Italic" w:hAnsi="Garamond Premier Pro Italic" w:eastAsia="Garamond Premier Pro Italic"/>
          <w:sz w:val="22"/>
          <w:szCs w:val="22"/>
        </w:rPr>
      </w:pPr>
      <w:del w:id="2587" w:date="2023-01-13T18:26:59Z" w:author="Jan Groh">
        <w:r>
          <w:rPr>
            <w:rFonts w:ascii="Garamond Premier Pro Italic" w:hAnsi="Garamond Premier Pro Italic"/>
            <w:sz w:val="22"/>
            <w:szCs w:val="22"/>
            <w:rtl w:val="0"/>
            <w:lang w:val="de-DE"/>
          </w:rPr>
          <w:delText>Ende Juli 1816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588" w:date="2023-01-13T18:26:59Z" w:author="Jan Groh"/>
          <w:rFonts w:ascii="Garamond Premier Pro Caption" w:cs="Garamond Premier Pro Caption" w:hAnsi="Garamond Premier Pro Caption" w:eastAsia="Garamond Premier Pro Caption"/>
          <w:sz w:val="22"/>
          <w:szCs w:val="22"/>
        </w:rPr>
      </w:pPr>
      <w:del w:id="2589" w:date="2023-01-13T18:26:59Z" w:author="Jan Groh">
        <w:r>
          <w:rPr>
            <w:rFonts w:ascii="Garamond Premier Pro Caption" w:hAnsi="Garamond Premier Pro Caption"/>
            <w:sz w:val="22"/>
            <w:szCs w:val="22"/>
            <w:rtl w:val="0"/>
            <w:lang w:val="de-DE"/>
          </w:rPr>
          <w:delText>Schon seit l</w:delText>
        </w:r>
      </w:del>
      <w:del w:id="2590" w:date="2023-01-13T18:26:59Z" w:author="Jan Groh">
        <w:r>
          <w:rPr>
            <w:rFonts w:ascii="Garamond Premier Pro Caption" w:hAnsi="Garamond Premier Pro Caption" w:hint="default"/>
            <w:sz w:val="22"/>
            <w:szCs w:val="22"/>
            <w:rtl w:val="0"/>
          </w:rPr>
          <w:delText>ä</w:delText>
        </w:r>
      </w:del>
      <w:del w:id="2591" w:date="2023-01-13T18:26:59Z" w:author="Jan Groh">
        <w:r>
          <w:rPr>
            <w:rFonts w:ascii="Garamond Premier Pro Caption" w:hAnsi="Garamond Premier Pro Caption"/>
            <w:sz w:val="22"/>
            <w:szCs w:val="22"/>
            <w:rtl w:val="0"/>
            <w:lang w:val="de-DE"/>
          </w:rPr>
          <w:delText>ngerer Zeit, liebe Mutter, sah ich die Notwendigkeit ein, mit Dir einmal ausf</w:delText>
        </w:r>
      </w:del>
      <w:del w:id="2592" w:date="2023-01-13T18:26:59Z" w:author="Jan Groh">
        <w:r>
          <w:rPr>
            <w:rFonts w:ascii="Garamond Premier Pro Caption" w:hAnsi="Garamond Premier Pro Caption" w:hint="default"/>
            <w:sz w:val="22"/>
            <w:szCs w:val="22"/>
            <w:rtl w:val="0"/>
          </w:rPr>
          <w:delText>ü</w:delText>
        </w:r>
      </w:del>
      <w:del w:id="2593" w:date="2023-01-13T18:26:59Z" w:author="Jan Groh">
        <w:r>
          <w:rPr>
            <w:rFonts w:ascii="Garamond Premier Pro Caption" w:hAnsi="Garamond Premier Pro Caption"/>
            <w:sz w:val="22"/>
            <w:szCs w:val="22"/>
            <w:rtl w:val="0"/>
            <w:lang w:val="de-DE"/>
          </w:rPr>
          <w:delText xml:space="preserve">hrlich </w:delText>
        </w:r>
      </w:del>
      <w:del w:id="2594" w:date="2023-01-13T18:26:59Z" w:author="Jan Groh">
        <w:r>
          <w:rPr>
            <w:rFonts w:ascii="Garamond Premier Pro Caption" w:hAnsi="Garamond Premier Pro Caption" w:hint="default"/>
            <w:sz w:val="22"/>
            <w:szCs w:val="22"/>
            <w:rtl w:val="0"/>
          </w:rPr>
          <w:delText>ü</w:delText>
        </w:r>
      </w:del>
      <w:del w:id="2595" w:date="2023-01-13T18:26:59Z" w:author="Jan Groh">
        <w:r>
          <w:rPr>
            <w:rFonts w:ascii="Garamond Premier Pro Caption" w:hAnsi="Garamond Premier Pro Caption"/>
            <w:sz w:val="22"/>
            <w:szCs w:val="22"/>
            <w:rtl w:val="0"/>
            <w:lang w:val="de-DE"/>
          </w:rPr>
          <w:delText>ber das Verh</w:delText>
        </w:r>
      </w:del>
      <w:del w:id="2596" w:date="2023-01-13T18:26:59Z" w:author="Jan Groh">
        <w:r>
          <w:rPr>
            <w:rFonts w:ascii="Garamond Premier Pro Caption" w:hAnsi="Garamond Premier Pro Caption" w:hint="default"/>
            <w:sz w:val="22"/>
            <w:szCs w:val="22"/>
            <w:rtl w:val="0"/>
          </w:rPr>
          <w:delText>ä</w:delText>
        </w:r>
      </w:del>
      <w:del w:id="2597" w:date="2023-01-13T18:26:59Z" w:author="Jan Groh">
        <w:r>
          <w:rPr>
            <w:rFonts w:ascii="Garamond Premier Pro Caption" w:hAnsi="Garamond Premier Pro Caption"/>
            <w:sz w:val="22"/>
            <w:szCs w:val="22"/>
            <w:rtl w:val="0"/>
            <w:lang w:val="de-DE"/>
          </w:rPr>
          <w:delText>ltnis mit Her</w:delText>
        </w:r>
      </w:del>
      <w:del w:id="2598" w:date="2023-01-13T18:26:59Z" w:author="Jan Groh">
        <w:r>
          <w:rPr>
            <w:rFonts w:ascii="Garamond Premier Pro Caption" w:hAnsi="Garamond Premier Pro Caption"/>
            <w:sz w:val="22"/>
            <w:szCs w:val="22"/>
            <w:rtl w:val="0"/>
            <w:lang w:val="de-DE"/>
          </w:rPr>
          <w:delText>rn</w:delText>
        </w:r>
      </w:del>
      <w:del w:id="2599" w:date="2023-01-13T18:26:59Z" w:author="Jan Groh">
        <w:r>
          <w:rPr>
            <w:rFonts w:ascii="Garamond Premier Pro Caption" w:hAnsi="Garamond Premier Pro Caption"/>
            <w:sz w:val="22"/>
            <w:szCs w:val="22"/>
            <w:rtl w:val="0"/>
            <w:lang w:val="de-DE"/>
          </w:rPr>
          <w:delText xml:space="preserve"> von G</w:delText>
        </w:r>
      </w:del>
      <w:del w:id="2600" w:date="2023-01-13T18:26:59Z" w:author="Jan Groh">
        <w:r>
          <w:rPr>
            <w:rFonts w:ascii="Garamond Premier Pro Caption" w:hAnsi="Garamond Premier Pro Caption" w:hint="default"/>
            <w:sz w:val="22"/>
            <w:szCs w:val="22"/>
            <w:rtl w:val="0"/>
            <w:lang w:val="sv-SE"/>
          </w:rPr>
          <w:delText>ö</w:delText>
        </w:r>
      </w:del>
      <w:del w:id="2601" w:date="2023-01-13T18:26:59Z" w:author="Jan Groh">
        <w:r>
          <w:rPr>
            <w:rFonts w:ascii="Garamond Premier Pro Caption" w:hAnsi="Garamond Premier Pro Caption"/>
            <w:sz w:val="22"/>
            <w:szCs w:val="22"/>
            <w:rtl w:val="0"/>
            <w:lang w:val="de-DE"/>
          </w:rPr>
          <w:delText>the zu sprechen und Dich um eine Entscheidung dar</w:delText>
        </w:r>
      </w:del>
      <w:del w:id="2602" w:date="2023-01-13T18:26:59Z" w:author="Jan Groh">
        <w:r>
          <w:rPr>
            <w:rFonts w:ascii="Garamond Premier Pro Caption" w:hAnsi="Garamond Premier Pro Caption" w:hint="default"/>
            <w:sz w:val="22"/>
            <w:szCs w:val="22"/>
            <w:rtl w:val="0"/>
          </w:rPr>
          <w:delText>ü</w:delText>
        </w:r>
      </w:del>
      <w:del w:id="2603" w:date="2023-01-13T18:26:59Z" w:author="Jan Groh">
        <w:r>
          <w:rPr>
            <w:rFonts w:ascii="Garamond Premier Pro Caption" w:hAnsi="Garamond Premier Pro Caption"/>
            <w:sz w:val="22"/>
            <w:szCs w:val="22"/>
            <w:rtl w:val="0"/>
            <w:lang w:val="de-DE"/>
          </w:rPr>
          <w:delText xml:space="preserve">ber zu bitten; </w:delText>
        </w:r>
      </w:del>
      <w:del w:id="2604" w:date="2023-01-13T18:26:59Z" w:author="Jan Groh">
        <w:r>
          <w:rPr>
            <w:rFonts w:ascii="Garamond Premier Pro Caption" w:hAnsi="Garamond Premier Pro Caption" w:hint="default"/>
            <w:sz w:val="22"/>
            <w:szCs w:val="22"/>
            <w:rtl w:val="0"/>
          </w:rPr>
          <w:delText xml:space="preserve">– </w:delText>
        </w:r>
      </w:del>
      <w:del w:id="2605" w:date="2023-01-13T18:26:59Z" w:author="Jan Groh">
        <w:r>
          <w:rPr>
            <w:rFonts w:ascii="Garamond Premier Pro Caption" w:hAnsi="Garamond Premier Pro Caption"/>
            <w:sz w:val="22"/>
            <w:szCs w:val="22"/>
            <w:rtl w:val="0"/>
            <w:lang w:val="de-DE"/>
          </w:rPr>
          <w:delText>dazu war aber erforderlich, da</w:delText>
        </w:r>
      </w:del>
      <w:del w:id="2606" w:date="2023-01-13T18:26:59Z" w:author="Jan Groh">
        <w:r>
          <w:rPr>
            <w:rFonts w:ascii="Garamond Premier Pro Caption" w:hAnsi="Garamond Premier Pro Caption" w:hint="default"/>
            <w:sz w:val="22"/>
            <w:szCs w:val="22"/>
            <w:rtl w:val="0"/>
            <w:lang w:val="de-DE"/>
          </w:rPr>
          <w:delText xml:space="preserve">ß </w:delText>
        </w:r>
      </w:del>
      <w:del w:id="2607" w:date="2023-01-13T18:26:59Z" w:author="Jan Groh">
        <w:r>
          <w:rPr>
            <w:rFonts w:ascii="Garamond Premier Pro Caption" w:hAnsi="Garamond Premier Pro Caption"/>
            <w:sz w:val="22"/>
            <w:szCs w:val="22"/>
            <w:rtl w:val="0"/>
            <w:lang w:val="de-DE"/>
          </w:rPr>
          <w:delText>ich ernstlich es betrachte und dadurch v</w:delText>
        </w:r>
      </w:del>
      <w:del w:id="2608" w:date="2023-01-13T18:26:59Z" w:author="Jan Groh">
        <w:r>
          <w:rPr>
            <w:rFonts w:ascii="Garamond Premier Pro Caption" w:hAnsi="Garamond Premier Pro Caption" w:hint="default"/>
            <w:sz w:val="22"/>
            <w:szCs w:val="22"/>
            <w:rtl w:val="0"/>
            <w:lang w:val="sv-SE"/>
          </w:rPr>
          <w:delText>ö</w:delText>
        </w:r>
      </w:del>
      <w:del w:id="2609" w:date="2023-01-13T18:26:59Z" w:author="Jan Groh">
        <w:r>
          <w:rPr>
            <w:rFonts w:ascii="Garamond Premier Pro Caption" w:hAnsi="Garamond Premier Pro Caption"/>
            <w:sz w:val="22"/>
            <w:szCs w:val="22"/>
            <w:rtl w:val="0"/>
          </w:rPr>
          <w:delText>llig klar dar</w:delText>
        </w:r>
      </w:del>
      <w:del w:id="2610" w:date="2023-01-13T18:26:59Z" w:author="Jan Groh">
        <w:r>
          <w:rPr>
            <w:rFonts w:ascii="Garamond Premier Pro Caption" w:hAnsi="Garamond Premier Pro Caption" w:hint="default"/>
            <w:sz w:val="22"/>
            <w:szCs w:val="22"/>
            <w:rtl w:val="0"/>
          </w:rPr>
          <w:delText>ü</w:delText>
        </w:r>
      </w:del>
      <w:del w:id="2611" w:date="2023-01-13T18:26:59Z" w:author="Jan Groh">
        <w:r>
          <w:rPr>
            <w:rFonts w:ascii="Garamond Premier Pro Caption" w:hAnsi="Garamond Premier Pro Caption"/>
            <w:sz w:val="22"/>
            <w:szCs w:val="22"/>
            <w:rtl w:val="0"/>
            <w:lang w:val="de-DE"/>
          </w:rPr>
          <w:delText>ber mit mir w</w:delText>
        </w:r>
      </w:del>
      <w:del w:id="2612" w:date="2023-01-13T18:26:59Z" w:author="Jan Groh">
        <w:r>
          <w:rPr>
            <w:rFonts w:ascii="Garamond Premier Pro Caption" w:hAnsi="Garamond Premier Pro Caption" w:hint="default"/>
            <w:sz w:val="22"/>
            <w:szCs w:val="22"/>
            <w:rtl w:val="0"/>
          </w:rPr>
          <w:delText>ü</w:delText>
        </w:r>
      </w:del>
      <w:del w:id="2613" w:date="2023-01-13T18:26:59Z" w:author="Jan Groh">
        <w:r>
          <w:rPr>
            <w:rFonts w:ascii="Garamond Premier Pro Caption" w:hAnsi="Garamond Premier Pro Caption"/>
            <w:sz w:val="22"/>
            <w:szCs w:val="22"/>
            <w:rtl w:val="0"/>
            <w:lang w:val="de-DE"/>
          </w:rPr>
          <w:delText>rde, und es genau zergliederte. Da</w:delText>
        </w:r>
      </w:del>
      <w:del w:id="2614" w:date="2023-01-13T18:26:59Z" w:author="Jan Groh">
        <w:r>
          <w:rPr>
            <w:rFonts w:ascii="Garamond Premier Pro Caption" w:hAnsi="Garamond Premier Pro Caption" w:hint="default"/>
            <w:sz w:val="22"/>
            <w:szCs w:val="22"/>
            <w:rtl w:val="0"/>
            <w:lang w:val="de-DE"/>
          </w:rPr>
          <w:delText xml:space="preserve">ß </w:delText>
        </w:r>
      </w:del>
      <w:del w:id="2615" w:date="2023-01-13T18:26:59Z" w:author="Jan Groh">
        <w:r>
          <w:rPr>
            <w:rFonts w:ascii="Garamond Premier Pro Caption" w:hAnsi="Garamond Premier Pro Caption"/>
            <w:sz w:val="22"/>
            <w:szCs w:val="22"/>
            <w:rtl w:val="0"/>
            <w:lang w:val="de-DE"/>
          </w:rPr>
          <w:delText>dies wenig Erfreuliches f</w:delText>
        </w:r>
      </w:del>
      <w:del w:id="2616" w:date="2023-01-13T18:26:59Z" w:author="Jan Groh">
        <w:r>
          <w:rPr>
            <w:rFonts w:ascii="Garamond Premier Pro Caption" w:hAnsi="Garamond Premier Pro Caption" w:hint="default"/>
            <w:sz w:val="22"/>
            <w:szCs w:val="22"/>
            <w:rtl w:val="0"/>
          </w:rPr>
          <w:delText>ü</w:delText>
        </w:r>
      </w:del>
      <w:del w:id="2617" w:date="2023-01-13T18:26:59Z" w:author="Jan Groh">
        <w:r>
          <w:rPr>
            <w:rFonts w:ascii="Garamond Premier Pro Caption" w:hAnsi="Garamond Premier Pro Caption"/>
            <w:sz w:val="22"/>
            <w:szCs w:val="22"/>
            <w:rtl w:val="0"/>
            <w:lang w:val="de-DE"/>
          </w:rPr>
          <w:delText>r mich haben k</w:delText>
        </w:r>
      </w:del>
      <w:del w:id="2618" w:date="2023-01-13T18:26:59Z" w:author="Jan Groh">
        <w:r>
          <w:rPr>
            <w:rFonts w:ascii="Garamond Premier Pro Caption" w:hAnsi="Garamond Premier Pro Caption" w:hint="default"/>
            <w:sz w:val="22"/>
            <w:szCs w:val="22"/>
            <w:rtl w:val="0"/>
            <w:lang w:val="sv-SE"/>
          </w:rPr>
          <w:delText>ö</w:delText>
        </w:r>
      </w:del>
      <w:del w:id="2619" w:date="2023-01-13T18:26:59Z" w:author="Jan Groh">
        <w:r>
          <w:rPr>
            <w:rFonts w:ascii="Garamond Premier Pro Caption" w:hAnsi="Garamond Premier Pro Caption"/>
            <w:sz w:val="22"/>
            <w:szCs w:val="22"/>
            <w:rtl w:val="0"/>
            <w:lang w:val="de-DE"/>
          </w:rPr>
          <w:delText>nnte und wohl gar irgend ein schmerzlicher Entschlu</w:delText>
        </w:r>
      </w:del>
      <w:del w:id="2620" w:date="2023-01-13T18:26:59Z" w:author="Jan Groh">
        <w:r>
          <w:rPr>
            <w:rFonts w:ascii="Garamond Premier Pro Caption" w:hAnsi="Garamond Premier Pro Caption" w:hint="default"/>
            <w:sz w:val="22"/>
            <w:szCs w:val="22"/>
            <w:rtl w:val="0"/>
            <w:lang w:val="de-DE"/>
          </w:rPr>
          <w:delText xml:space="preserve">ß </w:delText>
        </w:r>
      </w:del>
      <w:del w:id="2621" w:date="2023-01-13T18:26:59Z" w:author="Jan Groh">
        <w:r>
          <w:rPr>
            <w:rFonts w:ascii="Garamond Premier Pro Caption" w:hAnsi="Garamond Premier Pro Caption"/>
            <w:sz w:val="22"/>
            <w:szCs w:val="22"/>
            <w:rtl w:val="0"/>
            <w:lang w:val="de-DE"/>
          </w:rPr>
          <w:delText>die Folge davon sein k</w:delText>
        </w:r>
      </w:del>
      <w:del w:id="2622" w:date="2023-01-13T18:26:59Z" w:author="Jan Groh">
        <w:r>
          <w:rPr>
            <w:rFonts w:ascii="Garamond Premier Pro Caption" w:hAnsi="Garamond Premier Pro Caption" w:hint="default"/>
            <w:sz w:val="22"/>
            <w:szCs w:val="22"/>
            <w:rtl w:val="0"/>
            <w:lang w:val="sv-SE"/>
          </w:rPr>
          <w:delText>ö</w:delText>
        </w:r>
      </w:del>
      <w:del w:id="2623" w:date="2023-01-13T18:26:59Z" w:author="Jan Groh">
        <w:r>
          <w:rPr>
            <w:rFonts w:ascii="Garamond Premier Pro Caption" w:hAnsi="Garamond Premier Pro Caption"/>
            <w:sz w:val="22"/>
            <w:szCs w:val="22"/>
            <w:rtl w:val="0"/>
            <w:lang w:val="de-DE"/>
          </w:rPr>
          <w:delText>nnte, mu</w:delText>
        </w:r>
      </w:del>
      <w:del w:id="2624" w:date="2023-01-13T18:26:59Z" w:author="Jan Groh">
        <w:r>
          <w:rPr>
            <w:rFonts w:ascii="Garamond Premier Pro Caption" w:hAnsi="Garamond Premier Pro Caption" w:hint="default"/>
            <w:sz w:val="22"/>
            <w:szCs w:val="22"/>
            <w:rtl w:val="0"/>
            <w:lang w:val="de-DE"/>
          </w:rPr>
          <w:delText>ß</w:delText>
        </w:r>
      </w:del>
      <w:del w:id="2625" w:date="2023-01-13T18:26:59Z" w:author="Jan Groh">
        <w:r>
          <w:rPr>
            <w:rFonts w:ascii="Garamond Premier Pro Caption" w:hAnsi="Garamond Premier Pro Caption"/>
            <w:sz w:val="22"/>
            <w:szCs w:val="22"/>
            <w:rtl w:val="0"/>
            <w:lang w:val="de-DE"/>
          </w:rPr>
          <w:delText>te ich wohl im voraus glauben; und so will ich gestehen, da</w:delText>
        </w:r>
      </w:del>
      <w:del w:id="2626" w:date="2023-01-13T18:26:59Z" w:author="Jan Groh">
        <w:r>
          <w:rPr>
            <w:rFonts w:ascii="Garamond Premier Pro Caption" w:hAnsi="Garamond Premier Pro Caption" w:hint="default"/>
            <w:sz w:val="22"/>
            <w:szCs w:val="22"/>
            <w:rtl w:val="0"/>
            <w:lang w:val="de-DE"/>
          </w:rPr>
          <w:delText xml:space="preserve">ß </w:delText>
        </w:r>
      </w:del>
      <w:del w:id="2627" w:date="2023-01-13T18:26:59Z" w:author="Jan Groh">
        <w:r>
          <w:rPr>
            <w:rFonts w:ascii="Garamond Premier Pro Caption" w:hAnsi="Garamond Premier Pro Caption"/>
            <w:sz w:val="22"/>
            <w:szCs w:val="22"/>
            <w:rtl w:val="0"/>
            <w:lang w:val="de-DE"/>
          </w:rPr>
          <w:delText>es Mangel an Kraft war, was mich bis jetzt es verschieben lie</w:delText>
        </w:r>
      </w:del>
      <w:del w:id="2628" w:date="2023-01-13T18:26:59Z" w:author="Jan Groh">
        <w:r>
          <w:rPr>
            <w:rFonts w:ascii="Garamond Premier Pro Caption" w:hAnsi="Garamond Premier Pro Caption" w:hint="default"/>
            <w:sz w:val="22"/>
            <w:szCs w:val="22"/>
            <w:rtl w:val="0"/>
            <w:lang w:val="de-DE"/>
          </w:rPr>
          <w:delText>ß</w:delText>
        </w:r>
      </w:del>
      <w:del w:id="2629" w:date="2023-01-13T18:26:59Z" w:author="Jan Groh">
        <w:r>
          <w:rPr>
            <w:rFonts w:ascii="Garamond Premier Pro Caption" w:hAnsi="Garamond Premier Pro Caption"/>
            <w:sz w:val="22"/>
            <w:szCs w:val="22"/>
            <w:rtl w:val="0"/>
          </w:rPr>
          <w:delText xml:space="preserve">. </w:delText>
        </w:r>
      </w:del>
      <w:del w:id="2630" w:date="2023-01-13T18:26:59Z" w:author="Jan Groh">
        <w:r>
          <w:rPr>
            <w:rFonts w:ascii="Garamond Premier Pro Caption" w:hAnsi="Garamond Premier Pro Caption" w:hint="default"/>
            <w:sz w:val="22"/>
            <w:szCs w:val="22"/>
            <w:rtl w:val="0"/>
          </w:rPr>
          <w:delText xml:space="preserve">– </w:delText>
        </w:r>
      </w:del>
      <w:del w:id="2631" w:date="2023-01-13T18:26:59Z" w:author="Jan Groh">
        <w:r>
          <w:rPr>
            <w:rFonts w:ascii="Garamond Premier Pro Caption" w:hAnsi="Garamond Premier Pro Caption"/>
            <w:sz w:val="22"/>
            <w:szCs w:val="22"/>
            <w:rtl w:val="0"/>
            <w:lang w:val="de-DE"/>
          </w:rPr>
          <w:delText>Seit 3 Jahren habe ich entweder es so leichtsinnig hingehen lassen, ohne dar</w:delText>
        </w:r>
      </w:del>
      <w:del w:id="2632" w:date="2023-01-13T18:26:59Z" w:author="Jan Groh">
        <w:r>
          <w:rPr>
            <w:rFonts w:ascii="Garamond Premier Pro Caption" w:hAnsi="Garamond Premier Pro Caption" w:hint="default"/>
            <w:sz w:val="22"/>
            <w:szCs w:val="22"/>
            <w:rtl w:val="0"/>
          </w:rPr>
          <w:delText>ü</w:delText>
        </w:r>
      </w:del>
      <w:del w:id="2633" w:date="2023-01-13T18:26:59Z" w:author="Jan Groh">
        <w:r>
          <w:rPr>
            <w:rFonts w:ascii="Garamond Premier Pro Caption" w:hAnsi="Garamond Premier Pro Caption"/>
            <w:sz w:val="22"/>
            <w:szCs w:val="22"/>
            <w:rtl w:val="0"/>
            <w:lang w:val="de-DE"/>
          </w:rPr>
          <w:delText>ber zu gr</w:delText>
        </w:r>
      </w:del>
      <w:del w:id="2634" w:date="2023-01-13T18:26:59Z" w:author="Jan Groh">
        <w:r>
          <w:rPr>
            <w:rFonts w:ascii="Garamond Premier Pro Caption" w:hAnsi="Garamond Premier Pro Caption" w:hint="default"/>
            <w:sz w:val="22"/>
            <w:szCs w:val="22"/>
            <w:rtl w:val="0"/>
          </w:rPr>
          <w:delText>ü</w:delText>
        </w:r>
      </w:del>
      <w:del w:id="2635" w:date="2023-01-13T18:26:59Z" w:author="Jan Groh">
        <w:r>
          <w:rPr>
            <w:rFonts w:ascii="Garamond Premier Pro Caption" w:hAnsi="Garamond Premier Pro Caption"/>
            <w:sz w:val="22"/>
            <w:szCs w:val="22"/>
            <w:rtl w:val="0"/>
            <w:lang w:val="de-DE"/>
          </w:rPr>
          <w:delText>beln, oder mich mit der Hoffnung get</w:delText>
        </w:r>
      </w:del>
      <w:del w:id="2636" w:date="2023-01-13T18:26:59Z" w:author="Jan Groh">
        <w:r>
          <w:rPr>
            <w:rFonts w:ascii="Garamond Premier Pro Caption" w:hAnsi="Garamond Premier Pro Caption" w:hint="default"/>
            <w:sz w:val="22"/>
            <w:szCs w:val="22"/>
            <w:rtl w:val="0"/>
          </w:rPr>
          <w:delText>ä</w:delText>
        </w:r>
      </w:del>
      <w:del w:id="2637" w:date="2023-01-13T18:26:59Z" w:author="Jan Groh">
        <w:r>
          <w:rPr>
            <w:rFonts w:ascii="Garamond Premier Pro Caption" w:hAnsi="Garamond Premier Pro Caption"/>
            <w:sz w:val="22"/>
            <w:szCs w:val="22"/>
            <w:rtl w:val="0"/>
            <w:lang w:val="de-DE"/>
          </w:rPr>
          <w:delText>uscht, es w</w:delText>
        </w:r>
      </w:del>
      <w:del w:id="2638" w:date="2023-01-13T18:26:59Z" w:author="Jan Groh">
        <w:r>
          <w:rPr>
            <w:rFonts w:ascii="Garamond Premier Pro Caption" w:hAnsi="Garamond Premier Pro Caption" w:hint="default"/>
            <w:sz w:val="22"/>
            <w:szCs w:val="22"/>
            <w:rtl w:val="0"/>
          </w:rPr>
          <w:delText>ü</w:delText>
        </w:r>
      </w:del>
      <w:del w:id="2639" w:date="2023-01-13T18:26:59Z" w:author="Jan Groh">
        <w:r>
          <w:rPr>
            <w:rFonts w:ascii="Garamond Premier Pro Caption" w:hAnsi="Garamond Premier Pro Caption"/>
            <w:sz w:val="22"/>
            <w:szCs w:val="22"/>
            <w:rtl w:val="0"/>
            <w:lang w:val="de-DE"/>
          </w:rPr>
          <w:delText>rde schon endlich sich l</w:delText>
        </w:r>
      </w:del>
      <w:del w:id="2640" w:date="2023-01-13T18:26:59Z" w:author="Jan Groh">
        <w:r>
          <w:rPr>
            <w:rFonts w:ascii="Garamond Premier Pro Caption" w:hAnsi="Garamond Premier Pro Caption" w:hint="default"/>
            <w:sz w:val="22"/>
            <w:szCs w:val="22"/>
            <w:rtl w:val="0"/>
            <w:lang w:val="sv-SE"/>
          </w:rPr>
          <w:delText>ö</w:delText>
        </w:r>
      </w:del>
      <w:del w:id="2641" w:date="2023-01-13T18:26:59Z" w:author="Jan Groh">
        <w:r>
          <w:rPr>
            <w:rFonts w:ascii="Garamond Premier Pro Caption" w:hAnsi="Garamond Premier Pro Caption"/>
            <w:sz w:val="22"/>
            <w:szCs w:val="22"/>
            <w:rtl w:val="0"/>
            <w:lang w:val="de-DE"/>
          </w:rPr>
          <w:delText>sen oder durch irgend einen Zufall g</w:delText>
        </w:r>
      </w:del>
      <w:del w:id="2642" w:date="2023-01-13T18:26:59Z" w:author="Jan Groh">
        <w:r>
          <w:rPr>
            <w:rFonts w:ascii="Garamond Premier Pro Caption" w:hAnsi="Garamond Premier Pro Caption" w:hint="default"/>
            <w:sz w:val="22"/>
            <w:szCs w:val="22"/>
            <w:rtl w:val="0"/>
          </w:rPr>
          <w:delText>ä</w:delText>
        </w:r>
      </w:del>
      <w:del w:id="2643" w:date="2023-01-13T18:26:59Z" w:author="Jan Groh">
        <w:r>
          <w:rPr>
            <w:rFonts w:ascii="Garamond Premier Pro Caption" w:hAnsi="Garamond Premier Pro Caption"/>
            <w:sz w:val="22"/>
            <w:szCs w:val="22"/>
            <w:rtl w:val="0"/>
            <w:lang w:val="de-DE"/>
          </w:rPr>
          <w:delText xml:space="preserve">nzlich aufgehoben werden. </w:delText>
        </w:r>
      </w:del>
      <w:del w:id="2644" w:date="2023-01-13T18:26:59Z" w:author="Jan Groh">
        <w:r>
          <w:rPr>
            <w:rFonts w:ascii="Garamond Premier Pro Caption" w:hAnsi="Garamond Premier Pro Caption" w:hint="default"/>
            <w:sz w:val="22"/>
            <w:szCs w:val="22"/>
            <w:rtl w:val="0"/>
          </w:rPr>
          <w:delText xml:space="preserve">– </w:delText>
        </w:r>
      </w:del>
      <w:del w:id="2645" w:date="2023-01-13T18:26:59Z" w:author="Jan Groh">
        <w:r>
          <w:rPr>
            <w:rFonts w:ascii="Garamond Premier Pro Caption" w:hAnsi="Garamond Premier Pro Caption"/>
            <w:sz w:val="22"/>
            <w:szCs w:val="22"/>
            <w:rtl w:val="0"/>
            <w:lang w:val="de-DE"/>
          </w:rPr>
          <w:delText>Ich will und kann mich nicht l</w:delText>
        </w:r>
      </w:del>
      <w:del w:id="2646" w:date="2023-01-13T18:26:59Z" w:author="Jan Groh">
        <w:r>
          <w:rPr>
            <w:rFonts w:ascii="Garamond Premier Pro Caption" w:hAnsi="Garamond Premier Pro Caption" w:hint="default"/>
            <w:sz w:val="22"/>
            <w:szCs w:val="22"/>
            <w:rtl w:val="0"/>
          </w:rPr>
          <w:delText>ä</w:delText>
        </w:r>
      </w:del>
      <w:del w:id="2647" w:date="2023-01-13T18:26:59Z" w:author="Jan Groh">
        <w:r>
          <w:rPr>
            <w:rFonts w:ascii="Garamond Premier Pro Caption" w:hAnsi="Garamond Premier Pro Caption"/>
            <w:sz w:val="22"/>
            <w:szCs w:val="22"/>
            <w:rtl w:val="0"/>
            <w:lang w:val="de-DE"/>
          </w:rPr>
          <w:delText>nger dar</w:delText>
        </w:r>
      </w:del>
      <w:del w:id="2648" w:date="2023-01-13T18:26:59Z" w:author="Jan Groh">
        <w:r>
          <w:rPr>
            <w:rFonts w:ascii="Garamond Premier Pro Caption" w:hAnsi="Garamond Premier Pro Caption" w:hint="default"/>
            <w:sz w:val="22"/>
            <w:szCs w:val="22"/>
            <w:rtl w:val="0"/>
          </w:rPr>
          <w:delText>ü</w:delText>
        </w:r>
      </w:del>
      <w:del w:id="2649" w:date="2023-01-13T18:26:59Z" w:author="Jan Groh">
        <w:r>
          <w:rPr>
            <w:rFonts w:ascii="Garamond Premier Pro Caption" w:hAnsi="Garamond Premier Pro Caption"/>
            <w:sz w:val="22"/>
            <w:szCs w:val="22"/>
            <w:rtl w:val="0"/>
            <w:lang w:val="de-DE"/>
          </w:rPr>
          <w:delText>ber betr</w:delText>
        </w:r>
      </w:del>
      <w:del w:id="2650" w:date="2023-01-13T18:26:59Z" w:author="Jan Groh">
        <w:r>
          <w:rPr>
            <w:rFonts w:ascii="Garamond Premier Pro Caption" w:hAnsi="Garamond Premier Pro Caption" w:hint="default"/>
            <w:sz w:val="22"/>
            <w:szCs w:val="22"/>
            <w:rtl w:val="0"/>
          </w:rPr>
          <w:delText>ü</w:delText>
        </w:r>
      </w:del>
      <w:del w:id="2651" w:date="2023-01-13T18:26:59Z" w:author="Jan Groh">
        <w:r>
          <w:rPr>
            <w:rFonts w:ascii="Garamond Premier Pro Caption" w:hAnsi="Garamond Premier Pro Caption"/>
            <w:sz w:val="22"/>
            <w:szCs w:val="22"/>
            <w:rtl w:val="0"/>
          </w:rPr>
          <w:delText xml:space="preserve">gen. </w:delText>
        </w:r>
      </w:del>
      <w:del w:id="2652" w:date="2023-01-13T18:26:59Z" w:author="Jan Groh">
        <w:r>
          <w:rPr>
            <w:rFonts w:ascii="Garamond Premier Pro Caption" w:hAnsi="Garamond Premier Pro Caption" w:hint="default"/>
            <w:sz w:val="22"/>
            <w:szCs w:val="22"/>
            <w:rtl w:val="0"/>
          </w:rPr>
          <w:delText xml:space="preserve">– </w:delText>
        </w:r>
      </w:del>
      <w:del w:id="2653" w:date="2023-01-13T18:26:59Z" w:author="Jan Groh">
        <w:r>
          <w:rPr>
            <w:rFonts w:ascii="Garamond Premier Pro Caption" w:hAnsi="Garamond Premier Pro Caption"/>
            <w:sz w:val="22"/>
            <w:szCs w:val="22"/>
            <w:rtl w:val="0"/>
            <w:lang w:val="de-DE"/>
          </w:rPr>
          <w:delText>Es ist nicht durch die Heftigkeit einer Neigung unl</w:delText>
        </w:r>
      </w:del>
      <w:del w:id="2654" w:date="2023-01-13T18:26:59Z" w:author="Jan Groh">
        <w:r>
          <w:rPr>
            <w:rFonts w:ascii="Garamond Premier Pro Caption" w:hAnsi="Garamond Premier Pro Caption" w:hint="default"/>
            <w:sz w:val="22"/>
            <w:szCs w:val="22"/>
            <w:rtl w:val="0"/>
            <w:lang w:val="sv-SE"/>
          </w:rPr>
          <w:delText>ö</w:delText>
        </w:r>
      </w:del>
      <w:del w:id="2655" w:date="2023-01-13T18:26:59Z" w:author="Jan Groh">
        <w:r>
          <w:rPr>
            <w:rFonts w:ascii="Garamond Premier Pro Caption" w:hAnsi="Garamond Premier Pro Caption"/>
            <w:sz w:val="22"/>
            <w:szCs w:val="22"/>
            <w:rtl w:val="0"/>
            <w:lang w:val="de-DE"/>
          </w:rPr>
          <w:delText xml:space="preserve">slich, </w:delText>
        </w:r>
      </w:del>
      <w:del w:id="2656" w:date="2023-01-13T18:26:59Z" w:author="Jan Groh">
        <w:r>
          <w:rPr>
            <w:rFonts w:ascii="Garamond Premier Pro Caption" w:hAnsi="Garamond Premier Pro Caption" w:hint="default"/>
            <w:sz w:val="22"/>
            <w:szCs w:val="22"/>
            <w:rtl w:val="0"/>
          </w:rPr>
          <w:delText xml:space="preserve">– </w:delText>
        </w:r>
      </w:del>
      <w:del w:id="2657" w:date="2023-01-13T18:26:59Z" w:author="Jan Groh">
        <w:r>
          <w:rPr>
            <w:rFonts w:ascii="Garamond Premier Pro Caption" w:hAnsi="Garamond Premier Pro Caption"/>
            <w:sz w:val="22"/>
            <w:szCs w:val="22"/>
            <w:rtl w:val="0"/>
            <w:lang w:val="de-DE"/>
          </w:rPr>
          <w:delText>wohl aber durch die L</w:delText>
        </w:r>
      </w:del>
      <w:del w:id="2658" w:date="2023-01-13T18:26:59Z" w:author="Jan Groh">
        <w:r>
          <w:rPr>
            <w:rFonts w:ascii="Garamond Premier Pro Caption" w:hAnsi="Garamond Premier Pro Caption" w:hint="default"/>
            <w:sz w:val="22"/>
            <w:szCs w:val="22"/>
            <w:rtl w:val="0"/>
          </w:rPr>
          <w:delText>ä</w:delText>
        </w:r>
      </w:del>
      <w:del w:id="2659" w:date="2023-01-13T18:26:59Z" w:author="Jan Groh">
        <w:r>
          <w:rPr>
            <w:rFonts w:ascii="Garamond Premier Pro Caption" w:hAnsi="Garamond Premier Pro Caption"/>
            <w:sz w:val="22"/>
            <w:szCs w:val="22"/>
            <w:rtl w:val="0"/>
            <w:lang w:val="de-DE"/>
          </w:rPr>
          <w:delText>nge der Zeit, die es bestanden. Alle die kleinen Zur</w:delText>
        </w:r>
      </w:del>
      <w:del w:id="2660" w:date="2023-01-13T18:26:59Z" w:author="Jan Groh">
        <w:r>
          <w:rPr>
            <w:rFonts w:ascii="Garamond Premier Pro Caption" w:hAnsi="Garamond Premier Pro Caption" w:hint="default"/>
            <w:sz w:val="22"/>
            <w:szCs w:val="22"/>
            <w:rtl w:val="0"/>
          </w:rPr>
          <w:delText>ü</w:delText>
        </w:r>
      </w:del>
      <w:del w:id="2661" w:date="2023-01-13T18:26:59Z" w:author="Jan Groh">
        <w:r>
          <w:rPr>
            <w:rFonts w:ascii="Garamond Premier Pro Caption" w:hAnsi="Garamond Premier Pro Caption"/>
            <w:sz w:val="22"/>
            <w:szCs w:val="22"/>
            <w:rtl w:val="0"/>
            <w:lang w:val="de-DE"/>
          </w:rPr>
          <w:delText>ckziehungen helfen zu gar nichts, als es nur noch wunderbarer zu gestalten; es kann nicht zerst</w:delText>
        </w:r>
      </w:del>
      <w:del w:id="2662" w:date="2023-01-13T18:26:59Z" w:author="Jan Groh">
        <w:r>
          <w:rPr>
            <w:rFonts w:ascii="Garamond Premier Pro Caption" w:hAnsi="Garamond Premier Pro Caption" w:hint="default"/>
            <w:sz w:val="22"/>
            <w:szCs w:val="22"/>
            <w:rtl w:val="0"/>
            <w:lang w:val="sv-SE"/>
          </w:rPr>
          <w:delText>ö</w:delText>
        </w:r>
      </w:del>
      <w:del w:id="2663" w:date="2023-01-13T18:26:59Z" w:author="Jan Groh">
        <w:r>
          <w:rPr>
            <w:rFonts w:ascii="Garamond Premier Pro Caption" w:hAnsi="Garamond Premier Pro Caption"/>
            <w:sz w:val="22"/>
            <w:szCs w:val="22"/>
            <w:rtl w:val="0"/>
            <w:lang w:val="de-DE"/>
          </w:rPr>
          <w:delText xml:space="preserve">rt werden, da es im </w:delText>
        </w:r>
      </w:del>
      <w:del w:id="2664" w:date="2023-01-13T18:26:59Z" w:author="Jan Groh">
        <w:r>
          <w:rPr>
            <w:rFonts w:ascii="Garamond Premier Pro Caption" w:hAnsi="Garamond Premier Pro Caption" w:hint="default"/>
            <w:sz w:val="22"/>
            <w:szCs w:val="22"/>
            <w:rtl w:val="0"/>
            <w:lang w:val="sv-SE"/>
          </w:rPr>
          <w:delText>Ä</w:delText>
        </w:r>
      </w:del>
      <w:del w:id="2665" w:date="2023-01-13T18:26:59Z" w:author="Jan Groh">
        <w:r>
          <w:rPr>
            <w:rFonts w:ascii="Garamond Premier Pro Caption" w:hAnsi="Garamond Premier Pro Caption"/>
            <w:sz w:val="22"/>
            <w:szCs w:val="22"/>
            <w:rtl w:val="0"/>
          </w:rPr>
          <w:delText>u</w:delText>
        </w:r>
      </w:del>
      <w:del w:id="2666" w:date="2023-01-13T18:26:59Z" w:author="Jan Groh">
        <w:r>
          <w:rPr>
            <w:rFonts w:ascii="Garamond Premier Pro Caption" w:hAnsi="Garamond Premier Pro Caption" w:hint="default"/>
            <w:sz w:val="22"/>
            <w:szCs w:val="22"/>
            <w:rtl w:val="0"/>
            <w:lang w:val="de-DE"/>
          </w:rPr>
          <w:delText>ß</w:delText>
        </w:r>
      </w:del>
      <w:del w:id="2667" w:date="2023-01-13T18:26:59Z" w:author="Jan Groh">
        <w:r>
          <w:rPr>
            <w:rFonts w:ascii="Garamond Premier Pro Caption" w:hAnsi="Garamond Premier Pro Caption"/>
            <w:sz w:val="22"/>
            <w:szCs w:val="22"/>
            <w:rtl w:val="0"/>
            <w:lang w:val="de-DE"/>
          </w:rPr>
          <w:delText>ern g</w:delText>
        </w:r>
      </w:del>
      <w:del w:id="2668" w:date="2023-01-13T18:26:59Z" w:author="Jan Groh">
        <w:r>
          <w:rPr>
            <w:rFonts w:ascii="Garamond Premier Pro Caption" w:hAnsi="Garamond Premier Pro Caption" w:hint="default"/>
            <w:sz w:val="22"/>
            <w:szCs w:val="22"/>
            <w:rtl w:val="0"/>
          </w:rPr>
          <w:delText>ä</w:delText>
        </w:r>
      </w:del>
      <w:del w:id="2669" w:date="2023-01-13T18:26:59Z" w:author="Jan Groh">
        <w:r>
          <w:rPr>
            <w:rFonts w:ascii="Garamond Premier Pro Caption" w:hAnsi="Garamond Premier Pro Caption"/>
            <w:sz w:val="22"/>
            <w:szCs w:val="22"/>
            <w:rtl w:val="0"/>
            <w:lang w:val="de-DE"/>
          </w:rPr>
          <w:delText>nzlich aufgehoben werden kann und dennoch immerfort leise fortdauert und es also nur irgend eines Zufalls bedarf, um wieder sich anzukn</w:delText>
        </w:r>
      </w:del>
      <w:del w:id="2670" w:date="2023-01-13T18:26:59Z" w:author="Jan Groh">
        <w:r>
          <w:rPr>
            <w:rFonts w:ascii="Garamond Premier Pro Caption" w:hAnsi="Garamond Premier Pro Caption" w:hint="default"/>
            <w:sz w:val="22"/>
            <w:szCs w:val="22"/>
            <w:rtl w:val="0"/>
          </w:rPr>
          <w:delText>ü</w:delText>
        </w:r>
      </w:del>
      <w:del w:id="2671" w:date="2023-01-13T18:26:59Z" w:author="Jan Groh">
        <w:r>
          <w:rPr>
            <w:rFonts w:ascii="Garamond Premier Pro Caption" w:hAnsi="Garamond Premier Pro Caption"/>
            <w:sz w:val="22"/>
            <w:szCs w:val="22"/>
            <w:rtl w:val="0"/>
            <w:lang w:val="de-DE"/>
          </w:rPr>
          <w:delText>pfen. Wir sind beide immer gegen die ganze Gesellschaft in heimlichem Einverst</w:delText>
        </w:r>
      </w:del>
      <w:del w:id="2672" w:date="2023-01-13T18:26:59Z" w:author="Jan Groh">
        <w:r>
          <w:rPr>
            <w:rFonts w:ascii="Garamond Premier Pro Caption" w:hAnsi="Garamond Premier Pro Caption" w:hint="default"/>
            <w:sz w:val="22"/>
            <w:szCs w:val="22"/>
            <w:rtl w:val="0"/>
          </w:rPr>
          <w:delText>ä</w:delText>
        </w:r>
      </w:del>
      <w:del w:id="2673" w:date="2023-01-13T18:26:59Z" w:author="Jan Groh">
        <w:r>
          <w:rPr>
            <w:rFonts w:ascii="Garamond Premier Pro Caption" w:hAnsi="Garamond Premier Pro Caption"/>
            <w:sz w:val="22"/>
            <w:szCs w:val="22"/>
            <w:rtl w:val="0"/>
            <w:lang w:val="de-DE"/>
          </w:rPr>
          <w:delText>ndnis, was mir h</w:delText>
        </w:r>
      </w:del>
      <w:del w:id="2674" w:date="2023-01-13T18:26:59Z" w:author="Jan Groh">
        <w:r>
          <w:rPr>
            <w:rFonts w:ascii="Garamond Premier Pro Caption" w:hAnsi="Garamond Premier Pro Caption" w:hint="default"/>
            <w:sz w:val="22"/>
            <w:szCs w:val="22"/>
            <w:rtl w:val="0"/>
            <w:lang w:val="sv-SE"/>
          </w:rPr>
          <w:delText>ö</w:delText>
        </w:r>
      </w:del>
      <w:del w:id="2675" w:date="2023-01-13T18:26:59Z" w:author="Jan Groh">
        <w:r>
          <w:rPr>
            <w:rFonts w:ascii="Garamond Premier Pro Caption" w:hAnsi="Garamond Premier Pro Caption"/>
            <w:sz w:val="22"/>
            <w:szCs w:val="22"/>
            <w:rtl w:val="0"/>
            <w:lang w:val="de-DE"/>
          </w:rPr>
          <w:delText>chst peinlich ist und ja durchaus nicht aufzuheben ist, da es nicht in verabredeten Zeichen besteht, sondern nur durch das lange Bestehen eines Verh</w:delText>
        </w:r>
      </w:del>
      <w:del w:id="2676" w:date="2023-01-13T18:26:59Z" w:author="Jan Groh">
        <w:r>
          <w:rPr>
            <w:rFonts w:ascii="Garamond Premier Pro Caption" w:hAnsi="Garamond Premier Pro Caption" w:hint="default"/>
            <w:sz w:val="22"/>
            <w:szCs w:val="22"/>
            <w:rtl w:val="0"/>
          </w:rPr>
          <w:delText>ä</w:delText>
        </w:r>
      </w:del>
      <w:del w:id="2677" w:date="2023-01-13T18:26:59Z" w:author="Jan Groh">
        <w:r>
          <w:rPr>
            <w:rFonts w:ascii="Garamond Premier Pro Caption" w:hAnsi="Garamond Premier Pro Caption"/>
            <w:sz w:val="22"/>
            <w:szCs w:val="22"/>
            <w:rtl w:val="0"/>
            <w:lang w:val="de-DE"/>
          </w:rPr>
          <w:delText>ltnisses zwischen uns, [da</w:delText>
        </w:r>
      </w:del>
      <w:del w:id="2678" w:date="2023-01-13T18:26:59Z" w:author="Jan Groh">
        <w:r>
          <w:rPr>
            <w:rFonts w:ascii="Garamond Premier Pro Caption" w:hAnsi="Garamond Premier Pro Caption"/>
            <w:sz w:val="22"/>
            <w:szCs w:val="22"/>
            <w:rtl w:val="0"/>
            <w:lang w:val="de-DE"/>
          </w:rPr>
          <w:delText>]</w:delText>
        </w:r>
      </w:del>
      <w:del w:id="2679" w:date="2023-01-13T18:26:59Z" w:author="Jan Groh">
        <w:r>
          <w:rPr>
            <w:rFonts w:ascii="Garamond Premier Pro Caption" w:hAnsi="Garamond Premier Pro Caption"/>
            <w:sz w:val="22"/>
            <w:szCs w:val="22"/>
            <w:rtl w:val="0"/>
            <w:lang w:val="de-DE"/>
          </w:rPr>
          <w:delText xml:space="preserve"> wir uns so genau kennen, da</w:delText>
        </w:r>
      </w:del>
      <w:del w:id="2680" w:date="2023-01-13T18:26:59Z" w:author="Jan Groh">
        <w:r>
          <w:rPr>
            <w:rFonts w:ascii="Garamond Premier Pro Caption" w:hAnsi="Garamond Premier Pro Caption" w:hint="default"/>
            <w:sz w:val="22"/>
            <w:szCs w:val="22"/>
            <w:rtl w:val="0"/>
            <w:lang w:val="de-DE"/>
          </w:rPr>
          <w:delText xml:space="preserve">ß </w:delText>
        </w:r>
      </w:del>
      <w:del w:id="2681" w:date="2023-01-13T18:26:59Z" w:author="Jan Groh">
        <w:r>
          <w:rPr>
            <w:rFonts w:ascii="Garamond Premier Pro Caption" w:hAnsi="Garamond Premier Pro Caption"/>
            <w:sz w:val="22"/>
            <w:szCs w:val="22"/>
            <w:rtl w:val="0"/>
            <w:lang w:val="de-DE"/>
          </w:rPr>
          <w:delText xml:space="preserve">wir gegenseitig jede Miene und Bewegung auszulegen wissen. </w:delText>
        </w:r>
      </w:del>
      <w:del w:id="2682"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683" w:date="2023-01-13T18:26:59Z" w:author="Jan Groh"/>
          <w:rFonts w:ascii="Garamond Premier Pro Caption" w:cs="Garamond Premier Pro Caption" w:hAnsi="Garamond Premier Pro Caption" w:eastAsia="Garamond Premier Pro Caption"/>
          <w:sz w:val="22"/>
          <w:szCs w:val="22"/>
        </w:rPr>
      </w:pPr>
      <w:del w:id="2684" w:date="2023-01-13T18:26:59Z" w:author="Jan Groh">
        <w:r>
          <w:rPr>
            <w:rFonts w:ascii="Garamond Premier Pro Caption" w:hAnsi="Garamond Premier Pro Caption"/>
            <w:sz w:val="22"/>
            <w:szCs w:val="22"/>
            <w:rtl w:val="0"/>
          </w:rPr>
          <w:delText>Da</w:delText>
        </w:r>
      </w:del>
      <w:del w:id="2685" w:date="2023-01-13T18:26:59Z" w:author="Jan Groh">
        <w:r>
          <w:rPr>
            <w:rFonts w:ascii="Garamond Premier Pro Caption" w:hAnsi="Garamond Premier Pro Caption" w:hint="default"/>
            <w:sz w:val="22"/>
            <w:szCs w:val="22"/>
            <w:rtl w:val="0"/>
            <w:lang w:val="de-DE"/>
          </w:rPr>
          <w:delText xml:space="preserve">ß </w:delText>
        </w:r>
      </w:del>
      <w:del w:id="2686" w:date="2023-01-13T18:26:59Z" w:author="Jan Groh">
        <w:r>
          <w:rPr>
            <w:rFonts w:ascii="Garamond Premier Pro Caption" w:hAnsi="Garamond Premier Pro Caption"/>
            <w:sz w:val="22"/>
            <w:szCs w:val="22"/>
            <w:rtl w:val="0"/>
            <w:lang w:val="de-DE"/>
          </w:rPr>
          <w:delText xml:space="preserve">es nicht bestehen sollte, sagte mir meine Vernunft; </w:delText>
        </w:r>
      </w:del>
      <w:del w:id="2687" w:date="2023-01-13T18:26:59Z" w:author="Jan Groh">
        <w:r>
          <w:rPr>
            <w:rFonts w:ascii="Garamond Premier Pro Caption" w:hAnsi="Garamond Premier Pro Caption" w:hint="default"/>
            <w:sz w:val="22"/>
            <w:szCs w:val="22"/>
            <w:rtl w:val="0"/>
          </w:rPr>
          <w:delText xml:space="preserve">– </w:delText>
        </w:r>
      </w:del>
      <w:del w:id="2688" w:date="2023-01-13T18:26:59Z" w:author="Jan Groh">
        <w:r>
          <w:rPr>
            <w:rFonts w:ascii="Garamond Premier Pro Caption" w:hAnsi="Garamond Premier Pro Caption"/>
            <w:sz w:val="22"/>
            <w:szCs w:val="22"/>
            <w:rtl w:val="0"/>
            <w:lang w:val="de-DE"/>
          </w:rPr>
          <w:delText>ich frage</w:delText>
        </w:r>
      </w:del>
      <w:del w:id="2689" w:date="2023-01-13T18:26:59Z" w:author="Jan Groh">
        <w:r>
          <w:rPr>
            <w:rFonts w:ascii="Garamond Premier Pro Caption" w:hAnsi="Garamond Premier Pro Caption"/>
            <w:sz w:val="22"/>
            <w:szCs w:val="22"/>
            <w:rtl w:val="0"/>
            <w:lang w:val="de-DE"/>
          </w:rPr>
          <w:delText xml:space="preserve"> </w:delText>
        </w:r>
      </w:del>
      <w:del w:id="2690" w:date="2023-01-13T18:26:59Z" w:author="Jan Groh">
        <w:r>
          <w:rPr>
            <w:rFonts w:ascii="Garamond Premier Pro Caption" w:hAnsi="Garamond Premier Pro Caption"/>
            <w:sz w:val="22"/>
            <w:szCs w:val="22"/>
            <w:rtl w:val="0"/>
            <w:lang w:val="de-DE"/>
          </w:rPr>
          <w:delText>immer: was soll</w:delText>
        </w:r>
      </w:del>
      <w:del w:id="2691" w:date="2023-01-13T18:26:59Z" w:author="Jan Groh">
        <w:r>
          <w:rPr>
            <w:rFonts w:ascii="Garamond Premier Pro Caption" w:hAnsi="Garamond Premier Pro Caption" w:hint="default"/>
            <w:sz w:val="22"/>
            <w:szCs w:val="22"/>
            <w:rtl w:val="1"/>
          </w:rPr>
          <w:delText>’</w:delText>
        </w:r>
      </w:del>
      <w:del w:id="2692" w:date="2023-01-13T18:26:59Z" w:author="Jan Groh">
        <w:r>
          <w:rPr>
            <w:rFonts w:ascii="Garamond Premier Pro Caption" w:hAnsi="Garamond Premier Pro Caption"/>
            <w:sz w:val="22"/>
            <w:szCs w:val="22"/>
            <w:rtl w:val="0"/>
            <w:lang w:val="zh-TW" w:eastAsia="zh-TW"/>
          </w:rPr>
          <w:delText xml:space="preserve">s? </w:delText>
        </w:r>
      </w:del>
      <w:del w:id="2693" w:date="2023-01-13T18:26:59Z" w:author="Jan Groh">
        <w:r>
          <w:rPr>
            <w:rFonts w:ascii="Garamond Premier Pro Caption" w:hAnsi="Garamond Premier Pro Caption" w:hint="default"/>
            <w:sz w:val="22"/>
            <w:szCs w:val="22"/>
            <w:rtl w:val="0"/>
          </w:rPr>
          <w:delText xml:space="preserve">– </w:delText>
        </w:r>
      </w:del>
      <w:del w:id="2694" w:date="2023-01-13T18:26:59Z" w:author="Jan Groh">
        <w:r>
          <w:rPr>
            <w:rFonts w:ascii="Garamond Premier Pro Caption" w:hAnsi="Garamond Premier Pro Caption"/>
            <w:sz w:val="22"/>
            <w:szCs w:val="22"/>
            <w:rtl w:val="0"/>
          </w:rPr>
          <w:delText>f</w:delText>
        </w:r>
      </w:del>
      <w:del w:id="2695" w:date="2023-01-13T18:26:59Z" w:author="Jan Groh">
        <w:r>
          <w:rPr>
            <w:rFonts w:ascii="Garamond Premier Pro Caption" w:hAnsi="Garamond Premier Pro Caption" w:hint="default"/>
            <w:sz w:val="22"/>
            <w:szCs w:val="22"/>
            <w:rtl w:val="0"/>
          </w:rPr>
          <w:delText>ü</w:delText>
        </w:r>
      </w:del>
      <w:del w:id="2696" w:date="2023-01-13T18:26:59Z" w:author="Jan Groh">
        <w:r>
          <w:rPr>
            <w:rFonts w:ascii="Garamond Premier Pro Caption" w:hAnsi="Garamond Premier Pro Caption"/>
            <w:sz w:val="22"/>
            <w:szCs w:val="22"/>
            <w:rtl w:val="0"/>
            <w:lang w:val="de-DE"/>
          </w:rPr>
          <w:delText>r ein Spiel ist es zu ernst und dauernd, und da</w:delText>
        </w:r>
      </w:del>
      <w:del w:id="2697" w:date="2023-01-13T18:26:59Z" w:author="Jan Groh">
        <w:r>
          <w:rPr>
            <w:rFonts w:ascii="Garamond Premier Pro Caption" w:hAnsi="Garamond Premier Pro Caption" w:hint="default"/>
            <w:sz w:val="22"/>
            <w:szCs w:val="22"/>
            <w:rtl w:val="0"/>
            <w:lang w:val="de-DE"/>
          </w:rPr>
          <w:delText>ß</w:delText>
        </w:r>
      </w:del>
      <w:del w:id="2698" w:date="2023-01-13T18:26:59Z" w:author="Jan Groh">
        <w:r>
          <w:rPr>
            <w:rFonts w:ascii="Garamond Premier Pro Caption" w:hAnsi="Garamond Premier Pro Caption"/>
            <w:sz w:val="22"/>
            <w:szCs w:val="22"/>
            <w:rtl w:val="0"/>
            <w:lang w:val="de-DE"/>
          </w:rPr>
          <w:delText xml:space="preserve"> die sch</w:delText>
        </w:r>
      </w:del>
      <w:del w:id="2699" w:date="2023-01-13T18:26:59Z" w:author="Jan Groh">
        <w:r>
          <w:rPr>
            <w:rFonts w:ascii="Garamond Premier Pro Caption" w:hAnsi="Garamond Premier Pro Caption" w:hint="default"/>
            <w:sz w:val="22"/>
            <w:szCs w:val="22"/>
            <w:rtl w:val="0"/>
            <w:lang w:val="sv-SE"/>
          </w:rPr>
          <w:delText>ö</w:delText>
        </w:r>
      </w:del>
      <w:del w:id="2700" w:date="2023-01-13T18:26:59Z" w:author="Jan Groh">
        <w:r>
          <w:rPr>
            <w:rFonts w:ascii="Garamond Premier Pro Caption" w:hAnsi="Garamond Premier Pro Caption"/>
            <w:sz w:val="22"/>
            <w:szCs w:val="22"/>
            <w:rtl w:val="0"/>
            <w:lang w:val="de-DE"/>
          </w:rPr>
          <w:delText>nen Jugendtr</w:delText>
        </w:r>
      </w:del>
      <w:del w:id="2701" w:date="2023-01-13T18:26:59Z" w:author="Jan Groh">
        <w:r>
          <w:rPr>
            <w:rFonts w:ascii="Garamond Premier Pro Caption" w:hAnsi="Garamond Premier Pro Caption" w:hint="default"/>
            <w:sz w:val="22"/>
            <w:szCs w:val="22"/>
            <w:rtl w:val="0"/>
          </w:rPr>
          <w:delText>ä</w:delText>
        </w:r>
      </w:del>
      <w:del w:id="2702" w:date="2023-01-13T18:26:59Z" w:author="Jan Groh">
        <w:r>
          <w:rPr>
            <w:rFonts w:ascii="Garamond Premier Pro Caption" w:hAnsi="Garamond Premier Pro Caption"/>
            <w:sz w:val="22"/>
            <w:szCs w:val="22"/>
            <w:rtl w:val="0"/>
            <w:lang w:val="de-DE"/>
          </w:rPr>
          <w:delText xml:space="preserve">ume von Schwesternliebe u. s. w. hier unerreichbar sind, ist mir nun wohl klar; </w:delText>
        </w:r>
      </w:del>
      <w:del w:id="2703" w:date="2023-01-13T18:26:59Z" w:author="Jan Groh">
        <w:r>
          <w:rPr>
            <w:rFonts w:ascii="Garamond Premier Pro Caption" w:hAnsi="Garamond Premier Pro Caption" w:hint="default"/>
            <w:sz w:val="22"/>
            <w:szCs w:val="22"/>
            <w:rtl w:val="0"/>
          </w:rPr>
          <w:delText>– ü</w:delText>
        </w:r>
      </w:del>
      <w:del w:id="2704" w:date="2023-01-13T18:26:59Z" w:author="Jan Groh">
        <w:r>
          <w:rPr>
            <w:rFonts w:ascii="Garamond Premier Pro Caption" w:hAnsi="Garamond Premier Pro Caption"/>
            <w:sz w:val="22"/>
            <w:szCs w:val="22"/>
            <w:rtl w:val="0"/>
            <w:lang w:val="de-DE"/>
          </w:rPr>
          <w:delText>brigens, da</w:delText>
        </w:r>
      </w:del>
      <w:del w:id="2705" w:date="2023-01-13T18:26:59Z" w:author="Jan Groh">
        <w:r>
          <w:rPr>
            <w:rFonts w:ascii="Garamond Premier Pro Caption" w:hAnsi="Garamond Premier Pro Caption" w:hint="default"/>
            <w:sz w:val="22"/>
            <w:szCs w:val="22"/>
            <w:rtl w:val="0"/>
            <w:lang w:val="de-DE"/>
          </w:rPr>
          <w:delText xml:space="preserve">ß </w:delText>
        </w:r>
      </w:del>
      <w:del w:id="2706" w:date="2023-01-13T18:26:59Z" w:author="Jan Groh">
        <w:r>
          <w:rPr>
            <w:rFonts w:ascii="Garamond Premier Pro Caption" w:hAnsi="Garamond Premier Pro Caption"/>
            <w:sz w:val="22"/>
            <w:szCs w:val="22"/>
            <w:rtl w:val="0"/>
            <w:lang w:val="fr-FR"/>
          </w:rPr>
          <w:delText>es f</w:delText>
        </w:r>
      </w:del>
      <w:del w:id="2707" w:date="2023-01-13T18:26:59Z" w:author="Jan Groh">
        <w:r>
          <w:rPr>
            <w:rFonts w:ascii="Garamond Premier Pro Caption" w:hAnsi="Garamond Premier Pro Caption" w:hint="default"/>
            <w:sz w:val="22"/>
            <w:szCs w:val="22"/>
            <w:rtl w:val="0"/>
          </w:rPr>
          <w:delText>ü</w:delText>
        </w:r>
      </w:del>
      <w:del w:id="2708" w:date="2023-01-13T18:26:59Z" w:author="Jan Groh">
        <w:r>
          <w:rPr>
            <w:rFonts w:ascii="Garamond Premier Pro Caption" w:hAnsi="Garamond Premier Pro Caption"/>
            <w:sz w:val="22"/>
            <w:szCs w:val="22"/>
            <w:rtl w:val="0"/>
            <w:lang w:val="de-DE"/>
          </w:rPr>
          <w:delText>r mich durchaus von keinem g</w:delText>
        </w:r>
      </w:del>
      <w:del w:id="2709" w:date="2023-01-13T18:26:59Z" w:author="Jan Groh">
        <w:r>
          <w:rPr>
            <w:rFonts w:ascii="Garamond Premier Pro Caption" w:hAnsi="Garamond Premier Pro Caption" w:hint="default"/>
            <w:sz w:val="22"/>
            <w:szCs w:val="22"/>
            <w:rtl w:val="0"/>
          </w:rPr>
          <w:delText>ü</w:delText>
        </w:r>
      </w:del>
      <w:del w:id="2710" w:date="2023-01-13T18:26:59Z" w:author="Jan Groh">
        <w:r>
          <w:rPr>
            <w:rFonts w:ascii="Garamond Premier Pro Caption" w:hAnsi="Garamond Premier Pro Caption"/>
            <w:sz w:val="22"/>
            <w:szCs w:val="22"/>
            <w:rtl w:val="0"/>
            <w:lang w:val="de-DE"/>
          </w:rPr>
          <w:delText>nstigen Einflu</w:delText>
        </w:r>
      </w:del>
      <w:del w:id="2711" w:date="2023-01-13T18:26:59Z" w:author="Jan Groh">
        <w:r>
          <w:rPr>
            <w:rFonts w:ascii="Garamond Premier Pro Caption" w:hAnsi="Garamond Premier Pro Caption" w:hint="default"/>
            <w:sz w:val="22"/>
            <w:szCs w:val="22"/>
            <w:rtl w:val="0"/>
            <w:lang w:val="de-DE"/>
          </w:rPr>
          <w:delText xml:space="preserve">ß </w:delText>
        </w:r>
      </w:del>
      <w:del w:id="2712" w:date="2023-01-13T18:26:59Z" w:author="Jan Groh">
        <w:r>
          <w:rPr>
            <w:rFonts w:ascii="Garamond Premier Pro Caption" w:hAnsi="Garamond Premier Pro Caption"/>
            <w:sz w:val="22"/>
            <w:szCs w:val="22"/>
            <w:rtl w:val="0"/>
            <w:lang w:val="de-DE"/>
          </w:rPr>
          <w:delText xml:space="preserve">ist und sein kann, bedarf wohl keiner Frage; </w:delText>
        </w:r>
      </w:del>
      <w:del w:id="2713" w:date="2023-01-13T18:26:59Z" w:author="Jan Groh">
        <w:r>
          <w:rPr>
            <w:rFonts w:ascii="Garamond Premier Pro Caption" w:hAnsi="Garamond Premier Pro Caption" w:hint="default"/>
            <w:sz w:val="22"/>
            <w:szCs w:val="22"/>
            <w:rtl w:val="0"/>
          </w:rPr>
          <w:delText xml:space="preserve">– </w:delText>
        </w:r>
      </w:del>
      <w:del w:id="2714" w:date="2023-01-13T18:26:59Z" w:author="Jan Groh">
        <w:r>
          <w:rPr>
            <w:rFonts w:ascii="Garamond Premier Pro Caption" w:hAnsi="Garamond Premier Pro Caption"/>
            <w:sz w:val="22"/>
            <w:szCs w:val="22"/>
            <w:rtl w:val="0"/>
            <w:lang w:val="de-DE"/>
          </w:rPr>
          <w:delText>Herr von G</w:delText>
        </w:r>
      </w:del>
      <w:del w:id="2715" w:date="2023-01-13T18:26:59Z" w:author="Jan Groh">
        <w:r>
          <w:rPr>
            <w:rFonts w:ascii="Garamond Premier Pro Caption" w:hAnsi="Garamond Premier Pro Caption" w:hint="default"/>
            <w:sz w:val="22"/>
            <w:szCs w:val="22"/>
            <w:rtl w:val="0"/>
            <w:lang w:val="sv-SE"/>
          </w:rPr>
          <w:delText>ö</w:delText>
        </w:r>
      </w:del>
      <w:del w:id="2716" w:date="2023-01-13T18:26:59Z" w:author="Jan Groh">
        <w:r>
          <w:rPr>
            <w:rFonts w:ascii="Garamond Premier Pro Caption" w:hAnsi="Garamond Premier Pro Caption"/>
            <w:sz w:val="22"/>
            <w:szCs w:val="22"/>
            <w:rtl w:val="0"/>
            <w:lang w:val="de-DE"/>
          </w:rPr>
          <w:delText xml:space="preserve">the steht nicht hoch genug </w:delText>
        </w:r>
      </w:del>
      <w:del w:id="2717" w:date="2023-01-13T18:26:59Z" w:author="Jan Groh">
        <w:r>
          <w:rPr>
            <w:rFonts w:ascii="Garamond Premier Pro Caption" w:hAnsi="Garamond Premier Pro Caption" w:hint="default"/>
            <w:sz w:val="22"/>
            <w:szCs w:val="22"/>
            <w:rtl w:val="0"/>
          </w:rPr>
          <w:delText>ü</w:delText>
        </w:r>
      </w:del>
      <w:del w:id="2718" w:date="2023-01-13T18:26:59Z" w:author="Jan Groh">
        <w:r>
          <w:rPr>
            <w:rFonts w:ascii="Garamond Premier Pro Caption" w:hAnsi="Garamond Premier Pro Caption"/>
            <w:sz w:val="22"/>
            <w:szCs w:val="22"/>
            <w:rtl w:val="0"/>
            <w:lang w:val="de-DE"/>
          </w:rPr>
          <w:delText>ber mir, da</w:delText>
        </w:r>
      </w:del>
      <w:del w:id="2719" w:date="2023-01-13T18:26:59Z" w:author="Jan Groh">
        <w:r>
          <w:rPr>
            <w:rFonts w:ascii="Garamond Premier Pro Caption" w:hAnsi="Garamond Premier Pro Caption" w:hint="default"/>
            <w:sz w:val="22"/>
            <w:szCs w:val="22"/>
            <w:rtl w:val="0"/>
            <w:lang w:val="de-DE"/>
          </w:rPr>
          <w:delText xml:space="preserve">ß </w:delText>
        </w:r>
      </w:del>
      <w:del w:id="2720" w:date="2023-01-13T18:26:59Z" w:author="Jan Groh">
        <w:r>
          <w:rPr>
            <w:rFonts w:ascii="Garamond Premier Pro Caption" w:hAnsi="Garamond Premier Pro Caption"/>
            <w:sz w:val="22"/>
            <w:szCs w:val="22"/>
            <w:rtl w:val="0"/>
            <w:lang w:val="de-DE"/>
          </w:rPr>
          <w:delText>er vielleicht vorteilhaft auf mich wirken und mich zu etwas erheben k</w:delText>
        </w:r>
      </w:del>
      <w:del w:id="2721" w:date="2023-01-13T18:26:59Z" w:author="Jan Groh">
        <w:r>
          <w:rPr>
            <w:rFonts w:ascii="Garamond Premier Pro Caption" w:hAnsi="Garamond Premier Pro Caption" w:hint="default"/>
            <w:sz w:val="22"/>
            <w:szCs w:val="22"/>
            <w:rtl w:val="0"/>
            <w:lang w:val="sv-SE"/>
          </w:rPr>
          <w:delText>ö</w:delText>
        </w:r>
      </w:del>
      <w:del w:id="2722" w:date="2023-01-13T18:26:59Z" w:author="Jan Groh">
        <w:r>
          <w:rPr>
            <w:rFonts w:ascii="Garamond Premier Pro Caption" w:hAnsi="Garamond Premier Pro Caption"/>
            <w:sz w:val="22"/>
            <w:szCs w:val="22"/>
            <w:rtl w:val="0"/>
            <w:lang w:val="de-DE"/>
          </w:rPr>
          <w:delText xml:space="preserve">nnte, und selbst meine frohe Laune litt diesen Winter </w:delText>
        </w:r>
      </w:del>
      <w:del w:id="2723" w:date="2023-01-13T18:26:59Z" w:author="Jan Groh">
        <w:r>
          <w:rPr>
            <w:rFonts w:ascii="Garamond Premier Pro Caption" w:hAnsi="Garamond Premier Pro Caption" w:hint="default"/>
            <w:sz w:val="22"/>
            <w:szCs w:val="22"/>
            <w:rtl w:val="0"/>
            <w:lang w:val="sv-SE"/>
          </w:rPr>
          <w:delText>ö</w:delText>
        </w:r>
      </w:del>
      <w:del w:id="2724" w:date="2023-01-13T18:26:59Z" w:author="Jan Groh">
        <w:r>
          <w:rPr>
            <w:rFonts w:ascii="Garamond Premier Pro Caption" w:hAnsi="Garamond Premier Pro Caption"/>
            <w:sz w:val="22"/>
            <w:szCs w:val="22"/>
            <w:rtl w:val="0"/>
            <w:lang w:val="de-DE"/>
          </w:rPr>
          <w:delText>fters darunter, und statt, wie es der gr</w:delText>
        </w:r>
      </w:del>
      <w:del w:id="2725" w:date="2023-01-13T18:26:59Z" w:author="Jan Groh">
        <w:r>
          <w:rPr>
            <w:rFonts w:ascii="Garamond Premier Pro Caption" w:hAnsi="Garamond Premier Pro Caption" w:hint="default"/>
            <w:sz w:val="22"/>
            <w:szCs w:val="22"/>
            <w:rtl w:val="0"/>
            <w:lang w:val="de-DE"/>
          </w:rPr>
          <w:delText>öß</w:delText>
        </w:r>
      </w:del>
      <w:del w:id="2726" w:date="2023-01-13T18:26:59Z" w:author="Jan Groh">
        <w:r>
          <w:rPr>
            <w:rFonts w:ascii="Garamond Premier Pro Caption" w:hAnsi="Garamond Premier Pro Caption"/>
            <w:sz w:val="22"/>
            <w:szCs w:val="22"/>
            <w:rtl w:val="0"/>
            <w:lang w:val="de-DE"/>
          </w:rPr>
          <w:delText xml:space="preserve">te Wunsch meines Lebens ist, Dich aufzuheitern und zu Deiner Zufriedenheit etwas </w:delText>
        </w:r>
      </w:del>
      <w:del w:id="2727" w:date="2023-01-13T18:26:59Z" w:author="Jan Groh">
        <w:r>
          <w:rPr>
            <w:rFonts w:ascii="Garamond Premier Pro Caption" w:hAnsi="Garamond Premier Pro Caption"/>
            <w:sz w:val="22"/>
            <w:szCs w:val="22"/>
            <w:rtl w:val="0"/>
            <w:lang w:val="de-DE"/>
          </w:rPr>
          <w:delText>beizutragen</w:delText>
        </w:r>
      </w:del>
      <w:del w:id="2728" w:date="2023-01-13T18:26:59Z" w:author="Jan Groh">
        <w:r>
          <w:rPr>
            <w:rFonts w:ascii="Garamond Premier Pro Caption" w:hAnsi="Garamond Premier Pro Caption"/>
            <w:sz w:val="22"/>
            <w:szCs w:val="22"/>
            <w:rtl w:val="0"/>
            <w:lang w:val="de-DE"/>
          </w:rPr>
          <w:delText>, betr</w:delText>
        </w:r>
      </w:del>
      <w:del w:id="2729" w:date="2023-01-13T18:26:59Z" w:author="Jan Groh">
        <w:r>
          <w:rPr>
            <w:rFonts w:ascii="Garamond Premier Pro Caption" w:hAnsi="Garamond Premier Pro Caption" w:hint="default"/>
            <w:sz w:val="22"/>
            <w:szCs w:val="22"/>
            <w:rtl w:val="0"/>
          </w:rPr>
          <w:delText>ü</w:delText>
        </w:r>
      </w:del>
      <w:del w:id="2730" w:date="2023-01-13T18:26:59Z" w:author="Jan Groh">
        <w:r>
          <w:rPr>
            <w:rFonts w:ascii="Garamond Premier Pro Caption" w:hAnsi="Garamond Premier Pro Caption"/>
            <w:sz w:val="22"/>
            <w:szCs w:val="22"/>
            <w:rtl w:val="0"/>
            <w:lang w:val="de-DE"/>
          </w:rPr>
          <w:delText xml:space="preserve">bte ich Dich! </w:delText>
        </w:r>
      </w:del>
      <w:del w:id="2731" w:date="2023-01-13T18:26:59Z" w:author="Jan Groh">
        <w:r>
          <w:rPr>
            <w:rFonts w:ascii="Garamond Premier Pro Caption" w:hAnsi="Garamond Premier Pro Caption" w:hint="default"/>
            <w:sz w:val="22"/>
            <w:szCs w:val="22"/>
            <w:rtl w:val="0"/>
          </w:rPr>
          <w:delText xml:space="preserve">– </w:delText>
        </w:r>
      </w:del>
      <w:del w:id="2732" w:date="2023-01-13T18:26:59Z" w:author="Jan Groh">
        <w:r>
          <w:rPr>
            <w:rFonts w:ascii="Garamond Premier Pro Caption" w:hAnsi="Garamond Premier Pro Caption"/>
            <w:sz w:val="22"/>
            <w:szCs w:val="22"/>
            <w:rtl w:val="0"/>
            <w:lang w:val="de-DE"/>
          </w:rPr>
          <w:delText xml:space="preserve">Nein, liebe Mutter, das will ich nicht mehr. </w:delText>
        </w:r>
      </w:del>
      <w:del w:id="2733" w:date="2023-01-13T18:26:59Z" w:author="Jan Groh">
        <w:r>
          <w:rPr>
            <w:rFonts w:ascii="Garamond Premier Pro Caption" w:hAnsi="Garamond Premier Pro Caption" w:hint="default"/>
            <w:sz w:val="22"/>
            <w:szCs w:val="22"/>
            <w:rtl w:val="0"/>
          </w:rPr>
          <w:delText xml:space="preserve">– </w:delText>
        </w:r>
      </w:del>
      <w:del w:id="2734" w:date="2023-01-13T18:26:59Z" w:author="Jan Groh">
        <w:r>
          <w:rPr>
            <w:rFonts w:ascii="Garamond Premier Pro Caption" w:hAnsi="Garamond Premier Pro Caption"/>
            <w:sz w:val="22"/>
            <w:szCs w:val="22"/>
            <w:rtl w:val="0"/>
            <w:lang w:val="de-DE"/>
          </w:rPr>
          <w:delText>Ich glaubte fr</w:delText>
        </w:r>
      </w:del>
      <w:del w:id="2735" w:date="2023-01-13T18:26:59Z" w:author="Jan Groh">
        <w:r>
          <w:rPr>
            <w:rFonts w:ascii="Garamond Premier Pro Caption" w:hAnsi="Garamond Premier Pro Caption" w:hint="default"/>
            <w:sz w:val="22"/>
            <w:szCs w:val="22"/>
            <w:rtl w:val="0"/>
          </w:rPr>
          <w:delText>ü</w:delText>
        </w:r>
      </w:del>
      <w:del w:id="2736" w:date="2023-01-13T18:26:59Z" w:author="Jan Groh">
        <w:r>
          <w:rPr>
            <w:rFonts w:ascii="Garamond Premier Pro Caption" w:hAnsi="Garamond Premier Pro Caption"/>
            <w:sz w:val="22"/>
            <w:szCs w:val="22"/>
            <w:rtl w:val="0"/>
            <w:lang w:val="de-DE"/>
          </w:rPr>
          <w:delText>her, es w</w:delText>
        </w:r>
      </w:del>
      <w:del w:id="2737" w:date="2023-01-13T18:26:59Z" w:author="Jan Groh">
        <w:r>
          <w:rPr>
            <w:rFonts w:ascii="Garamond Premier Pro Caption" w:hAnsi="Garamond Premier Pro Caption" w:hint="default"/>
            <w:sz w:val="22"/>
            <w:szCs w:val="22"/>
            <w:rtl w:val="0"/>
          </w:rPr>
          <w:delText>ä</w:delText>
        </w:r>
      </w:del>
      <w:del w:id="2738" w:date="2023-01-13T18:26:59Z" w:author="Jan Groh">
        <w:r>
          <w:rPr>
            <w:rFonts w:ascii="Garamond Premier Pro Caption" w:hAnsi="Garamond Premier Pro Caption"/>
            <w:sz w:val="22"/>
            <w:szCs w:val="22"/>
            <w:rtl w:val="0"/>
            <w:lang w:val="de-DE"/>
          </w:rPr>
          <w:delText>re Dir ganz gleichg</w:delText>
        </w:r>
      </w:del>
      <w:del w:id="2739" w:date="2023-01-13T18:26:59Z" w:author="Jan Groh">
        <w:r>
          <w:rPr>
            <w:rFonts w:ascii="Garamond Premier Pro Caption" w:hAnsi="Garamond Premier Pro Caption" w:hint="default"/>
            <w:sz w:val="22"/>
            <w:szCs w:val="22"/>
            <w:rtl w:val="0"/>
          </w:rPr>
          <w:delText>ü</w:delText>
        </w:r>
      </w:del>
      <w:del w:id="2740" w:date="2023-01-13T18:26:59Z" w:author="Jan Groh">
        <w:r>
          <w:rPr>
            <w:rFonts w:ascii="Garamond Premier Pro Caption" w:hAnsi="Garamond Premier Pro Caption"/>
            <w:sz w:val="22"/>
            <w:szCs w:val="22"/>
            <w:rtl w:val="0"/>
            <w:lang w:val="de-DE"/>
          </w:rPr>
          <w:delText xml:space="preserve">ltig, uns verheiratet zu sehen oder nicht </w:delText>
        </w:r>
      </w:del>
      <w:del w:id="2741" w:date="2023-01-13T18:26:59Z" w:author="Jan Groh">
        <w:r>
          <w:rPr>
            <w:rFonts w:ascii="Garamond Premier Pro Caption" w:hAnsi="Garamond Premier Pro Caption" w:hint="default"/>
            <w:sz w:val="22"/>
            <w:szCs w:val="22"/>
            <w:rtl w:val="0"/>
          </w:rPr>
          <w:delText xml:space="preserve">– </w:delText>
        </w:r>
      </w:del>
      <w:del w:id="2742" w:date="2023-01-13T18:26:59Z" w:author="Jan Groh">
        <w:r>
          <w:rPr>
            <w:rFonts w:ascii="Garamond Premier Pro Caption" w:hAnsi="Garamond Premier Pro Caption"/>
            <w:sz w:val="22"/>
            <w:szCs w:val="22"/>
            <w:rtl w:val="0"/>
            <w:lang w:val="de-DE"/>
          </w:rPr>
          <w:delText>jetzt wei</w:delText>
        </w:r>
      </w:del>
      <w:del w:id="2743" w:date="2023-01-13T18:26:59Z" w:author="Jan Groh">
        <w:r>
          <w:rPr>
            <w:rFonts w:ascii="Garamond Premier Pro Caption" w:hAnsi="Garamond Premier Pro Caption" w:hint="default"/>
            <w:sz w:val="22"/>
            <w:szCs w:val="22"/>
            <w:rtl w:val="0"/>
            <w:lang w:val="de-DE"/>
          </w:rPr>
          <w:delText xml:space="preserve">ß </w:delText>
        </w:r>
      </w:del>
      <w:del w:id="2744" w:date="2023-01-13T18:26:59Z" w:author="Jan Groh">
        <w:r>
          <w:rPr>
            <w:rFonts w:ascii="Garamond Premier Pro Caption" w:hAnsi="Garamond Premier Pro Caption"/>
            <w:sz w:val="22"/>
            <w:szCs w:val="22"/>
            <w:rtl w:val="0"/>
            <w:lang w:val="de-DE"/>
          </w:rPr>
          <w:delText>ich doch wohl, da</w:delText>
        </w:r>
      </w:del>
      <w:del w:id="2745" w:date="2023-01-13T18:26:59Z" w:author="Jan Groh">
        <w:r>
          <w:rPr>
            <w:rFonts w:ascii="Garamond Premier Pro Caption" w:hAnsi="Garamond Premier Pro Caption" w:hint="default"/>
            <w:sz w:val="22"/>
            <w:szCs w:val="22"/>
            <w:rtl w:val="0"/>
            <w:lang w:val="de-DE"/>
          </w:rPr>
          <w:delText xml:space="preserve">ß </w:delText>
        </w:r>
      </w:del>
      <w:del w:id="2746" w:date="2023-01-13T18:26:59Z" w:author="Jan Groh">
        <w:r>
          <w:rPr>
            <w:rFonts w:ascii="Garamond Premier Pro Caption" w:hAnsi="Garamond Premier Pro Caption"/>
            <w:sz w:val="22"/>
            <w:szCs w:val="22"/>
            <w:rtl w:val="0"/>
            <w:lang w:val="de-DE"/>
          </w:rPr>
          <w:delText>Du es w</w:delText>
        </w:r>
      </w:del>
      <w:del w:id="2747" w:date="2023-01-13T18:26:59Z" w:author="Jan Groh">
        <w:r>
          <w:rPr>
            <w:rFonts w:ascii="Garamond Premier Pro Caption" w:hAnsi="Garamond Premier Pro Caption" w:hint="default"/>
            <w:sz w:val="22"/>
            <w:szCs w:val="22"/>
            <w:rtl w:val="0"/>
          </w:rPr>
          <w:delText>ü</w:delText>
        </w:r>
      </w:del>
      <w:del w:id="2748" w:date="2023-01-13T18:26:59Z" w:author="Jan Groh">
        <w:r>
          <w:rPr>
            <w:rFonts w:ascii="Garamond Premier Pro Caption" w:hAnsi="Garamond Premier Pro Caption"/>
            <w:sz w:val="22"/>
            <w:szCs w:val="22"/>
            <w:rtl w:val="0"/>
            <w:lang w:val="de-DE"/>
          </w:rPr>
          <w:delText xml:space="preserve">nschst. </w:delText>
        </w:r>
      </w:del>
      <w:del w:id="2749" w:date="2023-01-13T18:26:59Z" w:author="Jan Groh">
        <w:r>
          <w:rPr>
            <w:rFonts w:ascii="Garamond Premier Pro Caption" w:hAnsi="Garamond Premier Pro Caption" w:hint="default"/>
            <w:sz w:val="22"/>
            <w:szCs w:val="22"/>
            <w:rtl w:val="0"/>
          </w:rPr>
          <w:delText xml:space="preserve">– </w:delText>
        </w:r>
      </w:del>
      <w:del w:id="2750" w:date="2023-01-13T18:26:59Z" w:author="Jan Groh">
        <w:r>
          <w:rPr>
            <w:rFonts w:ascii="Garamond Premier Pro Caption" w:hAnsi="Garamond Premier Pro Caption"/>
            <w:sz w:val="22"/>
            <w:szCs w:val="22"/>
            <w:rtl w:val="0"/>
            <w:lang w:val="de-DE"/>
          </w:rPr>
          <w:delText>Und nehme ich nur den Fall an, da</w:delText>
        </w:r>
      </w:del>
      <w:del w:id="2751" w:date="2023-01-13T18:26:59Z" w:author="Jan Groh">
        <w:r>
          <w:rPr>
            <w:rFonts w:ascii="Garamond Premier Pro Caption" w:hAnsi="Garamond Premier Pro Caption" w:hint="default"/>
            <w:sz w:val="22"/>
            <w:szCs w:val="22"/>
            <w:rtl w:val="0"/>
            <w:lang w:val="de-DE"/>
          </w:rPr>
          <w:delText xml:space="preserve">ß </w:delText>
        </w:r>
      </w:del>
      <w:del w:id="2752" w:date="2023-01-13T18:26:59Z" w:author="Jan Groh">
        <w:r>
          <w:rPr>
            <w:rFonts w:ascii="Garamond Premier Pro Caption" w:hAnsi="Garamond Premier Pro Caption"/>
            <w:sz w:val="22"/>
            <w:szCs w:val="22"/>
            <w:rtl w:val="0"/>
            <w:lang w:val="de-DE"/>
          </w:rPr>
          <w:delText>mir noch einmal jemand gefiele und ich ihm, so w</w:delText>
        </w:r>
      </w:del>
      <w:del w:id="2753" w:date="2023-01-13T18:26:59Z" w:author="Jan Groh">
        <w:r>
          <w:rPr>
            <w:rFonts w:ascii="Garamond Premier Pro Caption" w:hAnsi="Garamond Premier Pro Caption" w:hint="default"/>
            <w:sz w:val="22"/>
            <w:szCs w:val="22"/>
            <w:rtl w:val="0"/>
          </w:rPr>
          <w:delText>ü</w:delText>
        </w:r>
      </w:del>
      <w:del w:id="2754" w:date="2023-01-13T18:26:59Z" w:author="Jan Groh">
        <w:r>
          <w:rPr>
            <w:rFonts w:ascii="Garamond Premier Pro Caption" w:hAnsi="Garamond Premier Pro Caption"/>
            <w:sz w:val="22"/>
            <w:szCs w:val="22"/>
            <w:rtl w:val="0"/>
            <w:lang w:val="de-DE"/>
          </w:rPr>
          <w:delText>rde ich doch nicht einwilligen k</w:delText>
        </w:r>
      </w:del>
      <w:del w:id="2755" w:date="2023-01-13T18:26:59Z" w:author="Jan Groh">
        <w:r>
          <w:rPr>
            <w:rFonts w:ascii="Garamond Premier Pro Caption" w:hAnsi="Garamond Premier Pro Caption" w:hint="default"/>
            <w:sz w:val="22"/>
            <w:szCs w:val="22"/>
            <w:rtl w:val="0"/>
            <w:lang w:val="sv-SE"/>
          </w:rPr>
          <w:delText>ö</w:delText>
        </w:r>
      </w:del>
      <w:del w:id="2756" w:date="2023-01-13T18:26:59Z" w:author="Jan Groh">
        <w:r>
          <w:rPr>
            <w:rFonts w:ascii="Garamond Premier Pro Caption" w:hAnsi="Garamond Premier Pro Caption"/>
            <w:sz w:val="22"/>
            <w:szCs w:val="22"/>
            <w:rtl w:val="0"/>
            <w:lang w:val="de-DE"/>
          </w:rPr>
          <w:delText xml:space="preserve">nnen; </w:delText>
        </w:r>
      </w:del>
      <w:del w:id="2757" w:date="2023-01-13T18:26:59Z" w:author="Jan Groh">
        <w:r>
          <w:rPr>
            <w:rFonts w:ascii="Garamond Premier Pro Caption" w:hAnsi="Garamond Premier Pro Caption" w:hint="default"/>
            <w:sz w:val="22"/>
            <w:szCs w:val="22"/>
            <w:rtl w:val="0"/>
          </w:rPr>
          <w:delText xml:space="preserve">– </w:delText>
        </w:r>
      </w:del>
      <w:del w:id="2758" w:date="2023-01-13T18:26:59Z" w:author="Jan Groh">
        <w:r>
          <w:rPr>
            <w:rFonts w:ascii="Garamond Premier Pro Caption" w:hAnsi="Garamond Premier Pro Caption"/>
            <w:sz w:val="22"/>
            <w:szCs w:val="22"/>
            <w:rtl w:val="0"/>
            <w:lang w:val="de-DE"/>
          </w:rPr>
          <w:delText xml:space="preserve">ich bin durch kein Wort, keine </w:delText>
        </w:r>
      </w:del>
      <w:del w:id="2759" w:date="2023-01-13T18:26:59Z" w:author="Jan Groh">
        <w:r>
          <w:rPr>
            <w:rFonts w:ascii="Garamond Premier Pro Caption" w:hAnsi="Garamond Premier Pro Caption" w:hint="default"/>
            <w:sz w:val="22"/>
            <w:szCs w:val="22"/>
            <w:rtl w:val="0"/>
            <w:lang w:val="sv-SE"/>
          </w:rPr>
          <w:delText>Ä</w:delText>
        </w:r>
      </w:del>
      <w:del w:id="2760" w:date="2023-01-13T18:26:59Z" w:author="Jan Groh">
        <w:r>
          <w:rPr>
            <w:rFonts w:ascii="Garamond Premier Pro Caption" w:hAnsi="Garamond Premier Pro Caption"/>
            <w:sz w:val="22"/>
            <w:szCs w:val="22"/>
            <w:rtl w:val="0"/>
          </w:rPr>
          <w:delText>u</w:delText>
        </w:r>
      </w:del>
      <w:del w:id="2761" w:date="2023-01-13T18:26:59Z" w:author="Jan Groh">
        <w:r>
          <w:rPr>
            <w:rFonts w:ascii="Garamond Premier Pro Caption" w:hAnsi="Garamond Premier Pro Caption" w:hint="default"/>
            <w:sz w:val="22"/>
            <w:szCs w:val="22"/>
            <w:rtl w:val="0"/>
            <w:lang w:val="de-DE"/>
          </w:rPr>
          <w:delText>ß</w:delText>
        </w:r>
      </w:del>
      <w:del w:id="2762" w:date="2023-01-13T18:26:59Z" w:author="Jan Groh">
        <w:r>
          <w:rPr>
            <w:rFonts w:ascii="Garamond Premier Pro Caption" w:hAnsi="Garamond Premier Pro Caption"/>
            <w:sz w:val="22"/>
            <w:szCs w:val="22"/>
            <w:rtl w:val="0"/>
            <w:lang w:val="de-DE"/>
          </w:rPr>
          <w:delText>erung gebunden, ich wei</w:delText>
        </w:r>
      </w:del>
      <w:del w:id="2763" w:date="2023-01-13T18:26:59Z" w:author="Jan Groh">
        <w:r>
          <w:rPr>
            <w:rFonts w:ascii="Garamond Premier Pro Caption" w:hAnsi="Garamond Premier Pro Caption" w:hint="default"/>
            <w:sz w:val="22"/>
            <w:szCs w:val="22"/>
            <w:rtl w:val="0"/>
            <w:lang w:val="de-DE"/>
          </w:rPr>
          <w:delText xml:space="preserve">ß </w:delText>
        </w:r>
      </w:del>
      <w:del w:id="2764" w:date="2023-01-13T18:26:59Z" w:author="Jan Groh">
        <w:r>
          <w:rPr>
            <w:rFonts w:ascii="Garamond Premier Pro Caption" w:hAnsi="Garamond Premier Pro Caption"/>
            <w:sz w:val="22"/>
            <w:szCs w:val="22"/>
            <w:rtl w:val="0"/>
            <w:lang w:val="de-DE"/>
          </w:rPr>
          <w:delText>es wohl, aber dennoch w</w:delText>
        </w:r>
      </w:del>
      <w:del w:id="2765" w:date="2023-01-13T18:26:59Z" w:author="Jan Groh">
        <w:r>
          <w:rPr>
            <w:rFonts w:ascii="Garamond Premier Pro Caption" w:hAnsi="Garamond Premier Pro Caption" w:hint="default"/>
            <w:sz w:val="22"/>
            <w:szCs w:val="22"/>
            <w:rtl w:val="0"/>
          </w:rPr>
          <w:delText>ü</w:delText>
        </w:r>
      </w:del>
      <w:del w:id="2766" w:date="2023-01-13T18:26:59Z" w:author="Jan Groh">
        <w:r>
          <w:rPr>
            <w:rFonts w:ascii="Garamond Premier Pro Caption" w:hAnsi="Garamond Premier Pro Caption"/>
            <w:sz w:val="22"/>
            <w:szCs w:val="22"/>
            <w:rtl w:val="0"/>
            <w:lang w:val="de-DE"/>
          </w:rPr>
          <w:delText>rde ich ganz gegen meine innere Empfindung, gegen mein Zartgef</w:delText>
        </w:r>
      </w:del>
      <w:del w:id="2767" w:date="2023-01-13T18:26:59Z" w:author="Jan Groh">
        <w:r>
          <w:rPr>
            <w:rFonts w:ascii="Garamond Premier Pro Caption" w:hAnsi="Garamond Premier Pro Caption" w:hint="default"/>
            <w:sz w:val="22"/>
            <w:szCs w:val="22"/>
            <w:rtl w:val="0"/>
          </w:rPr>
          <w:delText>ü</w:delText>
        </w:r>
      </w:del>
      <w:del w:id="2768" w:date="2023-01-13T18:26:59Z" w:author="Jan Groh">
        <w:r>
          <w:rPr>
            <w:rFonts w:ascii="Garamond Premier Pro Caption" w:hAnsi="Garamond Premier Pro Caption"/>
            <w:sz w:val="22"/>
            <w:szCs w:val="22"/>
            <w:rtl w:val="0"/>
            <w:lang w:val="de-DE"/>
          </w:rPr>
          <w:delText>hl handeln, k</w:delText>
        </w:r>
      </w:del>
      <w:del w:id="2769" w:date="2023-01-13T18:26:59Z" w:author="Jan Groh">
        <w:r>
          <w:rPr>
            <w:rFonts w:ascii="Garamond Premier Pro Caption" w:hAnsi="Garamond Premier Pro Caption" w:hint="default"/>
            <w:sz w:val="22"/>
            <w:szCs w:val="22"/>
            <w:rtl w:val="0"/>
            <w:lang w:val="sv-SE"/>
          </w:rPr>
          <w:delText>ö</w:delText>
        </w:r>
      </w:del>
      <w:del w:id="2770" w:date="2023-01-13T18:26:59Z" w:author="Jan Groh">
        <w:r>
          <w:rPr>
            <w:rFonts w:ascii="Garamond Premier Pro Caption" w:hAnsi="Garamond Premier Pro Caption"/>
            <w:sz w:val="22"/>
            <w:szCs w:val="22"/>
            <w:rtl w:val="0"/>
            <w:lang w:val="de-DE"/>
          </w:rPr>
          <w:delText xml:space="preserve">nnte ich eine Verbindung eingehen! </w:delText>
        </w:r>
      </w:del>
      <w:del w:id="2771" w:date="2023-01-13T18:26:59Z" w:author="Jan Groh">
        <w:r>
          <w:rPr>
            <w:rFonts w:ascii="Garamond Premier Pro Caption" w:hAnsi="Garamond Premier Pro Caption" w:hint="default"/>
            <w:sz w:val="22"/>
            <w:szCs w:val="22"/>
            <w:rtl w:val="0"/>
          </w:rPr>
          <w:delText xml:space="preserve">– </w:delText>
        </w:r>
      </w:del>
      <w:del w:id="2772" w:date="2023-01-13T18:26:59Z" w:author="Jan Groh">
        <w:r>
          <w:rPr>
            <w:rFonts w:ascii="Garamond Premier Pro Caption" w:hAnsi="Garamond Premier Pro Caption"/>
            <w:sz w:val="22"/>
            <w:szCs w:val="22"/>
            <w:rtl w:val="0"/>
            <w:lang w:val="de-DE"/>
          </w:rPr>
          <w:delText>auch hierin m</w:delText>
        </w:r>
      </w:del>
      <w:del w:id="2773" w:date="2023-01-13T18:26:59Z" w:author="Jan Groh">
        <w:r>
          <w:rPr>
            <w:rFonts w:ascii="Garamond Premier Pro Caption" w:hAnsi="Garamond Premier Pro Caption" w:hint="default"/>
            <w:sz w:val="22"/>
            <w:szCs w:val="22"/>
            <w:rtl w:val="0"/>
            <w:lang w:val="sv-SE"/>
          </w:rPr>
          <w:delText>ö</w:delText>
        </w:r>
      </w:del>
      <w:del w:id="2774" w:date="2023-01-13T18:26:59Z" w:author="Jan Groh">
        <w:r>
          <w:rPr>
            <w:rFonts w:ascii="Garamond Premier Pro Caption" w:hAnsi="Garamond Premier Pro Caption"/>
            <w:sz w:val="22"/>
            <w:szCs w:val="22"/>
            <w:rtl w:val="0"/>
            <w:lang w:val="de-DE"/>
          </w:rPr>
          <w:delText xml:space="preserve">chte ich frei sein. </w:delText>
        </w:r>
      </w:del>
      <w:del w:id="2775" w:date="2023-01-13T18:26:59Z" w:author="Jan Groh">
        <w:r>
          <w:rPr>
            <w:rFonts w:ascii="Garamond Premier Pro Caption" w:hAnsi="Garamond Premier Pro Caption" w:hint="default"/>
            <w:sz w:val="22"/>
            <w:szCs w:val="22"/>
            <w:rtl w:val="0"/>
          </w:rPr>
          <w:delText xml:space="preserve">– </w:delText>
        </w:r>
      </w:del>
      <w:del w:id="2776" w:date="2023-01-13T18:26:59Z" w:author="Jan Groh">
        <w:r>
          <w:rPr>
            <w:rFonts w:ascii="Garamond Premier Pro Caption" w:hAnsi="Garamond Premier Pro Caption"/>
            <w:sz w:val="22"/>
            <w:szCs w:val="22"/>
            <w:rtl w:val="0"/>
            <w:lang w:val="de-DE"/>
          </w:rPr>
          <w:delText>Und wir k</w:delText>
        </w:r>
      </w:del>
      <w:del w:id="2777" w:date="2023-01-13T18:26:59Z" w:author="Jan Groh">
        <w:r>
          <w:rPr>
            <w:rFonts w:ascii="Garamond Premier Pro Caption" w:hAnsi="Garamond Premier Pro Caption" w:hint="default"/>
            <w:sz w:val="22"/>
            <w:szCs w:val="22"/>
            <w:rtl w:val="0"/>
            <w:lang w:val="sv-SE"/>
          </w:rPr>
          <w:delText>ö</w:delText>
        </w:r>
      </w:del>
      <w:del w:id="2778" w:date="2023-01-13T18:26:59Z" w:author="Jan Groh">
        <w:r>
          <w:rPr>
            <w:rFonts w:ascii="Garamond Premier Pro Caption" w:hAnsi="Garamond Premier Pro Caption"/>
            <w:sz w:val="22"/>
            <w:szCs w:val="22"/>
            <w:rtl w:val="0"/>
            <w:lang w:val="de-DE"/>
          </w:rPr>
          <w:delText>nnen es uns nicht verschweigen, da</w:delText>
        </w:r>
      </w:del>
      <w:del w:id="2779" w:date="2023-01-13T18:26:59Z" w:author="Jan Groh">
        <w:r>
          <w:rPr>
            <w:rFonts w:ascii="Garamond Premier Pro Caption" w:hAnsi="Garamond Premier Pro Caption" w:hint="default"/>
            <w:sz w:val="22"/>
            <w:szCs w:val="22"/>
            <w:rtl w:val="0"/>
            <w:lang w:val="de-DE"/>
          </w:rPr>
          <w:delText xml:space="preserve">ß </w:delText>
        </w:r>
      </w:del>
      <w:del w:id="2780" w:date="2023-01-13T18:26:59Z" w:author="Jan Groh">
        <w:r>
          <w:rPr>
            <w:rFonts w:ascii="Garamond Premier Pro Caption" w:hAnsi="Garamond Premier Pro Caption"/>
            <w:sz w:val="22"/>
            <w:szCs w:val="22"/>
            <w:rtl w:val="0"/>
            <w:lang w:val="de-DE"/>
          </w:rPr>
          <w:delText>sogar vielleicht meine Ehre darunter leiden k</w:delText>
        </w:r>
      </w:del>
      <w:del w:id="2781" w:date="2023-01-13T18:26:59Z" w:author="Jan Groh">
        <w:r>
          <w:rPr>
            <w:rFonts w:ascii="Garamond Premier Pro Caption" w:hAnsi="Garamond Premier Pro Caption" w:hint="default"/>
            <w:sz w:val="22"/>
            <w:szCs w:val="22"/>
            <w:rtl w:val="0"/>
            <w:lang w:val="sv-SE"/>
          </w:rPr>
          <w:delText>ö</w:delText>
        </w:r>
      </w:del>
      <w:del w:id="2782" w:date="2023-01-13T18:26:59Z" w:author="Jan Groh">
        <w:r>
          <w:rPr>
            <w:rFonts w:ascii="Garamond Premier Pro Caption" w:hAnsi="Garamond Premier Pro Caption"/>
            <w:sz w:val="22"/>
            <w:szCs w:val="22"/>
            <w:rtl w:val="0"/>
            <w:lang w:val="de-DE"/>
          </w:rPr>
          <w:delText>nnte,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7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7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785" w:date="2023-01-13T18:26:59Z" w:author="Jan Groh"/>
          <w:rFonts w:ascii="Garamond Premier Pro Italic" w:cs="Garamond Premier Pro Italic" w:hAnsi="Garamond Premier Pro Italic" w:eastAsia="Garamond Premier Pro Italic"/>
          <w:sz w:val="22"/>
          <w:szCs w:val="22"/>
        </w:rPr>
      </w:pPr>
      <w:del w:id="2786" w:date="2023-01-13T18:26:59Z" w:author="Jan Groh">
        <w:r>
          <w:rPr>
            <w:rFonts w:ascii="Garamond Premier Pro Italic" w:hAnsi="Garamond Premier Pro Italic"/>
            <w:sz w:val="22"/>
            <w:szCs w:val="22"/>
            <w:rtl w:val="0"/>
            <w:lang w:val="de-DE"/>
          </w:rPr>
          <w:delText>Ottilie von Pogwisch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78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788" w:date="2023-01-13T18:26:59Z" w:author="Jan Groh"/>
          <w:rFonts w:ascii="Garamond Premier Pro Caption" w:cs="Garamond Premier Pro Caption" w:hAnsi="Garamond Premier Pro Caption" w:eastAsia="Garamond Premier Pro Caption"/>
          <w:sz w:val="22"/>
          <w:szCs w:val="22"/>
        </w:rPr>
      </w:pPr>
      <w:del w:id="2789" w:date="2023-01-13T18:26:59Z" w:author="Jan Groh">
        <w:r>
          <w:rPr>
            <w:rFonts w:ascii="Garamond Premier Pro Caption" w:hAnsi="Garamond Premier Pro Caption"/>
            <w:sz w:val="22"/>
            <w:szCs w:val="22"/>
            <w:rtl w:val="0"/>
            <w:lang w:val="de-DE"/>
          </w:rPr>
          <w:delText>Niemals wende in die Ferne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790" w:date="2023-01-13T18:26:59Z" w:author="Jan Groh"/>
          <w:rFonts w:ascii="Garamond Premier Pro Caption" w:cs="Garamond Premier Pro Caption" w:hAnsi="Garamond Premier Pro Caption" w:eastAsia="Garamond Premier Pro Caption"/>
          <w:sz w:val="22"/>
          <w:szCs w:val="22"/>
        </w:rPr>
      </w:pPr>
      <w:del w:id="2791" w:date="2023-01-13T18:26:59Z" w:author="Jan Groh">
        <w:r>
          <w:rPr>
            <w:rFonts w:ascii="Garamond Premier Pro Caption" w:hAnsi="Garamond Premier Pro Caption"/>
            <w:sz w:val="22"/>
            <w:szCs w:val="22"/>
            <w:rtl w:val="0"/>
            <w:lang w:val="de-DE"/>
          </w:rPr>
          <w:delText xml:space="preserve">Sich mit Sehnsucht mir der Blick,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792" w:date="2023-01-13T18:26:59Z" w:author="Jan Groh"/>
          <w:rFonts w:ascii="Garamond Premier Pro Caption" w:cs="Garamond Premier Pro Caption" w:hAnsi="Garamond Premier Pro Caption" w:eastAsia="Garamond Premier Pro Caption"/>
          <w:sz w:val="22"/>
          <w:szCs w:val="22"/>
        </w:rPr>
      </w:pPr>
      <w:del w:id="2793" w:date="2023-01-13T18:26:59Z" w:author="Jan Groh">
        <w:r>
          <w:rPr>
            <w:rFonts w:ascii="Garamond Premier Pro Caption" w:hAnsi="Garamond Premier Pro Caption"/>
            <w:sz w:val="22"/>
            <w:szCs w:val="22"/>
            <w:rtl w:val="0"/>
            <w:lang w:val="de-DE"/>
          </w:rPr>
          <w:delText xml:space="preserve">Ewig treu dem einen Sterne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794" w:date="2023-01-13T18:26:59Z" w:author="Jan Groh"/>
          <w:rFonts w:ascii="Garamond Premier Pro Caption" w:cs="Garamond Premier Pro Caption" w:hAnsi="Garamond Premier Pro Caption" w:eastAsia="Garamond Premier Pro Caption"/>
          <w:sz w:val="22"/>
          <w:szCs w:val="22"/>
        </w:rPr>
      </w:pPr>
      <w:del w:id="2795" w:date="2023-01-13T18:26:59Z" w:author="Jan Groh">
        <w:r>
          <w:rPr>
            <w:rFonts w:ascii="Garamond Premier Pro Caption" w:hAnsi="Garamond Premier Pro Caption"/>
            <w:sz w:val="22"/>
            <w:szCs w:val="22"/>
            <w:rtl w:val="0"/>
            <w:lang w:val="de-DE"/>
          </w:rPr>
          <w:delText>Blick zu ihm ich stets zur</w:delText>
        </w:r>
      </w:del>
      <w:del w:id="2796" w:date="2023-01-13T18:26:59Z" w:author="Jan Groh">
        <w:r>
          <w:rPr>
            <w:rFonts w:ascii="Garamond Premier Pro Caption" w:hAnsi="Garamond Premier Pro Caption" w:hint="default"/>
            <w:sz w:val="22"/>
            <w:szCs w:val="22"/>
            <w:rtl w:val="0"/>
          </w:rPr>
          <w:delText>ü</w:delText>
        </w:r>
      </w:del>
      <w:del w:id="2797"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79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799" w:date="2023-01-13T18:26:59Z" w:author="Jan Groh"/>
          <w:rFonts w:ascii="Garamond Premier Pro Caption" w:cs="Garamond Premier Pro Caption" w:hAnsi="Garamond Premier Pro Caption" w:eastAsia="Garamond Premier Pro Caption"/>
          <w:sz w:val="22"/>
          <w:szCs w:val="22"/>
        </w:rPr>
      </w:pPr>
      <w:del w:id="2800" w:date="2023-01-13T18:26:59Z" w:author="Jan Groh">
        <w:r>
          <w:rPr>
            <w:rFonts w:ascii="Garamond Premier Pro Caption" w:hAnsi="Garamond Premier Pro Caption"/>
            <w:sz w:val="22"/>
            <w:szCs w:val="22"/>
            <w:rtl w:val="0"/>
            <w:lang w:val="de-DE"/>
          </w:rPr>
          <w:delText xml:space="preserve">Niemals in der Zukunft Grauen,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01" w:date="2023-01-13T18:26:59Z" w:author="Jan Groh"/>
          <w:rFonts w:ascii="Garamond Premier Pro Caption" w:cs="Garamond Premier Pro Caption" w:hAnsi="Garamond Premier Pro Caption" w:eastAsia="Garamond Premier Pro Caption"/>
          <w:sz w:val="22"/>
          <w:szCs w:val="22"/>
        </w:rPr>
      </w:pPr>
      <w:del w:id="2802" w:date="2023-01-13T18:26:59Z" w:author="Jan Groh">
        <w:r>
          <w:rPr>
            <w:rFonts w:ascii="Garamond Premier Pro Caption" w:hAnsi="Garamond Premier Pro Caption"/>
            <w:sz w:val="22"/>
            <w:szCs w:val="22"/>
            <w:rtl w:val="0"/>
            <w:lang w:val="de-DE"/>
          </w:rPr>
          <w:delText>Sucht</w:delText>
        </w:r>
      </w:del>
      <w:del w:id="2803" w:date="2023-01-13T18:26:59Z" w:author="Jan Groh">
        <w:r>
          <w:rPr>
            <w:rFonts w:ascii="Garamond Premier Pro Caption" w:hAnsi="Garamond Premier Pro Caption" w:hint="default"/>
            <w:sz w:val="22"/>
            <w:szCs w:val="22"/>
            <w:rtl w:val="1"/>
          </w:rPr>
          <w:delText xml:space="preserve">’ </w:delText>
        </w:r>
      </w:del>
      <w:del w:id="2804" w:date="2023-01-13T18:26:59Z" w:author="Jan Groh">
        <w:r>
          <w:rPr>
            <w:rFonts w:ascii="Garamond Premier Pro Caption" w:hAnsi="Garamond Premier Pro Caption"/>
            <w:sz w:val="22"/>
            <w:szCs w:val="22"/>
            <w:rtl w:val="0"/>
            <w:lang w:val="de-DE"/>
          </w:rPr>
          <w:delText xml:space="preserve">ich Freunde mir und Heil,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05" w:date="2023-01-13T18:26:59Z" w:author="Jan Groh"/>
          <w:rFonts w:ascii="Garamond Premier Pro Caption" w:cs="Garamond Premier Pro Caption" w:hAnsi="Garamond Premier Pro Caption" w:eastAsia="Garamond Premier Pro Caption"/>
          <w:sz w:val="22"/>
          <w:szCs w:val="22"/>
        </w:rPr>
      </w:pPr>
      <w:del w:id="2806" w:date="2023-01-13T18:26:59Z" w:author="Jan Groh">
        <w:r>
          <w:rPr>
            <w:rFonts w:ascii="Garamond Premier Pro Caption" w:hAnsi="Garamond Premier Pro Caption"/>
            <w:sz w:val="22"/>
            <w:szCs w:val="22"/>
            <w:rtl w:val="0"/>
            <w:lang w:val="de-DE"/>
          </w:rPr>
          <w:delText xml:space="preserve">Die Vergangenheit zu schauen,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07" w:date="2023-01-13T18:26:59Z" w:author="Jan Groh"/>
          <w:rFonts w:ascii="Garamond Premier Pro Caption" w:cs="Garamond Premier Pro Caption" w:hAnsi="Garamond Premier Pro Caption" w:eastAsia="Garamond Premier Pro Caption"/>
          <w:sz w:val="22"/>
          <w:szCs w:val="22"/>
        </w:rPr>
      </w:pPr>
      <w:del w:id="2808" w:date="2023-01-13T18:26:59Z" w:author="Jan Groh">
        <w:r>
          <w:rPr>
            <w:rFonts w:ascii="Garamond Premier Pro Caption" w:hAnsi="Garamond Premier Pro Caption"/>
            <w:sz w:val="22"/>
            <w:szCs w:val="22"/>
            <w:rtl w:val="0"/>
          </w:rPr>
          <w:delText>D</w:delText>
        </w:r>
      </w:del>
      <w:del w:id="2809" w:date="2023-01-13T18:26:59Z" w:author="Jan Groh">
        <w:r>
          <w:rPr>
            <w:rFonts w:ascii="Garamond Premier Pro Caption" w:hAnsi="Garamond Premier Pro Caption" w:hint="default"/>
            <w:sz w:val="22"/>
            <w:szCs w:val="22"/>
            <w:rtl w:val="0"/>
          </w:rPr>
          <w:delText>ü</w:delText>
        </w:r>
      </w:del>
      <w:del w:id="2810" w:date="2023-01-13T18:26:59Z" w:author="Jan Groh">
        <w:r>
          <w:rPr>
            <w:rFonts w:ascii="Garamond Premier Pro Caption" w:hAnsi="Garamond Premier Pro Caption"/>
            <w:sz w:val="22"/>
            <w:szCs w:val="22"/>
            <w:rtl w:val="0"/>
            <w:lang w:val="de-DE"/>
          </w:rPr>
          <w:delText>nkte mir der bessre Teil.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1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12" w:date="2023-01-13T18:26:59Z" w:author="Jan Groh"/>
          <w:rFonts w:ascii="Garamond Premier Pro Caption" w:cs="Garamond Premier Pro Caption" w:hAnsi="Garamond Premier Pro Caption" w:eastAsia="Garamond Premier Pro Caption"/>
          <w:sz w:val="22"/>
          <w:szCs w:val="22"/>
        </w:rPr>
      </w:pPr>
      <w:del w:id="2813" w:date="2023-01-13T18:26:59Z" w:author="Jan Groh">
        <w:r>
          <w:rPr>
            <w:rFonts w:ascii="Garamond Premier Pro Caption" w:hAnsi="Garamond Premier Pro Caption"/>
            <w:sz w:val="22"/>
            <w:szCs w:val="22"/>
            <w:rtl w:val="0"/>
            <w:lang w:val="de-DE"/>
          </w:rPr>
          <w:delText xml:space="preserve">Niemals kann ich doch vergessen, </w:delText>
        </w:r>
      </w:del>
      <w:del w:id="2814"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15" w:date="2023-01-13T18:26:59Z" w:author="Jan Groh"/>
          <w:rFonts w:ascii="Garamond Premier Pro Caption" w:cs="Garamond Premier Pro Caption" w:hAnsi="Garamond Premier Pro Caption" w:eastAsia="Garamond Premier Pro Caption"/>
          <w:sz w:val="22"/>
          <w:szCs w:val="22"/>
        </w:rPr>
      </w:pPr>
      <w:del w:id="2816" w:date="2023-01-13T18:26:59Z" w:author="Jan Groh">
        <w:r>
          <w:rPr>
            <w:rFonts w:ascii="Garamond Premier Pro Caption" w:hAnsi="Garamond Premier Pro Caption"/>
            <w:sz w:val="22"/>
            <w:szCs w:val="22"/>
            <w:rtl w:val="0"/>
            <w:lang w:val="de-DE"/>
          </w:rPr>
          <w:delText xml:space="preserve">Was dem Leben, </w:delText>
        </w:r>
      </w:del>
      <w:del w:id="2817" w:date="2023-01-13T18:26:59Z" w:author="Jan Groh">
        <w:r>
          <w:rPr>
            <w:rFonts w:ascii="Garamond Premier Pro Caption" w:hAnsi="Garamond Premier Pro Caption" w:hint="default"/>
            <w:sz w:val="22"/>
            <w:szCs w:val="22"/>
            <w:rtl w:val="0"/>
          </w:rPr>
          <w:delText xml:space="preserve">– </w:delText>
        </w:r>
      </w:del>
      <w:del w:id="2818" w:date="2023-01-13T18:26:59Z" w:author="Jan Groh">
        <w:r>
          <w:rPr>
            <w:rFonts w:ascii="Garamond Premier Pro Caption" w:hAnsi="Garamond Premier Pro Caption"/>
            <w:sz w:val="22"/>
            <w:szCs w:val="22"/>
            <w:rtl w:val="0"/>
            <w:lang w:val="de-DE"/>
          </w:rPr>
          <w:delText xml:space="preserve">Leben gab, </w:delText>
        </w:r>
      </w:del>
      <w:del w:id="2819"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20" w:date="2023-01-13T18:26:59Z" w:author="Jan Groh"/>
          <w:rFonts w:ascii="Garamond Premier Pro Caption" w:cs="Garamond Premier Pro Caption" w:hAnsi="Garamond Premier Pro Caption" w:eastAsia="Garamond Premier Pro Caption"/>
          <w:sz w:val="22"/>
          <w:szCs w:val="22"/>
        </w:rPr>
      </w:pPr>
      <w:del w:id="2821" w:date="2023-01-13T18:26:59Z" w:author="Jan Groh">
        <w:r>
          <w:rPr>
            <w:rFonts w:ascii="Garamond Premier Pro Caption" w:hAnsi="Garamond Premier Pro Caption"/>
            <w:sz w:val="22"/>
            <w:szCs w:val="22"/>
            <w:rtl w:val="0"/>
            <w:lang w:val="de-DE"/>
          </w:rPr>
          <w:delText xml:space="preserve">Zukunft will ich nicht ermessen,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22" w:date="2023-01-13T18:26:59Z" w:author="Jan Groh"/>
          <w:rFonts w:ascii="Garamond Premier Pro Caption" w:cs="Garamond Premier Pro Caption" w:hAnsi="Garamond Premier Pro Caption" w:eastAsia="Garamond Premier Pro Caption"/>
          <w:sz w:val="22"/>
          <w:szCs w:val="22"/>
        </w:rPr>
      </w:pPr>
      <w:del w:id="2823" w:date="2023-01-13T18:26:59Z" w:author="Jan Groh">
        <w:r>
          <w:rPr>
            <w:rFonts w:ascii="Garamond Premier Pro Caption" w:hAnsi="Garamond Premier Pro Caption"/>
            <w:sz w:val="22"/>
            <w:szCs w:val="22"/>
            <w:rtl w:val="0"/>
          </w:rPr>
          <w:delText>R</w:delText>
        </w:r>
      </w:del>
      <w:del w:id="2824" w:date="2023-01-13T18:26:59Z" w:author="Jan Groh">
        <w:r>
          <w:rPr>
            <w:rFonts w:ascii="Garamond Premier Pro Caption" w:hAnsi="Garamond Premier Pro Caption" w:hint="default"/>
            <w:sz w:val="22"/>
            <w:szCs w:val="22"/>
            <w:rtl w:val="0"/>
          </w:rPr>
          <w:delText>ü</w:delText>
        </w:r>
      </w:del>
      <w:del w:id="2825" w:date="2023-01-13T18:26:59Z" w:author="Jan Groh">
        <w:r>
          <w:rPr>
            <w:rFonts w:ascii="Garamond Premier Pro Caption" w:hAnsi="Garamond Premier Pro Caption"/>
            <w:sz w:val="22"/>
            <w:szCs w:val="22"/>
            <w:rtl w:val="0"/>
            <w:lang w:val="de-DE"/>
          </w:rPr>
          <w:delText xml:space="preserve">ckerinnerung bleib mein Stab. </w:delText>
        </w:r>
      </w:del>
      <w:del w:id="2826"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827" w:date="2023-01-13T18:26:59Z" w:author="Jan Groh"/>
          <w:rFonts w:ascii="Garamond Premier Pro Caption" w:cs="Garamond Premier Pro Caption" w:hAnsi="Garamond Premier Pro Caption" w:eastAsia="Garamond Premier Pro Caption"/>
          <w:sz w:val="22"/>
          <w:szCs w:val="22"/>
        </w:rPr>
      </w:pPr>
      <w:del w:id="2828" w:date="2023-01-13T18:26:59Z" w:author="Jan Groh">
        <w:r>
          <w:rPr>
            <w:rFonts w:ascii="Garamond Premier Pro Caption" w:hAnsi="Garamond Premier Pro Caption"/>
            <w:sz w:val="22"/>
            <w:szCs w:val="22"/>
            <w:rtl w:val="0"/>
            <w:lang w:val="da-DK"/>
          </w:rPr>
          <w:delText>Den 3. August,</w:delText>
        </w:r>
      </w:del>
      <w:del w:id="2829" w:date="2023-01-13T18:26:59Z" w:author="Jan Groh">
        <w:r>
          <w:rPr>
            <w:rFonts w:ascii="Garamond Premier Pro Caption" w:hAnsi="Garamond Premier Pro Caption"/>
            <w:sz w:val="22"/>
            <w:szCs w:val="22"/>
            <w:rtl w:val="0"/>
            <w:lang w:val="de-DE"/>
          </w:rPr>
          <w:delText xml:space="preserve"> </w:delText>
        </w:r>
      </w:del>
      <w:del w:id="2830" w:date="2023-01-13T18:26:59Z" w:author="Jan Groh">
        <w:r>
          <w:rPr>
            <w:rFonts w:ascii="Garamond Premier Pro Caption" w:hAnsi="Garamond Premier Pro Caption"/>
            <w:sz w:val="22"/>
            <w:szCs w:val="22"/>
            <w:rtl w:val="0"/>
            <w:lang w:val="de-DE"/>
          </w:rPr>
          <w:delText>als ich am Fenster stand und strickte, fiel mir das Lied ganz so ein,</w:delText>
        </w:r>
      </w:del>
      <w:del w:id="2831" w:date="2023-01-13T18:26:59Z" w:author="Jan Groh">
        <w:r>
          <w:rPr>
            <w:rFonts w:ascii="Garamond Premier Pro Caption" w:hAnsi="Garamond Premier Pro Caption"/>
            <w:sz w:val="22"/>
            <w:szCs w:val="22"/>
            <w:rtl w:val="0"/>
            <w:lang w:val="de-DE"/>
          </w:rPr>
          <w:delText xml:space="preserve"> </w:delText>
        </w:r>
      </w:del>
      <w:del w:id="2832" w:date="2023-01-13T18:26:59Z" w:author="Jan Groh">
        <w:r>
          <w:rPr>
            <w:rFonts w:ascii="Garamond Premier Pro Caption" w:hAnsi="Garamond Premier Pro Caption"/>
            <w:sz w:val="22"/>
            <w:szCs w:val="22"/>
            <w:rtl w:val="0"/>
            <w:lang w:val="de-DE"/>
          </w:rPr>
          <w:delText>wie es da steht.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83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834" w:date="2023-01-13T18:26:59Z" w:author="Jan Groh"/>
          <w:rFonts w:ascii="Garamond Premier Pro Italic" w:cs="Garamond Premier Pro Italic" w:hAnsi="Garamond Premier Pro Italic" w:eastAsia="Garamond Premier Pro Italic"/>
          <w:sz w:val="22"/>
          <w:szCs w:val="22"/>
        </w:rPr>
      </w:pPr>
      <w:del w:id="2835" w:date="2023-01-13T18:26:59Z" w:author="Jan Groh">
        <w:r>
          <w:rPr>
            <w:rFonts w:ascii="Garamond Premier Pro Italic" w:hAnsi="Garamond Premier Pro Italic"/>
            <w:sz w:val="22"/>
            <w:szCs w:val="22"/>
            <w:rtl w:val="0"/>
            <w:lang w:val="de-DE"/>
          </w:rPr>
          <w:delText>Auf der R</w:delText>
        </w:r>
      </w:del>
      <w:del w:id="2836" w:date="2023-01-13T18:26:59Z" w:author="Jan Groh">
        <w:r>
          <w:rPr>
            <w:rFonts w:ascii="Garamond Premier Pro Italic" w:hAnsi="Garamond Premier Pro Italic" w:hint="default"/>
            <w:sz w:val="22"/>
            <w:szCs w:val="22"/>
            <w:rtl w:val="0"/>
          </w:rPr>
          <w:delText>ü</w:delText>
        </w:r>
      </w:del>
      <w:del w:id="2837" w:date="2023-01-13T18:26:59Z" w:author="Jan Groh">
        <w:r>
          <w:rPr>
            <w:rFonts w:ascii="Garamond Premier Pro Italic" w:hAnsi="Garamond Premier Pro Italic"/>
            <w:sz w:val="22"/>
            <w:szCs w:val="22"/>
            <w:rtl w:val="0"/>
            <w:lang w:val="de-DE"/>
          </w:rPr>
          <w:delText>ckseite des Blattes: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83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839" w:date="2023-01-13T18:26:59Z" w:author="Jan Groh"/>
          <w:rFonts w:ascii="Garamond Premier Pro Caption" w:cs="Garamond Premier Pro Caption" w:hAnsi="Garamond Premier Pro Caption" w:eastAsia="Garamond Premier Pro Caption"/>
          <w:sz w:val="22"/>
          <w:szCs w:val="22"/>
        </w:rPr>
      </w:pPr>
      <w:del w:id="2840" w:date="2023-01-13T18:26:59Z" w:author="Jan Groh">
        <w:r>
          <w:rPr>
            <w:rFonts w:ascii="Garamond Premier Pro Caption" w:hAnsi="Garamond Premier Pro Caption"/>
            <w:sz w:val="22"/>
            <w:szCs w:val="22"/>
            <w:rtl w:val="0"/>
            <w:lang w:val="de-DE"/>
          </w:rPr>
          <w:delText>Auf</w:delText>
        </w:r>
      </w:del>
      <w:del w:id="2841" w:date="2023-01-13T18:26:59Z" w:author="Jan Groh">
        <w:r>
          <w:rPr>
            <w:rFonts w:ascii="Garamond Premier Pro Caption" w:hAnsi="Garamond Premier Pro Caption"/>
            <w:sz w:val="22"/>
            <w:szCs w:val="22"/>
            <w:rtl w:val="0"/>
            <w:lang w:val="de-DE"/>
          </w:rPr>
          <w:delText xml:space="preserve"> </w:delText>
        </w:r>
      </w:del>
      <w:del w:id="2842" w:date="2023-01-13T18:26:59Z" w:author="Jan Groh">
        <w:r>
          <w:rPr>
            <w:rFonts w:ascii="Garamond Premier Pro Caption" w:hAnsi="Garamond Premier Pro Caption"/>
            <w:sz w:val="22"/>
            <w:szCs w:val="22"/>
            <w:rtl w:val="0"/>
            <w:lang w:val="de-DE"/>
          </w:rPr>
          <w:delText>der kleinen h</w:delText>
        </w:r>
      </w:del>
      <w:del w:id="2843" w:date="2023-01-13T18:26:59Z" w:author="Jan Groh">
        <w:r>
          <w:rPr>
            <w:rFonts w:ascii="Garamond Premier Pro Caption" w:hAnsi="Garamond Premier Pro Caption" w:hint="default"/>
            <w:sz w:val="22"/>
            <w:szCs w:val="22"/>
            <w:rtl w:val="0"/>
            <w:lang w:val="sv-SE"/>
          </w:rPr>
          <w:delText>ö</w:delText>
        </w:r>
      </w:del>
      <w:del w:id="2844" w:date="2023-01-13T18:26:59Z" w:author="Jan Groh">
        <w:r>
          <w:rPr>
            <w:rFonts w:ascii="Garamond Premier Pro Caption" w:hAnsi="Garamond Premier Pro Caption"/>
            <w:sz w:val="22"/>
            <w:szCs w:val="22"/>
            <w:rtl w:val="0"/>
            <w:lang w:val="de-DE"/>
          </w:rPr>
          <w:delText>lzernen Bank in dem Hof der Niederm</w:delText>
        </w:r>
      </w:del>
      <w:del w:id="2845" w:date="2023-01-13T18:26:59Z" w:author="Jan Groh">
        <w:r>
          <w:rPr>
            <w:rFonts w:ascii="Garamond Premier Pro Caption" w:hAnsi="Garamond Premier Pro Caption" w:hint="default"/>
            <w:sz w:val="22"/>
            <w:szCs w:val="22"/>
            <w:rtl w:val="0"/>
          </w:rPr>
          <w:delText>ü</w:delText>
        </w:r>
      </w:del>
      <w:del w:id="2846" w:date="2023-01-13T18:26:59Z" w:author="Jan Groh">
        <w:r>
          <w:rPr>
            <w:rFonts w:ascii="Garamond Premier Pro Caption" w:hAnsi="Garamond Premier Pro Caption"/>
            <w:sz w:val="22"/>
            <w:szCs w:val="22"/>
            <w:rtl w:val="0"/>
            <w:lang w:val="de-DE"/>
          </w:rPr>
          <w:delText>hle. Von der Niederm</w:delText>
        </w:r>
      </w:del>
      <w:del w:id="2847" w:date="2023-01-13T18:26:59Z" w:author="Jan Groh">
        <w:r>
          <w:rPr>
            <w:rFonts w:ascii="Garamond Premier Pro Caption" w:hAnsi="Garamond Premier Pro Caption" w:hint="default"/>
            <w:sz w:val="22"/>
            <w:szCs w:val="22"/>
            <w:rtl w:val="0"/>
          </w:rPr>
          <w:delText>ü</w:delText>
        </w:r>
      </w:del>
      <w:del w:id="2848" w:date="2023-01-13T18:26:59Z" w:author="Jan Groh">
        <w:r>
          <w:rPr>
            <w:rFonts w:ascii="Garamond Premier Pro Caption" w:hAnsi="Garamond Premier Pro Caption"/>
            <w:sz w:val="22"/>
            <w:szCs w:val="22"/>
            <w:rtl w:val="0"/>
            <w:lang w:val="de-DE"/>
          </w:rPr>
          <w:delText xml:space="preserve">hle aus ging ich vor zwei Jahren zu Schopenhauers, wo ich Heinke wiedersah. </w:delText>
        </w:r>
      </w:del>
      <w:del w:id="2849"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8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51" w:date="2023-01-13T18:26:59Z" w:author="Jan Groh"/>
          <w:rFonts w:ascii="Garamond Premier Pro Caption" w:cs="Garamond Premier Pro Caption" w:hAnsi="Garamond Premier Pro Caption" w:eastAsia="Garamond Premier Pro Caption"/>
          <w:sz w:val="22"/>
          <w:szCs w:val="22"/>
        </w:rPr>
      </w:pPr>
      <w:del w:id="2852" w:date="2023-01-13T18:26:59Z" w:author="Jan Groh">
        <w:r>
          <w:rPr>
            <w:rFonts w:ascii="Garamond Premier Pro Caption" w:hAnsi="Garamond Premier Pro Caption"/>
            <w:sz w:val="22"/>
            <w:szCs w:val="22"/>
            <w:rtl w:val="0"/>
            <w:lang w:val="de-DE"/>
          </w:rPr>
          <w:delText xml:space="preserve">Wieder sitz ich auf der Bank,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53" w:date="2023-01-13T18:26:59Z" w:author="Jan Groh"/>
          <w:rFonts w:ascii="Garamond Premier Pro Caption" w:cs="Garamond Premier Pro Caption" w:hAnsi="Garamond Premier Pro Caption" w:eastAsia="Garamond Premier Pro Caption"/>
          <w:sz w:val="22"/>
          <w:szCs w:val="22"/>
        </w:rPr>
      </w:pPr>
      <w:del w:id="2854" w:date="2023-01-13T18:26:59Z" w:author="Jan Groh">
        <w:r>
          <w:rPr>
            <w:rFonts w:ascii="Garamond Premier Pro Caption" w:hAnsi="Garamond Premier Pro Caption"/>
            <w:sz w:val="22"/>
            <w:szCs w:val="22"/>
            <w:rtl w:val="0"/>
            <w:lang w:val="de-DE"/>
          </w:rPr>
          <w:delText xml:space="preserve">Wo ich sonst oft stundenlang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55" w:date="2023-01-13T18:26:59Z" w:author="Jan Groh"/>
          <w:rFonts w:ascii="Garamond Premier Pro Caption" w:cs="Garamond Premier Pro Caption" w:hAnsi="Garamond Premier Pro Caption" w:eastAsia="Garamond Premier Pro Caption"/>
          <w:sz w:val="22"/>
          <w:szCs w:val="22"/>
        </w:rPr>
      </w:pPr>
      <w:del w:id="2856" w:date="2023-01-13T18:26:59Z" w:author="Jan Groh">
        <w:r>
          <w:rPr>
            <w:rFonts w:ascii="Garamond Premier Pro Caption" w:hAnsi="Garamond Premier Pro Caption"/>
            <w:sz w:val="22"/>
            <w:szCs w:val="22"/>
            <w:rtl w:val="0"/>
            <w:lang w:val="de-DE"/>
          </w:rPr>
          <w:delText xml:space="preserve">In des Hofes kleinem Raum,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57" w:date="2023-01-13T18:26:59Z" w:author="Jan Groh"/>
          <w:rFonts w:ascii="Garamond Premier Pro Caption" w:cs="Garamond Premier Pro Caption" w:hAnsi="Garamond Premier Pro Caption" w:eastAsia="Garamond Premier Pro Caption"/>
          <w:sz w:val="22"/>
          <w:szCs w:val="22"/>
        </w:rPr>
      </w:pPr>
      <w:del w:id="2858" w:date="2023-01-13T18:26:59Z" w:author="Jan Groh">
        <w:r>
          <w:rPr>
            <w:rFonts w:ascii="Garamond Premier Pro Caption" w:hAnsi="Garamond Premier Pro Caption"/>
            <w:sz w:val="22"/>
            <w:szCs w:val="22"/>
            <w:rtl w:val="0"/>
            <w:lang w:val="de-DE"/>
          </w:rPr>
          <w:delText>Gegen</w:delText>
        </w:r>
      </w:del>
      <w:del w:id="2859" w:date="2023-01-13T18:26:59Z" w:author="Jan Groh">
        <w:r>
          <w:rPr>
            <w:rFonts w:ascii="Garamond Premier Pro Caption" w:hAnsi="Garamond Premier Pro Caption" w:hint="default"/>
            <w:sz w:val="22"/>
            <w:szCs w:val="22"/>
            <w:rtl w:val="0"/>
          </w:rPr>
          <w:delText>ü</w:delText>
        </w:r>
      </w:del>
      <w:del w:id="2860" w:date="2023-01-13T18:26:59Z" w:author="Jan Groh">
        <w:r>
          <w:rPr>
            <w:rFonts w:ascii="Garamond Premier Pro Caption" w:hAnsi="Garamond Premier Pro Caption"/>
            <w:sz w:val="22"/>
            <w:szCs w:val="22"/>
            <w:rtl w:val="0"/>
            <w:lang w:val="de-DE"/>
          </w:rPr>
          <w:delText>ber jenen B</w:delText>
        </w:r>
      </w:del>
      <w:del w:id="2861" w:date="2023-01-13T18:26:59Z" w:author="Jan Groh">
        <w:r>
          <w:rPr>
            <w:rFonts w:ascii="Garamond Premier Pro Caption" w:hAnsi="Garamond Premier Pro Caption" w:hint="default"/>
            <w:sz w:val="22"/>
            <w:szCs w:val="22"/>
            <w:rtl w:val="0"/>
          </w:rPr>
          <w:delText>ä</w:delText>
        </w:r>
      </w:del>
      <w:del w:id="2862" w:date="2023-01-13T18:26:59Z" w:author="Jan Groh">
        <w:r>
          <w:rPr>
            <w:rFonts w:ascii="Garamond Premier Pro Caption" w:hAnsi="Garamond Premier Pro Caption"/>
            <w:sz w:val="22"/>
            <w:szCs w:val="22"/>
            <w:rtl w:val="0"/>
            <w:lang w:val="de-DE"/>
          </w:rPr>
          <w:delText xml:space="preserve">umen,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63" w:date="2023-01-13T18:26:59Z" w:author="Jan Groh"/>
          <w:rFonts w:ascii="Garamond Premier Pro Caption" w:cs="Garamond Premier Pro Caption" w:hAnsi="Garamond Premier Pro Caption" w:eastAsia="Garamond Premier Pro Caption"/>
          <w:sz w:val="22"/>
          <w:szCs w:val="22"/>
        </w:rPr>
      </w:pPr>
      <w:del w:id="2864" w:date="2023-01-13T18:26:59Z" w:author="Jan Groh">
        <w:r>
          <w:rPr>
            <w:rFonts w:ascii="Garamond Premier Pro Caption" w:hAnsi="Garamond Premier Pro Caption"/>
            <w:sz w:val="22"/>
            <w:szCs w:val="22"/>
            <w:rtl w:val="0"/>
            <w:lang w:val="de-DE"/>
          </w:rPr>
          <w:delText>Die des Berges Rand ums</w:delText>
        </w:r>
      </w:del>
      <w:del w:id="2865" w:date="2023-01-13T18:26:59Z" w:author="Jan Groh">
        <w:r>
          <w:rPr>
            <w:rFonts w:ascii="Garamond Premier Pro Caption" w:hAnsi="Garamond Premier Pro Caption" w:hint="default"/>
            <w:sz w:val="22"/>
            <w:szCs w:val="22"/>
            <w:rtl w:val="0"/>
          </w:rPr>
          <w:delText>ä</w:delText>
        </w:r>
      </w:del>
      <w:del w:id="2866" w:date="2023-01-13T18:26:59Z" w:author="Jan Groh">
        <w:r>
          <w:rPr>
            <w:rFonts w:ascii="Garamond Premier Pro Caption" w:hAnsi="Garamond Premier Pro Caption"/>
            <w:sz w:val="22"/>
            <w:szCs w:val="22"/>
            <w:rtl w:val="0"/>
            <w:lang w:val="de-DE"/>
          </w:rPr>
          <w:delText xml:space="preserve">umen,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67" w:date="2023-01-13T18:26:59Z" w:author="Jan Groh"/>
          <w:rFonts w:ascii="Garamond Premier Pro Caption" w:cs="Garamond Premier Pro Caption" w:hAnsi="Garamond Premier Pro Caption" w:eastAsia="Garamond Premier Pro Caption"/>
          <w:sz w:val="22"/>
          <w:szCs w:val="22"/>
        </w:rPr>
      </w:pPr>
      <w:del w:id="2868" w:date="2023-01-13T18:26:59Z" w:author="Jan Groh">
        <w:r>
          <w:rPr>
            <w:rFonts w:ascii="Garamond Premier Pro Caption" w:hAnsi="Garamond Premier Pro Caption"/>
            <w:sz w:val="22"/>
            <w:szCs w:val="22"/>
            <w:rtl w:val="0"/>
            <w:lang w:val="nl-NL"/>
          </w:rPr>
          <w:delText>oft getr</w:delText>
        </w:r>
      </w:del>
      <w:del w:id="2869" w:date="2023-01-13T18:26:59Z" w:author="Jan Groh">
        <w:r>
          <w:rPr>
            <w:rFonts w:ascii="Garamond Premier Pro Caption" w:hAnsi="Garamond Premier Pro Caption" w:hint="default"/>
            <w:sz w:val="22"/>
            <w:szCs w:val="22"/>
            <w:rtl w:val="0"/>
          </w:rPr>
          <w:delText>ä</w:delText>
        </w:r>
      </w:del>
      <w:del w:id="2870" w:date="2023-01-13T18:26:59Z" w:author="Jan Groh">
        <w:r>
          <w:rPr>
            <w:rFonts w:ascii="Garamond Premier Pro Caption" w:hAnsi="Garamond Premier Pro Caption"/>
            <w:sz w:val="22"/>
            <w:szCs w:val="22"/>
            <w:rtl w:val="0"/>
            <w:lang w:val="de-DE"/>
          </w:rPr>
          <w:delText>umt manch sch</w:delText>
        </w:r>
      </w:del>
      <w:del w:id="2871" w:date="2023-01-13T18:26:59Z" w:author="Jan Groh">
        <w:r>
          <w:rPr>
            <w:rFonts w:ascii="Garamond Premier Pro Caption" w:hAnsi="Garamond Premier Pro Caption" w:hint="default"/>
            <w:sz w:val="22"/>
            <w:szCs w:val="22"/>
            <w:rtl w:val="0"/>
            <w:lang w:val="sv-SE"/>
          </w:rPr>
          <w:delText>ö</w:delText>
        </w:r>
      </w:del>
      <w:del w:id="2872" w:date="2023-01-13T18:26:59Z" w:author="Jan Groh">
        <w:r>
          <w:rPr>
            <w:rFonts w:ascii="Garamond Premier Pro Caption" w:hAnsi="Garamond Premier Pro Caption"/>
            <w:sz w:val="22"/>
            <w:szCs w:val="22"/>
            <w:rtl w:val="0"/>
            <w:lang w:val="de-DE"/>
          </w:rPr>
          <w:delText>nen Traum.</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74" w:date="2023-01-13T18:26:59Z" w:author="Jan Groh"/>
          <w:rFonts w:ascii="Garamond Premier Pro Caption" w:cs="Garamond Premier Pro Caption" w:hAnsi="Garamond Premier Pro Caption" w:eastAsia="Garamond Premier Pro Caption"/>
          <w:sz w:val="22"/>
          <w:szCs w:val="22"/>
        </w:rPr>
      </w:pPr>
      <w:del w:id="2875" w:date="2023-01-13T18:26:59Z" w:author="Jan Groh">
        <w:r>
          <w:rPr>
            <w:rFonts w:ascii="Garamond Premier Pro Caption" w:hAnsi="Garamond Premier Pro Caption"/>
            <w:sz w:val="22"/>
            <w:szCs w:val="22"/>
            <w:rtl w:val="0"/>
            <w:lang w:val="de-DE"/>
          </w:rPr>
          <w:delText>Dann dacht</w:delText>
        </w:r>
      </w:del>
      <w:del w:id="2876" w:date="2023-01-13T18:26:59Z" w:author="Jan Groh">
        <w:r>
          <w:rPr>
            <w:rFonts w:ascii="Garamond Premier Pro Caption" w:hAnsi="Garamond Premier Pro Caption" w:hint="default"/>
            <w:sz w:val="22"/>
            <w:szCs w:val="22"/>
            <w:rtl w:val="1"/>
          </w:rPr>
          <w:delText xml:space="preserve">’ </w:delText>
        </w:r>
      </w:del>
      <w:del w:id="2877" w:date="2023-01-13T18:26:59Z" w:author="Jan Groh">
        <w:r>
          <w:rPr>
            <w:rFonts w:ascii="Garamond Premier Pro Caption" w:hAnsi="Garamond Premier Pro Caption"/>
            <w:sz w:val="22"/>
            <w:szCs w:val="22"/>
            <w:rtl w:val="0"/>
            <w:lang w:val="de-DE"/>
          </w:rPr>
          <w:delText>ich der Hausfrau Gl</w:delText>
        </w:r>
      </w:del>
      <w:del w:id="2878" w:date="2023-01-13T18:26:59Z" w:author="Jan Groh">
        <w:r>
          <w:rPr>
            <w:rFonts w:ascii="Garamond Premier Pro Caption" w:hAnsi="Garamond Premier Pro Caption" w:hint="default"/>
            <w:sz w:val="22"/>
            <w:szCs w:val="22"/>
            <w:rtl w:val="0"/>
          </w:rPr>
          <w:delText>ü</w:delText>
        </w:r>
      </w:del>
      <w:del w:id="2879"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80" w:date="2023-01-13T18:26:59Z" w:author="Jan Groh"/>
          <w:rFonts w:ascii="Garamond Premier Pro Caption" w:cs="Garamond Premier Pro Caption" w:hAnsi="Garamond Premier Pro Caption" w:eastAsia="Garamond Premier Pro Caption"/>
          <w:sz w:val="22"/>
          <w:szCs w:val="22"/>
        </w:rPr>
      </w:pPr>
      <w:del w:id="2881" w:date="2023-01-13T18:26:59Z" w:author="Jan Groh">
        <w:r>
          <w:rPr>
            <w:rFonts w:ascii="Garamond Premier Pro Caption" w:hAnsi="Garamond Premier Pro Caption"/>
            <w:sz w:val="22"/>
            <w:szCs w:val="22"/>
            <w:rtl w:val="0"/>
            <w:lang w:val="de-DE"/>
          </w:rPr>
          <w:delText>Kehrt der Gatte ihr zur</w:delText>
        </w:r>
      </w:del>
      <w:del w:id="2882" w:date="2023-01-13T18:26:59Z" w:author="Jan Groh">
        <w:r>
          <w:rPr>
            <w:rFonts w:ascii="Garamond Premier Pro Caption" w:hAnsi="Garamond Premier Pro Caption" w:hint="default"/>
            <w:sz w:val="22"/>
            <w:szCs w:val="22"/>
            <w:rtl w:val="0"/>
          </w:rPr>
          <w:delText>ü</w:delText>
        </w:r>
      </w:del>
      <w:del w:id="2883"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84" w:date="2023-01-13T18:26:59Z" w:author="Jan Groh"/>
          <w:rFonts w:ascii="Garamond Premier Pro Caption" w:cs="Garamond Premier Pro Caption" w:hAnsi="Garamond Premier Pro Caption" w:eastAsia="Garamond Premier Pro Caption"/>
          <w:sz w:val="22"/>
          <w:szCs w:val="22"/>
        </w:rPr>
      </w:pPr>
      <w:del w:id="2885" w:date="2023-01-13T18:26:59Z" w:author="Jan Groh">
        <w:r>
          <w:rPr>
            <w:rFonts w:ascii="Garamond Premier Pro Caption" w:hAnsi="Garamond Premier Pro Caption"/>
            <w:sz w:val="22"/>
            <w:szCs w:val="22"/>
            <w:rtl w:val="0"/>
            <w:lang w:val="de-DE"/>
          </w:rPr>
          <w:delText>Wann des Tages Sonne sinkt;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86" w:date="2023-01-13T18:26:59Z" w:author="Jan Groh"/>
          <w:rFonts w:ascii="Garamond Premier Pro Caption" w:cs="Garamond Premier Pro Caption" w:hAnsi="Garamond Premier Pro Caption" w:eastAsia="Garamond Premier Pro Caption"/>
          <w:sz w:val="22"/>
          <w:szCs w:val="22"/>
        </w:rPr>
      </w:pPr>
      <w:del w:id="2887" w:date="2023-01-13T18:26:59Z" w:author="Jan Groh">
        <w:r>
          <w:rPr>
            <w:rFonts w:ascii="Garamond Premier Pro Caption" w:hAnsi="Garamond Premier Pro Caption"/>
            <w:sz w:val="22"/>
            <w:szCs w:val="22"/>
            <w:rtl w:val="0"/>
            <w:lang w:val="de-DE"/>
          </w:rPr>
          <w:delText xml:space="preserve">Tritt er dort aus jenem Tor, </w:delText>
        </w:r>
      </w:del>
      <w:del w:id="2888"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89" w:date="2023-01-13T18:26:59Z" w:author="Jan Groh"/>
          <w:rFonts w:ascii="Garamond Premier Pro Caption" w:cs="Garamond Premier Pro Caption" w:hAnsi="Garamond Premier Pro Caption" w:eastAsia="Garamond Premier Pro Caption"/>
          <w:sz w:val="22"/>
          <w:szCs w:val="22"/>
        </w:rPr>
      </w:pPr>
      <w:del w:id="2890" w:date="2023-01-13T18:26:59Z" w:author="Jan Groh">
        <w:r>
          <w:rPr>
            <w:rFonts w:ascii="Garamond Premier Pro Caption" w:hAnsi="Garamond Premier Pro Caption"/>
            <w:sz w:val="22"/>
            <w:szCs w:val="22"/>
            <w:rtl w:val="0"/>
            <w:lang w:val="de-DE"/>
          </w:rPr>
          <w:delText>Freundlich l</w:delText>
        </w:r>
      </w:del>
      <w:del w:id="2891" w:date="2023-01-13T18:26:59Z" w:author="Jan Groh">
        <w:r>
          <w:rPr>
            <w:rFonts w:ascii="Garamond Premier Pro Caption" w:hAnsi="Garamond Premier Pro Caption" w:hint="default"/>
            <w:sz w:val="22"/>
            <w:szCs w:val="22"/>
            <w:rtl w:val="0"/>
          </w:rPr>
          <w:delText>ä</w:delText>
        </w:r>
      </w:del>
      <w:del w:id="2892" w:date="2023-01-13T18:26:59Z" w:author="Jan Groh">
        <w:r>
          <w:rPr>
            <w:rFonts w:ascii="Garamond Premier Pro Caption" w:hAnsi="Garamond Premier Pro Caption"/>
            <w:sz w:val="22"/>
            <w:szCs w:val="22"/>
            <w:rtl w:val="0"/>
            <w:lang w:val="de-DE"/>
          </w:rPr>
          <w:delText xml:space="preserve">chelnd dann hervor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93" w:date="2023-01-13T18:26:59Z" w:author="Jan Groh"/>
          <w:rFonts w:ascii="Garamond Premier Pro Caption" w:cs="Garamond Premier Pro Caption" w:hAnsi="Garamond Premier Pro Caption" w:eastAsia="Garamond Premier Pro Caption"/>
          <w:sz w:val="22"/>
          <w:szCs w:val="22"/>
        </w:rPr>
      </w:pPr>
      <w:del w:id="2894" w:date="2023-01-13T18:26:59Z" w:author="Jan Groh">
        <w:r>
          <w:rPr>
            <w:rFonts w:ascii="Garamond Premier Pro Caption" w:hAnsi="Garamond Premier Pro Caption"/>
            <w:sz w:val="22"/>
            <w:szCs w:val="22"/>
            <w:rtl w:val="0"/>
            <w:lang w:val="de-DE"/>
          </w:rPr>
          <w:delText xml:space="preserve">Sie in seine Arme winkt. </w:delText>
        </w:r>
      </w:del>
      <w:del w:id="2895"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9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97" w:date="2023-01-13T18:26:59Z" w:author="Jan Groh"/>
          <w:rFonts w:ascii="Garamond Premier Pro Caption" w:cs="Garamond Premier Pro Caption" w:hAnsi="Garamond Premier Pro Caption" w:eastAsia="Garamond Premier Pro Caption"/>
          <w:sz w:val="22"/>
          <w:szCs w:val="22"/>
        </w:rPr>
      </w:pPr>
      <w:del w:id="2898" w:date="2023-01-13T18:26:59Z" w:author="Jan Groh">
        <w:r>
          <w:rPr>
            <w:rFonts w:ascii="Garamond Premier Pro Caption" w:hAnsi="Garamond Premier Pro Caption"/>
            <w:sz w:val="22"/>
            <w:szCs w:val="22"/>
            <w:rtl w:val="0"/>
            <w:lang w:val="de-DE"/>
          </w:rPr>
          <w:delText xml:space="preserve">Und von hier aus ging entgegen,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899" w:date="2023-01-13T18:26:59Z" w:author="Jan Groh"/>
          <w:rFonts w:ascii="Garamond Premier Pro Caption" w:cs="Garamond Premier Pro Caption" w:hAnsi="Garamond Premier Pro Caption" w:eastAsia="Garamond Premier Pro Caption"/>
          <w:sz w:val="22"/>
          <w:szCs w:val="22"/>
        </w:rPr>
      </w:pPr>
      <w:del w:id="2900" w:date="2023-01-13T18:26:59Z" w:author="Jan Groh">
        <w:r>
          <w:rPr>
            <w:rFonts w:ascii="Garamond Premier Pro Caption" w:hAnsi="Garamond Premier Pro Caption"/>
            <w:sz w:val="22"/>
            <w:szCs w:val="22"/>
            <w:rtl w:val="0"/>
            <w:lang w:val="de-DE"/>
          </w:rPr>
          <w:delText>Ich des Gl</w:delText>
        </w:r>
      </w:del>
      <w:del w:id="2901" w:date="2023-01-13T18:26:59Z" w:author="Jan Groh">
        <w:r>
          <w:rPr>
            <w:rFonts w:ascii="Garamond Premier Pro Caption" w:hAnsi="Garamond Premier Pro Caption" w:hint="default"/>
            <w:sz w:val="22"/>
            <w:szCs w:val="22"/>
            <w:rtl w:val="0"/>
          </w:rPr>
          <w:delText>ü</w:delText>
        </w:r>
      </w:del>
      <w:del w:id="2902" w:date="2023-01-13T18:26:59Z" w:author="Jan Groh">
        <w:r>
          <w:rPr>
            <w:rFonts w:ascii="Garamond Premier Pro Caption" w:hAnsi="Garamond Premier Pro Caption"/>
            <w:sz w:val="22"/>
            <w:szCs w:val="22"/>
            <w:rtl w:val="0"/>
            <w:lang w:val="de-DE"/>
          </w:rPr>
          <w:delText xml:space="preserve">ckes reichstem Segen, </w:delText>
        </w:r>
      </w:del>
      <w:del w:id="2903"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904" w:date="2023-01-13T18:26:59Z" w:author="Jan Groh"/>
          <w:rFonts w:ascii="Garamond Premier Pro Caption" w:cs="Garamond Premier Pro Caption" w:hAnsi="Garamond Premier Pro Caption" w:eastAsia="Garamond Premier Pro Caption"/>
          <w:sz w:val="22"/>
          <w:szCs w:val="22"/>
        </w:rPr>
      </w:pPr>
      <w:del w:id="2905" w:date="2023-01-13T18:26:59Z" w:author="Jan Groh">
        <w:r>
          <w:rPr>
            <w:rFonts w:ascii="Garamond Premier Pro Caption" w:hAnsi="Garamond Premier Pro Caption"/>
            <w:sz w:val="22"/>
            <w:szCs w:val="22"/>
            <w:rtl w:val="0"/>
            <w:lang w:val="de-DE"/>
          </w:rPr>
          <w:delText xml:space="preserve">Aber schweig armselig Wort, </w:delText>
        </w:r>
      </w:del>
      <w:del w:id="2906"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907" w:date="2023-01-13T18:26:59Z" w:author="Jan Groh"/>
          <w:rFonts w:ascii="Garamond Premier Pro Caption" w:cs="Garamond Premier Pro Caption" w:hAnsi="Garamond Premier Pro Caption" w:eastAsia="Garamond Premier Pro Caption"/>
          <w:sz w:val="22"/>
          <w:szCs w:val="22"/>
        </w:rPr>
      </w:pPr>
      <w:del w:id="2908" w:date="2023-01-13T18:26:59Z" w:author="Jan Groh">
        <w:r>
          <w:rPr>
            <w:rFonts w:ascii="Garamond Premier Pro Caption" w:hAnsi="Garamond Premier Pro Caption"/>
            <w:sz w:val="22"/>
            <w:szCs w:val="22"/>
            <w:rtl w:val="0"/>
            <w:lang w:val="de-DE"/>
          </w:rPr>
          <w:delText xml:space="preserve">Liebe hat ja keine Laute,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909" w:date="2023-01-13T18:26:59Z" w:author="Jan Groh"/>
          <w:rFonts w:ascii="Garamond Premier Pro Caption" w:cs="Garamond Premier Pro Caption" w:hAnsi="Garamond Premier Pro Caption" w:eastAsia="Garamond Premier Pro Caption"/>
          <w:sz w:val="22"/>
          <w:szCs w:val="22"/>
        </w:rPr>
      </w:pPr>
      <w:del w:id="2910" w:date="2023-01-13T18:26:59Z" w:author="Jan Groh">
        <w:r>
          <w:rPr>
            <w:rFonts w:ascii="Garamond Premier Pro Caption" w:hAnsi="Garamond Premier Pro Caption"/>
            <w:sz w:val="22"/>
            <w:szCs w:val="22"/>
            <w:rtl w:val="0"/>
          </w:rPr>
          <w:delText>Tr</w:delText>
        </w:r>
      </w:del>
      <w:del w:id="2911" w:date="2023-01-13T18:26:59Z" w:author="Jan Groh">
        <w:r>
          <w:rPr>
            <w:rFonts w:ascii="Garamond Premier Pro Caption" w:hAnsi="Garamond Premier Pro Caption" w:hint="default"/>
            <w:sz w:val="22"/>
            <w:szCs w:val="22"/>
            <w:rtl w:val="0"/>
          </w:rPr>
          <w:delText>ä</w:delText>
        </w:r>
      </w:del>
      <w:del w:id="2912" w:date="2023-01-13T18:26:59Z" w:author="Jan Groh">
        <w:r>
          <w:rPr>
            <w:rFonts w:ascii="Garamond Premier Pro Caption" w:hAnsi="Garamond Premier Pro Caption"/>
            <w:sz w:val="22"/>
            <w:szCs w:val="22"/>
            <w:rtl w:val="0"/>
            <w:lang w:val="de-DE"/>
          </w:rPr>
          <w:delText xml:space="preserve">ne nur, </w:delText>
        </w:r>
      </w:del>
      <w:del w:id="2913" w:date="2023-01-13T18:26:59Z" w:author="Jan Groh">
        <w:r>
          <w:rPr>
            <w:rFonts w:ascii="Garamond Premier Pro Caption" w:hAnsi="Garamond Premier Pro Caption" w:hint="default"/>
            <w:sz w:val="22"/>
            <w:szCs w:val="22"/>
            <w:rtl w:val="0"/>
          </w:rPr>
          <w:delText xml:space="preserve">– </w:delText>
        </w:r>
      </w:del>
      <w:del w:id="2914" w:date="2023-01-13T18:26:59Z" w:author="Jan Groh">
        <w:r>
          <w:rPr>
            <w:rFonts w:ascii="Garamond Premier Pro Caption" w:hAnsi="Garamond Premier Pro Caption"/>
            <w:sz w:val="22"/>
            <w:szCs w:val="22"/>
            <w:rtl w:val="0"/>
            <w:lang w:val="de-DE"/>
          </w:rPr>
          <w:delText xml:space="preserve">ist ihr Vertraute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2915" w:date="2023-01-13T18:26:59Z" w:author="Jan Groh"/>
          <w:rFonts w:ascii="Garamond Premier Pro Caption" w:cs="Garamond Premier Pro Caption" w:hAnsi="Garamond Premier Pro Caption" w:eastAsia="Garamond Premier Pro Caption"/>
          <w:sz w:val="22"/>
          <w:szCs w:val="22"/>
        </w:rPr>
      </w:pPr>
      <w:del w:id="2916" w:date="2023-01-13T18:26:59Z" w:author="Jan Groh">
        <w:r>
          <w:rPr>
            <w:rFonts w:ascii="Garamond Premier Pro Caption" w:hAnsi="Garamond Premier Pro Caption"/>
            <w:sz w:val="22"/>
            <w:szCs w:val="22"/>
            <w:rtl w:val="0"/>
            <w:lang w:val="de-DE"/>
          </w:rPr>
          <w:delText>Und Gef</w:delText>
        </w:r>
      </w:del>
      <w:del w:id="2917" w:date="2023-01-13T18:26:59Z" w:author="Jan Groh">
        <w:r>
          <w:rPr>
            <w:rFonts w:ascii="Garamond Premier Pro Caption" w:hAnsi="Garamond Premier Pro Caption" w:hint="default"/>
            <w:sz w:val="22"/>
            <w:szCs w:val="22"/>
            <w:rtl w:val="0"/>
          </w:rPr>
          <w:delText>ü</w:delText>
        </w:r>
      </w:del>
      <w:del w:id="2918" w:date="2023-01-13T18:26:59Z" w:author="Jan Groh">
        <w:r>
          <w:rPr>
            <w:rFonts w:ascii="Garamond Premier Pro Caption" w:hAnsi="Garamond Premier Pro Caption"/>
            <w:sz w:val="22"/>
            <w:szCs w:val="22"/>
            <w:rtl w:val="0"/>
            <w:lang w:val="de-DE"/>
          </w:rPr>
          <w:delText xml:space="preserve">hl </w:delText>
        </w:r>
      </w:del>
      <w:del w:id="2919" w:date="2023-01-13T18:26:59Z" w:author="Jan Groh">
        <w:r>
          <w:rPr>
            <w:rFonts w:ascii="Garamond Premier Pro Caption" w:hAnsi="Garamond Premier Pro Caption" w:hint="default"/>
            <w:sz w:val="22"/>
            <w:szCs w:val="22"/>
            <w:rtl w:val="0"/>
          </w:rPr>
          <w:delText xml:space="preserve">– </w:delText>
        </w:r>
      </w:del>
      <w:del w:id="2920" w:date="2023-01-13T18:26:59Z" w:author="Jan Groh">
        <w:r>
          <w:rPr>
            <w:rFonts w:ascii="Garamond Premier Pro Caption" w:hAnsi="Garamond Premier Pro Caption"/>
            <w:sz w:val="22"/>
            <w:szCs w:val="22"/>
            <w:rtl w:val="0"/>
            <w:lang w:val="de-DE"/>
          </w:rPr>
          <w:delText xml:space="preserve">weist Denken fort. </w:delText>
        </w:r>
      </w:del>
      <w:del w:id="2921"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22" w:date="2023-01-13T18:26:59Z" w:author="Jan Groh"/>
          <w:rFonts w:ascii="Garamond Premier Pro Italic" w:cs="Garamond Premier Pro Italic" w:hAnsi="Garamond Premier Pro Italic" w:eastAsia="Garamond Premier Pro Italic"/>
          <w:sz w:val="22"/>
          <w:szCs w:val="22"/>
        </w:rPr>
      </w:pPr>
      <w:del w:id="2923" w:date="2023-01-13T18:26:59Z" w:author="Jan Groh">
        <w:r>
          <w:rPr>
            <w:rFonts w:ascii="Garamond Premier Pro Italic" w:hAnsi="Garamond Premier Pro Italic"/>
            <w:sz w:val="22"/>
            <w:szCs w:val="22"/>
            <w:rtl w:val="0"/>
          </w:rPr>
          <w:delText>den 5. August [1816</w:delText>
        </w:r>
      </w:del>
      <w:del w:id="2924" w:date="2023-01-13T18:26:59Z" w:author="Jan Groh">
        <w:r>
          <w:rPr>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2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26"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27" w:date="2023-01-13T18:26:59Z" w:author="Jan Groh"/>
          <w:rFonts w:ascii="Garamond Premier Pro Italic" w:cs="Garamond Premier Pro Italic" w:hAnsi="Garamond Premier Pro Italic" w:eastAsia="Garamond Premier Pro Italic"/>
          <w:sz w:val="22"/>
          <w:szCs w:val="22"/>
        </w:rPr>
      </w:pPr>
      <w:del w:id="2928"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29" w:date="2023-01-13T18:26:59Z" w:author="Jan Groh"/>
          <w:rFonts w:ascii="Garamond Premier Pro Italic" w:cs="Garamond Premier Pro Italic" w:hAnsi="Garamond Premier Pro Italic" w:eastAsia="Garamond Premier Pro Italic"/>
          <w:sz w:val="22"/>
          <w:szCs w:val="22"/>
        </w:rPr>
      </w:pPr>
      <w:del w:id="2930" w:date="2023-01-13T18:26:59Z" w:author="Jan Groh">
        <w:r>
          <w:rPr>
            <w:rFonts w:ascii="Garamond Premier Pro Italic" w:hAnsi="Garamond Premier Pro Italic"/>
            <w:sz w:val="22"/>
            <w:szCs w:val="22"/>
            <w:rtl w:val="0"/>
            <w:lang w:val="de-DE"/>
          </w:rPr>
          <w:delText>Weimar, den 24. Okt. 1816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31" w:date="2023-01-13T18:26:59Z" w:author="Jan Groh"/>
          <w:rFonts w:ascii="Garamond Premier Pro Caption" w:cs="Garamond Premier Pro Caption" w:hAnsi="Garamond Premier Pro Caption" w:eastAsia="Garamond Premier Pro Caption"/>
          <w:sz w:val="22"/>
          <w:szCs w:val="22"/>
        </w:rPr>
      </w:pPr>
      <w:del w:id="2932" w:date="2023-01-13T18:26:59Z" w:author="Jan Groh">
        <w:r>
          <w:rPr>
            <w:rFonts w:ascii="Garamond Premier Pro Caption" w:hAnsi="Garamond Premier Pro Caption"/>
            <w:sz w:val="22"/>
            <w:szCs w:val="22"/>
            <w:rtl w:val="0"/>
            <w:lang w:val="de-DE"/>
          </w:rPr>
          <w:delText xml:space="preserve">In zwei Stunden gehe ich an Hof, </w:delText>
        </w:r>
      </w:del>
      <w:del w:id="2933" w:date="2023-01-13T18:26:59Z" w:author="Jan Groh">
        <w:r>
          <w:rPr>
            <w:rFonts w:ascii="Garamond Premier Pro Caption" w:hAnsi="Garamond Premier Pro Caption" w:hint="default"/>
            <w:sz w:val="22"/>
            <w:szCs w:val="22"/>
            <w:rtl w:val="0"/>
          </w:rPr>
          <w:delText xml:space="preserve">– </w:delText>
        </w:r>
      </w:del>
      <w:del w:id="2934" w:date="2023-01-13T18:26:59Z" w:author="Jan Groh">
        <w:r>
          <w:rPr>
            <w:rFonts w:ascii="Garamond Premier Pro Caption" w:hAnsi="Garamond Premier Pro Caption"/>
            <w:sz w:val="22"/>
            <w:szCs w:val="22"/>
            <w:rtl w:val="0"/>
            <w:lang w:val="de-DE"/>
          </w:rPr>
          <w:delText>werde suchen, Herrn von Goethe zu sprechen und ihm auseinanderzusetzen, da</w:delText>
        </w:r>
      </w:del>
      <w:del w:id="2935" w:date="2023-01-13T18:26:59Z" w:author="Jan Groh">
        <w:r>
          <w:rPr>
            <w:rFonts w:ascii="Garamond Premier Pro Caption" w:hAnsi="Garamond Premier Pro Caption" w:hint="default"/>
            <w:sz w:val="22"/>
            <w:szCs w:val="22"/>
            <w:rtl w:val="0"/>
            <w:lang w:val="de-DE"/>
          </w:rPr>
          <w:delText xml:space="preserve">ß </w:delText>
        </w:r>
      </w:del>
      <w:del w:id="2936" w:date="2023-01-13T18:26:59Z" w:author="Jan Groh">
        <w:r>
          <w:rPr>
            <w:rFonts w:ascii="Garamond Premier Pro Caption" w:hAnsi="Garamond Premier Pro Caption"/>
            <w:sz w:val="22"/>
            <w:szCs w:val="22"/>
            <w:rtl w:val="0"/>
            <w:lang w:val="de-DE"/>
          </w:rPr>
          <w:delText>unser Verh</w:delText>
        </w:r>
      </w:del>
      <w:del w:id="2937" w:date="2023-01-13T18:26:59Z" w:author="Jan Groh">
        <w:r>
          <w:rPr>
            <w:rFonts w:ascii="Garamond Premier Pro Caption" w:hAnsi="Garamond Premier Pro Caption" w:hint="default"/>
            <w:sz w:val="22"/>
            <w:szCs w:val="22"/>
            <w:rtl w:val="0"/>
          </w:rPr>
          <w:delText>ä</w:delText>
        </w:r>
      </w:del>
      <w:del w:id="2938" w:date="2023-01-13T18:26:59Z" w:author="Jan Groh">
        <w:r>
          <w:rPr>
            <w:rFonts w:ascii="Garamond Premier Pro Caption" w:hAnsi="Garamond Premier Pro Caption"/>
            <w:sz w:val="22"/>
            <w:szCs w:val="22"/>
            <w:rtl w:val="0"/>
            <w:lang w:val="de-DE"/>
          </w:rPr>
          <w:delText>ltnis enden mu</w:delText>
        </w:r>
      </w:del>
      <w:del w:id="2939" w:date="2023-01-13T18:26:59Z" w:author="Jan Groh">
        <w:r>
          <w:rPr>
            <w:rFonts w:ascii="Garamond Premier Pro Caption" w:hAnsi="Garamond Premier Pro Caption" w:hint="default"/>
            <w:sz w:val="22"/>
            <w:szCs w:val="22"/>
            <w:rtl w:val="0"/>
            <w:lang w:val="de-DE"/>
          </w:rPr>
          <w:delText>ß</w:delText>
        </w:r>
      </w:del>
      <w:del w:id="2940" w:date="2023-01-13T18:26:59Z" w:author="Jan Groh">
        <w:r>
          <w:rPr>
            <w:rFonts w:ascii="Garamond Premier Pro Caption" w:hAnsi="Garamond Premier Pro Caption"/>
            <w:sz w:val="22"/>
            <w:szCs w:val="22"/>
            <w:rtl w:val="0"/>
            <w:lang w:val="de-DE"/>
          </w:rPr>
          <w:delText>, da es nur gewisse Bedingungen gibt, unter denen es sich fortsetzen lie</w:delText>
        </w:r>
      </w:del>
      <w:del w:id="2941" w:date="2023-01-13T18:26:59Z" w:author="Jan Groh">
        <w:r>
          <w:rPr>
            <w:rFonts w:ascii="Garamond Premier Pro Caption" w:hAnsi="Garamond Premier Pro Caption" w:hint="default"/>
            <w:sz w:val="22"/>
            <w:szCs w:val="22"/>
            <w:rtl w:val="0"/>
            <w:lang w:val="de-DE"/>
          </w:rPr>
          <w:delText>ß</w:delText>
        </w:r>
      </w:del>
      <w:del w:id="2942" w:date="2023-01-13T18:26:59Z" w:author="Jan Groh">
        <w:r>
          <w:rPr>
            <w:rFonts w:ascii="Garamond Premier Pro Caption" w:hAnsi="Garamond Premier Pro Caption"/>
            <w:sz w:val="22"/>
            <w:szCs w:val="22"/>
            <w:rtl w:val="0"/>
            <w:lang w:val="de-DE"/>
          </w:rPr>
          <w:delText>e und die seinem Wesen ja so widerstrebend sind, da</w:delText>
        </w:r>
      </w:del>
      <w:del w:id="2943" w:date="2023-01-13T18:26:59Z" w:author="Jan Groh">
        <w:r>
          <w:rPr>
            <w:rFonts w:ascii="Garamond Premier Pro Caption" w:hAnsi="Garamond Premier Pro Caption" w:hint="default"/>
            <w:sz w:val="22"/>
            <w:szCs w:val="22"/>
            <w:rtl w:val="0"/>
            <w:lang w:val="de-DE"/>
          </w:rPr>
          <w:delText xml:space="preserve">ß </w:delText>
        </w:r>
      </w:del>
      <w:del w:id="2944" w:date="2023-01-13T18:26:59Z" w:author="Jan Groh">
        <w:r>
          <w:rPr>
            <w:rFonts w:ascii="Garamond Premier Pro Caption" w:hAnsi="Garamond Premier Pro Caption"/>
            <w:sz w:val="22"/>
            <w:szCs w:val="22"/>
            <w:rtl w:val="0"/>
            <w:lang w:val="de-DE"/>
          </w:rPr>
          <w:delText>ich sie nicht wohl erw</w:delText>
        </w:r>
      </w:del>
      <w:del w:id="2945" w:date="2023-01-13T18:26:59Z" w:author="Jan Groh">
        <w:r>
          <w:rPr>
            <w:rFonts w:ascii="Garamond Premier Pro Caption" w:hAnsi="Garamond Premier Pro Caption" w:hint="default"/>
            <w:sz w:val="22"/>
            <w:szCs w:val="22"/>
            <w:rtl w:val="0"/>
          </w:rPr>
          <w:delText>ä</w:delText>
        </w:r>
      </w:del>
      <w:del w:id="2946" w:date="2023-01-13T18:26:59Z" w:author="Jan Groh">
        <w:r>
          <w:rPr>
            <w:rFonts w:ascii="Garamond Premier Pro Caption" w:hAnsi="Garamond Premier Pro Caption"/>
            <w:sz w:val="22"/>
            <w:szCs w:val="22"/>
            <w:rtl w:val="0"/>
            <w:lang w:val="de-DE"/>
          </w:rPr>
          <w:delText xml:space="preserve">hnen kann. </w:delText>
        </w:r>
      </w:del>
      <w:del w:id="2947" w:date="2023-01-13T18:26:59Z" w:author="Jan Groh">
        <w:r>
          <w:rPr>
            <w:rFonts w:ascii="Garamond Premier Pro Caption" w:hAnsi="Garamond Premier Pro Caption" w:hint="default"/>
            <w:sz w:val="22"/>
            <w:szCs w:val="22"/>
            <w:rtl w:val="0"/>
          </w:rPr>
          <w:delText xml:space="preserve">– </w:delText>
        </w:r>
      </w:del>
      <w:del w:id="2948" w:date="2023-01-13T18:26:59Z" w:author="Jan Groh">
        <w:r>
          <w:rPr>
            <w:rFonts w:ascii="Garamond Premier Pro Caption" w:hAnsi="Garamond Premier Pro Caption"/>
            <w:sz w:val="22"/>
            <w:szCs w:val="22"/>
            <w:rtl w:val="0"/>
            <w:lang w:val="de-DE"/>
          </w:rPr>
          <w:delText>Sobald ich von Hof zur</w:delText>
        </w:r>
      </w:del>
      <w:del w:id="2949" w:date="2023-01-13T18:26:59Z" w:author="Jan Groh">
        <w:r>
          <w:rPr>
            <w:rFonts w:ascii="Garamond Premier Pro Caption" w:hAnsi="Garamond Premier Pro Caption" w:hint="default"/>
            <w:sz w:val="22"/>
            <w:szCs w:val="22"/>
            <w:rtl w:val="0"/>
          </w:rPr>
          <w:delText>ü</w:delText>
        </w:r>
      </w:del>
      <w:del w:id="2950" w:date="2023-01-13T18:26:59Z" w:author="Jan Groh">
        <w:r>
          <w:rPr>
            <w:rFonts w:ascii="Garamond Premier Pro Caption" w:hAnsi="Garamond Premier Pro Caption"/>
            <w:sz w:val="22"/>
            <w:szCs w:val="22"/>
            <w:rtl w:val="0"/>
            <w:lang w:val="de-DE"/>
          </w:rPr>
          <w:delText>ckkomme, setze ich diese Zeilen fort: wenn auch meine Hand zittern sollte, dies schm</w:delText>
        </w:r>
      </w:del>
      <w:del w:id="2951" w:date="2023-01-13T18:26:59Z" w:author="Jan Groh">
        <w:r>
          <w:rPr>
            <w:rFonts w:ascii="Garamond Premier Pro Caption" w:hAnsi="Garamond Premier Pro Caption" w:hint="default"/>
            <w:sz w:val="22"/>
            <w:szCs w:val="22"/>
            <w:rtl w:val="0"/>
          </w:rPr>
          <w:delText>ä</w:delText>
        </w:r>
      </w:del>
      <w:del w:id="2952" w:date="2023-01-13T18:26:59Z" w:author="Jan Groh">
        <w:r>
          <w:rPr>
            <w:rFonts w:ascii="Garamond Premier Pro Caption" w:hAnsi="Garamond Premier Pro Caption"/>
            <w:sz w:val="22"/>
            <w:szCs w:val="22"/>
            <w:rtl w:val="0"/>
            <w:lang w:val="de-DE"/>
          </w:rPr>
          <w:delText>ht mich nicht.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5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54" w:date="2023-01-13T18:26:59Z" w:author="Jan Groh"/>
          <w:rFonts w:ascii="Garamond Premier Pro Italic" w:cs="Garamond Premier Pro Italic" w:hAnsi="Garamond Premier Pro Italic" w:eastAsia="Garamond Premier Pro Italic"/>
          <w:sz w:val="22"/>
          <w:szCs w:val="22"/>
        </w:rPr>
      </w:pPr>
      <w:del w:id="2955" w:date="2023-01-13T18:26:59Z" w:author="Jan Groh">
        <w:r>
          <w:rPr>
            <w:rFonts w:ascii="Garamond Premier Pro Italic" w:hAnsi="Garamond Premier Pro Italic"/>
            <w:sz w:val="22"/>
            <w:szCs w:val="22"/>
            <w:rtl w:val="0"/>
            <w:lang w:val="de-DE"/>
          </w:rPr>
          <w:delText>Abends 9 Uhr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56" w:date="2023-01-13T18:26:59Z" w:author="Jan Groh"/>
          <w:rFonts w:ascii="Garamond Premier Pro Caption" w:cs="Garamond Premier Pro Caption" w:hAnsi="Garamond Premier Pro Caption" w:eastAsia="Garamond Premier Pro Caption"/>
          <w:sz w:val="22"/>
          <w:szCs w:val="22"/>
        </w:rPr>
      </w:pPr>
      <w:del w:id="2957" w:date="2023-01-13T18:26:59Z" w:author="Jan Groh">
        <w:r>
          <w:rPr>
            <w:rFonts w:ascii="Garamond Premier Pro Caption" w:hAnsi="Garamond Premier Pro Caption"/>
            <w:sz w:val="22"/>
            <w:szCs w:val="22"/>
            <w:rtl w:val="0"/>
            <w:lang w:val="de-DE"/>
          </w:rPr>
          <w:delText xml:space="preserve">Herr von Goethe war nicht an Hof, </w:delText>
        </w:r>
      </w:del>
      <w:del w:id="2958" w:date="2023-01-13T18:26:59Z" w:author="Jan Groh">
        <w:r>
          <w:rPr>
            <w:rFonts w:ascii="Garamond Premier Pro Caption" w:hAnsi="Garamond Premier Pro Caption" w:hint="default"/>
            <w:sz w:val="22"/>
            <w:szCs w:val="22"/>
            <w:rtl w:val="0"/>
          </w:rPr>
          <w:delText xml:space="preserve">– </w:delText>
        </w:r>
      </w:del>
      <w:del w:id="2959" w:date="2023-01-13T18:26:59Z" w:author="Jan Groh">
        <w:r>
          <w:rPr>
            <w:rFonts w:ascii="Garamond Premier Pro Caption" w:hAnsi="Garamond Premier Pro Caption"/>
            <w:sz w:val="22"/>
            <w:szCs w:val="22"/>
            <w:rtl w:val="0"/>
            <w:lang w:val="de-DE"/>
          </w:rPr>
          <w:delText xml:space="preserve">sondern in der Loge. </w:delText>
        </w:r>
      </w:del>
      <w:del w:id="2960" w:date="2023-01-13T18:26:59Z" w:author="Jan Groh">
        <w:r>
          <w:rPr>
            <w:rFonts w:ascii="Garamond Premier Pro Caption" w:hAnsi="Garamond Premier Pro Caption" w:hint="default"/>
            <w:sz w:val="22"/>
            <w:szCs w:val="22"/>
            <w:rtl w:val="0"/>
          </w:rPr>
          <w:delText xml:space="preserve">– </w:delText>
        </w:r>
      </w:del>
      <w:del w:id="2961" w:date="2023-01-13T18:26:59Z" w:author="Jan Groh">
        <w:r>
          <w:rPr>
            <w:rFonts w:ascii="Garamond Premier Pro Caption" w:hAnsi="Garamond Premier Pro Caption"/>
            <w:sz w:val="22"/>
            <w:szCs w:val="22"/>
            <w:rtl w:val="0"/>
            <w:lang w:val="de-DE"/>
          </w:rPr>
          <w:delText xml:space="preserve">Ich teile Dir daher erst alles </w:delText>
        </w:r>
      </w:del>
      <w:del w:id="2962" w:date="2023-01-13T18:26:59Z" w:author="Jan Groh">
        <w:r>
          <w:rPr>
            <w:rFonts w:ascii="Garamond Premier Pro Caption" w:hAnsi="Garamond Premier Pro Caption" w:hint="default"/>
            <w:sz w:val="22"/>
            <w:szCs w:val="22"/>
            <w:rtl w:val="0"/>
          </w:rPr>
          <w:delText>ü</w:delText>
        </w:r>
      </w:del>
      <w:del w:id="2963" w:date="2023-01-13T18:26:59Z" w:author="Jan Groh">
        <w:r>
          <w:rPr>
            <w:rFonts w:ascii="Garamond Premier Pro Caption" w:hAnsi="Garamond Premier Pro Caption"/>
            <w:sz w:val="22"/>
            <w:szCs w:val="22"/>
            <w:rtl w:val="0"/>
            <w:lang w:val="de-DE"/>
          </w:rPr>
          <w:delText>brige mit und schlie</w:delText>
        </w:r>
      </w:del>
      <w:del w:id="2964" w:date="2023-01-13T18:26:59Z" w:author="Jan Groh">
        <w:r>
          <w:rPr>
            <w:rFonts w:ascii="Garamond Premier Pro Caption" w:hAnsi="Garamond Premier Pro Caption" w:hint="default"/>
            <w:sz w:val="22"/>
            <w:szCs w:val="22"/>
            <w:rtl w:val="0"/>
            <w:lang w:val="de-DE"/>
          </w:rPr>
          <w:delText>ß</w:delText>
        </w:r>
      </w:del>
      <w:del w:id="2965" w:date="2023-01-13T18:26:59Z" w:author="Jan Groh">
        <w:r>
          <w:rPr>
            <w:rFonts w:ascii="Garamond Premier Pro Caption" w:hAnsi="Garamond Premier Pro Caption"/>
            <w:sz w:val="22"/>
            <w:szCs w:val="22"/>
            <w:rtl w:val="0"/>
            <w:lang w:val="de-DE"/>
          </w:rPr>
          <w:delText>e dann mit diesem</w:delText>
        </w:r>
      </w:del>
      <w:del w:id="2966" w:date="2023-01-13T18:26:59Z" w:author="Jan Groh">
        <w:r>
          <w:rPr>
            <w:rFonts w:ascii="Garamond Premier Pro Caption" w:hAnsi="Garamond Premier Pro Caption"/>
            <w:sz w:val="22"/>
            <w:szCs w:val="22"/>
            <w:rtl w:val="0"/>
            <w:lang w:val="de-DE"/>
          </w:rPr>
          <w:delText xml:space="preserve"> </w:delText>
        </w:r>
      </w:del>
      <w:del w:id="2967" w:date="2023-01-13T18:26:59Z" w:author="Jan Groh">
        <w:r>
          <w:rPr>
            <w:rFonts w:ascii="Garamond Premier Pro Caption" w:hAnsi="Garamond Premier Pro Caption"/>
            <w:sz w:val="22"/>
            <w:szCs w:val="22"/>
            <w:rtl w:val="0"/>
            <w:lang w:val="de-DE"/>
          </w:rPr>
          <w:delText>Namen.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6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969" w:date="2023-01-05T22:51:22Z" w:author="Jan Groh"/>
          <w:del w:id="297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971" w:date="2023-01-05T22:51:22Z" w:author="Jan Groh"/>
          <w:del w:id="2972" w:date="2023-01-13T18:26:59Z" w:author="Jan Groh"/>
          <w:rFonts w:ascii="Garamond Premier Pro Caption" w:cs="Garamond Premier Pro Caption" w:hAnsi="Garamond Premier Pro Caption" w:eastAsia="Garamond Premier Pro Caption"/>
          <w:sz w:val="22"/>
          <w:szCs w:val="22"/>
        </w:rPr>
      </w:pPr>
      <w:ins w:id="2973" w:date="2023-01-05T22:51:22Z" w:author="Jan Groh">
        <w:del w:id="2974" w:date="2023-01-13T18:26:59Z" w:author="Jan Groh">
          <w:r>
            <w:rPr>
              <w:rFonts w:ascii="Garamond Premier Pro Bold" w:hAnsi="Garamond Premier Pro Bold"/>
              <w:sz w:val="22"/>
              <w:szCs w:val="22"/>
              <w:rtl w:val="0"/>
              <w:lang w:val="de-DE"/>
            </w:rPr>
            <w:delText>20</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975" w:date="2023-01-05T22:51:22Z" w:author="Jan Groh"/>
          <w:del w:id="2976" w:date="2023-01-13T18:26:59Z" w:author="Jan Groh"/>
          <w:rFonts w:ascii="Garamond Premier Pro Caption" w:cs="Garamond Premier Pro Caption" w:hAnsi="Garamond Premier Pro Caption" w:eastAsia="Garamond Premier Pro Caption"/>
          <w:sz w:val="22"/>
          <w:szCs w:val="22"/>
        </w:rPr>
      </w:pPr>
      <w:ins w:id="2977" w:date="2023-01-05T22:51:22Z" w:author="Jan Groh">
        <w:del w:id="2978" w:date="2023-01-13T18:26:59Z" w:author="Jan Groh">
          <w:r>
            <w:rPr>
              <w:rFonts w:ascii="Garamond Premier Pro Caption" w:hAnsi="Garamond Premier Pro Caption"/>
              <w:sz w:val="22"/>
              <w:szCs w:val="22"/>
              <w:rtl w:val="0"/>
              <w:lang w:val="de-DE"/>
            </w:rPr>
            <w:delText>(1816/17)</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2979" w:date="2023-01-05T22:51:22Z" w:author="Jan Groh"/>
          <w:del w:id="298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81"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82" w:date="2023-01-13T18:26:59Z" w:author="Jan Groh"/>
          <w:rFonts w:ascii="Garamond Premier Pro Italic" w:cs="Garamond Premier Pro Italic" w:hAnsi="Garamond Premier Pro Italic" w:eastAsia="Garamond Premier Pro Italic"/>
          <w:sz w:val="22"/>
          <w:szCs w:val="22"/>
        </w:rPr>
      </w:pPr>
      <w:del w:id="2983" w:date="2023-01-13T18:26:59Z" w:author="Jan Groh">
        <w:r>
          <w:rPr>
            <w:rFonts w:ascii="Garamond Premier Pro Italic" w:hAnsi="Garamond Premier Pro Italic"/>
            <w:sz w:val="22"/>
            <w:szCs w:val="22"/>
            <w:rtl w:val="0"/>
            <w:lang w:val="de-DE"/>
          </w:rPr>
          <w:delText>Henriette von Pogwisch an August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84" w:date="2023-01-13T18:26:59Z" w:author="Jan Groh"/>
          <w:rFonts w:ascii="Garamond Premier Pro Italic" w:cs="Garamond Premier Pro Italic" w:hAnsi="Garamond Premier Pro Italic" w:eastAsia="Garamond Premier Pro Italic"/>
          <w:sz w:val="22"/>
          <w:szCs w:val="22"/>
        </w:rPr>
      </w:pPr>
      <w:del w:id="2985" w:date="2023-01-13T18:26:59Z" w:author="Jan Groh">
        <w:r>
          <w:rPr>
            <w:rFonts w:ascii="Garamond Premier Pro Italic" w:hAnsi="Garamond Premier Pro Italic"/>
            <w:sz w:val="22"/>
            <w:szCs w:val="22"/>
            <w:rtl w:val="0"/>
            <w:lang w:val="pt-PT"/>
          </w:rPr>
          <w:delText>[Dez. 1816]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2986" w:date="2023-01-13T18:26:59Z" w:author="Jan Groh"/>
          <w:rFonts w:ascii="Garamond Premier Pro Caption" w:cs="Garamond Premier Pro Caption" w:hAnsi="Garamond Premier Pro Caption" w:eastAsia="Garamond Premier Pro Caption"/>
          <w:sz w:val="22"/>
          <w:szCs w:val="22"/>
        </w:rPr>
      </w:pPr>
      <w:del w:id="2987" w:date="2023-01-13T18:26:59Z" w:author="Jan Groh">
        <w:r>
          <w:rPr>
            <w:rFonts w:ascii="Garamond Premier Pro Caption" w:hAnsi="Garamond Premier Pro Caption"/>
            <w:sz w:val="22"/>
            <w:szCs w:val="22"/>
            <w:rtl w:val="0"/>
            <w:lang w:val="de-DE"/>
          </w:rPr>
          <w:delText>Ottilie sagt mir, da</w:delText>
        </w:r>
      </w:del>
      <w:del w:id="2988" w:date="2023-01-13T18:26:59Z" w:author="Jan Groh">
        <w:r>
          <w:rPr>
            <w:rFonts w:ascii="Garamond Premier Pro Caption" w:hAnsi="Garamond Premier Pro Caption" w:hint="default"/>
            <w:sz w:val="22"/>
            <w:szCs w:val="22"/>
            <w:rtl w:val="0"/>
            <w:lang w:val="de-DE"/>
          </w:rPr>
          <w:delText xml:space="preserve">ß </w:delText>
        </w:r>
      </w:del>
      <w:del w:id="2989" w:date="2023-01-13T18:26:59Z" w:author="Jan Groh">
        <w:r>
          <w:rPr>
            <w:rFonts w:ascii="Garamond Premier Pro Caption" w:hAnsi="Garamond Premier Pro Caption"/>
            <w:sz w:val="22"/>
            <w:szCs w:val="22"/>
            <w:rtl w:val="0"/>
            <w:lang w:val="de-DE"/>
          </w:rPr>
          <w:delText>Euer Hochwohlgeboren mich zu sprechen w</w:delText>
        </w:r>
      </w:del>
      <w:del w:id="2990" w:date="2023-01-13T18:26:59Z" w:author="Jan Groh">
        <w:r>
          <w:rPr>
            <w:rFonts w:ascii="Garamond Premier Pro Caption" w:hAnsi="Garamond Premier Pro Caption" w:hint="default"/>
            <w:sz w:val="22"/>
            <w:szCs w:val="22"/>
            <w:rtl w:val="0"/>
          </w:rPr>
          <w:delText>ü</w:delText>
        </w:r>
      </w:del>
      <w:del w:id="2991" w:date="2023-01-13T18:26:59Z" w:author="Jan Groh">
        <w:r>
          <w:rPr>
            <w:rFonts w:ascii="Garamond Premier Pro Caption" w:hAnsi="Garamond Premier Pro Caption"/>
            <w:sz w:val="22"/>
            <w:szCs w:val="22"/>
            <w:rtl w:val="0"/>
            <w:lang w:val="de-DE"/>
          </w:rPr>
          <w:delText xml:space="preserve">nschen </w:delText>
        </w:r>
      </w:del>
      <w:del w:id="2992" w:date="2023-01-13T18:26:59Z" w:author="Jan Groh">
        <w:r>
          <w:rPr>
            <w:rFonts w:ascii="Garamond Premier Pro Caption" w:hAnsi="Garamond Premier Pro Caption" w:hint="default"/>
            <w:sz w:val="22"/>
            <w:szCs w:val="22"/>
            <w:rtl w:val="0"/>
          </w:rPr>
          <w:delText xml:space="preserve">– </w:delText>
        </w:r>
      </w:del>
      <w:del w:id="2993" w:date="2023-01-13T18:26:59Z" w:author="Jan Groh">
        <w:r>
          <w:rPr>
            <w:rFonts w:ascii="Garamond Premier Pro Caption" w:hAnsi="Garamond Premier Pro Caption"/>
            <w:sz w:val="22"/>
            <w:szCs w:val="22"/>
            <w:rtl w:val="0"/>
            <w:lang w:val="de-DE"/>
          </w:rPr>
          <w:delText>ich w</w:delText>
        </w:r>
      </w:del>
      <w:del w:id="2994" w:date="2023-01-13T18:26:59Z" w:author="Jan Groh">
        <w:r>
          <w:rPr>
            <w:rFonts w:ascii="Garamond Premier Pro Caption" w:hAnsi="Garamond Premier Pro Caption" w:hint="default"/>
            <w:sz w:val="22"/>
            <w:szCs w:val="22"/>
            <w:rtl w:val="0"/>
          </w:rPr>
          <w:delText>ü</w:delText>
        </w:r>
      </w:del>
      <w:del w:id="2995" w:date="2023-01-13T18:26:59Z" w:author="Jan Groh">
        <w:r>
          <w:rPr>
            <w:rFonts w:ascii="Garamond Premier Pro Caption" w:hAnsi="Garamond Premier Pro Caption"/>
            <w:sz w:val="22"/>
            <w:szCs w:val="22"/>
            <w:rtl w:val="0"/>
            <w:lang w:val="de-DE"/>
          </w:rPr>
          <w:delText>rde Sie gebeten haben, heute zu mir zu kommen, wenn eine Unp</w:delText>
        </w:r>
      </w:del>
      <w:del w:id="2996" w:date="2023-01-13T18:26:59Z" w:author="Jan Groh">
        <w:r>
          <w:rPr>
            <w:rFonts w:ascii="Garamond Premier Pro Caption" w:hAnsi="Garamond Premier Pro Caption" w:hint="default"/>
            <w:sz w:val="22"/>
            <w:szCs w:val="22"/>
            <w:rtl w:val="0"/>
            <w:lang w:val="de-DE"/>
          </w:rPr>
          <w:delText>äß</w:delText>
        </w:r>
      </w:del>
      <w:del w:id="2997" w:date="2023-01-13T18:26:59Z" w:author="Jan Groh">
        <w:r>
          <w:rPr>
            <w:rFonts w:ascii="Garamond Premier Pro Caption" w:hAnsi="Garamond Premier Pro Caption"/>
            <w:sz w:val="22"/>
            <w:szCs w:val="22"/>
            <w:rtl w:val="0"/>
            <w:lang w:val="de-DE"/>
          </w:rPr>
          <w:delText xml:space="preserve">lichkeit, die mich gestern bei Hof </w:delText>
        </w:r>
      </w:del>
      <w:del w:id="2998" w:date="2023-01-13T18:26:59Z" w:author="Jan Groh">
        <w:r>
          <w:rPr>
            <w:rFonts w:ascii="Garamond Premier Pro Caption" w:hAnsi="Garamond Premier Pro Caption" w:hint="default"/>
            <w:sz w:val="22"/>
            <w:szCs w:val="22"/>
            <w:rtl w:val="0"/>
          </w:rPr>
          <w:delText>ü</w:delText>
        </w:r>
      </w:del>
      <w:del w:id="2999" w:date="2023-01-13T18:26:59Z" w:author="Jan Groh">
        <w:r>
          <w:rPr>
            <w:rFonts w:ascii="Garamond Premier Pro Caption" w:hAnsi="Garamond Premier Pro Caption"/>
            <w:sz w:val="22"/>
            <w:szCs w:val="22"/>
            <w:rtl w:val="0"/>
            <w:lang w:val="de-DE"/>
          </w:rPr>
          <w:delText>berfallen, mich nicht daran hinderte: morgen fr</w:delText>
        </w:r>
      </w:del>
      <w:del w:id="3000" w:date="2023-01-13T18:26:59Z" w:author="Jan Groh">
        <w:r>
          <w:rPr>
            <w:rFonts w:ascii="Garamond Premier Pro Caption" w:hAnsi="Garamond Premier Pro Caption" w:hint="default"/>
            <w:sz w:val="22"/>
            <w:szCs w:val="22"/>
            <w:rtl w:val="0"/>
          </w:rPr>
          <w:delText>ü</w:delText>
        </w:r>
      </w:del>
      <w:del w:id="3001" w:date="2023-01-13T18:26:59Z" w:author="Jan Groh">
        <w:r>
          <w:rPr>
            <w:rFonts w:ascii="Garamond Premier Pro Caption" w:hAnsi="Garamond Premier Pro Caption"/>
            <w:sz w:val="22"/>
            <w:szCs w:val="22"/>
            <w:rtl w:val="0"/>
            <w:lang w:val="de-DE"/>
          </w:rPr>
          <w:delText>h indessen werde ich von 10 Uhr an bereit sein, Sie zu empfangen, und w</w:delText>
        </w:r>
      </w:del>
      <w:del w:id="3002" w:date="2023-01-13T18:26:59Z" w:author="Jan Groh">
        <w:r>
          <w:rPr>
            <w:rFonts w:ascii="Garamond Premier Pro Caption" w:hAnsi="Garamond Premier Pro Caption" w:hint="default"/>
            <w:sz w:val="22"/>
            <w:szCs w:val="22"/>
            <w:rtl w:val="0"/>
          </w:rPr>
          <w:delText>ü</w:delText>
        </w:r>
      </w:del>
      <w:del w:id="3003" w:date="2023-01-13T18:26:59Z" w:author="Jan Groh">
        <w:r>
          <w:rPr>
            <w:rFonts w:ascii="Garamond Premier Pro Caption" w:hAnsi="Garamond Premier Pro Caption"/>
            <w:sz w:val="22"/>
            <w:szCs w:val="22"/>
            <w:rtl w:val="0"/>
            <w:lang w:val="de-DE"/>
          </w:rPr>
          <w:delText>nsche, da</w:delText>
        </w:r>
      </w:del>
      <w:del w:id="3004" w:date="2023-01-13T18:26:59Z" w:author="Jan Groh">
        <w:r>
          <w:rPr>
            <w:rFonts w:ascii="Garamond Premier Pro Caption" w:hAnsi="Garamond Premier Pro Caption" w:hint="default"/>
            <w:sz w:val="22"/>
            <w:szCs w:val="22"/>
            <w:rtl w:val="0"/>
            <w:lang w:val="de-DE"/>
          </w:rPr>
          <w:delText xml:space="preserve">ß </w:delText>
        </w:r>
      </w:del>
      <w:del w:id="3005" w:date="2023-01-13T18:26:59Z" w:author="Jan Groh">
        <w:r>
          <w:rPr>
            <w:rFonts w:ascii="Garamond Premier Pro Caption" w:hAnsi="Garamond Premier Pro Caption"/>
            <w:sz w:val="22"/>
            <w:szCs w:val="22"/>
            <w:rtl w:val="0"/>
            <w:lang w:val="de-DE"/>
          </w:rPr>
          <w:delText xml:space="preserve">der Erfolg unsrer Unterredung Segen </w:delText>
        </w:r>
      </w:del>
      <w:del w:id="3006" w:date="2023-01-13T18:26:59Z" w:author="Jan Groh">
        <w:r>
          <w:rPr>
            <w:rFonts w:ascii="Garamond Premier Pro Caption" w:hAnsi="Garamond Premier Pro Caption" w:hint="default"/>
            <w:sz w:val="22"/>
            <w:szCs w:val="22"/>
            <w:rtl w:val="0"/>
          </w:rPr>
          <w:delText>ü</w:delText>
        </w:r>
      </w:del>
      <w:del w:id="3007" w:date="2023-01-13T18:26:59Z" w:author="Jan Groh">
        <w:r>
          <w:rPr>
            <w:rFonts w:ascii="Garamond Premier Pro Caption" w:hAnsi="Garamond Premier Pro Caption"/>
            <w:sz w:val="22"/>
            <w:szCs w:val="22"/>
            <w:rtl w:val="0"/>
            <w:lang w:val="de-DE"/>
          </w:rPr>
          <w:delText>ber uns alle bringe. Hochachtungsvoll bin 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08" w:date="2023-01-13T18:26:59Z" w:author="Jan Groh"/>
          <w:rFonts w:ascii="Garamond Premier Pro Italic" w:cs="Garamond Premier Pro Italic" w:hAnsi="Garamond Premier Pro Italic" w:eastAsia="Garamond Premier Pro Italic"/>
          <w:sz w:val="22"/>
          <w:szCs w:val="22"/>
        </w:rPr>
      </w:pPr>
      <w:del w:id="3009" w:date="2023-01-13T18:26:59Z" w:author="Jan Groh">
        <w:r>
          <w:rPr>
            <w:rFonts w:ascii="Garamond Premier Pro Italic" w:hAnsi="Garamond Premier Pro Italic"/>
            <w:sz w:val="22"/>
            <w:szCs w:val="22"/>
            <w:rtl w:val="0"/>
            <w:lang w:val="de-DE"/>
          </w:rPr>
          <w:delText>Euer Hochwohlgeb.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10" w:date="2023-01-13T18:26:59Z" w:author="Jan Groh"/>
          <w:rFonts w:ascii="Garamond Premier Pro Italic" w:cs="Garamond Premier Pro Italic" w:hAnsi="Garamond Premier Pro Italic" w:eastAsia="Garamond Premier Pro Italic"/>
          <w:sz w:val="22"/>
          <w:szCs w:val="22"/>
        </w:rPr>
      </w:pPr>
      <w:del w:id="3011" w:date="2023-01-13T18:26:59Z" w:author="Jan Groh">
        <w:r>
          <w:rPr>
            <w:rFonts w:ascii="Garamond Premier Pro Italic" w:hAnsi="Garamond Premier Pro Italic"/>
            <w:sz w:val="22"/>
            <w:szCs w:val="22"/>
            <w:rtl w:val="0"/>
            <w:lang w:val="de-DE"/>
          </w:rPr>
          <w:delText>ergebne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12" w:date="2023-01-13T18:26:59Z" w:author="Jan Groh"/>
          <w:rFonts w:ascii="Garamond Premier Pro Italic" w:cs="Garamond Premier Pro Italic" w:hAnsi="Garamond Premier Pro Italic" w:eastAsia="Garamond Premier Pro Italic"/>
          <w:sz w:val="22"/>
          <w:szCs w:val="22"/>
        </w:rPr>
      </w:pPr>
      <w:del w:id="3013" w:date="2023-01-13T18:26:59Z" w:author="Jan Groh">
        <w:r>
          <w:rPr>
            <w:rFonts w:ascii="Garamond Premier Pro Italic" w:hAnsi="Garamond Premier Pro Italic"/>
            <w:sz w:val="22"/>
            <w:szCs w:val="22"/>
            <w:rtl w:val="0"/>
            <w:lang w:val="de-DE"/>
          </w:rPr>
          <w:delText>Henriette Pogwisch geb. Gr</w:delText>
        </w:r>
      </w:del>
      <w:del w:id="3014" w:date="2023-01-13T18:26:59Z" w:author="Jan Groh">
        <w:r>
          <w:rPr>
            <w:rFonts w:ascii="Garamond Premier Pro Italic" w:hAnsi="Garamond Premier Pro Italic" w:hint="default"/>
            <w:sz w:val="22"/>
            <w:szCs w:val="22"/>
            <w:rtl w:val="0"/>
          </w:rPr>
          <w:delText>ä</w:delText>
        </w:r>
      </w:del>
      <w:del w:id="3015" w:date="2023-01-13T18:26:59Z" w:author="Jan Groh">
        <w:r>
          <w:rPr>
            <w:rFonts w:ascii="Garamond Premier Pro Italic" w:hAnsi="Garamond Premier Pro Italic"/>
            <w:sz w:val="22"/>
            <w:szCs w:val="22"/>
            <w:rtl w:val="0"/>
            <w:lang w:val="de-DE"/>
          </w:rPr>
          <w:delText>fin Henckel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1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1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18" w:date="2023-01-13T18:26:59Z" w:author="Jan Groh"/>
          <w:rFonts w:ascii="Garamond Premier Pro Italic" w:cs="Garamond Premier Pro Italic" w:hAnsi="Garamond Premier Pro Italic" w:eastAsia="Garamond Premier Pro Italic"/>
          <w:sz w:val="22"/>
          <w:szCs w:val="22"/>
        </w:rPr>
      </w:pPr>
      <w:del w:id="3019" w:date="2023-01-13T18:26:59Z" w:author="Jan Groh">
        <w:r>
          <w:rPr>
            <w:rFonts w:ascii="Garamond Premier Pro Italic" w:hAnsi="Garamond Premier Pro Italic"/>
            <w:sz w:val="22"/>
            <w:szCs w:val="22"/>
            <w:rtl w:val="0"/>
            <w:lang w:val="de-DE"/>
          </w:rPr>
          <w:delText>Aus dem Tagebuch der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20" w:date="2023-01-13T18:26:59Z" w:author="Jan Groh"/>
          <w:rFonts w:ascii="Garamond Premier Pro Italic" w:cs="Garamond Premier Pro Italic" w:hAnsi="Garamond Premier Pro Italic" w:eastAsia="Garamond Premier Pro Italic"/>
          <w:sz w:val="22"/>
          <w:szCs w:val="22"/>
        </w:rPr>
      </w:pPr>
      <w:del w:id="3021" w:date="2023-01-13T18:26:59Z" w:author="Jan Groh">
        <w:r>
          <w:rPr>
            <w:rFonts w:ascii="Garamond Premier Pro Italic" w:hAnsi="Garamond Premier Pro Italic"/>
            <w:sz w:val="22"/>
            <w:szCs w:val="22"/>
            <w:rtl w:val="0"/>
            <w:lang w:val="pt-PT"/>
          </w:rPr>
          <w:delText>26. [Dez 1816]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22" w:date="2023-01-13T18:26:59Z" w:author="Jan Groh"/>
          <w:rFonts w:ascii="Garamond Premier Pro Caption" w:cs="Garamond Premier Pro Caption" w:hAnsi="Garamond Premier Pro Caption" w:eastAsia="Garamond Premier Pro Caption"/>
          <w:sz w:val="22"/>
          <w:szCs w:val="22"/>
        </w:rPr>
      </w:pPr>
      <w:del w:id="3023" w:date="2023-01-13T18:26:59Z" w:author="Jan Groh">
        <w:r>
          <w:rPr>
            <w:rFonts w:ascii="Garamond Premier Pro Caption" w:hAnsi="Garamond Premier Pro Caption"/>
            <w:sz w:val="22"/>
            <w:szCs w:val="22"/>
            <w:rtl w:val="0"/>
          </w:rPr>
          <w:delText>Mir ist</w:delText>
        </w:r>
      </w:del>
      <w:del w:id="3024" w:date="2023-01-13T18:26:59Z" w:author="Jan Groh">
        <w:r>
          <w:rPr>
            <w:rFonts w:ascii="Garamond Premier Pro Caption" w:hAnsi="Garamond Premier Pro Caption" w:hint="default"/>
            <w:sz w:val="22"/>
            <w:szCs w:val="22"/>
            <w:rtl w:val="1"/>
          </w:rPr>
          <w:delText>’</w:delText>
        </w:r>
      </w:del>
      <w:del w:id="3025" w:date="2023-01-13T18:26:59Z" w:author="Jan Groh">
        <w:r>
          <w:rPr>
            <w:rFonts w:ascii="Garamond Premier Pro Caption" w:hAnsi="Garamond Premier Pro Caption"/>
            <w:sz w:val="22"/>
            <w:szCs w:val="22"/>
            <w:rtl w:val="0"/>
            <w:lang w:val="de-DE"/>
          </w:rPr>
          <w:delText>s, wie vor einem gewaltsamen Tode einem Verurteilten sein mu</w:delText>
        </w:r>
      </w:del>
      <w:del w:id="3026" w:date="2023-01-13T18:26:59Z" w:author="Jan Groh">
        <w:r>
          <w:rPr>
            <w:rFonts w:ascii="Garamond Premier Pro Caption" w:hAnsi="Garamond Premier Pro Caption" w:hint="default"/>
            <w:sz w:val="22"/>
            <w:szCs w:val="22"/>
            <w:rtl w:val="0"/>
            <w:lang w:val="de-DE"/>
          </w:rPr>
          <w:delText>ß</w:delText>
        </w:r>
      </w:del>
      <w:del w:id="3027" w:date="2023-01-13T18:26:59Z" w:author="Jan Groh">
        <w:r>
          <w:rPr>
            <w:rFonts w:ascii="Garamond Premier Pro Caption" w:hAnsi="Garamond Premier Pro Caption"/>
            <w:sz w:val="22"/>
            <w:szCs w:val="22"/>
            <w:rtl w:val="0"/>
            <w:lang w:val="de-DE"/>
          </w:rPr>
          <w:delText xml:space="preserve">: Ottilien betrachte ich als Augusts Braut. Alle </w:delText>
        </w:r>
      </w:del>
      <w:del w:id="3028" w:date="2023-01-13T18:26:59Z" w:author="Jan Groh">
        <w:r>
          <w:rPr>
            <w:rFonts w:ascii="Garamond Premier Pro Caption" w:hAnsi="Garamond Premier Pro Caption" w:hint="default"/>
            <w:sz w:val="22"/>
            <w:szCs w:val="22"/>
            <w:rtl w:val="0"/>
          </w:rPr>
          <w:delText>ü</w:delText>
        </w:r>
      </w:del>
      <w:del w:id="3029" w:date="2023-01-13T18:26:59Z" w:author="Jan Groh">
        <w:r>
          <w:rPr>
            <w:rFonts w:ascii="Garamond Premier Pro Caption" w:hAnsi="Garamond Premier Pro Caption"/>
            <w:sz w:val="22"/>
            <w:szCs w:val="22"/>
            <w:rtl w:val="0"/>
            <w:lang w:val="de-DE"/>
          </w:rPr>
          <w:delText xml:space="preserve">brige Pein verschwindet neben diesem </w:delText>
        </w:r>
      </w:del>
      <w:del w:id="3030" w:date="2023-01-13T18:26:59Z" w:author="Jan Groh">
        <w:r>
          <w:rPr>
            <w:rFonts w:ascii="Garamond Premier Pro Caption" w:hAnsi="Garamond Premier Pro Caption" w:hint="default"/>
            <w:sz w:val="22"/>
            <w:szCs w:val="22"/>
            <w:rtl w:val="0"/>
            <w:lang w:val="de-DE"/>
          </w:rPr>
          <w:delText>Ü</w:delText>
        </w:r>
      </w:del>
      <w:del w:id="3031" w:date="2023-01-13T18:26:59Z" w:author="Jan Groh">
        <w:r>
          <w:rPr>
            <w:rFonts w:ascii="Garamond Premier Pro Caption" w:hAnsi="Garamond Premier Pro Caption"/>
            <w:sz w:val="22"/>
            <w:szCs w:val="22"/>
            <w:rtl w:val="0"/>
            <w:lang w:val="de-DE"/>
          </w:rPr>
          <w:delText>bel, denn hier hat meine Kraft ihr</w:delText>
        </w:r>
      </w:del>
      <w:del w:id="3032" w:date="2023-01-13T18:26:59Z" w:author="Jan Groh">
        <w:r>
          <w:rPr>
            <w:rFonts w:ascii="Garamond Premier Pro Caption" w:hAnsi="Garamond Premier Pro Caption"/>
            <w:sz w:val="22"/>
            <w:szCs w:val="22"/>
            <w:rtl w:val="0"/>
            <w:lang w:val="de-DE"/>
          </w:rPr>
          <w:delText xml:space="preserve"> Ende gefunden.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3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3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35" w:date="2023-01-13T18:26:59Z" w:author="Jan Groh"/>
          <w:rFonts w:ascii="Garamond Premier Pro Italic" w:cs="Garamond Premier Pro Italic" w:hAnsi="Garamond Premier Pro Italic" w:eastAsia="Garamond Premier Pro Italic"/>
          <w:sz w:val="22"/>
          <w:szCs w:val="22"/>
        </w:rPr>
      </w:pPr>
      <w:del w:id="3036" w:date="2023-01-13T18:26:59Z" w:author="Jan Groh">
        <w:r>
          <w:rPr>
            <w:rFonts w:ascii="Garamond Premier Pro Italic" w:hAnsi="Garamond Premier Pro Italic"/>
            <w:sz w:val="22"/>
            <w:szCs w:val="22"/>
            <w:rtl w:val="0"/>
            <w:lang w:val="pt-PT"/>
          </w:rPr>
          <w:delText>28. (Dez. 1816]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37" w:date="2023-01-13T18:26:59Z" w:author="Jan Groh"/>
          <w:rFonts w:ascii="Garamond Premier Pro Caption" w:cs="Garamond Premier Pro Caption" w:hAnsi="Garamond Premier Pro Caption" w:eastAsia="Garamond Premier Pro Caption"/>
          <w:sz w:val="22"/>
          <w:szCs w:val="22"/>
        </w:rPr>
      </w:pPr>
      <w:del w:id="3038" w:date="2023-01-13T18:26:59Z" w:author="Jan Groh">
        <w:r>
          <w:rPr>
            <w:rFonts w:ascii="Garamond Premier Pro Caption" w:hAnsi="Garamond Premier Pro Caption"/>
            <w:sz w:val="22"/>
            <w:szCs w:val="22"/>
            <w:rtl w:val="0"/>
            <w:lang w:val="de-DE"/>
          </w:rPr>
          <w:delText xml:space="preserve">Ich habe mich in meiner Einsamkeit von all den Schmerzen, die mir Ottilie und meine Vergangenheit gegeben, erholt. Ottiliens Wille und </w:delText>
        </w:r>
      </w:del>
      <w:del w:id="3039" w:date="2023-01-13T18:26:59Z" w:author="Jan Groh">
        <w:r>
          <w:rPr>
            <w:rFonts w:ascii="Garamond Premier Pro Caption" w:hAnsi="Garamond Premier Pro Caption" w:hint="default"/>
            <w:sz w:val="22"/>
            <w:szCs w:val="22"/>
            <w:rtl w:val="0"/>
            <w:lang w:val="de-DE"/>
          </w:rPr>
          <w:delText>Ü</w:delText>
        </w:r>
      </w:del>
      <w:del w:id="3040" w:date="2023-01-13T18:26:59Z" w:author="Jan Groh">
        <w:r>
          <w:rPr>
            <w:rFonts w:ascii="Garamond Premier Pro Caption" w:hAnsi="Garamond Premier Pro Caption"/>
            <w:sz w:val="22"/>
            <w:szCs w:val="22"/>
            <w:rtl w:val="0"/>
            <w:lang w:val="de-DE"/>
          </w:rPr>
          <w:delText>berzeugung widerstehen der Mutter, ihrem Schmerz und allem. Nun seh ich</w:delText>
        </w:r>
      </w:del>
      <w:del w:id="3041" w:date="2023-01-13T18:26:59Z" w:author="Jan Groh">
        <w:r>
          <w:rPr>
            <w:rFonts w:ascii="Garamond Premier Pro Caption" w:hAnsi="Garamond Premier Pro Caption" w:hint="default"/>
            <w:sz w:val="22"/>
            <w:szCs w:val="22"/>
            <w:rtl w:val="1"/>
          </w:rPr>
          <w:delText>’</w:delText>
        </w:r>
      </w:del>
      <w:del w:id="3042" w:date="2023-01-13T18:26:59Z" w:author="Jan Groh">
        <w:r>
          <w:rPr>
            <w:rFonts w:ascii="Garamond Premier Pro Caption" w:hAnsi="Garamond Premier Pro Caption"/>
            <w:sz w:val="22"/>
            <w:szCs w:val="22"/>
            <w:rtl w:val="0"/>
            <w:lang w:val="de-DE"/>
          </w:rPr>
          <w:delText>s als F</w:delText>
        </w:r>
      </w:del>
      <w:del w:id="3043" w:date="2023-01-13T18:26:59Z" w:author="Jan Groh">
        <w:r>
          <w:rPr>
            <w:rFonts w:ascii="Garamond Premier Pro Caption" w:hAnsi="Garamond Premier Pro Caption" w:hint="default"/>
            <w:sz w:val="22"/>
            <w:szCs w:val="22"/>
            <w:rtl w:val="0"/>
          </w:rPr>
          <w:delText>ü</w:delText>
        </w:r>
      </w:del>
      <w:del w:id="3044" w:date="2023-01-13T18:26:59Z" w:author="Jan Groh">
        <w:r>
          <w:rPr>
            <w:rFonts w:ascii="Garamond Premier Pro Caption" w:hAnsi="Garamond Premier Pro Caption"/>
            <w:sz w:val="22"/>
            <w:szCs w:val="22"/>
            <w:rtl w:val="0"/>
            <w:lang w:val="de-DE"/>
          </w:rPr>
          <w:delText>gung Gottes gelassener an; ja, ich hoffe sogar viel Gutes vom morgenden Tage, der wohl Entscheidung bringt. Ottilie hat August wahrscheinlich versprochen, ihn zehn</w:delText>
        </w:r>
      </w:del>
      <w:del w:id="3045" w:date="2023-01-13T18:26:59Z" w:author="Jan Groh">
        <w:r>
          <w:rPr>
            <w:rFonts w:ascii="Garamond Premier Pro Caption" w:hAnsi="Garamond Premier Pro Caption"/>
            <w:sz w:val="22"/>
            <w:szCs w:val="22"/>
            <w:rtl w:val="0"/>
            <w:lang w:val="de-DE"/>
          </w:rPr>
          <w:delText xml:space="preserve"> </w:delText>
        </w:r>
      </w:del>
      <w:del w:id="3046" w:date="2023-01-13T18:26:59Z" w:author="Jan Groh">
        <w:r>
          <w:rPr>
            <w:rFonts w:ascii="Garamond Premier Pro Caption" w:hAnsi="Garamond Premier Pro Caption"/>
            <w:sz w:val="22"/>
            <w:szCs w:val="22"/>
            <w:rtl w:val="0"/>
            <w:lang w:val="de-DE"/>
          </w:rPr>
          <w:delText>Minuten lang allein zu sehen.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4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49" w:date="2023-01-13T18:26:59Z" w:author="Jan Groh"/>
          <w:rFonts w:ascii="Garamond Premier Pro Italic" w:cs="Garamond Premier Pro Italic" w:hAnsi="Garamond Premier Pro Italic" w:eastAsia="Garamond Premier Pro Italic"/>
          <w:sz w:val="22"/>
          <w:szCs w:val="22"/>
        </w:rPr>
      </w:pPr>
      <w:del w:id="3050" w:date="2023-01-13T18:26:59Z" w:author="Jan Groh">
        <w:r>
          <w:rPr>
            <w:rFonts w:ascii="Garamond Premier Pro Italic" w:hAnsi="Garamond Premier Pro Italic"/>
            <w:sz w:val="22"/>
            <w:szCs w:val="22"/>
            <w:rtl w:val="0"/>
          </w:rPr>
          <w:delText>Silvestertag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51" w:date="2023-01-13T18:26:59Z" w:author="Jan Groh"/>
          <w:rFonts w:ascii="Garamond Premier Pro Caption" w:cs="Garamond Premier Pro Caption" w:hAnsi="Garamond Premier Pro Caption" w:eastAsia="Garamond Premier Pro Caption"/>
          <w:sz w:val="22"/>
          <w:szCs w:val="22"/>
        </w:rPr>
      </w:pPr>
      <w:del w:id="3052" w:date="2023-01-13T18:26:59Z" w:author="Jan Groh">
        <w:r>
          <w:rPr>
            <w:rFonts w:ascii="Garamond Premier Pro Caption" w:hAnsi="Garamond Premier Pro Caption"/>
            <w:sz w:val="22"/>
            <w:szCs w:val="22"/>
            <w:rtl w:val="0"/>
            <w:lang w:val="de-DE"/>
          </w:rPr>
          <w:delText>Ottilie ist seit drei Tagen seine Braut! Jetzt eben f</w:delText>
        </w:r>
      </w:del>
      <w:del w:id="3053" w:date="2023-01-13T18:26:59Z" w:author="Jan Groh">
        <w:r>
          <w:rPr>
            <w:rFonts w:ascii="Garamond Premier Pro Caption" w:hAnsi="Garamond Premier Pro Caption" w:hint="default"/>
            <w:sz w:val="22"/>
            <w:szCs w:val="22"/>
            <w:rtl w:val="0"/>
          </w:rPr>
          <w:delText>ä</w:delText>
        </w:r>
      </w:del>
      <w:del w:id="3054" w:date="2023-01-13T18:26:59Z" w:author="Jan Groh">
        <w:r>
          <w:rPr>
            <w:rFonts w:ascii="Garamond Premier Pro Caption" w:hAnsi="Garamond Premier Pro Caption"/>
            <w:sz w:val="22"/>
            <w:szCs w:val="22"/>
            <w:rtl w:val="0"/>
            <w:lang w:val="de-DE"/>
          </w:rPr>
          <w:delText>hrt sie zum Vater.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55" w:date="2023-01-13T18:26:59Z" w:author="Jan Groh"/>
          <w:rFonts w:ascii="Garamond Premier Pro Caption" w:cs="Garamond Premier Pro Caption" w:hAnsi="Garamond Premier Pro Caption" w:eastAsia="Garamond Premier Pro Caption"/>
          <w:sz w:val="22"/>
          <w:szCs w:val="22"/>
        </w:rPr>
      </w:pPr>
      <w:del w:id="3056" w:date="2023-01-13T18:26:59Z" w:author="Jan Groh">
        <w:r>
          <w:rPr>
            <w:rFonts w:ascii="Garamond Premier Pro Caption" w:hAnsi="Garamond Premier Pro Caption"/>
            <w:sz w:val="22"/>
            <w:szCs w:val="22"/>
            <w:rtl w:val="0"/>
            <w:lang w:val="de-DE"/>
          </w:rPr>
          <w:delText>Den Abend sind wir bei Pogwischens nach dem Ball. Ich seh ihn dort zum erstenmal. Sie ist ja wenigstens jetzt gl</w:delText>
        </w:r>
      </w:del>
      <w:del w:id="3057" w:date="2023-01-13T18:26:59Z" w:author="Jan Groh">
        <w:r>
          <w:rPr>
            <w:rFonts w:ascii="Garamond Premier Pro Caption" w:hAnsi="Garamond Premier Pro Caption" w:hint="default"/>
            <w:sz w:val="22"/>
            <w:szCs w:val="22"/>
            <w:rtl w:val="0"/>
          </w:rPr>
          <w:delText>ü</w:delText>
        </w:r>
      </w:del>
      <w:del w:id="3058" w:date="2023-01-13T18:26:59Z" w:author="Jan Groh">
        <w:r>
          <w:rPr>
            <w:rFonts w:ascii="Garamond Premier Pro Caption" w:hAnsi="Garamond Premier Pro Caption"/>
            <w:sz w:val="22"/>
            <w:szCs w:val="22"/>
            <w:rtl w:val="0"/>
            <w:lang w:val="de-DE"/>
          </w:rPr>
          <w:delText>cklich. Gott sch</w:delText>
        </w:r>
      </w:del>
      <w:del w:id="3059" w:date="2023-01-13T18:26:59Z" w:author="Jan Groh">
        <w:r>
          <w:rPr>
            <w:rFonts w:ascii="Garamond Premier Pro Caption" w:hAnsi="Garamond Premier Pro Caption" w:hint="default"/>
            <w:sz w:val="22"/>
            <w:szCs w:val="22"/>
            <w:rtl w:val="0"/>
          </w:rPr>
          <w:delText>ü</w:delText>
        </w:r>
      </w:del>
      <w:del w:id="3060" w:date="2023-01-13T18:26:59Z" w:author="Jan Groh">
        <w:r>
          <w:rPr>
            <w:rFonts w:ascii="Garamond Premier Pro Caption" w:hAnsi="Garamond Premier Pro Caption"/>
            <w:sz w:val="22"/>
            <w:szCs w:val="22"/>
            <w:rtl w:val="0"/>
            <w:lang w:val="de-DE"/>
          </w:rPr>
          <w:delText>tze sie, was mich treffen mu</w:delText>
        </w:r>
      </w:del>
      <w:del w:id="3061" w:date="2023-01-13T18:26:59Z" w:author="Jan Groh">
        <w:r>
          <w:rPr>
            <w:rFonts w:ascii="Garamond Premier Pro Caption" w:hAnsi="Garamond Premier Pro Caption" w:hint="default"/>
            <w:sz w:val="22"/>
            <w:szCs w:val="22"/>
            <w:rtl w:val="0"/>
            <w:lang w:val="de-DE"/>
          </w:rPr>
          <w:delText>ß</w:delText>
        </w:r>
      </w:del>
      <w:del w:id="3062" w:date="2023-01-13T18:26:59Z" w:author="Jan Groh">
        <w:r>
          <w:rPr>
            <w:rFonts w:ascii="Garamond Premier Pro Caption" w:hAnsi="Garamond Premier Pro Caption"/>
            <w:sz w:val="22"/>
            <w:szCs w:val="22"/>
            <w:rtl w:val="0"/>
            <w:lang w:val="de-DE"/>
          </w:rPr>
          <w:delText>, mag dann das peinigende Morgen bringen.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63" w:date="2023-01-05T22:51:38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64" w:date="2023-01-05T22:51:38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65" w:date="2023-01-05T22:51:38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66" w:date="2023-01-05T22:51:38Z" w:author="Jan Groh"/>
          <w:rFonts w:ascii="Garamond Premier Pro Bold" w:cs="Garamond Premier Pro Bold" w:hAnsi="Garamond Premier Pro Bold" w:eastAsia="Garamond Premier Pro Bold"/>
          <w:sz w:val="22"/>
          <w:szCs w:val="22"/>
        </w:rPr>
      </w:pPr>
      <w:del w:id="3067" w:date="2023-01-05T22:51:38Z" w:author="Jan Groh">
        <w:r>
          <w:rPr>
            <w:rFonts w:ascii="Garamond Premier Pro Bold" w:hAnsi="Garamond Premier Pro Bold"/>
            <w:sz w:val="22"/>
            <w:szCs w:val="22"/>
            <w:rtl w:val="0"/>
          </w:rPr>
          <w:delText>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68" w:date="2023-01-05T22:51:38Z" w:author="Jan Groh"/>
          <w:rFonts w:ascii="Garamond Premier Pro Caption" w:cs="Garamond Premier Pro Caption" w:hAnsi="Garamond Premier Pro Caption" w:eastAsia="Garamond Premier Pro Caption"/>
          <w:sz w:val="22"/>
          <w:szCs w:val="22"/>
        </w:rPr>
      </w:pPr>
      <w:del w:id="3069" w:date="2023-01-05T22:51:38Z" w:author="Jan Groh">
        <w:r>
          <w:rPr>
            <w:rFonts w:ascii="Garamond Premier Pro Caption" w:hAnsi="Garamond Premier Pro Caption"/>
            <w:sz w:val="22"/>
            <w:szCs w:val="22"/>
            <w:rtl w:val="0"/>
            <w:lang w:val="de-DE"/>
          </w:rPr>
          <w:delText>(O. 20-j</w:delText>
        </w:r>
      </w:del>
      <w:del w:id="3070" w:date="2023-01-05T22:51:38Z" w:author="Jan Groh">
        <w:r>
          <w:rPr>
            <w:rFonts w:ascii="Garamond Premier Pro Caption" w:hAnsi="Garamond Premier Pro Caption" w:hint="default"/>
            <w:sz w:val="22"/>
            <w:szCs w:val="22"/>
            <w:rtl w:val="0"/>
            <w:lang w:val="de-DE"/>
          </w:rPr>
          <w:delText>ä</w:delText>
        </w:r>
      </w:del>
      <w:del w:id="3071" w:date="2023-01-05T22:51:38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7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74" w:date="2023-01-13T18:26:59Z" w:author="Jan Groh"/>
          <w:rFonts w:ascii="Garamond Premier Pro Italic" w:cs="Garamond Premier Pro Italic" w:hAnsi="Garamond Premier Pro Italic" w:eastAsia="Garamond Premier Pro Italic"/>
          <w:sz w:val="22"/>
          <w:szCs w:val="22"/>
        </w:rPr>
      </w:pPr>
      <w:del w:id="3075" w:date="2023-01-13T18:26:59Z" w:author="Jan Groh">
        <w:r>
          <w:rPr>
            <w:rFonts w:ascii="Garamond Premier Pro Italic" w:hAnsi="Garamond Premier Pro Italic"/>
            <w:sz w:val="22"/>
            <w:szCs w:val="22"/>
            <w:rtl w:val="0"/>
            <w:lang w:val="de-DE"/>
          </w:rPr>
          <w:delText>Johann Wolfgang von Goethe an Carl Ludwig von Knebel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076" w:date="2023-01-13T18:26:59Z" w:author="Jan Groh"/>
          <w:rFonts w:ascii="Garamond Premier Pro Caption" w:cs="Garamond Premier Pro Caption" w:hAnsi="Garamond Premier Pro Caption" w:eastAsia="Garamond Premier Pro Caption"/>
          <w:sz w:val="22"/>
          <w:szCs w:val="22"/>
        </w:rPr>
      </w:pPr>
      <w:del w:id="3077" w:date="2023-01-13T18:26:59Z" w:author="Jan Groh">
        <w:r>
          <w:rPr>
            <w:rFonts w:ascii="Garamond Premier Pro Caption" w:hAnsi="Garamond Premier Pro Caption"/>
            <w:sz w:val="22"/>
            <w:szCs w:val="22"/>
            <w:rtl w:val="0"/>
            <w:lang w:val="de-DE"/>
          </w:rPr>
          <w:delText>Deinem lieben ausf</w:delText>
        </w:r>
      </w:del>
      <w:del w:id="3078" w:date="2023-01-13T18:26:59Z" w:author="Jan Groh">
        <w:r>
          <w:rPr>
            <w:rFonts w:ascii="Garamond Premier Pro Caption" w:hAnsi="Garamond Premier Pro Caption" w:hint="default"/>
            <w:sz w:val="22"/>
            <w:szCs w:val="22"/>
            <w:rtl w:val="0"/>
          </w:rPr>
          <w:delText>ü</w:delText>
        </w:r>
      </w:del>
      <w:del w:id="3079" w:date="2023-01-13T18:26:59Z" w:author="Jan Groh">
        <w:r>
          <w:rPr>
            <w:rFonts w:ascii="Garamond Premier Pro Caption" w:hAnsi="Garamond Premier Pro Caption"/>
            <w:sz w:val="22"/>
            <w:szCs w:val="22"/>
            <w:rtl w:val="0"/>
            <w:lang w:val="de-DE"/>
          </w:rPr>
          <w:delText>hrlichen Brief kann ich nur in kurzer Erwiderung heute begegnen. Zum neuen Jahre geht es etwas bunt um mich her. Die Nachricht, da</w:delText>
        </w:r>
      </w:del>
      <w:del w:id="3080" w:date="2023-01-13T18:26:59Z" w:author="Jan Groh">
        <w:r>
          <w:rPr>
            <w:rFonts w:ascii="Garamond Premier Pro Caption" w:hAnsi="Garamond Premier Pro Caption" w:hint="default"/>
            <w:sz w:val="22"/>
            <w:szCs w:val="22"/>
            <w:rtl w:val="0"/>
            <w:lang w:val="de-DE"/>
          </w:rPr>
          <w:delText xml:space="preserve">ß </w:delText>
        </w:r>
      </w:del>
      <w:del w:id="3081" w:date="2023-01-13T18:26:59Z" w:author="Jan Groh">
        <w:r>
          <w:rPr>
            <w:rFonts w:ascii="Garamond Premier Pro Caption" w:hAnsi="Garamond Premier Pro Caption"/>
            <w:sz w:val="22"/>
            <w:szCs w:val="22"/>
            <w:rtl w:val="0"/>
            <w:lang w:val="de-DE"/>
          </w:rPr>
          <w:delText xml:space="preserve">mein Sohn die </w:delText>
        </w:r>
      </w:del>
      <w:del w:id="3082" w:date="2023-01-13T18:26:59Z" w:author="Jan Groh">
        <w:r>
          <w:rPr>
            <w:rFonts w:ascii="Garamond Premier Pro Caption" w:hAnsi="Garamond Premier Pro Caption" w:hint="default"/>
            <w:sz w:val="22"/>
            <w:szCs w:val="22"/>
            <w:rtl w:val="0"/>
          </w:rPr>
          <w:delText>ä</w:delText>
        </w:r>
      </w:del>
      <w:del w:id="3083" w:date="2023-01-13T18:26:59Z" w:author="Jan Groh">
        <w:r>
          <w:rPr>
            <w:rFonts w:ascii="Garamond Premier Pro Caption" w:hAnsi="Garamond Premier Pro Caption"/>
            <w:sz w:val="22"/>
            <w:szCs w:val="22"/>
            <w:rtl w:val="0"/>
            <w:lang w:val="de-DE"/>
          </w:rPr>
          <w:delText>ltere Fr</w:delText>
        </w:r>
      </w:del>
      <w:del w:id="3084" w:date="2023-01-13T18:26:59Z" w:author="Jan Groh">
        <w:r>
          <w:rPr>
            <w:rFonts w:ascii="Garamond Premier Pro Caption" w:hAnsi="Garamond Premier Pro Caption" w:hint="default"/>
            <w:sz w:val="22"/>
            <w:szCs w:val="22"/>
            <w:rtl w:val="0"/>
          </w:rPr>
          <w:delText>ä</w:delText>
        </w:r>
      </w:del>
      <w:del w:id="3085" w:date="2023-01-13T18:26:59Z" w:author="Jan Groh">
        <w:r>
          <w:rPr>
            <w:rFonts w:ascii="Garamond Premier Pro Caption" w:hAnsi="Garamond Premier Pro Caption"/>
            <w:sz w:val="22"/>
            <w:szCs w:val="22"/>
            <w:rtl w:val="0"/>
            <w:lang w:val="de-DE"/>
          </w:rPr>
          <w:delText>ulein von Pogwisch heiratet, wird schon zu Dir gelangt sein. Es ist der Wille der beiden jungen Leute, die schon l</w:delText>
        </w:r>
      </w:del>
      <w:del w:id="3086" w:date="2023-01-13T18:26:59Z" w:author="Jan Groh">
        <w:r>
          <w:rPr>
            <w:rFonts w:ascii="Garamond Premier Pro Caption" w:hAnsi="Garamond Premier Pro Caption" w:hint="default"/>
            <w:sz w:val="22"/>
            <w:szCs w:val="22"/>
            <w:rtl w:val="0"/>
          </w:rPr>
          <w:delText>ä</w:delText>
        </w:r>
      </w:del>
      <w:del w:id="3087" w:date="2023-01-13T18:26:59Z" w:author="Jan Groh">
        <w:r>
          <w:rPr>
            <w:rFonts w:ascii="Garamond Premier Pro Caption" w:hAnsi="Garamond Premier Pro Caption"/>
            <w:sz w:val="22"/>
            <w:szCs w:val="22"/>
            <w:rtl w:val="0"/>
            <w:lang w:val="de-DE"/>
          </w:rPr>
          <w:delText>ngst einander wohlwollten. Ich hatte mir schon fr</w:delText>
        </w:r>
      </w:del>
      <w:del w:id="3088" w:date="2023-01-13T18:26:59Z" w:author="Jan Groh">
        <w:r>
          <w:rPr>
            <w:rFonts w:ascii="Garamond Premier Pro Caption" w:hAnsi="Garamond Premier Pro Caption" w:hint="default"/>
            <w:sz w:val="22"/>
            <w:szCs w:val="22"/>
            <w:rtl w:val="0"/>
          </w:rPr>
          <w:delText>ü</w:delText>
        </w:r>
      </w:del>
      <w:del w:id="3089" w:date="2023-01-13T18:26:59Z" w:author="Jan Groh">
        <w:r>
          <w:rPr>
            <w:rFonts w:ascii="Garamond Premier Pro Caption" w:hAnsi="Garamond Premier Pro Caption"/>
            <w:sz w:val="22"/>
            <w:szCs w:val="22"/>
            <w:rtl w:val="0"/>
            <w:lang w:val="de-DE"/>
          </w:rPr>
          <w:delText>her erwartet, da</w:delText>
        </w:r>
      </w:del>
      <w:del w:id="3090" w:date="2023-01-13T18:26:59Z" w:author="Jan Groh">
        <w:r>
          <w:rPr>
            <w:rFonts w:ascii="Garamond Premier Pro Caption" w:hAnsi="Garamond Premier Pro Caption" w:hint="default"/>
            <w:sz w:val="22"/>
            <w:szCs w:val="22"/>
            <w:rtl w:val="0"/>
            <w:lang w:val="de-DE"/>
          </w:rPr>
          <w:delText xml:space="preserve">ß </w:delText>
        </w:r>
      </w:del>
      <w:del w:id="3091" w:date="2023-01-13T18:26:59Z" w:author="Jan Groh">
        <w:r>
          <w:rPr>
            <w:rFonts w:ascii="Garamond Premier Pro Caption" w:hAnsi="Garamond Premier Pro Caption"/>
            <w:sz w:val="22"/>
            <w:szCs w:val="22"/>
            <w:rtl w:val="0"/>
            <w:lang w:val="de-DE"/>
          </w:rPr>
          <w:delText>es ernstlicher werden m</w:delText>
        </w:r>
      </w:del>
      <w:del w:id="3092" w:date="2023-01-13T18:26:59Z" w:author="Jan Groh">
        <w:r>
          <w:rPr>
            <w:rFonts w:ascii="Garamond Premier Pro Caption" w:hAnsi="Garamond Premier Pro Caption" w:hint="default"/>
            <w:sz w:val="22"/>
            <w:szCs w:val="22"/>
            <w:rtl w:val="0"/>
            <w:lang w:val="de-DE"/>
          </w:rPr>
          <w:delText>üß</w:delText>
        </w:r>
      </w:del>
      <w:del w:id="3093" w:date="2023-01-13T18:26:59Z" w:author="Jan Groh">
        <w:r>
          <w:rPr>
            <w:rFonts w:ascii="Garamond Premier Pro Caption" w:hAnsi="Garamond Premier Pro Caption"/>
            <w:sz w:val="22"/>
            <w:szCs w:val="22"/>
            <w:rtl w:val="0"/>
          </w:rPr>
          <w:delText>te</w:delText>
        </w:r>
      </w:del>
      <w:del w:id="3094" w:date="2023-01-13T18:26:59Z" w:author="Jan Groh">
        <w:r>
          <w:rPr>
            <w:rFonts w:ascii="Garamond Premier Pro Caption" w:hAnsi="Garamond Premier Pro Caption"/>
            <w:sz w:val="22"/>
            <w:szCs w:val="22"/>
            <w:rtl w:val="0"/>
            <w:lang w:val="de-DE"/>
          </w:rPr>
          <w:delText>,</w:delText>
        </w:r>
      </w:del>
      <w:del w:id="3095" w:date="2023-01-13T18:26:59Z" w:author="Jan Groh">
        <w:r>
          <w:rPr>
            <w:rFonts w:ascii="Garamond Premier Pro Caption" w:hAnsi="Garamond Premier Pro Caption"/>
            <w:sz w:val="22"/>
            <w:szCs w:val="22"/>
            <w:rtl w:val="0"/>
            <w:lang w:val="de-DE"/>
          </w:rPr>
          <w:delText xml:space="preserve"> und jetzt ist es gerade die schicklichste Zeit. Jedermann </w:delText>
        </w:r>
      </w:del>
      <w:del w:id="3096" w:date="2023-01-13T18:26:59Z" w:author="Jan Groh">
        <w:r>
          <w:rPr>
            <w:rFonts w:ascii="Garamond Premier Pro Caption" w:hAnsi="Garamond Premier Pro Caption" w:hint="default"/>
            <w:sz w:val="22"/>
            <w:szCs w:val="22"/>
            <w:rtl w:val="0"/>
            <w:lang w:val="de-DE"/>
          </w:rPr>
          <w:delText>ü</w:delText>
        </w:r>
      </w:del>
      <w:del w:id="3097" w:date="2023-01-13T18:26:59Z" w:author="Jan Groh">
        <w:r>
          <w:rPr>
            <w:rFonts w:ascii="Garamond Premier Pro Caption" w:hAnsi="Garamond Premier Pro Caption"/>
            <w:sz w:val="22"/>
            <w:szCs w:val="22"/>
            <w:rtl w:val="0"/>
            <w:lang w:val="de-DE"/>
          </w:rPr>
          <w:delText>bersieht</w:delText>
        </w:r>
      </w:del>
      <w:del w:id="3098" w:date="2023-01-13T18:26:59Z" w:author="Jan Groh">
        <w:r>
          <w:rPr>
            <w:rFonts w:ascii="Garamond Premier Pro Caption" w:hAnsi="Garamond Premier Pro Caption"/>
            <w:sz w:val="22"/>
            <w:szCs w:val="22"/>
            <w:rtl w:val="0"/>
            <w:lang w:val="de-DE"/>
          </w:rPr>
          <w:delText xml:space="preserve"> leicht, da</w:delText>
        </w:r>
      </w:del>
      <w:del w:id="3099" w:date="2023-01-13T18:26:59Z" w:author="Jan Groh">
        <w:r>
          <w:rPr>
            <w:rFonts w:ascii="Garamond Premier Pro Caption" w:hAnsi="Garamond Premier Pro Caption" w:hint="default"/>
            <w:sz w:val="22"/>
            <w:szCs w:val="22"/>
            <w:rtl w:val="0"/>
            <w:lang w:val="de-DE"/>
          </w:rPr>
          <w:delText xml:space="preserve">ß </w:delText>
        </w:r>
      </w:del>
      <w:del w:id="3100" w:date="2023-01-13T18:26:59Z" w:author="Jan Groh">
        <w:r>
          <w:rPr>
            <w:rFonts w:ascii="Garamond Premier Pro Caption" w:hAnsi="Garamond Premier Pro Caption"/>
            <w:sz w:val="22"/>
            <w:szCs w:val="22"/>
            <w:rtl w:val="0"/>
            <w:lang w:val="de-DE"/>
          </w:rPr>
          <w:delText>durch diese Verbindung gar manche gute und angenehme Verh</w:delText>
        </w:r>
      </w:del>
      <w:del w:id="3101" w:date="2023-01-13T18:26:59Z" w:author="Jan Groh">
        <w:r>
          <w:rPr>
            <w:rFonts w:ascii="Garamond Premier Pro Caption" w:hAnsi="Garamond Premier Pro Caption" w:hint="default"/>
            <w:sz w:val="22"/>
            <w:szCs w:val="22"/>
            <w:rtl w:val="0"/>
          </w:rPr>
          <w:delText>ä</w:delText>
        </w:r>
      </w:del>
      <w:del w:id="3102" w:date="2023-01-13T18:26:59Z" w:author="Jan Groh">
        <w:r>
          <w:rPr>
            <w:rFonts w:ascii="Garamond Premier Pro Caption" w:hAnsi="Garamond Premier Pro Caption"/>
            <w:sz w:val="22"/>
            <w:szCs w:val="22"/>
            <w:rtl w:val="0"/>
            <w:lang w:val="de-DE"/>
          </w:rPr>
          <w:delText>ltnisse angekn</w:delText>
        </w:r>
      </w:del>
      <w:del w:id="3103" w:date="2023-01-13T18:26:59Z" w:author="Jan Groh">
        <w:r>
          <w:rPr>
            <w:rFonts w:ascii="Garamond Premier Pro Caption" w:hAnsi="Garamond Premier Pro Caption" w:hint="default"/>
            <w:sz w:val="22"/>
            <w:szCs w:val="22"/>
            <w:rtl w:val="0"/>
          </w:rPr>
          <w:delText>ü</w:delText>
        </w:r>
      </w:del>
      <w:del w:id="3104" w:date="2023-01-13T18:26:59Z" w:author="Jan Groh">
        <w:r>
          <w:rPr>
            <w:rFonts w:ascii="Garamond Premier Pro Caption" w:hAnsi="Garamond Premier Pro Caption"/>
            <w:sz w:val="22"/>
            <w:szCs w:val="22"/>
            <w:rtl w:val="0"/>
            <w:lang w:val="de-DE"/>
          </w:rPr>
          <w:delText>pft werden. Hof und Stadt scheinen zufrieden, und so mag es denn gewagt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05" w:date="2023-01-13T18:26:59Z" w:author="Jan Groh"/>
          <w:rFonts w:ascii="Garamond Premier Pro Italic" w:cs="Garamond Premier Pro Italic" w:hAnsi="Garamond Premier Pro Italic" w:eastAsia="Garamond Premier Pro Italic"/>
          <w:sz w:val="22"/>
          <w:szCs w:val="22"/>
        </w:rPr>
      </w:pPr>
      <w:del w:id="3106" w:date="2023-01-13T18:26:59Z" w:author="Jan Groh">
        <w:r>
          <w:rPr>
            <w:rFonts w:ascii="Garamond Premier Pro Italic" w:hAnsi="Garamond Premier Pro Italic"/>
            <w:sz w:val="22"/>
            <w:szCs w:val="22"/>
            <w:rtl w:val="0"/>
          </w:rPr>
          <w:delText>Weimar, d. 2. J</w:delText>
        </w:r>
      </w:del>
      <w:del w:id="3107" w:date="2023-01-13T18:26:59Z" w:author="Jan Groh">
        <w:r>
          <w:rPr>
            <w:rFonts w:ascii="Garamond Premier Pro Italic" w:hAnsi="Garamond Premier Pro Italic" w:hint="default"/>
            <w:sz w:val="22"/>
            <w:szCs w:val="22"/>
            <w:rtl w:val="0"/>
          </w:rPr>
          <w:delText>ä</w:delText>
        </w:r>
      </w:del>
      <w:del w:id="3108" w:date="2023-01-13T18:26:59Z" w:author="Jan Groh">
        <w:r>
          <w:rPr>
            <w:rFonts w:ascii="Garamond Premier Pro Italic" w:hAnsi="Garamond Premier Pro Italic"/>
            <w:sz w:val="22"/>
            <w:szCs w:val="22"/>
            <w:rtl w:val="0"/>
          </w:rPr>
          <w:delText>nner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0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1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11" w:date="2023-01-13T18:26:59Z" w:author="Jan Groh"/>
          <w:rFonts w:ascii="Garamond Premier Pro Italic" w:cs="Garamond Premier Pro Italic" w:hAnsi="Garamond Premier Pro Italic" w:eastAsia="Garamond Premier Pro Italic"/>
          <w:sz w:val="22"/>
          <w:szCs w:val="22"/>
        </w:rPr>
      </w:pPr>
      <w:del w:id="3112" w:date="2023-01-13T18:26:59Z" w:author="Jan Groh">
        <w:r>
          <w:rPr>
            <w:rFonts w:ascii="Garamond Premier Pro Italic" w:hAnsi="Garamond Premier Pro Italic"/>
            <w:sz w:val="22"/>
            <w:szCs w:val="22"/>
            <w:rtl w:val="0"/>
            <w:lang w:val="de-DE"/>
          </w:rPr>
          <w:delText>Aus dem Tagebuch der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13" w:date="2023-01-13T18:26:59Z" w:author="Jan Groh"/>
          <w:rFonts w:ascii="Garamond Premier Pro Italic" w:cs="Garamond Premier Pro Italic" w:hAnsi="Garamond Premier Pro Italic" w:eastAsia="Garamond Premier Pro Italic"/>
          <w:sz w:val="22"/>
          <w:szCs w:val="22"/>
        </w:rPr>
      </w:pPr>
      <w:del w:id="3114" w:date="2023-01-13T18:26:59Z" w:author="Jan Groh">
        <w:r>
          <w:rPr>
            <w:rFonts w:ascii="Garamond Premier Pro Italic" w:hAnsi="Garamond Premier Pro Italic"/>
            <w:sz w:val="22"/>
            <w:szCs w:val="22"/>
            <w:rtl w:val="0"/>
            <w:lang w:val="de-DE"/>
          </w:rPr>
          <w:delText>6. Januar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15" w:date="2023-01-13T18:26:59Z" w:author="Jan Groh"/>
          <w:rFonts w:ascii="Garamond Premier Pro Caption" w:cs="Garamond Premier Pro Caption" w:hAnsi="Garamond Premier Pro Caption" w:eastAsia="Garamond Premier Pro Caption"/>
          <w:sz w:val="22"/>
          <w:szCs w:val="22"/>
        </w:rPr>
      </w:pPr>
      <w:del w:id="3116" w:date="2023-01-13T18:26:59Z" w:author="Jan Groh">
        <w:r>
          <w:rPr>
            <w:rFonts w:ascii="Garamond Premier Pro Caption" w:hAnsi="Garamond Premier Pro Caption"/>
            <w:sz w:val="22"/>
            <w:szCs w:val="22"/>
            <w:rtl w:val="0"/>
            <w:lang w:val="de-DE"/>
          </w:rPr>
          <w:delText>Um mich vor Ottiliens neuem Verh</w:delText>
        </w:r>
      </w:del>
      <w:del w:id="3117" w:date="2023-01-13T18:26:59Z" w:author="Jan Groh">
        <w:r>
          <w:rPr>
            <w:rFonts w:ascii="Garamond Premier Pro Caption" w:hAnsi="Garamond Premier Pro Caption" w:hint="default"/>
            <w:sz w:val="22"/>
            <w:szCs w:val="22"/>
            <w:rtl w:val="0"/>
          </w:rPr>
          <w:delText>ä</w:delText>
        </w:r>
      </w:del>
      <w:del w:id="3118" w:date="2023-01-13T18:26:59Z" w:author="Jan Groh">
        <w:r>
          <w:rPr>
            <w:rFonts w:ascii="Garamond Premier Pro Caption" w:hAnsi="Garamond Premier Pro Caption"/>
            <w:sz w:val="22"/>
            <w:szCs w:val="22"/>
            <w:rtl w:val="0"/>
            <w:lang w:val="de-DE"/>
          </w:rPr>
          <w:delText>ltnis, meiner Sorglichkeit und all diesen b</w:delText>
        </w:r>
      </w:del>
      <w:del w:id="3119" w:date="2023-01-13T18:26:59Z" w:author="Jan Groh">
        <w:r>
          <w:rPr>
            <w:rFonts w:ascii="Garamond Premier Pro Caption" w:hAnsi="Garamond Premier Pro Caption" w:hint="default"/>
            <w:sz w:val="22"/>
            <w:szCs w:val="22"/>
            <w:rtl w:val="0"/>
            <w:lang w:val="sv-SE"/>
          </w:rPr>
          <w:delText>ö</w:delText>
        </w:r>
      </w:del>
      <w:del w:id="3120" w:date="2023-01-13T18:26:59Z" w:author="Jan Groh">
        <w:r>
          <w:rPr>
            <w:rFonts w:ascii="Garamond Premier Pro Caption" w:hAnsi="Garamond Premier Pro Caption"/>
            <w:sz w:val="22"/>
            <w:szCs w:val="22"/>
            <w:rtl w:val="0"/>
            <w:lang w:val="de-DE"/>
          </w:rPr>
          <w:delText>sen Tr</w:delText>
        </w:r>
      </w:del>
      <w:del w:id="3121" w:date="2023-01-13T18:26:59Z" w:author="Jan Groh">
        <w:r>
          <w:rPr>
            <w:rFonts w:ascii="Garamond Premier Pro Caption" w:hAnsi="Garamond Premier Pro Caption" w:hint="default"/>
            <w:sz w:val="22"/>
            <w:szCs w:val="22"/>
            <w:rtl w:val="0"/>
          </w:rPr>
          <w:delText>ä</w:delText>
        </w:r>
      </w:del>
      <w:del w:id="3122" w:date="2023-01-13T18:26:59Z" w:author="Jan Groh">
        <w:r>
          <w:rPr>
            <w:rFonts w:ascii="Garamond Premier Pro Caption" w:hAnsi="Garamond Premier Pro Caption"/>
            <w:sz w:val="22"/>
            <w:szCs w:val="22"/>
            <w:rtl w:val="0"/>
            <w:lang w:val="de-DE"/>
          </w:rPr>
          <w:delText>umen zu fl</w:delText>
        </w:r>
      </w:del>
      <w:del w:id="3123" w:date="2023-01-13T18:26:59Z" w:author="Jan Groh">
        <w:r>
          <w:rPr>
            <w:rFonts w:ascii="Garamond Premier Pro Caption" w:hAnsi="Garamond Premier Pro Caption" w:hint="default"/>
            <w:sz w:val="22"/>
            <w:szCs w:val="22"/>
            <w:rtl w:val="0"/>
          </w:rPr>
          <w:delText>ü</w:delText>
        </w:r>
      </w:del>
      <w:del w:id="3124" w:date="2023-01-13T18:26:59Z" w:author="Jan Groh">
        <w:r>
          <w:rPr>
            <w:rFonts w:ascii="Garamond Premier Pro Caption" w:hAnsi="Garamond Premier Pro Caption"/>
            <w:sz w:val="22"/>
            <w:szCs w:val="22"/>
            <w:rtl w:val="0"/>
            <w:lang w:val="de-DE"/>
          </w:rPr>
          <w:delText>chten, geh</w:delText>
        </w:r>
      </w:del>
      <w:del w:id="3125" w:date="2023-01-13T18:26:59Z" w:author="Jan Groh">
        <w:r>
          <w:rPr>
            <w:rFonts w:ascii="Garamond Premier Pro Caption" w:hAnsi="Garamond Premier Pro Caption" w:hint="default"/>
            <w:sz w:val="22"/>
            <w:szCs w:val="22"/>
            <w:rtl w:val="1"/>
          </w:rPr>
          <w:delText xml:space="preserve">’ </w:delText>
        </w:r>
      </w:del>
      <w:del w:id="3126" w:date="2023-01-13T18:26:59Z" w:author="Jan Groh">
        <w:r>
          <w:rPr>
            <w:rFonts w:ascii="Garamond Premier Pro Caption" w:hAnsi="Garamond Premier Pro Caption"/>
            <w:sz w:val="22"/>
            <w:szCs w:val="22"/>
            <w:rtl w:val="0"/>
            <w:lang w:val="de-DE"/>
          </w:rPr>
          <w:delText>ich nach Jena. Hier ist ringsumher Widerspruch</w:delText>
        </w:r>
      </w:del>
      <w:del w:id="3127" w:date="2023-01-13T18:26:59Z" w:author="Jan Groh">
        <w:r>
          <w:rPr>
            <w:rFonts w:ascii="Garamond Premier Pro Caption" w:hAnsi="Garamond Premier Pro Caption"/>
            <w:sz w:val="22"/>
            <w:szCs w:val="22"/>
            <w:rtl w:val="0"/>
            <w:lang w:val="de-DE"/>
          </w:rPr>
          <w:delText xml:space="preserve"> </w:delText>
        </w:r>
      </w:del>
      <w:del w:id="3128" w:date="2023-01-13T18:26:59Z" w:author="Jan Groh">
        <w:r>
          <w:rPr>
            <w:rFonts w:ascii="Garamond Premier Pro Caption" w:hAnsi="Garamond Premier Pro Caption" w:hint="default"/>
            <w:sz w:val="22"/>
            <w:szCs w:val="22"/>
            <w:rtl w:val="0"/>
          </w:rPr>
          <w:delText xml:space="preserve">… </w:delText>
        </w:r>
      </w:del>
      <w:del w:id="3129" w:date="2023-01-13T18:26:59Z" w:author="Jan Groh">
        <w:r>
          <w:rPr>
            <w:rFonts w:ascii="Garamond Premier Pro Caption" w:hAnsi="Garamond Premier Pro Caption"/>
            <w:sz w:val="22"/>
            <w:szCs w:val="22"/>
            <w:rtl w:val="0"/>
            <w:lang w:val="de-DE"/>
          </w:rPr>
          <w:delText>alles spricht von August. Ottilie hat ihn lieb, liebt ihn nicht. Sie bleibt ganz die alte, doch seine</w:delText>
        </w:r>
      </w:del>
      <w:del w:id="3130" w:date="2023-01-13T18:26:59Z" w:author="Jan Groh">
        <w:r>
          <w:rPr>
            <w:rFonts w:ascii="Garamond Premier Pro Caption" w:hAnsi="Garamond Premier Pro Caption"/>
            <w:sz w:val="22"/>
            <w:szCs w:val="22"/>
            <w:rtl w:val="0"/>
            <w:lang w:val="de-DE"/>
          </w:rPr>
          <w:delText xml:space="preserve"> </w:delText>
        </w:r>
      </w:del>
      <w:del w:id="3131" w:date="2023-01-13T18:26:59Z" w:author="Jan Groh">
        <w:r>
          <w:rPr>
            <w:rFonts w:ascii="Garamond Premier Pro Caption" w:hAnsi="Garamond Premier Pro Caption"/>
            <w:sz w:val="22"/>
            <w:szCs w:val="22"/>
            <w:rtl w:val="0"/>
            <w:lang w:val="de-DE"/>
          </w:rPr>
          <w:delText>Gegenwart hindert mich oft.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3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3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34" w:date="2023-01-13T18:26:59Z" w:author="Jan Groh"/>
          <w:rFonts w:ascii="Garamond Premier Pro Italic" w:cs="Garamond Premier Pro Italic" w:hAnsi="Garamond Premier Pro Italic" w:eastAsia="Garamond Premier Pro Italic"/>
          <w:sz w:val="22"/>
          <w:szCs w:val="22"/>
        </w:rPr>
      </w:pPr>
      <w:del w:id="3135" w:date="2023-01-13T18:26:59Z" w:author="Jan Groh">
        <w:r>
          <w:rPr>
            <w:rFonts w:ascii="Garamond Premier Pro Italic" w:hAnsi="Garamond Premier Pro Italic"/>
            <w:sz w:val="22"/>
            <w:szCs w:val="22"/>
            <w:rtl w:val="0"/>
            <w:lang w:val="de-DE"/>
          </w:rPr>
          <w:delText>Zwei Briefe Augusts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3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37" w:date="2023-01-13T18:26:59Z" w:author="Jan Groh"/>
          <w:rFonts w:ascii="Garamond Premier Pro Caption" w:cs="Garamond Premier Pro Caption" w:hAnsi="Garamond Premier Pro Caption" w:eastAsia="Garamond Premier Pro Caption"/>
          <w:sz w:val="22"/>
          <w:szCs w:val="22"/>
        </w:rPr>
      </w:pPr>
      <w:del w:id="3138" w:date="2023-01-13T18:26:59Z" w:author="Jan Groh">
        <w:r>
          <w:rPr>
            <w:rFonts w:ascii="Garamond Premier Pro Caption" w:hAnsi="Garamond Premier Pro Caption"/>
            <w:sz w:val="22"/>
            <w:szCs w:val="22"/>
            <w:rtl w:val="0"/>
            <w:lang w:val="de-DE"/>
          </w:rPr>
          <w:delText>Sehr leid tut es mir, liebe Ottilie, da</w:delText>
        </w:r>
      </w:del>
      <w:del w:id="3139" w:date="2023-01-13T18:26:59Z" w:author="Jan Groh">
        <w:r>
          <w:rPr>
            <w:rFonts w:ascii="Garamond Premier Pro Caption" w:hAnsi="Garamond Premier Pro Caption" w:hint="default"/>
            <w:sz w:val="22"/>
            <w:szCs w:val="22"/>
            <w:rtl w:val="0"/>
            <w:lang w:val="de-DE"/>
          </w:rPr>
          <w:delText xml:space="preserve">ß </w:delText>
        </w:r>
      </w:del>
      <w:del w:id="3140" w:date="2023-01-13T18:26:59Z" w:author="Jan Groh">
        <w:r>
          <w:rPr>
            <w:rFonts w:ascii="Garamond Premier Pro Caption" w:hAnsi="Garamond Premier Pro Caption"/>
            <w:sz w:val="22"/>
            <w:szCs w:val="22"/>
            <w:rtl w:val="0"/>
            <w:lang w:val="de-DE"/>
          </w:rPr>
          <w:delText>Du um 4 Uhr abgehalten bist, mich zu sehen; da ich aber den ganzen Abend frei habe, so wird es von Dir abh</w:delText>
        </w:r>
      </w:del>
      <w:del w:id="3141" w:date="2023-01-13T18:26:59Z" w:author="Jan Groh">
        <w:r>
          <w:rPr>
            <w:rFonts w:ascii="Garamond Premier Pro Caption" w:hAnsi="Garamond Premier Pro Caption" w:hint="default"/>
            <w:sz w:val="22"/>
            <w:szCs w:val="22"/>
            <w:rtl w:val="0"/>
          </w:rPr>
          <w:delText>ä</w:delText>
        </w:r>
      </w:del>
      <w:del w:id="3142" w:date="2023-01-13T18:26:59Z" w:author="Jan Groh">
        <w:r>
          <w:rPr>
            <w:rFonts w:ascii="Garamond Premier Pro Caption" w:hAnsi="Garamond Premier Pro Caption"/>
            <w:sz w:val="22"/>
            <w:szCs w:val="22"/>
            <w:rtl w:val="0"/>
            <w:lang w:val="de-DE"/>
          </w:rPr>
          <w:delText>ngen, mir die Zeit zu bestimmen. Ich mu</w:delText>
        </w:r>
      </w:del>
      <w:del w:id="3143" w:date="2023-01-13T18:26:59Z" w:author="Jan Groh">
        <w:r>
          <w:rPr>
            <w:rFonts w:ascii="Garamond Premier Pro Caption" w:hAnsi="Garamond Premier Pro Caption" w:hint="default"/>
            <w:sz w:val="22"/>
            <w:szCs w:val="22"/>
            <w:rtl w:val="0"/>
            <w:lang w:val="de-DE"/>
          </w:rPr>
          <w:delText xml:space="preserve">ß </w:delText>
        </w:r>
      </w:del>
      <w:del w:id="3144" w:date="2023-01-13T18:26:59Z" w:author="Jan Groh">
        <w:r>
          <w:rPr>
            <w:rFonts w:ascii="Garamond Premier Pro Caption" w:hAnsi="Garamond Premier Pro Caption"/>
            <w:sz w:val="22"/>
            <w:szCs w:val="22"/>
            <w:rtl w:val="0"/>
            <w:lang w:val="de-DE"/>
          </w:rPr>
          <w:delText>aber bemerken, da</w:delText>
        </w:r>
      </w:del>
      <w:del w:id="3145" w:date="2023-01-13T18:26:59Z" w:author="Jan Groh">
        <w:r>
          <w:rPr>
            <w:rFonts w:ascii="Garamond Premier Pro Caption" w:hAnsi="Garamond Premier Pro Caption" w:hint="default"/>
            <w:sz w:val="22"/>
            <w:szCs w:val="22"/>
            <w:rtl w:val="0"/>
            <w:lang w:val="de-DE"/>
          </w:rPr>
          <w:delText xml:space="preserve">ß </w:delText>
        </w:r>
      </w:del>
      <w:del w:id="3146" w:date="2023-01-13T18:26:59Z" w:author="Jan Groh">
        <w:r>
          <w:rPr>
            <w:rFonts w:ascii="Garamond Premier Pro Caption" w:hAnsi="Garamond Premier Pro Caption"/>
            <w:sz w:val="22"/>
            <w:szCs w:val="22"/>
            <w:rtl w:val="0"/>
            <w:lang w:val="de-DE"/>
          </w:rPr>
          <w:delText xml:space="preserve">mir viel daran liegt, Dich wenigstens </w:delText>
        </w:r>
      </w:del>
      <w:del w:id="3147" w:date="2023-01-13T18:26:59Z" w:author="Jan Groh">
        <w:r>
          <w:rPr>
            <w:rFonts w:ascii="Garamond Premier Pro Caption" w:hAnsi="Garamond Premier Pro Caption" w:hint="default"/>
            <w:sz w:val="22"/>
            <w:szCs w:val="22"/>
            <w:rtl w:val="0"/>
          </w:rPr>
          <w:delText xml:space="preserve">½ </w:delText>
        </w:r>
      </w:del>
      <w:del w:id="3148" w:date="2023-01-13T18:26:59Z" w:author="Jan Groh">
        <w:r>
          <w:rPr>
            <w:rFonts w:ascii="Garamond Premier Pro Caption" w:hAnsi="Garamond Premier Pro Caption"/>
            <w:sz w:val="22"/>
            <w:szCs w:val="22"/>
            <w:rtl w:val="0"/>
            <w:lang w:val="de-DE"/>
          </w:rPr>
          <w:delText>Stunde allein zu sprechen, indem ich Dir mancherlei mitzuteilen habe.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49" w:date="2023-01-13T18:26:59Z" w:author="Jan Groh"/>
          <w:rFonts w:ascii="Garamond Premier Pro Caption" w:cs="Garamond Premier Pro Caption" w:hAnsi="Garamond Premier Pro Caption" w:eastAsia="Garamond Premier Pro Caption"/>
          <w:sz w:val="22"/>
          <w:szCs w:val="22"/>
        </w:rPr>
      </w:pPr>
      <w:del w:id="3150" w:date="2023-01-13T18:26:59Z" w:author="Jan Groh">
        <w:r>
          <w:rPr>
            <w:rFonts w:ascii="Garamond Premier Pro Caption" w:hAnsi="Garamond Premier Pro Caption"/>
            <w:sz w:val="22"/>
            <w:szCs w:val="22"/>
            <w:rtl w:val="0"/>
            <w:lang w:val="de-DE"/>
          </w:rPr>
          <w:delText>(Ich erwarte deine liebe Antwort)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51" w:date="2023-01-13T18:26:59Z" w:author="Jan Groh"/>
          <w:rFonts w:ascii="Garamond Premier Pro Italic" w:cs="Garamond Premier Pro Italic" w:hAnsi="Garamond Premier Pro Italic" w:eastAsia="Garamond Premier Pro Italic"/>
          <w:sz w:val="22"/>
          <w:szCs w:val="22"/>
        </w:rPr>
      </w:pPr>
      <w:del w:id="3152" w:date="2023-01-13T18:26:59Z" w:author="Jan Groh">
        <w:r>
          <w:rPr>
            <w:rFonts w:ascii="Garamond Premier Pro Italic" w:hAnsi="Garamond Premier Pro Italic"/>
            <w:sz w:val="22"/>
            <w:szCs w:val="22"/>
            <w:rtl w:val="0"/>
          </w:rPr>
          <w:delText>d. 6. I. 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53" w:date="2023-01-13T18:26:59Z" w:author="Jan Groh"/>
          <w:rFonts w:ascii="Garamond Premier Pro Italic" w:cs="Garamond Premier Pro Italic" w:hAnsi="Garamond Premier Pro Italic" w:eastAsia="Garamond Premier Pro Italic"/>
          <w:sz w:val="22"/>
          <w:szCs w:val="22"/>
        </w:rPr>
      </w:pPr>
      <w:del w:id="3154" w:date="2023-01-13T18:26:59Z" w:author="Jan Groh">
        <w:r>
          <w:rPr>
            <w:rFonts w:ascii="Garamond Premier Pro Italic" w:hAnsi="Garamond Premier Pro Italic"/>
            <w:sz w:val="22"/>
            <w:szCs w:val="22"/>
            <w:rtl w:val="0"/>
            <w:lang w:val="de-DE"/>
          </w:rPr>
          <w:delText>Dein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55" w:date="2023-01-13T18:26:59Z" w:author="Jan Groh"/>
          <w:rFonts w:ascii="Garamond Premier Pro Italic" w:cs="Garamond Premier Pro Italic" w:hAnsi="Garamond Premier Pro Italic" w:eastAsia="Garamond Premier Pro Italic"/>
          <w:sz w:val="22"/>
          <w:szCs w:val="22"/>
        </w:rPr>
      </w:pPr>
      <w:del w:id="3156" w:date="2023-01-13T18:26:59Z" w:author="Jan Groh">
        <w:r>
          <w:rPr>
            <w:rFonts w:ascii="Garamond Premier Pro Italic" w:hAnsi="Garamond Premier Pro Italic"/>
            <w:sz w:val="22"/>
            <w:szCs w:val="22"/>
            <w:rtl w:val="0"/>
            <w:lang w:val="de-DE"/>
          </w:rPr>
          <w:delText xml:space="preserve">A. </w:delText>
        </w:r>
      </w:del>
      <w:del w:id="3157" w:date="2023-01-13T18:26:59Z" w:author="Jan Groh">
        <w:r>
          <w:rPr>
            <w:rFonts w:ascii="Garamond Premier Pro Italic" w:hAnsi="Garamond Premier Pro Italic"/>
            <w:sz w:val="22"/>
            <w:szCs w:val="22"/>
            <w:rtl w:val="0"/>
            <w:lang w:val="en-US"/>
          </w:rPr>
          <w:delText>v.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5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59" w:date="2023-01-13T18:26:59Z" w:author="Jan Groh"/>
          <w:rFonts w:ascii="Garamond Premier Pro Caption" w:cs="Garamond Premier Pro Caption" w:hAnsi="Garamond Premier Pro Caption" w:eastAsia="Garamond Premier Pro Caption"/>
          <w:sz w:val="22"/>
          <w:szCs w:val="22"/>
        </w:rPr>
      </w:pPr>
      <w:del w:id="3160" w:date="2023-01-13T18:26:59Z" w:author="Jan Groh">
        <w:r>
          <w:rPr>
            <w:rFonts w:ascii="Garamond Premier Pro Caption" w:hAnsi="Garamond Premier Pro Caption"/>
            <w:sz w:val="22"/>
            <w:szCs w:val="22"/>
            <w:rtl w:val="0"/>
            <w:lang w:val="de-DE"/>
          </w:rPr>
          <w:delText>Sehr leid, liebe Ottilie, hat es mir gestern getan, da</w:delText>
        </w:r>
      </w:del>
      <w:del w:id="3161" w:date="2023-01-13T18:26:59Z" w:author="Jan Groh">
        <w:r>
          <w:rPr>
            <w:rFonts w:ascii="Garamond Premier Pro Caption" w:hAnsi="Garamond Premier Pro Caption" w:hint="default"/>
            <w:sz w:val="22"/>
            <w:szCs w:val="22"/>
            <w:rtl w:val="0"/>
            <w:lang w:val="de-DE"/>
          </w:rPr>
          <w:delText xml:space="preserve">ß </w:delText>
        </w:r>
      </w:del>
      <w:del w:id="3162" w:date="2023-01-13T18:26:59Z" w:author="Jan Groh">
        <w:r>
          <w:rPr>
            <w:rFonts w:ascii="Garamond Premier Pro Caption" w:hAnsi="Garamond Premier Pro Caption"/>
            <w:sz w:val="22"/>
            <w:szCs w:val="22"/>
            <w:rtl w:val="0"/>
            <w:lang w:val="de-DE"/>
          </w:rPr>
          <w:delText>ich Dich nur so kurze Zeit sprechen konnte, gern h</w:delText>
        </w:r>
      </w:del>
      <w:del w:id="3163" w:date="2023-01-13T18:26:59Z" w:author="Jan Groh">
        <w:r>
          <w:rPr>
            <w:rFonts w:ascii="Garamond Premier Pro Caption" w:hAnsi="Garamond Premier Pro Caption" w:hint="default"/>
            <w:sz w:val="22"/>
            <w:szCs w:val="22"/>
            <w:rtl w:val="0"/>
          </w:rPr>
          <w:delText>ä</w:delText>
        </w:r>
      </w:del>
      <w:del w:id="3164" w:date="2023-01-13T18:26:59Z" w:author="Jan Groh">
        <w:r>
          <w:rPr>
            <w:rFonts w:ascii="Garamond Premier Pro Caption" w:hAnsi="Garamond Premier Pro Caption"/>
            <w:sz w:val="22"/>
            <w:szCs w:val="22"/>
            <w:rtl w:val="0"/>
            <w:lang w:val="de-DE"/>
          </w:rPr>
          <w:delText>tte ich Dir heute einen kleinen Besuch gemacht, aber eine etwas fr</w:delText>
        </w:r>
      </w:del>
      <w:del w:id="3165" w:date="2023-01-13T18:26:59Z" w:author="Jan Groh">
        <w:r>
          <w:rPr>
            <w:rFonts w:ascii="Garamond Premier Pro Caption" w:hAnsi="Garamond Premier Pro Caption" w:hint="default"/>
            <w:sz w:val="22"/>
            <w:szCs w:val="22"/>
            <w:rtl w:val="0"/>
          </w:rPr>
          <w:delText>ü</w:delText>
        </w:r>
      </w:del>
      <w:del w:id="3166" w:date="2023-01-13T18:26:59Z" w:author="Jan Groh">
        <w:r>
          <w:rPr>
            <w:rFonts w:ascii="Garamond Premier Pro Caption" w:hAnsi="Garamond Premier Pro Caption"/>
            <w:sz w:val="22"/>
            <w:szCs w:val="22"/>
            <w:rtl w:val="0"/>
            <w:lang w:val="de-DE"/>
          </w:rPr>
          <w:delText>h angesetzte Session</w:delText>
        </w:r>
      </w:del>
      <w:del w:id="3167" w:date="2023-01-13T18:26:59Z" w:author="Jan Groh">
        <w:r>
          <w:rPr>
            <w:rFonts w:ascii="Garamond Premier Pro Caption" w:cs="Garamond Premier Pro Caption" w:hAnsi="Garamond Premier Pro Caption" w:eastAsia="Garamond Premier Pro Caption"/>
            <w:sz w:val="22"/>
            <w:szCs w:val="22"/>
            <w:vertAlign w:val="superscript"/>
          </w:rPr>
          <w:footnoteReference w:id="87"/>
        </w:r>
      </w:del>
      <w:del w:id="3168" w:date="2023-01-13T18:26:59Z" w:author="Jan Groh">
        <w:r>
          <w:rPr>
            <w:rFonts w:ascii="Garamond Premier Pro Caption" w:hAnsi="Garamond Premier Pro Caption"/>
            <w:sz w:val="22"/>
            <w:szCs w:val="22"/>
            <w:rtl w:val="0"/>
            <w:lang w:val="de-DE"/>
          </w:rPr>
          <w:delText xml:space="preserve"> hinderte mich an dem guten Vorhaben. Sollte es Dir recht sein, so komme ich um 3 Uhr, und dann gehen wir wohl einmal wieder ins Theater.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69" w:date="2023-01-13T18:26:59Z" w:author="Jan Groh"/>
          <w:rFonts w:ascii="Garamond Premier Pro Caption" w:cs="Garamond Premier Pro Caption" w:hAnsi="Garamond Premier Pro Caption" w:eastAsia="Garamond Premier Pro Caption"/>
          <w:sz w:val="22"/>
          <w:szCs w:val="22"/>
        </w:rPr>
      </w:pPr>
      <w:del w:id="3170" w:date="2023-01-13T18:26:59Z" w:author="Jan Groh">
        <w:r>
          <w:rPr>
            <w:rFonts w:ascii="Garamond Premier Pro Caption" w:hAnsi="Garamond Premier Pro Caption"/>
            <w:sz w:val="22"/>
            <w:szCs w:val="22"/>
            <w:rtl w:val="0"/>
            <w:lang w:val="de-DE"/>
          </w:rPr>
          <w:delText>Wenn Du nichts anders bestimmst, so komme 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71" w:date="2023-01-13T18:26:59Z" w:author="Jan Groh"/>
          <w:rFonts w:ascii="Garamond Premier Pro Italic" w:cs="Garamond Premier Pro Italic" w:hAnsi="Garamond Premier Pro Italic" w:eastAsia="Garamond Premier Pro Italic"/>
          <w:sz w:val="22"/>
          <w:szCs w:val="22"/>
        </w:rPr>
      </w:pPr>
      <w:del w:id="3172" w:date="2023-01-13T18:26:59Z" w:author="Jan Groh">
        <w:r>
          <w:rPr>
            <w:rFonts w:ascii="Garamond Premier Pro Italic" w:hAnsi="Garamond Premier Pro Italic"/>
            <w:sz w:val="22"/>
            <w:szCs w:val="22"/>
            <w:rtl w:val="0"/>
          </w:rPr>
          <w:delText>d. 8. 1. 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73" w:date="2023-01-13T18:26:59Z" w:author="Jan Groh"/>
          <w:rFonts w:ascii="Garamond Premier Pro Italic" w:cs="Garamond Premier Pro Italic" w:hAnsi="Garamond Premier Pro Italic" w:eastAsia="Garamond Premier Pro Italic"/>
          <w:sz w:val="22"/>
          <w:szCs w:val="22"/>
        </w:rPr>
      </w:pPr>
      <w:del w:id="3174" w:date="2023-01-13T18:26:59Z" w:author="Jan Groh">
        <w:r>
          <w:rPr>
            <w:rFonts w:ascii="Garamond Premier Pro Italic" w:hAnsi="Garamond Premier Pro Italic"/>
            <w:sz w:val="22"/>
            <w:szCs w:val="22"/>
            <w:rtl w:val="0"/>
            <w:lang w:val="de-DE"/>
          </w:rPr>
          <w:delText>Dein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7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7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77" w:date="2023-01-13T18:26:59Z" w:author="Jan Groh"/>
          <w:rFonts w:ascii="Garamond Premier Pro Italic" w:cs="Garamond Premier Pro Italic" w:hAnsi="Garamond Premier Pro Italic" w:eastAsia="Garamond Premier Pro Italic"/>
          <w:sz w:val="22"/>
          <w:szCs w:val="22"/>
        </w:rPr>
      </w:pPr>
      <w:del w:id="3178" w:date="2023-01-13T18:26:59Z" w:author="Jan Groh">
        <w:r>
          <w:rPr>
            <w:rFonts w:ascii="Garamond Premier Pro Italic" w:hAnsi="Garamond Premier Pro Italic"/>
            <w:sz w:val="22"/>
            <w:szCs w:val="22"/>
            <w:rtl w:val="0"/>
            <w:lang w:val="de-DE"/>
          </w:rPr>
          <w:delText>Ottilie an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79" w:date="2023-01-13T18:26:59Z" w:author="Jan Groh"/>
          <w:rFonts w:ascii="Garamond Premier Pro Italic" w:cs="Garamond Premier Pro Italic" w:hAnsi="Garamond Premier Pro Italic" w:eastAsia="Garamond Premier Pro Italic"/>
          <w:sz w:val="22"/>
          <w:szCs w:val="22"/>
        </w:rPr>
      </w:pPr>
      <w:del w:id="3180" w:date="2023-01-13T18:26:59Z" w:author="Jan Groh">
        <w:r>
          <w:rPr>
            <w:rFonts w:ascii="Garamond Premier Pro Italic" w:hAnsi="Garamond Premier Pro Italic"/>
            <w:sz w:val="22"/>
            <w:szCs w:val="22"/>
            <w:rtl w:val="0"/>
            <w:lang w:val="en-US"/>
          </w:rPr>
          <w:delText>[13. Febr. 1817</w:delText>
        </w:r>
      </w:del>
      <w:del w:id="3181" w:date="2023-01-13T18:26:59Z" w:author="Jan Groh">
        <w:r>
          <w:rPr>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182"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183" w:date="2023-01-13T18:26:59Z" w:author="Jan Groh"/>
          <w:rFonts w:ascii="Garamond Premier Pro Caption" w:cs="Garamond Premier Pro Caption" w:hAnsi="Garamond Premier Pro Caption" w:eastAsia="Garamond Premier Pro Caption"/>
          <w:sz w:val="22"/>
          <w:szCs w:val="22"/>
        </w:rPr>
      </w:pPr>
      <w:del w:id="3184" w:date="2023-01-13T18:26:59Z" w:author="Jan Groh">
        <w:r>
          <w:rPr>
            <w:rFonts w:ascii="Garamond Premier Pro Caption" w:hAnsi="Garamond Premier Pro Caption"/>
            <w:sz w:val="22"/>
            <w:szCs w:val="22"/>
            <w:rtl w:val="0"/>
            <w:lang w:val="de-DE"/>
          </w:rPr>
          <w:delText xml:space="preserve">Billet an Herrn von Goethe,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185" w:date="2023-01-13T18:26:59Z" w:author="Jan Groh"/>
          <w:rFonts w:ascii="Garamond Premier Pro Caption" w:cs="Garamond Premier Pro Caption" w:hAnsi="Garamond Premier Pro Caption" w:eastAsia="Garamond Premier Pro Caption"/>
          <w:sz w:val="22"/>
          <w:szCs w:val="22"/>
        </w:rPr>
      </w:pPr>
      <w:del w:id="3186" w:date="2023-01-13T18:26:59Z" w:author="Jan Groh">
        <w:r>
          <w:rPr>
            <w:rFonts w:ascii="Garamond Premier Pro Caption" w:hAnsi="Garamond Premier Pro Caption"/>
            <w:sz w:val="22"/>
            <w:szCs w:val="22"/>
            <w:rtl w:val="0"/>
            <w:lang w:val="de-DE"/>
          </w:rPr>
          <w:delText>als wir beide krank waren.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18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188" w:date="2023-01-13T18:26:59Z" w:author="Jan Groh"/>
          <w:rFonts w:ascii="Garamond Premier Pro Caption" w:cs="Garamond Premier Pro Caption" w:hAnsi="Garamond Premier Pro Caption" w:eastAsia="Garamond Premier Pro Caption"/>
          <w:sz w:val="22"/>
          <w:szCs w:val="22"/>
        </w:rPr>
      </w:pPr>
      <w:del w:id="3189" w:date="2023-01-13T18:26:59Z" w:author="Jan Groh">
        <w:r>
          <w:rPr>
            <w:rFonts w:ascii="Garamond Premier Pro Caption" w:hAnsi="Garamond Premier Pro Caption"/>
            <w:sz w:val="22"/>
            <w:szCs w:val="22"/>
            <w:rtl w:val="0"/>
          </w:rPr>
          <w:delText>Gl</w:delText>
        </w:r>
      </w:del>
      <w:del w:id="3190" w:date="2023-01-13T18:26:59Z" w:author="Jan Groh">
        <w:r>
          <w:rPr>
            <w:rFonts w:ascii="Garamond Premier Pro Caption" w:hAnsi="Garamond Premier Pro Caption" w:hint="default"/>
            <w:sz w:val="22"/>
            <w:szCs w:val="22"/>
            <w:rtl w:val="0"/>
          </w:rPr>
          <w:delText>ü</w:delText>
        </w:r>
      </w:del>
      <w:del w:id="3191" w:date="2023-01-13T18:26:59Z" w:author="Jan Groh">
        <w:r>
          <w:rPr>
            <w:rFonts w:ascii="Garamond Premier Pro Caption" w:hAnsi="Garamond Premier Pro Caption"/>
            <w:sz w:val="22"/>
            <w:szCs w:val="22"/>
            <w:rtl w:val="0"/>
            <w:lang w:val="de-DE"/>
          </w:rPr>
          <w:delText>cklich ist, ich mu</w:delText>
        </w:r>
      </w:del>
      <w:del w:id="3192" w:date="2023-01-13T18:26:59Z" w:author="Jan Groh">
        <w:r>
          <w:rPr>
            <w:rFonts w:ascii="Garamond Premier Pro Caption" w:hAnsi="Garamond Premier Pro Caption" w:hint="default"/>
            <w:sz w:val="22"/>
            <w:szCs w:val="22"/>
            <w:rtl w:val="0"/>
            <w:lang w:val="de-DE"/>
          </w:rPr>
          <w:delText xml:space="preserve">ß </w:delText>
        </w:r>
      </w:del>
      <w:del w:id="3193" w:date="2023-01-13T18:26:59Z" w:author="Jan Groh">
        <w:r>
          <w:rPr>
            <w:rFonts w:ascii="Garamond Premier Pro Caption" w:hAnsi="Garamond Premier Pro Caption"/>
            <w:sz w:val="22"/>
            <w:szCs w:val="22"/>
            <w:rtl w:val="0"/>
            <w:lang w:val="nl-NL"/>
          </w:rPr>
          <w:delText xml:space="preserve">bekennen,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194" w:date="2023-01-13T18:26:59Z" w:author="Jan Groh"/>
          <w:rFonts w:ascii="Garamond Premier Pro Caption" w:cs="Garamond Premier Pro Caption" w:hAnsi="Garamond Premier Pro Caption" w:eastAsia="Garamond Premier Pro Caption"/>
          <w:sz w:val="22"/>
          <w:szCs w:val="22"/>
        </w:rPr>
      </w:pPr>
      <w:del w:id="3195" w:date="2023-01-13T18:26:59Z" w:author="Jan Groh">
        <w:r>
          <w:rPr>
            <w:rFonts w:ascii="Garamond Premier Pro Caption" w:hAnsi="Garamond Premier Pro Caption"/>
            <w:sz w:val="22"/>
            <w:szCs w:val="22"/>
            <w:rtl w:val="0"/>
            <w:lang w:val="de-DE"/>
          </w:rPr>
          <w:delText xml:space="preserve">Wer mich seine Braut darf nennen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196" w:date="2023-01-13T18:26:59Z" w:author="Jan Groh"/>
          <w:rFonts w:ascii="Garamond Premier Pro Caption" w:cs="Garamond Premier Pro Caption" w:hAnsi="Garamond Premier Pro Caption" w:eastAsia="Garamond Premier Pro Caption"/>
          <w:sz w:val="22"/>
          <w:szCs w:val="22"/>
        </w:rPr>
      </w:pPr>
      <w:del w:id="3197" w:date="2023-01-13T18:26:59Z" w:author="Jan Groh">
        <w:r>
          <w:rPr>
            <w:rFonts w:ascii="Garamond Premier Pro Caption" w:hAnsi="Garamond Premier Pro Caption"/>
            <w:sz w:val="22"/>
            <w:szCs w:val="22"/>
            <w:rtl w:val="0"/>
            <w:lang w:val="de-DE"/>
          </w:rPr>
          <w:delText xml:space="preserve">Denn so unterrichtet und gescheit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198" w:date="2023-01-13T18:26:59Z" w:author="Jan Groh"/>
          <w:rFonts w:ascii="Garamond Premier Pro Caption" w:cs="Garamond Premier Pro Caption" w:hAnsi="Garamond Premier Pro Caption" w:eastAsia="Garamond Premier Pro Caption"/>
          <w:sz w:val="22"/>
          <w:szCs w:val="22"/>
        </w:rPr>
      </w:pPr>
      <w:del w:id="3199" w:date="2023-01-13T18:26:59Z" w:author="Jan Groh">
        <w:r>
          <w:rPr>
            <w:rFonts w:ascii="Garamond Premier Pro Caption" w:hAnsi="Garamond Premier Pro Caption"/>
            <w:sz w:val="22"/>
            <w:szCs w:val="22"/>
            <w:rtl w:val="0"/>
            <w:lang w:val="de-DE"/>
          </w:rPr>
          <w:delText>Gibt</w:delText>
        </w:r>
      </w:del>
      <w:del w:id="3200" w:date="2023-01-13T18:26:59Z" w:author="Jan Groh">
        <w:r>
          <w:rPr>
            <w:rFonts w:ascii="Garamond Premier Pro Caption" w:hAnsi="Garamond Premier Pro Caption" w:hint="default"/>
            <w:sz w:val="22"/>
            <w:szCs w:val="22"/>
            <w:rtl w:val="1"/>
          </w:rPr>
          <w:delText>’</w:delText>
        </w:r>
      </w:del>
      <w:del w:id="3201" w:date="2023-01-13T18:26:59Z" w:author="Jan Groh">
        <w:r>
          <w:rPr>
            <w:rFonts w:ascii="Garamond Premier Pro Caption" w:hAnsi="Garamond Premier Pro Caption"/>
            <w:sz w:val="22"/>
            <w:szCs w:val="22"/>
            <w:rtl w:val="0"/>
            <w:lang w:val="de-DE"/>
          </w:rPr>
          <w:delText>s kein M</w:delText>
        </w:r>
      </w:del>
      <w:del w:id="3202" w:date="2023-01-13T18:26:59Z" w:author="Jan Groh">
        <w:r>
          <w:rPr>
            <w:rFonts w:ascii="Garamond Premier Pro Caption" w:hAnsi="Garamond Premier Pro Caption" w:hint="default"/>
            <w:sz w:val="22"/>
            <w:szCs w:val="22"/>
            <w:rtl w:val="0"/>
          </w:rPr>
          <w:delText>ä</w:delText>
        </w:r>
      </w:del>
      <w:del w:id="3203" w:date="2023-01-13T18:26:59Z" w:author="Jan Groh">
        <w:r>
          <w:rPr>
            <w:rFonts w:ascii="Garamond Premier Pro Caption" w:hAnsi="Garamond Premier Pro Caption"/>
            <w:sz w:val="22"/>
            <w:szCs w:val="22"/>
            <w:rtl w:val="0"/>
            <w:lang w:val="de-DE"/>
          </w:rPr>
          <w:delText xml:space="preserve">dchen weit und breit; </w:delText>
        </w:r>
      </w:del>
      <w:del w:id="3204"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05" w:date="2023-01-13T18:26:59Z" w:author="Jan Groh"/>
          <w:rFonts w:ascii="Garamond Premier Pro Caption" w:cs="Garamond Premier Pro Caption" w:hAnsi="Garamond Premier Pro Caption" w:eastAsia="Garamond Premier Pro Caption"/>
          <w:sz w:val="22"/>
          <w:szCs w:val="22"/>
        </w:rPr>
      </w:pPr>
      <w:del w:id="3206" w:date="2023-01-13T18:26:59Z" w:author="Jan Groh">
        <w:r>
          <w:rPr>
            <w:rFonts w:ascii="Garamond Premier Pro Caption" w:hAnsi="Garamond Premier Pro Caption"/>
            <w:sz w:val="22"/>
            <w:szCs w:val="22"/>
            <w:rtl w:val="0"/>
            <w:lang w:val="de-DE"/>
          </w:rPr>
          <w:delText xml:space="preserve">Alles hat man mich gelehrt,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07" w:date="2023-01-13T18:26:59Z" w:author="Jan Groh"/>
          <w:rFonts w:ascii="Garamond Premier Pro Caption" w:cs="Garamond Premier Pro Caption" w:hAnsi="Garamond Premier Pro Caption" w:eastAsia="Garamond Premier Pro Caption"/>
          <w:sz w:val="22"/>
          <w:szCs w:val="22"/>
        </w:rPr>
      </w:pPr>
      <w:del w:id="3208" w:date="2023-01-13T18:26:59Z" w:author="Jan Groh">
        <w:r>
          <w:rPr>
            <w:rFonts w:ascii="Garamond Premier Pro Caption" w:hAnsi="Garamond Premier Pro Caption"/>
            <w:sz w:val="22"/>
            <w:szCs w:val="22"/>
            <w:rtl w:val="0"/>
            <w:lang w:val="de-DE"/>
          </w:rPr>
          <w:delText>Was zur Bildung nur geh</w:delText>
        </w:r>
      </w:del>
      <w:del w:id="3209" w:date="2023-01-13T18:26:59Z" w:author="Jan Groh">
        <w:r>
          <w:rPr>
            <w:rFonts w:ascii="Garamond Premier Pro Caption" w:hAnsi="Garamond Premier Pro Caption" w:hint="default"/>
            <w:sz w:val="22"/>
            <w:szCs w:val="22"/>
            <w:rtl w:val="0"/>
            <w:lang w:val="sv-SE"/>
          </w:rPr>
          <w:delText>ö</w:delText>
        </w:r>
      </w:del>
      <w:del w:id="3210" w:date="2023-01-13T18:26:59Z" w:author="Jan Groh">
        <w:r>
          <w:rPr>
            <w:rFonts w:ascii="Garamond Premier Pro Caption" w:hAnsi="Garamond Premier Pro Caption"/>
            <w:sz w:val="22"/>
            <w:szCs w:val="22"/>
            <w:rtl w:val="0"/>
          </w:rPr>
          <w:delText xml:space="preserve">rt </w:delText>
        </w:r>
      </w:del>
      <w:del w:id="3211"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12" w:date="2023-01-13T18:26:59Z" w:author="Jan Groh"/>
          <w:rFonts w:ascii="Garamond Premier Pro Caption" w:cs="Garamond Premier Pro Caption" w:hAnsi="Garamond Premier Pro Caption" w:eastAsia="Garamond Premier Pro Caption"/>
          <w:sz w:val="22"/>
          <w:szCs w:val="22"/>
        </w:rPr>
      </w:pPr>
      <w:del w:id="3213" w:date="2023-01-13T18:26:59Z" w:author="Jan Groh">
        <w:r>
          <w:rPr>
            <w:rFonts w:ascii="Garamond Premier Pro Caption" w:hAnsi="Garamond Premier Pro Caption"/>
            <w:sz w:val="22"/>
            <w:szCs w:val="22"/>
            <w:rtl w:val="0"/>
            <w:lang w:val="de-DE"/>
          </w:rPr>
          <w:delText>In der Geschichte wei</w:delText>
        </w:r>
      </w:del>
      <w:del w:id="3214" w:date="2023-01-13T18:26:59Z" w:author="Jan Groh">
        <w:r>
          <w:rPr>
            <w:rFonts w:ascii="Garamond Premier Pro Caption" w:hAnsi="Garamond Premier Pro Caption" w:hint="default"/>
            <w:sz w:val="22"/>
            <w:szCs w:val="22"/>
            <w:rtl w:val="0"/>
            <w:lang w:val="de-DE"/>
          </w:rPr>
          <w:delText xml:space="preserve">ß </w:delText>
        </w:r>
      </w:del>
      <w:del w:id="3215" w:date="2023-01-13T18:26:59Z" w:author="Jan Groh">
        <w:r>
          <w:rPr>
            <w:rFonts w:ascii="Garamond Premier Pro Caption" w:hAnsi="Garamond Premier Pro Caption"/>
            <w:sz w:val="22"/>
            <w:szCs w:val="22"/>
            <w:rtl w:val="0"/>
            <w:lang w:val="de-DE"/>
          </w:rPr>
          <w:delText xml:space="preserve">ich zu sagen,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16" w:date="2023-01-13T18:26:59Z" w:author="Jan Groh"/>
          <w:rFonts w:ascii="Garamond Premier Pro Caption" w:cs="Garamond Premier Pro Caption" w:hAnsi="Garamond Premier Pro Caption" w:eastAsia="Garamond Premier Pro Caption"/>
          <w:sz w:val="22"/>
          <w:szCs w:val="22"/>
        </w:rPr>
      </w:pPr>
      <w:del w:id="3217" w:date="2023-01-13T18:26:59Z" w:author="Jan Groh">
        <w:r>
          <w:rPr>
            <w:rFonts w:ascii="Garamond Premier Pro Caption" w:hAnsi="Garamond Premier Pro Caption"/>
            <w:sz w:val="22"/>
            <w:szCs w:val="22"/>
            <w:rtl w:val="0"/>
          </w:rPr>
          <w:delText>Da</w:delText>
        </w:r>
      </w:del>
      <w:del w:id="3218" w:date="2023-01-13T18:26:59Z" w:author="Jan Groh">
        <w:r>
          <w:rPr>
            <w:rFonts w:ascii="Garamond Premier Pro Caption" w:hAnsi="Garamond Premier Pro Caption" w:hint="default"/>
            <w:sz w:val="22"/>
            <w:szCs w:val="22"/>
            <w:rtl w:val="0"/>
            <w:lang w:val="de-DE"/>
          </w:rPr>
          <w:delText xml:space="preserve">ß </w:delText>
        </w:r>
      </w:del>
      <w:del w:id="3219" w:date="2023-01-13T18:26:59Z" w:author="Jan Groh">
        <w:r>
          <w:rPr>
            <w:rFonts w:ascii="Garamond Premier Pro Caption" w:hAnsi="Garamond Premier Pro Caption"/>
            <w:sz w:val="22"/>
            <w:szCs w:val="22"/>
            <w:rtl w:val="0"/>
            <w:lang w:val="de-DE"/>
          </w:rPr>
          <w:delText>Alexander die Perser geschlagen;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20" w:date="2023-01-13T18:26:59Z" w:author="Jan Groh"/>
          <w:rFonts w:ascii="Garamond Premier Pro Caption" w:cs="Garamond Premier Pro Caption" w:hAnsi="Garamond Premier Pro Caption" w:eastAsia="Garamond Premier Pro Caption"/>
          <w:sz w:val="22"/>
          <w:szCs w:val="22"/>
        </w:rPr>
      </w:pPr>
      <w:del w:id="3221" w:date="2023-01-13T18:26:59Z" w:author="Jan Groh">
        <w:r>
          <w:rPr>
            <w:rFonts w:ascii="Garamond Premier Pro Caption" w:hAnsi="Garamond Premier Pro Caption"/>
            <w:sz w:val="22"/>
            <w:szCs w:val="22"/>
            <w:rtl w:val="0"/>
            <w:lang w:val="de-DE"/>
          </w:rPr>
          <w:delText xml:space="preserve">In der Geographie ist mir nicht neu,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22" w:date="2023-01-13T18:26:59Z" w:author="Jan Groh"/>
          <w:rFonts w:ascii="Garamond Premier Pro Caption" w:cs="Garamond Premier Pro Caption" w:hAnsi="Garamond Premier Pro Caption" w:eastAsia="Garamond Premier Pro Caption"/>
          <w:sz w:val="22"/>
          <w:szCs w:val="22"/>
        </w:rPr>
      </w:pPr>
      <w:del w:id="3223" w:date="2023-01-13T18:26:59Z" w:author="Jan Groh">
        <w:r>
          <w:rPr>
            <w:rFonts w:ascii="Garamond Premier Pro Caption" w:hAnsi="Garamond Premier Pro Caption"/>
            <w:sz w:val="22"/>
            <w:szCs w:val="22"/>
            <w:rtl w:val="0"/>
          </w:rPr>
          <w:delText>Da</w:delText>
        </w:r>
      </w:del>
      <w:del w:id="3224" w:date="2023-01-13T18:26:59Z" w:author="Jan Groh">
        <w:r>
          <w:rPr>
            <w:rFonts w:ascii="Garamond Premier Pro Caption" w:hAnsi="Garamond Premier Pro Caption" w:hint="default"/>
            <w:sz w:val="22"/>
            <w:szCs w:val="22"/>
            <w:rtl w:val="0"/>
            <w:lang w:val="de-DE"/>
          </w:rPr>
          <w:delText xml:space="preserve">ß </w:delText>
        </w:r>
      </w:del>
      <w:del w:id="3225" w:date="2023-01-13T18:26:59Z" w:author="Jan Groh">
        <w:r>
          <w:rPr>
            <w:rFonts w:ascii="Garamond Premier Pro Caption" w:hAnsi="Garamond Premier Pro Caption"/>
            <w:sz w:val="22"/>
            <w:szCs w:val="22"/>
            <w:rtl w:val="0"/>
            <w:lang w:val="de-DE"/>
          </w:rPr>
          <w:delText>Berlin die Hauptstadt Preu</w:delText>
        </w:r>
      </w:del>
      <w:del w:id="3226" w:date="2023-01-13T18:26:59Z" w:author="Jan Groh">
        <w:r>
          <w:rPr>
            <w:rFonts w:ascii="Garamond Premier Pro Caption" w:hAnsi="Garamond Premier Pro Caption" w:hint="default"/>
            <w:sz w:val="22"/>
            <w:szCs w:val="22"/>
            <w:rtl w:val="0"/>
            <w:lang w:val="de-DE"/>
          </w:rPr>
          <w:delText>ß</w:delText>
        </w:r>
      </w:del>
      <w:del w:id="3227" w:date="2023-01-13T18:26:59Z" w:author="Jan Groh">
        <w:r>
          <w:rPr>
            <w:rFonts w:ascii="Garamond Premier Pro Caption" w:hAnsi="Garamond Premier Pro Caption"/>
            <w:sz w:val="22"/>
            <w:szCs w:val="22"/>
            <w:rtl w:val="0"/>
            <w:lang w:val="de-DE"/>
          </w:rPr>
          <w:delText xml:space="preserve">ens sei; </w:delText>
        </w:r>
      </w:del>
      <w:del w:id="3228"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29" w:date="2023-01-13T18:26:59Z" w:author="Jan Groh"/>
          <w:rFonts w:ascii="Garamond Premier Pro Caption" w:cs="Garamond Premier Pro Caption" w:hAnsi="Garamond Premier Pro Caption" w:eastAsia="Garamond Premier Pro Caption"/>
          <w:sz w:val="22"/>
          <w:szCs w:val="22"/>
        </w:rPr>
      </w:pPr>
      <w:del w:id="3230" w:date="2023-01-13T18:26:59Z" w:author="Jan Groh">
        <w:r>
          <w:rPr>
            <w:rFonts w:ascii="Garamond Premier Pro Caption" w:hAnsi="Garamond Premier Pro Caption"/>
            <w:sz w:val="22"/>
            <w:szCs w:val="22"/>
            <w:rtl w:val="0"/>
            <w:lang w:val="de-DE"/>
          </w:rPr>
          <w:delText>Das Wochenblatt les</w:delText>
        </w:r>
      </w:del>
      <w:del w:id="3231" w:date="2023-01-13T18:26:59Z" w:author="Jan Groh">
        <w:r>
          <w:rPr>
            <w:rFonts w:ascii="Garamond Premier Pro Caption" w:hAnsi="Garamond Premier Pro Caption" w:hint="default"/>
            <w:sz w:val="22"/>
            <w:szCs w:val="22"/>
            <w:rtl w:val="1"/>
          </w:rPr>
          <w:delText xml:space="preserve">’ </w:delText>
        </w:r>
      </w:del>
      <w:del w:id="3232" w:date="2023-01-13T18:26:59Z" w:author="Jan Groh">
        <w:r>
          <w:rPr>
            <w:rFonts w:ascii="Garamond Premier Pro Caption" w:hAnsi="Garamond Premier Pro Caption"/>
            <w:sz w:val="22"/>
            <w:szCs w:val="22"/>
            <w:rtl w:val="0"/>
            <w:lang w:val="de-DE"/>
          </w:rPr>
          <w:delText xml:space="preserve">ich, ohne zu buchstabieren,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33" w:date="2023-01-13T18:26:59Z" w:author="Jan Groh"/>
          <w:rFonts w:ascii="Garamond Premier Pro Caption" w:cs="Garamond Premier Pro Caption" w:hAnsi="Garamond Premier Pro Caption" w:eastAsia="Garamond Premier Pro Caption"/>
          <w:sz w:val="22"/>
          <w:szCs w:val="22"/>
        </w:rPr>
      </w:pPr>
      <w:del w:id="3234" w:date="2023-01-13T18:26:59Z" w:author="Jan Groh">
        <w:r>
          <w:rPr>
            <w:rFonts w:ascii="Garamond Premier Pro Caption" w:hAnsi="Garamond Premier Pro Caption"/>
            <w:sz w:val="22"/>
            <w:szCs w:val="22"/>
            <w:rtl w:val="0"/>
            <w:lang w:val="de-DE"/>
          </w:rPr>
          <w:delText xml:space="preserve">Und 6 und 2 kann ich zusammenaddieren. </w:delText>
        </w:r>
      </w:del>
      <w:del w:id="3235"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36" w:date="2023-01-13T18:26:59Z" w:author="Jan Groh"/>
          <w:rFonts w:ascii="Garamond Premier Pro Caption" w:cs="Garamond Premier Pro Caption" w:hAnsi="Garamond Premier Pro Caption" w:eastAsia="Garamond Premier Pro Caption"/>
          <w:sz w:val="22"/>
          <w:szCs w:val="22"/>
        </w:rPr>
      </w:pPr>
      <w:del w:id="3237" w:date="2023-01-13T18:26:59Z" w:author="Jan Groh">
        <w:r>
          <w:rPr>
            <w:rFonts w:ascii="Garamond Premier Pro Caption" w:hAnsi="Garamond Premier Pro Caption"/>
            <w:sz w:val="22"/>
            <w:szCs w:val="22"/>
            <w:rtl w:val="0"/>
            <w:lang w:val="de-DE"/>
          </w:rPr>
          <w:delText>Im Zeichnen bin ich keineswegs zur</w:delText>
        </w:r>
      </w:del>
      <w:del w:id="3238" w:date="2023-01-13T18:26:59Z" w:author="Jan Groh">
        <w:r>
          <w:rPr>
            <w:rFonts w:ascii="Garamond Premier Pro Caption" w:hAnsi="Garamond Premier Pro Caption" w:hint="default"/>
            <w:sz w:val="22"/>
            <w:szCs w:val="22"/>
            <w:rtl w:val="0"/>
          </w:rPr>
          <w:delText>ü</w:delText>
        </w:r>
      </w:del>
      <w:del w:id="3239" w:date="2023-01-13T18:26:59Z" w:author="Jan Groh">
        <w:r>
          <w:rPr>
            <w:rFonts w:ascii="Garamond Premier Pro Caption" w:hAnsi="Garamond Premier Pro Caption"/>
            <w:sz w:val="22"/>
            <w:szCs w:val="22"/>
            <w:rtl w:val="0"/>
            <w:lang w:val="en-US"/>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40" w:date="2023-01-13T18:26:59Z" w:author="Jan Groh"/>
          <w:rFonts w:ascii="Garamond Premier Pro Caption" w:cs="Garamond Premier Pro Caption" w:hAnsi="Garamond Premier Pro Caption" w:eastAsia="Garamond Premier Pro Caption"/>
          <w:sz w:val="22"/>
          <w:szCs w:val="22"/>
        </w:rPr>
      </w:pPr>
      <w:del w:id="3241" w:date="2023-01-13T18:26:59Z" w:author="Jan Groh">
        <w:r>
          <w:rPr>
            <w:rFonts w:ascii="Garamond Premier Pro Caption" w:hAnsi="Garamond Premier Pro Caption"/>
            <w:sz w:val="22"/>
            <w:szCs w:val="22"/>
            <w:rtl w:val="0"/>
            <w:lang w:val="de-DE"/>
          </w:rPr>
          <w:delText>Denn einen Philosoph und Maulwurf unterscheidet man</w:delText>
        </w:r>
      </w:del>
      <w:del w:id="3242" w:date="2023-01-13T18:26:59Z" w:author="Jan Groh">
        <w:r>
          <w:rPr>
            <w:rFonts w:ascii="Garamond Premier Pro Caption" w:hAnsi="Garamond Premier Pro Caption"/>
            <w:sz w:val="22"/>
            <w:szCs w:val="22"/>
            <w:rtl w:val="0"/>
            <w:lang w:val="de-DE"/>
          </w:rPr>
          <w:delText xml:space="preserve"> </w:delText>
        </w:r>
      </w:del>
      <w:del w:id="3243" w:date="2023-01-13T18:26:59Z" w:author="Jan Groh">
        <w:r>
          <w:rPr>
            <w:rFonts w:ascii="Garamond Premier Pro Caption" w:hAnsi="Garamond Premier Pro Caption"/>
            <w:sz w:val="22"/>
            <w:szCs w:val="22"/>
            <w:rtl w:val="0"/>
            <w:lang w:val="de-DE"/>
          </w:rPr>
          <w:delText>auf den Blick,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44" w:date="2023-01-13T18:26:59Z" w:author="Jan Groh"/>
          <w:rFonts w:ascii="Garamond Premier Pro Caption" w:cs="Garamond Premier Pro Caption" w:hAnsi="Garamond Premier Pro Caption" w:eastAsia="Garamond Premier Pro Caption"/>
          <w:sz w:val="22"/>
          <w:szCs w:val="22"/>
        </w:rPr>
      </w:pPr>
      <w:del w:id="3245" w:date="2023-01-13T18:26:59Z" w:author="Jan Groh">
        <w:r>
          <w:rPr>
            <w:rFonts w:ascii="Garamond Premier Pro Caption" w:hAnsi="Garamond Premier Pro Caption"/>
            <w:sz w:val="22"/>
            <w:szCs w:val="22"/>
            <w:rtl w:val="0"/>
            <w:lang w:val="de-DE"/>
          </w:rPr>
          <w:delText xml:space="preserve">Das Schreiben geht leicht und schnell mir von der Hand,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46" w:date="2023-01-13T18:26:59Z" w:author="Jan Groh"/>
          <w:rFonts w:ascii="Garamond Premier Pro Caption" w:cs="Garamond Premier Pro Caption" w:hAnsi="Garamond Premier Pro Caption" w:eastAsia="Garamond Premier Pro Caption"/>
          <w:sz w:val="22"/>
          <w:szCs w:val="22"/>
        </w:rPr>
      </w:pPr>
      <w:del w:id="3247" w:date="2023-01-13T18:26:59Z" w:author="Jan Groh">
        <w:r>
          <w:rPr>
            <w:rFonts w:ascii="Garamond Premier Pro Caption" w:hAnsi="Garamond Premier Pro Caption"/>
            <w:sz w:val="22"/>
            <w:szCs w:val="22"/>
            <w:rtl w:val="0"/>
            <w:lang w:val="de-DE"/>
          </w:rPr>
          <w:delText>Und in der Musik werd ich Meisterin genannt.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48" w:date="2023-01-13T18:26:59Z" w:author="Jan Groh"/>
          <w:rFonts w:ascii="Garamond Premier Pro Caption" w:cs="Garamond Premier Pro Caption" w:hAnsi="Garamond Premier Pro Caption" w:eastAsia="Garamond Premier Pro Caption"/>
          <w:sz w:val="22"/>
          <w:szCs w:val="22"/>
        </w:rPr>
      </w:pPr>
      <w:del w:id="3249" w:date="2023-01-13T18:26:59Z" w:author="Jan Groh">
        <w:r>
          <w:rPr>
            <w:rFonts w:ascii="Garamond Premier Pro Caption" w:hAnsi="Garamond Premier Pro Caption"/>
            <w:sz w:val="22"/>
            <w:szCs w:val="22"/>
            <w:rtl w:val="0"/>
            <w:lang w:val="de-DE"/>
          </w:rPr>
          <w:delText>Ich kann so j</w:delText>
        </w:r>
      </w:del>
      <w:del w:id="3250" w:date="2023-01-13T18:26:59Z" w:author="Jan Groh">
        <w:r>
          <w:rPr>
            <w:rFonts w:ascii="Garamond Premier Pro Caption" w:hAnsi="Garamond Premier Pro Caption" w:hint="default"/>
            <w:sz w:val="22"/>
            <w:szCs w:val="22"/>
            <w:rtl w:val="0"/>
          </w:rPr>
          <w:delText>ä</w:delText>
        </w:r>
      </w:del>
      <w:del w:id="3251" w:date="2023-01-13T18:26:59Z" w:author="Jan Groh">
        <w:r>
          <w:rPr>
            <w:rFonts w:ascii="Garamond Premier Pro Caption" w:hAnsi="Garamond Premier Pro Caption"/>
            <w:sz w:val="22"/>
            <w:szCs w:val="22"/>
            <w:rtl w:val="0"/>
            <w:lang w:val="de-DE"/>
          </w:rPr>
          <w:delText>mmerlich quinkelieren</w:delText>
        </w:r>
      </w:del>
      <w:del w:id="3252" w:date="2023-01-13T18:26:59Z" w:author="Jan Groh">
        <w:r>
          <w:rPr>
            <w:rFonts w:ascii="Garamond Premier Pro Caption" w:cs="Garamond Premier Pro Caption" w:hAnsi="Garamond Premier Pro Caption" w:eastAsia="Garamond Premier Pro Caption"/>
            <w:sz w:val="22"/>
            <w:szCs w:val="22"/>
            <w:vertAlign w:val="superscript"/>
          </w:rPr>
          <w:footnoteReference w:id="88"/>
        </w:r>
      </w:del>
      <w:del w:id="3253"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54" w:date="2023-01-13T18:26:59Z" w:author="Jan Groh"/>
          <w:rFonts w:ascii="Garamond Premier Pro Caption" w:cs="Garamond Premier Pro Caption" w:hAnsi="Garamond Premier Pro Caption" w:eastAsia="Garamond Premier Pro Caption"/>
          <w:sz w:val="22"/>
          <w:szCs w:val="22"/>
        </w:rPr>
      </w:pPr>
      <w:del w:id="3255" w:date="2023-01-13T18:26:59Z" w:author="Jan Groh">
        <w:r>
          <w:rPr>
            <w:rFonts w:ascii="Garamond Premier Pro Caption" w:hAnsi="Garamond Premier Pro Caption"/>
            <w:sz w:val="22"/>
            <w:szCs w:val="22"/>
            <w:rtl w:val="0"/>
          </w:rPr>
          <w:delText>Da</w:delText>
        </w:r>
      </w:del>
      <w:del w:id="3256" w:date="2023-01-13T18:26:59Z" w:author="Jan Groh">
        <w:r>
          <w:rPr>
            <w:rFonts w:ascii="Garamond Premier Pro Caption" w:hAnsi="Garamond Premier Pro Caption" w:hint="default"/>
            <w:sz w:val="22"/>
            <w:szCs w:val="22"/>
            <w:rtl w:val="0"/>
            <w:lang w:val="de-DE"/>
          </w:rPr>
          <w:delText xml:space="preserve">ß </w:delText>
        </w:r>
      </w:del>
      <w:del w:id="3257" w:date="2023-01-13T18:26:59Z" w:author="Jan Groh">
        <w:r>
          <w:rPr>
            <w:rFonts w:ascii="Garamond Premier Pro Caption" w:hAnsi="Garamond Premier Pro Caption"/>
            <w:sz w:val="22"/>
            <w:szCs w:val="22"/>
            <w:rtl w:val="0"/>
            <w:lang w:val="de-DE"/>
          </w:rPr>
          <w:delText>es so Vieh als auch Menschen tut r</w:delText>
        </w:r>
      </w:del>
      <w:del w:id="3258" w:date="2023-01-13T18:26:59Z" w:author="Jan Groh">
        <w:r>
          <w:rPr>
            <w:rFonts w:ascii="Garamond Premier Pro Caption" w:hAnsi="Garamond Premier Pro Caption" w:hint="default"/>
            <w:sz w:val="22"/>
            <w:szCs w:val="22"/>
            <w:rtl w:val="0"/>
          </w:rPr>
          <w:delText>ü</w:delText>
        </w:r>
      </w:del>
      <w:del w:id="3259" w:date="2023-01-13T18:26:59Z" w:author="Jan Groh">
        <w:r>
          <w:rPr>
            <w:rFonts w:ascii="Garamond Premier Pro Caption" w:hAnsi="Garamond Premier Pro Caption"/>
            <w:sz w:val="22"/>
            <w:szCs w:val="22"/>
            <w:rtl w:val="0"/>
            <w:lang w:val="de-DE"/>
          </w:rPr>
          <w:delText xml:space="preserve">hren; </w:delText>
        </w:r>
      </w:del>
      <w:del w:id="3260"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61" w:date="2023-01-13T18:26:59Z" w:author="Jan Groh"/>
          <w:rFonts w:ascii="Garamond Premier Pro Caption" w:cs="Garamond Premier Pro Caption" w:hAnsi="Garamond Premier Pro Caption" w:eastAsia="Garamond Premier Pro Caption"/>
          <w:sz w:val="22"/>
          <w:szCs w:val="22"/>
        </w:rPr>
      </w:pPr>
      <w:del w:id="3262" w:date="2023-01-13T18:26:59Z" w:author="Jan Groh">
        <w:r>
          <w:rPr>
            <w:rFonts w:ascii="Garamond Premier Pro Caption" w:hAnsi="Garamond Premier Pro Caption"/>
            <w:sz w:val="22"/>
            <w:szCs w:val="22"/>
            <w:rtl w:val="0"/>
            <w:lang w:val="de-DE"/>
          </w:rPr>
          <w:delText>Wollt</w:delText>
        </w:r>
      </w:del>
      <w:del w:id="3263" w:date="2023-01-13T18:26:59Z" w:author="Jan Groh">
        <w:r>
          <w:rPr>
            <w:rFonts w:ascii="Garamond Premier Pro Caption" w:hAnsi="Garamond Premier Pro Caption" w:hint="default"/>
            <w:sz w:val="22"/>
            <w:szCs w:val="22"/>
            <w:rtl w:val="0"/>
          </w:rPr>
          <w:delText>’ ü</w:delText>
        </w:r>
      </w:del>
      <w:del w:id="3264" w:date="2023-01-13T18:26:59Z" w:author="Jan Groh">
        <w:r>
          <w:rPr>
            <w:rFonts w:ascii="Garamond Premier Pro Caption" w:hAnsi="Garamond Premier Pro Caption"/>
            <w:sz w:val="22"/>
            <w:szCs w:val="22"/>
            <w:rtl w:val="0"/>
            <w:lang w:val="de-DE"/>
          </w:rPr>
          <w:delText xml:space="preserve">ber Astronomie ich beginnen zu reden, </w:delText>
        </w:r>
      </w:del>
      <w:del w:id="3265" w:date="2023-01-13T18:26:59Z" w:author="Jan Groh">
        <w:r>
          <w:rPr>
            <w:rFonts w:ascii="Garamond Premier Pro Caption" w:hAnsi="Garamond Premier Pro Caption" w:hint="default"/>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66" w:date="2023-01-13T18:26:59Z" w:author="Jan Groh"/>
          <w:rFonts w:ascii="Garamond Premier Pro Caption" w:cs="Garamond Premier Pro Caption" w:hAnsi="Garamond Premier Pro Caption" w:eastAsia="Garamond Premier Pro Caption"/>
          <w:sz w:val="22"/>
          <w:szCs w:val="22"/>
        </w:rPr>
      </w:pPr>
      <w:del w:id="3267" w:date="2023-01-13T18:26:59Z" w:author="Jan Groh">
        <w:r>
          <w:rPr>
            <w:rFonts w:ascii="Garamond Premier Pro Caption" w:hAnsi="Garamond Premier Pro Caption"/>
            <w:sz w:val="22"/>
            <w:szCs w:val="22"/>
            <w:rtl w:val="0"/>
          </w:rPr>
          <w:delText>M</w:delText>
        </w:r>
      </w:del>
      <w:del w:id="3268" w:date="2023-01-13T18:26:59Z" w:author="Jan Groh">
        <w:r>
          <w:rPr>
            <w:rFonts w:ascii="Garamond Premier Pro Caption" w:hAnsi="Garamond Premier Pro Caption" w:hint="default"/>
            <w:sz w:val="22"/>
            <w:szCs w:val="22"/>
            <w:rtl w:val="0"/>
            <w:lang w:val="de-DE"/>
          </w:rPr>
          <w:delText>üß</w:delText>
        </w:r>
      </w:del>
      <w:del w:id="3269" w:date="2023-01-13T18:26:59Z" w:author="Jan Groh">
        <w:r>
          <w:rPr>
            <w:rFonts w:ascii="Garamond Premier Pro Caption" w:hAnsi="Garamond Premier Pro Caption"/>
            <w:sz w:val="22"/>
            <w:szCs w:val="22"/>
            <w:rtl w:val="0"/>
          </w:rPr>
          <w:delText>t</w:delText>
        </w:r>
      </w:del>
      <w:del w:id="3270" w:date="2023-01-13T18:26:59Z" w:author="Jan Groh">
        <w:r>
          <w:rPr>
            <w:rFonts w:ascii="Garamond Premier Pro Caption" w:hAnsi="Garamond Premier Pro Caption" w:hint="default"/>
            <w:sz w:val="22"/>
            <w:szCs w:val="22"/>
            <w:rtl w:val="1"/>
          </w:rPr>
          <w:delText>’</w:delText>
        </w:r>
      </w:del>
      <w:del w:id="3271" w:date="2023-01-13T18:26:59Z" w:author="Jan Groh">
        <w:r>
          <w:rPr>
            <w:rFonts w:ascii="Garamond Premier Pro Caption" w:hAnsi="Garamond Premier Pro Caption"/>
            <w:sz w:val="22"/>
            <w:szCs w:val="22"/>
            <w:rtl w:val="0"/>
            <w:lang w:val="de-DE"/>
          </w:rPr>
          <w:delText xml:space="preserve">s in Erstaunen versetzen </w:delText>
        </w:r>
      </w:del>
      <w:del w:id="3272" w:date="2023-01-13T18:26:59Z" w:author="Jan Groh">
        <w:r>
          <w:rPr>
            <w:rFonts w:ascii="Garamond Premier Pro Caption" w:hAnsi="Garamond Premier Pro Caption" w:hint="default"/>
            <w:sz w:val="22"/>
            <w:szCs w:val="22"/>
            <w:rtl w:val="1"/>
          </w:rPr>
          <w:delText>’</w:delText>
        </w:r>
      </w:del>
      <w:del w:id="3273" w:date="2023-01-13T18:26:59Z" w:author="Jan Groh">
        <w:r>
          <w:rPr>
            <w:rFonts w:ascii="Garamond Premier Pro Caption" w:hAnsi="Garamond Premier Pro Caption"/>
            <w:sz w:val="22"/>
            <w:szCs w:val="22"/>
            <w:rtl w:val="0"/>
            <w:lang w:val="de-DE"/>
          </w:rPr>
          <w:delText xml:space="preserve">n jeden, </w:delText>
        </w:r>
      </w:del>
      <w:del w:id="3274"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75" w:date="2023-01-13T18:26:59Z" w:author="Jan Groh"/>
          <w:rFonts w:ascii="Garamond Premier Pro Caption" w:cs="Garamond Premier Pro Caption" w:hAnsi="Garamond Premier Pro Caption" w:eastAsia="Garamond Premier Pro Caption"/>
          <w:sz w:val="22"/>
          <w:szCs w:val="22"/>
        </w:rPr>
      </w:pPr>
      <w:del w:id="3276" w:date="2023-01-13T18:26:59Z" w:author="Jan Groh">
        <w:r>
          <w:rPr>
            <w:rFonts w:ascii="Garamond Premier Pro Caption" w:hAnsi="Garamond Premier Pro Caption"/>
            <w:sz w:val="22"/>
            <w:szCs w:val="22"/>
            <w:rtl w:val="0"/>
            <w:lang w:val="de-DE"/>
          </w:rPr>
          <w:delText xml:space="preserve">In der Mythologie aber </w:delText>
        </w:r>
      </w:del>
      <w:del w:id="3277" w:date="2023-01-13T18:26:59Z" w:author="Jan Groh">
        <w:r>
          <w:rPr>
            <w:rFonts w:ascii="Garamond Premier Pro Caption" w:hAnsi="Garamond Premier Pro Caption" w:hint="default"/>
            <w:sz w:val="22"/>
            <w:szCs w:val="22"/>
            <w:rtl w:val="0"/>
          </w:rPr>
          <w:delText xml:space="preserve">– </w:delText>
        </w:r>
      </w:del>
      <w:del w:id="3278" w:date="2023-01-13T18:26:59Z" w:author="Jan Groh">
        <w:r>
          <w:rPr>
            <w:rFonts w:ascii="Garamond Premier Pro Caption" w:hAnsi="Garamond Premier Pro Caption"/>
            <w:sz w:val="22"/>
            <w:szCs w:val="22"/>
            <w:rtl w:val="0"/>
            <w:lang w:val="de-DE"/>
          </w:rPr>
          <w:delText xml:space="preserve">da bin ich zu Haus,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79" w:date="2023-01-13T18:26:59Z" w:author="Jan Groh"/>
          <w:rFonts w:ascii="Garamond Premier Pro Caption" w:cs="Garamond Premier Pro Caption" w:hAnsi="Garamond Premier Pro Caption" w:eastAsia="Garamond Premier Pro Caption"/>
          <w:sz w:val="22"/>
          <w:szCs w:val="22"/>
        </w:rPr>
      </w:pPr>
      <w:del w:id="3280" w:date="2023-01-13T18:26:59Z" w:author="Jan Groh">
        <w:r>
          <w:rPr>
            <w:rFonts w:ascii="Garamond Premier Pro Caption" w:hAnsi="Garamond Premier Pro Caption"/>
            <w:sz w:val="22"/>
            <w:szCs w:val="22"/>
            <w:rtl w:val="0"/>
            <w:lang w:val="de-DE"/>
          </w:rPr>
          <w:delText xml:space="preserve">Da spreche ich die Leute in den Sack, </w:delText>
        </w:r>
      </w:del>
      <w:del w:id="3281" w:date="2023-01-13T18:26:59Z" w:author="Jan Groh">
        <w:r>
          <w:rPr>
            <w:rFonts w:ascii="Garamond Premier Pro Caption" w:hAnsi="Garamond Premier Pro Caption" w:hint="default"/>
            <w:sz w:val="22"/>
            <w:szCs w:val="22"/>
            <w:rtl w:val="0"/>
          </w:rPr>
          <w:delText xml:space="preserve">– </w:delText>
        </w:r>
      </w:del>
      <w:del w:id="3282" w:date="2023-01-13T18:26:59Z" w:author="Jan Groh">
        <w:r>
          <w:rPr>
            <w:rFonts w:ascii="Garamond Premier Pro Caption" w:hAnsi="Garamond Premier Pro Caption"/>
            <w:sz w:val="22"/>
            <w:szCs w:val="22"/>
            <w:rtl w:val="0"/>
            <w:lang w:val="de-DE"/>
          </w:rPr>
          <w:delText>und wieder heraus;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83" w:date="2023-01-13T18:26:59Z" w:author="Jan Groh"/>
          <w:rFonts w:ascii="Garamond Premier Pro Caption" w:cs="Garamond Premier Pro Caption" w:hAnsi="Garamond Premier Pro Caption" w:eastAsia="Garamond Premier Pro Caption"/>
          <w:sz w:val="22"/>
          <w:szCs w:val="22"/>
        </w:rPr>
      </w:pPr>
      <w:del w:id="3284" w:date="2023-01-13T18:26:59Z" w:author="Jan Groh">
        <w:r>
          <w:rPr>
            <w:rFonts w:ascii="Garamond Premier Pro Caption" w:hAnsi="Garamond Premier Pro Caption"/>
            <w:sz w:val="22"/>
            <w:szCs w:val="22"/>
            <w:rtl w:val="0"/>
            <w:lang w:val="de-DE"/>
          </w:rPr>
          <w:delText>Doch bin ich nicht genau unterricht</w:delText>
        </w:r>
      </w:del>
      <w:del w:id="3285" w:date="2023-01-13T18:26:59Z" w:author="Jan Groh">
        <w:r>
          <w:rPr>
            <w:rFonts w:ascii="Garamond Premier Pro Caption" w:hAnsi="Garamond Premier Pro Caption" w:hint="default"/>
            <w:sz w:val="22"/>
            <w:szCs w:val="22"/>
            <w:rtl w:val="1"/>
          </w:rPr>
          <w:delText>’</w:delText>
        </w:r>
      </w:del>
      <w:del w:id="3286"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87" w:date="2023-01-13T18:26:59Z" w:author="Jan Groh"/>
          <w:rFonts w:ascii="Garamond Premier Pro Caption" w:cs="Garamond Premier Pro Caption" w:hAnsi="Garamond Premier Pro Caption" w:eastAsia="Garamond Premier Pro Caption"/>
          <w:sz w:val="22"/>
          <w:szCs w:val="22"/>
        </w:rPr>
      </w:pPr>
      <w:del w:id="3288" w:date="2023-01-13T18:26:59Z" w:author="Jan Groh">
        <w:r>
          <w:rPr>
            <w:rFonts w:ascii="Garamond Premier Pro Caption" w:hAnsi="Garamond Premier Pro Caption"/>
            <w:sz w:val="22"/>
            <w:szCs w:val="22"/>
            <w:rtl w:val="0"/>
            <w:lang w:val="de-DE"/>
          </w:rPr>
          <w:delText xml:space="preserve">Ob es Dir nicht an mythologischer Kenntnis gebricht,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89" w:date="2023-01-13T18:26:59Z" w:author="Jan Groh"/>
          <w:rFonts w:ascii="Garamond Premier Pro Caption" w:cs="Garamond Premier Pro Caption" w:hAnsi="Garamond Premier Pro Caption" w:eastAsia="Garamond Premier Pro Caption"/>
          <w:sz w:val="22"/>
          <w:szCs w:val="22"/>
        </w:rPr>
      </w:pPr>
      <w:del w:id="3290" w:date="2023-01-13T18:26:59Z" w:author="Jan Groh">
        <w:r>
          <w:rPr>
            <w:rFonts w:ascii="Garamond Premier Pro Caption" w:hAnsi="Garamond Premier Pro Caption"/>
            <w:sz w:val="22"/>
            <w:szCs w:val="22"/>
            <w:rtl w:val="0"/>
            <w:lang w:val="de-DE"/>
          </w:rPr>
          <w:delText>Und ich m</w:delText>
        </w:r>
      </w:del>
      <w:del w:id="3291" w:date="2023-01-13T18:26:59Z" w:author="Jan Groh">
        <w:r>
          <w:rPr>
            <w:rFonts w:ascii="Garamond Premier Pro Caption" w:hAnsi="Garamond Premier Pro Caption" w:hint="default"/>
            <w:sz w:val="22"/>
            <w:szCs w:val="22"/>
            <w:rtl w:val="0"/>
            <w:lang w:val="sv-SE"/>
          </w:rPr>
          <w:delText>ö</w:delText>
        </w:r>
      </w:del>
      <w:del w:id="3292" w:date="2023-01-13T18:26:59Z" w:author="Jan Groh">
        <w:r>
          <w:rPr>
            <w:rFonts w:ascii="Garamond Premier Pro Caption" w:hAnsi="Garamond Premier Pro Caption"/>
            <w:sz w:val="22"/>
            <w:szCs w:val="22"/>
            <w:rtl w:val="0"/>
            <w:lang w:val="de-DE"/>
          </w:rPr>
          <w:delText xml:space="preserve">chte behaupten, </w:delText>
        </w:r>
      </w:del>
      <w:del w:id="3293" w:date="2023-01-13T18:26:59Z" w:author="Jan Groh">
        <w:r>
          <w:rPr>
            <w:rFonts w:ascii="Garamond Premier Pro Caption" w:hAnsi="Garamond Premier Pro Caption" w:hint="default"/>
            <w:sz w:val="22"/>
            <w:szCs w:val="22"/>
            <w:rtl w:val="0"/>
          </w:rPr>
          <w:delText xml:space="preserve">– </w:delText>
        </w:r>
      </w:del>
      <w:del w:id="3294" w:date="2023-01-13T18:26:59Z" w:author="Jan Groh">
        <w:r>
          <w:rPr>
            <w:rFonts w:ascii="Garamond Premier Pro Caption" w:hAnsi="Garamond Premier Pro Caption"/>
            <w:sz w:val="22"/>
            <w:szCs w:val="22"/>
            <w:rtl w:val="0"/>
            <w:lang w:val="de-DE"/>
          </w:rPr>
          <w:delText>ganz k</w:delText>
        </w:r>
      </w:del>
      <w:del w:id="3295" w:date="2023-01-13T18:26:59Z" w:author="Jan Groh">
        <w:r>
          <w:rPr>
            <w:rFonts w:ascii="Garamond Premier Pro Caption" w:hAnsi="Garamond Premier Pro Caption" w:hint="default"/>
            <w:sz w:val="22"/>
            <w:szCs w:val="22"/>
            <w:rtl w:val="0"/>
          </w:rPr>
          <w:delText>ü</w:delText>
        </w:r>
      </w:del>
      <w:del w:id="3296" w:date="2023-01-13T18:26:59Z" w:author="Jan Groh">
        <w:r>
          <w:rPr>
            <w:rFonts w:ascii="Garamond Premier Pro Caption" w:hAnsi="Garamond Premier Pro Caption"/>
            <w:sz w:val="22"/>
            <w:szCs w:val="22"/>
            <w:rtl w:val="0"/>
            <w:lang w:val="de-DE"/>
          </w:rPr>
          <w:delText xml:space="preserve">hn,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297" w:date="2023-01-13T18:26:59Z" w:author="Jan Groh"/>
          <w:rFonts w:ascii="Garamond Premier Pro Caption" w:cs="Garamond Premier Pro Caption" w:hAnsi="Garamond Premier Pro Caption" w:eastAsia="Garamond Premier Pro Caption"/>
          <w:sz w:val="22"/>
          <w:szCs w:val="22"/>
        </w:rPr>
      </w:pPr>
      <w:del w:id="3298" w:date="2023-01-13T18:26:59Z" w:author="Jan Groh">
        <w:r>
          <w:rPr>
            <w:rFonts w:ascii="Garamond Premier Pro Caption" w:hAnsi="Garamond Premier Pro Caption"/>
            <w:sz w:val="22"/>
            <w:szCs w:val="22"/>
            <w:rtl w:val="0"/>
          </w:rPr>
          <w:delText>Da</w:delText>
        </w:r>
      </w:del>
      <w:del w:id="3299" w:date="2023-01-13T18:26:59Z" w:author="Jan Groh">
        <w:r>
          <w:rPr>
            <w:rFonts w:ascii="Garamond Premier Pro Caption" w:hAnsi="Garamond Premier Pro Caption" w:hint="default"/>
            <w:sz w:val="22"/>
            <w:szCs w:val="22"/>
            <w:rtl w:val="0"/>
            <w:lang w:val="de-DE"/>
          </w:rPr>
          <w:delText xml:space="preserve">ß </w:delText>
        </w:r>
      </w:del>
      <w:del w:id="3300" w:date="2023-01-13T18:26:59Z" w:author="Jan Groh">
        <w:r>
          <w:rPr>
            <w:rFonts w:ascii="Garamond Premier Pro Caption" w:hAnsi="Garamond Premier Pro Caption"/>
            <w:sz w:val="22"/>
            <w:szCs w:val="22"/>
            <w:rtl w:val="0"/>
            <w:lang w:val="de-DE"/>
          </w:rPr>
          <w:delText>Du mehr Dich k</w:delText>
        </w:r>
      </w:del>
      <w:del w:id="3301" w:date="2023-01-13T18:26:59Z" w:author="Jan Groh">
        <w:r>
          <w:rPr>
            <w:rFonts w:ascii="Garamond Premier Pro Caption" w:hAnsi="Garamond Premier Pro Caption" w:hint="default"/>
            <w:sz w:val="22"/>
            <w:szCs w:val="22"/>
            <w:rtl w:val="0"/>
            <w:lang w:val="sv-SE"/>
          </w:rPr>
          <w:delText>ö</w:delText>
        </w:r>
      </w:del>
      <w:del w:id="3302" w:date="2023-01-13T18:26:59Z" w:author="Jan Groh">
        <w:r>
          <w:rPr>
            <w:rFonts w:ascii="Garamond Premier Pro Caption" w:hAnsi="Garamond Premier Pro Caption"/>
            <w:sz w:val="22"/>
            <w:szCs w:val="22"/>
            <w:rtl w:val="0"/>
            <w:lang w:val="de-DE"/>
          </w:rPr>
          <w:delText>nntest bem</w:delText>
        </w:r>
      </w:del>
      <w:del w:id="3303" w:date="2023-01-13T18:26:59Z" w:author="Jan Groh">
        <w:r>
          <w:rPr>
            <w:rFonts w:ascii="Garamond Premier Pro Caption" w:hAnsi="Garamond Premier Pro Caption" w:hint="default"/>
            <w:sz w:val="22"/>
            <w:szCs w:val="22"/>
            <w:rtl w:val="0"/>
          </w:rPr>
          <w:delText>ü</w:delText>
        </w:r>
      </w:del>
      <w:del w:id="3304" w:date="2023-01-13T18:26:59Z" w:author="Jan Groh">
        <w:r>
          <w:rPr>
            <w:rFonts w:ascii="Garamond Premier Pro Caption" w:hAnsi="Garamond Premier Pro Caption"/>
            <w:sz w:val="22"/>
            <w:szCs w:val="22"/>
            <w:rtl w:val="0"/>
          </w:rPr>
          <w:delText>h</w:delText>
        </w:r>
      </w:del>
      <w:del w:id="3305" w:date="2023-01-13T18:26:59Z" w:author="Jan Groh">
        <w:r>
          <w:rPr>
            <w:rFonts w:ascii="Garamond Premier Pro Caption" w:hAnsi="Garamond Premier Pro Caption" w:hint="default"/>
            <w:sz w:val="22"/>
            <w:szCs w:val="22"/>
            <w:rtl w:val="1"/>
          </w:rPr>
          <w:delText>’</w:delText>
        </w:r>
      </w:del>
      <w:del w:id="3306" w:date="2023-01-13T18:26:59Z" w:author="Jan Groh">
        <w:r>
          <w:rPr>
            <w:rFonts w:ascii="Garamond Premier Pro Caption" w:hAnsi="Garamond Premier Pro Caption"/>
            <w:sz w:val="22"/>
            <w:szCs w:val="22"/>
            <w:rtl w:val="0"/>
          </w:rPr>
          <w:delText xml:space="preserv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07" w:date="2023-01-13T18:26:59Z" w:author="Jan Groh"/>
          <w:rFonts w:ascii="Garamond Premier Pro Caption" w:cs="Garamond Premier Pro Caption" w:hAnsi="Garamond Premier Pro Caption" w:eastAsia="Garamond Premier Pro Caption"/>
          <w:sz w:val="22"/>
          <w:szCs w:val="22"/>
        </w:rPr>
      </w:pPr>
      <w:del w:id="3308" w:date="2023-01-13T18:26:59Z" w:author="Jan Groh">
        <w:r>
          <w:rPr>
            <w:rFonts w:ascii="Garamond Premier Pro Caption" w:hAnsi="Garamond Premier Pro Caption"/>
            <w:sz w:val="22"/>
            <w:szCs w:val="22"/>
            <w:rtl w:val="0"/>
            <w:lang w:val="de-DE"/>
          </w:rPr>
          <w:delText>Mythen und Sagen mehr nachzusp</w:delText>
        </w:r>
      </w:del>
      <w:del w:id="3309" w:date="2023-01-13T18:26:59Z" w:author="Jan Groh">
        <w:r>
          <w:rPr>
            <w:rFonts w:ascii="Garamond Premier Pro Caption" w:hAnsi="Garamond Premier Pro Caption" w:hint="default"/>
            <w:sz w:val="22"/>
            <w:szCs w:val="22"/>
            <w:rtl w:val="0"/>
          </w:rPr>
          <w:delText>ü</w:delText>
        </w:r>
      </w:del>
      <w:del w:id="3310"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11" w:date="2023-01-13T18:26:59Z" w:author="Jan Groh"/>
          <w:rFonts w:ascii="Garamond Premier Pro Caption" w:cs="Garamond Premier Pro Caption" w:hAnsi="Garamond Premier Pro Caption" w:eastAsia="Garamond Premier Pro Caption"/>
          <w:sz w:val="22"/>
          <w:szCs w:val="22"/>
        </w:rPr>
      </w:pPr>
      <w:del w:id="3312" w:date="2023-01-13T18:26:59Z" w:author="Jan Groh">
        <w:r>
          <w:rPr>
            <w:rFonts w:ascii="Garamond Premier Pro Caption" w:hAnsi="Garamond Premier Pro Caption"/>
            <w:sz w:val="22"/>
            <w:szCs w:val="22"/>
            <w:rtl w:val="0"/>
            <w:lang w:val="de-DE"/>
          </w:rPr>
          <w:delText>Und sie ans Licht der Welt zu f</w:delText>
        </w:r>
      </w:del>
      <w:del w:id="3313" w:date="2023-01-13T18:26:59Z" w:author="Jan Groh">
        <w:r>
          <w:rPr>
            <w:rFonts w:ascii="Garamond Premier Pro Caption" w:hAnsi="Garamond Premier Pro Caption" w:hint="default"/>
            <w:sz w:val="22"/>
            <w:szCs w:val="22"/>
            <w:rtl w:val="0"/>
          </w:rPr>
          <w:delText>ü</w:delText>
        </w:r>
      </w:del>
      <w:del w:id="3314" w:date="2023-01-13T18:26:59Z" w:author="Jan Groh">
        <w:r>
          <w:rPr>
            <w:rFonts w:ascii="Garamond Premier Pro Caption" w:hAnsi="Garamond Premier Pro Caption"/>
            <w:sz w:val="22"/>
            <w:szCs w:val="22"/>
            <w:rtl w:val="0"/>
          </w:rPr>
          <w:delText xml:space="preserve">hren. </w:delText>
        </w:r>
      </w:del>
      <w:del w:id="3315"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16" w:date="2023-01-13T18:26:59Z" w:author="Jan Groh"/>
          <w:rFonts w:ascii="Garamond Premier Pro Caption" w:cs="Garamond Premier Pro Caption" w:hAnsi="Garamond Premier Pro Caption" w:eastAsia="Garamond Premier Pro Caption"/>
          <w:sz w:val="22"/>
          <w:szCs w:val="22"/>
        </w:rPr>
      </w:pPr>
      <w:del w:id="3317" w:date="2023-01-13T18:26:59Z" w:author="Jan Groh">
        <w:r>
          <w:rPr>
            <w:rFonts w:ascii="Garamond Premier Pro Caption" w:hAnsi="Garamond Premier Pro Caption"/>
            <w:sz w:val="22"/>
            <w:szCs w:val="22"/>
            <w:rtl w:val="0"/>
            <w:lang w:val="de-DE"/>
          </w:rPr>
          <w:delText>So hast Du sicher noch niemals geh</w:delText>
        </w:r>
      </w:del>
      <w:del w:id="3318" w:date="2023-01-13T18:26:59Z" w:author="Jan Groh">
        <w:r>
          <w:rPr>
            <w:rFonts w:ascii="Garamond Premier Pro Caption" w:hAnsi="Garamond Premier Pro Caption" w:hint="default"/>
            <w:sz w:val="22"/>
            <w:szCs w:val="22"/>
            <w:rtl w:val="0"/>
            <w:lang w:val="sv-SE"/>
          </w:rPr>
          <w:delText>ö</w:delText>
        </w:r>
      </w:del>
      <w:del w:id="3319" w:date="2023-01-13T18:26:59Z" w:author="Jan Groh">
        <w:r>
          <w:rPr>
            <w:rFonts w:ascii="Garamond Premier Pro Caption" w:hAnsi="Garamond Premier Pro Caption"/>
            <w:sz w:val="22"/>
            <w:szCs w:val="22"/>
            <w:rtl w:val="0"/>
            <w:lang w:val="da-DK"/>
          </w:rPr>
          <w:delText xml:space="preserve">ret,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20" w:date="2023-01-13T18:26:59Z" w:author="Jan Groh"/>
          <w:rFonts w:ascii="Garamond Premier Pro Caption" w:cs="Garamond Premier Pro Caption" w:hAnsi="Garamond Premier Pro Caption" w:eastAsia="Garamond Premier Pro Caption"/>
          <w:sz w:val="22"/>
          <w:szCs w:val="22"/>
        </w:rPr>
      </w:pPr>
      <w:del w:id="3321" w:date="2023-01-13T18:26:59Z" w:author="Jan Groh">
        <w:r>
          <w:rPr>
            <w:rFonts w:ascii="Garamond Premier Pro Caption" w:hAnsi="Garamond Premier Pro Caption"/>
            <w:sz w:val="22"/>
            <w:szCs w:val="22"/>
            <w:rtl w:val="0"/>
          </w:rPr>
          <w:delText>Da</w:delText>
        </w:r>
      </w:del>
      <w:del w:id="3322" w:date="2023-01-13T18:26:59Z" w:author="Jan Groh">
        <w:r>
          <w:rPr>
            <w:rFonts w:ascii="Garamond Premier Pro Caption" w:hAnsi="Garamond Premier Pro Caption" w:hint="default"/>
            <w:sz w:val="22"/>
            <w:szCs w:val="22"/>
            <w:rtl w:val="0"/>
            <w:lang w:val="de-DE"/>
          </w:rPr>
          <w:delText xml:space="preserve">ß </w:delText>
        </w:r>
      </w:del>
      <w:del w:id="3323" w:date="2023-01-13T18:26:59Z" w:author="Jan Groh">
        <w:r>
          <w:rPr>
            <w:rFonts w:ascii="Garamond Premier Pro Caption" w:hAnsi="Garamond Premier Pro Caption"/>
            <w:sz w:val="22"/>
            <w:szCs w:val="22"/>
            <w:rtl w:val="0"/>
            <w:lang w:val="de-DE"/>
          </w:rPr>
          <w:delText>einst Gott Amor</w:delText>
        </w:r>
      </w:del>
      <w:del w:id="3324" w:date="2023-01-13T18:26:59Z" w:author="Jan Groh">
        <w:r>
          <w:rPr>
            <w:rFonts w:ascii="Garamond Premier Pro Caption" w:cs="Garamond Premier Pro Caption" w:hAnsi="Garamond Premier Pro Caption" w:eastAsia="Garamond Premier Pro Caption"/>
            <w:sz w:val="22"/>
            <w:szCs w:val="22"/>
            <w:vertAlign w:val="superscript"/>
          </w:rPr>
          <w:footnoteReference w:id="89"/>
        </w:r>
      </w:del>
      <w:del w:id="3325" w:date="2023-01-13T18:26:59Z" w:author="Jan Groh">
        <w:r>
          <w:rPr>
            <w:rFonts w:ascii="Garamond Premier Pro Caption" w:hAnsi="Garamond Premier Pro Caption"/>
            <w:sz w:val="22"/>
            <w:szCs w:val="22"/>
            <w:rtl w:val="0"/>
            <w:lang w:val="da-DK"/>
          </w:rPr>
          <w:delText xml:space="preserve"> Hygea</w:delText>
        </w:r>
      </w:del>
      <w:del w:id="3326" w:date="2023-01-13T18:26:59Z" w:author="Jan Groh">
        <w:r>
          <w:rPr>
            <w:rFonts w:ascii="Garamond Premier Pro Caption" w:cs="Garamond Premier Pro Caption" w:hAnsi="Garamond Premier Pro Caption" w:eastAsia="Garamond Premier Pro Caption"/>
            <w:sz w:val="22"/>
            <w:szCs w:val="22"/>
            <w:vertAlign w:val="superscript"/>
          </w:rPr>
          <w:footnoteReference w:id="90"/>
        </w:r>
      </w:del>
      <w:del w:id="3327" w:date="2023-01-13T18:26:59Z" w:author="Jan Groh">
        <w:r>
          <w:rPr>
            <w:rFonts w:ascii="Garamond Premier Pro Caption" w:hAnsi="Garamond Premier Pro Caption"/>
            <w:sz w:val="22"/>
            <w:szCs w:val="22"/>
            <w:rtl w:val="0"/>
            <w:lang w:val="de-DE"/>
          </w:rPr>
          <w:delText xml:space="preserve"> verehret,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28" w:date="2023-01-13T18:26:59Z" w:author="Jan Groh"/>
          <w:rFonts w:ascii="Garamond Premier Pro Caption" w:cs="Garamond Premier Pro Caption" w:hAnsi="Garamond Premier Pro Caption" w:eastAsia="Garamond Premier Pro Caption"/>
          <w:sz w:val="22"/>
          <w:szCs w:val="22"/>
        </w:rPr>
      </w:pPr>
      <w:del w:id="3329" w:date="2023-01-13T18:26:59Z" w:author="Jan Groh">
        <w:r>
          <w:rPr>
            <w:rFonts w:ascii="Garamond Premier Pro Caption" w:hAnsi="Garamond Premier Pro Caption"/>
            <w:sz w:val="22"/>
            <w:szCs w:val="22"/>
            <w:rtl w:val="0"/>
            <w:lang w:val="de-DE"/>
          </w:rPr>
          <w:delText xml:space="preserve">Und ihr gehuldigt mit Ach und mit O, </w:delText>
        </w:r>
      </w:del>
      <w:del w:id="3330"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31" w:date="2023-01-13T18:26:59Z" w:author="Jan Groh"/>
          <w:rFonts w:ascii="Garamond Premier Pro Caption" w:cs="Garamond Premier Pro Caption" w:hAnsi="Garamond Premier Pro Caption" w:eastAsia="Garamond Premier Pro Caption"/>
          <w:sz w:val="22"/>
          <w:szCs w:val="22"/>
        </w:rPr>
      </w:pPr>
      <w:del w:id="3332" w:date="2023-01-13T18:26:59Z" w:author="Jan Groh">
        <w:r>
          <w:rPr>
            <w:rFonts w:ascii="Garamond Premier Pro Caption" w:hAnsi="Garamond Premier Pro Caption"/>
            <w:sz w:val="22"/>
            <w:szCs w:val="22"/>
            <w:rtl w:val="0"/>
            <w:lang w:val="de-DE"/>
          </w:rPr>
          <w:delText xml:space="preserve">Ganz wie die Stutzer es machen jetzo. </w:delText>
        </w:r>
      </w:del>
      <w:del w:id="3333"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34" w:date="2023-01-13T18:26:59Z" w:author="Jan Groh"/>
          <w:rFonts w:ascii="Garamond Premier Pro Caption" w:cs="Garamond Premier Pro Caption" w:hAnsi="Garamond Premier Pro Caption" w:eastAsia="Garamond Premier Pro Caption"/>
          <w:sz w:val="22"/>
          <w:szCs w:val="22"/>
        </w:rPr>
      </w:pPr>
      <w:del w:id="3335" w:date="2023-01-13T18:26:59Z" w:author="Jan Groh">
        <w:r>
          <w:rPr>
            <w:rFonts w:ascii="Garamond Premier Pro Caption" w:hAnsi="Garamond Premier Pro Caption"/>
            <w:sz w:val="22"/>
            <w:szCs w:val="22"/>
            <w:rtl w:val="0"/>
            <w:lang w:val="de-DE"/>
          </w:rPr>
          <w:delText>Drum, seit er Psyche</w:delText>
        </w:r>
      </w:del>
      <w:del w:id="3336" w:date="2023-01-13T18:26:59Z" w:author="Jan Groh">
        <w:r>
          <w:rPr>
            <w:rFonts w:ascii="Garamond Premier Pro Caption" w:cs="Garamond Premier Pro Caption" w:hAnsi="Garamond Premier Pro Caption" w:eastAsia="Garamond Premier Pro Caption"/>
            <w:sz w:val="22"/>
            <w:szCs w:val="22"/>
            <w:vertAlign w:val="superscript"/>
          </w:rPr>
          <w:footnoteReference w:id="91"/>
        </w:r>
      </w:del>
      <w:del w:id="3337" w:date="2023-01-13T18:26:59Z" w:author="Jan Groh">
        <w:r>
          <w:rPr>
            <w:rFonts w:ascii="Garamond Premier Pro Caption" w:hAnsi="Garamond Premier Pro Caption"/>
            <w:sz w:val="22"/>
            <w:szCs w:val="22"/>
            <w:rtl w:val="0"/>
            <w:lang w:val="de-DE"/>
          </w:rPr>
          <w:delText xml:space="preserve"> zur Braut sich erkoren,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38" w:date="2023-01-13T18:26:59Z" w:author="Jan Groh"/>
          <w:rFonts w:ascii="Garamond Premier Pro Caption" w:cs="Garamond Premier Pro Caption" w:hAnsi="Garamond Premier Pro Caption" w:eastAsia="Garamond Premier Pro Caption"/>
          <w:sz w:val="22"/>
          <w:szCs w:val="22"/>
        </w:rPr>
      </w:pPr>
      <w:del w:id="3339" w:date="2023-01-13T18:26:59Z" w:author="Jan Groh">
        <w:r>
          <w:rPr>
            <w:rFonts w:ascii="Garamond Premier Pro Caption" w:hAnsi="Garamond Premier Pro Caption"/>
            <w:sz w:val="22"/>
            <w:szCs w:val="22"/>
            <w:rtl w:val="0"/>
            <w:lang w:val="de-DE"/>
          </w:rPr>
          <w:delText xml:space="preserve">Hat sie ihm ewige Rache geschworen,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40" w:date="2023-01-13T18:26:59Z" w:author="Jan Groh"/>
          <w:rFonts w:ascii="Garamond Premier Pro Caption" w:cs="Garamond Premier Pro Caption" w:hAnsi="Garamond Premier Pro Caption" w:eastAsia="Garamond Premier Pro Caption"/>
          <w:sz w:val="22"/>
          <w:szCs w:val="22"/>
        </w:rPr>
      </w:pPr>
      <w:del w:id="3341" w:date="2023-01-13T18:26:59Z" w:author="Jan Groh">
        <w:r>
          <w:rPr>
            <w:rFonts w:ascii="Garamond Premier Pro Caption" w:hAnsi="Garamond Premier Pro Caption"/>
            <w:sz w:val="22"/>
            <w:szCs w:val="22"/>
            <w:rtl w:val="0"/>
            <w:lang w:val="de-DE"/>
          </w:rPr>
          <w:delText xml:space="preserve">Und kann, zerrissen von grimmiger Pein,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42" w:date="2023-01-13T18:26:59Z" w:author="Jan Groh"/>
          <w:rFonts w:ascii="Garamond Premier Pro Caption" w:cs="Garamond Premier Pro Caption" w:hAnsi="Garamond Premier Pro Caption" w:eastAsia="Garamond Premier Pro Caption"/>
          <w:sz w:val="22"/>
          <w:szCs w:val="22"/>
        </w:rPr>
      </w:pPr>
      <w:del w:id="3343" w:date="2023-01-13T18:26:59Z" w:author="Jan Groh">
        <w:r>
          <w:rPr>
            <w:rFonts w:ascii="Garamond Premier Pro Caption" w:hAnsi="Garamond Premier Pro Caption"/>
            <w:sz w:val="22"/>
            <w:szCs w:val="22"/>
            <w:rtl w:val="0"/>
            <w:lang w:val="de-DE"/>
          </w:rPr>
          <w:delText>Seinen Vasallen nicht g</w:delText>
        </w:r>
      </w:del>
      <w:del w:id="3344" w:date="2023-01-13T18:26:59Z" w:author="Jan Groh">
        <w:r>
          <w:rPr>
            <w:rFonts w:ascii="Garamond Premier Pro Caption" w:hAnsi="Garamond Premier Pro Caption" w:hint="default"/>
            <w:sz w:val="22"/>
            <w:szCs w:val="22"/>
            <w:rtl w:val="0"/>
          </w:rPr>
          <w:delText>ü</w:delText>
        </w:r>
      </w:del>
      <w:del w:id="3345" w:date="2023-01-13T18:26:59Z" w:author="Jan Groh">
        <w:r>
          <w:rPr>
            <w:rFonts w:ascii="Garamond Premier Pro Caption" w:hAnsi="Garamond Premier Pro Caption"/>
            <w:sz w:val="22"/>
            <w:szCs w:val="22"/>
            <w:rtl w:val="0"/>
            <w:lang w:val="de-DE"/>
          </w:rPr>
          <w:delText>nstig mehr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46" w:date="2023-01-13T18:26:59Z" w:author="Jan Groh"/>
          <w:rFonts w:ascii="Garamond Premier Pro Caption" w:cs="Garamond Premier Pro Caption" w:hAnsi="Garamond Premier Pro Caption" w:eastAsia="Garamond Premier Pro Caption"/>
          <w:sz w:val="22"/>
          <w:szCs w:val="22"/>
        </w:rPr>
      </w:pPr>
      <w:del w:id="3347" w:date="2023-01-13T18:26:59Z" w:author="Jan Groh">
        <w:r>
          <w:rPr>
            <w:rFonts w:ascii="Garamond Premier Pro Caption" w:hAnsi="Garamond Premier Pro Caption" w:hint="default"/>
            <w:sz w:val="22"/>
            <w:szCs w:val="22"/>
            <w:rtl w:val="0"/>
            <w:lang w:val="sv-SE"/>
          </w:rPr>
          <w:delText>Ä</w:delText>
        </w:r>
      </w:del>
      <w:del w:id="3348" w:date="2023-01-13T18:26:59Z" w:author="Jan Groh">
        <w:r>
          <w:rPr>
            <w:rFonts w:ascii="Garamond Premier Pro Caption" w:hAnsi="Garamond Premier Pro Caption"/>
            <w:sz w:val="22"/>
            <w:szCs w:val="22"/>
            <w:rtl w:val="0"/>
            <w:lang w:val="de-DE"/>
          </w:rPr>
          <w:delText xml:space="preserve">ngstlich flieht sie nun Amors Pfad,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49" w:date="2023-01-13T18:26:59Z" w:author="Jan Groh"/>
          <w:rFonts w:ascii="Garamond Premier Pro Caption" w:cs="Garamond Premier Pro Caption" w:hAnsi="Garamond Premier Pro Caption" w:eastAsia="Garamond Premier Pro Caption"/>
          <w:sz w:val="22"/>
          <w:szCs w:val="22"/>
        </w:rPr>
      </w:pPr>
      <w:del w:id="3350" w:date="2023-01-13T18:26:59Z" w:author="Jan Groh">
        <w:r>
          <w:rPr>
            <w:rFonts w:ascii="Garamond Premier Pro Caption" w:hAnsi="Garamond Premier Pro Caption"/>
            <w:sz w:val="22"/>
            <w:szCs w:val="22"/>
            <w:rtl w:val="0"/>
            <w:lang w:val="de-DE"/>
          </w:rPr>
          <w:delText xml:space="preserve">Und, wo ein liebendes Paar sich ihr naht,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51" w:date="2023-01-13T18:26:59Z" w:author="Jan Groh"/>
          <w:rFonts w:ascii="Garamond Premier Pro Caption" w:cs="Garamond Premier Pro Caption" w:hAnsi="Garamond Premier Pro Caption" w:eastAsia="Garamond Premier Pro Caption"/>
          <w:sz w:val="22"/>
          <w:szCs w:val="22"/>
        </w:rPr>
      </w:pPr>
      <w:del w:id="3352" w:date="2023-01-13T18:26:59Z" w:author="Jan Groh">
        <w:r>
          <w:rPr>
            <w:rFonts w:ascii="Garamond Premier Pro Caption" w:hAnsi="Garamond Premier Pro Caption"/>
            <w:sz w:val="22"/>
            <w:szCs w:val="22"/>
            <w:rtl w:val="0"/>
            <w:lang w:val="de-DE"/>
          </w:rPr>
          <w:delText>Wendet sie schnell sich von ihnen zur</w:delText>
        </w:r>
      </w:del>
      <w:del w:id="3353" w:date="2023-01-13T18:26:59Z" w:author="Jan Groh">
        <w:r>
          <w:rPr>
            <w:rFonts w:ascii="Garamond Premier Pro Caption" w:hAnsi="Garamond Premier Pro Caption" w:hint="default"/>
            <w:sz w:val="22"/>
            <w:szCs w:val="22"/>
            <w:rtl w:val="0"/>
          </w:rPr>
          <w:delText>ü</w:delText>
        </w:r>
      </w:del>
      <w:del w:id="3354"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355" w:date="2023-01-13T18:26:59Z" w:author="Jan Groh"/>
          <w:rFonts w:ascii="Garamond Premier Pro Caption" w:cs="Garamond Premier Pro Caption" w:hAnsi="Garamond Premier Pro Caption" w:eastAsia="Garamond Premier Pro Caption"/>
          <w:sz w:val="22"/>
          <w:szCs w:val="22"/>
        </w:rPr>
      </w:pPr>
      <w:del w:id="3356" w:date="2023-01-13T18:26:59Z" w:author="Jan Groh">
        <w:r>
          <w:rPr>
            <w:rFonts w:ascii="Garamond Premier Pro Caption" w:hAnsi="Garamond Premier Pro Caption"/>
            <w:sz w:val="22"/>
            <w:szCs w:val="22"/>
            <w:rtl w:val="0"/>
            <w:lang w:val="de-DE"/>
          </w:rPr>
          <w:delText>Und h</w:delText>
        </w:r>
      </w:del>
      <w:del w:id="3357" w:date="2023-01-13T18:26:59Z" w:author="Jan Groh">
        <w:r>
          <w:rPr>
            <w:rFonts w:ascii="Garamond Premier Pro Caption" w:hAnsi="Garamond Premier Pro Caption" w:hint="default"/>
            <w:sz w:val="22"/>
            <w:szCs w:val="22"/>
            <w:rtl w:val="0"/>
          </w:rPr>
          <w:delText>ü</w:delText>
        </w:r>
      </w:del>
      <w:del w:id="3358" w:date="2023-01-13T18:26:59Z" w:author="Jan Groh">
        <w:r>
          <w:rPr>
            <w:rFonts w:ascii="Garamond Premier Pro Caption" w:hAnsi="Garamond Premier Pro Caption"/>
            <w:sz w:val="22"/>
            <w:szCs w:val="22"/>
            <w:rtl w:val="0"/>
            <w:lang w:val="de-DE"/>
          </w:rPr>
          <w:delText>llt in den Schleier den himmlischen Blick.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5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60"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61" w:date="2023-01-13T18:26:59Z" w:author="Jan Groh"/>
          <w:rFonts w:ascii="Garamond Premier Pro Italic" w:cs="Garamond Premier Pro Italic" w:hAnsi="Garamond Premier Pro Italic" w:eastAsia="Garamond Premier Pro Italic"/>
          <w:sz w:val="22"/>
          <w:szCs w:val="22"/>
        </w:rPr>
      </w:pPr>
      <w:del w:id="3362" w:date="2023-01-13T18:26:59Z" w:author="Jan Groh">
        <w:r>
          <w:rPr>
            <w:rFonts w:ascii="Garamond Premier Pro Italic" w:hAnsi="Garamond Premier Pro Italic"/>
            <w:sz w:val="22"/>
            <w:szCs w:val="22"/>
            <w:rtl w:val="0"/>
            <w:lang w:val="de-DE"/>
          </w:rPr>
          <w:delText>Aus Adele Schopenhauers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63" w:date="2023-01-13T18:26:59Z" w:author="Jan Groh"/>
          <w:rFonts w:ascii="Garamond Premier Pro Italic" w:cs="Garamond Premier Pro Italic" w:hAnsi="Garamond Premier Pro Italic" w:eastAsia="Garamond Premier Pro Italic"/>
          <w:sz w:val="22"/>
          <w:szCs w:val="22"/>
        </w:rPr>
      </w:pPr>
      <w:del w:id="3364" w:date="2023-01-13T18:26:59Z" w:author="Jan Groh">
        <w:r>
          <w:rPr>
            <w:rFonts w:ascii="Garamond Premier Pro Italic" w:hAnsi="Garamond Premier Pro Italic"/>
            <w:sz w:val="22"/>
            <w:szCs w:val="22"/>
            <w:rtl w:val="0"/>
            <w:lang w:val="en-US"/>
          </w:rPr>
          <w:delText>15. Feb.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65" w:date="2023-01-13T18:26:59Z" w:author="Jan Groh"/>
          <w:rFonts w:ascii="Garamond Premier Pro Caption" w:cs="Garamond Premier Pro Caption" w:hAnsi="Garamond Premier Pro Caption" w:eastAsia="Garamond Premier Pro Caption"/>
          <w:sz w:val="22"/>
          <w:szCs w:val="22"/>
        </w:rPr>
      </w:pPr>
      <w:del w:id="3366" w:date="2023-01-13T18:26:59Z" w:author="Jan Groh">
        <w:r>
          <w:rPr>
            <w:rFonts w:ascii="Garamond Premier Pro Caption" w:hAnsi="Garamond Premier Pro Caption"/>
            <w:sz w:val="22"/>
            <w:szCs w:val="22"/>
            <w:rtl w:val="0"/>
            <w:lang w:val="de-DE"/>
          </w:rPr>
          <w:delText>Ich bin recht krank gewesen heute den ganzen Tag. Ottilie ist</w:delText>
        </w:r>
      </w:del>
      <w:del w:id="3367" w:date="2023-01-13T18:26:59Z" w:author="Jan Groh">
        <w:r>
          <w:rPr>
            <w:rFonts w:ascii="Garamond Premier Pro Caption" w:hAnsi="Garamond Premier Pro Caption" w:hint="default"/>
            <w:sz w:val="22"/>
            <w:szCs w:val="22"/>
            <w:rtl w:val="1"/>
          </w:rPr>
          <w:delText>’</w:delText>
        </w:r>
      </w:del>
      <w:del w:id="3368" w:date="2023-01-13T18:26:59Z" w:author="Jan Groh">
        <w:r>
          <w:rPr>
            <w:rFonts w:ascii="Garamond Premier Pro Caption" w:hAnsi="Garamond Premier Pro Caption"/>
            <w:sz w:val="22"/>
            <w:szCs w:val="22"/>
            <w:rtl w:val="0"/>
            <w:lang w:val="de-DE"/>
          </w:rPr>
          <w:delText>s auch</w:delText>
        </w:r>
      </w:del>
      <w:del w:id="3369" w:date="2023-01-13T18:26:59Z" w:author="Jan Groh">
        <w:r>
          <w:rPr>
            <w:rFonts w:ascii="Garamond Premier Pro Caption" w:hAnsi="Garamond Premier Pro Caption" w:hint="default"/>
            <w:sz w:val="22"/>
            <w:szCs w:val="22"/>
            <w:rtl w:val="0"/>
            <w:lang w:val="de-DE"/>
          </w:rPr>
          <w:delText xml:space="preserve"> – </w:delText>
        </w:r>
      </w:del>
      <w:del w:id="3370" w:date="2023-01-13T18:26:59Z" w:author="Jan Groh">
        <w:r>
          <w:rPr>
            <w:rFonts w:ascii="Garamond Premier Pro Caption" w:hAnsi="Garamond Premier Pro Caption"/>
            <w:sz w:val="22"/>
            <w:szCs w:val="22"/>
            <w:rtl w:val="0"/>
            <w:lang w:val="de-DE"/>
          </w:rPr>
          <w:delText xml:space="preserve">und August geht noch nicht aus. Die beiden Menschen machen mir viele, viele Not. Es sind so tausend Kleinigkeiten, </w:delText>
        </w:r>
      </w:del>
      <w:del w:id="3371" w:date="2023-01-13T18:26:59Z" w:author="Jan Groh">
        <w:r>
          <w:rPr>
            <w:rFonts w:ascii="Garamond Premier Pro Caption" w:hAnsi="Garamond Premier Pro Caption"/>
            <w:sz w:val="22"/>
            <w:szCs w:val="22"/>
            <w:rtl w:val="0"/>
            <w:lang w:val="de-DE"/>
          </w:rPr>
          <w:delText>Mi</w:delText>
        </w:r>
      </w:del>
      <w:del w:id="3372" w:date="2023-01-13T18:26:59Z" w:author="Jan Groh">
        <w:r>
          <w:rPr>
            <w:rFonts w:ascii="Garamond Premier Pro Caption" w:hAnsi="Garamond Premier Pro Caption" w:hint="default"/>
            <w:sz w:val="22"/>
            <w:szCs w:val="22"/>
            <w:rtl w:val="0"/>
            <w:lang w:val="de-DE"/>
          </w:rPr>
          <w:delText>ß</w:delText>
        </w:r>
      </w:del>
      <w:del w:id="3373" w:date="2023-01-13T18:26:59Z" w:author="Jan Groh">
        <w:r>
          <w:rPr>
            <w:rFonts w:ascii="Garamond Premier Pro Caption" w:hAnsi="Garamond Premier Pro Caption"/>
            <w:sz w:val="22"/>
            <w:szCs w:val="22"/>
            <w:rtl w:val="0"/>
            <w:lang w:val="de-DE"/>
          </w:rPr>
          <w:delText>verst</w:delText>
        </w:r>
      </w:del>
      <w:del w:id="3374" w:date="2023-01-13T18:26:59Z" w:author="Jan Groh">
        <w:r>
          <w:rPr>
            <w:rFonts w:ascii="Garamond Premier Pro Caption" w:hAnsi="Garamond Premier Pro Caption" w:hint="default"/>
            <w:sz w:val="22"/>
            <w:szCs w:val="22"/>
            <w:rtl w:val="0"/>
            <w:lang w:val="de-DE"/>
          </w:rPr>
          <w:delText>ä</w:delText>
        </w:r>
      </w:del>
      <w:del w:id="3375" w:date="2023-01-13T18:26:59Z" w:author="Jan Groh">
        <w:r>
          <w:rPr>
            <w:rFonts w:ascii="Garamond Premier Pro Caption" w:hAnsi="Garamond Premier Pro Caption"/>
            <w:sz w:val="22"/>
            <w:szCs w:val="22"/>
            <w:rtl w:val="0"/>
            <w:lang w:val="de-DE"/>
          </w:rPr>
          <w:delText>ndnisse</w:delText>
        </w:r>
      </w:del>
      <w:del w:id="3376" w:date="2023-01-13T18:26:59Z" w:author="Jan Groh">
        <w:r>
          <w:rPr>
            <w:rFonts w:ascii="Garamond Premier Pro Caption" w:hAnsi="Garamond Premier Pro Caption"/>
            <w:sz w:val="22"/>
            <w:szCs w:val="22"/>
            <w:rtl w:val="0"/>
            <w:lang w:val="de-DE"/>
          </w:rPr>
          <w:delText>, Abweichungen, kleine H</w:delText>
        </w:r>
      </w:del>
      <w:del w:id="3377" w:date="2023-01-13T18:26:59Z" w:author="Jan Groh">
        <w:r>
          <w:rPr>
            <w:rFonts w:ascii="Garamond Premier Pro Caption" w:hAnsi="Garamond Premier Pro Caption" w:hint="default"/>
            <w:sz w:val="22"/>
            <w:szCs w:val="22"/>
            <w:rtl w:val="0"/>
          </w:rPr>
          <w:delText>ä</w:delText>
        </w:r>
      </w:del>
      <w:del w:id="3378" w:date="2023-01-13T18:26:59Z" w:author="Jan Groh">
        <w:r>
          <w:rPr>
            <w:rFonts w:ascii="Garamond Premier Pro Caption" w:hAnsi="Garamond Premier Pro Caption"/>
            <w:sz w:val="22"/>
            <w:szCs w:val="22"/>
            <w:rtl w:val="0"/>
            <w:lang w:val="de-DE"/>
          </w:rPr>
          <w:delText xml:space="preserve">rten </w:delText>
        </w:r>
      </w:del>
      <w:del w:id="3379" w:date="2023-01-13T18:26:59Z" w:author="Jan Groh">
        <w:r>
          <w:rPr>
            <w:rFonts w:ascii="Garamond Premier Pro Caption" w:hAnsi="Garamond Premier Pro Caption" w:hint="default"/>
            <w:sz w:val="22"/>
            <w:szCs w:val="22"/>
            <w:rtl w:val="0"/>
          </w:rPr>
          <w:delText xml:space="preserve">– </w:delText>
        </w:r>
      </w:del>
      <w:del w:id="3380" w:date="2023-01-13T18:26:59Z" w:author="Jan Groh">
        <w:r>
          <w:rPr>
            <w:rFonts w:ascii="Garamond Premier Pro Caption" w:hAnsi="Garamond Premier Pro Caption"/>
            <w:sz w:val="22"/>
            <w:szCs w:val="22"/>
            <w:rtl w:val="0"/>
            <w:lang w:val="de-DE"/>
          </w:rPr>
          <w:delText>das ist alles nicht, wie ich es gedacht und gew</w:delText>
        </w:r>
      </w:del>
      <w:del w:id="3381" w:date="2023-01-13T18:26:59Z" w:author="Jan Groh">
        <w:r>
          <w:rPr>
            <w:rFonts w:ascii="Garamond Premier Pro Caption" w:hAnsi="Garamond Premier Pro Caption" w:hint="default"/>
            <w:sz w:val="22"/>
            <w:szCs w:val="22"/>
            <w:rtl w:val="0"/>
          </w:rPr>
          <w:delText>ü</w:delText>
        </w:r>
      </w:del>
      <w:del w:id="3382" w:date="2023-01-13T18:26:59Z" w:author="Jan Groh">
        <w:r>
          <w:rPr>
            <w:rFonts w:ascii="Garamond Premier Pro Caption" w:hAnsi="Garamond Premier Pro Caption"/>
            <w:sz w:val="22"/>
            <w:szCs w:val="22"/>
            <w:rtl w:val="0"/>
            <w:lang w:val="de-DE"/>
          </w:rPr>
          <w:delText>nscht!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85" w:date="2023-01-13T18:26:59Z" w:author="Jan Groh"/>
          <w:rFonts w:ascii="Garamond Premier Pro Italic" w:cs="Garamond Premier Pro Italic" w:hAnsi="Garamond Premier Pro Italic" w:eastAsia="Garamond Premier Pro Italic"/>
          <w:sz w:val="22"/>
          <w:szCs w:val="22"/>
        </w:rPr>
      </w:pPr>
      <w:del w:id="3386" w:date="2023-01-13T18:26:59Z" w:author="Jan Groh">
        <w:r>
          <w:rPr>
            <w:rFonts w:ascii="Garamond Premier Pro Italic" w:hAnsi="Garamond Premier Pro Italic"/>
            <w:sz w:val="22"/>
            <w:szCs w:val="22"/>
            <w:rtl w:val="0"/>
            <w:lang w:val="en-US"/>
          </w:rPr>
          <w:delText>August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87" w:date="2023-01-13T18:26:59Z" w:author="Jan Groh"/>
          <w:rFonts w:ascii="Garamond Premier Pro Italic" w:cs="Garamond Premier Pro Italic" w:hAnsi="Garamond Premier Pro Italic" w:eastAsia="Garamond Premier Pro Italic"/>
          <w:sz w:val="22"/>
          <w:szCs w:val="22"/>
        </w:rPr>
      </w:pPr>
      <w:del w:id="3388" w:date="2023-01-13T18:26:59Z" w:author="Jan Groh">
        <w:r>
          <w:rPr>
            <w:rFonts w:ascii="Garamond Premier Pro Italic" w:hAnsi="Garamond Premier Pro Italic"/>
            <w:sz w:val="22"/>
            <w:szCs w:val="22"/>
            <w:rtl w:val="0"/>
            <w:lang w:val="en-US"/>
          </w:rPr>
          <w:delText>[15. Febr.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89" w:date="2023-01-13T18:26:59Z" w:author="Jan Groh"/>
          <w:rFonts w:ascii="Garamond Premier Pro Caption" w:cs="Garamond Premier Pro Caption" w:hAnsi="Garamond Premier Pro Caption" w:eastAsia="Garamond Premier Pro Caption"/>
          <w:sz w:val="22"/>
          <w:szCs w:val="22"/>
        </w:rPr>
      </w:pPr>
      <w:del w:id="3390" w:date="2023-01-13T18:26:59Z" w:author="Jan Groh">
        <w:r>
          <w:rPr>
            <w:rFonts w:ascii="Garamond Premier Pro Caption" w:hAnsi="Garamond Premier Pro Caption"/>
            <w:sz w:val="22"/>
            <w:szCs w:val="22"/>
            <w:rtl w:val="0"/>
            <w:lang w:val="de-DE"/>
          </w:rPr>
          <w:delText>Liebe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391" w:date="2023-01-13T18:26:59Z" w:author="Jan Groh"/>
          <w:rFonts w:ascii="Garamond Premier Pro Caption" w:cs="Garamond Premier Pro Caption" w:hAnsi="Garamond Premier Pro Caption" w:eastAsia="Garamond Premier Pro Caption"/>
          <w:sz w:val="22"/>
          <w:szCs w:val="22"/>
        </w:rPr>
      </w:pPr>
      <w:del w:id="3392" w:date="2023-01-13T18:26:59Z" w:author="Jan Groh">
        <w:r>
          <w:rPr>
            <w:rFonts w:ascii="Garamond Premier Pro Caption" w:hAnsi="Garamond Premier Pro Caption"/>
            <w:sz w:val="22"/>
            <w:szCs w:val="22"/>
            <w:rtl w:val="0"/>
            <w:lang w:val="de-DE"/>
          </w:rPr>
          <w:delText>Soeben geht Rehbein</w:delText>
        </w:r>
      </w:del>
      <w:del w:id="3393" w:date="2023-01-13T18:26:59Z" w:author="Jan Groh">
        <w:r>
          <w:rPr>
            <w:rFonts w:ascii="Garamond Premier Pro Caption" w:cs="Garamond Premier Pro Caption" w:hAnsi="Garamond Premier Pro Caption" w:eastAsia="Garamond Premier Pro Caption"/>
            <w:sz w:val="22"/>
            <w:szCs w:val="22"/>
            <w:vertAlign w:val="superscript"/>
          </w:rPr>
          <w:footnoteReference w:id="92"/>
        </w:r>
      </w:del>
      <w:del w:id="3394" w:date="2023-01-13T18:26:59Z" w:author="Jan Groh">
        <w:r>
          <w:rPr>
            <w:rFonts w:ascii="Garamond Premier Pro Caption" w:hAnsi="Garamond Premier Pro Caption"/>
            <w:sz w:val="22"/>
            <w:szCs w:val="22"/>
            <w:rtl w:val="0"/>
            <w:lang w:val="de-DE"/>
          </w:rPr>
          <w:delText xml:space="preserve"> von uns, welcher etwas unwillig </w:delText>
        </w:r>
      </w:del>
      <w:del w:id="3395" w:date="2023-01-13T18:26:59Z" w:author="Jan Groh">
        <w:r>
          <w:rPr>
            <w:rFonts w:ascii="Garamond Premier Pro Caption" w:hAnsi="Garamond Premier Pro Caption" w:hint="default"/>
            <w:sz w:val="22"/>
            <w:szCs w:val="22"/>
            <w:rtl w:val="0"/>
          </w:rPr>
          <w:delText>ü</w:delText>
        </w:r>
      </w:del>
      <w:del w:id="3396" w:date="2023-01-13T18:26:59Z" w:author="Jan Groh">
        <w:r>
          <w:rPr>
            <w:rFonts w:ascii="Garamond Premier Pro Caption" w:hAnsi="Garamond Premier Pro Caption"/>
            <w:sz w:val="22"/>
            <w:szCs w:val="22"/>
            <w:rtl w:val="0"/>
            <w:lang w:val="de-DE"/>
          </w:rPr>
          <w:delText>ber Deine Unfolgsamkeit ist und besonders dar</w:delText>
        </w:r>
      </w:del>
      <w:del w:id="3397" w:date="2023-01-13T18:26:59Z" w:author="Jan Groh">
        <w:r>
          <w:rPr>
            <w:rFonts w:ascii="Garamond Premier Pro Caption" w:hAnsi="Garamond Premier Pro Caption" w:hint="default"/>
            <w:sz w:val="22"/>
            <w:szCs w:val="22"/>
            <w:rtl w:val="0"/>
          </w:rPr>
          <w:delText>ü</w:delText>
        </w:r>
      </w:del>
      <w:del w:id="3398" w:date="2023-01-13T18:26:59Z" w:author="Jan Groh">
        <w:r>
          <w:rPr>
            <w:rFonts w:ascii="Garamond Premier Pro Caption" w:hAnsi="Garamond Premier Pro Caption"/>
            <w:sz w:val="22"/>
            <w:szCs w:val="22"/>
            <w:rtl w:val="0"/>
            <w:lang w:val="da-DK"/>
          </w:rPr>
          <w:delText>ber, da</w:delText>
        </w:r>
      </w:del>
      <w:del w:id="3399" w:date="2023-01-13T18:26:59Z" w:author="Jan Groh">
        <w:r>
          <w:rPr>
            <w:rFonts w:ascii="Garamond Premier Pro Caption" w:hAnsi="Garamond Premier Pro Caption" w:hint="default"/>
            <w:sz w:val="22"/>
            <w:szCs w:val="22"/>
            <w:rtl w:val="0"/>
            <w:lang w:val="de-DE"/>
          </w:rPr>
          <w:delText xml:space="preserve">ß </w:delText>
        </w:r>
      </w:del>
      <w:del w:id="3400" w:date="2023-01-13T18:26:59Z" w:author="Jan Groh">
        <w:r>
          <w:rPr>
            <w:rFonts w:ascii="Garamond Premier Pro Caption" w:hAnsi="Garamond Premier Pro Caption"/>
            <w:sz w:val="22"/>
            <w:szCs w:val="22"/>
            <w:rtl w:val="0"/>
            <w:lang w:val="de-DE"/>
          </w:rPr>
          <w:delText>Du so oft, und leicht gekleidet, vom F</w:delText>
        </w:r>
      </w:del>
      <w:del w:id="3401" w:date="2023-01-13T18:26:59Z" w:author="Jan Groh">
        <w:r>
          <w:rPr>
            <w:rFonts w:ascii="Garamond Premier Pro Caption" w:hAnsi="Garamond Premier Pro Caption" w:hint="default"/>
            <w:sz w:val="22"/>
            <w:szCs w:val="22"/>
            <w:rtl w:val="0"/>
          </w:rPr>
          <w:delText>ü</w:delText>
        </w:r>
      </w:del>
      <w:del w:id="3402" w:date="2023-01-13T18:26:59Z" w:author="Jan Groh">
        <w:r>
          <w:rPr>
            <w:rFonts w:ascii="Garamond Premier Pro Caption" w:hAnsi="Garamond Premier Pro Caption"/>
            <w:sz w:val="22"/>
            <w:szCs w:val="22"/>
            <w:rtl w:val="0"/>
            <w:lang w:val="de-DE"/>
          </w:rPr>
          <w:delText>rstenhaus her</w:delText>
        </w:r>
      </w:del>
      <w:del w:id="3403" w:date="2023-01-13T18:26:59Z" w:author="Jan Groh">
        <w:r>
          <w:rPr>
            <w:rFonts w:ascii="Garamond Premier Pro Caption" w:hAnsi="Garamond Premier Pro Caption" w:hint="default"/>
            <w:sz w:val="22"/>
            <w:szCs w:val="22"/>
            <w:rtl w:val="0"/>
          </w:rPr>
          <w:delText>ü</w:delText>
        </w:r>
      </w:del>
      <w:del w:id="3404" w:date="2023-01-13T18:26:59Z" w:author="Jan Groh">
        <w:r>
          <w:rPr>
            <w:rFonts w:ascii="Garamond Premier Pro Caption" w:hAnsi="Garamond Premier Pro Caption"/>
            <w:sz w:val="22"/>
            <w:szCs w:val="22"/>
            <w:rtl w:val="0"/>
            <w:lang w:val="de-DE"/>
          </w:rPr>
          <w:delText>ber und hin</w:delText>
        </w:r>
      </w:del>
      <w:del w:id="3405" w:date="2023-01-13T18:26:59Z" w:author="Jan Groh">
        <w:r>
          <w:rPr>
            <w:rFonts w:ascii="Garamond Premier Pro Caption" w:hAnsi="Garamond Premier Pro Caption" w:hint="default"/>
            <w:sz w:val="22"/>
            <w:szCs w:val="22"/>
            <w:rtl w:val="0"/>
          </w:rPr>
          <w:delText>ü</w:delText>
        </w:r>
      </w:del>
      <w:del w:id="3406" w:date="2023-01-13T18:26:59Z" w:author="Jan Groh">
        <w:r>
          <w:rPr>
            <w:rFonts w:ascii="Garamond Premier Pro Caption" w:hAnsi="Garamond Premier Pro Caption"/>
            <w:sz w:val="22"/>
            <w:szCs w:val="22"/>
            <w:rtl w:val="0"/>
            <w:lang w:val="de-DE"/>
          </w:rPr>
          <w:delText>ber gehst. Er hat alles dem Vater er</w:delText>
        </w:r>
      </w:del>
      <w:del w:id="3407" w:date="2023-01-13T18:26:59Z" w:author="Jan Groh">
        <w:r>
          <w:rPr>
            <w:rFonts w:ascii="Garamond Premier Pro Caption" w:hAnsi="Garamond Premier Pro Caption" w:hint="default"/>
            <w:sz w:val="22"/>
            <w:szCs w:val="22"/>
            <w:rtl w:val="0"/>
            <w:lang w:val="sv-SE"/>
          </w:rPr>
          <w:delText>ö</w:delText>
        </w:r>
      </w:del>
      <w:del w:id="3408" w:date="2023-01-13T18:26:59Z" w:author="Jan Groh">
        <w:r>
          <w:rPr>
            <w:rFonts w:ascii="Garamond Premier Pro Caption" w:hAnsi="Garamond Premier Pro Caption"/>
            <w:sz w:val="22"/>
            <w:szCs w:val="22"/>
            <w:rtl w:val="0"/>
            <w:lang w:val="de-DE"/>
          </w:rPr>
          <w:delText>ffnet und zugleich gesagt, da</w:delText>
        </w:r>
      </w:del>
      <w:del w:id="3409" w:date="2023-01-13T18:26:59Z" w:author="Jan Groh">
        <w:r>
          <w:rPr>
            <w:rFonts w:ascii="Garamond Premier Pro Caption" w:hAnsi="Garamond Premier Pro Caption" w:hint="default"/>
            <w:sz w:val="22"/>
            <w:szCs w:val="22"/>
            <w:rtl w:val="0"/>
            <w:lang w:val="de-DE"/>
          </w:rPr>
          <w:delText>ß</w:delText>
        </w:r>
      </w:del>
      <w:del w:id="3410" w:date="2023-01-13T18:26:59Z" w:author="Jan Groh">
        <w:r>
          <w:rPr>
            <w:rFonts w:ascii="Garamond Premier Pro Caption" w:hAnsi="Garamond Premier Pro Caption"/>
            <w:sz w:val="22"/>
            <w:szCs w:val="22"/>
            <w:rtl w:val="0"/>
            <w:lang w:val="de-DE"/>
          </w:rPr>
          <w:delText>, wenn man seinen Anordnungen nicht folge, er ferner nicht raten noch f</w:delText>
        </w:r>
      </w:del>
      <w:del w:id="3411" w:date="2023-01-13T18:26:59Z" w:author="Jan Groh">
        <w:r>
          <w:rPr>
            <w:rFonts w:ascii="Garamond Premier Pro Caption" w:hAnsi="Garamond Premier Pro Caption" w:hint="default"/>
            <w:sz w:val="22"/>
            <w:szCs w:val="22"/>
            <w:rtl w:val="0"/>
          </w:rPr>
          <w:delText>ü</w:delText>
        </w:r>
      </w:del>
      <w:del w:id="3412" w:date="2023-01-13T18:26:59Z" w:author="Jan Groh">
        <w:r>
          <w:rPr>
            <w:rFonts w:ascii="Garamond Premier Pro Caption" w:hAnsi="Garamond Premier Pro Caption"/>
            <w:sz w:val="22"/>
            <w:szCs w:val="22"/>
            <w:rtl w:val="0"/>
            <w:lang w:val="de-DE"/>
          </w:rPr>
          <w:delText>r die Folgen stehe. Dies hat mir sehr weh getan. Der Vater, von denselben Gesinnungen wie ich beseelt, l</w:delText>
        </w:r>
      </w:del>
      <w:del w:id="3413" w:date="2023-01-13T18:26:59Z" w:author="Jan Groh">
        <w:r>
          <w:rPr>
            <w:rFonts w:ascii="Garamond Premier Pro Caption" w:hAnsi="Garamond Premier Pro Caption" w:hint="default"/>
            <w:sz w:val="22"/>
            <w:szCs w:val="22"/>
            <w:rtl w:val="0"/>
            <w:lang w:val="de-DE"/>
          </w:rPr>
          <w:delText>äß</w:delText>
        </w:r>
      </w:del>
      <w:del w:id="3414" w:date="2023-01-13T18:26:59Z" w:author="Jan Groh">
        <w:r>
          <w:rPr>
            <w:rFonts w:ascii="Garamond Premier Pro Caption" w:hAnsi="Garamond Premier Pro Caption"/>
            <w:sz w:val="22"/>
            <w:szCs w:val="22"/>
            <w:rtl w:val="0"/>
            <w:lang w:val="de-DE"/>
          </w:rPr>
          <w:delText>t seine Tochter bitten, sich zu schonen, jede Verk</w:delText>
        </w:r>
      </w:del>
      <w:del w:id="3415" w:date="2023-01-13T18:26:59Z" w:author="Jan Groh">
        <w:r>
          <w:rPr>
            <w:rFonts w:ascii="Garamond Premier Pro Caption" w:hAnsi="Garamond Premier Pro Caption" w:hint="default"/>
            <w:sz w:val="22"/>
            <w:szCs w:val="22"/>
            <w:rtl w:val="0"/>
          </w:rPr>
          <w:delText>ä</w:delText>
        </w:r>
      </w:del>
      <w:del w:id="3416" w:date="2023-01-13T18:26:59Z" w:author="Jan Groh">
        <w:r>
          <w:rPr>
            <w:rFonts w:ascii="Garamond Premier Pro Caption" w:hAnsi="Garamond Premier Pro Caption"/>
            <w:sz w:val="22"/>
            <w:szCs w:val="22"/>
            <w:rtl w:val="0"/>
            <w:lang w:val="de-DE"/>
          </w:rPr>
          <w:delText>ltung zu meiden und den morgenden Ball aufzugeben: dies sind seine Worte, mit denen ich meine inst</w:delText>
        </w:r>
      </w:del>
      <w:del w:id="3417" w:date="2023-01-13T18:26:59Z" w:author="Jan Groh">
        <w:r>
          <w:rPr>
            <w:rFonts w:ascii="Garamond Premier Pro Caption" w:hAnsi="Garamond Premier Pro Caption" w:hint="default"/>
            <w:sz w:val="22"/>
            <w:szCs w:val="22"/>
            <w:rtl w:val="0"/>
          </w:rPr>
          <w:delText>ä</w:delText>
        </w:r>
      </w:del>
      <w:del w:id="3418" w:date="2023-01-13T18:26:59Z" w:author="Jan Groh">
        <w:r>
          <w:rPr>
            <w:rFonts w:ascii="Garamond Premier Pro Caption" w:hAnsi="Garamond Premier Pro Caption"/>
            <w:sz w:val="22"/>
            <w:szCs w:val="22"/>
            <w:rtl w:val="0"/>
            <w:lang w:val="de-DE"/>
          </w:rPr>
          <w:delText>ndigsten und liebevollsten Bitten verbinde. Ist denn die Gesundheit ein so geringes Gut, da</w:delText>
        </w:r>
      </w:del>
      <w:del w:id="3419" w:date="2023-01-13T18:26:59Z" w:author="Jan Groh">
        <w:r>
          <w:rPr>
            <w:rFonts w:ascii="Garamond Premier Pro Caption" w:hAnsi="Garamond Premier Pro Caption" w:hint="default"/>
            <w:sz w:val="22"/>
            <w:szCs w:val="22"/>
            <w:rtl w:val="0"/>
            <w:lang w:val="de-DE"/>
          </w:rPr>
          <w:delText xml:space="preserve">ß </w:delText>
        </w:r>
      </w:del>
      <w:del w:id="3420" w:date="2023-01-13T18:26:59Z" w:author="Jan Groh">
        <w:r>
          <w:rPr>
            <w:rFonts w:ascii="Garamond Premier Pro Caption" w:hAnsi="Garamond Premier Pro Caption"/>
            <w:sz w:val="22"/>
            <w:szCs w:val="22"/>
            <w:rtl w:val="0"/>
            <w:lang w:val="de-DE"/>
          </w:rPr>
          <w:delText>man so bitten mu</w:delText>
        </w:r>
      </w:del>
      <w:del w:id="3421" w:date="2023-01-13T18:26:59Z" w:author="Jan Groh">
        <w:r>
          <w:rPr>
            <w:rFonts w:ascii="Garamond Premier Pro Caption" w:hAnsi="Garamond Premier Pro Caption" w:hint="default"/>
            <w:sz w:val="22"/>
            <w:szCs w:val="22"/>
            <w:rtl w:val="0"/>
            <w:lang w:val="de-DE"/>
          </w:rPr>
          <w:delText>ß</w:delText>
        </w:r>
      </w:del>
      <w:del w:id="3422" w:date="2023-01-13T18:26:59Z" w:author="Jan Groh">
        <w:r>
          <w:rPr>
            <w:rFonts w:ascii="Garamond Premier Pro Caption" w:hAnsi="Garamond Premier Pro Caption"/>
            <w:sz w:val="22"/>
            <w:szCs w:val="22"/>
            <w:rtl w:val="0"/>
            <w:lang w:val="de-DE"/>
          </w:rPr>
          <w:delText>, sie zu erhalten. Ottilie, ich h</w:delText>
        </w:r>
      </w:del>
      <w:del w:id="3423" w:date="2023-01-13T18:26:59Z" w:author="Jan Groh">
        <w:r>
          <w:rPr>
            <w:rFonts w:ascii="Garamond Premier Pro Caption" w:hAnsi="Garamond Premier Pro Caption" w:hint="default"/>
            <w:sz w:val="22"/>
            <w:szCs w:val="22"/>
            <w:rtl w:val="0"/>
          </w:rPr>
          <w:delText>ä</w:delText>
        </w:r>
      </w:del>
      <w:del w:id="3424" w:date="2023-01-13T18:26:59Z" w:author="Jan Groh">
        <w:r>
          <w:rPr>
            <w:rFonts w:ascii="Garamond Premier Pro Caption" w:hAnsi="Garamond Premier Pro Caption"/>
            <w:sz w:val="22"/>
            <w:szCs w:val="22"/>
            <w:rtl w:val="0"/>
            <w:lang w:val="de-DE"/>
          </w:rPr>
          <w:delText>tte nicht gedacht, da</w:delText>
        </w:r>
      </w:del>
      <w:del w:id="3425" w:date="2023-01-13T18:26:59Z" w:author="Jan Groh">
        <w:r>
          <w:rPr>
            <w:rFonts w:ascii="Garamond Premier Pro Caption" w:hAnsi="Garamond Premier Pro Caption" w:hint="default"/>
            <w:sz w:val="22"/>
            <w:szCs w:val="22"/>
            <w:rtl w:val="0"/>
            <w:lang w:val="de-DE"/>
          </w:rPr>
          <w:delText xml:space="preserve">ß </w:delText>
        </w:r>
      </w:del>
      <w:del w:id="3426" w:date="2023-01-13T18:26:59Z" w:author="Jan Groh">
        <w:r>
          <w:rPr>
            <w:rFonts w:ascii="Garamond Premier Pro Caption" w:hAnsi="Garamond Premier Pro Caption"/>
            <w:sz w:val="22"/>
            <w:szCs w:val="22"/>
            <w:rtl w:val="0"/>
            <w:lang w:val="de-DE"/>
          </w:rPr>
          <w:delText>Vater und ich in dieser Sache noch gemeinschaftl. bitten m</w:delText>
        </w:r>
      </w:del>
      <w:del w:id="3427" w:date="2023-01-13T18:26:59Z" w:author="Jan Groh">
        <w:r>
          <w:rPr>
            <w:rFonts w:ascii="Garamond Premier Pro Caption" w:hAnsi="Garamond Premier Pro Caption" w:hint="default"/>
            <w:sz w:val="22"/>
            <w:szCs w:val="22"/>
            <w:rtl w:val="0"/>
            <w:lang w:val="de-DE"/>
          </w:rPr>
          <w:delText>üß</w:delText>
        </w:r>
      </w:del>
      <w:del w:id="3428" w:date="2023-01-13T18:26:59Z" w:author="Jan Groh">
        <w:r>
          <w:rPr>
            <w:rFonts w:ascii="Garamond Premier Pro Caption" w:hAnsi="Garamond Premier Pro Caption"/>
            <w:sz w:val="22"/>
            <w:szCs w:val="22"/>
            <w:rtl w:val="0"/>
            <w:lang w:val="de-DE"/>
          </w:rPr>
          <w:delText>ten. Sobald Du ganz hergestellt bist, erwartet Dich der Vater mit Freude und Liebe. Ich hoffe, Dich noch eher zu sehen.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429" w:date="2023-01-13T18:26:59Z" w:author="Jan Groh"/>
          <w:rFonts w:ascii="Garamond Premier Pro Italic" w:cs="Garamond Premier Pro Italic" w:hAnsi="Garamond Premier Pro Italic" w:eastAsia="Garamond Premier Pro Italic"/>
          <w:sz w:val="22"/>
          <w:szCs w:val="22"/>
        </w:rPr>
      </w:pPr>
      <w:del w:id="3430" w:date="2023-01-13T18:26:59Z" w:author="Jan Groh">
        <w:r>
          <w:rPr>
            <w:rFonts w:ascii="Garamond Premier Pro Italic" w:hAnsi="Garamond Premier Pro Italic"/>
            <w:sz w:val="22"/>
            <w:szCs w:val="22"/>
            <w:rtl w:val="0"/>
            <w:lang w:val="de-DE"/>
          </w:rPr>
          <w:delText>Dein A.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43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43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433" w:date="2023-01-13T18:26:59Z" w:author="Jan Groh"/>
          <w:rFonts w:ascii="Garamond Premier Pro Italic" w:cs="Garamond Premier Pro Italic" w:hAnsi="Garamond Premier Pro Italic" w:eastAsia="Garamond Premier Pro Italic"/>
          <w:sz w:val="22"/>
          <w:szCs w:val="22"/>
        </w:rPr>
      </w:pPr>
      <w:del w:id="3434" w:date="2023-01-13T18:26:59Z" w:author="Jan Groh">
        <w:r>
          <w:rPr>
            <w:rFonts w:ascii="Garamond Premier Pro Italic" w:hAnsi="Garamond Premier Pro Italic"/>
            <w:sz w:val="22"/>
            <w:szCs w:val="22"/>
            <w:rtl w:val="0"/>
            <w:lang w:val="de-DE"/>
          </w:rPr>
          <w:delText>Ein Gedicht Ottilies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435" w:date="2023-01-13T18:26:59Z" w:author="Jan Groh"/>
          <w:rFonts w:ascii="Garamond Premier Pro Italic" w:cs="Garamond Premier Pro Italic" w:hAnsi="Garamond Premier Pro Italic" w:eastAsia="Garamond Premier Pro Italic"/>
          <w:sz w:val="22"/>
          <w:szCs w:val="22"/>
        </w:rPr>
      </w:pPr>
      <w:del w:id="3436" w:date="2023-01-13T18:26:59Z" w:author="Jan Groh">
        <w:r>
          <w:rPr>
            <w:rFonts w:ascii="Garamond Premier Pro Italic" w:hAnsi="Garamond Premier Pro Italic"/>
            <w:sz w:val="22"/>
            <w:szCs w:val="22"/>
            <w:rtl w:val="0"/>
            <w:lang w:val="de-DE"/>
          </w:rPr>
          <w:delText>[15. Feb.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38" w:date="2023-01-13T18:26:59Z" w:author="Jan Groh"/>
          <w:rFonts w:ascii="Garamond Premier Pro Caption" w:cs="Garamond Premier Pro Caption" w:hAnsi="Garamond Premier Pro Caption" w:eastAsia="Garamond Premier Pro Caption"/>
          <w:sz w:val="22"/>
          <w:szCs w:val="22"/>
        </w:rPr>
      </w:pPr>
      <w:del w:id="3439" w:date="2023-01-13T18:26:59Z" w:author="Jan Groh">
        <w:r>
          <w:rPr>
            <w:rFonts w:ascii="Garamond Premier Pro Caption" w:hAnsi="Garamond Premier Pro Caption"/>
            <w:sz w:val="22"/>
            <w:szCs w:val="22"/>
            <w:rtl w:val="0"/>
            <w:lang w:val="de-DE"/>
          </w:rPr>
          <w:delText>Die Augen sind mir tr</w:delText>
        </w:r>
      </w:del>
      <w:del w:id="3440" w:date="2023-01-13T18:26:59Z" w:author="Jan Groh">
        <w:r>
          <w:rPr>
            <w:rFonts w:ascii="Garamond Premier Pro Caption" w:hAnsi="Garamond Premier Pro Caption" w:hint="default"/>
            <w:sz w:val="22"/>
            <w:szCs w:val="22"/>
            <w:rtl w:val="0"/>
          </w:rPr>
          <w:delText>ä</w:delText>
        </w:r>
      </w:del>
      <w:del w:id="3441" w:date="2023-01-13T18:26:59Z" w:author="Jan Groh">
        <w:r>
          <w:rPr>
            <w:rFonts w:ascii="Garamond Premier Pro Caption" w:hAnsi="Garamond Premier Pro Caption"/>
            <w:sz w:val="22"/>
            <w:szCs w:val="22"/>
            <w:rtl w:val="0"/>
            <w:lang w:val="de-DE"/>
          </w:rPr>
          <w:delText>nentr</w:delText>
        </w:r>
      </w:del>
      <w:del w:id="3442" w:date="2023-01-13T18:26:59Z" w:author="Jan Groh">
        <w:r>
          <w:rPr>
            <w:rFonts w:ascii="Garamond Premier Pro Caption" w:hAnsi="Garamond Premier Pro Caption" w:hint="default"/>
            <w:sz w:val="22"/>
            <w:szCs w:val="22"/>
            <w:rtl w:val="0"/>
          </w:rPr>
          <w:delText>ü</w:delText>
        </w:r>
      </w:del>
      <w:del w:id="3443" w:date="2023-01-13T18:26:59Z" w:author="Jan Groh">
        <w:r>
          <w:rPr>
            <w:rFonts w:ascii="Garamond Premier Pro Caption" w:hAnsi="Garamond Premier Pro Caption"/>
            <w:sz w:val="22"/>
            <w:szCs w:val="22"/>
            <w:rtl w:val="0"/>
          </w:rPr>
          <w:delText xml:space="preserve">b,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44" w:date="2023-01-13T18:26:59Z" w:author="Jan Groh"/>
          <w:rFonts w:ascii="Garamond Premier Pro Caption" w:cs="Garamond Premier Pro Caption" w:hAnsi="Garamond Premier Pro Caption" w:eastAsia="Garamond Premier Pro Caption"/>
          <w:sz w:val="22"/>
          <w:szCs w:val="22"/>
        </w:rPr>
      </w:pPr>
      <w:del w:id="3445" w:date="2023-01-13T18:26:59Z" w:author="Jan Groh">
        <w:r>
          <w:rPr>
            <w:rFonts w:ascii="Garamond Premier Pro Caption" w:hAnsi="Garamond Premier Pro Caption"/>
            <w:sz w:val="22"/>
            <w:szCs w:val="22"/>
            <w:rtl w:val="0"/>
            <w:lang w:val="de-DE"/>
          </w:rPr>
          <w:delText>Das Herz so bang und schwer</w:delText>
        </w:r>
      </w:del>
      <w:del w:id="3446" w:date="2023-01-13T18:26:59Z" w:author="Jan Groh">
        <w:r>
          <w:rPr>
            <w:rFonts w:ascii="Garamond Premier Pro Caption" w:hAnsi="Garamond Premier Pro Caption"/>
            <w:sz w:val="22"/>
            <w:szCs w:val="22"/>
            <w:rtl w:val="0"/>
            <w:lang w:val="de-DE"/>
          </w:rPr>
          <w:delText xml:space="preserve">, </w:delText>
        </w:r>
      </w:del>
      <w:del w:id="3447" w:date="2023-01-13T18:26:59Z" w:author="Jan Groh">
        <w:r>
          <w:rPr>
            <w:rFonts w:ascii="Garamond Premier Pro Caption" w:hAnsi="Garamond Premier Pro Caption" w:hint="default"/>
            <w:sz w:val="22"/>
            <w:szCs w:val="22"/>
            <w:rtl w:val="0"/>
            <w:lang w:val="de-DE"/>
          </w:rPr>
          <w:delText>–</w:delText>
        </w:r>
      </w:del>
      <w:del w:id="3448"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49" w:date="2023-01-13T18:26:59Z" w:author="Jan Groh"/>
          <w:rFonts w:ascii="Garamond Premier Pro Caption" w:cs="Garamond Premier Pro Caption" w:hAnsi="Garamond Premier Pro Caption" w:eastAsia="Garamond Premier Pro Caption"/>
          <w:sz w:val="22"/>
          <w:szCs w:val="22"/>
        </w:rPr>
      </w:pPr>
      <w:del w:id="3450" w:date="2023-01-13T18:26:59Z" w:author="Jan Groh">
        <w:r>
          <w:rPr>
            <w:rFonts w:ascii="Garamond Premier Pro Caption" w:hAnsi="Garamond Premier Pro Caption"/>
            <w:sz w:val="22"/>
            <w:szCs w:val="22"/>
            <w:rtl w:val="0"/>
            <w:lang w:val="nl-NL"/>
          </w:rPr>
          <w:delText>Gekr</w:delText>
        </w:r>
      </w:del>
      <w:del w:id="3451" w:date="2023-01-13T18:26:59Z" w:author="Jan Groh">
        <w:r>
          <w:rPr>
            <w:rFonts w:ascii="Garamond Premier Pro Caption" w:hAnsi="Garamond Premier Pro Caption" w:hint="default"/>
            <w:sz w:val="22"/>
            <w:szCs w:val="22"/>
            <w:rtl w:val="0"/>
          </w:rPr>
          <w:delText>ä</w:delText>
        </w:r>
      </w:del>
      <w:del w:id="3452" w:date="2023-01-13T18:26:59Z" w:author="Jan Groh">
        <w:r>
          <w:rPr>
            <w:rFonts w:ascii="Garamond Premier Pro Caption" w:hAnsi="Garamond Premier Pro Caption"/>
            <w:sz w:val="22"/>
            <w:szCs w:val="22"/>
            <w:rtl w:val="0"/>
            <w:lang w:val="de-DE"/>
          </w:rPr>
          <w:delText>nket hat mich treue Lieb</w:delText>
        </w:r>
      </w:del>
      <w:del w:id="3453" w:date="2023-01-13T18:26:59Z" w:author="Jan Groh">
        <w:r>
          <w:rPr>
            <w:rFonts w:ascii="Garamond Premier Pro Caption" w:hAnsi="Garamond Premier Pro Caption" w:hint="default"/>
            <w:sz w:val="22"/>
            <w:szCs w:val="22"/>
            <w:rtl w:val="1"/>
          </w:rPr>
          <w:delText>’</w:delText>
        </w:r>
      </w:del>
      <w:del w:id="3454" w:date="2023-01-13T18:26:59Z" w:author="Jan Groh">
        <w:r>
          <w:rPr>
            <w:rFonts w:ascii="Garamond Premier Pro Caption" w:hAnsi="Garamond Premier Pro Caption"/>
            <w:sz w:val="22"/>
            <w:szCs w:val="22"/>
            <w:rtl w:val="0"/>
          </w:rPr>
          <w:delText xml:space="preserve">, </w:delText>
        </w:r>
      </w:del>
      <w:del w:id="3455" w:date="2023-01-13T18:26:59Z" w:author="Jan Groh">
        <w:r>
          <w:rPr>
            <w:rFonts w:ascii="Garamond Premier Pro Caption" w:hAnsi="Garamond Premier Pro Caption" w:hint="default"/>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56" w:date="2023-01-13T18:26:59Z" w:author="Jan Groh"/>
          <w:rFonts w:ascii="Garamond Premier Pro Caption" w:cs="Garamond Premier Pro Caption" w:hAnsi="Garamond Premier Pro Caption" w:eastAsia="Garamond Premier Pro Caption"/>
          <w:sz w:val="22"/>
          <w:szCs w:val="22"/>
        </w:rPr>
      </w:pPr>
      <w:del w:id="3457" w:date="2023-01-13T18:26:59Z" w:author="Jan Groh">
        <w:r>
          <w:rPr>
            <w:rFonts w:ascii="Garamond Premier Pro Caption" w:hAnsi="Garamond Premier Pro Caption"/>
            <w:sz w:val="22"/>
            <w:szCs w:val="22"/>
            <w:rtl w:val="0"/>
            <w:lang w:val="de-DE"/>
          </w:rPr>
          <w:delText>Nun scheint die Welt mir leer.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5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59" w:date="2023-01-13T18:26:59Z" w:author="Jan Groh"/>
          <w:rFonts w:ascii="Garamond Premier Pro Caption" w:cs="Garamond Premier Pro Caption" w:hAnsi="Garamond Premier Pro Caption" w:eastAsia="Garamond Premier Pro Caption"/>
          <w:sz w:val="22"/>
          <w:szCs w:val="22"/>
        </w:rPr>
      </w:pPr>
      <w:del w:id="3460" w:date="2023-01-13T18:26:59Z" w:author="Jan Groh">
        <w:r>
          <w:rPr>
            <w:rFonts w:ascii="Garamond Premier Pro Caption" w:hAnsi="Garamond Premier Pro Caption"/>
            <w:sz w:val="22"/>
            <w:szCs w:val="22"/>
            <w:rtl w:val="0"/>
            <w:lang w:val="de-DE"/>
          </w:rPr>
          <w:delText xml:space="preserve">Ich gab mit innigem Vertrauen,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61" w:date="2023-01-13T18:26:59Z" w:author="Jan Groh"/>
          <w:rFonts w:ascii="Garamond Premier Pro Caption" w:cs="Garamond Premier Pro Caption" w:hAnsi="Garamond Premier Pro Caption" w:eastAsia="Garamond Premier Pro Caption"/>
          <w:sz w:val="22"/>
          <w:szCs w:val="22"/>
        </w:rPr>
      </w:pPr>
      <w:del w:id="3462" w:date="2023-01-13T18:26:59Z" w:author="Jan Groh">
        <w:r>
          <w:rPr>
            <w:rFonts w:ascii="Garamond Premier Pro Caption" w:hAnsi="Garamond Premier Pro Caption"/>
            <w:sz w:val="22"/>
            <w:szCs w:val="22"/>
            <w:rtl w:val="0"/>
            <w:lang w:val="de-DE"/>
          </w:rPr>
          <w:delText xml:space="preserve">Mein Herz, </w:delText>
        </w:r>
      </w:del>
      <w:del w:id="3463" w:date="2023-01-13T18:26:59Z" w:author="Jan Groh">
        <w:r>
          <w:rPr>
            <w:rFonts w:ascii="Garamond Premier Pro Caption" w:hAnsi="Garamond Premier Pro Caption" w:hint="default"/>
            <w:sz w:val="22"/>
            <w:szCs w:val="22"/>
            <w:rtl w:val="0"/>
          </w:rPr>
          <w:delText xml:space="preserve">– </w:delText>
        </w:r>
      </w:del>
      <w:del w:id="3464" w:date="2023-01-13T18:26:59Z" w:author="Jan Groh">
        <w:r>
          <w:rPr>
            <w:rFonts w:ascii="Garamond Premier Pro Caption" w:hAnsi="Garamond Premier Pro Caption"/>
            <w:sz w:val="22"/>
            <w:szCs w:val="22"/>
            <w:rtl w:val="0"/>
            <w:lang w:val="de-DE"/>
          </w:rPr>
          <w:delText xml:space="preserve">mein Alles hin, </w:delText>
        </w:r>
      </w:del>
      <w:del w:id="3465"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66" w:date="2023-01-13T18:26:59Z" w:author="Jan Groh"/>
          <w:rFonts w:ascii="Garamond Premier Pro Caption" w:cs="Garamond Premier Pro Caption" w:hAnsi="Garamond Premier Pro Caption" w:eastAsia="Garamond Premier Pro Caption"/>
          <w:sz w:val="22"/>
          <w:szCs w:val="22"/>
        </w:rPr>
      </w:pPr>
      <w:del w:id="3467" w:date="2023-01-13T18:26:59Z" w:author="Jan Groh">
        <w:r>
          <w:rPr>
            <w:rFonts w:ascii="Garamond Premier Pro Caption" w:hAnsi="Garamond Premier Pro Caption"/>
            <w:sz w:val="22"/>
            <w:szCs w:val="22"/>
            <w:rtl w:val="0"/>
            <w:lang w:val="de-DE"/>
          </w:rPr>
          <w:delText xml:space="preserve">Auf ihn, </w:delText>
        </w:r>
      </w:del>
      <w:del w:id="3468" w:date="2023-01-13T18:26:59Z" w:author="Jan Groh">
        <w:r>
          <w:rPr>
            <w:rFonts w:ascii="Garamond Premier Pro Caption" w:hAnsi="Garamond Premier Pro Caption" w:hint="default"/>
            <w:sz w:val="22"/>
            <w:szCs w:val="22"/>
            <w:rtl w:val="0"/>
          </w:rPr>
          <w:delText xml:space="preserve">– </w:delText>
        </w:r>
      </w:del>
      <w:del w:id="3469" w:date="2023-01-13T18:26:59Z" w:author="Jan Groh">
        <w:r>
          <w:rPr>
            <w:rFonts w:ascii="Garamond Premier Pro Caption" w:hAnsi="Garamond Premier Pro Caption"/>
            <w:sz w:val="22"/>
            <w:szCs w:val="22"/>
            <w:rtl w:val="0"/>
            <w:lang w:val="de-DE"/>
          </w:rPr>
          <w:delText xml:space="preserve">so dacht ich, </w:delText>
        </w:r>
      </w:del>
      <w:del w:id="3470" w:date="2023-01-13T18:26:59Z" w:author="Jan Groh">
        <w:r>
          <w:rPr>
            <w:rFonts w:ascii="Garamond Premier Pro Caption" w:hAnsi="Garamond Premier Pro Caption" w:hint="default"/>
            <w:sz w:val="22"/>
            <w:szCs w:val="22"/>
            <w:rtl w:val="0"/>
          </w:rPr>
          <w:delText xml:space="preserve">– </w:delText>
        </w:r>
      </w:del>
      <w:del w:id="3471" w:date="2023-01-13T18:26:59Z" w:author="Jan Groh">
        <w:r>
          <w:rPr>
            <w:rFonts w:ascii="Garamond Premier Pro Caption" w:hAnsi="Garamond Premier Pro Caption"/>
            <w:sz w:val="22"/>
            <w:szCs w:val="22"/>
            <w:rtl w:val="0"/>
            <w:lang w:val="de-DE"/>
          </w:rPr>
          <w:delText xml:space="preserve">kannst Du bauen,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72" w:date="2023-01-13T18:26:59Z" w:author="Jan Groh"/>
          <w:rFonts w:ascii="Garamond Premier Pro Caption" w:cs="Garamond Premier Pro Caption" w:hAnsi="Garamond Premier Pro Caption" w:eastAsia="Garamond Premier Pro Caption"/>
          <w:sz w:val="22"/>
          <w:szCs w:val="22"/>
        </w:rPr>
      </w:pPr>
      <w:del w:id="3473" w:date="2023-01-13T18:26:59Z" w:author="Jan Groh">
        <w:r>
          <w:rPr>
            <w:rFonts w:ascii="Garamond Premier Pro Caption" w:hAnsi="Garamond Premier Pro Caption"/>
            <w:sz w:val="22"/>
            <w:szCs w:val="22"/>
            <w:rtl w:val="0"/>
            <w:lang w:val="de-DE"/>
          </w:rPr>
          <w:delText>Kein Sorg</w:delText>
        </w:r>
      </w:del>
      <w:del w:id="3474" w:date="2023-01-13T18:26:59Z" w:author="Jan Groh">
        <w:r>
          <w:rPr>
            <w:rFonts w:ascii="Garamond Premier Pro Caption" w:hAnsi="Garamond Premier Pro Caption" w:hint="default"/>
            <w:sz w:val="22"/>
            <w:szCs w:val="22"/>
            <w:rtl w:val="1"/>
          </w:rPr>
          <w:delText xml:space="preserve">’ </w:delText>
        </w:r>
      </w:del>
      <w:del w:id="3475" w:date="2023-01-13T18:26:59Z" w:author="Jan Groh">
        <w:r>
          <w:rPr>
            <w:rFonts w:ascii="Garamond Premier Pro Caption" w:hAnsi="Garamond Premier Pro Caption"/>
            <w:sz w:val="22"/>
            <w:szCs w:val="22"/>
            <w:rtl w:val="0"/>
            <w:lang w:val="de-DE"/>
          </w:rPr>
          <w:delText>kam mir in Sinn.</w:delText>
        </w:r>
      </w:del>
      <w:del w:id="3476"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7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78" w:date="2023-01-13T18:26:59Z" w:author="Jan Groh"/>
          <w:rFonts w:ascii="Garamond Premier Pro Caption" w:cs="Garamond Premier Pro Caption" w:hAnsi="Garamond Premier Pro Caption" w:eastAsia="Garamond Premier Pro Caption"/>
          <w:sz w:val="22"/>
          <w:szCs w:val="22"/>
        </w:rPr>
      </w:pPr>
      <w:del w:id="3479" w:date="2023-01-13T18:26:59Z" w:author="Jan Groh">
        <w:r>
          <w:rPr>
            <w:rFonts w:ascii="Garamond Premier Pro Caption" w:hAnsi="Garamond Premier Pro Caption"/>
            <w:sz w:val="22"/>
            <w:szCs w:val="22"/>
            <w:rtl w:val="0"/>
            <w:lang w:val="de-DE"/>
          </w:rPr>
          <w:delText>Wohl lag der Liebe erstes Gl</w:delText>
        </w:r>
      </w:del>
      <w:del w:id="3480" w:date="2023-01-13T18:26:59Z" w:author="Jan Groh">
        <w:r>
          <w:rPr>
            <w:rFonts w:ascii="Garamond Premier Pro Caption" w:hAnsi="Garamond Premier Pro Caption" w:hint="default"/>
            <w:sz w:val="22"/>
            <w:szCs w:val="22"/>
            <w:rtl w:val="0"/>
          </w:rPr>
          <w:delText>ü</w:delText>
        </w:r>
      </w:del>
      <w:del w:id="3481"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82" w:date="2023-01-13T18:26:59Z" w:author="Jan Groh"/>
          <w:rFonts w:ascii="Garamond Premier Pro Caption" w:cs="Garamond Premier Pro Caption" w:hAnsi="Garamond Premier Pro Caption" w:eastAsia="Garamond Premier Pro Caption"/>
          <w:sz w:val="22"/>
          <w:szCs w:val="22"/>
        </w:rPr>
      </w:pPr>
      <w:del w:id="3483" w:date="2023-01-13T18:26:59Z" w:author="Jan Groh">
        <w:r>
          <w:rPr>
            <w:rFonts w:ascii="Garamond Premier Pro Caption" w:hAnsi="Garamond Premier Pro Caption"/>
            <w:sz w:val="22"/>
            <w:szCs w:val="22"/>
            <w:rtl w:val="0"/>
            <w:lang w:val="de-DE"/>
          </w:rPr>
          <w:delText xml:space="preserve">Mir im Erinnrungstraum,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84" w:date="2023-01-13T18:26:59Z" w:author="Jan Groh"/>
          <w:rFonts w:ascii="Garamond Premier Pro Caption" w:cs="Garamond Premier Pro Caption" w:hAnsi="Garamond Premier Pro Caption" w:eastAsia="Garamond Premier Pro Caption"/>
          <w:sz w:val="22"/>
          <w:szCs w:val="22"/>
        </w:rPr>
      </w:pPr>
      <w:del w:id="3485" w:date="2023-01-13T18:26:59Z" w:author="Jan Groh">
        <w:r>
          <w:rPr>
            <w:rFonts w:ascii="Garamond Premier Pro Caption" w:hAnsi="Garamond Premier Pro Caption"/>
            <w:sz w:val="22"/>
            <w:szCs w:val="22"/>
            <w:rtl w:val="0"/>
            <w:lang w:val="de-DE"/>
          </w:rPr>
          <w:delText>Doch wandt</w:delText>
        </w:r>
      </w:del>
      <w:del w:id="3486" w:date="2023-01-13T18:26:59Z" w:author="Jan Groh">
        <w:r>
          <w:rPr>
            <w:rFonts w:ascii="Garamond Premier Pro Caption" w:hAnsi="Garamond Premier Pro Caption" w:hint="default"/>
            <w:sz w:val="22"/>
            <w:szCs w:val="22"/>
            <w:rtl w:val="1"/>
          </w:rPr>
          <w:delText xml:space="preserve">’ </w:delText>
        </w:r>
      </w:del>
      <w:del w:id="3487" w:date="2023-01-13T18:26:59Z" w:author="Jan Groh">
        <w:r>
          <w:rPr>
            <w:rFonts w:ascii="Garamond Premier Pro Caption" w:hAnsi="Garamond Premier Pro Caption"/>
            <w:sz w:val="22"/>
            <w:szCs w:val="22"/>
            <w:rtl w:val="0"/>
            <w:lang w:val="de-DE"/>
          </w:rPr>
          <w:delText xml:space="preserve">ich ernst davor den Blick,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88" w:date="2023-01-13T18:26:59Z" w:author="Jan Groh"/>
          <w:rFonts w:ascii="Garamond Premier Pro Caption" w:cs="Garamond Premier Pro Caption" w:hAnsi="Garamond Premier Pro Caption" w:eastAsia="Garamond Premier Pro Caption"/>
          <w:sz w:val="22"/>
          <w:szCs w:val="22"/>
        </w:rPr>
      </w:pPr>
      <w:del w:id="3489" w:date="2023-01-13T18:26:59Z" w:author="Jan Groh">
        <w:r>
          <w:rPr>
            <w:rFonts w:ascii="Garamond Premier Pro Caption" w:hAnsi="Garamond Premier Pro Caption"/>
            <w:sz w:val="22"/>
            <w:szCs w:val="22"/>
            <w:rtl w:val="0"/>
            <w:lang w:val="de-DE"/>
          </w:rPr>
          <w:delText>Gab nicht dem Bild mehr Raum</w:delText>
        </w:r>
      </w:del>
      <w:del w:id="3490"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9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92" w:date="2023-01-13T18:26:59Z" w:author="Jan Groh"/>
          <w:rFonts w:ascii="Garamond Premier Pro Caption" w:cs="Garamond Premier Pro Caption" w:hAnsi="Garamond Premier Pro Caption" w:eastAsia="Garamond Premier Pro Caption"/>
          <w:sz w:val="22"/>
          <w:szCs w:val="22"/>
        </w:rPr>
      </w:pPr>
      <w:del w:id="3493" w:date="2023-01-13T18:26:59Z" w:author="Jan Groh">
        <w:r>
          <w:rPr>
            <w:rFonts w:ascii="Garamond Premier Pro Caption" w:hAnsi="Garamond Premier Pro Caption"/>
            <w:sz w:val="22"/>
            <w:szCs w:val="22"/>
            <w:rtl w:val="0"/>
            <w:lang w:val="de-DE"/>
          </w:rPr>
          <w:delText xml:space="preserve">Nein! </w:delText>
        </w:r>
      </w:del>
      <w:del w:id="3494" w:date="2023-01-13T18:26:59Z" w:author="Jan Groh">
        <w:r>
          <w:rPr>
            <w:rFonts w:ascii="Garamond Premier Pro Caption" w:hAnsi="Garamond Premier Pro Caption" w:hint="default"/>
            <w:sz w:val="22"/>
            <w:szCs w:val="22"/>
            <w:rtl w:val="0"/>
          </w:rPr>
          <w:delText xml:space="preserve">– </w:delText>
        </w:r>
      </w:del>
      <w:del w:id="3495" w:date="2023-01-13T18:26:59Z" w:author="Jan Groh">
        <w:r>
          <w:rPr>
            <w:rFonts w:ascii="Garamond Premier Pro Caption" w:hAnsi="Garamond Premier Pro Caption"/>
            <w:sz w:val="22"/>
            <w:szCs w:val="22"/>
            <w:rtl w:val="0"/>
            <w:lang w:val="de-DE"/>
          </w:rPr>
          <w:delText xml:space="preserve">Stimmen, </w:delText>
        </w:r>
      </w:del>
      <w:del w:id="3496" w:date="2023-01-13T18:26:59Z" w:author="Jan Groh">
        <w:r>
          <w:rPr>
            <w:rFonts w:ascii="Garamond Premier Pro Caption" w:hAnsi="Garamond Premier Pro Caption" w:hint="default"/>
            <w:sz w:val="22"/>
            <w:szCs w:val="22"/>
            <w:rtl w:val="0"/>
          </w:rPr>
          <w:delText xml:space="preserve">– </w:delText>
        </w:r>
      </w:del>
      <w:del w:id="3497" w:date="2023-01-13T18:26:59Z" w:author="Jan Groh">
        <w:r>
          <w:rPr>
            <w:rFonts w:ascii="Garamond Premier Pro Caption" w:hAnsi="Garamond Premier Pro Caption"/>
            <w:sz w:val="22"/>
            <w:szCs w:val="22"/>
            <w:rtl w:val="0"/>
            <w:lang w:val="de-DE"/>
          </w:rPr>
          <w:delText>werdet nimmer laut,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498" w:date="2023-01-13T18:26:59Z" w:author="Jan Groh"/>
          <w:rFonts w:ascii="Garamond Premier Pro Caption" w:cs="Garamond Premier Pro Caption" w:hAnsi="Garamond Premier Pro Caption" w:eastAsia="Garamond Premier Pro Caption"/>
          <w:sz w:val="22"/>
          <w:szCs w:val="22"/>
        </w:rPr>
      </w:pPr>
      <w:del w:id="3499" w:date="2023-01-13T18:26:59Z" w:author="Jan Groh">
        <w:r>
          <w:rPr>
            <w:rFonts w:ascii="Garamond Premier Pro Caption" w:hAnsi="Garamond Premier Pro Caption"/>
            <w:sz w:val="22"/>
            <w:szCs w:val="22"/>
            <w:rtl w:val="0"/>
            <w:lang w:val="de-DE"/>
          </w:rPr>
          <w:delText xml:space="preserve">Schlaft sanft und leise ein, </w:delText>
        </w:r>
      </w:del>
      <w:del w:id="3500"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01" w:date="2023-01-13T18:26:59Z" w:author="Jan Groh"/>
          <w:rFonts w:ascii="Garamond Premier Pro Caption" w:cs="Garamond Premier Pro Caption" w:hAnsi="Garamond Premier Pro Caption" w:eastAsia="Garamond Premier Pro Caption"/>
          <w:sz w:val="22"/>
          <w:szCs w:val="22"/>
        </w:rPr>
      </w:pPr>
      <w:del w:id="3502" w:date="2023-01-13T18:26:59Z" w:author="Jan Groh">
        <w:r>
          <w:rPr>
            <w:rFonts w:ascii="Garamond Premier Pro Caption" w:hAnsi="Garamond Premier Pro Caption"/>
            <w:sz w:val="22"/>
            <w:szCs w:val="22"/>
            <w:rtl w:val="0"/>
            <w:lang w:val="de-DE"/>
          </w:rPr>
          <w:delText xml:space="preserve">Bedenkt, ich bin verlobte Braut, </w:delText>
        </w:r>
      </w:del>
      <w:del w:id="3503"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04" w:date="2023-01-13T18:26:59Z" w:author="Jan Groh"/>
          <w:rFonts w:ascii="Garamond Premier Pro Caption" w:cs="Garamond Premier Pro Caption" w:hAnsi="Garamond Premier Pro Caption" w:eastAsia="Garamond Premier Pro Caption"/>
          <w:sz w:val="22"/>
          <w:szCs w:val="22"/>
        </w:rPr>
      </w:pPr>
      <w:del w:id="3505" w:date="2023-01-13T18:26:59Z" w:author="Jan Groh">
        <w:r>
          <w:rPr>
            <w:rFonts w:ascii="Garamond Premier Pro Caption" w:hAnsi="Garamond Premier Pro Caption"/>
            <w:sz w:val="22"/>
            <w:szCs w:val="22"/>
            <w:rtl w:val="0"/>
            <w:lang w:val="de-DE"/>
          </w:rPr>
          <w:delText xml:space="preserve">Darf keinem andern sein. </w:delText>
        </w:r>
      </w:del>
      <w:del w:id="3506"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0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08" w:date="2023-01-13T18:26:59Z" w:author="Jan Groh"/>
          <w:rFonts w:ascii="Garamond Premier Pro Caption" w:cs="Garamond Premier Pro Caption" w:hAnsi="Garamond Premier Pro Caption" w:eastAsia="Garamond Premier Pro Caption"/>
          <w:sz w:val="22"/>
          <w:szCs w:val="22"/>
        </w:rPr>
      </w:pPr>
      <w:del w:id="3509" w:date="2023-01-13T18:26:59Z" w:author="Jan Groh">
        <w:r>
          <w:rPr>
            <w:rFonts w:ascii="Garamond Premier Pro Caption" w:hAnsi="Garamond Premier Pro Caption"/>
            <w:sz w:val="22"/>
            <w:szCs w:val="22"/>
            <w:rtl w:val="0"/>
            <w:lang w:val="de-DE"/>
          </w:rPr>
          <w:delText xml:space="preserve">Und wann ich strebe Nacht und Tag,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10" w:date="2023-01-13T18:26:59Z" w:author="Jan Groh"/>
          <w:rFonts w:ascii="Garamond Premier Pro Caption" w:cs="Garamond Premier Pro Caption" w:hAnsi="Garamond Premier Pro Caption" w:eastAsia="Garamond Premier Pro Caption"/>
          <w:sz w:val="22"/>
          <w:szCs w:val="22"/>
        </w:rPr>
      </w:pPr>
      <w:del w:id="3511" w:date="2023-01-13T18:26:59Z" w:author="Jan Groh">
        <w:r>
          <w:rPr>
            <w:rFonts w:ascii="Garamond Premier Pro Caption" w:hAnsi="Garamond Premier Pro Caption"/>
            <w:sz w:val="22"/>
            <w:szCs w:val="22"/>
            <w:rtl w:val="0"/>
            <w:lang w:val="de-DE"/>
          </w:rPr>
          <w:delText>zu g</w:delText>
        </w:r>
      </w:del>
      <w:del w:id="3512" w:date="2023-01-13T18:26:59Z" w:author="Jan Groh">
        <w:r>
          <w:rPr>
            <w:rFonts w:ascii="Garamond Premier Pro Caption" w:hAnsi="Garamond Premier Pro Caption" w:hint="default"/>
            <w:sz w:val="22"/>
            <w:szCs w:val="22"/>
            <w:rtl w:val="1"/>
          </w:rPr>
          <w:delText>’</w:delText>
        </w:r>
      </w:del>
      <w:del w:id="3513" w:date="2023-01-13T18:26:59Z" w:author="Jan Groh">
        <w:r>
          <w:rPr>
            <w:rFonts w:ascii="Garamond Premier Pro Caption" w:hAnsi="Garamond Premier Pro Caption"/>
            <w:sz w:val="22"/>
            <w:szCs w:val="22"/>
            <w:rtl w:val="0"/>
          </w:rPr>
          <w:delText>n</w:delText>
        </w:r>
      </w:del>
      <w:del w:id="3514" w:date="2023-01-13T18:26:59Z" w:author="Jan Groh">
        <w:r>
          <w:rPr>
            <w:rFonts w:ascii="Garamond Premier Pro Caption" w:hAnsi="Garamond Premier Pro Caption" w:hint="default"/>
            <w:sz w:val="22"/>
            <w:szCs w:val="22"/>
            <w:rtl w:val="0"/>
          </w:rPr>
          <w:delText>ü</w:delText>
        </w:r>
      </w:del>
      <w:del w:id="3515" w:date="2023-01-13T18:26:59Z" w:author="Jan Groh">
        <w:r>
          <w:rPr>
            <w:rFonts w:ascii="Garamond Premier Pro Caption" w:hAnsi="Garamond Premier Pro Caption"/>
            <w:sz w:val="22"/>
            <w:szCs w:val="22"/>
            <w:rtl w:val="0"/>
            <w:lang w:val="de-DE"/>
          </w:rPr>
          <w:delText xml:space="preserve">gen meiner Pflicht,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16" w:date="2023-01-13T18:26:59Z" w:author="Jan Groh"/>
          <w:rFonts w:ascii="Garamond Premier Pro Caption" w:cs="Garamond Premier Pro Caption" w:hAnsi="Garamond Premier Pro Caption" w:eastAsia="Garamond Premier Pro Caption"/>
          <w:sz w:val="22"/>
          <w:szCs w:val="22"/>
        </w:rPr>
      </w:pPr>
      <w:del w:id="3517" w:date="2023-01-13T18:26:59Z" w:author="Jan Groh">
        <w:r>
          <w:rPr>
            <w:rFonts w:ascii="Garamond Premier Pro Caption" w:hAnsi="Garamond Premier Pro Caption"/>
            <w:sz w:val="22"/>
            <w:szCs w:val="22"/>
            <w:rtl w:val="0"/>
            <w:lang w:val="de-DE"/>
          </w:rPr>
          <w:delText xml:space="preserve">Und nun getan, was ich vermag,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18" w:date="2023-01-13T18:26:59Z" w:author="Jan Groh"/>
          <w:rFonts w:ascii="Garamond Premier Pro Caption" w:cs="Garamond Premier Pro Caption" w:hAnsi="Garamond Premier Pro Caption" w:eastAsia="Garamond Premier Pro Caption"/>
          <w:sz w:val="22"/>
          <w:szCs w:val="22"/>
        </w:rPr>
      </w:pPr>
      <w:del w:id="3519" w:date="2023-01-13T18:26:59Z" w:author="Jan Groh">
        <w:r>
          <w:rPr>
            <w:rFonts w:ascii="Garamond Premier Pro Caption" w:hAnsi="Garamond Premier Pro Caption"/>
            <w:sz w:val="22"/>
            <w:szCs w:val="22"/>
            <w:rtl w:val="0"/>
            <w:lang w:val="de-DE"/>
          </w:rPr>
          <w:delText>Versteht er</w:delText>
        </w:r>
      </w:del>
      <w:del w:id="3520" w:date="2023-01-13T18:26:59Z" w:author="Jan Groh">
        <w:r>
          <w:rPr>
            <w:rFonts w:ascii="Garamond Premier Pro Caption" w:hAnsi="Garamond Premier Pro Caption" w:hint="default"/>
            <w:sz w:val="22"/>
            <w:szCs w:val="22"/>
            <w:rtl w:val="1"/>
          </w:rPr>
          <w:delText>’</w:delText>
        </w:r>
      </w:del>
      <w:del w:id="3521" w:date="2023-01-13T18:26:59Z" w:author="Jan Groh">
        <w:r>
          <w:rPr>
            <w:rFonts w:ascii="Garamond Premier Pro Caption" w:hAnsi="Garamond Premier Pro Caption"/>
            <w:sz w:val="22"/>
            <w:szCs w:val="22"/>
            <w:rtl w:val="0"/>
            <w:lang w:val="de-DE"/>
          </w:rPr>
          <w:delText>s dennoch nicht.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2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23" w:date="2023-01-13T18:26:59Z" w:author="Jan Groh"/>
          <w:rFonts w:ascii="Garamond Premier Pro Caption" w:cs="Garamond Premier Pro Caption" w:hAnsi="Garamond Premier Pro Caption" w:eastAsia="Garamond Premier Pro Caption"/>
          <w:sz w:val="22"/>
          <w:szCs w:val="22"/>
        </w:rPr>
      </w:pPr>
      <w:del w:id="3524" w:date="2023-01-13T18:26:59Z" w:author="Jan Groh">
        <w:r>
          <w:rPr>
            <w:rFonts w:ascii="Garamond Premier Pro Caption" w:hAnsi="Garamond Premier Pro Caption"/>
            <w:sz w:val="22"/>
            <w:szCs w:val="22"/>
            <w:rtl w:val="0"/>
            <w:lang w:val="de-DE"/>
          </w:rPr>
          <w:delText xml:space="preserve">Geht stumm an meinem Weh vorbei,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25" w:date="2023-01-13T18:26:59Z" w:author="Jan Groh"/>
          <w:rFonts w:ascii="Garamond Premier Pro Caption" w:cs="Garamond Premier Pro Caption" w:hAnsi="Garamond Premier Pro Caption" w:eastAsia="Garamond Premier Pro Caption"/>
          <w:sz w:val="22"/>
          <w:szCs w:val="22"/>
        </w:rPr>
      </w:pPr>
      <w:del w:id="3526" w:date="2023-01-13T18:26:59Z" w:author="Jan Groh">
        <w:r>
          <w:rPr>
            <w:rFonts w:ascii="Garamond Premier Pro Caption" w:hAnsi="Garamond Premier Pro Caption"/>
            <w:sz w:val="22"/>
            <w:szCs w:val="22"/>
            <w:rtl w:val="0"/>
            <w:lang w:val="de-DE"/>
          </w:rPr>
          <w:delText xml:space="preserve">Begreift nicht, was ich will, </w:delText>
        </w:r>
      </w:del>
      <w:del w:id="3527"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28" w:date="2023-01-13T18:26:59Z" w:author="Jan Groh"/>
          <w:rFonts w:ascii="Garamond Premier Pro Caption" w:cs="Garamond Premier Pro Caption" w:hAnsi="Garamond Premier Pro Caption" w:eastAsia="Garamond Premier Pro Caption"/>
          <w:sz w:val="22"/>
          <w:szCs w:val="22"/>
        </w:rPr>
      </w:pPr>
      <w:del w:id="3529" w:date="2023-01-13T18:26:59Z" w:author="Jan Groh">
        <w:r>
          <w:rPr>
            <w:rFonts w:ascii="Garamond Premier Pro Caption" w:hAnsi="Garamond Premier Pro Caption"/>
            <w:sz w:val="22"/>
            <w:szCs w:val="22"/>
            <w:rtl w:val="0"/>
            <w:lang w:val="de-DE"/>
          </w:rPr>
          <w:delText xml:space="preserve">Doch bleiben will ich mir getreu,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3530" w:date="2023-01-13T18:26:59Z" w:author="Jan Groh"/>
          <w:rFonts w:ascii="Garamond Premier Pro Caption" w:cs="Garamond Premier Pro Caption" w:hAnsi="Garamond Premier Pro Caption" w:eastAsia="Garamond Premier Pro Caption"/>
          <w:sz w:val="22"/>
          <w:szCs w:val="22"/>
        </w:rPr>
      </w:pPr>
      <w:del w:id="3531" w:date="2023-01-13T18:26:59Z" w:author="Jan Groh">
        <w:r>
          <w:rPr>
            <w:rFonts w:ascii="Garamond Premier Pro Caption" w:hAnsi="Garamond Premier Pro Caption"/>
            <w:sz w:val="22"/>
            <w:szCs w:val="22"/>
            <w:rtl w:val="0"/>
            <w:lang w:val="de-DE"/>
          </w:rPr>
          <w:delText>und tragen alles still.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3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3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34" w:date="2023-01-13T18:26:59Z" w:author="Jan Groh"/>
          <w:rFonts w:ascii="Garamond Premier Pro Italic" w:cs="Garamond Premier Pro Italic" w:hAnsi="Garamond Premier Pro Italic" w:eastAsia="Garamond Premier Pro Italic"/>
          <w:sz w:val="22"/>
          <w:szCs w:val="22"/>
        </w:rPr>
      </w:pPr>
      <w:del w:id="3535" w:date="2023-01-13T18:26:59Z" w:author="Jan Groh">
        <w:r>
          <w:rPr>
            <w:rFonts w:ascii="Garamond Premier Pro Italic" w:hAnsi="Garamond Premier Pro Italic"/>
            <w:sz w:val="22"/>
            <w:szCs w:val="22"/>
            <w:rtl w:val="0"/>
            <w:lang w:val="de-DE"/>
          </w:rPr>
          <w:delText>Aus Adele Schopenhauers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36" w:date="2023-01-13T18:26:59Z" w:author="Jan Groh"/>
          <w:rFonts w:ascii="Garamond Premier Pro Italic" w:cs="Garamond Premier Pro Italic" w:hAnsi="Garamond Premier Pro Italic" w:eastAsia="Garamond Premier Pro Italic"/>
          <w:sz w:val="22"/>
          <w:szCs w:val="22"/>
        </w:rPr>
      </w:pPr>
      <w:del w:id="3537" w:date="2023-01-13T18:26:59Z" w:author="Jan Groh">
        <w:r>
          <w:rPr>
            <w:rFonts w:ascii="Garamond Premier Pro Italic" w:hAnsi="Garamond Premier Pro Italic"/>
            <w:sz w:val="22"/>
            <w:szCs w:val="22"/>
            <w:rtl w:val="0"/>
            <w:lang w:val="en-US"/>
          </w:rPr>
          <w:delText>16. [Febr.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38" w:date="2023-01-13T18:26:59Z" w:author="Jan Groh"/>
          <w:rFonts w:ascii="Garamond Premier Pro Caption" w:cs="Garamond Premier Pro Caption" w:hAnsi="Garamond Premier Pro Caption" w:eastAsia="Garamond Premier Pro Caption"/>
          <w:sz w:val="22"/>
          <w:szCs w:val="22"/>
        </w:rPr>
      </w:pPr>
      <w:del w:id="3539" w:date="2023-01-13T18:26:59Z" w:author="Jan Groh">
        <w:r>
          <w:rPr>
            <w:rFonts w:ascii="Garamond Premier Pro Caption" w:hAnsi="Garamond Premier Pro Caption"/>
            <w:sz w:val="22"/>
            <w:szCs w:val="22"/>
            <w:rtl w:val="0"/>
            <w:lang w:val="de-DE"/>
          </w:rPr>
          <w:delText xml:space="preserve">Gestern war rechte Not! Ich habe am Ende meine alte Gewalt </w:delText>
        </w:r>
      </w:del>
      <w:del w:id="3540" w:date="2023-01-13T18:26:59Z" w:author="Jan Groh">
        <w:r>
          <w:rPr>
            <w:rFonts w:ascii="Garamond Premier Pro Caption" w:hAnsi="Garamond Premier Pro Caption" w:hint="default"/>
            <w:sz w:val="22"/>
            <w:szCs w:val="22"/>
            <w:rtl w:val="0"/>
          </w:rPr>
          <w:delText>ü</w:delText>
        </w:r>
      </w:del>
      <w:del w:id="3541" w:date="2023-01-13T18:26:59Z" w:author="Jan Groh">
        <w:r>
          <w:rPr>
            <w:rFonts w:ascii="Garamond Premier Pro Caption" w:hAnsi="Garamond Premier Pro Caption"/>
            <w:sz w:val="22"/>
            <w:szCs w:val="22"/>
            <w:rtl w:val="0"/>
            <w:lang w:val="de-DE"/>
          </w:rPr>
          <w:delText xml:space="preserve">ber Ottilien wieder gezeigt und ihre Stimmung gegen August </w:delText>
        </w:r>
      </w:del>
      <w:del w:id="3542" w:date="2023-01-13T18:26:59Z" w:author="Jan Groh">
        <w:r>
          <w:rPr>
            <w:rFonts w:ascii="Garamond Premier Pro Caption" w:hAnsi="Garamond Premier Pro Caption"/>
            <w:sz w:val="22"/>
            <w:szCs w:val="22"/>
            <w:rtl w:val="0"/>
            <w:lang w:val="de-DE"/>
          </w:rPr>
          <w:delText>gemildert</w:delText>
        </w:r>
      </w:del>
      <w:del w:id="3543" w:date="2023-01-13T18:26:59Z" w:author="Jan Groh">
        <w:r>
          <w:rPr>
            <w:rFonts w:ascii="Garamond Premier Pro Caption" w:hAnsi="Garamond Premier Pro Caption"/>
            <w:sz w:val="22"/>
            <w:szCs w:val="22"/>
            <w:rtl w:val="0"/>
            <w:lang w:val="de-DE"/>
          </w:rPr>
          <w:delText>. All meine b</w:delText>
        </w:r>
      </w:del>
      <w:del w:id="3544" w:date="2023-01-13T18:26:59Z" w:author="Jan Groh">
        <w:r>
          <w:rPr>
            <w:rFonts w:ascii="Garamond Premier Pro Caption" w:hAnsi="Garamond Premier Pro Caption" w:hint="default"/>
            <w:sz w:val="22"/>
            <w:szCs w:val="22"/>
            <w:rtl w:val="0"/>
            <w:lang w:val="sv-SE"/>
          </w:rPr>
          <w:delText>ö</w:delText>
        </w:r>
      </w:del>
      <w:del w:id="3545" w:date="2023-01-13T18:26:59Z" w:author="Jan Groh">
        <w:r>
          <w:rPr>
            <w:rFonts w:ascii="Garamond Premier Pro Caption" w:hAnsi="Garamond Premier Pro Caption"/>
            <w:sz w:val="22"/>
            <w:szCs w:val="22"/>
            <w:rtl w:val="0"/>
            <w:lang w:val="de-DE"/>
          </w:rPr>
          <w:delText>sen Ahnungen treffen fr</w:delText>
        </w:r>
      </w:del>
      <w:del w:id="3546" w:date="2023-01-13T18:26:59Z" w:author="Jan Groh">
        <w:r>
          <w:rPr>
            <w:rFonts w:ascii="Garamond Premier Pro Caption" w:hAnsi="Garamond Premier Pro Caption" w:hint="default"/>
            <w:sz w:val="22"/>
            <w:szCs w:val="22"/>
            <w:rtl w:val="0"/>
          </w:rPr>
          <w:delText>ü</w:delText>
        </w:r>
      </w:del>
      <w:del w:id="3547" w:date="2023-01-13T18:26:59Z" w:author="Jan Groh">
        <w:r>
          <w:rPr>
            <w:rFonts w:ascii="Garamond Premier Pro Caption" w:hAnsi="Garamond Premier Pro Caption"/>
            <w:sz w:val="22"/>
            <w:szCs w:val="22"/>
            <w:rtl w:val="0"/>
            <w:lang w:val="de-DE"/>
          </w:rPr>
          <w:delText>h ein, ach, es ist sehr hart. August hat aus Laune Ottilien gezwungen, vom Ball zu Hause zu bleiben, obschon all ihre Landsleute da waren. Das ist f</w:delText>
        </w:r>
      </w:del>
      <w:del w:id="3548" w:date="2023-01-13T18:26:59Z" w:author="Jan Groh">
        <w:r>
          <w:rPr>
            <w:rFonts w:ascii="Garamond Premier Pro Caption" w:hAnsi="Garamond Premier Pro Caption" w:hint="default"/>
            <w:sz w:val="22"/>
            <w:szCs w:val="22"/>
            <w:rtl w:val="0"/>
          </w:rPr>
          <w:delText>ü</w:delText>
        </w:r>
      </w:del>
      <w:del w:id="3549" w:date="2023-01-13T18:26:59Z" w:author="Jan Groh">
        <w:r>
          <w:rPr>
            <w:rFonts w:ascii="Garamond Premier Pro Caption" w:hAnsi="Garamond Premier Pro Caption"/>
            <w:sz w:val="22"/>
            <w:szCs w:val="22"/>
            <w:rtl w:val="0"/>
            <w:lang w:val="de-DE"/>
          </w:rPr>
          <w:delText>r den Moment nichts, f</w:delText>
        </w:r>
      </w:del>
      <w:del w:id="3550" w:date="2023-01-13T18:26:59Z" w:author="Jan Groh">
        <w:r>
          <w:rPr>
            <w:rFonts w:ascii="Garamond Premier Pro Caption" w:hAnsi="Garamond Premier Pro Caption" w:hint="default"/>
            <w:sz w:val="22"/>
            <w:szCs w:val="22"/>
            <w:rtl w:val="0"/>
          </w:rPr>
          <w:delText>ü</w:delText>
        </w:r>
      </w:del>
      <w:del w:id="3551" w:date="2023-01-13T18:26:59Z" w:author="Jan Groh">
        <w:r>
          <w:rPr>
            <w:rFonts w:ascii="Garamond Premier Pro Caption" w:hAnsi="Garamond Premier Pro Caption"/>
            <w:sz w:val="22"/>
            <w:szCs w:val="22"/>
            <w:rtl w:val="0"/>
            <w:lang w:val="de-DE"/>
          </w:rPr>
          <w:delText>r die Zukunft ein b</w:delText>
        </w:r>
      </w:del>
      <w:del w:id="3552" w:date="2023-01-13T18:26:59Z" w:author="Jan Groh">
        <w:r>
          <w:rPr>
            <w:rFonts w:ascii="Garamond Premier Pro Caption" w:hAnsi="Garamond Premier Pro Caption" w:hint="default"/>
            <w:sz w:val="22"/>
            <w:szCs w:val="22"/>
            <w:rtl w:val="0"/>
            <w:lang w:val="sv-SE"/>
          </w:rPr>
          <w:delText>ö</w:delText>
        </w:r>
      </w:del>
      <w:del w:id="3553" w:date="2023-01-13T18:26:59Z" w:author="Jan Groh">
        <w:r>
          <w:rPr>
            <w:rFonts w:ascii="Garamond Premier Pro Caption" w:hAnsi="Garamond Premier Pro Caption"/>
            <w:sz w:val="22"/>
            <w:szCs w:val="22"/>
            <w:rtl w:val="0"/>
            <w:lang w:val="de-DE"/>
          </w:rPr>
          <w:delText xml:space="preserve">ses Omen. Jetzt ist sie </w:delText>
        </w:r>
      </w:del>
      <w:del w:id="3554" w:date="2023-01-13T18:26:59Z" w:author="Jan Groh">
        <w:r>
          <w:rPr>
            <w:rFonts w:ascii="Garamond Premier Pro Caption" w:hAnsi="Garamond Premier Pro Caption" w:hint="default"/>
            <w:sz w:val="22"/>
            <w:szCs w:val="22"/>
            <w:rtl w:val="0"/>
          </w:rPr>
          <w:delText>ä</w:delText>
        </w:r>
      </w:del>
      <w:del w:id="3555" w:date="2023-01-13T18:26:59Z" w:author="Jan Groh">
        <w:r>
          <w:rPr>
            <w:rFonts w:ascii="Garamond Premier Pro Caption" w:hAnsi="Garamond Premier Pro Caption"/>
            <w:sz w:val="22"/>
            <w:szCs w:val="22"/>
            <w:rtl w:val="0"/>
          </w:rPr>
          <w:delText>u</w:delText>
        </w:r>
      </w:del>
      <w:del w:id="3556" w:date="2023-01-13T18:26:59Z" w:author="Jan Groh">
        <w:r>
          <w:rPr>
            <w:rFonts w:ascii="Garamond Premier Pro Caption" w:hAnsi="Garamond Premier Pro Caption" w:hint="default"/>
            <w:sz w:val="22"/>
            <w:szCs w:val="22"/>
            <w:rtl w:val="0"/>
            <w:lang w:val="de-DE"/>
          </w:rPr>
          <w:delText>ß</w:delText>
        </w:r>
      </w:del>
      <w:del w:id="3557" w:date="2023-01-13T18:26:59Z" w:author="Jan Groh">
        <w:r>
          <w:rPr>
            <w:rFonts w:ascii="Garamond Premier Pro Caption" w:hAnsi="Garamond Premier Pro Caption"/>
            <w:sz w:val="22"/>
            <w:szCs w:val="22"/>
            <w:rtl w:val="0"/>
            <w:lang w:val="de-DE"/>
          </w:rPr>
          <w:delText>erst b</w:delText>
        </w:r>
      </w:del>
      <w:del w:id="3558" w:date="2023-01-13T18:26:59Z" w:author="Jan Groh">
        <w:r>
          <w:rPr>
            <w:rFonts w:ascii="Garamond Premier Pro Caption" w:hAnsi="Garamond Premier Pro Caption" w:hint="default"/>
            <w:sz w:val="22"/>
            <w:szCs w:val="22"/>
            <w:rtl w:val="0"/>
            <w:lang w:val="sv-SE"/>
          </w:rPr>
          <w:delText>ö</w:delText>
        </w:r>
      </w:del>
      <w:del w:id="3559" w:date="2023-01-13T18:26:59Z" w:author="Jan Groh">
        <w:r>
          <w:rPr>
            <w:rFonts w:ascii="Garamond Premier Pro Caption" w:hAnsi="Garamond Premier Pro Caption"/>
            <w:sz w:val="22"/>
            <w:szCs w:val="22"/>
            <w:rtl w:val="0"/>
            <w:lang w:val="de-DE"/>
          </w:rPr>
          <w:delText>se, fast hart gegen ihn; doch das lasse ich gehen, weil</w:delText>
        </w:r>
      </w:del>
      <w:del w:id="3560" w:date="2023-01-13T18:26:59Z" w:author="Jan Groh">
        <w:r>
          <w:rPr>
            <w:rFonts w:ascii="Garamond Premier Pro Caption" w:hAnsi="Garamond Premier Pro Caption" w:hint="default"/>
            <w:sz w:val="22"/>
            <w:szCs w:val="22"/>
            <w:rtl w:val="1"/>
          </w:rPr>
          <w:delText>’</w:delText>
        </w:r>
      </w:del>
      <w:del w:id="3561" w:date="2023-01-13T18:26:59Z" w:author="Jan Groh">
        <w:r>
          <w:rPr>
            <w:rFonts w:ascii="Garamond Premier Pro Caption" w:hAnsi="Garamond Premier Pro Caption"/>
            <w:sz w:val="22"/>
            <w:szCs w:val="22"/>
            <w:rtl w:val="0"/>
            <w:lang w:val="de-DE"/>
          </w:rPr>
          <w:delText xml:space="preserve">s ja die allereinzigste Art, ihn zur Vernunft zu bringen. Ich bin </w:delText>
        </w:r>
      </w:del>
      <w:del w:id="3562" w:date="2023-01-13T18:26:59Z" w:author="Jan Groh">
        <w:r>
          <w:rPr>
            <w:rFonts w:ascii="Garamond Premier Pro Caption" w:hAnsi="Garamond Premier Pro Caption" w:hint="default"/>
            <w:sz w:val="22"/>
            <w:szCs w:val="22"/>
            <w:rtl w:val="0"/>
          </w:rPr>
          <w:delText>ü</w:delText>
        </w:r>
      </w:del>
      <w:del w:id="3563" w:date="2023-01-13T18:26:59Z" w:author="Jan Groh">
        <w:r>
          <w:rPr>
            <w:rFonts w:ascii="Garamond Premier Pro Caption" w:hAnsi="Garamond Premier Pro Caption"/>
            <w:sz w:val="22"/>
            <w:szCs w:val="22"/>
            <w:rtl w:val="0"/>
            <w:lang w:val="de-DE"/>
          </w:rPr>
          <w:delText>brigens noch recht angegriffen von der Partie, denn erst hab</w:delText>
        </w:r>
      </w:del>
      <w:del w:id="3564" w:date="2023-01-13T18:26:59Z" w:author="Jan Groh">
        <w:r>
          <w:rPr>
            <w:rFonts w:ascii="Garamond Premier Pro Caption" w:hAnsi="Garamond Premier Pro Caption" w:hint="default"/>
            <w:sz w:val="22"/>
            <w:szCs w:val="22"/>
            <w:rtl w:val="1"/>
          </w:rPr>
          <w:delText xml:space="preserve">’ </w:delText>
        </w:r>
      </w:del>
      <w:del w:id="3565" w:date="2023-01-13T18:26:59Z" w:author="Jan Groh">
        <w:r>
          <w:rPr>
            <w:rFonts w:ascii="Garamond Premier Pro Caption" w:hAnsi="Garamond Premier Pro Caption"/>
            <w:sz w:val="22"/>
            <w:szCs w:val="22"/>
            <w:rtl w:val="0"/>
            <w:lang w:val="de-DE"/>
          </w:rPr>
          <w:delText>ich meiner Tille</w:delText>
        </w:r>
      </w:del>
      <w:del w:id="3566" w:date="2023-01-13T18:26:59Z" w:author="Jan Groh">
        <w:r>
          <w:rPr>
            <w:rFonts w:ascii="Garamond Premier Pro Caption" w:cs="Garamond Premier Pro Caption" w:hAnsi="Garamond Premier Pro Caption" w:eastAsia="Garamond Premier Pro Caption"/>
            <w:sz w:val="22"/>
            <w:szCs w:val="22"/>
            <w:vertAlign w:val="superscript"/>
          </w:rPr>
          <w:footnoteReference w:id="93"/>
        </w:r>
      </w:del>
      <w:del w:id="3567" w:date="2023-01-13T18:26:59Z" w:author="Jan Groh">
        <w:r>
          <w:rPr>
            <w:rFonts w:ascii="Garamond Premier Pro Caption" w:hAnsi="Garamond Premier Pro Caption"/>
            <w:sz w:val="22"/>
            <w:szCs w:val="22"/>
            <w:rtl w:val="0"/>
            <w:lang w:val="de-DE"/>
          </w:rPr>
          <w:delText xml:space="preserve"> die allerh</w:delText>
        </w:r>
      </w:del>
      <w:del w:id="3568" w:date="2023-01-13T18:26:59Z" w:author="Jan Groh">
        <w:r>
          <w:rPr>
            <w:rFonts w:ascii="Garamond Premier Pro Caption" w:hAnsi="Garamond Premier Pro Caption" w:hint="default"/>
            <w:sz w:val="22"/>
            <w:szCs w:val="22"/>
            <w:rtl w:val="0"/>
          </w:rPr>
          <w:delText>ä</w:delText>
        </w:r>
      </w:del>
      <w:del w:id="3569" w:date="2023-01-13T18:26:59Z" w:author="Jan Groh">
        <w:r>
          <w:rPr>
            <w:rFonts w:ascii="Garamond Premier Pro Caption" w:hAnsi="Garamond Premier Pro Caption"/>
            <w:sz w:val="22"/>
            <w:szCs w:val="22"/>
            <w:rtl w:val="0"/>
            <w:lang w:val="de-DE"/>
          </w:rPr>
          <w:delText>rtesten und entferntesten F</w:delText>
        </w:r>
      </w:del>
      <w:del w:id="3570" w:date="2023-01-13T18:26:59Z" w:author="Jan Groh">
        <w:r>
          <w:rPr>
            <w:rFonts w:ascii="Garamond Premier Pro Caption" w:hAnsi="Garamond Premier Pro Caption" w:hint="default"/>
            <w:sz w:val="22"/>
            <w:szCs w:val="22"/>
            <w:rtl w:val="0"/>
          </w:rPr>
          <w:delText>ä</w:delText>
        </w:r>
      </w:del>
      <w:del w:id="3571" w:date="2023-01-13T18:26:59Z" w:author="Jan Groh">
        <w:r>
          <w:rPr>
            <w:rFonts w:ascii="Garamond Premier Pro Caption" w:hAnsi="Garamond Premier Pro Caption"/>
            <w:sz w:val="22"/>
            <w:szCs w:val="22"/>
            <w:rtl w:val="0"/>
            <w:lang w:val="de-DE"/>
          </w:rPr>
          <w:delText>lle gezeigt, bis sie ganz</w:delText>
        </w:r>
      </w:del>
      <w:del w:id="3572" w:date="2023-01-13T18:26:59Z" w:author="Jan Groh">
        <w:r>
          <w:rPr>
            <w:rFonts w:ascii="Garamond Premier Pro Caption" w:hAnsi="Garamond Premier Pro Caption"/>
            <w:sz w:val="22"/>
            <w:szCs w:val="22"/>
            <w:rtl w:val="0"/>
            <w:lang w:val="de-DE"/>
          </w:rPr>
          <w:delText xml:space="preserve"> </w:delText>
        </w:r>
      </w:del>
      <w:del w:id="3573" w:date="2023-01-13T18:26:59Z" w:author="Jan Groh">
        <w:r>
          <w:rPr>
            <w:rFonts w:ascii="Garamond Premier Pro Caption" w:hAnsi="Garamond Premier Pro Caption"/>
            <w:sz w:val="22"/>
            <w:szCs w:val="22"/>
            <w:rtl w:val="0"/>
            <w:lang w:val="de-DE"/>
          </w:rPr>
          <w:delText>erschrocken vor sich selbst zur</w:delText>
        </w:r>
      </w:del>
      <w:del w:id="3574" w:date="2023-01-13T18:26:59Z" w:author="Jan Groh">
        <w:r>
          <w:rPr>
            <w:rFonts w:ascii="Garamond Premier Pro Caption" w:hAnsi="Garamond Premier Pro Caption" w:hint="default"/>
            <w:sz w:val="22"/>
            <w:szCs w:val="22"/>
            <w:rtl w:val="0"/>
          </w:rPr>
          <w:delText>ü</w:delText>
        </w:r>
      </w:del>
      <w:del w:id="3575" w:date="2023-01-13T18:26:59Z" w:author="Jan Groh">
        <w:r>
          <w:rPr>
            <w:rFonts w:ascii="Garamond Premier Pro Caption" w:hAnsi="Garamond Premier Pro Caption"/>
            <w:sz w:val="22"/>
            <w:szCs w:val="22"/>
            <w:rtl w:val="0"/>
            <w:lang w:val="de-DE"/>
          </w:rPr>
          <w:delText>ckbebte, und dann sprach ich von Heinke, und da ward sie denn endlich so ger</w:delText>
        </w:r>
      </w:del>
      <w:del w:id="3576" w:date="2023-01-13T18:26:59Z" w:author="Jan Groh">
        <w:r>
          <w:rPr>
            <w:rFonts w:ascii="Garamond Premier Pro Caption" w:hAnsi="Garamond Premier Pro Caption" w:hint="default"/>
            <w:sz w:val="22"/>
            <w:szCs w:val="22"/>
            <w:rtl w:val="0"/>
          </w:rPr>
          <w:delText>ü</w:delText>
        </w:r>
      </w:del>
      <w:del w:id="3577" w:date="2023-01-13T18:26:59Z" w:author="Jan Groh">
        <w:r>
          <w:rPr>
            <w:rFonts w:ascii="Garamond Premier Pro Caption" w:hAnsi="Garamond Premier Pro Caption"/>
            <w:sz w:val="22"/>
            <w:szCs w:val="22"/>
            <w:rtl w:val="0"/>
            <w:lang w:val="de-DE"/>
          </w:rPr>
          <w:delText>hrt und weich, da</w:delText>
        </w:r>
      </w:del>
      <w:del w:id="3578" w:date="2023-01-13T18:26:59Z" w:author="Jan Groh">
        <w:r>
          <w:rPr>
            <w:rFonts w:ascii="Garamond Premier Pro Caption" w:hAnsi="Garamond Premier Pro Caption" w:hint="default"/>
            <w:sz w:val="22"/>
            <w:szCs w:val="22"/>
            <w:rtl w:val="0"/>
            <w:lang w:val="de-DE"/>
          </w:rPr>
          <w:delText xml:space="preserve">ß </w:delText>
        </w:r>
      </w:del>
      <w:del w:id="3579" w:date="2023-01-13T18:26:59Z" w:author="Jan Groh">
        <w:r>
          <w:rPr>
            <w:rFonts w:ascii="Garamond Premier Pro Caption" w:hAnsi="Garamond Premier Pro Caption"/>
            <w:sz w:val="22"/>
            <w:szCs w:val="22"/>
            <w:rtl w:val="0"/>
            <w:lang w:val="de-DE"/>
          </w:rPr>
          <w:delText xml:space="preserve">sie ganz das alte liebe Engelskind war, und ich </w:delText>
        </w:r>
      </w:del>
      <w:del w:id="3580" w:date="2023-01-13T18:26:59Z" w:author="Jan Groh">
        <w:r>
          <w:rPr>
            <w:rFonts w:ascii="Garamond Premier Pro Caption" w:hAnsi="Garamond Premier Pro Caption" w:hint="default"/>
            <w:sz w:val="22"/>
            <w:szCs w:val="22"/>
            <w:rtl w:val="0"/>
          </w:rPr>
          <w:delText xml:space="preserve">– </w:delText>
        </w:r>
      </w:del>
      <w:del w:id="3581" w:date="2023-01-13T18:26:59Z" w:author="Jan Groh">
        <w:r>
          <w:rPr>
            <w:rFonts w:ascii="Garamond Premier Pro Caption" w:hAnsi="Garamond Premier Pro Caption"/>
            <w:sz w:val="22"/>
            <w:szCs w:val="22"/>
            <w:rtl w:val="0"/>
            <w:lang w:val="de-DE"/>
          </w:rPr>
          <w:delText>das alte dumme Kind!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8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84" w:date="2023-01-13T18:26:59Z" w:author="Jan Groh"/>
          <w:rFonts w:ascii="Garamond Premier Pro Italic" w:cs="Garamond Premier Pro Italic" w:hAnsi="Garamond Premier Pro Italic" w:eastAsia="Garamond Premier Pro Italic"/>
          <w:sz w:val="22"/>
          <w:szCs w:val="22"/>
        </w:rPr>
      </w:pPr>
      <w:del w:id="3585" w:date="2023-01-13T18:26:59Z" w:author="Jan Groh">
        <w:r>
          <w:rPr>
            <w:rFonts w:ascii="Garamond Premier Pro Italic" w:hAnsi="Garamond Premier Pro Italic"/>
            <w:sz w:val="22"/>
            <w:szCs w:val="22"/>
            <w:rtl w:val="0"/>
            <w:lang w:val="de-DE"/>
          </w:rPr>
          <w:delText>Ottilie an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86" w:date="2023-01-13T18:26:59Z" w:author="Jan Groh"/>
          <w:rFonts w:ascii="Garamond Premier Pro Italic" w:cs="Garamond Premier Pro Italic" w:hAnsi="Garamond Premier Pro Italic" w:eastAsia="Garamond Premier Pro Italic"/>
          <w:sz w:val="22"/>
          <w:szCs w:val="22"/>
        </w:rPr>
      </w:pPr>
      <w:del w:id="3587" w:date="2023-01-13T18:26:59Z" w:author="Jan Groh">
        <w:r>
          <w:rPr>
            <w:rFonts w:ascii="Garamond Premier Pro Italic" w:hAnsi="Garamond Premier Pro Italic"/>
            <w:sz w:val="22"/>
            <w:szCs w:val="22"/>
            <w:rtl w:val="0"/>
            <w:lang w:val="en-US"/>
          </w:rPr>
          <w:delText>den 16ten Februar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588" w:date="2023-01-13T18:26:59Z" w:author="Jan Groh"/>
          <w:rFonts w:ascii="Garamond Premier Pro Caption" w:cs="Garamond Premier Pro Caption" w:hAnsi="Garamond Premier Pro Caption" w:eastAsia="Garamond Premier Pro Caption"/>
          <w:sz w:val="22"/>
          <w:szCs w:val="22"/>
        </w:rPr>
      </w:pPr>
      <w:del w:id="3589" w:date="2023-01-13T18:26:59Z" w:author="Jan Groh">
        <w:r>
          <w:rPr>
            <w:rFonts w:ascii="Garamond Premier Pro Caption" w:hAnsi="Garamond Premier Pro Caption"/>
            <w:sz w:val="22"/>
            <w:szCs w:val="22"/>
            <w:rtl w:val="0"/>
            <w:lang w:val="de-DE"/>
          </w:rPr>
          <w:delText xml:space="preserve">Ich bin heute wieder ruhig, </w:delText>
        </w:r>
      </w:del>
      <w:del w:id="3590" w:date="2023-01-13T18:26:59Z" w:author="Jan Groh">
        <w:r>
          <w:rPr>
            <w:rFonts w:ascii="Garamond Premier Pro Caption" w:hAnsi="Garamond Premier Pro Caption" w:hint="default"/>
            <w:sz w:val="22"/>
            <w:szCs w:val="22"/>
            <w:rtl w:val="0"/>
          </w:rPr>
          <w:delText xml:space="preserve">– </w:delText>
        </w:r>
      </w:del>
      <w:del w:id="3591" w:date="2023-01-13T18:26:59Z" w:author="Jan Groh">
        <w:r>
          <w:rPr>
            <w:rFonts w:ascii="Garamond Premier Pro Caption" w:hAnsi="Garamond Premier Pro Caption"/>
            <w:sz w:val="22"/>
            <w:szCs w:val="22"/>
            <w:rtl w:val="0"/>
            <w:lang w:val="de-DE"/>
          </w:rPr>
          <w:delText xml:space="preserve">ich bin es, </w:delText>
        </w:r>
      </w:del>
      <w:del w:id="3592" w:date="2023-01-13T18:26:59Z" w:author="Jan Groh">
        <w:r>
          <w:rPr>
            <w:rFonts w:ascii="Garamond Premier Pro Caption" w:hAnsi="Garamond Premier Pro Caption" w:hint="default"/>
            <w:sz w:val="22"/>
            <w:szCs w:val="22"/>
            <w:rtl w:val="0"/>
          </w:rPr>
          <w:delText xml:space="preserve">– </w:delText>
        </w:r>
      </w:del>
      <w:del w:id="3593" w:date="2023-01-13T18:26:59Z" w:author="Jan Groh">
        <w:r>
          <w:rPr>
            <w:rFonts w:ascii="Garamond Premier Pro Caption" w:hAnsi="Garamond Premier Pro Caption"/>
            <w:sz w:val="22"/>
            <w:szCs w:val="22"/>
            <w:rtl w:val="0"/>
            <w:lang w:val="de-DE"/>
          </w:rPr>
          <w:delText xml:space="preserve">weil ich es sein will; </w:delText>
        </w:r>
      </w:del>
      <w:del w:id="3594" w:date="2023-01-13T18:26:59Z" w:author="Jan Groh">
        <w:r>
          <w:rPr>
            <w:rFonts w:ascii="Garamond Premier Pro Caption" w:hAnsi="Garamond Premier Pro Caption" w:hint="default"/>
            <w:sz w:val="22"/>
            <w:szCs w:val="22"/>
            <w:rtl w:val="0"/>
          </w:rPr>
          <w:delText xml:space="preserve">– </w:delText>
        </w:r>
      </w:del>
      <w:del w:id="3595" w:date="2023-01-13T18:26:59Z" w:author="Jan Groh">
        <w:r>
          <w:rPr>
            <w:rFonts w:ascii="Garamond Premier Pro Caption" w:hAnsi="Garamond Premier Pro Caption"/>
            <w:sz w:val="22"/>
            <w:szCs w:val="22"/>
            <w:rtl w:val="0"/>
            <w:lang w:val="de-DE"/>
          </w:rPr>
          <w:delText xml:space="preserve">weil in der Ruhe mein eigentliches Wesen liegt, und jedes </w:delText>
        </w:r>
      </w:del>
      <w:del w:id="3596" w:date="2023-01-13T18:26:59Z" w:author="Jan Groh">
        <w:r>
          <w:rPr>
            <w:rFonts w:ascii="Garamond Premier Pro Caption" w:hAnsi="Garamond Premier Pro Caption" w:hint="default"/>
            <w:sz w:val="22"/>
            <w:szCs w:val="22"/>
            <w:rtl w:val="0"/>
          </w:rPr>
          <w:delText>ä</w:delText>
        </w:r>
      </w:del>
      <w:del w:id="3597" w:date="2023-01-13T18:26:59Z" w:author="Jan Groh">
        <w:r>
          <w:rPr>
            <w:rFonts w:ascii="Garamond Premier Pro Caption" w:hAnsi="Garamond Premier Pro Caption"/>
            <w:sz w:val="22"/>
            <w:szCs w:val="22"/>
            <w:rtl w:val="0"/>
            <w:lang w:val="de-DE"/>
          </w:rPr>
          <w:delText>ngstende Gef</w:delText>
        </w:r>
      </w:del>
      <w:del w:id="3598" w:date="2023-01-13T18:26:59Z" w:author="Jan Groh">
        <w:r>
          <w:rPr>
            <w:rFonts w:ascii="Garamond Premier Pro Caption" w:hAnsi="Garamond Premier Pro Caption" w:hint="default"/>
            <w:sz w:val="22"/>
            <w:szCs w:val="22"/>
            <w:rtl w:val="0"/>
          </w:rPr>
          <w:delText>ü</w:delText>
        </w:r>
      </w:del>
      <w:del w:id="3599" w:date="2023-01-13T18:26:59Z" w:author="Jan Groh">
        <w:r>
          <w:rPr>
            <w:rFonts w:ascii="Garamond Premier Pro Caption" w:hAnsi="Garamond Premier Pro Caption"/>
            <w:sz w:val="22"/>
            <w:szCs w:val="22"/>
            <w:rtl w:val="0"/>
            <w:lang w:val="de-DE"/>
          </w:rPr>
          <w:delText>hl mir unnat</w:delText>
        </w:r>
      </w:del>
      <w:del w:id="3600" w:date="2023-01-13T18:26:59Z" w:author="Jan Groh">
        <w:r>
          <w:rPr>
            <w:rFonts w:ascii="Garamond Premier Pro Caption" w:hAnsi="Garamond Premier Pro Caption" w:hint="default"/>
            <w:sz w:val="22"/>
            <w:szCs w:val="22"/>
            <w:rtl w:val="0"/>
          </w:rPr>
          <w:delText>ü</w:delText>
        </w:r>
      </w:del>
      <w:del w:id="3601" w:date="2023-01-13T18:26:59Z" w:author="Jan Groh">
        <w:r>
          <w:rPr>
            <w:rFonts w:ascii="Garamond Premier Pro Caption" w:hAnsi="Garamond Premier Pro Caption"/>
            <w:sz w:val="22"/>
            <w:szCs w:val="22"/>
            <w:rtl w:val="0"/>
            <w:lang w:val="de-DE"/>
          </w:rPr>
          <w:delText>rlich und fremd ist. Und dennoch war es begreiflich, wie tief mich der gestrige Tag aufregte und ersch</w:delText>
        </w:r>
      </w:del>
      <w:del w:id="3602" w:date="2023-01-13T18:26:59Z" w:author="Jan Groh">
        <w:r>
          <w:rPr>
            <w:rFonts w:ascii="Garamond Premier Pro Caption" w:hAnsi="Garamond Premier Pro Caption" w:hint="default"/>
            <w:sz w:val="22"/>
            <w:szCs w:val="22"/>
            <w:rtl w:val="0"/>
          </w:rPr>
          <w:delText>ü</w:delText>
        </w:r>
      </w:del>
      <w:del w:id="3603" w:date="2023-01-13T18:26:59Z" w:author="Jan Groh">
        <w:r>
          <w:rPr>
            <w:rFonts w:ascii="Garamond Premier Pro Caption" w:hAnsi="Garamond Premier Pro Caption"/>
            <w:sz w:val="22"/>
            <w:szCs w:val="22"/>
            <w:rtl w:val="0"/>
            <w:lang w:val="de-DE"/>
          </w:rPr>
          <w:delText>tterte, da ich den Vater und Dich zweifeln sah, da</w:delText>
        </w:r>
      </w:del>
      <w:del w:id="3604" w:date="2023-01-13T18:26:59Z" w:author="Jan Groh">
        <w:r>
          <w:rPr>
            <w:rFonts w:ascii="Garamond Premier Pro Caption" w:hAnsi="Garamond Premier Pro Caption" w:hint="default"/>
            <w:sz w:val="22"/>
            <w:szCs w:val="22"/>
            <w:rtl w:val="0"/>
            <w:lang w:val="de-DE"/>
          </w:rPr>
          <w:delText xml:space="preserve">ß </w:delText>
        </w:r>
      </w:del>
      <w:del w:id="3605" w:date="2023-01-13T18:26:59Z" w:author="Jan Groh">
        <w:r>
          <w:rPr>
            <w:rFonts w:ascii="Garamond Premier Pro Caption" w:hAnsi="Garamond Premier Pro Caption"/>
            <w:sz w:val="22"/>
            <w:szCs w:val="22"/>
            <w:rtl w:val="0"/>
            <w:lang w:val="de-DE"/>
          </w:rPr>
          <w:delText>ich nicht wisse, was mir obliege zu tun, und meinem Vergn</w:delText>
        </w:r>
      </w:del>
      <w:del w:id="3606" w:date="2023-01-13T18:26:59Z" w:author="Jan Groh">
        <w:r>
          <w:rPr>
            <w:rFonts w:ascii="Garamond Premier Pro Caption" w:hAnsi="Garamond Premier Pro Caption" w:hint="default"/>
            <w:sz w:val="22"/>
            <w:szCs w:val="22"/>
            <w:rtl w:val="0"/>
          </w:rPr>
          <w:delText>ü</w:delText>
        </w:r>
      </w:del>
      <w:del w:id="3607" w:date="2023-01-13T18:26:59Z" w:author="Jan Groh">
        <w:r>
          <w:rPr>
            <w:rFonts w:ascii="Garamond Premier Pro Caption" w:hAnsi="Garamond Premier Pro Caption"/>
            <w:sz w:val="22"/>
            <w:szCs w:val="22"/>
            <w:rtl w:val="0"/>
            <w:lang w:val="de-DE"/>
          </w:rPr>
          <w:delText xml:space="preserve">gen jedes andere leichtsinnig opfere. </w:delText>
        </w:r>
      </w:del>
      <w:del w:id="3608" w:date="2023-01-13T18:26:59Z" w:author="Jan Groh">
        <w:r>
          <w:rPr>
            <w:rFonts w:ascii="Garamond Premier Pro Caption" w:hAnsi="Garamond Premier Pro Caption" w:hint="default"/>
            <w:sz w:val="22"/>
            <w:szCs w:val="22"/>
            <w:rtl w:val="0"/>
          </w:rPr>
          <w:delText xml:space="preserve">– </w:delText>
        </w:r>
      </w:del>
      <w:del w:id="3609" w:date="2023-01-13T18:26:59Z" w:author="Jan Groh">
        <w:r>
          <w:rPr>
            <w:rFonts w:ascii="Garamond Premier Pro Caption" w:hAnsi="Garamond Premier Pro Caption"/>
            <w:sz w:val="22"/>
            <w:szCs w:val="22"/>
            <w:rtl w:val="0"/>
            <w:lang w:val="de-DE"/>
          </w:rPr>
          <w:delText xml:space="preserve">Nein August, </w:delText>
        </w:r>
      </w:del>
      <w:del w:id="3610" w:date="2023-01-13T18:26:59Z" w:author="Jan Groh">
        <w:r>
          <w:rPr>
            <w:rFonts w:ascii="Garamond Premier Pro Caption" w:hAnsi="Garamond Premier Pro Caption" w:hint="default"/>
            <w:sz w:val="22"/>
            <w:szCs w:val="22"/>
            <w:rtl w:val="0"/>
          </w:rPr>
          <w:delText xml:space="preserve">– </w:delText>
        </w:r>
      </w:del>
      <w:del w:id="3611" w:date="2023-01-13T18:26:59Z" w:author="Jan Groh">
        <w:r>
          <w:rPr>
            <w:rFonts w:ascii="Garamond Premier Pro Caption" w:hAnsi="Garamond Premier Pro Caption"/>
            <w:sz w:val="22"/>
            <w:szCs w:val="22"/>
            <w:rtl w:val="0"/>
            <w:lang w:val="de-DE"/>
          </w:rPr>
          <w:delText>ich habe nicht blo</w:delText>
        </w:r>
      </w:del>
      <w:del w:id="3612" w:date="2023-01-13T18:26:59Z" w:author="Jan Groh">
        <w:r>
          <w:rPr>
            <w:rFonts w:ascii="Garamond Premier Pro Caption" w:hAnsi="Garamond Premier Pro Caption" w:hint="default"/>
            <w:sz w:val="22"/>
            <w:szCs w:val="22"/>
            <w:rtl w:val="0"/>
            <w:lang w:val="de-DE"/>
          </w:rPr>
          <w:delText xml:space="preserve">ß </w:delText>
        </w:r>
      </w:del>
      <w:del w:id="3613" w:date="2023-01-13T18:26:59Z" w:author="Jan Groh">
        <w:r>
          <w:rPr>
            <w:rFonts w:ascii="Garamond Premier Pro Caption" w:hAnsi="Garamond Premier Pro Caption"/>
            <w:sz w:val="22"/>
            <w:szCs w:val="22"/>
            <w:rtl w:val="0"/>
            <w:lang w:val="de-DE"/>
          </w:rPr>
          <w:delText>dem Vater die Tochter sein wollen, dadurch, da</w:delText>
        </w:r>
      </w:del>
      <w:del w:id="3614" w:date="2023-01-13T18:26:59Z" w:author="Jan Groh">
        <w:r>
          <w:rPr>
            <w:rFonts w:ascii="Garamond Premier Pro Caption" w:hAnsi="Garamond Premier Pro Caption" w:hint="default"/>
            <w:sz w:val="22"/>
            <w:szCs w:val="22"/>
            <w:rtl w:val="0"/>
            <w:lang w:val="de-DE"/>
          </w:rPr>
          <w:delText xml:space="preserve">ß </w:delText>
        </w:r>
      </w:del>
      <w:del w:id="3615" w:date="2023-01-13T18:26:59Z" w:author="Jan Groh">
        <w:r>
          <w:rPr>
            <w:rFonts w:ascii="Garamond Premier Pro Caption" w:hAnsi="Garamond Premier Pro Caption"/>
            <w:sz w:val="22"/>
            <w:szCs w:val="22"/>
            <w:rtl w:val="0"/>
            <w:lang w:val="de-DE"/>
          </w:rPr>
          <w:delText xml:space="preserve">ich den Namen des Sohnes tragen werde; </w:delText>
        </w:r>
      </w:del>
      <w:del w:id="3616" w:date="2023-01-13T18:26:59Z" w:author="Jan Groh">
        <w:r>
          <w:rPr>
            <w:rFonts w:ascii="Garamond Premier Pro Caption" w:hAnsi="Garamond Premier Pro Caption" w:hint="default"/>
            <w:sz w:val="22"/>
            <w:szCs w:val="22"/>
            <w:rtl w:val="0"/>
          </w:rPr>
          <w:delText xml:space="preserve">– </w:delText>
        </w:r>
      </w:del>
      <w:del w:id="3617" w:date="2023-01-13T18:26:59Z" w:author="Jan Groh">
        <w:r>
          <w:rPr>
            <w:rFonts w:ascii="Garamond Premier Pro Caption" w:hAnsi="Garamond Premier Pro Caption"/>
            <w:sz w:val="22"/>
            <w:szCs w:val="22"/>
            <w:rtl w:val="0"/>
            <w:lang w:val="de-DE"/>
          </w:rPr>
          <w:delText xml:space="preserve">ich versprach Dir wohl mehr, </w:delText>
        </w:r>
      </w:del>
      <w:del w:id="3618" w:date="2023-01-13T18:26:59Z" w:author="Jan Groh">
        <w:r>
          <w:rPr>
            <w:rFonts w:ascii="Garamond Premier Pro Caption" w:hAnsi="Garamond Premier Pro Caption" w:hint="default"/>
            <w:sz w:val="22"/>
            <w:szCs w:val="22"/>
            <w:rtl w:val="0"/>
          </w:rPr>
          <w:delText xml:space="preserve">– </w:delText>
        </w:r>
      </w:del>
      <w:del w:id="3619" w:date="2023-01-13T18:26:59Z" w:author="Jan Groh">
        <w:r>
          <w:rPr>
            <w:rFonts w:ascii="Garamond Premier Pro Caption" w:hAnsi="Garamond Premier Pro Caption"/>
            <w:sz w:val="22"/>
            <w:szCs w:val="22"/>
            <w:rtl w:val="0"/>
            <w:lang w:val="de-DE"/>
          </w:rPr>
          <w:delText>und mich d</w:delText>
        </w:r>
      </w:del>
      <w:del w:id="3620" w:date="2023-01-13T18:26:59Z" w:author="Jan Groh">
        <w:r>
          <w:rPr>
            <w:rFonts w:ascii="Garamond Premier Pro Caption" w:hAnsi="Garamond Premier Pro Caption" w:hint="default"/>
            <w:sz w:val="22"/>
            <w:szCs w:val="22"/>
            <w:rtl w:val="0"/>
          </w:rPr>
          <w:delText>ü</w:delText>
        </w:r>
      </w:del>
      <w:del w:id="3621" w:date="2023-01-13T18:26:59Z" w:author="Jan Groh">
        <w:r>
          <w:rPr>
            <w:rFonts w:ascii="Garamond Premier Pro Caption" w:hAnsi="Garamond Premier Pro Caption"/>
            <w:sz w:val="22"/>
            <w:szCs w:val="22"/>
            <w:rtl w:val="0"/>
            <w:lang w:val="de-DE"/>
          </w:rPr>
          <w:delText>nkt, Du h</w:delText>
        </w:r>
      </w:del>
      <w:del w:id="3622" w:date="2023-01-13T18:26:59Z" w:author="Jan Groh">
        <w:r>
          <w:rPr>
            <w:rFonts w:ascii="Garamond Premier Pro Caption" w:hAnsi="Garamond Premier Pro Caption" w:hint="default"/>
            <w:sz w:val="22"/>
            <w:szCs w:val="22"/>
            <w:rtl w:val="0"/>
          </w:rPr>
          <w:delText>ä</w:delText>
        </w:r>
      </w:del>
      <w:del w:id="3623" w:date="2023-01-13T18:26:59Z" w:author="Jan Groh">
        <w:r>
          <w:rPr>
            <w:rFonts w:ascii="Garamond Premier Pro Caption" w:hAnsi="Garamond Premier Pro Caption"/>
            <w:sz w:val="22"/>
            <w:szCs w:val="22"/>
            <w:rtl w:val="0"/>
            <w:lang w:val="de-DE"/>
          </w:rPr>
          <w:delText>ttest es nicht f</w:delText>
        </w:r>
      </w:del>
      <w:del w:id="3624" w:date="2023-01-13T18:26:59Z" w:author="Jan Groh">
        <w:r>
          <w:rPr>
            <w:rFonts w:ascii="Garamond Premier Pro Caption" w:hAnsi="Garamond Premier Pro Caption" w:hint="default"/>
            <w:sz w:val="22"/>
            <w:szCs w:val="22"/>
            <w:rtl w:val="0"/>
          </w:rPr>
          <w:delText>ü</w:delText>
        </w:r>
      </w:del>
      <w:del w:id="3625" w:date="2023-01-13T18:26:59Z" w:author="Jan Groh">
        <w:r>
          <w:rPr>
            <w:rFonts w:ascii="Garamond Premier Pro Caption" w:hAnsi="Garamond Premier Pro Caption"/>
            <w:sz w:val="22"/>
            <w:szCs w:val="22"/>
            <w:rtl w:val="0"/>
          </w:rPr>
          <w:delText>r n</w:delText>
        </w:r>
      </w:del>
      <w:del w:id="3626" w:date="2023-01-13T18:26:59Z" w:author="Jan Groh">
        <w:r>
          <w:rPr>
            <w:rFonts w:ascii="Garamond Premier Pro Caption" w:hAnsi="Garamond Premier Pro Caption" w:hint="default"/>
            <w:sz w:val="22"/>
            <w:szCs w:val="22"/>
            <w:rtl w:val="0"/>
            <w:lang w:val="sv-SE"/>
          </w:rPr>
          <w:delText>ö</w:delText>
        </w:r>
      </w:del>
      <w:del w:id="3627" w:date="2023-01-13T18:26:59Z" w:author="Jan Groh">
        <w:r>
          <w:rPr>
            <w:rFonts w:ascii="Garamond Premier Pro Caption" w:hAnsi="Garamond Premier Pro Caption"/>
            <w:sz w:val="22"/>
            <w:szCs w:val="22"/>
            <w:rtl w:val="0"/>
            <w:lang w:val="de-DE"/>
          </w:rPr>
          <w:delText>tig halten m</w:delText>
        </w:r>
      </w:del>
      <w:del w:id="3628" w:date="2023-01-13T18:26:59Z" w:author="Jan Groh">
        <w:r>
          <w:rPr>
            <w:rFonts w:ascii="Garamond Premier Pro Caption" w:hAnsi="Garamond Premier Pro Caption" w:hint="default"/>
            <w:sz w:val="22"/>
            <w:szCs w:val="22"/>
            <w:rtl w:val="0"/>
          </w:rPr>
          <w:delText>ü</w:delText>
        </w:r>
      </w:del>
      <w:del w:id="3629" w:date="2023-01-13T18:26:59Z" w:author="Jan Groh">
        <w:r>
          <w:rPr>
            <w:rFonts w:ascii="Garamond Premier Pro Caption" w:hAnsi="Garamond Premier Pro Caption"/>
            <w:sz w:val="22"/>
            <w:szCs w:val="22"/>
            <w:rtl w:val="0"/>
            <w:lang w:val="de-DE"/>
          </w:rPr>
          <w:delText>ssen, mich daran zu erinnern;</w:delText>
        </w:r>
      </w:del>
      <w:del w:id="3630" w:date="2023-01-13T18:26:59Z" w:author="Jan Groh">
        <w:r>
          <w:rPr>
            <w:rFonts w:ascii="Garamond Premier Pro Caption" w:hAnsi="Garamond Premier Pro Caption"/>
            <w:sz w:val="22"/>
            <w:szCs w:val="22"/>
            <w:rtl w:val="0"/>
            <w:lang w:val="de-DE"/>
          </w:rPr>
          <w:delText xml:space="preserve"> </w:delText>
        </w:r>
      </w:del>
      <w:del w:id="3631" w:date="2023-01-13T18:26:59Z" w:author="Jan Groh">
        <w:r>
          <w:rPr>
            <w:rFonts w:ascii="Garamond Premier Pro Caption" w:hAnsi="Garamond Premier Pro Caption"/>
            <w:sz w:val="22"/>
            <w:szCs w:val="22"/>
            <w:rtl w:val="0"/>
            <w:lang w:val="de-DE"/>
          </w:rPr>
          <w:delText>Du wei</w:delText>
        </w:r>
      </w:del>
      <w:del w:id="3632" w:date="2023-01-13T18:26:59Z" w:author="Jan Groh">
        <w:r>
          <w:rPr>
            <w:rFonts w:ascii="Garamond Premier Pro Caption" w:hAnsi="Garamond Premier Pro Caption" w:hint="default"/>
            <w:sz w:val="22"/>
            <w:szCs w:val="22"/>
            <w:rtl w:val="0"/>
            <w:lang w:val="de-DE"/>
          </w:rPr>
          <w:delText>ß</w:delText>
        </w:r>
      </w:del>
      <w:del w:id="3633" w:date="2023-01-13T18:26:59Z" w:author="Jan Groh">
        <w:r>
          <w:rPr>
            <w:rFonts w:ascii="Garamond Premier Pro Caption" w:hAnsi="Garamond Premier Pro Caption"/>
            <w:sz w:val="22"/>
            <w:szCs w:val="22"/>
            <w:rtl w:val="0"/>
            <w:lang w:val="de-DE"/>
          </w:rPr>
          <w:delText>t, ich liebe den Vater ungew</w:delText>
        </w:r>
      </w:del>
      <w:del w:id="3634" w:date="2023-01-13T18:26:59Z" w:author="Jan Groh">
        <w:r>
          <w:rPr>
            <w:rFonts w:ascii="Garamond Premier Pro Caption" w:hAnsi="Garamond Premier Pro Caption" w:hint="default"/>
            <w:sz w:val="22"/>
            <w:szCs w:val="22"/>
            <w:rtl w:val="0"/>
            <w:lang w:val="sv-SE"/>
          </w:rPr>
          <w:delText>ö</w:delText>
        </w:r>
      </w:del>
      <w:del w:id="3635" w:date="2023-01-13T18:26:59Z" w:author="Jan Groh">
        <w:r>
          <w:rPr>
            <w:rFonts w:ascii="Garamond Premier Pro Caption" w:hAnsi="Garamond Premier Pro Caption"/>
            <w:sz w:val="22"/>
            <w:szCs w:val="22"/>
            <w:rtl w:val="0"/>
            <w:lang w:val="de-DE"/>
          </w:rPr>
          <w:delText xml:space="preserve">hnlich, </w:delText>
        </w:r>
      </w:del>
      <w:del w:id="3636" w:date="2023-01-13T18:26:59Z" w:author="Jan Groh">
        <w:r>
          <w:rPr>
            <w:rFonts w:ascii="Garamond Premier Pro Caption" w:hAnsi="Garamond Premier Pro Caption" w:hint="default"/>
            <w:sz w:val="22"/>
            <w:szCs w:val="22"/>
            <w:rtl w:val="0"/>
          </w:rPr>
          <w:delText xml:space="preserve">– </w:delText>
        </w:r>
      </w:del>
      <w:del w:id="3637" w:date="2023-01-13T18:26:59Z" w:author="Jan Groh">
        <w:r>
          <w:rPr>
            <w:rFonts w:ascii="Garamond Premier Pro Caption" w:hAnsi="Garamond Premier Pro Caption"/>
            <w:sz w:val="22"/>
            <w:szCs w:val="22"/>
            <w:rtl w:val="0"/>
            <w:lang w:val="de-DE"/>
          </w:rPr>
          <w:delText>dies in jede</w:delText>
        </w:r>
      </w:del>
      <w:del w:id="3638" w:date="2023-01-13T18:26:59Z" w:author="Jan Groh">
        <w:r>
          <w:rPr>
            <w:rFonts w:ascii="Garamond Premier Pro Caption" w:hAnsi="Garamond Premier Pro Caption"/>
            <w:sz w:val="22"/>
            <w:szCs w:val="22"/>
            <w:rtl w:val="0"/>
            <w:lang w:val="de-DE"/>
          </w:rPr>
          <w:delText xml:space="preserve"> </w:delText>
        </w:r>
      </w:del>
      <w:del w:id="3639" w:date="2023-01-13T18:26:59Z" w:author="Jan Groh">
        <w:r>
          <w:rPr>
            <w:rFonts w:ascii="Garamond Premier Pro Caption" w:hAnsi="Garamond Premier Pro Caption"/>
            <w:sz w:val="22"/>
            <w:szCs w:val="22"/>
            <w:rtl w:val="0"/>
            <w:lang w:val="de-DE"/>
          </w:rPr>
          <w:delText>Handlung meines jetzigen und k</w:delText>
        </w:r>
      </w:del>
      <w:del w:id="3640" w:date="2023-01-13T18:26:59Z" w:author="Jan Groh">
        <w:r>
          <w:rPr>
            <w:rFonts w:ascii="Garamond Premier Pro Caption" w:hAnsi="Garamond Premier Pro Caption" w:hint="default"/>
            <w:sz w:val="22"/>
            <w:szCs w:val="22"/>
            <w:rtl w:val="0"/>
          </w:rPr>
          <w:delText>ü</w:delText>
        </w:r>
      </w:del>
      <w:del w:id="3641" w:date="2023-01-13T18:26:59Z" w:author="Jan Groh">
        <w:r>
          <w:rPr>
            <w:rFonts w:ascii="Garamond Premier Pro Caption" w:hAnsi="Garamond Premier Pro Caption"/>
            <w:sz w:val="22"/>
            <w:szCs w:val="22"/>
            <w:rtl w:val="0"/>
            <w:lang w:val="de-DE"/>
          </w:rPr>
          <w:delText>nftigen Lebens zu legen, und legen zu d</w:delText>
        </w:r>
      </w:del>
      <w:del w:id="3642" w:date="2023-01-13T18:26:59Z" w:author="Jan Groh">
        <w:r>
          <w:rPr>
            <w:rFonts w:ascii="Garamond Premier Pro Caption" w:hAnsi="Garamond Premier Pro Caption" w:hint="default"/>
            <w:sz w:val="22"/>
            <w:szCs w:val="22"/>
            <w:rtl w:val="0"/>
          </w:rPr>
          <w:delText>ü</w:delText>
        </w:r>
      </w:del>
      <w:del w:id="3643" w:date="2023-01-13T18:26:59Z" w:author="Jan Groh">
        <w:r>
          <w:rPr>
            <w:rFonts w:ascii="Garamond Premier Pro Caption" w:hAnsi="Garamond Premier Pro Caption"/>
            <w:sz w:val="22"/>
            <w:szCs w:val="22"/>
            <w:rtl w:val="0"/>
            <w:lang w:val="de-DE"/>
          </w:rPr>
          <w:delText>rfen, ist mir ein Gl</w:delText>
        </w:r>
      </w:del>
      <w:del w:id="3644" w:date="2023-01-13T18:26:59Z" w:author="Jan Groh">
        <w:r>
          <w:rPr>
            <w:rFonts w:ascii="Garamond Premier Pro Caption" w:hAnsi="Garamond Premier Pro Caption" w:hint="default"/>
            <w:sz w:val="22"/>
            <w:szCs w:val="22"/>
            <w:rtl w:val="0"/>
          </w:rPr>
          <w:delText>ü</w:delText>
        </w:r>
      </w:del>
      <w:del w:id="3645" w:date="2023-01-13T18:26:59Z" w:author="Jan Groh">
        <w:r>
          <w:rPr>
            <w:rFonts w:ascii="Garamond Premier Pro Caption" w:hAnsi="Garamond Premier Pro Caption"/>
            <w:sz w:val="22"/>
            <w:szCs w:val="22"/>
            <w:rtl w:val="0"/>
            <w:lang w:val="de-DE"/>
          </w:rPr>
          <w:delText>ck, was ich mehr empfinden als aussprechen kann, deshalb mu</w:delText>
        </w:r>
      </w:del>
      <w:del w:id="3646" w:date="2023-01-13T18:26:59Z" w:author="Jan Groh">
        <w:r>
          <w:rPr>
            <w:rFonts w:ascii="Garamond Premier Pro Caption" w:hAnsi="Garamond Premier Pro Caption" w:hint="default"/>
            <w:sz w:val="22"/>
            <w:szCs w:val="22"/>
            <w:rtl w:val="0"/>
            <w:lang w:val="de-DE"/>
          </w:rPr>
          <w:delText>ß</w:delText>
        </w:r>
      </w:del>
      <w:del w:id="3647" w:date="2023-01-13T18:26:59Z" w:author="Jan Groh">
        <w:r>
          <w:rPr>
            <w:rFonts w:ascii="Garamond Premier Pro Caption" w:hAnsi="Garamond Premier Pro Caption"/>
            <w:sz w:val="22"/>
            <w:szCs w:val="22"/>
            <w:rtl w:val="0"/>
            <w:lang w:val="de-DE"/>
          </w:rPr>
          <w:delText>te es mir weh tun, den Glauben zu sehen, da</w:delText>
        </w:r>
      </w:del>
      <w:del w:id="3648" w:date="2023-01-13T18:26:59Z" w:author="Jan Groh">
        <w:r>
          <w:rPr>
            <w:rFonts w:ascii="Garamond Premier Pro Caption" w:hAnsi="Garamond Premier Pro Caption" w:hint="default"/>
            <w:sz w:val="22"/>
            <w:szCs w:val="22"/>
            <w:rtl w:val="0"/>
            <w:lang w:val="de-DE"/>
          </w:rPr>
          <w:delText xml:space="preserve">ß </w:delText>
        </w:r>
      </w:del>
      <w:del w:id="3649" w:date="2023-01-13T18:26:59Z" w:author="Jan Groh">
        <w:r>
          <w:rPr>
            <w:rFonts w:ascii="Garamond Premier Pro Caption" w:hAnsi="Garamond Premier Pro Caption"/>
            <w:sz w:val="22"/>
            <w:szCs w:val="22"/>
            <w:rtl w:val="0"/>
            <w:lang w:val="de-DE"/>
          </w:rPr>
          <w:delText>ich gegen ihn und Dich fehlen k</w:delText>
        </w:r>
      </w:del>
      <w:del w:id="3650" w:date="2023-01-13T18:26:59Z" w:author="Jan Groh">
        <w:r>
          <w:rPr>
            <w:rFonts w:ascii="Garamond Premier Pro Caption" w:hAnsi="Garamond Premier Pro Caption" w:hint="default"/>
            <w:sz w:val="22"/>
            <w:szCs w:val="22"/>
            <w:rtl w:val="0"/>
            <w:lang w:val="sv-SE"/>
          </w:rPr>
          <w:delText>ö</w:delText>
        </w:r>
      </w:del>
      <w:del w:id="3651" w:date="2023-01-13T18:26:59Z" w:author="Jan Groh">
        <w:r>
          <w:rPr>
            <w:rFonts w:ascii="Garamond Premier Pro Caption" w:hAnsi="Garamond Premier Pro Caption"/>
            <w:sz w:val="22"/>
            <w:szCs w:val="22"/>
            <w:rtl w:val="0"/>
            <w:lang w:val="de-DE"/>
          </w:rPr>
          <w:delText xml:space="preserve">nnte, </w:delText>
        </w:r>
      </w:del>
      <w:del w:id="3652" w:date="2023-01-13T18:26:59Z" w:author="Jan Groh">
        <w:r>
          <w:rPr>
            <w:rFonts w:ascii="Garamond Premier Pro Caption" w:hAnsi="Garamond Premier Pro Caption" w:hint="default"/>
            <w:sz w:val="22"/>
            <w:szCs w:val="22"/>
            <w:rtl w:val="0"/>
          </w:rPr>
          <w:delText xml:space="preserve">– </w:delText>
        </w:r>
      </w:del>
      <w:del w:id="3653" w:date="2023-01-13T18:26:59Z" w:author="Jan Groh">
        <w:r>
          <w:rPr>
            <w:rFonts w:ascii="Garamond Premier Pro Caption" w:hAnsi="Garamond Premier Pro Caption"/>
            <w:sz w:val="22"/>
            <w:szCs w:val="22"/>
            <w:rtl w:val="0"/>
            <w:lang w:val="de-DE"/>
          </w:rPr>
          <w:delText>und mich mehr als gew</w:delText>
        </w:r>
      </w:del>
      <w:del w:id="3654" w:date="2023-01-13T18:26:59Z" w:author="Jan Groh">
        <w:r>
          <w:rPr>
            <w:rFonts w:ascii="Garamond Premier Pro Caption" w:hAnsi="Garamond Premier Pro Caption" w:hint="default"/>
            <w:sz w:val="22"/>
            <w:szCs w:val="22"/>
            <w:rtl w:val="0"/>
            <w:lang w:val="sv-SE"/>
          </w:rPr>
          <w:delText>ö</w:delText>
        </w:r>
      </w:del>
      <w:del w:id="3655" w:date="2023-01-13T18:26:59Z" w:author="Jan Groh">
        <w:r>
          <w:rPr>
            <w:rFonts w:ascii="Garamond Premier Pro Caption" w:hAnsi="Garamond Premier Pro Caption"/>
            <w:sz w:val="22"/>
            <w:szCs w:val="22"/>
            <w:rtl w:val="0"/>
            <w:lang w:val="de-DE"/>
          </w:rPr>
          <w:delText xml:space="preserve">hnlich beurteilt zu finden. </w:delText>
        </w:r>
      </w:del>
      <w:del w:id="3656"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657" w:date="2023-01-13T18:26:59Z" w:author="Jan Groh"/>
          <w:rFonts w:ascii="Garamond Premier Pro Caption" w:cs="Garamond Premier Pro Caption" w:hAnsi="Garamond Premier Pro Caption" w:eastAsia="Garamond Premier Pro Caption"/>
          <w:sz w:val="22"/>
          <w:szCs w:val="22"/>
        </w:rPr>
      </w:pPr>
      <w:del w:id="3658" w:date="2023-01-13T18:26:59Z" w:author="Jan Groh">
        <w:r>
          <w:rPr>
            <w:rFonts w:ascii="Garamond Premier Pro Caption" w:hAnsi="Garamond Premier Pro Caption"/>
            <w:sz w:val="22"/>
            <w:szCs w:val="22"/>
            <w:rtl w:val="0"/>
            <w:lang w:val="de-DE"/>
          </w:rPr>
          <w:delText xml:space="preserve">Du kennst mich noch nicht, lieber Freund, das sehe ich oft an Deiner Verwunderung bei irgendeiner </w:delText>
        </w:r>
      </w:del>
      <w:del w:id="3659" w:date="2023-01-13T18:26:59Z" w:author="Jan Groh">
        <w:r>
          <w:rPr>
            <w:rFonts w:ascii="Garamond Premier Pro Caption" w:hAnsi="Garamond Premier Pro Caption" w:hint="default"/>
            <w:sz w:val="22"/>
            <w:szCs w:val="22"/>
            <w:rtl w:val="0"/>
            <w:lang w:val="de-DE"/>
          </w:rPr>
          <w:delText>Ä</w:delText>
        </w:r>
      </w:del>
      <w:del w:id="3660" w:date="2023-01-13T18:26:59Z" w:author="Jan Groh">
        <w:r>
          <w:rPr>
            <w:rFonts w:ascii="Garamond Premier Pro Caption" w:hAnsi="Garamond Premier Pro Caption"/>
            <w:sz w:val="22"/>
            <w:szCs w:val="22"/>
            <w:rtl w:val="0"/>
            <w:lang w:val="de-DE"/>
          </w:rPr>
          <w:delText>u</w:delText>
        </w:r>
      </w:del>
      <w:del w:id="3661" w:date="2023-01-13T18:26:59Z" w:author="Jan Groh">
        <w:r>
          <w:rPr>
            <w:rFonts w:ascii="Garamond Premier Pro Caption" w:hAnsi="Garamond Premier Pro Caption" w:hint="default"/>
            <w:sz w:val="22"/>
            <w:szCs w:val="22"/>
            <w:rtl w:val="0"/>
            <w:lang w:val="de-DE"/>
          </w:rPr>
          <w:delText>ß</w:delText>
        </w:r>
      </w:del>
      <w:del w:id="3662" w:date="2023-01-13T18:26:59Z" w:author="Jan Groh">
        <w:r>
          <w:rPr>
            <w:rFonts w:ascii="Garamond Premier Pro Caption" w:hAnsi="Garamond Premier Pro Caption"/>
            <w:sz w:val="22"/>
            <w:szCs w:val="22"/>
            <w:rtl w:val="0"/>
            <w:lang w:val="de-DE"/>
          </w:rPr>
          <w:delText>erung</w:delText>
        </w:r>
      </w:del>
      <w:del w:id="3663" w:date="2023-01-13T18:26:59Z" w:author="Jan Groh">
        <w:r>
          <w:rPr>
            <w:rFonts w:ascii="Garamond Premier Pro Caption" w:hAnsi="Garamond Premier Pro Caption"/>
            <w:sz w:val="22"/>
            <w:szCs w:val="22"/>
            <w:rtl w:val="0"/>
            <w:lang w:val="de-DE"/>
          </w:rPr>
          <w:delText xml:space="preserve"> von mir; </w:delText>
        </w:r>
      </w:del>
      <w:del w:id="3664" w:date="2023-01-13T18:26:59Z" w:author="Jan Groh">
        <w:r>
          <w:rPr>
            <w:rFonts w:ascii="Garamond Premier Pro Caption" w:hAnsi="Garamond Premier Pro Caption" w:hint="default"/>
            <w:sz w:val="22"/>
            <w:szCs w:val="22"/>
            <w:rtl w:val="0"/>
          </w:rPr>
          <w:delText xml:space="preserve">– </w:delText>
        </w:r>
      </w:del>
      <w:del w:id="3665" w:date="2023-01-13T18:26:59Z" w:author="Jan Groh">
        <w:r>
          <w:rPr>
            <w:rFonts w:ascii="Garamond Premier Pro Caption" w:hAnsi="Garamond Premier Pro Caption"/>
            <w:sz w:val="22"/>
            <w:szCs w:val="22"/>
            <w:rtl w:val="0"/>
            <w:lang w:val="de-DE"/>
          </w:rPr>
          <w:delText xml:space="preserve">das richtigste Bild hast Du wohl von mir, wenn Du Dir ein Kind mit einem Matronenschleier denkst; </w:delText>
        </w:r>
      </w:del>
      <w:del w:id="3666" w:date="2023-01-13T18:26:59Z" w:author="Jan Groh">
        <w:r>
          <w:rPr>
            <w:rFonts w:ascii="Garamond Premier Pro Caption" w:hAnsi="Garamond Premier Pro Caption" w:hint="default"/>
            <w:sz w:val="22"/>
            <w:szCs w:val="22"/>
            <w:rtl w:val="0"/>
          </w:rPr>
          <w:delText xml:space="preserve">– </w:delText>
        </w:r>
      </w:del>
      <w:del w:id="3667" w:date="2023-01-13T18:26:59Z" w:author="Jan Groh">
        <w:r>
          <w:rPr>
            <w:rFonts w:ascii="Garamond Premier Pro Caption" w:hAnsi="Garamond Premier Pro Caption"/>
            <w:sz w:val="22"/>
            <w:szCs w:val="22"/>
            <w:rtl w:val="0"/>
            <w:lang w:val="de-DE"/>
          </w:rPr>
          <w:delText xml:space="preserve">aber eben der Schleier ist es, der Dich irrt, </w:delText>
        </w:r>
      </w:del>
      <w:del w:id="3668" w:date="2023-01-13T18:26:59Z" w:author="Jan Groh">
        <w:r>
          <w:rPr>
            <w:rFonts w:ascii="Garamond Premier Pro Caption" w:hAnsi="Garamond Premier Pro Caption" w:hint="default"/>
            <w:sz w:val="22"/>
            <w:szCs w:val="22"/>
            <w:rtl w:val="0"/>
          </w:rPr>
          <w:delText xml:space="preserve">– </w:delText>
        </w:r>
      </w:del>
      <w:del w:id="3669" w:date="2023-01-13T18:26:59Z" w:author="Jan Groh">
        <w:r>
          <w:rPr>
            <w:rFonts w:ascii="Garamond Premier Pro Caption" w:hAnsi="Garamond Premier Pro Caption"/>
            <w:sz w:val="22"/>
            <w:szCs w:val="22"/>
            <w:rtl w:val="0"/>
            <w:lang w:val="de-DE"/>
          </w:rPr>
          <w:delText>und befremdet, die Kinderklapper in der Hand zu sehen, rei</w:delText>
        </w:r>
      </w:del>
      <w:del w:id="3670" w:date="2023-01-13T18:26:59Z" w:author="Jan Groh">
        <w:r>
          <w:rPr>
            <w:rFonts w:ascii="Garamond Premier Pro Caption" w:hAnsi="Garamond Premier Pro Caption" w:hint="default"/>
            <w:sz w:val="22"/>
            <w:szCs w:val="22"/>
            <w:rtl w:val="0"/>
            <w:lang w:val="de-DE"/>
          </w:rPr>
          <w:delText>ß</w:delText>
        </w:r>
      </w:del>
      <w:del w:id="3671" w:date="2023-01-13T18:26:59Z" w:author="Jan Groh">
        <w:r>
          <w:rPr>
            <w:rFonts w:ascii="Garamond Premier Pro Caption" w:hAnsi="Garamond Premier Pro Caption"/>
            <w:sz w:val="22"/>
            <w:szCs w:val="22"/>
            <w:rtl w:val="0"/>
            <w:lang w:val="de-DE"/>
          </w:rPr>
          <w:delText>est Du sie mir heftig daraus, und wirfst sie ver</w:delText>
        </w:r>
      </w:del>
      <w:del w:id="3672" w:date="2023-01-13T18:26:59Z" w:author="Jan Groh">
        <w:r>
          <w:rPr>
            <w:rFonts w:ascii="Garamond Premier Pro Caption" w:hAnsi="Garamond Premier Pro Caption" w:hint="default"/>
            <w:sz w:val="22"/>
            <w:szCs w:val="22"/>
            <w:rtl w:val="0"/>
          </w:rPr>
          <w:delText>ä</w:delText>
        </w:r>
      </w:del>
      <w:del w:id="3673" w:date="2023-01-13T18:26:59Z" w:author="Jan Groh">
        <w:r>
          <w:rPr>
            <w:rFonts w:ascii="Garamond Premier Pro Caption" w:hAnsi="Garamond Premier Pro Caption"/>
            <w:sz w:val="22"/>
            <w:szCs w:val="22"/>
            <w:rtl w:val="0"/>
            <w:lang w:val="de-DE"/>
          </w:rPr>
          <w:delText xml:space="preserve">chtlich beiseite. </w:delText>
        </w:r>
      </w:del>
      <w:del w:id="3674" w:date="2023-01-13T18:26:59Z" w:author="Jan Groh">
        <w:r>
          <w:rPr>
            <w:rFonts w:ascii="Garamond Premier Pro Caption" w:hAnsi="Garamond Premier Pro Caption" w:hint="default"/>
            <w:sz w:val="22"/>
            <w:szCs w:val="22"/>
            <w:rtl w:val="0"/>
          </w:rPr>
          <w:delText xml:space="preserve">– </w:delText>
        </w:r>
      </w:del>
      <w:del w:id="3675" w:date="2023-01-13T18:26:59Z" w:author="Jan Groh">
        <w:r>
          <w:rPr>
            <w:rFonts w:ascii="Garamond Premier Pro Caption" w:hAnsi="Garamond Premier Pro Caption"/>
            <w:sz w:val="22"/>
            <w:szCs w:val="22"/>
            <w:rtl w:val="0"/>
            <w:lang w:val="de-DE"/>
          </w:rPr>
          <w:delText xml:space="preserve">Lieber August, </w:delText>
        </w:r>
      </w:del>
      <w:del w:id="3676" w:date="2023-01-13T18:26:59Z" w:author="Jan Groh">
        <w:r>
          <w:rPr>
            <w:rFonts w:ascii="Garamond Premier Pro Caption" w:hAnsi="Garamond Premier Pro Caption" w:hint="default"/>
            <w:sz w:val="22"/>
            <w:szCs w:val="22"/>
            <w:rtl w:val="0"/>
          </w:rPr>
          <w:delText xml:space="preserve">– </w:delText>
        </w:r>
      </w:del>
      <w:del w:id="3677" w:date="2023-01-13T18:26:59Z" w:author="Jan Groh">
        <w:r>
          <w:rPr>
            <w:rFonts w:ascii="Garamond Premier Pro Caption" w:hAnsi="Garamond Premier Pro Caption"/>
            <w:sz w:val="22"/>
            <w:szCs w:val="22"/>
            <w:rtl w:val="0"/>
            <w:lang w:val="de-DE"/>
          </w:rPr>
          <w:delText>die Menschen w</w:delText>
        </w:r>
      </w:del>
      <w:del w:id="3678" w:date="2023-01-13T18:26:59Z" w:author="Jan Groh">
        <w:r>
          <w:rPr>
            <w:rFonts w:ascii="Garamond Premier Pro Caption" w:hAnsi="Garamond Premier Pro Caption" w:hint="default"/>
            <w:sz w:val="22"/>
            <w:szCs w:val="22"/>
            <w:rtl w:val="0"/>
          </w:rPr>
          <w:delText>ä</w:delText>
        </w:r>
      </w:del>
      <w:del w:id="3679" w:date="2023-01-13T18:26:59Z" w:author="Jan Groh">
        <w:r>
          <w:rPr>
            <w:rFonts w:ascii="Garamond Premier Pro Caption" w:hAnsi="Garamond Premier Pro Caption"/>
            <w:sz w:val="22"/>
            <w:szCs w:val="22"/>
            <w:rtl w:val="0"/>
            <w:lang w:val="de-DE"/>
          </w:rPr>
          <w:delText>ren weit gl</w:delText>
        </w:r>
      </w:del>
      <w:del w:id="3680" w:date="2023-01-13T18:26:59Z" w:author="Jan Groh">
        <w:r>
          <w:rPr>
            <w:rFonts w:ascii="Garamond Premier Pro Caption" w:hAnsi="Garamond Premier Pro Caption" w:hint="default"/>
            <w:sz w:val="22"/>
            <w:szCs w:val="22"/>
            <w:rtl w:val="0"/>
          </w:rPr>
          <w:delText>ü</w:delText>
        </w:r>
      </w:del>
      <w:del w:id="3681" w:date="2023-01-13T18:26:59Z" w:author="Jan Groh">
        <w:r>
          <w:rPr>
            <w:rFonts w:ascii="Garamond Premier Pro Caption" w:hAnsi="Garamond Premier Pro Caption"/>
            <w:sz w:val="22"/>
            <w:szCs w:val="22"/>
            <w:rtl w:val="0"/>
            <w:lang w:val="de-DE"/>
          </w:rPr>
          <w:delText xml:space="preserve">cklicher, </w:delText>
        </w:r>
      </w:del>
      <w:del w:id="3682" w:date="2023-01-13T18:26:59Z" w:author="Jan Groh">
        <w:r>
          <w:rPr>
            <w:rFonts w:ascii="Garamond Premier Pro Caption" w:hAnsi="Garamond Premier Pro Caption" w:hint="default"/>
            <w:sz w:val="22"/>
            <w:szCs w:val="22"/>
            <w:rtl w:val="0"/>
          </w:rPr>
          <w:delText xml:space="preserve">– </w:delText>
        </w:r>
      </w:del>
      <w:del w:id="3683" w:date="2023-01-13T18:26:59Z" w:author="Jan Groh">
        <w:r>
          <w:rPr>
            <w:rFonts w:ascii="Garamond Premier Pro Caption" w:hAnsi="Garamond Premier Pro Caption"/>
            <w:sz w:val="22"/>
            <w:szCs w:val="22"/>
            <w:rtl w:val="0"/>
            <w:lang w:val="de-DE"/>
          </w:rPr>
          <w:delText xml:space="preserve">und weit besser, </w:delText>
        </w:r>
      </w:del>
      <w:del w:id="3684" w:date="2023-01-13T18:26:59Z" w:author="Jan Groh">
        <w:r>
          <w:rPr>
            <w:rFonts w:ascii="Garamond Premier Pro Caption" w:hAnsi="Garamond Premier Pro Caption" w:hint="default"/>
            <w:sz w:val="22"/>
            <w:szCs w:val="22"/>
            <w:rtl w:val="0"/>
          </w:rPr>
          <w:delText xml:space="preserve">– </w:delText>
        </w:r>
      </w:del>
      <w:del w:id="3685" w:date="2023-01-13T18:26:59Z" w:author="Jan Groh">
        <w:r>
          <w:rPr>
            <w:rFonts w:ascii="Garamond Premier Pro Caption" w:hAnsi="Garamond Premier Pro Caption"/>
            <w:sz w:val="22"/>
            <w:szCs w:val="22"/>
            <w:rtl w:val="0"/>
            <w:lang w:val="de-DE"/>
          </w:rPr>
          <w:delText xml:space="preserve">bliebe ein jeder auf der Stufe des Alters stehen, wo er wirklich steht, </w:delText>
        </w:r>
      </w:del>
      <w:del w:id="3686" w:date="2023-01-13T18:26:59Z" w:author="Jan Groh">
        <w:r>
          <w:rPr>
            <w:rFonts w:ascii="Garamond Premier Pro Caption" w:hAnsi="Garamond Premier Pro Caption" w:hint="default"/>
            <w:sz w:val="22"/>
            <w:szCs w:val="22"/>
            <w:rtl w:val="0"/>
          </w:rPr>
          <w:delText xml:space="preserve">– </w:delText>
        </w:r>
      </w:del>
      <w:del w:id="3687" w:date="2023-01-13T18:26:59Z" w:author="Jan Groh">
        <w:r>
          <w:rPr>
            <w:rFonts w:ascii="Garamond Premier Pro Caption" w:hAnsi="Garamond Premier Pro Caption"/>
            <w:sz w:val="22"/>
            <w:szCs w:val="22"/>
            <w:rtl w:val="0"/>
            <w:lang w:val="de-DE"/>
          </w:rPr>
          <w:delText xml:space="preserve">und griffe der Zeit nicht vor, </w:delText>
        </w:r>
      </w:del>
      <w:del w:id="3688" w:date="2023-01-13T18:26:59Z" w:author="Jan Groh">
        <w:r>
          <w:rPr>
            <w:rFonts w:ascii="Garamond Premier Pro Caption" w:hAnsi="Garamond Premier Pro Caption" w:hint="default"/>
            <w:sz w:val="22"/>
            <w:szCs w:val="22"/>
            <w:rtl w:val="0"/>
          </w:rPr>
          <w:delText xml:space="preserve">– </w:delText>
        </w:r>
      </w:del>
      <w:del w:id="3689" w:date="2023-01-13T18:26:59Z" w:author="Jan Groh">
        <w:r>
          <w:rPr>
            <w:rFonts w:ascii="Garamond Premier Pro Caption" w:hAnsi="Garamond Premier Pro Caption"/>
            <w:sz w:val="22"/>
            <w:szCs w:val="22"/>
            <w:rtl w:val="0"/>
            <w:lang w:val="de-DE"/>
          </w:rPr>
          <w:delText>die uns ja auch auf die folgende f</w:delText>
        </w:r>
      </w:del>
      <w:del w:id="3690" w:date="2023-01-13T18:26:59Z" w:author="Jan Groh">
        <w:r>
          <w:rPr>
            <w:rFonts w:ascii="Garamond Premier Pro Caption" w:hAnsi="Garamond Premier Pro Caption" w:hint="default"/>
            <w:sz w:val="22"/>
            <w:szCs w:val="22"/>
            <w:rtl w:val="0"/>
          </w:rPr>
          <w:delText>ü</w:delText>
        </w:r>
      </w:del>
      <w:del w:id="3691" w:date="2023-01-13T18:26:59Z" w:author="Jan Groh">
        <w:r>
          <w:rPr>
            <w:rFonts w:ascii="Garamond Premier Pro Caption" w:hAnsi="Garamond Premier Pro Caption"/>
            <w:sz w:val="22"/>
            <w:szCs w:val="22"/>
            <w:rtl w:val="0"/>
            <w:lang w:val="de-DE"/>
          </w:rPr>
          <w:delText xml:space="preserve">hrt. </w:delText>
        </w:r>
      </w:del>
      <w:del w:id="3692" w:date="2023-01-13T18:26:59Z" w:author="Jan Groh">
        <w:r>
          <w:rPr>
            <w:rFonts w:ascii="Garamond Premier Pro Caption" w:hAnsi="Garamond Premier Pro Caption" w:hint="default"/>
            <w:sz w:val="22"/>
            <w:szCs w:val="22"/>
            <w:rtl w:val="0"/>
          </w:rPr>
          <w:delText xml:space="preserve">– </w:delText>
        </w:r>
      </w:del>
      <w:del w:id="3693" w:date="2023-01-13T18:26:59Z" w:author="Jan Groh">
        <w:r>
          <w:rPr>
            <w:rFonts w:ascii="Garamond Premier Pro Caption" w:hAnsi="Garamond Premier Pro Caption"/>
            <w:sz w:val="22"/>
            <w:szCs w:val="22"/>
            <w:rtl w:val="0"/>
            <w:lang w:val="de-DE"/>
          </w:rPr>
          <w:delText xml:space="preserve">Was mich so kindlich froh erhielt, </w:delText>
        </w:r>
      </w:del>
      <w:del w:id="3694" w:date="2023-01-13T18:26:59Z" w:author="Jan Groh">
        <w:r>
          <w:rPr>
            <w:rFonts w:ascii="Garamond Premier Pro Caption" w:hAnsi="Garamond Premier Pro Caption" w:hint="default"/>
            <w:sz w:val="22"/>
            <w:szCs w:val="22"/>
            <w:rtl w:val="0"/>
          </w:rPr>
          <w:delText xml:space="preserve">– </w:delText>
        </w:r>
      </w:del>
      <w:del w:id="3695" w:date="2023-01-13T18:26:59Z" w:author="Jan Groh">
        <w:r>
          <w:rPr>
            <w:rFonts w:ascii="Garamond Premier Pro Caption" w:hAnsi="Garamond Premier Pro Caption"/>
            <w:sz w:val="22"/>
            <w:szCs w:val="22"/>
            <w:rtl w:val="0"/>
            <w:lang w:val="de-DE"/>
          </w:rPr>
          <w:delText>und mich noch ein ungetr</w:delText>
        </w:r>
      </w:del>
      <w:del w:id="3696" w:date="2023-01-13T18:26:59Z" w:author="Jan Groh">
        <w:r>
          <w:rPr>
            <w:rFonts w:ascii="Garamond Premier Pro Caption" w:hAnsi="Garamond Premier Pro Caption" w:hint="default"/>
            <w:sz w:val="22"/>
            <w:szCs w:val="22"/>
            <w:rtl w:val="0"/>
          </w:rPr>
          <w:delText>ü</w:delText>
        </w:r>
      </w:del>
      <w:del w:id="3697" w:date="2023-01-13T18:26:59Z" w:author="Jan Groh">
        <w:r>
          <w:rPr>
            <w:rFonts w:ascii="Garamond Premier Pro Caption" w:hAnsi="Garamond Premier Pro Caption"/>
            <w:sz w:val="22"/>
            <w:szCs w:val="22"/>
            <w:rtl w:val="0"/>
            <w:lang w:val="de-DE"/>
          </w:rPr>
          <w:delText>btes Vergn</w:delText>
        </w:r>
      </w:del>
      <w:del w:id="3698" w:date="2023-01-13T18:26:59Z" w:author="Jan Groh">
        <w:r>
          <w:rPr>
            <w:rFonts w:ascii="Garamond Premier Pro Caption" w:hAnsi="Garamond Premier Pro Caption" w:hint="default"/>
            <w:sz w:val="22"/>
            <w:szCs w:val="22"/>
            <w:rtl w:val="0"/>
          </w:rPr>
          <w:delText>ü</w:delText>
        </w:r>
      </w:del>
      <w:del w:id="3699" w:date="2023-01-13T18:26:59Z" w:author="Jan Groh">
        <w:r>
          <w:rPr>
            <w:rFonts w:ascii="Garamond Premier Pro Caption" w:hAnsi="Garamond Premier Pro Caption"/>
            <w:sz w:val="22"/>
            <w:szCs w:val="22"/>
            <w:rtl w:val="0"/>
            <w:lang w:val="de-DE"/>
          </w:rPr>
          <w:delText>gen in jeder Jugendfreude genie</w:delText>
        </w:r>
      </w:del>
      <w:del w:id="3700" w:date="2023-01-13T18:26:59Z" w:author="Jan Groh">
        <w:r>
          <w:rPr>
            <w:rFonts w:ascii="Garamond Premier Pro Caption" w:hAnsi="Garamond Premier Pro Caption" w:hint="default"/>
            <w:sz w:val="22"/>
            <w:szCs w:val="22"/>
            <w:rtl w:val="0"/>
            <w:lang w:val="de-DE"/>
          </w:rPr>
          <w:delText>ß</w:delText>
        </w:r>
      </w:del>
      <w:del w:id="3701" w:date="2023-01-13T18:26:59Z" w:author="Jan Groh">
        <w:r>
          <w:rPr>
            <w:rFonts w:ascii="Garamond Premier Pro Caption" w:hAnsi="Garamond Premier Pro Caption"/>
            <w:sz w:val="22"/>
            <w:szCs w:val="22"/>
            <w:rtl w:val="0"/>
            <w:lang w:val="de-DE"/>
          </w:rPr>
          <w:delText>en lie</w:delText>
        </w:r>
      </w:del>
      <w:del w:id="3702" w:date="2023-01-13T18:26:59Z" w:author="Jan Groh">
        <w:r>
          <w:rPr>
            <w:rFonts w:ascii="Garamond Premier Pro Caption" w:hAnsi="Garamond Premier Pro Caption" w:hint="default"/>
            <w:sz w:val="22"/>
            <w:szCs w:val="22"/>
            <w:rtl w:val="0"/>
            <w:lang w:val="de-DE"/>
          </w:rPr>
          <w:delText>ß</w:delText>
        </w:r>
      </w:del>
      <w:del w:id="3703" w:date="2023-01-13T18:26:59Z" w:author="Jan Groh">
        <w:r>
          <w:rPr>
            <w:rFonts w:ascii="Garamond Premier Pro Caption" w:hAnsi="Garamond Premier Pro Caption"/>
            <w:sz w:val="22"/>
            <w:szCs w:val="22"/>
            <w:rtl w:val="0"/>
            <w:lang w:val="de-DE"/>
          </w:rPr>
          <w:delText xml:space="preserve">, war die Liebe der Meinen, </w:delText>
        </w:r>
      </w:del>
      <w:del w:id="3704" w:date="2023-01-13T18:26:59Z" w:author="Jan Groh">
        <w:r>
          <w:rPr>
            <w:rFonts w:ascii="Garamond Premier Pro Caption" w:hAnsi="Garamond Premier Pro Caption" w:hint="default"/>
            <w:sz w:val="22"/>
            <w:szCs w:val="22"/>
            <w:rtl w:val="0"/>
          </w:rPr>
          <w:delText xml:space="preserve">– </w:delText>
        </w:r>
      </w:del>
      <w:del w:id="3705" w:date="2023-01-13T18:26:59Z" w:author="Jan Groh">
        <w:r>
          <w:rPr>
            <w:rFonts w:ascii="Garamond Premier Pro Caption" w:hAnsi="Garamond Premier Pro Caption"/>
            <w:sz w:val="22"/>
            <w:szCs w:val="22"/>
            <w:rtl w:val="0"/>
            <w:lang w:val="de-DE"/>
          </w:rPr>
          <w:delText xml:space="preserve">die mich vor jedem Unfall sorglich bewahrten, </w:delText>
        </w:r>
      </w:del>
      <w:del w:id="3706" w:date="2023-01-13T18:26:59Z" w:author="Jan Groh">
        <w:r>
          <w:rPr>
            <w:rFonts w:ascii="Garamond Premier Pro Caption" w:hAnsi="Garamond Premier Pro Caption" w:hint="default"/>
            <w:sz w:val="22"/>
            <w:szCs w:val="22"/>
            <w:rtl w:val="0"/>
          </w:rPr>
          <w:delText xml:space="preserve">– </w:delText>
        </w:r>
      </w:del>
      <w:del w:id="3707" w:date="2023-01-13T18:26:59Z" w:author="Jan Groh">
        <w:r>
          <w:rPr>
            <w:rFonts w:ascii="Garamond Premier Pro Caption" w:hAnsi="Garamond Premier Pro Caption"/>
            <w:sz w:val="22"/>
            <w:szCs w:val="22"/>
            <w:rtl w:val="0"/>
            <w:lang w:val="de-DE"/>
          </w:rPr>
          <w:delText>der mich ernster stimmen konnte als es n</w:delText>
        </w:r>
      </w:del>
      <w:del w:id="3708" w:date="2023-01-13T18:26:59Z" w:author="Jan Groh">
        <w:r>
          <w:rPr>
            <w:rFonts w:ascii="Garamond Premier Pro Caption" w:hAnsi="Garamond Premier Pro Caption" w:hint="default"/>
            <w:sz w:val="22"/>
            <w:szCs w:val="22"/>
            <w:rtl w:val="0"/>
            <w:lang w:val="sv-SE"/>
          </w:rPr>
          <w:delText>ö</w:delText>
        </w:r>
      </w:del>
      <w:del w:id="3709" w:date="2023-01-13T18:26:59Z" w:author="Jan Groh">
        <w:r>
          <w:rPr>
            <w:rFonts w:ascii="Garamond Premier Pro Caption" w:hAnsi="Garamond Premier Pro Caption"/>
            <w:sz w:val="22"/>
            <w:szCs w:val="22"/>
            <w:rtl w:val="0"/>
          </w:rPr>
          <w:delText xml:space="preserve">tig. </w:delText>
        </w:r>
      </w:del>
      <w:del w:id="3710" w:date="2023-01-13T18:26:59Z" w:author="Jan Groh">
        <w:r>
          <w:rPr>
            <w:rFonts w:ascii="Garamond Premier Pro Caption" w:hAnsi="Garamond Premier Pro Caption" w:hint="default"/>
            <w:sz w:val="22"/>
            <w:szCs w:val="22"/>
            <w:rtl w:val="0"/>
          </w:rPr>
          <w:delText xml:space="preserve">– </w:delText>
        </w:r>
      </w:del>
      <w:del w:id="3711" w:date="2023-01-13T18:26:59Z" w:author="Jan Groh">
        <w:r>
          <w:rPr>
            <w:rFonts w:ascii="Garamond Premier Pro Caption" w:hAnsi="Garamond Premier Pro Caption"/>
            <w:sz w:val="22"/>
            <w:szCs w:val="22"/>
            <w:rtl w:val="0"/>
          </w:rPr>
          <w:delText>H</w:delText>
        </w:r>
      </w:del>
      <w:del w:id="3712" w:date="2023-01-13T18:26:59Z" w:author="Jan Groh">
        <w:r>
          <w:rPr>
            <w:rFonts w:ascii="Garamond Premier Pro Caption" w:hAnsi="Garamond Premier Pro Caption" w:hint="default"/>
            <w:sz w:val="22"/>
            <w:szCs w:val="22"/>
            <w:rtl w:val="0"/>
          </w:rPr>
          <w:delText>ü</w:delText>
        </w:r>
      </w:del>
      <w:del w:id="3713" w:date="2023-01-13T18:26:59Z" w:author="Jan Groh">
        <w:r>
          <w:rPr>
            <w:rFonts w:ascii="Garamond Premier Pro Caption" w:hAnsi="Garamond Premier Pro Caption"/>
            <w:sz w:val="22"/>
            <w:szCs w:val="22"/>
            <w:rtl w:val="0"/>
            <w:lang w:val="de-DE"/>
          </w:rPr>
          <w:delText xml:space="preserve">te Dich, mein Freund, </w:delText>
        </w:r>
      </w:del>
      <w:del w:id="3714" w:date="2023-01-13T18:26:59Z" w:author="Jan Groh">
        <w:r>
          <w:rPr>
            <w:rFonts w:ascii="Garamond Premier Pro Caption" w:hAnsi="Garamond Premier Pro Caption" w:hint="default"/>
            <w:sz w:val="22"/>
            <w:szCs w:val="22"/>
            <w:rtl w:val="0"/>
          </w:rPr>
          <w:delText xml:space="preserve">– </w:delText>
        </w:r>
      </w:del>
      <w:del w:id="3715" w:date="2023-01-13T18:26:59Z" w:author="Jan Groh">
        <w:r>
          <w:rPr>
            <w:rFonts w:ascii="Garamond Premier Pro Caption" w:hAnsi="Garamond Premier Pro Caption"/>
            <w:sz w:val="22"/>
            <w:szCs w:val="22"/>
            <w:rtl w:val="0"/>
            <w:lang w:val="de-DE"/>
          </w:rPr>
          <w:delText>meine frohe Laune nicht ganz in den Matronenschleier zu h</w:delText>
        </w:r>
      </w:del>
      <w:del w:id="3716" w:date="2023-01-13T18:26:59Z" w:author="Jan Groh">
        <w:r>
          <w:rPr>
            <w:rFonts w:ascii="Garamond Premier Pro Caption" w:hAnsi="Garamond Premier Pro Caption" w:hint="default"/>
            <w:sz w:val="22"/>
            <w:szCs w:val="22"/>
            <w:rtl w:val="0"/>
          </w:rPr>
          <w:delText>ü</w:delText>
        </w:r>
      </w:del>
      <w:del w:id="3717" w:date="2023-01-13T18:26:59Z" w:author="Jan Groh">
        <w:r>
          <w:rPr>
            <w:rFonts w:ascii="Garamond Premier Pro Caption" w:hAnsi="Garamond Premier Pro Caption"/>
            <w:sz w:val="22"/>
            <w:szCs w:val="22"/>
            <w:rtl w:val="0"/>
            <w:lang w:val="nl-NL"/>
          </w:rPr>
          <w:delText xml:space="preserve">llen, </w:delText>
        </w:r>
      </w:del>
      <w:del w:id="3718" w:date="2023-01-13T18:26:59Z" w:author="Jan Groh">
        <w:r>
          <w:rPr>
            <w:rFonts w:ascii="Garamond Premier Pro Caption" w:hAnsi="Garamond Premier Pro Caption" w:hint="default"/>
            <w:sz w:val="22"/>
            <w:szCs w:val="22"/>
            <w:rtl w:val="0"/>
          </w:rPr>
          <w:delText xml:space="preserve">– </w:delText>
        </w:r>
      </w:del>
      <w:del w:id="3719" w:date="2023-01-13T18:26:59Z" w:author="Jan Groh">
        <w:r>
          <w:rPr>
            <w:rFonts w:ascii="Garamond Premier Pro Caption" w:hAnsi="Garamond Premier Pro Caption"/>
            <w:sz w:val="22"/>
            <w:szCs w:val="22"/>
            <w:rtl w:val="0"/>
            <w:lang w:val="de-DE"/>
          </w:rPr>
          <w:delText>kein pl</w:delText>
        </w:r>
      </w:del>
      <w:del w:id="3720" w:date="2023-01-13T18:26:59Z" w:author="Jan Groh">
        <w:r>
          <w:rPr>
            <w:rFonts w:ascii="Garamond Premier Pro Caption" w:hAnsi="Garamond Premier Pro Caption" w:hint="default"/>
            <w:sz w:val="22"/>
            <w:szCs w:val="22"/>
            <w:rtl w:val="0"/>
            <w:lang w:val="sv-SE"/>
          </w:rPr>
          <w:delText>ö</w:delText>
        </w:r>
      </w:del>
      <w:del w:id="3721" w:date="2023-01-13T18:26:59Z" w:author="Jan Groh">
        <w:r>
          <w:rPr>
            <w:rFonts w:ascii="Garamond Premier Pro Caption" w:hAnsi="Garamond Premier Pro Caption"/>
            <w:sz w:val="22"/>
            <w:szCs w:val="22"/>
            <w:rtl w:val="0"/>
            <w:lang w:val="de-DE"/>
          </w:rPr>
          <w:delText xml:space="preserve">tzlicher Schlag, </w:delText>
        </w:r>
      </w:del>
      <w:del w:id="3722" w:date="2023-01-13T18:26:59Z" w:author="Jan Groh">
        <w:r>
          <w:rPr>
            <w:rFonts w:ascii="Garamond Premier Pro Caption" w:hAnsi="Garamond Premier Pro Caption" w:hint="default"/>
            <w:sz w:val="22"/>
            <w:szCs w:val="22"/>
            <w:rtl w:val="0"/>
          </w:rPr>
          <w:delText xml:space="preserve">– </w:delText>
        </w:r>
      </w:del>
      <w:del w:id="3723" w:date="2023-01-13T18:26:59Z" w:author="Jan Groh">
        <w:r>
          <w:rPr>
            <w:rFonts w:ascii="Garamond Premier Pro Caption" w:hAnsi="Garamond Premier Pro Caption"/>
            <w:sz w:val="22"/>
            <w:szCs w:val="22"/>
            <w:rtl w:val="0"/>
            <w:lang w:val="de-DE"/>
          </w:rPr>
          <w:delText>wohl aber</w:delText>
        </w:r>
      </w:del>
      <w:del w:id="3724" w:date="2023-01-13T18:26:59Z" w:author="Jan Groh">
        <w:r>
          <w:rPr>
            <w:rFonts w:ascii="Garamond Premier Pro Caption" w:hAnsi="Garamond Premier Pro Caption"/>
            <w:sz w:val="22"/>
            <w:szCs w:val="22"/>
            <w:rtl w:val="0"/>
            <w:lang w:val="de-DE"/>
          </w:rPr>
          <w:delText xml:space="preserve"> </w:delText>
        </w:r>
      </w:del>
      <w:del w:id="3725" w:date="2023-01-13T18:26:59Z" w:author="Jan Groh">
        <w:r>
          <w:rPr>
            <w:rFonts w:ascii="Garamond Premier Pro Caption" w:hAnsi="Garamond Premier Pro Caption"/>
            <w:sz w:val="22"/>
            <w:szCs w:val="22"/>
            <w:rtl w:val="0"/>
            <w:lang w:val="de-DE"/>
          </w:rPr>
          <w:delText>immer wiederkehrende st</w:delText>
        </w:r>
      </w:del>
      <w:del w:id="3726" w:date="2023-01-13T18:26:59Z" w:author="Jan Groh">
        <w:r>
          <w:rPr>
            <w:rFonts w:ascii="Garamond Premier Pro Caption" w:hAnsi="Garamond Premier Pro Caption" w:hint="default"/>
            <w:sz w:val="22"/>
            <w:szCs w:val="22"/>
            <w:rtl w:val="0"/>
            <w:lang w:val="sv-SE"/>
          </w:rPr>
          <w:delText>ö</w:delText>
        </w:r>
      </w:del>
      <w:del w:id="3727" w:date="2023-01-13T18:26:59Z" w:author="Jan Groh">
        <w:r>
          <w:rPr>
            <w:rFonts w:ascii="Garamond Premier Pro Caption" w:hAnsi="Garamond Premier Pro Caption"/>
            <w:sz w:val="22"/>
            <w:szCs w:val="22"/>
            <w:rtl w:val="0"/>
            <w:lang w:val="de-DE"/>
          </w:rPr>
          <w:delText>rende Kleinigkeiten verm</w:delText>
        </w:r>
      </w:del>
      <w:del w:id="3728" w:date="2023-01-13T18:26:59Z" w:author="Jan Groh">
        <w:r>
          <w:rPr>
            <w:rFonts w:ascii="Garamond Premier Pro Caption" w:hAnsi="Garamond Premier Pro Caption" w:hint="default"/>
            <w:sz w:val="22"/>
            <w:szCs w:val="22"/>
            <w:rtl w:val="0"/>
            <w:lang w:val="sv-SE"/>
          </w:rPr>
          <w:delText>ö</w:delText>
        </w:r>
      </w:del>
      <w:del w:id="3729" w:date="2023-01-13T18:26:59Z" w:author="Jan Groh">
        <w:r>
          <w:rPr>
            <w:rFonts w:ascii="Garamond Premier Pro Caption" w:hAnsi="Garamond Premier Pro Caption"/>
            <w:sz w:val="22"/>
            <w:szCs w:val="22"/>
            <w:rtl w:val="0"/>
            <w:lang w:val="de-DE"/>
          </w:rPr>
          <w:delText>gen es leicht.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30" w:date="2023-01-13T18:26:59Z" w:author="Jan Groh"/>
          <w:rFonts w:ascii="Garamond Premier Pro Caption" w:cs="Garamond Premier Pro Caption" w:hAnsi="Garamond Premier Pro Caption" w:eastAsia="Garamond Premier Pro Caption"/>
          <w:sz w:val="22"/>
          <w:szCs w:val="22"/>
        </w:rPr>
      </w:pPr>
      <w:del w:id="3731" w:date="2023-01-13T18:26:59Z" w:author="Jan Groh">
        <w:r>
          <w:rPr>
            <w:rFonts w:ascii="Garamond Premier Pro Caption" w:hAnsi="Garamond Premier Pro Caption" w:hint="default"/>
            <w:sz w:val="22"/>
            <w:szCs w:val="22"/>
            <w:rtl w:val="0"/>
            <w:lang w:val="de-DE"/>
          </w:rPr>
          <w:delText xml:space="preserve">– </w:delText>
        </w:r>
      </w:del>
      <w:del w:id="3732" w:date="2023-01-13T18:26:59Z" w:author="Jan Groh">
        <w:r>
          <w:rPr>
            <w:rFonts w:ascii="Garamond Premier Pro Caption" w:hAnsi="Garamond Premier Pro Caption"/>
            <w:sz w:val="22"/>
            <w:szCs w:val="22"/>
            <w:rtl w:val="0"/>
            <w:lang w:val="de-DE"/>
          </w:rPr>
          <w:delText>Lebewohl, August, die Zukunft lehrt Dich vielleicht besser, was ich eigentlich bin und was ich Dir und dem Vater sein will.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3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3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35" w:date="2023-01-13T18:26:59Z" w:author="Jan Groh"/>
          <w:rFonts w:ascii="Garamond Premier Pro Italic" w:cs="Garamond Premier Pro Italic" w:hAnsi="Garamond Premier Pro Italic" w:eastAsia="Garamond Premier Pro Italic"/>
          <w:sz w:val="22"/>
          <w:szCs w:val="22"/>
        </w:rPr>
      </w:pPr>
      <w:del w:id="3736" w:date="2023-01-13T18:26:59Z" w:author="Jan Groh">
        <w:r>
          <w:rPr>
            <w:rFonts w:ascii="Garamond Premier Pro Italic" w:hAnsi="Garamond Premier Pro Italic"/>
            <w:sz w:val="22"/>
            <w:szCs w:val="22"/>
            <w:rtl w:val="0"/>
            <w:lang w:val="en-US"/>
          </w:rPr>
          <w:delText>August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38" w:date="2023-01-13T18:26:59Z" w:author="Jan Groh"/>
          <w:rFonts w:ascii="Garamond Premier Pro Caption" w:cs="Garamond Premier Pro Caption" w:hAnsi="Garamond Premier Pro Caption" w:eastAsia="Garamond Premier Pro Caption"/>
          <w:sz w:val="22"/>
          <w:szCs w:val="22"/>
        </w:rPr>
      </w:pPr>
      <w:del w:id="3739" w:date="2023-01-13T18:26:59Z" w:author="Jan Groh">
        <w:r>
          <w:rPr>
            <w:rFonts w:ascii="Garamond Premier Pro Caption" w:hAnsi="Garamond Premier Pro Caption"/>
            <w:sz w:val="22"/>
            <w:szCs w:val="22"/>
            <w:rtl w:val="0"/>
            <w:lang w:val="de-DE"/>
          </w:rPr>
          <w:delText>Liebste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40" w:date="2023-01-13T18:26:59Z" w:author="Jan Groh"/>
          <w:rFonts w:ascii="Garamond Premier Pro Caption" w:cs="Garamond Premier Pro Caption" w:hAnsi="Garamond Premier Pro Caption" w:eastAsia="Garamond Premier Pro Caption"/>
          <w:sz w:val="22"/>
          <w:szCs w:val="22"/>
        </w:rPr>
      </w:pPr>
      <w:del w:id="3741" w:date="2023-01-13T18:26:59Z" w:author="Jan Groh">
        <w:r>
          <w:rPr>
            <w:rFonts w:ascii="Garamond Premier Pro Caption" w:hAnsi="Garamond Premier Pro Caption"/>
            <w:sz w:val="22"/>
            <w:szCs w:val="22"/>
            <w:rtl w:val="0"/>
          </w:rPr>
          <w:delText>Der Jupiter pluvius</w:delText>
        </w:r>
      </w:del>
      <w:del w:id="3742" w:date="2023-01-13T18:26:59Z" w:author="Jan Groh">
        <w:r>
          <w:rPr>
            <w:rFonts w:ascii="Garamond Premier Pro Caption" w:cs="Garamond Premier Pro Caption" w:hAnsi="Garamond Premier Pro Caption" w:eastAsia="Garamond Premier Pro Caption"/>
            <w:sz w:val="22"/>
            <w:szCs w:val="22"/>
            <w:vertAlign w:val="superscript"/>
          </w:rPr>
          <w:footnoteReference w:id="94"/>
        </w:r>
      </w:del>
      <w:del w:id="3743" w:date="2023-01-13T18:26:59Z" w:author="Jan Groh">
        <w:r>
          <w:rPr>
            <w:rFonts w:ascii="Garamond Premier Pro Caption" w:hAnsi="Garamond Premier Pro Caption"/>
            <w:sz w:val="22"/>
            <w:szCs w:val="22"/>
            <w:rtl w:val="0"/>
            <w:lang w:val="de-DE"/>
          </w:rPr>
          <w:delText xml:space="preserve"> scheint einen Groll auf uns geworfen zu haben, indem er unsere Spazierg</w:delText>
        </w:r>
      </w:del>
      <w:del w:id="3744" w:date="2023-01-13T18:26:59Z" w:author="Jan Groh">
        <w:r>
          <w:rPr>
            <w:rFonts w:ascii="Garamond Premier Pro Caption" w:hAnsi="Garamond Premier Pro Caption" w:hint="default"/>
            <w:sz w:val="22"/>
            <w:szCs w:val="22"/>
            <w:rtl w:val="0"/>
          </w:rPr>
          <w:delText>ä</w:delText>
        </w:r>
      </w:del>
      <w:del w:id="3745" w:date="2023-01-13T18:26:59Z" w:author="Jan Groh">
        <w:r>
          <w:rPr>
            <w:rFonts w:ascii="Garamond Premier Pro Caption" w:hAnsi="Garamond Premier Pro Caption"/>
            <w:sz w:val="22"/>
            <w:szCs w:val="22"/>
            <w:rtl w:val="0"/>
            <w:lang w:val="de-DE"/>
          </w:rPr>
          <w:delText>nge durch Vern</w:delText>
        </w:r>
      </w:del>
      <w:del w:id="3746" w:date="2023-01-13T18:26:59Z" w:author="Jan Groh">
        <w:r>
          <w:rPr>
            <w:rFonts w:ascii="Garamond Premier Pro Caption" w:hAnsi="Garamond Premier Pro Caption" w:hint="default"/>
            <w:sz w:val="22"/>
            <w:szCs w:val="22"/>
            <w:rtl w:val="0"/>
          </w:rPr>
          <w:delText>ä</w:delText>
        </w:r>
      </w:del>
      <w:del w:id="3747" w:date="2023-01-13T18:26:59Z" w:author="Jan Groh">
        <w:r>
          <w:rPr>
            <w:rFonts w:ascii="Garamond Premier Pro Caption" w:hAnsi="Garamond Premier Pro Caption"/>
            <w:sz w:val="22"/>
            <w:szCs w:val="22"/>
            <w:rtl w:val="0"/>
            <w:lang w:val="de-DE"/>
          </w:rPr>
          <w:delText>ssungen behindert. Sehr leid tat es mir, trotz allen Wassers nicht aufwarten zu k</w:delText>
        </w:r>
      </w:del>
      <w:del w:id="3748" w:date="2023-01-13T18:26:59Z" w:author="Jan Groh">
        <w:r>
          <w:rPr>
            <w:rFonts w:ascii="Garamond Premier Pro Caption" w:hAnsi="Garamond Premier Pro Caption" w:hint="default"/>
            <w:sz w:val="22"/>
            <w:szCs w:val="22"/>
            <w:rtl w:val="0"/>
            <w:lang w:val="sv-SE"/>
          </w:rPr>
          <w:delText>ö</w:delText>
        </w:r>
      </w:del>
      <w:del w:id="3749" w:date="2023-01-13T18:26:59Z" w:author="Jan Groh">
        <w:r>
          <w:rPr>
            <w:rFonts w:ascii="Garamond Premier Pro Caption" w:hAnsi="Garamond Premier Pro Caption"/>
            <w:sz w:val="22"/>
            <w:szCs w:val="22"/>
            <w:rtl w:val="0"/>
            <w:lang w:val="de-DE"/>
          </w:rPr>
          <w:delText xml:space="preserve">nnen, denn schon </w:delText>
        </w:r>
      </w:del>
      <w:del w:id="3750" w:date="2023-01-13T18:26:59Z" w:author="Jan Groh">
        <w:r>
          <w:rPr>
            <w:rFonts w:ascii="Garamond Premier Pro Caption" w:hAnsi="Garamond Premier Pro Caption" w:hint="default"/>
            <w:sz w:val="22"/>
            <w:szCs w:val="22"/>
            <w:rtl w:val="0"/>
          </w:rPr>
          <w:delText>½</w:delText>
        </w:r>
      </w:del>
      <w:del w:id="3751" w:date="2023-01-13T18:26:59Z" w:author="Jan Groh">
        <w:r>
          <w:rPr>
            <w:rFonts w:ascii="Garamond Premier Pro Caption" w:hAnsi="Garamond Premier Pro Caption"/>
            <w:sz w:val="22"/>
            <w:szCs w:val="22"/>
            <w:rtl w:val="0"/>
            <w:lang w:val="de-DE"/>
          </w:rPr>
          <w:delText>10 war ich bei Cammer beordert. La</w:delText>
        </w:r>
      </w:del>
      <w:del w:id="3752" w:date="2023-01-13T18:26:59Z" w:author="Jan Groh">
        <w:r>
          <w:rPr>
            <w:rFonts w:ascii="Garamond Premier Pro Caption" w:hAnsi="Garamond Premier Pro Caption" w:hint="default"/>
            <w:sz w:val="22"/>
            <w:szCs w:val="22"/>
            <w:rtl w:val="0"/>
            <w:lang w:val="de-DE"/>
          </w:rPr>
          <w:delText xml:space="preserve">ß </w:delText>
        </w:r>
      </w:del>
      <w:del w:id="3753" w:date="2023-01-13T18:26:59Z" w:author="Jan Groh">
        <w:r>
          <w:rPr>
            <w:rFonts w:ascii="Garamond Premier Pro Caption" w:hAnsi="Garamond Premier Pro Caption"/>
            <w:sz w:val="22"/>
            <w:szCs w:val="22"/>
            <w:rtl w:val="0"/>
            <w:lang w:val="de-DE"/>
          </w:rPr>
          <w:delText xml:space="preserve">mich doch wissen, wann ich heute abend kommen darf und was </w:delText>
        </w:r>
      </w:del>
      <w:del w:id="3754" w:date="2023-01-13T18:26:59Z" w:author="Jan Groh">
        <w:r>
          <w:rPr>
            <w:rFonts w:ascii="Garamond Premier Pro Caption" w:hAnsi="Garamond Premier Pro Caption" w:hint="default"/>
            <w:sz w:val="22"/>
            <w:szCs w:val="22"/>
            <w:rtl w:val="0"/>
          </w:rPr>
          <w:delText>ü</w:delText>
        </w:r>
      </w:del>
      <w:del w:id="3755" w:date="2023-01-13T18:26:59Z" w:author="Jan Groh">
        <w:r>
          <w:rPr>
            <w:rFonts w:ascii="Garamond Premier Pro Caption" w:hAnsi="Garamond Premier Pro Caption"/>
            <w:sz w:val="22"/>
            <w:szCs w:val="22"/>
            <w:rtl w:val="0"/>
            <w:lang w:val="de-DE"/>
          </w:rPr>
          <w:delText>berhaupt im Rate der G</w:delText>
        </w:r>
      </w:del>
      <w:del w:id="3756" w:date="2023-01-13T18:26:59Z" w:author="Jan Groh">
        <w:r>
          <w:rPr>
            <w:rFonts w:ascii="Garamond Premier Pro Caption" w:hAnsi="Garamond Premier Pro Caption" w:hint="default"/>
            <w:sz w:val="22"/>
            <w:szCs w:val="22"/>
            <w:rtl w:val="0"/>
            <w:lang w:val="sv-SE"/>
          </w:rPr>
          <w:delText>ö</w:delText>
        </w:r>
      </w:del>
      <w:del w:id="3757" w:date="2023-01-13T18:26:59Z" w:author="Jan Groh">
        <w:r>
          <w:rPr>
            <w:rFonts w:ascii="Garamond Premier Pro Caption" w:hAnsi="Garamond Premier Pro Caption"/>
            <w:sz w:val="22"/>
            <w:szCs w:val="22"/>
            <w:rtl w:val="0"/>
            <w:lang w:val="de-DE"/>
          </w:rPr>
          <w:delText>tter beschlossen. Soeben umstehen mich drin Boten dreier verschiedener Departements, n</w:delText>
        </w:r>
      </w:del>
      <w:del w:id="3758" w:date="2023-01-13T18:26:59Z" w:author="Jan Groh">
        <w:r>
          <w:rPr>
            <w:rFonts w:ascii="Garamond Premier Pro Caption" w:hAnsi="Garamond Premier Pro Caption" w:hint="default"/>
            <w:sz w:val="22"/>
            <w:szCs w:val="22"/>
            <w:rtl w:val="0"/>
          </w:rPr>
          <w:delText>ä</w:delText>
        </w:r>
      </w:del>
      <w:del w:id="3759" w:date="2023-01-13T18:26:59Z" w:author="Jan Groh">
        <w:r>
          <w:rPr>
            <w:rFonts w:ascii="Garamond Premier Pro Caption" w:hAnsi="Garamond Premier Pro Caption"/>
            <w:sz w:val="22"/>
            <w:szCs w:val="22"/>
            <w:rtl w:val="0"/>
            <w:lang w:val="de-DE"/>
          </w:rPr>
          <w:delText>mlich der Kammer des Theaters und der Bibliothek, und harren meiner schleunigen Entschlie</w:delText>
        </w:r>
      </w:del>
      <w:del w:id="3760" w:date="2023-01-13T18:26:59Z" w:author="Jan Groh">
        <w:r>
          <w:rPr>
            <w:rFonts w:ascii="Garamond Premier Pro Caption" w:hAnsi="Garamond Premier Pro Caption" w:hint="default"/>
            <w:sz w:val="22"/>
            <w:szCs w:val="22"/>
            <w:rtl w:val="0"/>
            <w:lang w:val="de-DE"/>
          </w:rPr>
          <w:delText>ß</w:delText>
        </w:r>
      </w:del>
      <w:del w:id="3761" w:date="2023-01-13T18:26:59Z" w:author="Jan Groh">
        <w:r>
          <w:rPr>
            <w:rFonts w:ascii="Garamond Premier Pro Caption" w:hAnsi="Garamond Premier Pro Caption"/>
            <w:sz w:val="22"/>
            <w:szCs w:val="22"/>
            <w:rtl w:val="0"/>
            <w:lang w:val="de-DE"/>
          </w:rPr>
          <w:delText>ungen. Doch dieses Wort geht allem vor, auf ein freundliches Wort harrend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62" w:date="2023-01-13T18:26:59Z" w:author="Jan Groh"/>
          <w:rFonts w:ascii="Garamond Premier Pro Italic" w:cs="Garamond Premier Pro Italic" w:hAnsi="Garamond Premier Pro Italic" w:eastAsia="Garamond Premier Pro Italic"/>
          <w:sz w:val="22"/>
          <w:szCs w:val="22"/>
        </w:rPr>
      </w:pPr>
      <w:del w:id="3763" w:date="2023-01-13T18:26:59Z" w:author="Jan Groh">
        <w:r>
          <w:rPr>
            <w:rFonts w:ascii="Garamond Premier Pro Italic" w:hAnsi="Garamond Premier Pro Italic"/>
            <w:sz w:val="22"/>
            <w:szCs w:val="22"/>
            <w:rtl w:val="0"/>
          </w:rPr>
          <w:delText>d. 31. III. 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64" w:date="2023-01-13T18:26:59Z" w:author="Jan Groh"/>
          <w:rFonts w:ascii="Garamond Premier Pro Italic" w:cs="Garamond Premier Pro Italic" w:hAnsi="Garamond Premier Pro Italic" w:eastAsia="Garamond Premier Pro Italic"/>
          <w:sz w:val="22"/>
          <w:szCs w:val="22"/>
        </w:rPr>
      </w:pPr>
      <w:del w:id="3765" w:date="2023-01-13T18:26:59Z" w:author="Jan Groh">
        <w:r>
          <w:rPr>
            <w:rFonts w:ascii="Garamond Premier Pro Italic" w:hAnsi="Garamond Premier Pro Italic"/>
            <w:sz w:val="22"/>
            <w:szCs w:val="22"/>
            <w:rtl w:val="0"/>
            <w:lang w:val="de-DE"/>
          </w:rPr>
          <w:delText>Dein A.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6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68" w:date="2023-01-13T18:26:59Z" w:author="Jan Groh"/>
          <w:rFonts w:ascii="Garamond Premier Pro Italic" w:cs="Garamond Premier Pro Italic" w:hAnsi="Garamond Premier Pro Italic" w:eastAsia="Garamond Premier Pro Italic"/>
          <w:sz w:val="22"/>
          <w:szCs w:val="22"/>
        </w:rPr>
      </w:pPr>
      <w:del w:id="3769" w:date="2023-01-13T18:26:59Z" w:author="Jan Groh">
        <w:r>
          <w:rPr>
            <w:rFonts w:ascii="Garamond Premier Pro Italic" w:hAnsi="Garamond Premier Pro Italic"/>
            <w:sz w:val="22"/>
            <w:szCs w:val="22"/>
            <w:rtl w:val="0"/>
            <w:lang w:val="de-DE"/>
          </w:rPr>
          <w:delText>Aus zwei Briefen Johann Wolfgang von Goethes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7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71" w:date="2023-01-13T18:26:59Z" w:author="Jan Groh"/>
          <w:rFonts w:ascii="Garamond Premier Pro Italic" w:cs="Garamond Premier Pro Italic" w:hAnsi="Garamond Premier Pro Italic" w:eastAsia="Garamond Premier Pro Italic"/>
          <w:sz w:val="22"/>
          <w:szCs w:val="22"/>
        </w:rPr>
      </w:pPr>
      <w:del w:id="3772" w:date="2023-01-13T18:26:59Z" w:author="Jan Groh">
        <w:r>
          <w:rPr>
            <w:rFonts w:ascii="Garamond Premier Pro Italic" w:hAnsi="Garamond Premier Pro Italic"/>
            <w:sz w:val="22"/>
            <w:szCs w:val="22"/>
            <w:rtl w:val="0"/>
          </w:rPr>
          <w:delText>Jena, den 27. M</w:delText>
        </w:r>
      </w:del>
      <w:del w:id="3773" w:date="2023-01-13T18:26:59Z" w:author="Jan Groh">
        <w:r>
          <w:rPr>
            <w:rFonts w:ascii="Garamond Premier Pro Italic" w:hAnsi="Garamond Premier Pro Italic" w:hint="default"/>
            <w:sz w:val="22"/>
            <w:szCs w:val="22"/>
            <w:rtl w:val="0"/>
          </w:rPr>
          <w:delText>ä</w:delText>
        </w:r>
      </w:del>
      <w:del w:id="3774" w:date="2023-01-13T18:26:59Z" w:author="Jan Groh">
        <w:r>
          <w:rPr>
            <w:rFonts w:ascii="Garamond Premier Pro Italic" w:hAnsi="Garamond Premier Pro Italic"/>
            <w:sz w:val="22"/>
            <w:szCs w:val="22"/>
            <w:rtl w:val="0"/>
          </w:rPr>
          <w:delText>rz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75" w:date="2023-01-13T18:26:59Z" w:author="Jan Groh"/>
          <w:rFonts w:ascii="Garamond Premier Pro Caption" w:cs="Garamond Premier Pro Caption" w:hAnsi="Garamond Premier Pro Caption" w:eastAsia="Garamond Premier Pro Caption"/>
          <w:sz w:val="22"/>
          <w:szCs w:val="22"/>
        </w:rPr>
      </w:pPr>
      <w:del w:id="3776" w:date="2023-01-13T18:26:59Z" w:author="Jan Groh">
        <w:r>
          <w:rPr>
            <w:rFonts w:ascii="Garamond Premier Pro Caption" w:hAnsi="Garamond Premier Pro Caption"/>
            <w:sz w:val="22"/>
            <w:szCs w:val="22"/>
            <w:rtl w:val="0"/>
            <w:lang w:val="de-DE"/>
          </w:rPr>
          <w:delText>Hier, meine liebe Tochter, abermals eine Pflanzenlektion, studiere sie flei</w:delText>
        </w:r>
      </w:del>
      <w:del w:id="3777" w:date="2023-01-13T18:26:59Z" w:author="Jan Groh">
        <w:r>
          <w:rPr>
            <w:rFonts w:ascii="Garamond Premier Pro Caption" w:hAnsi="Garamond Premier Pro Caption" w:hint="default"/>
            <w:sz w:val="22"/>
            <w:szCs w:val="22"/>
            <w:rtl w:val="0"/>
            <w:lang w:val="de-DE"/>
          </w:rPr>
          <w:delText>ß</w:delText>
        </w:r>
      </w:del>
      <w:del w:id="3778" w:date="2023-01-13T18:26:59Z" w:author="Jan Groh">
        <w:r>
          <w:rPr>
            <w:rFonts w:ascii="Garamond Premier Pro Caption" w:hAnsi="Garamond Premier Pro Caption"/>
            <w:sz w:val="22"/>
            <w:szCs w:val="22"/>
            <w:rtl w:val="0"/>
            <w:lang w:val="de-DE"/>
          </w:rPr>
          <w:delText>ig, damit Du Dich der gegenw</w:delText>
        </w:r>
      </w:del>
      <w:del w:id="3779" w:date="2023-01-13T18:26:59Z" w:author="Jan Groh">
        <w:r>
          <w:rPr>
            <w:rFonts w:ascii="Garamond Premier Pro Caption" w:hAnsi="Garamond Premier Pro Caption" w:hint="default"/>
            <w:sz w:val="22"/>
            <w:szCs w:val="22"/>
            <w:rtl w:val="0"/>
          </w:rPr>
          <w:delText>ä</w:delText>
        </w:r>
      </w:del>
      <w:del w:id="3780" w:date="2023-01-13T18:26:59Z" w:author="Jan Groh">
        <w:r>
          <w:rPr>
            <w:rFonts w:ascii="Garamond Premier Pro Caption" w:hAnsi="Garamond Premier Pro Caption"/>
            <w:sz w:val="22"/>
            <w:szCs w:val="22"/>
            <w:rtl w:val="0"/>
            <w:lang w:val="de-DE"/>
          </w:rPr>
          <w:delText>rtigen Zeit freudig erinnern k</w:delText>
        </w:r>
      </w:del>
      <w:del w:id="3781" w:date="2023-01-13T18:26:59Z" w:author="Jan Groh">
        <w:r>
          <w:rPr>
            <w:rFonts w:ascii="Garamond Premier Pro Caption" w:hAnsi="Garamond Premier Pro Caption" w:hint="default"/>
            <w:sz w:val="22"/>
            <w:szCs w:val="22"/>
            <w:rtl w:val="0"/>
            <w:lang w:val="sv-SE"/>
          </w:rPr>
          <w:delText>ö</w:delText>
        </w:r>
      </w:del>
      <w:del w:id="3782" w:date="2023-01-13T18:26:59Z" w:author="Jan Groh">
        <w:r>
          <w:rPr>
            <w:rFonts w:ascii="Garamond Premier Pro Caption" w:hAnsi="Garamond Premier Pro Caption"/>
            <w:sz w:val="22"/>
            <w:szCs w:val="22"/>
            <w:rtl w:val="0"/>
            <w:lang w:val="de-DE"/>
          </w:rPr>
          <w:delText>nnest, wenn sie oft wiederkehren und immer wieder dieselben sind.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83" w:date="2023-01-13T18:26:59Z" w:author="Jan Groh"/>
          <w:rFonts w:ascii="Garamond Premier Pro Caption" w:cs="Garamond Premier Pro Caption" w:hAnsi="Garamond Premier Pro Caption" w:eastAsia="Garamond Premier Pro Caption"/>
          <w:sz w:val="22"/>
          <w:szCs w:val="22"/>
        </w:rPr>
      </w:pPr>
      <w:del w:id="3784" w:date="2023-01-13T18:26:59Z" w:author="Jan Groh">
        <w:r>
          <w:rPr>
            <w:rFonts w:ascii="Garamond Premier Pro Caption" w:hAnsi="Garamond Premier Pro Caption"/>
            <w:sz w:val="22"/>
            <w:szCs w:val="22"/>
            <w:rtl w:val="0"/>
            <w:lang w:val="de-DE"/>
          </w:rPr>
          <w:delText>Mir ist ein gro</w:delText>
        </w:r>
      </w:del>
      <w:del w:id="3785" w:date="2023-01-13T18:26:59Z" w:author="Jan Groh">
        <w:r>
          <w:rPr>
            <w:rFonts w:ascii="Garamond Premier Pro Caption" w:hAnsi="Garamond Premier Pro Caption" w:hint="default"/>
            <w:sz w:val="22"/>
            <w:szCs w:val="22"/>
            <w:rtl w:val="0"/>
            <w:lang w:val="de-DE"/>
          </w:rPr>
          <w:delText>ß</w:delText>
        </w:r>
      </w:del>
      <w:del w:id="3786" w:date="2023-01-13T18:26:59Z" w:author="Jan Groh">
        <w:r>
          <w:rPr>
            <w:rFonts w:ascii="Garamond Premier Pro Caption" w:hAnsi="Garamond Premier Pro Caption"/>
            <w:sz w:val="22"/>
            <w:szCs w:val="22"/>
            <w:rtl w:val="0"/>
            <w:lang w:val="de-DE"/>
          </w:rPr>
          <w:delText>er altindischer Schatz zugekommen in englischer Sprache, von welchem n</w:delText>
        </w:r>
      </w:del>
      <w:del w:id="3787" w:date="2023-01-13T18:26:59Z" w:author="Jan Groh">
        <w:r>
          <w:rPr>
            <w:rFonts w:ascii="Garamond Premier Pro Caption" w:hAnsi="Garamond Premier Pro Caption" w:hint="default"/>
            <w:sz w:val="22"/>
            <w:szCs w:val="22"/>
            <w:rtl w:val="0"/>
          </w:rPr>
          <w:delText>ä</w:delText>
        </w:r>
      </w:del>
      <w:del w:id="3788" w:date="2023-01-13T18:26:59Z" w:author="Jan Groh">
        <w:r>
          <w:rPr>
            <w:rFonts w:ascii="Garamond Premier Pro Caption" w:hAnsi="Garamond Premier Pro Caption"/>
            <w:sz w:val="22"/>
            <w:szCs w:val="22"/>
            <w:rtl w:val="0"/>
            <w:lang w:val="de-DE"/>
          </w:rPr>
          <w:delText>chstens mehr.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89" w:date="2023-01-13T18:26:59Z" w:author="Jan Groh"/>
          <w:rFonts w:ascii="Garamond Premier Pro Caption" w:cs="Garamond Premier Pro Caption" w:hAnsi="Garamond Premier Pro Caption" w:eastAsia="Garamond Premier Pro Caption"/>
          <w:sz w:val="22"/>
          <w:szCs w:val="22"/>
        </w:rPr>
      </w:pPr>
      <w:del w:id="3790" w:date="2023-01-13T18:26:59Z" w:author="Jan Groh">
        <w:r>
          <w:rPr>
            <w:rFonts w:ascii="Garamond Premier Pro Caption" w:hAnsi="Garamond Premier Pro Caption"/>
            <w:sz w:val="22"/>
            <w:szCs w:val="22"/>
            <w:rtl w:val="0"/>
            <w:lang w:val="de-DE"/>
          </w:rPr>
          <w:delText>Hundert Gr</w:delText>
        </w:r>
      </w:del>
      <w:del w:id="3791" w:date="2023-01-13T18:26:59Z" w:author="Jan Groh">
        <w:r>
          <w:rPr>
            <w:rFonts w:ascii="Garamond Premier Pro Caption" w:hAnsi="Garamond Premier Pro Caption" w:hint="default"/>
            <w:sz w:val="22"/>
            <w:szCs w:val="22"/>
            <w:rtl w:val="0"/>
            <w:lang w:val="de-DE"/>
          </w:rPr>
          <w:delText>üß</w:delText>
        </w:r>
      </w:del>
      <w:del w:id="3792" w:date="2023-01-13T18:26:59Z" w:author="Jan Groh">
        <w:r>
          <w:rPr>
            <w:rFonts w:ascii="Garamond Premier Pro Caption" w:hAnsi="Garamond Premier Pro Caption"/>
            <w:sz w:val="22"/>
            <w:szCs w:val="22"/>
            <w:rtl w:val="0"/>
            <w:lang w:val="de-DE"/>
          </w:rPr>
          <w:delText>e, gem</w:delText>
        </w:r>
      </w:del>
      <w:del w:id="3793" w:date="2023-01-13T18:26:59Z" w:author="Jan Groh">
        <w:r>
          <w:rPr>
            <w:rFonts w:ascii="Garamond Premier Pro Caption" w:hAnsi="Garamond Premier Pro Caption" w:hint="default"/>
            <w:sz w:val="22"/>
            <w:szCs w:val="22"/>
            <w:rtl w:val="0"/>
          </w:rPr>
          <w:delText>ü</w:delText>
        </w:r>
      </w:del>
      <w:del w:id="3794" w:date="2023-01-13T18:26:59Z" w:author="Jan Groh">
        <w:r>
          <w:rPr>
            <w:rFonts w:ascii="Garamond Premier Pro Caption" w:hAnsi="Garamond Premier Pro Caption"/>
            <w:sz w:val="22"/>
            <w:szCs w:val="22"/>
            <w:rtl w:val="0"/>
            <w:lang w:val="de-DE"/>
          </w:rPr>
          <w:delText>tlich auszuteilen, und ein herzliches Lebewohl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95" w:date="2023-01-13T18:26:59Z" w:author="Jan Groh"/>
          <w:rFonts w:ascii="Garamond Premier Pro Italic" w:cs="Garamond Premier Pro Italic" w:hAnsi="Garamond Premier Pro Italic" w:eastAsia="Garamond Premier Pro Italic"/>
          <w:sz w:val="22"/>
          <w:szCs w:val="22"/>
        </w:rPr>
      </w:pPr>
      <w:del w:id="3796" w:date="2023-01-13T18:26:59Z" w:author="Jan Groh">
        <w:r>
          <w:rPr>
            <w:rFonts w:ascii="Garamond Premier Pro Italic" w:hAnsi="Garamond Premier Pro Italic"/>
            <w:sz w:val="22"/>
            <w:szCs w:val="22"/>
            <w:rtl w:val="0"/>
          </w:rPr>
          <w:delText>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9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798" w:date="2023-01-13T18:26:59Z" w:author="Jan Groh"/>
          <w:rFonts w:ascii="Garamond Premier Pro Italic" w:cs="Garamond Premier Pro Italic" w:hAnsi="Garamond Premier Pro Italic" w:eastAsia="Garamond Premier Pro Italic"/>
          <w:sz w:val="22"/>
          <w:szCs w:val="22"/>
        </w:rPr>
      </w:pPr>
      <w:del w:id="3799" w:date="2023-01-13T18:26:59Z" w:author="Jan Groh">
        <w:r>
          <w:rPr>
            <w:rFonts w:ascii="Garamond Premier Pro Italic" w:hAnsi="Garamond Premier Pro Italic"/>
            <w:sz w:val="22"/>
            <w:szCs w:val="22"/>
            <w:rtl w:val="0"/>
            <w:lang w:val="it-IT"/>
          </w:rPr>
          <w:delText>Jena, den 8. April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00" w:date="2023-01-13T18:26:59Z" w:author="Jan Groh"/>
          <w:rFonts w:ascii="Garamond Premier Pro Caption" w:cs="Garamond Premier Pro Caption" w:hAnsi="Garamond Premier Pro Caption" w:eastAsia="Garamond Premier Pro Caption"/>
          <w:sz w:val="22"/>
          <w:szCs w:val="22"/>
        </w:rPr>
      </w:pPr>
      <w:del w:id="3801" w:date="2023-01-13T18:26:59Z" w:author="Jan Groh">
        <w:r>
          <w:rPr>
            <w:rFonts w:ascii="Garamond Premier Pro Caption" w:hAnsi="Garamond Premier Pro Caption"/>
            <w:sz w:val="22"/>
            <w:szCs w:val="22"/>
            <w:rtl w:val="0"/>
            <w:lang w:val="de-DE"/>
          </w:rPr>
          <w:delText>Da der treffliche Freund, nach wahrhafter Kammerrats Maxime: da</w:delText>
        </w:r>
      </w:del>
      <w:del w:id="3802" w:date="2023-01-13T18:26:59Z" w:author="Jan Groh">
        <w:r>
          <w:rPr>
            <w:rFonts w:ascii="Garamond Premier Pro Caption" w:hAnsi="Garamond Premier Pro Caption" w:hint="default"/>
            <w:sz w:val="22"/>
            <w:szCs w:val="22"/>
            <w:rtl w:val="0"/>
            <w:lang w:val="de-DE"/>
          </w:rPr>
          <w:delText xml:space="preserve">ß </w:delText>
        </w:r>
      </w:del>
      <w:del w:id="3803" w:date="2023-01-13T18:26:59Z" w:author="Jan Groh">
        <w:r>
          <w:rPr>
            <w:rFonts w:ascii="Garamond Premier Pro Caption" w:hAnsi="Garamond Premier Pro Caption"/>
            <w:sz w:val="22"/>
            <w:szCs w:val="22"/>
            <w:rtl w:val="0"/>
            <w:lang w:val="de-DE"/>
          </w:rPr>
          <w:delText>nichts besser schmecke, als was man selbst speist, sich in Ilmenau mit Forellen t</w:delText>
        </w:r>
      </w:del>
      <w:del w:id="3804" w:date="2023-01-13T18:26:59Z" w:author="Jan Groh">
        <w:r>
          <w:rPr>
            <w:rFonts w:ascii="Garamond Premier Pro Caption" w:hAnsi="Garamond Premier Pro Caption" w:hint="default"/>
            <w:sz w:val="22"/>
            <w:szCs w:val="22"/>
            <w:rtl w:val="0"/>
          </w:rPr>
          <w:delText>ü</w:delText>
        </w:r>
      </w:del>
      <w:del w:id="3805" w:date="2023-01-13T18:26:59Z" w:author="Jan Groh">
        <w:r>
          <w:rPr>
            <w:rFonts w:ascii="Garamond Premier Pro Caption" w:hAnsi="Garamond Premier Pro Caption"/>
            <w:sz w:val="22"/>
            <w:szCs w:val="22"/>
            <w:rtl w:val="0"/>
            <w:lang w:val="de-DE"/>
          </w:rPr>
          <w:delText>chtig ausf</w:delText>
        </w:r>
      </w:del>
      <w:del w:id="3806" w:date="2023-01-13T18:26:59Z" w:author="Jan Groh">
        <w:r>
          <w:rPr>
            <w:rFonts w:ascii="Garamond Premier Pro Caption" w:hAnsi="Garamond Premier Pro Caption" w:hint="default"/>
            <w:sz w:val="22"/>
            <w:szCs w:val="22"/>
            <w:rtl w:val="0"/>
          </w:rPr>
          <w:delText>ü</w:delText>
        </w:r>
      </w:del>
      <w:del w:id="3807" w:date="2023-01-13T18:26:59Z" w:author="Jan Groh">
        <w:r>
          <w:rPr>
            <w:rFonts w:ascii="Garamond Premier Pro Caption" w:hAnsi="Garamond Premier Pro Caption"/>
            <w:sz w:val="22"/>
            <w:szCs w:val="22"/>
            <w:rtl w:val="0"/>
            <w:lang w:val="de-DE"/>
          </w:rPr>
          <w:delText>ttern wird, ohne da</w:delText>
        </w:r>
      </w:del>
      <w:del w:id="3808" w:date="2023-01-13T18:26:59Z" w:author="Jan Groh">
        <w:r>
          <w:rPr>
            <w:rFonts w:ascii="Garamond Premier Pro Caption" w:hAnsi="Garamond Premier Pro Caption" w:hint="default"/>
            <w:sz w:val="22"/>
            <w:szCs w:val="22"/>
            <w:rtl w:val="0"/>
            <w:lang w:val="de-DE"/>
          </w:rPr>
          <w:delText xml:space="preserve">ß </w:delText>
        </w:r>
      </w:del>
      <w:del w:id="3809" w:date="2023-01-13T18:26:59Z" w:author="Jan Groh">
        <w:r>
          <w:rPr>
            <w:rFonts w:ascii="Garamond Premier Pro Caption" w:hAnsi="Garamond Premier Pro Caption"/>
            <w:sz w:val="22"/>
            <w:szCs w:val="22"/>
            <w:rtl w:val="0"/>
            <w:lang w:val="de-DE"/>
          </w:rPr>
          <w:delText>wir eine</w:delText>
        </w:r>
      </w:del>
      <w:del w:id="3810" w:date="2023-01-13T18:26:59Z" w:author="Jan Groh">
        <w:r>
          <w:rPr>
            <w:rFonts w:ascii="Garamond Premier Pro Caption" w:hAnsi="Garamond Premier Pro Caption"/>
            <w:sz w:val="22"/>
            <w:szCs w:val="22"/>
            <w:rtl w:val="0"/>
            <w:lang w:val="de-DE"/>
          </w:rPr>
          <w:delText xml:space="preserve"> </w:delText>
        </w:r>
      </w:del>
      <w:del w:id="3811" w:date="2023-01-13T18:26:59Z" w:author="Jan Groh">
        <w:r>
          <w:rPr>
            <w:rFonts w:ascii="Garamond Premier Pro Caption" w:hAnsi="Garamond Premier Pro Caption"/>
            <w:sz w:val="22"/>
            <w:szCs w:val="22"/>
            <w:rtl w:val="0"/>
          </w:rPr>
          <w:delText>Gr</w:delText>
        </w:r>
      </w:del>
      <w:del w:id="3812" w:date="2023-01-13T18:26:59Z" w:author="Jan Groh">
        <w:r>
          <w:rPr>
            <w:rFonts w:ascii="Garamond Premier Pro Caption" w:hAnsi="Garamond Premier Pro Caption" w:hint="default"/>
            <w:sz w:val="22"/>
            <w:szCs w:val="22"/>
            <w:rtl w:val="0"/>
          </w:rPr>
          <w:delText>ä</w:delText>
        </w:r>
      </w:del>
      <w:del w:id="3813" w:date="2023-01-13T18:26:59Z" w:author="Jan Groh">
        <w:r>
          <w:rPr>
            <w:rFonts w:ascii="Garamond Premier Pro Caption" w:hAnsi="Garamond Premier Pro Caption"/>
            <w:sz w:val="22"/>
            <w:szCs w:val="22"/>
            <w:rtl w:val="0"/>
            <w:lang w:val="de-DE"/>
          </w:rPr>
          <w:delText>te sehen werden, so sollst Du, liebe Kleine, auch nicht ohne Fischgericht bleiben, deshalb sende ich Dir ein bissiges Gesch</w:delText>
        </w:r>
      </w:del>
      <w:del w:id="3814" w:date="2023-01-13T18:26:59Z" w:author="Jan Groh">
        <w:r>
          <w:rPr>
            <w:rFonts w:ascii="Garamond Premier Pro Caption" w:hAnsi="Garamond Premier Pro Caption" w:hint="default"/>
            <w:sz w:val="22"/>
            <w:szCs w:val="22"/>
            <w:rtl w:val="0"/>
            <w:lang w:val="sv-SE"/>
          </w:rPr>
          <w:delText>ö</w:delText>
        </w:r>
      </w:del>
      <w:del w:id="3815" w:date="2023-01-13T18:26:59Z" w:author="Jan Groh">
        <w:r>
          <w:rPr>
            <w:rFonts w:ascii="Garamond Premier Pro Caption" w:hAnsi="Garamond Premier Pro Caption"/>
            <w:sz w:val="22"/>
            <w:szCs w:val="22"/>
            <w:rtl w:val="0"/>
            <w:lang w:val="de-DE"/>
          </w:rPr>
          <w:delText>pf, das uns zwar ins Garn lief, aber doch nur durch Tobias</w:delText>
        </w:r>
      </w:del>
      <w:del w:id="3816" w:date="2023-01-13T18:26:59Z" w:author="Jan Groh">
        <w:r>
          <w:rPr>
            <w:rFonts w:ascii="Garamond Premier Pro Caption" w:cs="Garamond Premier Pro Caption" w:hAnsi="Garamond Premier Pro Caption" w:eastAsia="Garamond Premier Pro Caption"/>
            <w:sz w:val="22"/>
            <w:szCs w:val="22"/>
            <w:vertAlign w:val="superscript"/>
          </w:rPr>
          <w:footnoteReference w:id="95"/>
        </w:r>
      </w:del>
      <w:del w:id="3817" w:date="2023-01-13T18:26:59Z" w:author="Jan Groh">
        <w:r>
          <w:rPr>
            <w:rFonts w:ascii="Garamond Premier Pro Caption" w:hAnsi="Garamond Premier Pro Caption"/>
            <w:sz w:val="22"/>
            <w:szCs w:val="22"/>
            <w:rtl w:val="0"/>
            <w:lang w:val="de-DE"/>
          </w:rPr>
          <w:delText xml:space="preserve"> Engel herausgehoben werden konnte.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18" w:date="2023-01-13T18:26:59Z" w:author="Jan Groh"/>
          <w:rFonts w:ascii="Garamond Premier Pro Caption" w:cs="Garamond Premier Pro Caption" w:hAnsi="Garamond Premier Pro Caption" w:eastAsia="Garamond Premier Pro Caption"/>
          <w:sz w:val="22"/>
          <w:szCs w:val="22"/>
        </w:rPr>
      </w:pPr>
      <w:del w:id="3819" w:date="2023-01-13T18:26:59Z" w:author="Jan Groh">
        <w:r>
          <w:rPr>
            <w:rFonts w:ascii="Garamond Premier Pro Caption" w:hAnsi="Garamond Premier Pro Caption"/>
            <w:sz w:val="22"/>
            <w:szCs w:val="22"/>
            <w:rtl w:val="0"/>
            <w:lang w:val="de-DE"/>
          </w:rPr>
          <w:delText>Wegen dieser Bedeutsamkeit sende ich sogar die Leber mit, welche Du, um den Asmodi</w:delText>
        </w:r>
      </w:del>
      <w:del w:id="3820" w:date="2023-01-13T18:26:59Z" w:author="Jan Groh">
        <w:r>
          <w:rPr>
            <w:rFonts w:ascii="Garamond Premier Pro Caption" w:cs="Garamond Premier Pro Caption" w:hAnsi="Garamond Premier Pro Caption" w:eastAsia="Garamond Premier Pro Caption"/>
            <w:sz w:val="22"/>
            <w:szCs w:val="22"/>
            <w:vertAlign w:val="superscript"/>
          </w:rPr>
          <w:footnoteReference w:id="96"/>
        </w:r>
      </w:del>
      <w:del w:id="3821" w:date="2023-01-13T18:26:59Z" w:author="Jan Groh">
        <w:r>
          <w:rPr>
            <w:rFonts w:ascii="Garamond Premier Pro Caption" w:hAnsi="Garamond Premier Pro Caption"/>
            <w:sz w:val="22"/>
            <w:szCs w:val="22"/>
            <w:rtl w:val="0"/>
            <w:lang w:val="de-DE"/>
          </w:rPr>
          <w:delText xml:space="preserve"> zu verscheuchen, gegenw</w:delText>
        </w:r>
      </w:del>
      <w:del w:id="3822" w:date="2023-01-13T18:26:59Z" w:author="Jan Groh">
        <w:r>
          <w:rPr>
            <w:rFonts w:ascii="Garamond Premier Pro Caption" w:hAnsi="Garamond Premier Pro Caption" w:hint="default"/>
            <w:sz w:val="22"/>
            <w:szCs w:val="22"/>
            <w:rtl w:val="0"/>
          </w:rPr>
          <w:delText>ä</w:delText>
        </w:r>
      </w:del>
      <w:del w:id="3823" w:date="2023-01-13T18:26:59Z" w:author="Jan Groh">
        <w:r>
          <w:rPr>
            <w:rFonts w:ascii="Garamond Premier Pro Caption" w:hAnsi="Garamond Premier Pro Caption"/>
            <w:sz w:val="22"/>
            <w:szCs w:val="22"/>
            <w:rtl w:val="0"/>
            <w:lang w:val="de-DE"/>
          </w:rPr>
          <w:delText>rtig noch auf Kohlen zu verbrennen brauchst; la</w:delText>
        </w:r>
      </w:del>
      <w:del w:id="3824" w:date="2023-01-13T18:26:59Z" w:author="Jan Groh">
        <w:r>
          <w:rPr>
            <w:rFonts w:ascii="Garamond Premier Pro Caption" w:hAnsi="Garamond Premier Pro Caption" w:hint="default"/>
            <w:sz w:val="22"/>
            <w:szCs w:val="22"/>
            <w:rtl w:val="0"/>
            <w:lang w:val="de-DE"/>
          </w:rPr>
          <w:delText xml:space="preserve">ß </w:delText>
        </w:r>
      </w:del>
      <w:del w:id="3825" w:date="2023-01-13T18:26:59Z" w:author="Jan Groh">
        <w:r>
          <w:rPr>
            <w:rFonts w:ascii="Garamond Premier Pro Caption" w:hAnsi="Garamond Premier Pro Caption"/>
            <w:sz w:val="22"/>
            <w:szCs w:val="22"/>
            <w:rtl w:val="0"/>
            <w:lang w:val="de-DE"/>
          </w:rPr>
          <w:delText>sie aber, so wie das ganze Gesch</w:delText>
        </w:r>
      </w:del>
      <w:del w:id="3826" w:date="2023-01-13T18:26:59Z" w:author="Jan Groh">
        <w:r>
          <w:rPr>
            <w:rFonts w:ascii="Garamond Premier Pro Caption" w:hAnsi="Garamond Premier Pro Caption" w:hint="default"/>
            <w:sz w:val="22"/>
            <w:szCs w:val="22"/>
            <w:rtl w:val="0"/>
            <w:lang w:val="sv-SE"/>
          </w:rPr>
          <w:delText>ö</w:delText>
        </w:r>
      </w:del>
      <w:del w:id="3827" w:date="2023-01-13T18:26:59Z" w:author="Jan Groh">
        <w:r>
          <w:rPr>
            <w:rFonts w:ascii="Garamond Premier Pro Caption" w:hAnsi="Garamond Premier Pro Caption"/>
            <w:sz w:val="22"/>
            <w:szCs w:val="22"/>
            <w:rtl w:val="0"/>
            <w:lang w:val="de-DE"/>
          </w:rPr>
          <w:delText>pf, gesotten, Dir und den Deinen wohl schmecken.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28" w:date="2023-01-13T18:26:59Z" w:author="Jan Groh"/>
          <w:rFonts w:ascii="Garamond Premier Pro Caption" w:cs="Garamond Premier Pro Caption" w:hAnsi="Garamond Premier Pro Caption" w:eastAsia="Garamond Premier Pro Caption"/>
          <w:sz w:val="22"/>
          <w:szCs w:val="22"/>
        </w:rPr>
      </w:pPr>
      <w:del w:id="3829" w:date="2023-01-13T18:26:59Z" w:author="Jan Groh">
        <w:r>
          <w:rPr>
            <w:rFonts w:ascii="Garamond Premier Pro Caption" w:hAnsi="Garamond Premier Pro Caption"/>
            <w:sz w:val="22"/>
            <w:szCs w:val="22"/>
            <w:rtl w:val="0"/>
          </w:rPr>
          <w:delText>Gr</w:delText>
        </w:r>
      </w:del>
      <w:del w:id="3830" w:date="2023-01-13T18:26:59Z" w:author="Jan Groh">
        <w:r>
          <w:rPr>
            <w:rFonts w:ascii="Garamond Premier Pro Caption" w:hAnsi="Garamond Premier Pro Caption" w:hint="default"/>
            <w:sz w:val="22"/>
            <w:szCs w:val="22"/>
            <w:rtl w:val="0"/>
            <w:lang w:val="de-DE"/>
          </w:rPr>
          <w:delText>üß</w:delText>
        </w:r>
      </w:del>
      <w:del w:id="3831" w:date="2023-01-13T18:26:59Z" w:author="Jan Groh">
        <w:r>
          <w:rPr>
            <w:rFonts w:ascii="Garamond Premier Pro Caption" w:hAnsi="Garamond Premier Pro Caption"/>
            <w:sz w:val="22"/>
            <w:szCs w:val="22"/>
            <w:rtl w:val="0"/>
            <w:lang w:val="de-DE"/>
          </w:rPr>
          <w:delText>e, gedenk und liebe!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32" w:date="2023-01-13T18:26:59Z" w:author="Jan Groh"/>
          <w:rFonts w:ascii="Garamond Premier Pro Italic" w:cs="Garamond Premier Pro Italic" w:hAnsi="Garamond Premier Pro Italic" w:eastAsia="Garamond Premier Pro Italic"/>
          <w:sz w:val="22"/>
          <w:szCs w:val="22"/>
        </w:rPr>
      </w:pPr>
      <w:del w:id="3833" w:date="2023-01-13T18:26:59Z" w:author="Jan Groh">
        <w:r>
          <w:rPr>
            <w:rFonts w:ascii="Garamond Premier Pro Italic" w:hAnsi="Garamond Premier Pro Italic"/>
            <w:sz w:val="22"/>
            <w:szCs w:val="22"/>
            <w:rtl w:val="0"/>
          </w:rPr>
          <w:delText>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3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3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36" w:date="2023-01-13T18:26:59Z" w:author="Jan Groh"/>
          <w:rFonts w:ascii="Garamond Premier Pro Italic" w:cs="Garamond Premier Pro Italic" w:hAnsi="Garamond Premier Pro Italic" w:eastAsia="Garamond Premier Pro Italic"/>
          <w:sz w:val="22"/>
          <w:szCs w:val="22"/>
        </w:rPr>
      </w:pPr>
      <w:del w:id="3837" w:date="2023-01-13T18:26:59Z" w:author="Jan Groh">
        <w:r>
          <w:rPr>
            <w:rFonts w:ascii="Garamond Premier Pro Italic" w:hAnsi="Garamond Premier Pro Italic"/>
            <w:sz w:val="22"/>
            <w:szCs w:val="22"/>
            <w:rtl w:val="0"/>
            <w:lang w:val="de-DE"/>
          </w:rPr>
          <w:delText>Aus drei Briefen Ottilies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3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39" w:date="2023-01-13T18:26:59Z" w:author="Jan Groh"/>
          <w:rFonts w:ascii="Garamond Premier Pro Italic" w:cs="Garamond Premier Pro Italic" w:hAnsi="Garamond Premier Pro Italic" w:eastAsia="Garamond Premier Pro Italic"/>
          <w:sz w:val="22"/>
          <w:szCs w:val="22"/>
        </w:rPr>
      </w:pPr>
      <w:del w:id="3840" w:date="2023-01-13T18:26:59Z" w:author="Jan Groh">
        <w:r>
          <w:rPr>
            <w:rFonts w:ascii="Garamond Premier Pro Italic" w:hAnsi="Garamond Premier Pro Italic"/>
            <w:sz w:val="22"/>
            <w:szCs w:val="22"/>
            <w:rtl w:val="0"/>
            <w:lang w:val="it-IT"/>
          </w:rPr>
          <w:delText>Weimar, d. 9. April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41" w:date="2023-01-13T18:26:59Z" w:author="Jan Groh"/>
          <w:rFonts w:ascii="Garamond Premier Pro Caption" w:cs="Garamond Premier Pro Caption" w:hAnsi="Garamond Premier Pro Caption" w:eastAsia="Garamond Premier Pro Caption"/>
          <w:sz w:val="22"/>
          <w:szCs w:val="22"/>
        </w:rPr>
      </w:pPr>
      <w:del w:id="3842" w:date="2023-01-13T18:26:59Z" w:author="Jan Groh">
        <w:r>
          <w:rPr>
            <w:rFonts w:ascii="Garamond Premier Pro Caption" w:hAnsi="Garamond Premier Pro Caption"/>
            <w:sz w:val="22"/>
            <w:szCs w:val="22"/>
            <w:rtl w:val="0"/>
            <w:lang w:val="de-DE"/>
          </w:rPr>
          <w:delText>W</w:delText>
        </w:r>
      </w:del>
      <w:del w:id="3843" w:date="2023-01-13T18:26:59Z" w:author="Jan Groh">
        <w:r>
          <w:rPr>
            <w:rFonts w:ascii="Garamond Premier Pro Caption" w:hAnsi="Garamond Premier Pro Caption" w:hint="default"/>
            <w:sz w:val="22"/>
            <w:szCs w:val="22"/>
            <w:rtl w:val="0"/>
          </w:rPr>
          <w:delText>ä</w:delText>
        </w:r>
      </w:del>
      <w:del w:id="3844" w:date="2023-01-13T18:26:59Z" w:author="Jan Groh">
        <w:r>
          <w:rPr>
            <w:rFonts w:ascii="Garamond Premier Pro Caption" w:hAnsi="Garamond Premier Pro Caption"/>
            <w:sz w:val="22"/>
            <w:szCs w:val="22"/>
            <w:rtl w:val="0"/>
            <w:lang w:val="de-DE"/>
          </w:rPr>
          <w:delText>hrend der Br</w:delText>
        </w:r>
      </w:del>
      <w:del w:id="3845" w:date="2023-01-13T18:26:59Z" w:author="Jan Groh">
        <w:r>
          <w:rPr>
            <w:rFonts w:ascii="Garamond Premier Pro Caption" w:hAnsi="Garamond Premier Pro Caption" w:hint="default"/>
            <w:sz w:val="22"/>
            <w:szCs w:val="22"/>
            <w:rtl w:val="0"/>
          </w:rPr>
          <w:delText>ä</w:delText>
        </w:r>
      </w:del>
      <w:del w:id="3846" w:date="2023-01-13T18:26:59Z" w:author="Jan Groh">
        <w:r>
          <w:rPr>
            <w:rFonts w:ascii="Garamond Premier Pro Caption" w:hAnsi="Garamond Premier Pro Caption"/>
            <w:sz w:val="22"/>
            <w:szCs w:val="22"/>
            <w:rtl w:val="0"/>
            <w:lang w:val="de-DE"/>
          </w:rPr>
          <w:delText>utigam mich verl</w:delText>
        </w:r>
      </w:del>
      <w:del w:id="3847" w:date="2023-01-13T18:26:59Z" w:author="Jan Groh">
        <w:r>
          <w:rPr>
            <w:rFonts w:ascii="Garamond Premier Pro Caption" w:hAnsi="Garamond Premier Pro Caption" w:hint="default"/>
            <w:sz w:val="22"/>
            <w:szCs w:val="22"/>
            <w:rtl w:val="0"/>
            <w:lang w:val="de-DE"/>
          </w:rPr>
          <w:delText>äß</w:delText>
        </w:r>
      </w:del>
      <w:del w:id="3848" w:date="2023-01-13T18:26:59Z" w:author="Jan Groh">
        <w:r>
          <w:rPr>
            <w:rFonts w:ascii="Garamond Premier Pro Caption" w:hAnsi="Garamond Premier Pro Caption"/>
            <w:sz w:val="22"/>
            <w:szCs w:val="22"/>
            <w:rtl w:val="0"/>
            <w:lang w:val="de-DE"/>
          </w:rPr>
          <w:delText>t, sorgen Sie doch g</w:delText>
        </w:r>
      </w:del>
      <w:del w:id="3849" w:date="2023-01-13T18:26:59Z" w:author="Jan Groh">
        <w:r>
          <w:rPr>
            <w:rFonts w:ascii="Garamond Premier Pro Caption" w:hAnsi="Garamond Premier Pro Caption" w:hint="default"/>
            <w:sz w:val="22"/>
            <w:szCs w:val="22"/>
            <w:rtl w:val="0"/>
          </w:rPr>
          <w:delText>ü</w:delText>
        </w:r>
      </w:del>
      <w:del w:id="3850" w:date="2023-01-13T18:26:59Z" w:author="Jan Groh">
        <w:r>
          <w:rPr>
            <w:rFonts w:ascii="Garamond Premier Pro Caption" w:hAnsi="Garamond Premier Pro Caption"/>
            <w:sz w:val="22"/>
            <w:szCs w:val="22"/>
            <w:rtl w:val="0"/>
          </w:rPr>
          <w:delText>tig f</w:delText>
        </w:r>
      </w:del>
      <w:del w:id="3851" w:date="2023-01-13T18:26:59Z" w:author="Jan Groh">
        <w:r>
          <w:rPr>
            <w:rFonts w:ascii="Garamond Premier Pro Caption" w:hAnsi="Garamond Premier Pro Caption" w:hint="default"/>
            <w:sz w:val="22"/>
            <w:szCs w:val="22"/>
            <w:rtl w:val="0"/>
          </w:rPr>
          <w:delText>ü</w:delText>
        </w:r>
      </w:del>
      <w:del w:id="3852" w:date="2023-01-13T18:26:59Z" w:author="Jan Groh">
        <w:r>
          <w:rPr>
            <w:rFonts w:ascii="Garamond Premier Pro Caption" w:hAnsi="Garamond Premier Pro Caption"/>
            <w:sz w:val="22"/>
            <w:szCs w:val="22"/>
            <w:rtl w:val="0"/>
            <w:lang w:val="de-DE"/>
          </w:rPr>
          <w:delText>r mich und wollen meinen tr</w:delText>
        </w:r>
      </w:del>
      <w:del w:id="3853" w:date="2023-01-13T18:26:59Z" w:author="Jan Groh">
        <w:r>
          <w:rPr>
            <w:rFonts w:ascii="Garamond Premier Pro Caption" w:hAnsi="Garamond Premier Pro Caption" w:hint="default"/>
            <w:sz w:val="22"/>
            <w:szCs w:val="22"/>
            <w:rtl w:val="0"/>
          </w:rPr>
          <w:delText>ü</w:delText>
        </w:r>
      </w:del>
      <w:del w:id="3854" w:date="2023-01-13T18:26:59Z" w:author="Jan Groh">
        <w:r>
          <w:rPr>
            <w:rFonts w:ascii="Garamond Premier Pro Caption" w:hAnsi="Garamond Premier Pro Caption"/>
            <w:sz w:val="22"/>
            <w:szCs w:val="22"/>
            <w:rtl w:val="0"/>
            <w:lang w:val="de-DE"/>
          </w:rPr>
          <w:delText xml:space="preserve">ben Gedanken </w:delText>
        </w:r>
      </w:del>
      <w:del w:id="3855" w:date="2023-01-13T18:26:59Z" w:author="Jan Groh">
        <w:r>
          <w:rPr>
            <w:rFonts w:ascii="Garamond Premier Pro Caption" w:hAnsi="Garamond Premier Pro Caption" w:hint="default"/>
            <w:sz w:val="22"/>
            <w:szCs w:val="22"/>
            <w:rtl w:val="0"/>
          </w:rPr>
          <w:delText>ü</w:delText>
        </w:r>
      </w:del>
      <w:del w:id="3856" w:date="2023-01-13T18:26:59Z" w:author="Jan Groh">
        <w:r>
          <w:rPr>
            <w:rFonts w:ascii="Garamond Premier Pro Caption" w:hAnsi="Garamond Premier Pro Caption"/>
            <w:sz w:val="22"/>
            <w:szCs w:val="22"/>
            <w:rtl w:val="0"/>
            <w:lang w:val="de-DE"/>
          </w:rPr>
          <w:delText>ber seine Abwesenheit durch einen Fisch eine andere Richtung geben. Vergeben Sie, lieber Vater, wenn ich vermute, da</w:delText>
        </w:r>
      </w:del>
      <w:del w:id="3857" w:date="2023-01-13T18:26:59Z" w:author="Jan Groh">
        <w:r>
          <w:rPr>
            <w:rFonts w:ascii="Garamond Premier Pro Caption" w:hAnsi="Garamond Premier Pro Caption" w:hint="default"/>
            <w:sz w:val="22"/>
            <w:szCs w:val="22"/>
            <w:rtl w:val="0"/>
            <w:lang w:val="de-DE"/>
          </w:rPr>
          <w:delText xml:space="preserve">ß </w:delText>
        </w:r>
      </w:del>
      <w:del w:id="3858" w:date="2023-01-13T18:26:59Z" w:author="Jan Groh">
        <w:r>
          <w:rPr>
            <w:rFonts w:ascii="Garamond Premier Pro Caption" w:hAnsi="Garamond Premier Pro Caption"/>
            <w:sz w:val="22"/>
            <w:szCs w:val="22"/>
            <w:rtl w:val="0"/>
            <w:lang w:val="de-DE"/>
          </w:rPr>
          <w:delText>der Engel des Tobias, der ihn herausgeholt, sich Ihnen als irgendeine sch</w:delText>
        </w:r>
      </w:del>
      <w:del w:id="3859" w:date="2023-01-13T18:26:59Z" w:author="Jan Groh">
        <w:r>
          <w:rPr>
            <w:rFonts w:ascii="Garamond Premier Pro Caption" w:hAnsi="Garamond Premier Pro Caption" w:hint="default"/>
            <w:sz w:val="22"/>
            <w:szCs w:val="22"/>
            <w:rtl w:val="0"/>
            <w:lang w:val="sv-SE"/>
          </w:rPr>
          <w:delText>ö</w:delText>
        </w:r>
      </w:del>
      <w:del w:id="3860" w:date="2023-01-13T18:26:59Z" w:author="Jan Groh">
        <w:r>
          <w:rPr>
            <w:rFonts w:ascii="Garamond Premier Pro Caption" w:hAnsi="Garamond Premier Pro Caption"/>
            <w:sz w:val="22"/>
            <w:szCs w:val="22"/>
            <w:rtl w:val="0"/>
            <w:lang w:val="de-DE"/>
          </w:rPr>
          <w:delText>ne M</w:delText>
        </w:r>
      </w:del>
      <w:del w:id="3861" w:date="2023-01-13T18:26:59Z" w:author="Jan Groh">
        <w:r>
          <w:rPr>
            <w:rFonts w:ascii="Garamond Premier Pro Caption" w:hAnsi="Garamond Premier Pro Caption" w:hint="default"/>
            <w:sz w:val="22"/>
            <w:szCs w:val="22"/>
            <w:rtl w:val="0"/>
          </w:rPr>
          <w:delText>ü</w:delText>
        </w:r>
      </w:del>
      <w:del w:id="3862" w:date="2023-01-13T18:26:59Z" w:author="Jan Groh">
        <w:r>
          <w:rPr>
            <w:rFonts w:ascii="Garamond Premier Pro Caption" w:hAnsi="Garamond Premier Pro Caption"/>
            <w:sz w:val="22"/>
            <w:szCs w:val="22"/>
            <w:rtl w:val="0"/>
            <w:lang w:val="de-DE"/>
          </w:rPr>
          <w:delText>llerin offenbart hat! Neues gibt es nicht viel hier; die jungen M</w:delText>
        </w:r>
      </w:del>
      <w:del w:id="3863" w:date="2023-01-13T18:26:59Z" w:author="Jan Groh">
        <w:r>
          <w:rPr>
            <w:rFonts w:ascii="Garamond Premier Pro Caption" w:hAnsi="Garamond Premier Pro Caption" w:hint="default"/>
            <w:sz w:val="22"/>
            <w:szCs w:val="22"/>
            <w:rtl w:val="0"/>
          </w:rPr>
          <w:delText>ä</w:delText>
        </w:r>
      </w:del>
      <w:del w:id="3864" w:date="2023-01-13T18:26:59Z" w:author="Jan Groh">
        <w:r>
          <w:rPr>
            <w:rFonts w:ascii="Garamond Premier Pro Caption" w:hAnsi="Garamond Premier Pro Caption"/>
            <w:sz w:val="22"/>
            <w:szCs w:val="22"/>
            <w:rtl w:val="0"/>
            <w:lang w:val="de-DE"/>
          </w:rPr>
          <w:delText>dchen lassen sich wie sonst viel von Liebe erz</w:delText>
        </w:r>
      </w:del>
      <w:del w:id="3865" w:date="2023-01-13T18:26:59Z" w:author="Jan Groh">
        <w:r>
          <w:rPr>
            <w:rFonts w:ascii="Garamond Premier Pro Caption" w:hAnsi="Garamond Premier Pro Caption" w:hint="default"/>
            <w:sz w:val="22"/>
            <w:szCs w:val="22"/>
            <w:rtl w:val="0"/>
          </w:rPr>
          <w:delText>ä</w:delText>
        </w:r>
      </w:del>
      <w:del w:id="3866" w:date="2023-01-13T18:26:59Z" w:author="Jan Groh">
        <w:r>
          <w:rPr>
            <w:rFonts w:ascii="Garamond Premier Pro Caption" w:hAnsi="Garamond Premier Pro Caption"/>
            <w:sz w:val="22"/>
            <w:szCs w:val="22"/>
            <w:rtl w:val="0"/>
            <w:lang w:val="de-DE"/>
          </w:rPr>
          <w:delText>hlen, die jungen M</w:delText>
        </w:r>
      </w:del>
      <w:del w:id="3867" w:date="2023-01-13T18:26:59Z" w:author="Jan Groh">
        <w:r>
          <w:rPr>
            <w:rFonts w:ascii="Garamond Premier Pro Caption" w:hAnsi="Garamond Premier Pro Caption" w:hint="default"/>
            <w:sz w:val="22"/>
            <w:szCs w:val="22"/>
            <w:rtl w:val="0"/>
          </w:rPr>
          <w:delText>ä</w:delText>
        </w:r>
      </w:del>
      <w:del w:id="3868" w:date="2023-01-13T18:26:59Z" w:author="Jan Groh">
        <w:r>
          <w:rPr>
            <w:rFonts w:ascii="Garamond Premier Pro Caption" w:hAnsi="Garamond Premier Pro Caption"/>
            <w:sz w:val="22"/>
            <w:szCs w:val="22"/>
            <w:rtl w:val="0"/>
            <w:lang w:val="de-DE"/>
          </w:rPr>
          <w:delText>nner blicken viel und z</w:delText>
        </w:r>
      </w:del>
      <w:del w:id="3869" w:date="2023-01-13T18:26:59Z" w:author="Jan Groh">
        <w:r>
          <w:rPr>
            <w:rFonts w:ascii="Garamond Premier Pro Caption" w:hAnsi="Garamond Premier Pro Caption" w:hint="default"/>
            <w:sz w:val="22"/>
            <w:szCs w:val="22"/>
            <w:rtl w:val="0"/>
          </w:rPr>
          <w:delText>ä</w:delText>
        </w:r>
      </w:del>
      <w:del w:id="3870" w:date="2023-01-13T18:26:59Z" w:author="Jan Groh">
        <w:r>
          <w:rPr>
            <w:rFonts w:ascii="Garamond Premier Pro Caption" w:hAnsi="Garamond Premier Pro Caption"/>
            <w:sz w:val="22"/>
            <w:szCs w:val="22"/>
            <w:rtl w:val="0"/>
            <w:lang w:val="de-DE"/>
          </w:rPr>
          <w:delText xml:space="preserve">rtlich sich nach ihnen um, nach mir, </w:delText>
        </w:r>
      </w:del>
      <w:del w:id="3871" w:date="2023-01-13T18:26:59Z" w:author="Jan Groh">
        <w:r>
          <w:rPr>
            <w:rFonts w:ascii="Garamond Premier Pro Caption" w:hAnsi="Garamond Premier Pro Caption" w:hint="default"/>
            <w:sz w:val="22"/>
            <w:szCs w:val="22"/>
            <w:rtl w:val="0"/>
          </w:rPr>
          <w:delText xml:space="preserve">– </w:delText>
        </w:r>
      </w:del>
      <w:del w:id="3872" w:date="2023-01-13T18:26:59Z" w:author="Jan Groh">
        <w:r>
          <w:rPr>
            <w:rFonts w:ascii="Garamond Premier Pro Caption" w:hAnsi="Garamond Premier Pro Caption"/>
            <w:sz w:val="22"/>
            <w:szCs w:val="22"/>
            <w:rtl w:val="0"/>
            <w:lang w:val="de-DE"/>
          </w:rPr>
          <w:delText>als schon ver</w:delText>
        </w:r>
      </w:del>
      <w:del w:id="3873" w:date="2023-01-13T18:26:59Z" w:author="Jan Groh">
        <w:r>
          <w:rPr>
            <w:rFonts w:ascii="Garamond Premier Pro Caption" w:hAnsi="Garamond Premier Pro Caption" w:hint="default"/>
            <w:sz w:val="22"/>
            <w:szCs w:val="22"/>
            <w:rtl w:val="0"/>
          </w:rPr>
          <w:delText>ä</w:delText>
        </w:r>
      </w:del>
      <w:del w:id="3874" w:date="2023-01-13T18:26:59Z" w:author="Jan Groh">
        <w:r>
          <w:rPr>
            <w:rFonts w:ascii="Garamond Premier Pro Caption" w:hAnsi="Garamond Premier Pro Caption"/>
            <w:sz w:val="22"/>
            <w:szCs w:val="22"/>
            <w:rtl w:val="0"/>
          </w:rPr>
          <w:delText>u</w:delText>
        </w:r>
      </w:del>
      <w:del w:id="3875" w:date="2023-01-13T18:26:59Z" w:author="Jan Groh">
        <w:r>
          <w:rPr>
            <w:rFonts w:ascii="Garamond Premier Pro Caption" w:hAnsi="Garamond Premier Pro Caption" w:hint="default"/>
            <w:sz w:val="22"/>
            <w:szCs w:val="22"/>
            <w:rtl w:val="0"/>
            <w:lang w:val="de-DE"/>
          </w:rPr>
          <w:delText>ß</w:delText>
        </w:r>
      </w:del>
      <w:del w:id="3876" w:date="2023-01-13T18:26:59Z" w:author="Jan Groh">
        <w:r>
          <w:rPr>
            <w:rFonts w:ascii="Garamond Premier Pro Caption" w:hAnsi="Garamond Premier Pro Caption"/>
            <w:sz w:val="22"/>
            <w:szCs w:val="22"/>
            <w:rtl w:val="0"/>
            <w:lang w:val="de-DE"/>
          </w:rPr>
          <w:delText xml:space="preserve">ertes Gut </w:delText>
        </w:r>
      </w:del>
      <w:del w:id="3877" w:date="2023-01-13T18:26:59Z" w:author="Jan Groh">
        <w:r>
          <w:rPr>
            <w:rFonts w:ascii="Garamond Premier Pro Caption" w:hAnsi="Garamond Premier Pro Caption" w:hint="default"/>
            <w:sz w:val="22"/>
            <w:szCs w:val="22"/>
            <w:rtl w:val="0"/>
          </w:rPr>
          <w:delText xml:space="preserve">– </w:delText>
        </w:r>
      </w:del>
      <w:del w:id="3878" w:date="2023-01-13T18:26:59Z" w:author="Jan Groh">
        <w:r>
          <w:rPr>
            <w:rFonts w:ascii="Garamond Premier Pro Caption" w:hAnsi="Garamond Premier Pro Caption"/>
            <w:sz w:val="22"/>
            <w:szCs w:val="22"/>
            <w:rtl w:val="0"/>
            <w:lang w:val="de-DE"/>
          </w:rPr>
          <w:delText>nur ganz verstohlen, und ich tue dann, wie nat</w:delText>
        </w:r>
      </w:del>
      <w:del w:id="3879" w:date="2023-01-13T18:26:59Z" w:author="Jan Groh">
        <w:r>
          <w:rPr>
            <w:rFonts w:ascii="Garamond Premier Pro Caption" w:hAnsi="Garamond Premier Pro Caption" w:hint="default"/>
            <w:sz w:val="22"/>
            <w:szCs w:val="22"/>
            <w:rtl w:val="0"/>
          </w:rPr>
          <w:delText>ü</w:delText>
        </w:r>
      </w:del>
      <w:del w:id="3880" w:date="2023-01-13T18:26:59Z" w:author="Jan Groh">
        <w:r>
          <w:rPr>
            <w:rFonts w:ascii="Garamond Premier Pro Caption" w:hAnsi="Garamond Premier Pro Caption"/>
            <w:sz w:val="22"/>
            <w:szCs w:val="22"/>
            <w:rtl w:val="0"/>
            <w:lang w:val="de-DE"/>
          </w:rPr>
          <w:delText>rlich, als bemerke ich es nicht oder legte weiter keinen Wert darauf.</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8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82" w:date="2023-01-13T18:26:59Z" w:author="Jan Groh"/>
          <w:rFonts w:ascii="Garamond Premier Pro Italic" w:cs="Garamond Premier Pro Italic" w:hAnsi="Garamond Premier Pro Italic" w:eastAsia="Garamond Premier Pro Italic"/>
          <w:sz w:val="22"/>
          <w:szCs w:val="22"/>
        </w:rPr>
      </w:pPr>
      <w:del w:id="3883" w:date="2023-01-13T18:26:59Z" w:author="Jan Groh">
        <w:r>
          <w:rPr>
            <w:rFonts w:ascii="Garamond Premier Pro Italic" w:hAnsi="Garamond Premier Pro Italic"/>
            <w:sz w:val="22"/>
            <w:szCs w:val="22"/>
            <w:rtl w:val="0"/>
            <w:lang w:val="de-DE"/>
          </w:rPr>
          <w:delText>Weimar, d. 19. April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884" w:date="2023-01-13T18:26:59Z" w:author="Jan Groh"/>
          <w:rFonts w:ascii="Garamond Premier Pro Caption" w:cs="Garamond Premier Pro Caption" w:hAnsi="Garamond Premier Pro Caption" w:eastAsia="Garamond Premier Pro Caption"/>
          <w:sz w:val="22"/>
          <w:szCs w:val="22"/>
        </w:rPr>
      </w:pPr>
      <w:del w:id="3885" w:date="2023-01-13T18:26:59Z" w:author="Jan Groh">
        <w:r>
          <w:rPr>
            <w:rFonts w:ascii="Garamond Premier Pro Caption" w:hAnsi="Garamond Premier Pro Caption"/>
            <w:sz w:val="22"/>
            <w:szCs w:val="22"/>
            <w:rtl w:val="0"/>
            <w:lang w:val="de-DE"/>
          </w:rPr>
          <w:delText>Ein b</w:delText>
        </w:r>
      </w:del>
      <w:del w:id="3886" w:date="2023-01-13T18:26:59Z" w:author="Jan Groh">
        <w:r>
          <w:rPr>
            <w:rFonts w:ascii="Garamond Premier Pro Caption" w:hAnsi="Garamond Premier Pro Caption" w:hint="default"/>
            <w:sz w:val="22"/>
            <w:szCs w:val="22"/>
            <w:rtl w:val="0"/>
            <w:lang w:val="sv-SE"/>
          </w:rPr>
          <w:delText>ö</w:delText>
        </w:r>
      </w:del>
      <w:del w:id="3887" w:date="2023-01-13T18:26:59Z" w:author="Jan Groh">
        <w:r>
          <w:rPr>
            <w:rFonts w:ascii="Garamond Premier Pro Caption" w:hAnsi="Garamond Premier Pro Caption"/>
            <w:sz w:val="22"/>
            <w:szCs w:val="22"/>
            <w:rtl w:val="0"/>
            <w:lang w:val="de-DE"/>
          </w:rPr>
          <w:delText>ser Geist, der sich, wie Sie wohl wissen, lieber Vater, zuweilen meines Kopfes bem</w:delText>
        </w:r>
      </w:del>
      <w:del w:id="3888" w:date="2023-01-13T18:26:59Z" w:author="Jan Groh">
        <w:r>
          <w:rPr>
            <w:rFonts w:ascii="Garamond Premier Pro Caption" w:hAnsi="Garamond Premier Pro Caption" w:hint="default"/>
            <w:sz w:val="22"/>
            <w:szCs w:val="22"/>
            <w:rtl w:val="0"/>
          </w:rPr>
          <w:delText>ä</w:delText>
        </w:r>
      </w:del>
      <w:del w:id="3889" w:date="2023-01-13T18:26:59Z" w:author="Jan Groh">
        <w:r>
          <w:rPr>
            <w:rFonts w:ascii="Garamond Premier Pro Caption" w:hAnsi="Garamond Premier Pro Caption"/>
            <w:sz w:val="22"/>
            <w:szCs w:val="22"/>
            <w:rtl w:val="0"/>
            <w:lang w:val="de-DE"/>
          </w:rPr>
          <w:delText xml:space="preserve">chtigt, trieb auch neulich wieder sein </w:delText>
        </w:r>
      </w:del>
      <w:del w:id="3890" w:date="2023-01-13T18:26:59Z" w:author="Jan Groh">
        <w:r>
          <w:rPr>
            <w:rFonts w:ascii="Garamond Premier Pro Caption" w:hAnsi="Garamond Premier Pro Caption" w:hint="default"/>
            <w:sz w:val="22"/>
            <w:szCs w:val="22"/>
            <w:rtl w:val="0"/>
          </w:rPr>
          <w:delText>ü</w:delText>
        </w:r>
      </w:del>
      <w:del w:id="3891" w:date="2023-01-13T18:26:59Z" w:author="Jan Groh">
        <w:r>
          <w:rPr>
            <w:rFonts w:ascii="Garamond Premier Pro Caption" w:hAnsi="Garamond Premier Pro Caption"/>
            <w:sz w:val="22"/>
            <w:szCs w:val="22"/>
            <w:rtl w:val="0"/>
            <w:lang w:val="de-DE"/>
          </w:rPr>
          <w:delText>bles Spiel mit mir, und es bedurfte erst einiger Rehbeinischer Federstriche</w:delText>
        </w:r>
      </w:del>
      <w:del w:id="3892" w:date="2023-01-13T18:26:59Z" w:author="Jan Groh">
        <w:r>
          <w:rPr>
            <w:rFonts w:ascii="Garamond Premier Pro Caption" w:cs="Garamond Premier Pro Caption" w:hAnsi="Garamond Premier Pro Caption" w:eastAsia="Garamond Premier Pro Caption"/>
            <w:sz w:val="22"/>
            <w:szCs w:val="22"/>
            <w:vertAlign w:val="superscript"/>
          </w:rPr>
          <w:footnoteReference w:id="97"/>
        </w:r>
      </w:del>
      <w:del w:id="3893" w:date="2023-01-13T18:26:59Z" w:author="Jan Groh">
        <w:r>
          <w:rPr>
            <w:rFonts w:ascii="Garamond Premier Pro Caption" w:hAnsi="Garamond Premier Pro Caption"/>
            <w:sz w:val="22"/>
            <w:szCs w:val="22"/>
            <w:rtl w:val="0"/>
            <w:lang w:val="de-DE"/>
          </w:rPr>
          <w:delText>, um ihn zu bannen. So hat sich denn mein Dank f</w:delText>
        </w:r>
      </w:del>
      <w:del w:id="3894" w:date="2023-01-13T18:26:59Z" w:author="Jan Groh">
        <w:r>
          <w:rPr>
            <w:rFonts w:ascii="Garamond Premier Pro Caption" w:hAnsi="Garamond Premier Pro Caption" w:hint="default"/>
            <w:sz w:val="22"/>
            <w:szCs w:val="22"/>
            <w:rtl w:val="0"/>
          </w:rPr>
          <w:delText>ü</w:delText>
        </w:r>
      </w:del>
      <w:del w:id="3895" w:date="2023-01-13T18:26:59Z" w:author="Jan Groh">
        <w:r>
          <w:rPr>
            <w:rFonts w:ascii="Garamond Premier Pro Caption" w:hAnsi="Garamond Premier Pro Caption"/>
            <w:sz w:val="22"/>
            <w:szCs w:val="22"/>
            <w:rtl w:val="0"/>
            <w:lang w:val="de-DE"/>
          </w:rPr>
          <w:delText>r die sch</w:delText>
        </w:r>
      </w:del>
      <w:del w:id="3896" w:date="2023-01-13T18:26:59Z" w:author="Jan Groh">
        <w:r>
          <w:rPr>
            <w:rFonts w:ascii="Garamond Premier Pro Caption" w:hAnsi="Garamond Premier Pro Caption" w:hint="default"/>
            <w:sz w:val="22"/>
            <w:szCs w:val="22"/>
            <w:rtl w:val="0"/>
            <w:lang w:val="sv-SE"/>
          </w:rPr>
          <w:delText>ö</w:delText>
        </w:r>
      </w:del>
      <w:del w:id="3897" w:date="2023-01-13T18:26:59Z" w:author="Jan Groh">
        <w:r>
          <w:rPr>
            <w:rFonts w:ascii="Garamond Premier Pro Caption" w:hAnsi="Garamond Premier Pro Caption"/>
            <w:sz w:val="22"/>
            <w:szCs w:val="22"/>
            <w:rtl w:val="0"/>
            <w:lang w:val="de-DE"/>
          </w:rPr>
          <w:delText>nen Blumen gar sehr versp</w:delText>
        </w:r>
      </w:del>
      <w:del w:id="3898" w:date="2023-01-13T18:26:59Z" w:author="Jan Groh">
        <w:r>
          <w:rPr>
            <w:rFonts w:ascii="Garamond Premier Pro Caption" w:hAnsi="Garamond Premier Pro Caption" w:hint="default"/>
            <w:sz w:val="22"/>
            <w:szCs w:val="22"/>
            <w:rtl w:val="0"/>
          </w:rPr>
          <w:delText>ä</w:delText>
        </w:r>
      </w:del>
      <w:del w:id="3899" w:date="2023-01-13T18:26:59Z" w:author="Jan Groh">
        <w:r>
          <w:rPr>
            <w:rFonts w:ascii="Garamond Premier Pro Caption" w:hAnsi="Garamond Premier Pro Caption"/>
            <w:sz w:val="22"/>
            <w:szCs w:val="22"/>
            <w:rtl w:val="0"/>
            <w:lang w:val="de-DE"/>
          </w:rPr>
          <w:delText>tet, und heute erst kann ich Ihnen sagen, wie sehr mich alles, sei es nun Fisch oder Blume, erfreut, was den Weg von Jena her</w:delText>
        </w:r>
      </w:del>
      <w:del w:id="3900" w:date="2023-01-13T18:26:59Z" w:author="Jan Groh">
        <w:r>
          <w:rPr>
            <w:rFonts w:ascii="Garamond Premier Pro Caption" w:hAnsi="Garamond Premier Pro Caption" w:hint="default"/>
            <w:sz w:val="22"/>
            <w:szCs w:val="22"/>
            <w:rtl w:val="0"/>
          </w:rPr>
          <w:delText>ü</w:delText>
        </w:r>
      </w:del>
      <w:del w:id="3901" w:date="2023-01-13T18:26:59Z" w:author="Jan Groh">
        <w:r>
          <w:rPr>
            <w:rFonts w:ascii="Garamond Premier Pro Caption" w:hAnsi="Garamond Premier Pro Caption"/>
            <w:sz w:val="22"/>
            <w:szCs w:val="22"/>
            <w:rtl w:val="0"/>
            <w:lang w:val="de-DE"/>
          </w:rPr>
          <w:delText xml:space="preserve">bernimmt. </w:delText>
        </w:r>
      </w:del>
      <w:del w:id="3902" w:date="2023-01-13T18:26:59Z" w:author="Jan Groh">
        <w:r>
          <w:rPr>
            <w:rFonts w:ascii="Garamond Premier Pro Caption" w:hAnsi="Garamond Premier Pro Caption" w:hint="default"/>
            <w:sz w:val="22"/>
            <w:szCs w:val="22"/>
            <w:rtl w:val="0"/>
          </w:rPr>
          <w:delText xml:space="preserve">– </w:delText>
        </w:r>
      </w:del>
      <w:del w:id="3903" w:date="2023-01-13T18:26:59Z" w:author="Jan Groh">
        <w:r>
          <w:rPr>
            <w:rFonts w:ascii="Garamond Premier Pro Caption" w:hAnsi="Garamond Premier Pro Caption"/>
            <w:sz w:val="22"/>
            <w:szCs w:val="22"/>
            <w:rtl w:val="0"/>
            <w:lang w:val="de-DE"/>
          </w:rPr>
          <w:delText>Drau</w:delText>
        </w:r>
      </w:del>
      <w:del w:id="3904" w:date="2023-01-13T18:26:59Z" w:author="Jan Groh">
        <w:r>
          <w:rPr>
            <w:rFonts w:ascii="Garamond Premier Pro Caption" w:hAnsi="Garamond Premier Pro Caption" w:hint="default"/>
            <w:sz w:val="22"/>
            <w:szCs w:val="22"/>
            <w:rtl w:val="0"/>
            <w:lang w:val="de-DE"/>
          </w:rPr>
          <w:delText>ß</w:delText>
        </w:r>
      </w:del>
      <w:del w:id="3905" w:date="2023-01-13T18:26:59Z" w:author="Jan Groh">
        <w:r>
          <w:rPr>
            <w:rFonts w:ascii="Garamond Premier Pro Caption" w:hAnsi="Garamond Premier Pro Caption"/>
            <w:sz w:val="22"/>
            <w:szCs w:val="22"/>
            <w:rtl w:val="0"/>
            <w:lang w:val="de-DE"/>
          </w:rPr>
          <w:delText>en gibt</w:delText>
        </w:r>
      </w:del>
      <w:del w:id="3906" w:date="2023-01-13T18:26:59Z" w:author="Jan Groh">
        <w:r>
          <w:rPr>
            <w:rFonts w:ascii="Garamond Premier Pro Caption" w:hAnsi="Garamond Premier Pro Caption" w:hint="default"/>
            <w:sz w:val="22"/>
            <w:szCs w:val="22"/>
            <w:rtl w:val="1"/>
          </w:rPr>
          <w:delText>’</w:delText>
        </w:r>
      </w:del>
      <w:del w:id="3907" w:date="2023-01-13T18:26:59Z" w:author="Jan Groh">
        <w:r>
          <w:rPr>
            <w:rFonts w:ascii="Garamond Premier Pro Caption" w:hAnsi="Garamond Premier Pro Caption"/>
            <w:sz w:val="22"/>
            <w:szCs w:val="22"/>
            <w:rtl w:val="0"/>
            <w:lang w:val="de-DE"/>
          </w:rPr>
          <w:delText>s nichts als Schneeflocken, aber auf meinen Blumen mu</w:delText>
        </w:r>
      </w:del>
      <w:del w:id="3908" w:date="2023-01-13T18:26:59Z" w:author="Jan Groh">
        <w:r>
          <w:rPr>
            <w:rFonts w:ascii="Garamond Premier Pro Caption" w:hAnsi="Garamond Premier Pro Caption" w:hint="default"/>
            <w:sz w:val="22"/>
            <w:szCs w:val="22"/>
            <w:rtl w:val="0"/>
            <w:lang w:val="de-DE"/>
          </w:rPr>
          <w:delText xml:space="preserve">ß </w:delText>
        </w:r>
      </w:del>
      <w:del w:id="3909" w:date="2023-01-13T18:26:59Z" w:author="Jan Groh">
        <w:r>
          <w:rPr>
            <w:rFonts w:ascii="Garamond Premier Pro Caption" w:hAnsi="Garamond Premier Pro Caption"/>
            <w:sz w:val="22"/>
            <w:szCs w:val="22"/>
            <w:rtl w:val="0"/>
            <w:lang w:val="de-DE"/>
          </w:rPr>
          <w:delText>ein geheimer Zauber ruhen, denn sie sind noch immer so sch</w:delText>
        </w:r>
      </w:del>
      <w:del w:id="3910" w:date="2023-01-13T18:26:59Z" w:author="Jan Groh">
        <w:r>
          <w:rPr>
            <w:rFonts w:ascii="Garamond Premier Pro Caption" w:hAnsi="Garamond Premier Pro Caption" w:hint="default"/>
            <w:sz w:val="22"/>
            <w:szCs w:val="22"/>
            <w:rtl w:val="0"/>
            <w:lang w:val="sv-SE"/>
          </w:rPr>
          <w:delText>ö</w:delText>
        </w:r>
      </w:del>
      <w:del w:id="3911" w:date="2023-01-13T18:26:59Z" w:author="Jan Groh">
        <w:r>
          <w:rPr>
            <w:rFonts w:ascii="Garamond Premier Pro Caption" w:hAnsi="Garamond Premier Pro Caption"/>
            <w:sz w:val="22"/>
            <w:szCs w:val="22"/>
            <w:rtl w:val="0"/>
            <w:lang w:val="de-DE"/>
          </w:rPr>
          <w:delText>n und frisch, da</w:delText>
        </w:r>
      </w:del>
      <w:del w:id="3912" w:date="2023-01-13T18:26:59Z" w:author="Jan Groh">
        <w:r>
          <w:rPr>
            <w:rFonts w:ascii="Garamond Premier Pro Caption" w:hAnsi="Garamond Premier Pro Caption" w:hint="default"/>
            <w:sz w:val="22"/>
            <w:szCs w:val="22"/>
            <w:rtl w:val="0"/>
            <w:lang w:val="de-DE"/>
          </w:rPr>
          <w:delText xml:space="preserve">ß </w:delText>
        </w:r>
      </w:del>
      <w:del w:id="3913" w:date="2023-01-13T18:26:59Z" w:author="Jan Groh">
        <w:r>
          <w:rPr>
            <w:rFonts w:ascii="Garamond Premier Pro Caption" w:hAnsi="Garamond Premier Pro Caption"/>
            <w:sz w:val="22"/>
            <w:szCs w:val="22"/>
            <w:rtl w:val="0"/>
            <w:lang w:val="de-DE"/>
          </w:rPr>
          <w:delText>sie mir Stoff zu den h</w:delText>
        </w:r>
      </w:del>
      <w:del w:id="3914" w:date="2023-01-13T18:26:59Z" w:author="Jan Groh">
        <w:r>
          <w:rPr>
            <w:rFonts w:ascii="Garamond Premier Pro Caption" w:hAnsi="Garamond Premier Pro Caption" w:hint="default"/>
            <w:sz w:val="22"/>
            <w:szCs w:val="22"/>
            <w:rtl w:val="0"/>
          </w:rPr>
          <w:delText>ü</w:delText>
        </w:r>
      </w:del>
      <w:del w:id="3915" w:date="2023-01-13T18:26:59Z" w:author="Jan Groh">
        <w:r>
          <w:rPr>
            <w:rFonts w:ascii="Garamond Premier Pro Caption" w:hAnsi="Garamond Premier Pro Caption"/>
            <w:sz w:val="22"/>
            <w:szCs w:val="22"/>
            <w:rtl w:val="0"/>
            <w:lang w:val="de-DE"/>
          </w:rPr>
          <w:delText>bschesten Fr</w:delText>
        </w:r>
      </w:del>
      <w:del w:id="3916" w:date="2023-01-13T18:26:59Z" w:author="Jan Groh">
        <w:r>
          <w:rPr>
            <w:rFonts w:ascii="Garamond Premier Pro Caption" w:hAnsi="Garamond Premier Pro Caption" w:hint="default"/>
            <w:sz w:val="22"/>
            <w:szCs w:val="22"/>
            <w:rtl w:val="0"/>
          </w:rPr>
          <w:delText>ü</w:delText>
        </w:r>
      </w:del>
      <w:del w:id="3917" w:date="2023-01-13T18:26:59Z" w:author="Jan Groh">
        <w:r>
          <w:rPr>
            <w:rFonts w:ascii="Garamond Premier Pro Caption" w:hAnsi="Garamond Premier Pro Caption"/>
            <w:sz w:val="22"/>
            <w:szCs w:val="22"/>
            <w:rtl w:val="0"/>
            <w:lang w:val="de-DE"/>
          </w:rPr>
          <w:delText>hlingstr</w:delText>
        </w:r>
      </w:del>
      <w:del w:id="3918" w:date="2023-01-13T18:26:59Z" w:author="Jan Groh">
        <w:r>
          <w:rPr>
            <w:rFonts w:ascii="Garamond Premier Pro Caption" w:hAnsi="Garamond Premier Pro Caption" w:hint="default"/>
            <w:sz w:val="22"/>
            <w:szCs w:val="22"/>
            <w:rtl w:val="0"/>
          </w:rPr>
          <w:delText>ä</w:delText>
        </w:r>
      </w:del>
      <w:del w:id="3919" w:date="2023-01-13T18:26:59Z" w:author="Jan Groh">
        <w:r>
          <w:rPr>
            <w:rFonts w:ascii="Garamond Premier Pro Caption" w:hAnsi="Garamond Premier Pro Caption"/>
            <w:sz w:val="22"/>
            <w:szCs w:val="22"/>
            <w:rtl w:val="0"/>
            <w:lang w:val="de-DE"/>
          </w:rPr>
          <w:delText xml:space="preserve">umen geben. </w:delText>
        </w:r>
      </w:del>
      <w:del w:id="3920" w:date="2023-01-13T18:26:59Z" w:author="Jan Groh">
        <w:r>
          <w:rPr>
            <w:rFonts w:ascii="Garamond Premier Pro Caption" w:hAnsi="Garamond Premier Pro Caption" w:hint="default"/>
            <w:sz w:val="22"/>
            <w:szCs w:val="22"/>
            <w:rtl w:val="0"/>
          </w:rPr>
          <w:delText xml:space="preserve">– </w:delText>
        </w:r>
      </w:del>
      <w:del w:id="3921" w:date="2023-01-13T18:26:59Z" w:author="Jan Groh">
        <w:r>
          <w:rPr>
            <w:rFonts w:ascii="Garamond Premier Pro Caption" w:hAnsi="Garamond Premier Pro Caption"/>
            <w:sz w:val="22"/>
            <w:szCs w:val="22"/>
            <w:rtl w:val="0"/>
            <w:lang w:val="de-DE"/>
          </w:rPr>
          <w:delText>Da ich wei</w:delText>
        </w:r>
      </w:del>
      <w:del w:id="3922" w:date="2023-01-13T18:26:59Z" w:author="Jan Groh">
        <w:r>
          <w:rPr>
            <w:rFonts w:ascii="Garamond Premier Pro Caption" w:hAnsi="Garamond Premier Pro Caption" w:hint="default"/>
            <w:sz w:val="22"/>
            <w:szCs w:val="22"/>
            <w:rtl w:val="0"/>
            <w:lang w:val="de-DE"/>
          </w:rPr>
          <w:delText>ß</w:delText>
        </w:r>
      </w:del>
      <w:del w:id="3923" w:date="2023-01-13T18:26:59Z" w:author="Jan Groh">
        <w:r>
          <w:rPr>
            <w:rFonts w:ascii="Garamond Premier Pro Caption" w:hAnsi="Garamond Premier Pro Caption"/>
            <w:sz w:val="22"/>
            <w:szCs w:val="22"/>
            <w:rtl w:val="0"/>
            <w:lang w:val="de-DE"/>
          </w:rPr>
          <w:delText>, wie sehr die M</w:delText>
        </w:r>
      </w:del>
      <w:del w:id="3924" w:date="2023-01-13T18:26:59Z" w:author="Jan Groh">
        <w:r>
          <w:rPr>
            <w:rFonts w:ascii="Garamond Premier Pro Caption" w:hAnsi="Garamond Premier Pro Caption" w:hint="default"/>
            <w:sz w:val="22"/>
            <w:szCs w:val="22"/>
            <w:rtl w:val="0"/>
          </w:rPr>
          <w:delText>ä</w:delText>
        </w:r>
      </w:del>
      <w:del w:id="3925" w:date="2023-01-13T18:26:59Z" w:author="Jan Groh">
        <w:r>
          <w:rPr>
            <w:rFonts w:ascii="Garamond Premier Pro Caption" w:hAnsi="Garamond Premier Pro Caption"/>
            <w:sz w:val="22"/>
            <w:szCs w:val="22"/>
            <w:rtl w:val="0"/>
            <w:lang w:val="de-DE"/>
          </w:rPr>
          <w:delText xml:space="preserve">nner das Neue lieben, </w:delText>
        </w:r>
      </w:del>
      <w:del w:id="3926" w:date="2023-01-13T18:26:59Z" w:author="Jan Groh">
        <w:r>
          <w:rPr>
            <w:rFonts w:ascii="Garamond Premier Pro Caption" w:hAnsi="Garamond Premier Pro Caption" w:hint="default"/>
            <w:sz w:val="22"/>
            <w:szCs w:val="22"/>
            <w:rtl w:val="0"/>
          </w:rPr>
          <w:delText xml:space="preserve">– </w:delText>
        </w:r>
      </w:del>
      <w:del w:id="3927" w:date="2023-01-13T18:26:59Z" w:author="Jan Groh">
        <w:r>
          <w:rPr>
            <w:rFonts w:ascii="Garamond Premier Pro Caption" w:hAnsi="Garamond Premier Pro Caption"/>
            <w:sz w:val="22"/>
            <w:szCs w:val="22"/>
            <w:rtl w:val="0"/>
            <w:lang w:val="de-DE"/>
          </w:rPr>
          <w:delText>und wie man vielseitig sein mu</w:delText>
        </w:r>
      </w:del>
      <w:del w:id="3928" w:date="2023-01-13T18:26:59Z" w:author="Jan Groh">
        <w:r>
          <w:rPr>
            <w:rFonts w:ascii="Garamond Premier Pro Caption" w:hAnsi="Garamond Premier Pro Caption" w:hint="default"/>
            <w:sz w:val="22"/>
            <w:szCs w:val="22"/>
            <w:rtl w:val="0"/>
            <w:lang w:val="de-DE"/>
          </w:rPr>
          <w:delText>ß</w:delText>
        </w:r>
      </w:del>
      <w:del w:id="3929" w:date="2023-01-13T18:26:59Z" w:author="Jan Groh">
        <w:r>
          <w:rPr>
            <w:rFonts w:ascii="Garamond Premier Pro Caption" w:hAnsi="Garamond Premier Pro Caption"/>
            <w:sz w:val="22"/>
            <w:szCs w:val="22"/>
            <w:rtl w:val="0"/>
            <w:lang w:val="de-DE"/>
          </w:rPr>
          <w:delText>, um sie zu</w:delText>
        </w:r>
      </w:del>
      <w:del w:id="3930" w:date="2023-01-13T18:26:59Z" w:author="Jan Groh">
        <w:r>
          <w:rPr>
            <w:rFonts w:ascii="Garamond Premier Pro Caption" w:hAnsi="Garamond Premier Pro Caption"/>
            <w:sz w:val="22"/>
            <w:szCs w:val="22"/>
            <w:rtl w:val="0"/>
            <w:lang w:val="de-DE"/>
          </w:rPr>
          <w:delText xml:space="preserve"> </w:delText>
        </w:r>
      </w:del>
      <w:del w:id="3931" w:date="2023-01-13T18:26:59Z" w:author="Jan Groh">
        <w:r>
          <w:rPr>
            <w:rFonts w:ascii="Garamond Premier Pro Caption" w:hAnsi="Garamond Premier Pro Caption"/>
            <w:sz w:val="22"/>
            <w:szCs w:val="22"/>
            <w:rtl w:val="0"/>
            <w:lang w:val="de-DE"/>
          </w:rPr>
          <w:delText xml:space="preserve">fesseln und ihnen dauernd zu gefallen, </w:delText>
        </w:r>
      </w:del>
      <w:del w:id="3932" w:date="2023-01-13T18:26:59Z" w:author="Jan Groh">
        <w:r>
          <w:rPr>
            <w:rFonts w:ascii="Garamond Premier Pro Caption" w:hAnsi="Garamond Premier Pro Caption" w:hint="default"/>
            <w:sz w:val="22"/>
            <w:szCs w:val="22"/>
            <w:rtl w:val="0"/>
          </w:rPr>
          <w:delText xml:space="preserve">– </w:delText>
        </w:r>
      </w:del>
      <w:del w:id="3933" w:date="2023-01-13T18:26:59Z" w:author="Jan Groh">
        <w:r>
          <w:rPr>
            <w:rFonts w:ascii="Garamond Premier Pro Caption" w:hAnsi="Garamond Premier Pro Caption"/>
            <w:sz w:val="22"/>
            <w:szCs w:val="22"/>
            <w:rtl w:val="0"/>
            <w:lang w:val="de-DE"/>
          </w:rPr>
          <w:delText xml:space="preserve">so bezaubere ich August jetzt durch einige treffliche, selbstbereitete Saucen; </w:delText>
        </w:r>
      </w:del>
      <w:del w:id="3934" w:date="2023-01-13T18:26:59Z" w:author="Jan Groh">
        <w:r>
          <w:rPr>
            <w:rFonts w:ascii="Garamond Premier Pro Caption" w:hAnsi="Garamond Premier Pro Caption" w:hint="default"/>
            <w:sz w:val="22"/>
            <w:szCs w:val="22"/>
            <w:rtl w:val="0"/>
          </w:rPr>
          <w:delText xml:space="preserve">– </w:delText>
        </w:r>
      </w:del>
      <w:del w:id="3935" w:date="2023-01-13T18:26:59Z" w:author="Jan Groh">
        <w:r>
          <w:rPr>
            <w:rFonts w:ascii="Garamond Premier Pro Caption" w:hAnsi="Garamond Premier Pro Caption"/>
            <w:sz w:val="22"/>
            <w:szCs w:val="22"/>
            <w:rtl w:val="0"/>
            <w:lang w:val="de-DE"/>
          </w:rPr>
          <w:delText>und da er das Kochtalent nicht in mir ahnte, so tut dies nur um so gr</w:delText>
        </w:r>
      </w:del>
      <w:del w:id="3936" w:date="2023-01-13T18:26:59Z" w:author="Jan Groh">
        <w:r>
          <w:rPr>
            <w:rFonts w:ascii="Garamond Premier Pro Caption" w:hAnsi="Garamond Premier Pro Caption" w:hint="default"/>
            <w:sz w:val="22"/>
            <w:szCs w:val="22"/>
            <w:rtl w:val="0"/>
            <w:lang w:val="de-DE"/>
          </w:rPr>
          <w:delText>öß</w:delText>
        </w:r>
      </w:del>
      <w:del w:id="3937" w:date="2023-01-13T18:26:59Z" w:author="Jan Groh">
        <w:r>
          <w:rPr>
            <w:rFonts w:ascii="Garamond Premier Pro Caption" w:hAnsi="Garamond Premier Pro Caption"/>
            <w:sz w:val="22"/>
            <w:szCs w:val="22"/>
            <w:rtl w:val="0"/>
            <w:lang w:val="de-DE"/>
          </w:rPr>
          <w:delText xml:space="preserve">ere Wirkung. </w:delText>
        </w:r>
      </w:del>
      <w:del w:id="3938" w:date="2023-01-13T18:26:59Z" w:author="Jan Groh">
        <w:r>
          <w:rPr>
            <w:rFonts w:ascii="Garamond Premier Pro Caption" w:hAnsi="Garamond Premier Pro Caption" w:hint="default"/>
            <w:sz w:val="22"/>
            <w:szCs w:val="22"/>
            <w:rtl w:val="0"/>
          </w:rPr>
          <w:delText xml:space="preserve">– </w:delText>
        </w:r>
      </w:del>
      <w:del w:id="3939" w:date="2023-01-13T18:26:59Z" w:author="Jan Groh">
        <w:r>
          <w:rPr>
            <w:rFonts w:ascii="Garamond Premier Pro Caption" w:hAnsi="Garamond Premier Pro Caption"/>
            <w:sz w:val="22"/>
            <w:szCs w:val="22"/>
            <w:rtl w:val="0"/>
            <w:lang w:val="de-DE"/>
          </w:rPr>
          <w:delText>Glauben Sie nicht, lieber Vater, da</w:delText>
        </w:r>
      </w:del>
      <w:del w:id="3940" w:date="2023-01-13T18:26:59Z" w:author="Jan Groh">
        <w:r>
          <w:rPr>
            <w:rFonts w:ascii="Garamond Premier Pro Caption" w:hAnsi="Garamond Premier Pro Caption" w:hint="default"/>
            <w:sz w:val="22"/>
            <w:szCs w:val="22"/>
            <w:rtl w:val="0"/>
            <w:lang w:val="de-DE"/>
          </w:rPr>
          <w:delText xml:space="preserve">ß </w:delText>
        </w:r>
      </w:del>
      <w:del w:id="3941" w:date="2023-01-13T18:26:59Z" w:author="Jan Groh">
        <w:r>
          <w:rPr>
            <w:rFonts w:ascii="Garamond Premier Pro Caption" w:hAnsi="Garamond Premier Pro Caption"/>
            <w:sz w:val="22"/>
            <w:szCs w:val="22"/>
            <w:rtl w:val="0"/>
            <w:lang w:val="de-DE"/>
          </w:rPr>
          <w:delText>ich mich mit dem Beifall des Sohnes begn</w:delText>
        </w:r>
      </w:del>
      <w:del w:id="3942" w:date="2023-01-13T18:26:59Z" w:author="Jan Groh">
        <w:r>
          <w:rPr>
            <w:rFonts w:ascii="Garamond Premier Pro Caption" w:hAnsi="Garamond Premier Pro Caption" w:hint="default"/>
            <w:sz w:val="22"/>
            <w:szCs w:val="22"/>
            <w:rtl w:val="0"/>
          </w:rPr>
          <w:delText>ü</w:delText>
        </w:r>
      </w:del>
      <w:del w:id="3943" w:date="2023-01-13T18:26:59Z" w:author="Jan Groh">
        <w:r>
          <w:rPr>
            <w:rFonts w:ascii="Garamond Premier Pro Caption" w:hAnsi="Garamond Premier Pro Caption"/>
            <w:sz w:val="22"/>
            <w:szCs w:val="22"/>
            <w:rtl w:val="0"/>
            <w:lang w:val="de-DE"/>
          </w:rPr>
          <w:delText>ge, es ist eben so gut auch auf Sie damit angelegt, und auch Ihr Lob hoffe ich damit zu verdienen.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944" w:date="2023-01-13T18:26:59Z" w:author="Jan Groh"/>
          <w:rFonts w:ascii="Garamond Premier Pro Caption" w:cs="Garamond Premier Pro Caption" w:hAnsi="Garamond Premier Pro Caption" w:eastAsia="Garamond Premier Pro Caption"/>
          <w:sz w:val="22"/>
          <w:szCs w:val="22"/>
        </w:rPr>
      </w:pPr>
      <w:del w:id="3945" w:date="2023-01-13T18:26:59Z" w:author="Jan Groh">
        <w:r>
          <w:rPr>
            <w:rFonts w:ascii="Garamond Premier Pro Caption" w:hAnsi="Garamond Premier Pro Caption"/>
            <w:sz w:val="22"/>
            <w:szCs w:val="22"/>
            <w:rtl w:val="0"/>
            <w:lang w:val="de-DE"/>
          </w:rPr>
          <w:delText>Morgen abend erscheine ich erst im Glanz des Hofes, und dann wird nach Hause geeilt, um noch eines von meinen Meisterst</w:delText>
        </w:r>
      </w:del>
      <w:del w:id="3946" w:date="2023-01-13T18:26:59Z" w:author="Jan Groh">
        <w:r>
          <w:rPr>
            <w:rFonts w:ascii="Garamond Premier Pro Caption" w:hAnsi="Garamond Premier Pro Caption" w:hint="default"/>
            <w:sz w:val="22"/>
            <w:szCs w:val="22"/>
            <w:rtl w:val="0"/>
          </w:rPr>
          <w:delText>ü</w:delText>
        </w:r>
      </w:del>
      <w:del w:id="3947" w:date="2023-01-13T18:26:59Z" w:author="Jan Groh">
        <w:r>
          <w:rPr>
            <w:rFonts w:ascii="Garamond Premier Pro Caption" w:hAnsi="Garamond Premier Pro Caption"/>
            <w:sz w:val="22"/>
            <w:szCs w:val="22"/>
            <w:rtl w:val="0"/>
            <w:lang w:val="de-DE"/>
          </w:rPr>
          <w:delText xml:space="preserve">cken zu verfertigen; </w:delText>
        </w:r>
      </w:del>
      <w:del w:id="3948" w:date="2023-01-13T18:26:59Z" w:author="Jan Groh">
        <w:r>
          <w:rPr>
            <w:rFonts w:ascii="Garamond Premier Pro Caption" w:hAnsi="Garamond Premier Pro Caption" w:hint="default"/>
            <w:sz w:val="22"/>
            <w:szCs w:val="22"/>
            <w:rtl w:val="0"/>
          </w:rPr>
          <w:delText xml:space="preserve">– </w:delText>
        </w:r>
      </w:del>
      <w:del w:id="3949" w:date="2023-01-13T18:26:59Z" w:author="Jan Groh">
        <w:r>
          <w:rPr>
            <w:rFonts w:ascii="Garamond Premier Pro Caption" w:hAnsi="Garamond Premier Pro Caption"/>
            <w:sz w:val="22"/>
            <w:szCs w:val="22"/>
            <w:rtl w:val="0"/>
            <w:lang w:val="de-DE"/>
          </w:rPr>
          <w:delText>hei</w:delText>
        </w:r>
      </w:del>
      <w:del w:id="3950" w:date="2023-01-13T18:26:59Z" w:author="Jan Groh">
        <w:r>
          <w:rPr>
            <w:rFonts w:ascii="Garamond Premier Pro Caption" w:hAnsi="Garamond Premier Pro Caption" w:hint="default"/>
            <w:sz w:val="22"/>
            <w:szCs w:val="22"/>
            <w:rtl w:val="0"/>
            <w:lang w:val="de-DE"/>
          </w:rPr>
          <w:delText>ß</w:delText>
        </w:r>
      </w:del>
      <w:del w:id="3951" w:date="2023-01-13T18:26:59Z" w:author="Jan Groh">
        <w:r>
          <w:rPr>
            <w:rFonts w:ascii="Garamond Premier Pro Caption" w:hAnsi="Garamond Premier Pro Caption"/>
            <w:sz w:val="22"/>
            <w:szCs w:val="22"/>
            <w:rtl w:val="0"/>
            <w:lang w:val="de-DE"/>
          </w:rPr>
          <w:delText>t das nicht Weltfrau mit Hausfrau auf das trefflichste vereint!</w:delText>
        </w:r>
      </w:del>
      <w:del w:id="3952"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95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954" w:date="2023-01-13T18:26:59Z" w:author="Jan Groh"/>
          <w:rFonts w:ascii="Garamond Premier Pro Italic" w:cs="Garamond Premier Pro Italic" w:hAnsi="Garamond Premier Pro Italic" w:eastAsia="Garamond Premier Pro Italic"/>
          <w:sz w:val="22"/>
          <w:szCs w:val="22"/>
        </w:rPr>
      </w:pPr>
      <w:del w:id="3955" w:date="2023-01-13T18:26:59Z" w:author="Jan Groh">
        <w:r>
          <w:rPr>
            <w:rFonts w:ascii="Garamond Premier Pro Italic" w:hAnsi="Garamond Premier Pro Italic"/>
            <w:sz w:val="22"/>
            <w:szCs w:val="22"/>
            <w:rtl w:val="0"/>
            <w:lang w:val="de-DE"/>
          </w:rPr>
          <w:delText>Weimar, d. 11. Mai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956" w:date="2023-01-13T18:26:59Z" w:author="Jan Groh"/>
          <w:rFonts w:ascii="Garamond Premier Pro Caption" w:cs="Garamond Premier Pro Caption" w:hAnsi="Garamond Premier Pro Caption" w:eastAsia="Garamond Premier Pro Caption"/>
          <w:sz w:val="22"/>
          <w:szCs w:val="22"/>
        </w:rPr>
      </w:pPr>
      <w:del w:id="3957" w:date="2023-01-13T18:26:59Z" w:author="Jan Groh">
        <w:r>
          <w:rPr>
            <w:rFonts w:ascii="Garamond Premier Pro Caption" w:hAnsi="Garamond Premier Pro Caption"/>
            <w:sz w:val="22"/>
            <w:szCs w:val="22"/>
            <w:rtl w:val="0"/>
            <w:lang w:val="de-DE"/>
          </w:rPr>
          <w:delText>Krieg, lieber Vater, Krieg will Ihnen erkl</w:delText>
        </w:r>
      </w:del>
      <w:del w:id="3958" w:date="2023-01-13T18:26:59Z" w:author="Jan Groh">
        <w:r>
          <w:rPr>
            <w:rFonts w:ascii="Garamond Premier Pro Caption" w:hAnsi="Garamond Premier Pro Caption" w:hint="default"/>
            <w:sz w:val="22"/>
            <w:szCs w:val="22"/>
            <w:rtl w:val="0"/>
          </w:rPr>
          <w:delText>ä</w:delText>
        </w:r>
      </w:del>
      <w:del w:id="3959" w:date="2023-01-13T18:26:59Z" w:author="Jan Groh">
        <w:r>
          <w:rPr>
            <w:rFonts w:ascii="Garamond Premier Pro Caption" w:hAnsi="Garamond Premier Pro Caption"/>
            <w:sz w:val="22"/>
            <w:szCs w:val="22"/>
            <w:rtl w:val="0"/>
            <w:lang w:val="de-DE"/>
          </w:rPr>
          <w:delText xml:space="preserve">ren, Krieg zu Wasser und zu Lande! </w:delText>
        </w:r>
      </w:del>
      <w:del w:id="3960" w:date="2023-01-13T18:26:59Z" w:author="Jan Groh">
        <w:r>
          <w:rPr>
            <w:rFonts w:ascii="Garamond Premier Pro Caption" w:hAnsi="Garamond Premier Pro Caption" w:hint="default"/>
            <w:sz w:val="22"/>
            <w:szCs w:val="22"/>
            <w:rtl w:val="0"/>
          </w:rPr>
          <w:delText xml:space="preserve">– </w:delText>
        </w:r>
      </w:del>
      <w:del w:id="3961" w:date="2023-01-13T18:26:59Z" w:author="Jan Groh">
        <w:r>
          <w:rPr>
            <w:rFonts w:ascii="Garamond Premier Pro Caption" w:hAnsi="Garamond Premier Pro Caption"/>
            <w:sz w:val="22"/>
            <w:szCs w:val="22"/>
            <w:rtl w:val="0"/>
            <w:lang w:val="de-DE"/>
          </w:rPr>
          <w:delText>Ist es recht und billig, ist es verteidigungsf</w:delText>
        </w:r>
      </w:del>
      <w:del w:id="3962" w:date="2023-01-13T18:26:59Z" w:author="Jan Groh">
        <w:r>
          <w:rPr>
            <w:rFonts w:ascii="Garamond Premier Pro Caption" w:hAnsi="Garamond Premier Pro Caption" w:hint="default"/>
            <w:sz w:val="22"/>
            <w:szCs w:val="22"/>
            <w:rtl w:val="0"/>
          </w:rPr>
          <w:delText>ä</w:delText>
        </w:r>
      </w:del>
      <w:del w:id="3963" w:date="2023-01-13T18:26:59Z" w:author="Jan Groh">
        <w:r>
          <w:rPr>
            <w:rFonts w:ascii="Garamond Premier Pro Caption" w:hAnsi="Garamond Premier Pro Caption"/>
            <w:sz w:val="22"/>
            <w:szCs w:val="22"/>
            <w:rtl w:val="0"/>
            <w:lang w:val="de-DE"/>
          </w:rPr>
          <w:delText>hig, da</w:delText>
        </w:r>
      </w:del>
      <w:del w:id="3964" w:date="2023-01-13T18:26:59Z" w:author="Jan Groh">
        <w:r>
          <w:rPr>
            <w:rFonts w:ascii="Garamond Premier Pro Caption" w:hAnsi="Garamond Premier Pro Caption" w:hint="default"/>
            <w:sz w:val="22"/>
            <w:szCs w:val="22"/>
            <w:rtl w:val="0"/>
            <w:lang w:val="de-DE"/>
          </w:rPr>
          <w:delText xml:space="preserve">ß </w:delText>
        </w:r>
      </w:del>
      <w:del w:id="3965" w:date="2023-01-13T18:26:59Z" w:author="Jan Groh">
        <w:r>
          <w:rPr>
            <w:rFonts w:ascii="Garamond Premier Pro Caption" w:hAnsi="Garamond Premier Pro Caption"/>
            <w:sz w:val="22"/>
            <w:szCs w:val="22"/>
            <w:rtl w:val="0"/>
            <w:lang w:val="de-DE"/>
          </w:rPr>
          <w:delText>man den Kindern erst ein sch</w:delText>
        </w:r>
      </w:del>
      <w:del w:id="3966" w:date="2023-01-13T18:26:59Z" w:author="Jan Groh">
        <w:r>
          <w:rPr>
            <w:rFonts w:ascii="Garamond Premier Pro Caption" w:hAnsi="Garamond Premier Pro Caption" w:hint="default"/>
            <w:sz w:val="22"/>
            <w:szCs w:val="22"/>
            <w:rtl w:val="0"/>
            <w:lang w:val="sv-SE"/>
          </w:rPr>
          <w:delText>ö</w:delText>
        </w:r>
      </w:del>
      <w:del w:id="3967" w:date="2023-01-13T18:26:59Z" w:author="Jan Groh">
        <w:r>
          <w:rPr>
            <w:rFonts w:ascii="Garamond Premier Pro Caption" w:hAnsi="Garamond Premier Pro Caption"/>
            <w:sz w:val="22"/>
            <w:szCs w:val="22"/>
            <w:rtl w:val="0"/>
            <w:lang w:val="de-DE"/>
          </w:rPr>
          <w:delText>nes buntes Bilderbuch entgegenh</w:delText>
        </w:r>
      </w:del>
      <w:del w:id="3968" w:date="2023-01-13T18:26:59Z" w:author="Jan Groh">
        <w:r>
          <w:rPr>
            <w:rFonts w:ascii="Garamond Premier Pro Caption" w:hAnsi="Garamond Premier Pro Caption" w:hint="default"/>
            <w:sz w:val="22"/>
            <w:szCs w:val="22"/>
            <w:rtl w:val="0"/>
          </w:rPr>
          <w:delText>ä</w:delText>
        </w:r>
      </w:del>
      <w:del w:id="3969" w:date="2023-01-13T18:26:59Z" w:author="Jan Groh">
        <w:r>
          <w:rPr>
            <w:rFonts w:ascii="Garamond Premier Pro Caption" w:hAnsi="Garamond Premier Pro Caption"/>
            <w:sz w:val="22"/>
            <w:szCs w:val="22"/>
            <w:rtl w:val="0"/>
            <w:lang w:val="de-DE"/>
          </w:rPr>
          <w:delText>lt, um es ihnen, sobald sie nur die H</w:delText>
        </w:r>
      </w:del>
      <w:del w:id="3970" w:date="2023-01-13T18:26:59Z" w:author="Jan Groh">
        <w:r>
          <w:rPr>
            <w:rFonts w:ascii="Garamond Premier Pro Caption" w:hAnsi="Garamond Premier Pro Caption" w:hint="default"/>
            <w:sz w:val="22"/>
            <w:szCs w:val="22"/>
            <w:rtl w:val="0"/>
          </w:rPr>
          <w:delText>ä</w:delText>
        </w:r>
      </w:del>
      <w:del w:id="3971" w:date="2023-01-13T18:26:59Z" w:author="Jan Groh">
        <w:r>
          <w:rPr>
            <w:rFonts w:ascii="Garamond Premier Pro Caption" w:hAnsi="Garamond Premier Pro Caption"/>
            <w:sz w:val="22"/>
            <w:szCs w:val="22"/>
            <w:rtl w:val="0"/>
            <w:lang w:val="de-DE"/>
          </w:rPr>
          <w:delText xml:space="preserve">nde danach ausstrecken, sogleich wieder zu nehmen? </w:delText>
        </w:r>
      </w:del>
      <w:del w:id="3972" w:date="2023-01-13T18:26:59Z" w:author="Jan Groh">
        <w:r>
          <w:rPr>
            <w:rFonts w:ascii="Garamond Premier Pro Caption" w:hAnsi="Garamond Premier Pro Caption" w:hint="default"/>
            <w:sz w:val="22"/>
            <w:szCs w:val="22"/>
            <w:rtl w:val="0"/>
          </w:rPr>
          <w:delText xml:space="preserve">– </w:delText>
        </w:r>
      </w:del>
      <w:del w:id="3973" w:date="2023-01-13T18:26:59Z" w:author="Jan Groh">
        <w:r>
          <w:rPr>
            <w:rFonts w:ascii="Garamond Premier Pro Caption" w:hAnsi="Garamond Premier Pro Caption"/>
            <w:sz w:val="22"/>
            <w:szCs w:val="22"/>
            <w:rtl w:val="0"/>
            <w:lang w:val="de-DE"/>
          </w:rPr>
          <w:delText>wissen Sie nicht, da</w:delText>
        </w:r>
      </w:del>
      <w:del w:id="3974" w:date="2023-01-13T18:26:59Z" w:author="Jan Groh">
        <w:r>
          <w:rPr>
            <w:rFonts w:ascii="Garamond Premier Pro Caption" w:hAnsi="Garamond Premier Pro Caption" w:hint="default"/>
            <w:sz w:val="22"/>
            <w:szCs w:val="22"/>
            <w:rtl w:val="0"/>
            <w:lang w:val="de-DE"/>
          </w:rPr>
          <w:delText xml:space="preserve">ß </w:delText>
        </w:r>
      </w:del>
      <w:del w:id="3975" w:date="2023-01-13T18:26:59Z" w:author="Jan Groh">
        <w:r>
          <w:rPr>
            <w:rFonts w:ascii="Garamond Premier Pro Caption" w:hAnsi="Garamond Premier Pro Caption"/>
            <w:sz w:val="22"/>
            <w:szCs w:val="22"/>
            <w:rtl w:val="0"/>
            <w:lang w:val="de-DE"/>
          </w:rPr>
          <w:delText>die Folge davon ist, da</w:delText>
        </w:r>
      </w:del>
      <w:del w:id="3976" w:date="2023-01-13T18:26:59Z" w:author="Jan Groh">
        <w:r>
          <w:rPr>
            <w:rFonts w:ascii="Garamond Premier Pro Caption" w:hAnsi="Garamond Premier Pro Caption" w:hint="default"/>
            <w:sz w:val="22"/>
            <w:szCs w:val="22"/>
            <w:rtl w:val="0"/>
            <w:lang w:val="de-DE"/>
          </w:rPr>
          <w:delText xml:space="preserve">ß </w:delText>
        </w:r>
      </w:del>
      <w:del w:id="3977" w:date="2023-01-13T18:26:59Z" w:author="Jan Groh">
        <w:r>
          <w:rPr>
            <w:rFonts w:ascii="Garamond Premier Pro Caption" w:hAnsi="Garamond Premier Pro Caption"/>
            <w:sz w:val="22"/>
            <w:szCs w:val="22"/>
            <w:rtl w:val="0"/>
            <w:lang w:val="de-DE"/>
          </w:rPr>
          <w:delText xml:space="preserve">sie zuerst weinen, dann aber recht trotzig werden? </w:delText>
        </w:r>
      </w:del>
      <w:del w:id="3978" w:date="2023-01-13T18:26:59Z" w:author="Jan Groh">
        <w:r>
          <w:rPr>
            <w:rFonts w:ascii="Garamond Premier Pro Caption" w:hAnsi="Garamond Premier Pro Caption" w:hint="default"/>
            <w:sz w:val="22"/>
            <w:szCs w:val="22"/>
            <w:rtl w:val="0"/>
          </w:rPr>
          <w:delText xml:space="preserve">– </w:delText>
        </w:r>
      </w:del>
      <w:del w:id="3979" w:date="2023-01-13T18:26:59Z" w:author="Jan Groh">
        <w:r>
          <w:rPr>
            <w:rFonts w:ascii="Garamond Premier Pro Caption" w:hAnsi="Garamond Premier Pro Caption"/>
            <w:sz w:val="22"/>
            <w:szCs w:val="22"/>
            <w:rtl w:val="0"/>
            <w:lang w:val="de-DE"/>
          </w:rPr>
          <w:delText>So ist es mir nun auch ergangen, und ich will mich jetzt gegen Sie beklagen, alle trefflichen Anstalten zu Ihrem Empfang so vernichtet zu haben.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3980" w:date="2023-01-13T18:26:59Z" w:author="Jan Groh"/>
          <w:rFonts w:ascii="Garamond Premier Pro Caption" w:cs="Garamond Premier Pro Caption" w:hAnsi="Garamond Premier Pro Caption" w:eastAsia="Garamond Premier Pro Caption"/>
          <w:sz w:val="22"/>
          <w:szCs w:val="22"/>
        </w:rPr>
      </w:pPr>
      <w:del w:id="3981" w:date="2023-01-13T18:26:59Z" w:author="Jan Groh">
        <w:r>
          <w:rPr>
            <w:rFonts w:ascii="Garamond Premier Pro Caption" w:hAnsi="Garamond Premier Pro Caption"/>
            <w:sz w:val="22"/>
            <w:szCs w:val="22"/>
            <w:rtl w:val="0"/>
            <w:lang w:val="de-DE"/>
          </w:rPr>
          <w:delText>August kam nicht mehr aus K</w:delText>
        </w:r>
      </w:del>
      <w:del w:id="3982" w:date="2023-01-13T18:26:59Z" w:author="Jan Groh">
        <w:r>
          <w:rPr>
            <w:rFonts w:ascii="Garamond Premier Pro Caption" w:hAnsi="Garamond Premier Pro Caption" w:hint="default"/>
            <w:sz w:val="22"/>
            <w:szCs w:val="22"/>
            <w:rtl w:val="0"/>
          </w:rPr>
          <w:delText>ü</w:delText>
        </w:r>
      </w:del>
      <w:del w:id="3983" w:date="2023-01-13T18:26:59Z" w:author="Jan Groh">
        <w:r>
          <w:rPr>
            <w:rFonts w:ascii="Garamond Premier Pro Caption" w:hAnsi="Garamond Premier Pro Caption"/>
            <w:sz w:val="22"/>
            <w:szCs w:val="22"/>
            <w:rtl w:val="0"/>
            <w:lang w:val="de-DE"/>
          </w:rPr>
          <w:delText>che und Keller heraus, w</w:delText>
        </w:r>
      </w:del>
      <w:del w:id="3984" w:date="2023-01-13T18:26:59Z" w:author="Jan Groh">
        <w:r>
          <w:rPr>
            <w:rFonts w:ascii="Garamond Premier Pro Caption" w:hAnsi="Garamond Premier Pro Caption" w:hint="default"/>
            <w:sz w:val="22"/>
            <w:szCs w:val="22"/>
            <w:rtl w:val="0"/>
            <w:lang w:val="de-DE"/>
          </w:rPr>
          <w:delText>äß</w:delText>
        </w:r>
      </w:del>
      <w:del w:id="3985" w:date="2023-01-13T18:26:59Z" w:author="Jan Groh">
        <w:r>
          <w:rPr>
            <w:rFonts w:ascii="Garamond Premier Pro Caption" w:hAnsi="Garamond Premier Pro Caption"/>
            <w:sz w:val="22"/>
            <w:szCs w:val="22"/>
            <w:rtl w:val="0"/>
            <w:lang w:val="de-DE"/>
          </w:rPr>
          <w:delText>riges und luftiges Gefl</w:delText>
        </w:r>
      </w:del>
      <w:del w:id="3986" w:date="2023-01-13T18:26:59Z" w:author="Jan Groh">
        <w:r>
          <w:rPr>
            <w:rFonts w:ascii="Garamond Premier Pro Caption" w:hAnsi="Garamond Premier Pro Caption" w:hint="default"/>
            <w:sz w:val="22"/>
            <w:szCs w:val="22"/>
            <w:rtl w:val="0"/>
          </w:rPr>
          <w:delText>ü</w:delText>
        </w:r>
      </w:del>
      <w:del w:id="3987" w:date="2023-01-13T18:26:59Z" w:author="Jan Groh">
        <w:r>
          <w:rPr>
            <w:rFonts w:ascii="Garamond Premier Pro Caption" w:hAnsi="Garamond Premier Pro Caption"/>
            <w:sz w:val="22"/>
            <w:szCs w:val="22"/>
            <w:rtl w:val="0"/>
            <w:lang w:val="de-DE"/>
          </w:rPr>
          <w:delText>gel harrte sehns</w:delText>
        </w:r>
      </w:del>
      <w:del w:id="3988" w:date="2023-01-13T18:26:59Z" w:author="Jan Groh">
        <w:r>
          <w:rPr>
            <w:rFonts w:ascii="Garamond Premier Pro Caption" w:hAnsi="Garamond Premier Pro Caption" w:hint="default"/>
            <w:sz w:val="22"/>
            <w:szCs w:val="22"/>
            <w:rtl w:val="0"/>
          </w:rPr>
          <w:delText>ü</w:delText>
        </w:r>
      </w:del>
      <w:del w:id="3989" w:date="2023-01-13T18:26:59Z" w:author="Jan Groh">
        <w:r>
          <w:rPr>
            <w:rFonts w:ascii="Garamond Premier Pro Caption" w:hAnsi="Garamond Premier Pro Caption"/>
            <w:sz w:val="22"/>
            <w:szCs w:val="22"/>
            <w:rtl w:val="0"/>
            <w:lang w:val="de-DE"/>
          </w:rPr>
          <w:delText>chtig auf den Augenblick, wo es gespeist werden sollte, ich schluckte jede Viertelstunde ein Ei, um zum Vivatrufen eine helle wohlt</w:delText>
        </w:r>
      </w:del>
      <w:del w:id="3990" w:date="2023-01-13T18:26:59Z" w:author="Jan Groh">
        <w:r>
          <w:rPr>
            <w:rFonts w:ascii="Garamond Premier Pro Caption" w:hAnsi="Garamond Premier Pro Caption" w:hint="default"/>
            <w:sz w:val="22"/>
            <w:szCs w:val="22"/>
            <w:rtl w:val="0"/>
            <w:lang w:val="sv-SE"/>
          </w:rPr>
          <w:delText>ö</w:delText>
        </w:r>
      </w:del>
      <w:del w:id="3991" w:date="2023-01-13T18:26:59Z" w:author="Jan Groh">
        <w:r>
          <w:rPr>
            <w:rFonts w:ascii="Garamond Premier Pro Caption" w:hAnsi="Garamond Premier Pro Caption"/>
            <w:sz w:val="22"/>
            <w:szCs w:val="22"/>
            <w:rtl w:val="0"/>
            <w:lang w:val="de-DE"/>
          </w:rPr>
          <w:delText>nende Stimme zu haben, und ri</w:delText>
        </w:r>
      </w:del>
      <w:del w:id="3992" w:date="2023-01-13T18:26:59Z" w:author="Jan Groh">
        <w:r>
          <w:rPr>
            <w:rFonts w:ascii="Garamond Premier Pro Caption" w:hAnsi="Garamond Premier Pro Caption" w:hint="default"/>
            <w:sz w:val="22"/>
            <w:szCs w:val="22"/>
            <w:rtl w:val="0"/>
            <w:lang w:val="de-DE"/>
          </w:rPr>
          <w:delText>ß</w:delText>
        </w:r>
      </w:del>
      <w:del w:id="3993" w:date="2023-01-13T18:26:59Z" w:author="Jan Groh">
        <w:r>
          <w:rPr>
            <w:rFonts w:ascii="Garamond Premier Pro Caption" w:hAnsi="Garamond Premier Pro Caption"/>
            <w:sz w:val="22"/>
            <w:szCs w:val="22"/>
            <w:rtl w:val="0"/>
            <w:lang w:val="de-DE"/>
          </w:rPr>
          <w:delText xml:space="preserve">, dem Sperling </w:delText>
        </w:r>
      </w:del>
      <w:del w:id="3994" w:date="2023-01-13T18:26:59Z" w:author="Jan Groh">
        <w:r>
          <w:rPr>
            <w:rFonts w:ascii="Garamond Premier Pro Caption" w:hAnsi="Garamond Premier Pro Caption" w:hint="default"/>
            <w:sz w:val="22"/>
            <w:szCs w:val="22"/>
            <w:rtl w:val="0"/>
          </w:rPr>
          <w:delText>ä</w:delText>
        </w:r>
      </w:del>
      <w:del w:id="3995" w:date="2023-01-13T18:26:59Z" w:author="Jan Groh">
        <w:r>
          <w:rPr>
            <w:rFonts w:ascii="Garamond Premier Pro Caption" w:hAnsi="Garamond Premier Pro Caption"/>
            <w:sz w:val="22"/>
            <w:szCs w:val="22"/>
            <w:rtl w:val="0"/>
            <w:lang w:val="de-DE"/>
          </w:rPr>
          <w:delText>hnlich, den Kindern w</w:delText>
        </w:r>
      </w:del>
      <w:del w:id="3996" w:date="2023-01-13T18:26:59Z" w:author="Jan Groh">
        <w:r>
          <w:rPr>
            <w:rFonts w:ascii="Garamond Premier Pro Caption" w:hAnsi="Garamond Premier Pro Caption" w:hint="default"/>
            <w:sz w:val="22"/>
            <w:szCs w:val="22"/>
            <w:rtl w:val="0"/>
          </w:rPr>
          <w:delText>ü</w:delText>
        </w:r>
      </w:del>
      <w:del w:id="3997" w:date="2023-01-13T18:26:59Z" w:author="Jan Groh">
        <w:r>
          <w:rPr>
            <w:rFonts w:ascii="Garamond Premier Pro Caption" w:hAnsi="Garamond Premier Pro Caption"/>
            <w:sz w:val="22"/>
            <w:szCs w:val="22"/>
            <w:rtl w:val="0"/>
            <w:lang w:val="de-DE"/>
          </w:rPr>
          <w:delText>tend die Butterbrote aus den H</w:delText>
        </w:r>
      </w:del>
      <w:del w:id="3998" w:date="2023-01-13T18:26:59Z" w:author="Jan Groh">
        <w:r>
          <w:rPr>
            <w:rFonts w:ascii="Garamond Premier Pro Caption" w:hAnsi="Garamond Premier Pro Caption" w:hint="default"/>
            <w:sz w:val="22"/>
            <w:szCs w:val="22"/>
            <w:rtl w:val="0"/>
          </w:rPr>
          <w:delText>ä</w:delText>
        </w:r>
      </w:del>
      <w:del w:id="3999" w:date="2023-01-13T18:26:59Z" w:author="Jan Groh">
        <w:r>
          <w:rPr>
            <w:rFonts w:ascii="Garamond Premier Pro Caption" w:hAnsi="Garamond Premier Pro Caption"/>
            <w:sz w:val="22"/>
            <w:szCs w:val="22"/>
            <w:rtl w:val="0"/>
            <w:lang w:val="de-DE"/>
          </w:rPr>
          <w:delText xml:space="preserve">nden, die zum Blumenstreuen bestimmt waren, </w:delText>
        </w:r>
      </w:del>
      <w:del w:id="4000" w:date="2023-01-13T18:26:59Z" w:author="Jan Groh">
        <w:r>
          <w:rPr>
            <w:rFonts w:ascii="Garamond Premier Pro Caption" w:hAnsi="Garamond Premier Pro Caption" w:hint="default"/>
            <w:sz w:val="22"/>
            <w:szCs w:val="22"/>
            <w:rtl w:val="0"/>
          </w:rPr>
          <w:delText xml:space="preserve">– </w:delText>
        </w:r>
      </w:del>
      <w:del w:id="4001" w:date="2023-01-13T18:26:59Z" w:author="Jan Groh">
        <w:r>
          <w:rPr>
            <w:rFonts w:ascii="Garamond Premier Pro Caption" w:hAnsi="Garamond Premier Pro Caption"/>
            <w:sz w:val="22"/>
            <w:szCs w:val="22"/>
            <w:rtl w:val="0"/>
            <w:lang w:val="de-DE"/>
          </w:rPr>
          <w:delText xml:space="preserve">und dies alles </w:delText>
        </w:r>
      </w:del>
      <w:del w:id="4002" w:date="2023-01-13T18:26:59Z" w:author="Jan Groh">
        <w:r>
          <w:rPr>
            <w:rFonts w:ascii="Garamond Premier Pro Caption" w:hAnsi="Garamond Premier Pro Caption" w:hint="default"/>
            <w:sz w:val="22"/>
            <w:szCs w:val="22"/>
            <w:rtl w:val="0"/>
          </w:rPr>
          <w:delText xml:space="preserve">– </w:delText>
        </w:r>
      </w:del>
      <w:del w:id="4003" w:date="2023-01-13T18:26:59Z" w:author="Jan Groh">
        <w:r>
          <w:rPr>
            <w:rFonts w:ascii="Garamond Premier Pro Caption" w:hAnsi="Garamond Premier Pro Caption"/>
            <w:sz w:val="22"/>
            <w:szCs w:val="22"/>
            <w:rtl w:val="0"/>
            <w:lang w:val="de-DE"/>
          </w:rPr>
          <w:delText>geschah umsonst. Adele bringt Ihnen dies mal diese Zeilen; ich sehe sie ungern gehen, wenngleich nur auf kurze Zeit, da seit mehreren (ich k</w:delText>
        </w:r>
      </w:del>
      <w:del w:id="4004" w:date="2023-01-13T18:26:59Z" w:author="Jan Groh">
        <w:r>
          <w:rPr>
            <w:rFonts w:ascii="Garamond Premier Pro Caption" w:hAnsi="Garamond Premier Pro Caption" w:hint="default"/>
            <w:sz w:val="22"/>
            <w:szCs w:val="22"/>
            <w:rtl w:val="0"/>
            <w:lang w:val="sv-SE"/>
          </w:rPr>
          <w:delText>ö</w:delText>
        </w:r>
      </w:del>
      <w:del w:id="4005" w:date="2023-01-13T18:26:59Z" w:author="Jan Groh">
        <w:r>
          <w:rPr>
            <w:rFonts w:ascii="Garamond Premier Pro Caption" w:hAnsi="Garamond Premier Pro Caption"/>
            <w:sz w:val="22"/>
            <w:szCs w:val="22"/>
            <w:rtl w:val="0"/>
            <w:lang w:val="de-DE"/>
          </w:rPr>
          <w:delText xml:space="preserve">nnte unserem kurzen Leben nach </w:delText>
        </w:r>
      </w:del>
      <w:del w:id="4006" w:date="2023-01-13T18:26:59Z" w:author="Jan Groh">
        <w:r>
          <w:rPr>
            <w:rFonts w:ascii="Garamond Premier Pro Caption" w:hAnsi="Garamond Premier Pro Caption" w:hint="default"/>
            <w:sz w:val="22"/>
            <w:szCs w:val="22"/>
            <w:rtl w:val="0"/>
            <w:lang w:val="it-IT"/>
          </w:rPr>
          <w:delText>»</w:delText>
        </w:r>
      </w:del>
      <w:del w:id="4007" w:date="2023-01-13T18:26:59Z" w:author="Jan Groh">
        <w:r>
          <w:rPr>
            <w:rFonts w:ascii="Garamond Premier Pro Caption" w:hAnsi="Garamond Premier Pro Caption"/>
            <w:sz w:val="22"/>
            <w:szCs w:val="22"/>
            <w:rtl w:val="0"/>
            <w:lang w:val="de-DE"/>
          </w:rPr>
          <w:delText>seit vielen Jahren</w:delText>
        </w:r>
      </w:del>
      <w:del w:id="4008" w:date="2023-01-13T18:26:59Z" w:author="Jan Groh">
        <w:r>
          <w:rPr>
            <w:rFonts w:ascii="Garamond Premier Pro Caption" w:hAnsi="Garamond Premier Pro Caption" w:hint="default"/>
            <w:sz w:val="22"/>
            <w:szCs w:val="22"/>
            <w:rtl w:val="0"/>
            <w:lang w:val="fr-FR"/>
          </w:rPr>
          <w:delText xml:space="preserve">« </w:delText>
        </w:r>
      </w:del>
      <w:del w:id="4009" w:date="2023-01-13T18:26:59Z" w:author="Jan Groh">
        <w:r>
          <w:rPr>
            <w:rFonts w:ascii="Garamond Premier Pro Caption" w:hAnsi="Garamond Premier Pro Caption"/>
            <w:sz w:val="22"/>
            <w:szCs w:val="22"/>
            <w:rtl w:val="0"/>
            <w:lang w:val="de-DE"/>
          </w:rPr>
          <w:delText>sagen) uns ein Gef</w:delText>
        </w:r>
      </w:del>
      <w:del w:id="4010" w:date="2023-01-13T18:26:59Z" w:author="Jan Groh">
        <w:r>
          <w:rPr>
            <w:rFonts w:ascii="Garamond Premier Pro Caption" w:hAnsi="Garamond Premier Pro Caption" w:hint="default"/>
            <w:sz w:val="22"/>
            <w:szCs w:val="22"/>
            <w:rtl w:val="0"/>
          </w:rPr>
          <w:delText>ü</w:delText>
        </w:r>
      </w:del>
      <w:del w:id="4011" w:date="2023-01-13T18:26:59Z" w:author="Jan Groh">
        <w:r>
          <w:rPr>
            <w:rFonts w:ascii="Garamond Premier Pro Caption" w:hAnsi="Garamond Premier Pro Caption"/>
            <w:sz w:val="22"/>
            <w:szCs w:val="22"/>
            <w:rtl w:val="0"/>
            <w:lang w:val="de-DE"/>
          </w:rPr>
          <w:delText>hl aneinander bindet, was ich mich nicht getraue als Freundschaft auszusprechen, da ich wohl wei</w:delText>
        </w:r>
      </w:del>
      <w:del w:id="4012" w:date="2023-01-13T18:26:59Z" w:author="Jan Groh">
        <w:r>
          <w:rPr>
            <w:rFonts w:ascii="Garamond Premier Pro Caption" w:hAnsi="Garamond Premier Pro Caption" w:hint="default"/>
            <w:sz w:val="22"/>
            <w:szCs w:val="22"/>
            <w:rtl w:val="0"/>
            <w:lang w:val="de-DE"/>
          </w:rPr>
          <w:delText>ß</w:delText>
        </w:r>
      </w:del>
      <w:del w:id="4013" w:date="2023-01-13T18:26:59Z" w:author="Jan Groh">
        <w:r>
          <w:rPr>
            <w:rFonts w:ascii="Garamond Premier Pro Caption" w:hAnsi="Garamond Premier Pro Caption"/>
            <w:sz w:val="22"/>
            <w:szCs w:val="22"/>
            <w:rtl w:val="0"/>
            <w:lang w:val="de-DE"/>
          </w:rPr>
          <w:delText xml:space="preserve">, in welchem </w:delText>
        </w:r>
      </w:del>
      <w:del w:id="4014" w:date="2023-01-13T18:26:59Z" w:author="Jan Groh">
        <w:r>
          <w:rPr>
            <w:rFonts w:ascii="Garamond Premier Pro Caption" w:hAnsi="Garamond Premier Pro Caption" w:hint="default"/>
            <w:sz w:val="22"/>
            <w:szCs w:val="22"/>
            <w:rtl w:val="0"/>
          </w:rPr>
          <w:delText>ü</w:delText>
        </w:r>
      </w:del>
      <w:del w:id="4015" w:date="2023-01-13T18:26:59Z" w:author="Jan Groh">
        <w:r>
          <w:rPr>
            <w:rFonts w:ascii="Garamond Premier Pro Caption" w:hAnsi="Garamond Premier Pro Caption"/>
            <w:sz w:val="22"/>
            <w:szCs w:val="22"/>
            <w:rtl w:val="0"/>
            <w:lang w:val="de-DE"/>
          </w:rPr>
          <w:delText>blen Kredit die M</w:delText>
        </w:r>
      </w:del>
      <w:del w:id="4016" w:date="2023-01-13T18:26:59Z" w:author="Jan Groh">
        <w:r>
          <w:rPr>
            <w:rFonts w:ascii="Garamond Premier Pro Caption" w:hAnsi="Garamond Premier Pro Caption" w:hint="default"/>
            <w:sz w:val="22"/>
            <w:szCs w:val="22"/>
            <w:rtl w:val="0"/>
          </w:rPr>
          <w:delText>ä</w:delText>
        </w:r>
      </w:del>
      <w:del w:id="4017" w:date="2023-01-13T18:26:59Z" w:author="Jan Groh">
        <w:r>
          <w:rPr>
            <w:rFonts w:ascii="Garamond Premier Pro Caption" w:hAnsi="Garamond Premier Pro Caption"/>
            <w:sz w:val="22"/>
            <w:szCs w:val="22"/>
            <w:rtl w:val="0"/>
            <w:lang w:val="de-DE"/>
          </w:rPr>
          <w:delText xml:space="preserve">dchenfreundschaften stehen, die, wie man behauptet, leicht an einem neuen Hut oder neuen Anbeter scheitern. Nun, lieber Vater, wir haben solche schwierigen Probleme bestanden, und mehr als einmal, nach einem kurzen Kampf, durch den heroischen Ausruf </w:delText>
        </w:r>
      </w:del>
      <w:del w:id="4018" w:date="2023-01-13T18:26:59Z" w:author="Jan Groh">
        <w:r>
          <w:rPr>
            <w:rFonts w:ascii="Garamond Premier Pro Caption" w:hAnsi="Garamond Premier Pro Caption" w:hint="default"/>
            <w:sz w:val="22"/>
            <w:szCs w:val="22"/>
            <w:rtl w:val="0"/>
            <w:lang w:val="it-IT"/>
          </w:rPr>
          <w:delText>»</w:delText>
        </w:r>
      </w:del>
      <w:del w:id="4019" w:date="2023-01-13T18:26:59Z" w:author="Jan Groh">
        <w:r>
          <w:rPr>
            <w:rFonts w:ascii="Garamond Premier Pro Caption" w:hAnsi="Garamond Premier Pro Caption"/>
            <w:sz w:val="22"/>
            <w:szCs w:val="22"/>
            <w:rtl w:val="0"/>
            <w:lang w:val="de-DE"/>
          </w:rPr>
          <w:delText>nimm ihn hin</w:delText>
        </w:r>
      </w:del>
      <w:del w:id="4020" w:date="2023-01-13T18:26:59Z" w:author="Jan Groh">
        <w:r>
          <w:rPr>
            <w:rFonts w:ascii="Garamond Premier Pro Caption" w:hAnsi="Garamond Premier Pro Caption" w:hint="default"/>
            <w:sz w:val="22"/>
            <w:szCs w:val="22"/>
            <w:rtl w:val="0"/>
            <w:lang w:val="fr-FR"/>
          </w:rPr>
          <w:delText xml:space="preserve">« </w:delText>
        </w:r>
      </w:del>
      <w:del w:id="4021" w:date="2023-01-13T18:26:59Z" w:author="Jan Groh">
        <w:r>
          <w:rPr>
            <w:rFonts w:ascii="Garamond Premier Pro Caption" w:hAnsi="Garamond Premier Pro Caption"/>
            <w:sz w:val="22"/>
            <w:szCs w:val="22"/>
            <w:rtl w:val="0"/>
            <w:lang w:val="de-DE"/>
          </w:rPr>
          <w:delText>einen Beweis unserer Seelenst</w:delText>
        </w:r>
      </w:del>
      <w:del w:id="4022" w:date="2023-01-13T18:26:59Z" w:author="Jan Groh">
        <w:r>
          <w:rPr>
            <w:rFonts w:ascii="Garamond Premier Pro Caption" w:hAnsi="Garamond Premier Pro Caption" w:hint="default"/>
            <w:sz w:val="22"/>
            <w:szCs w:val="22"/>
            <w:rtl w:val="0"/>
          </w:rPr>
          <w:delText>ä</w:delText>
        </w:r>
      </w:del>
      <w:del w:id="4023" w:date="2023-01-13T18:26:59Z" w:author="Jan Groh">
        <w:r>
          <w:rPr>
            <w:rFonts w:ascii="Garamond Premier Pro Caption" w:hAnsi="Garamond Premier Pro Caption"/>
            <w:sz w:val="22"/>
            <w:szCs w:val="22"/>
            <w:rtl w:val="0"/>
            <w:lang w:val="de-DE"/>
          </w:rPr>
          <w:delText>rke abgelegt.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24" w:date="2023-01-13T18:26:59Z" w:author="Jan Groh"/>
          <w:rFonts w:ascii="Garamond Premier Pro Caption" w:cs="Garamond Premier Pro Caption" w:hAnsi="Garamond Premier Pro Caption" w:eastAsia="Garamond Premier Pro Caption"/>
          <w:sz w:val="22"/>
          <w:szCs w:val="22"/>
        </w:rPr>
      </w:pPr>
      <w:del w:id="4025" w:date="2023-01-13T18:26:59Z" w:author="Jan Groh">
        <w:r>
          <w:rPr>
            <w:rFonts w:ascii="Garamond Premier Pro Caption" w:hAnsi="Garamond Premier Pro Caption"/>
            <w:sz w:val="22"/>
            <w:szCs w:val="22"/>
            <w:rtl w:val="0"/>
            <w:lang w:val="de-DE"/>
          </w:rPr>
          <w:delText>Ich schreite jetzt zum Schlu</w:delText>
        </w:r>
      </w:del>
      <w:del w:id="4026" w:date="2023-01-13T18:26:59Z" w:author="Jan Groh">
        <w:r>
          <w:rPr>
            <w:rFonts w:ascii="Garamond Premier Pro Caption" w:hAnsi="Garamond Premier Pro Caption" w:hint="default"/>
            <w:sz w:val="22"/>
            <w:szCs w:val="22"/>
            <w:rtl w:val="0"/>
            <w:lang w:val="de-DE"/>
          </w:rPr>
          <w:delText>ß</w:delText>
        </w:r>
      </w:del>
      <w:del w:id="4027" w:date="2023-01-13T18:26:59Z" w:author="Jan Groh">
        <w:r>
          <w:rPr>
            <w:rFonts w:ascii="Garamond Premier Pro Caption" w:hAnsi="Garamond Premier Pro Caption"/>
            <w:sz w:val="22"/>
            <w:szCs w:val="22"/>
            <w:rtl w:val="0"/>
            <w:lang w:val="de-DE"/>
          </w:rPr>
          <w:delText>akkord, sage Ihnen nichts von den</w:delText>
        </w:r>
      </w:del>
      <w:del w:id="4028" w:date="2023-01-13T18:26:59Z" w:author="Jan Groh">
        <w:r>
          <w:rPr>
            <w:rFonts w:ascii="Garamond Premier Pro Caption" w:hAnsi="Garamond Premier Pro Caption"/>
            <w:sz w:val="22"/>
            <w:szCs w:val="22"/>
            <w:rtl w:val="0"/>
            <w:lang w:val="de-DE"/>
          </w:rPr>
          <w:delText xml:space="preserve"> </w:delText>
        </w:r>
      </w:del>
      <w:del w:id="4029" w:date="2023-01-13T18:26:59Z" w:author="Jan Groh">
        <w:r>
          <w:rPr>
            <w:rFonts w:ascii="Garamond Premier Pro Caption" w:hAnsi="Garamond Premier Pro Caption"/>
            <w:sz w:val="22"/>
            <w:szCs w:val="22"/>
            <w:rtl w:val="0"/>
            <w:lang w:val="de-DE"/>
          </w:rPr>
          <w:delText>Brautleuten August und Ottilie; es gibt auch wirklich nichts anderes, als man kennt</w:delText>
        </w:r>
      </w:del>
      <w:del w:id="4030" w:date="2023-01-13T18:26:59Z" w:author="Jan Groh">
        <w:r>
          <w:rPr>
            <w:rFonts w:ascii="Garamond Premier Pro Caption" w:hAnsi="Garamond Premier Pro Caption" w:hint="default"/>
            <w:sz w:val="22"/>
            <w:szCs w:val="22"/>
            <w:rtl w:val="0"/>
            <w:lang w:val="de-DE"/>
          </w:rPr>
          <w:delText xml:space="preserve"> …</w:delText>
        </w:r>
      </w:del>
      <w:del w:id="4031" w:date="2023-01-13T18:26:59Z" w:author="Jan Groh">
        <w:r>
          <w:rPr>
            <w:rFonts w:ascii="Garamond Premier Pro Caption" w:hAnsi="Garamond Premier Pro Caption"/>
            <w:sz w:val="22"/>
            <w:szCs w:val="22"/>
            <w:rtl w:val="0"/>
            <w:lang w:val="de-DE"/>
          </w:rPr>
          <w:delText xml:space="preserve"> herzliche Worte und Blicke und Sehnsucht nach dem Vater. </w:delText>
        </w:r>
      </w:del>
      <w:del w:id="4032" w:date="2023-01-13T18:26:59Z" w:author="Jan Groh">
        <w:r>
          <w:rPr>
            <w:rFonts w:ascii="Garamond Premier Pro Caption" w:hAnsi="Garamond Premier Pro Caption" w:hint="default"/>
            <w:sz w:val="22"/>
            <w:szCs w:val="22"/>
            <w:rtl w:val="0"/>
          </w:rPr>
          <w:delText xml:space="preserve">– </w:delText>
        </w:r>
      </w:del>
      <w:del w:id="4033" w:date="2023-01-13T18:26:59Z" w:author="Jan Groh">
        <w:r>
          <w:rPr>
            <w:rFonts w:ascii="Garamond Premier Pro Caption" w:hAnsi="Garamond Premier Pro Caption"/>
            <w:sz w:val="22"/>
            <w:szCs w:val="22"/>
            <w:rtl w:val="0"/>
            <w:lang w:val="de-DE"/>
          </w:rPr>
          <w:delText>Soeben erinnere ich mich, da</w:delText>
        </w:r>
      </w:del>
      <w:del w:id="4034" w:date="2023-01-13T18:26:59Z" w:author="Jan Groh">
        <w:r>
          <w:rPr>
            <w:rFonts w:ascii="Garamond Premier Pro Caption" w:hAnsi="Garamond Premier Pro Caption" w:hint="default"/>
            <w:sz w:val="22"/>
            <w:szCs w:val="22"/>
            <w:rtl w:val="0"/>
            <w:lang w:val="de-DE"/>
          </w:rPr>
          <w:delText xml:space="preserve">ß </w:delText>
        </w:r>
      </w:del>
      <w:del w:id="4035" w:date="2023-01-13T18:26:59Z" w:author="Jan Groh">
        <w:r>
          <w:rPr>
            <w:rFonts w:ascii="Garamond Premier Pro Caption" w:hAnsi="Garamond Premier Pro Caption"/>
            <w:sz w:val="22"/>
            <w:szCs w:val="22"/>
            <w:rtl w:val="0"/>
            <w:lang w:val="de-DE"/>
          </w:rPr>
          <w:delText>ich dem Anfang des Briefes treu bleiben mu</w:delText>
        </w:r>
      </w:del>
      <w:del w:id="4036" w:date="2023-01-13T18:26:59Z" w:author="Jan Groh">
        <w:r>
          <w:rPr>
            <w:rFonts w:ascii="Garamond Premier Pro Caption" w:hAnsi="Garamond Premier Pro Caption" w:hint="default"/>
            <w:sz w:val="22"/>
            <w:szCs w:val="22"/>
            <w:rtl w:val="0"/>
            <w:lang w:val="de-DE"/>
          </w:rPr>
          <w:delText>ß</w:delText>
        </w:r>
      </w:del>
      <w:del w:id="4037" w:date="2023-01-13T18:26:59Z" w:author="Jan Groh">
        <w:r>
          <w:rPr>
            <w:rFonts w:ascii="Garamond Premier Pro Caption" w:hAnsi="Garamond Premier Pro Caption"/>
            <w:sz w:val="22"/>
            <w:szCs w:val="22"/>
            <w:rtl w:val="0"/>
            <w:lang w:val="de-DE"/>
          </w:rPr>
          <w:delText>, also nicht z</w:delText>
        </w:r>
      </w:del>
      <w:del w:id="4038" w:date="2023-01-13T18:26:59Z" w:author="Jan Groh">
        <w:r>
          <w:rPr>
            <w:rFonts w:ascii="Garamond Premier Pro Caption" w:hAnsi="Garamond Premier Pro Caption" w:hint="default"/>
            <w:sz w:val="22"/>
            <w:szCs w:val="22"/>
            <w:rtl w:val="0"/>
          </w:rPr>
          <w:delText>ä</w:delText>
        </w:r>
      </w:del>
      <w:del w:id="4039" w:date="2023-01-13T18:26:59Z" w:author="Jan Groh">
        <w:r>
          <w:rPr>
            <w:rFonts w:ascii="Garamond Premier Pro Caption" w:hAnsi="Garamond Premier Pro Caption"/>
            <w:sz w:val="22"/>
            <w:szCs w:val="22"/>
            <w:rtl w:val="0"/>
            <w:lang w:val="de-DE"/>
          </w:rPr>
          <w:delText>rtlich schlie</w:delText>
        </w:r>
      </w:del>
      <w:del w:id="4040" w:date="2023-01-13T18:26:59Z" w:author="Jan Groh">
        <w:r>
          <w:rPr>
            <w:rFonts w:ascii="Garamond Premier Pro Caption" w:hAnsi="Garamond Premier Pro Caption" w:hint="default"/>
            <w:sz w:val="22"/>
            <w:szCs w:val="22"/>
            <w:rtl w:val="0"/>
            <w:lang w:val="de-DE"/>
          </w:rPr>
          <w:delText>ß</w:delText>
        </w:r>
      </w:del>
      <w:del w:id="4041" w:date="2023-01-13T18:26:59Z" w:author="Jan Groh">
        <w:r>
          <w:rPr>
            <w:rFonts w:ascii="Garamond Premier Pro Caption" w:hAnsi="Garamond Premier Pro Caption"/>
            <w:sz w:val="22"/>
            <w:szCs w:val="22"/>
            <w:rtl w:val="0"/>
            <w:lang w:val="de-DE"/>
          </w:rPr>
          <w:delText xml:space="preserve">en darf, </w:delText>
        </w:r>
      </w:del>
      <w:del w:id="4042" w:date="2023-01-13T18:26:59Z" w:author="Jan Groh">
        <w:r>
          <w:rPr>
            <w:rFonts w:ascii="Garamond Premier Pro Caption" w:hAnsi="Garamond Premier Pro Caption" w:hint="default"/>
            <w:sz w:val="22"/>
            <w:szCs w:val="22"/>
            <w:rtl w:val="0"/>
          </w:rPr>
          <w:delText xml:space="preserve">– </w:delText>
        </w:r>
      </w:del>
      <w:del w:id="4043" w:date="2023-01-13T18:26:59Z" w:author="Jan Groh">
        <w:r>
          <w:rPr>
            <w:rFonts w:ascii="Garamond Premier Pro Caption" w:hAnsi="Garamond Premier Pro Caption"/>
            <w:sz w:val="22"/>
            <w:szCs w:val="22"/>
            <w:rtl w:val="0"/>
            <w:lang w:val="en-US"/>
          </w:rPr>
          <w:delText xml:space="preserve">also </w:delText>
        </w:r>
      </w:del>
      <w:del w:id="4044" w:date="2023-01-13T18:26:59Z" w:author="Jan Groh">
        <w:r>
          <w:rPr>
            <w:rFonts w:ascii="Garamond Premier Pro Caption" w:hAnsi="Garamond Premier Pro Caption" w:hint="default"/>
            <w:sz w:val="22"/>
            <w:szCs w:val="22"/>
            <w:rtl w:val="0"/>
          </w:rPr>
          <w:delText xml:space="preserve">– </w:delText>
        </w:r>
      </w:del>
      <w:del w:id="4045" w:date="2023-01-13T18:26:59Z" w:author="Jan Groh">
        <w:r>
          <w:rPr>
            <w:rFonts w:ascii="Garamond Premier Pro Caption" w:hAnsi="Garamond Premier Pro Caption"/>
            <w:sz w:val="22"/>
            <w:szCs w:val="22"/>
            <w:rtl w:val="0"/>
            <w:lang w:val="de-DE"/>
          </w:rPr>
          <w:delText xml:space="preserve">Krieg, lieber Vater, </w:delText>
        </w:r>
      </w:del>
      <w:del w:id="4046" w:date="2023-01-13T18:26:59Z" w:author="Jan Groh">
        <w:r>
          <w:rPr>
            <w:rFonts w:ascii="Garamond Premier Pro Caption" w:hAnsi="Garamond Premier Pro Caption" w:hint="default"/>
            <w:sz w:val="22"/>
            <w:szCs w:val="22"/>
            <w:rtl w:val="0"/>
          </w:rPr>
          <w:delText xml:space="preserve">– </w:delText>
        </w:r>
      </w:del>
      <w:del w:id="4047" w:date="2023-01-13T18:26:59Z" w:author="Jan Groh">
        <w:r>
          <w:rPr>
            <w:rFonts w:ascii="Garamond Premier Pro Caption" w:hAnsi="Garamond Premier Pro Caption"/>
            <w:sz w:val="22"/>
            <w:szCs w:val="22"/>
            <w:rtl w:val="0"/>
            <w:lang w:val="de-DE"/>
          </w:rPr>
          <w:delText>der Fehde-Handschuh ist hingeworfen, nun verteidigen Sie sich!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48" w:date="2023-01-13T18:26:59Z" w:author="Jan Groh"/>
          <w:rFonts w:ascii="Garamond Premier Pro Caption" w:cs="Garamond Premier Pro Caption" w:hAnsi="Garamond Premier Pro Caption" w:eastAsia="Garamond Premier Pro Caption"/>
          <w:sz w:val="22"/>
          <w:szCs w:val="22"/>
        </w:rPr>
      </w:pPr>
      <w:del w:id="4049" w:date="2023-01-13T18:26:59Z" w:author="Jan Groh">
        <w:r>
          <w:rPr>
            <w:rFonts w:ascii="Garamond Premier Pro Caption" w:hAnsi="Garamond Premier Pro Caption"/>
            <w:sz w:val="22"/>
            <w:szCs w:val="22"/>
            <w:rtl w:val="0"/>
            <w:lang w:val="de-DE"/>
          </w:rPr>
          <w:delText>Ihre kriegerisch gesinnte Tochter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50" w:date="2023-01-13T18:26:59Z" w:author="Jan Groh"/>
          <w:rFonts w:ascii="Garamond Premier Pro Italic" w:cs="Garamond Premier Pro Italic" w:hAnsi="Garamond Premier Pro Italic" w:eastAsia="Garamond Premier Pro Italic"/>
          <w:sz w:val="22"/>
          <w:szCs w:val="22"/>
        </w:rPr>
      </w:pPr>
      <w:del w:id="4051" w:date="2023-01-13T18:26:59Z" w:author="Jan Groh">
        <w:r>
          <w:rPr>
            <w:rFonts w:ascii="Garamond Premier Pro Italic" w:hAnsi="Garamond Premier Pro Italic"/>
            <w:sz w:val="22"/>
            <w:szCs w:val="22"/>
            <w:rtl w:val="0"/>
            <w:lang w:val="de-DE"/>
          </w:rPr>
          <w:delText>Ottilie von Pogwisch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5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5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5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4055"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56" w:date="2023-01-13T18:26:59Z" w:author="Jan Groh"/>
          <w:rFonts w:ascii="Garamond Premier Pro Caption" w:cs="Garamond Premier Pro Caption" w:hAnsi="Garamond Premier Pro Caption" w:eastAsia="Garamond Premier Pro Caption"/>
          <w:sz w:val="22"/>
          <w:szCs w:val="22"/>
        </w:rPr>
      </w:pPr>
      <w:del w:id="4057" w:date="2023-01-05T22:52:27Z" w:author="Jan Groh">
        <w:r>
          <w:rPr>
            <w:rFonts w:ascii="Garamond Premier Pro Caption" w:hAnsi="Garamond Premier Pro Caption"/>
            <w:sz w:val="22"/>
            <w:szCs w:val="22"/>
            <w:rtl w:val="0"/>
          </w:rPr>
          <w:delText xml:space="preserve">DIE </w:delText>
        </w:r>
      </w:del>
      <w:del w:id="4058" w:date="2023-01-13T18:26:59Z" w:author="Jan Groh">
        <w:r>
          <w:rPr>
            <w:rFonts w:ascii="Garamond Premier Pro Caption" w:hAnsi="Garamond Premier Pro Caption"/>
            <w:sz w:val="22"/>
            <w:szCs w:val="22"/>
            <w:rtl w:val="0"/>
            <w:lang w:val="de-DE"/>
          </w:rPr>
          <w:delText>EHE</w:delText>
        </w:r>
      </w:del>
      <w:del w:id="4059" w:date="2023-01-05T22:52:34Z" w:author="Jan Groh">
        <w:r>
          <w:rPr>
            <w:rFonts w:ascii="Garamond Premier Pro Caption" w:hAnsi="Garamond Premier Pro Caption"/>
            <w:sz w:val="22"/>
            <w:szCs w:val="22"/>
            <w:rtl w:val="0"/>
            <w:lang w:val="de-DE"/>
          </w:rPr>
          <w:delText xml:space="preserve"> MIT AUGUST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4060" w:date="2023-01-13T18:26:59Z" w:author="Jan Groh">
        <w:r>
          <w:rPr>
            <w:rFonts w:ascii="Garamond Premier Pro Caption" w:hAnsi="Garamond Premier Pro Caption"/>
            <w:sz w:val="22"/>
            <w:szCs w:val="22"/>
            <w:rtl w:val="0"/>
          </w:rPr>
          <w:delText>1817</w:delText>
        </w:r>
      </w:del>
      <w:del w:id="4061" w:date="2023-01-13T18:26:59Z" w:author="Jan Groh">
        <w:r>
          <w:rPr>
            <w:rFonts w:ascii="Garamond Premier Pro Caption" w:hAnsi="Garamond Premier Pro Caption" w:hint="default"/>
            <w:sz w:val="22"/>
            <w:szCs w:val="22"/>
            <w:rtl w:val="0"/>
            <w:lang w:val="de-DE"/>
          </w:rPr>
          <w:delText>–</w:delText>
        </w:r>
      </w:del>
      <w:del w:id="4062" w:date="2023-01-13T18:26:59Z" w:author="Jan Groh">
        <w:r>
          <w:rPr>
            <w:rFonts w:ascii="Garamond Premier Pro Caption" w:hAnsi="Garamond Premier Pro Caption"/>
            <w:sz w:val="22"/>
            <w:szCs w:val="22"/>
            <w:rtl w:val="0"/>
          </w:rPr>
          <w:delText>1830</w:delText>
        </w:r>
      </w:del>
      <w:del w:id="4063"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064" w:date="2023-01-13T18:26:59Z" w:author="Jan Groh"/>
          <w:rFonts w:ascii="Garamond Premier Pro Bold" w:cs="Garamond Premier Pro Bold" w:hAnsi="Garamond Premier Pro Bold" w:eastAsia="Garamond Premier Pro Bold"/>
          <w:sz w:val="22"/>
          <w:szCs w:val="22"/>
        </w:rPr>
      </w:pPr>
      <w:del w:id="4065" w:date="2023-01-13T18:26:59Z" w:author="Jan Groh">
        <w:r>
          <w:rPr>
            <w:rFonts w:ascii="Garamond Premier Pro Bold" w:hAnsi="Garamond Premier Pro Bold"/>
            <w:sz w:val="22"/>
            <w:szCs w:val="22"/>
            <w:rtl w:val="0"/>
            <w:lang w:val="de-DE"/>
          </w:rPr>
          <w:delText>Zeittafel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66" w:date="2023-01-13T18:26:59Z" w:author="Jan Groh"/>
          <w:rFonts w:ascii="Garamond Premier Pro Caption" w:cs="Garamond Premier Pro Caption" w:hAnsi="Garamond Premier Pro Caption" w:eastAsia="Garamond Premier Pro Caption"/>
          <w:sz w:val="22"/>
          <w:szCs w:val="22"/>
        </w:rPr>
      </w:pPr>
      <w:del w:id="4067" w:date="2023-01-13T18:26:59Z" w:author="Jan Groh">
        <w:r>
          <w:rPr>
            <w:rFonts w:ascii="Garamond Premier Pro Italic" w:hAnsi="Garamond Premier Pro Italic"/>
            <w:sz w:val="22"/>
            <w:szCs w:val="22"/>
            <w:rtl w:val="0"/>
          </w:rPr>
          <w:delText>1817</w:delText>
        </w:r>
      </w:del>
      <w:del w:id="4068" w:date="2023-01-13T18:26:59Z" w:author="Jan Groh">
        <w:r>
          <w:rPr>
            <w:rFonts w:ascii="Garamond Premier Pro Italic" w:cs="Garamond Premier Pro Italic" w:hAnsi="Garamond Premier Pro Italic" w:eastAsia="Garamond Premier Pro Italic"/>
            <w:sz w:val="22"/>
            <w:szCs w:val="22"/>
          </w:rPr>
          <w:tab/>
        </w:r>
      </w:del>
      <w:del w:id="4069" w:date="2023-01-13T18:26:59Z" w:author="Jan Groh">
        <w:r>
          <w:rPr>
            <w:rFonts w:ascii="Garamond Premier Pro Italic" w:hAnsi="Garamond Premier Pro Italic"/>
            <w:sz w:val="22"/>
            <w:szCs w:val="22"/>
            <w:rtl w:val="0"/>
            <w:lang w:val="it-IT"/>
          </w:rPr>
          <w:delText>17. Juni:</w:delText>
        </w:r>
      </w:del>
      <w:del w:id="4070" w:date="2023-01-13T18:26:59Z" w:author="Jan Groh">
        <w:r>
          <w:rPr>
            <w:rFonts w:ascii="Garamond Premier Pro Caption" w:hAnsi="Garamond Premier Pro Caption"/>
            <w:sz w:val="22"/>
            <w:szCs w:val="22"/>
            <w:rtl w:val="0"/>
            <w:lang w:val="de-DE"/>
          </w:rPr>
          <w:delText xml:space="preserve"> Hochzeit von August und Ottilie, anschlie</w:delText>
        </w:r>
      </w:del>
      <w:del w:id="4071" w:date="2023-01-13T18:26:59Z" w:author="Jan Groh">
        <w:r>
          <w:rPr>
            <w:rFonts w:ascii="Garamond Premier Pro Caption" w:hAnsi="Garamond Premier Pro Caption" w:hint="default"/>
            <w:sz w:val="22"/>
            <w:szCs w:val="22"/>
            <w:rtl w:val="0"/>
            <w:lang w:val="de-DE"/>
          </w:rPr>
          <w:delText>ß</w:delText>
        </w:r>
      </w:del>
      <w:del w:id="4072" w:date="2023-01-13T18:26:59Z" w:author="Jan Groh">
        <w:r>
          <w:rPr>
            <w:rFonts w:ascii="Garamond Premier Pro Caption" w:hAnsi="Garamond Premier Pro Caption"/>
            <w:sz w:val="22"/>
            <w:szCs w:val="22"/>
            <w:rtl w:val="0"/>
            <w:lang w:val="de-DE"/>
          </w:rPr>
          <w:delText>end zweit</w:delText>
        </w:r>
      </w:del>
      <w:del w:id="4073" w:date="2023-01-13T18:26:59Z" w:author="Jan Groh">
        <w:r>
          <w:rPr>
            <w:rFonts w:ascii="Garamond Premier Pro Caption" w:hAnsi="Garamond Premier Pro Caption" w:hint="default"/>
            <w:sz w:val="22"/>
            <w:szCs w:val="22"/>
            <w:rtl w:val="0"/>
          </w:rPr>
          <w:delText>ä</w:delText>
        </w:r>
      </w:del>
      <w:del w:id="4074" w:date="2023-01-13T18:26:59Z" w:author="Jan Groh">
        <w:r>
          <w:rPr>
            <w:rFonts w:ascii="Garamond Premier Pro Caption" w:hAnsi="Garamond Premier Pro Caption"/>
            <w:sz w:val="22"/>
            <w:szCs w:val="22"/>
            <w:rtl w:val="0"/>
            <w:lang w:val="de-DE"/>
          </w:rPr>
          <w:delText>gige Hochzeitsreise (Dornburg, Sulza, K</w:delText>
        </w:r>
      </w:del>
      <w:del w:id="4075" w:date="2023-01-13T18:26:59Z" w:author="Jan Groh">
        <w:r>
          <w:rPr>
            <w:rFonts w:ascii="Garamond Premier Pro Caption" w:hAnsi="Garamond Premier Pro Caption" w:hint="default"/>
            <w:sz w:val="22"/>
            <w:szCs w:val="22"/>
            <w:rtl w:val="0"/>
            <w:lang w:val="sv-SE"/>
          </w:rPr>
          <w:delText>ö</w:delText>
        </w:r>
      </w:del>
      <w:del w:id="4076" w:date="2023-01-13T18:26:59Z" w:author="Jan Groh">
        <w:r>
          <w:rPr>
            <w:rFonts w:ascii="Garamond Premier Pro Caption" w:hAnsi="Garamond Premier Pro Caption"/>
            <w:sz w:val="22"/>
            <w:szCs w:val="22"/>
            <w:rtl w:val="0"/>
            <w:lang w:val="nl-NL"/>
          </w:rPr>
          <w:delText>sen, Rudelsburg).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77" w:date="2023-01-13T18:26:59Z" w:author="Jan Groh"/>
          <w:rFonts w:ascii="Garamond Premier Pro Caption" w:cs="Garamond Premier Pro Caption" w:hAnsi="Garamond Premier Pro Caption" w:eastAsia="Garamond Premier Pro Caption"/>
          <w:sz w:val="22"/>
          <w:szCs w:val="22"/>
        </w:rPr>
      </w:pPr>
      <w:del w:id="4078" w:date="2023-01-13T18:26:59Z" w:author="Jan Groh">
        <w:r>
          <w:rPr>
            <w:rFonts w:ascii="Garamond Premier Pro Italic" w:hAnsi="Garamond Premier Pro Italic"/>
            <w:sz w:val="22"/>
            <w:szCs w:val="22"/>
            <w:rtl w:val="0"/>
          </w:rPr>
          <w:delText>1818</w:delText>
        </w:r>
      </w:del>
      <w:del w:id="4079" w:date="2023-01-13T18:26:59Z" w:author="Jan Groh">
        <w:r>
          <w:rPr>
            <w:rFonts w:ascii="Garamond Premier Pro Italic" w:cs="Garamond Premier Pro Italic" w:hAnsi="Garamond Premier Pro Italic" w:eastAsia="Garamond Premier Pro Italic"/>
            <w:sz w:val="22"/>
            <w:szCs w:val="22"/>
          </w:rPr>
          <w:tab/>
        </w:r>
      </w:del>
      <w:del w:id="4080" w:date="2023-01-13T18:26:59Z" w:author="Jan Groh">
        <w:r>
          <w:rPr>
            <w:rFonts w:ascii="Garamond Premier Pro Italic" w:hAnsi="Garamond Premier Pro Italic"/>
            <w:sz w:val="22"/>
            <w:szCs w:val="22"/>
            <w:rtl w:val="0"/>
            <w:lang w:val="de-DE"/>
          </w:rPr>
          <w:delText>9. April:</w:delText>
        </w:r>
      </w:del>
      <w:del w:id="4081" w:date="2023-01-13T18:26:59Z" w:author="Jan Groh">
        <w:r>
          <w:rPr>
            <w:rFonts w:ascii="Garamond Premier Pro Caption" w:hAnsi="Garamond Premier Pro Caption"/>
            <w:sz w:val="22"/>
            <w:szCs w:val="22"/>
            <w:rtl w:val="0"/>
            <w:lang w:val="de-DE"/>
          </w:rPr>
          <w:delText xml:space="preserve"> Walther Wolfgang von Goethe geboren. Ulrike von Pogwisch zieht auf Wunsch von Ottilie in das Haus am</w:delText>
        </w:r>
      </w:del>
      <w:del w:id="4082" w:date="2023-01-13T18:26:59Z" w:author="Jan Groh">
        <w:r>
          <w:rPr>
            <w:rFonts w:ascii="Garamond Premier Pro Caption" w:hAnsi="Garamond Premier Pro Caption"/>
            <w:sz w:val="22"/>
            <w:szCs w:val="22"/>
            <w:rtl w:val="0"/>
            <w:lang w:val="de-DE"/>
          </w:rPr>
          <w:delText xml:space="preserve"> </w:delText>
        </w:r>
      </w:del>
      <w:del w:id="4083" w:date="2023-01-13T18:26:59Z" w:author="Jan Groh">
        <w:r>
          <w:rPr>
            <w:rFonts w:ascii="Garamond Premier Pro Caption" w:hAnsi="Garamond Premier Pro Caption"/>
            <w:sz w:val="22"/>
            <w:szCs w:val="22"/>
            <w:rtl w:val="0"/>
            <w:lang w:val="de-DE"/>
          </w:rPr>
          <w:delText>Frauenplan 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84" w:date="2023-01-13T18:26:59Z" w:author="Jan Groh"/>
          <w:rFonts w:ascii="Garamond Premier Pro Caption" w:cs="Garamond Premier Pro Caption" w:hAnsi="Garamond Premier Pro Caption" w:eastAsia="Garamond Premier Pro Caption"/>
          <w:sz w:val="22"/>
          <w:szCs w:val="22"/>
        </w:rPr>
      </w:pPr>
      <w:del w:id="4085" w:date="2023-01-13T18:26:59Z" w:author="Jan Groh">
        <w:r>
          <w:rPr>
            <w:rFonts w:ascii="Garamond Premier Pro Italic" w:hAnsi="Garamond Premier Pro Italic"/>
            <w:sz w:val="22"/>
            <w:szCs w:val="22"/>
            <w:rtl w:val="0"/>
          </w:rPr>
          <w:delText>1819</w:delText>
        </w:r>
      </w:del>
      <w:del w:id="4086" w:date="2023-01-13T18:26:59Z" w:author="Jan Groh">
        <w:r>
          <w:rPr>
            <w:rFonts w:ascii="Garamond Premier Pro Caption" w:hAnsi="Garamond Premier Pro Caption"/>
            <w:sz w:val="22"/>
            <w:szCs w:val="22"/>
            <w:rtl w:val="0"/>
          </w:rPr>
          <w:delText xml:space="preserve"> </w:delText>
        </w:r>
      </w:del>
      <w:del w:id="4087" w:date="2023-01-13T18:26:59Z" w:author="Jan Groh">
        <w:r>
          <w:rPr>
            <w:rFonts w:ascii="Garamond Premier Pro Italic" w:hAnsi="Garamond Premier Pro Italic"/>
            <w:sz w:val="22"/>
            <w:szCs w:val="22"/>
            <w:rtl w:val="0"/>
            <w:lang w:val="de-DE"/>
          </w:rPr>
          <w:delText>Mai und Juni:</w:delText>
        </w:r>
      </w:del>
      <w:del w:id="4088" w:date="2023-01-13T18:26:59Z" w:author="Jan Groh">
        <w:r>
          <w:rPr>
            <w:rFonts w:ascii="Garamond Premier Pro Caption" w:hAnsi="Garamond Premier Pro Caption"/>
            <w:sz w:val="22"/>
            <w:szCs w:val="22"/>
            <w:rtl w:val="0"/>
            <w:lang w:val="de-DE"/>
          </w:rPr>
          <w:delText xml:space="preserve"> Ottilie und August reisen nach Berlin und</w:delText>
        </w:r>
      </w:del>
      <w:del w:id="4089" w:date="2023-01-13T18:26:59Z" w:author="Jan Groh">
        <w:r>
          <w:rPr>
            <w:rFonts w:ascii="Garamond Premier Pro Caption" w:hAnsi="Garamond Premier Pro Caption"/>
            <w:sz w:val="22"/>
            <w:szCs w:val="22"/>
            <w:rtl w:val="0"/>
            <w:lang w:val="de-DE"/>
          </w:rPr>
          <w:delText xml:space="preserve"> </w:delText>
        </w:r>
      </w:del>
      <w:del w:id="4090" w:date="2023-01-13T18:26:59Z" w:author="Jan Groh">
        <w:r>
          <w:rPr>
            <w:rFonts w:ascii="Garamond Premier Pro Caption" w:hAnsi="Garamond Premier Pro Caption"/>
            <w:sz w:val="22"/>
            <w:szCs w:val="22"/>
            <w:rtl w:val="0"/>
          </w:rPr>
          <w:delText>Dresden.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91" w:date="2023-01-13T18:26:59Z" w:author="Jan Groh"/>
          <w:rFonts w:ascii="Garamond Premier Pro Italic" w:cs="Garamond Premier Pro Italic" w:hAnsi="Garamond Premier Pro Italic" w:eastAsia="Garamond Premier Pro Italic"/>
          <w:sz w:val="22"/>
          <w:szCs w:val="22"/>
        </w:rPr>
      </w:pPr>
      <w:del w:id="4092" w:date="2023-01-13T18:26:59Z" w:author="Jan Groh">
        <w:r>
          <w:rPr>
            <w:rFonts w:ascii="Garamond Premier Pro Italic" w:hAnsi="Garamond Premier Pro Italic"/>
            <w:sz w:val="22"/>
            <w:szCs w:val="22"/>
            <w:rtl w:val="0"/>
          </w:rPr>
          <w:delText xml:space="preserve">1820 </w:delText>
        </w:r>
      </w:del>
      <w:del w:id="4093" w:date="2023-01-13T18:26:59Z" w:author="Jan Groh">
        <w:r>
          <w:rPr>
            <w:rFonts w:ascii="Garamond Premier Pro Italic" w:cs="Garamond Premier Pro Italic" w:hAnsi="Garamond Premier Pro Italic" w:eastAsia="Garamond Premier Pro Italic"/>
            <w:sz w:val="22"/>
            <w:szCs w:val="22"/>
          </w:rPr>
          <w:tab/>
        </w:r>
      </w:del>
      <w:del w:id="4094" w:date="2023-01-13T18:26:59Z" w:author="Jan Groh">
        <w:r>
          <w:rPr>
            <w:rFonts w:ascii="Garamond Premier Pro Caption" w:hAnsi="Garamond Premier Pro Caption"/>
            <w:sz w:val="22"/>
            <w:szCs w:val="22"/>
            <w:rtl w:val="0"/>
            <w:lang w:val="de-DE"/>
          </w:rPr>
          <w:delText>Ottilies Mutter Henriette und Ottilies Vater, Major von Pogwisch, lassen sich aufgrund des Betreibens von Ottilies Gro</w:delText>
        </w:r>
      </w:del>
      <w:del w:id="4095" w:date="2023-01-13T18:26:59Z" w:author="Jan Groh">
        <w:r>
          <w:rPr>
            <w:rFonts w:ascii="Garamond Premier Pro Caption" w:hAnsi="Garamond Premier Pro Caption" w:hint="default"/>
            <w:sz w:val="22"/>
            <w:szCs w:val="22"/>
            <w:rtl w:val="0"/>
            <w:lang w:val="de-DE"/>
          </w:rPr>
          <w:delText>ß</w:delText>
        </w:r>
      </w:del>
      <w:del w:id="4096" w:date="2023-01-13T18:26:59Z" w:author="Jan Groh">
        <w:r>
          <w:rPr>
            <w:rFonts w:ascii="Garamond Premier Pro Caption" w:hAnsi="Garamond Premier Pro Caption"/>
            <w:sz w:val="22"/>
            <w:szCs w:val="22"/>
            <w:rtl w:val="0"/>
            <w:lang w:val="de-DE"/>
          </w:rPr>
          <w:delText>mutter, der Gr</w:delText>
        </w:r>
      </w:del>
      <w:del w:id="4097" w:date="2023-01-13T18:26:59Z" w:author="Jan Groh">
        <w:r>
          <w:rPr>
            <w:rFonts w:ascii="Garamond Premier Pro Caption" w:hAnsi="Garamond Premier Pro Caption" w:hint="default"/>
            <w:sz w:val="22"/>
            <w:szCs w:val="22"/>
            <w:rtl w:val="0"/>
            <w:lang w:val="de-DE"/>
          </w:rPr>
          <w:delText>ä</w:delText>
        </w:r>
      </w:del>
      <w:del w:id="4098" w:date="2023-01-13T18:26:59Z" w:author="Jan Groh">
        <w:r>
          <w:rPr>
            <w:rFonts w:ascii="Garamond Premier Pro Caption" w:hAnsi="Garamond Premier Pro Caption"/>
            <w:sz w:val="22"/>
            <w:szCs w:val="22"/>
            <w:rtl w:val="0"/>
            <w:lang w:val="de-DE"/>
          </w:rPr>
          <w:delText>fin Henckel von Donnersmarck, scheiden; Hintergrund ist das geringe Einkommen des Majors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099" w:date="2023-01-13T18:26:59Z" w:author="Jan Groh"/>
          <w:rFonts w:ascii="Garamond Premier Pro Caption" w:cs="Garamond Premier Pro Caption" w:hAnsi="Garamond Premier Pro Caption" w:eastAsia="Garamond Premier Pro Caption"/>
          <w:sz w:val="22"/>
          <w:szCs w:val="22"/>
        </w:rPr>
      </w:pPr>
      <w:del w:id="4100" w:date="2023-01-13T18:26:59Z" w:author="Jan Groh">
        <w:r>
          <w:rPr>
            <w:rFonts w:ascii="Garamond Premier Pro Italic" w:cs="Garamond Premier Pro Italic" w:hAnsi="Garamond Premier Pro Italic" w:eastAsia="Garamond Premier Pro Italic"/>
            <w:sz w:val="22"/>
            <w:szCs w:val="22"/>
          </w:rPr>
          <w:tab/>
        </w:r>
      </w:del>
      <w:del w:id="4101" w:date="2023-01-13T18:26:59Z" w:author="Jan Groh">
        <w:r>
          <w:rPr>
            <w:rFonts w:ascii="Garamond Premier Pro Italic" w:hAnsi="Garamond Premier Pro Italic"/>
            <w:sz w:val="22"/>
            <w:szCs w:val="22"/>
            <w:rtl w:val="0"/>
          </w:rPr>
          <w:delText>18. September:</w:delText>
        </w:r>
      </w:del>
      <w:del w:id="4102" w:date="2023-01-13T18:26:59Z" w:author="Jan Groh">
        <w:r>
          <w:rPr>
            <w:rFonts w:ascii="Garamond Premier Pro Caption" w:hAnsi="Garamond Premier Pro Caption"/>
            <w:sz w:val="22"/>
            <w:szCs w:val="22"/>
            <w:rtl w:val="0"/>
            <w:lang w:val="de-DE"/>
          </w:rPr>
          <w:delText xml:space="preserve"> Wolfgang Maximilian von Goethe geboren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03" w:date="2023-01-13T18:26:59Z" w:author="Jan Groh"/>
          <w:rFonts w:ascii="Garamond Premier Pro Caption" w:cs="Garamond Premier Pro Caption" w:hAnsi="Garamond Premier Pro Caption" w:eastAsia="Garamond Premier Pro Caption"/>
          <w:sz w:val="22"/>
          <w:szCs w:val="22"/>
        </w:rPr>
      </w:pPr>
      <w:del w:id="4104" w:date="2023-01-13T18:26:59Z" w:author="Jan Groh">
        <w:r>
          <w:rPr>
            <w:rFonts w:ascii="Arial Unicode MS" w:cs="Arial Unicode MS" w:hAnsi="Arial Unicode MS" w:eastAsia="Arial Unicode MS"/>
            <w:b w:val="0"/>
            <w:bCs w:val="0"/>
            <w:i w:val="0"/>
            <w:iCs w:val="0"/>
            <w:sz w:val="22"/>
            <w:szCs w:val="22"/>
            <w:rtl w:val="0"/>
          </w:rPr>
          <w:delText>﻿﻿﻿﻿﻿</w:delText>
        </w:r>
      </w:del>
      <w:del w:id="4105" w:date="2023-01-13T18:26:59Z" w:author="Jan Groh">
        <w:r>
          <w:rPr>
            <w:rFonts w:ascii="Garamond Premier Pro Italic" w:hAnsi="Garamond Premier Pro Italic"/>
            <w:sz w:val="22"/>
            <w:szCs w:val="22"/>
            <w:rtl w:val="0"/>
            <w:lang w:val="de-DE"/>
          </w:rPr>
          <w:delText>1821</w:delText>
          <w:tab/>
        </w:r>
      </w:del>
      <w:del w:id="4106" w:date="2023-01-13T18:26:59Z" w:author="Jan Groh">
        <w:r>
          <w:rPr>
            <w:rFonts w:ascii="Garamond Premier Pro Italic" w:hAnsi="Garamond Premier Pro Italic"/>
            <w:sz w:val="22"/>
            <w:szCs w:val="22"/>
            <w:rtl w:val="0"/>
          </w:rPr>
          <w:delText>September:</w:delText>
        </w:r>
      </w:del>
      <w:del w:id="4107" w:date="2023-01-13T18:26:59Z" w:author="Jan Groh">
        <w:r>
          <w:rPr>
            <w:rFonts w:ascii="Garamond Premier Pro Caption" w:hAnsi="Garamond Premier Pro Caption"/>
            <w:sz w:val="22"/>
            <w:szCs w:val="22"/>
            <w:rtl w:val="0"/>
            <w:lang w:val="de-DE"/>
          </w:rPr>
          <w:delText xml:space="preserve"> Ottilie reist mit Walther nach Lauchst</w:delText>
        </w:r>
      </w:del>
      <w:del w:id="4108" w:date="2023-01-13T18:26:59Z" w:author="Jan Groh">
        <w:r>
          <w:rPr>
            <w:rFonts w:ascii="Garamond Premier Pro Caption" w:hAnsi="Garamond Premier Pro Caption" w:hint="default"/>
            <w:sz w:val="22"/>
            <w:szCs w:val="22"/>
            <w:rtl w:val="0"/>
          </w:rPr>
          <w:delText>ä</w:delText>
        </w:r>
      </w:del>
      <w:del w:id="4109" w:date="2023-01-13T18:26:59Z" w:author="Jan Groh">
        <w:r>
          <w:rPr>
            <w:rFonts w:ascii="Garamond Premier Pro Caption" w:hAnsi="Garamond Premier Pro Caption"/>
            <w:sz w:val="22"/>
            <w:szCs w:val="22"/>
            <w:rtl w:val="0"/>
            <w:lang w:val="de-DE"/>
          </w:rPr>
          <w:delText>dt und</w:delText>
        </w:r>
      </w:del>
      <w:del w:id="4110" w:date="2023-01-13T18:26:59Z" w:author="Jan Groh">
        <w:r>
          <w:rPr>
            <w:rFonts w:ascii="Garamond Premier Pro Caption" w:hAnsi="Garamond Premier Pro Caption"/>
            <w:sz w:val="22"/>
            <w:szCs w:val="22"/>
            <w:rtl w:val="0"/>
            <w:lang w:val="de-DE"/>
          </w:rPr>
          <w:delText xml:space="preserve"> </w:delText>
        </w:r>
      </w:del>
      <w:del w:id="4111" w:date="2023-01-13T18:26:59Z" w:author="Jan Groh">
        <w:r>
          <w:rPr>
            <w:rFonts w:ascii="Garamond Premier Pro Caption" w:hAnsi="Garamond Premier Pro Caption"/>
            <w:sz w:val="22"/>
            <w:szCs w:val="22"/>
            <w:rtl w:val="0"/>
            <w:lang w:val="pt-PT"/>
          </w:rPr>
          <w:delText>Dessau.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12" w:date="2023-01-13T18:26:59Z" w:author="Jan Groh"/>
          <w:rFonts w:ascii="Garamond Premier Pro Caption" w:cs="Garamond Premier Pro Caption" w:hAnsi="Garamond Premier Pro Caption" w:eastAsia="Garamond Premier Pro Caption"/>
          <w:sz w:val="22"/>
          <w:szCs w:val="22"/>
        </w:rPr>
      </w:pPr>
      <w:del w:id="4113" w:date="2023-01-13T18:26:59Z" w:author="Jan Groh">
        <w:r>
          <w:rPr>
            <w:rFonts w:ascii="Garamond Premier Pro Italic" w:hAnsi="Garamond Premier Pro Italic"/>
            <w:sz w:val="22"/>
            <w:szCs w:val="22"/>
            <w:rtl w:val="0"/>
            <w:lang w:val="de-DE"/>
          </w:rPr>
          <w:delText>1822</w:delText>
          <w:tab/>
        </w:r>
      </w:del>
      <w:del w:id="4114" w:date="2023-01-13T18:26:59Z" w:author="Jan Groh">
        <w:r>
          <w:rPr>
            <w:rFonts w:ascii="Garamond Premier Pro Italic" w:hAnsi="Garamond Premier Pro Italic"/>
            <w:sz w:val="22"/>
            <w:szCs w:val="22"/>
            <w:rtl w:val="0"/>
          </w:rPr>
          <w:delText>M</w:delText>
        </w:r>
      </w:del>
      <w:del w:id="4115" w:date="2023-01-13T18:26:59Z" w:author="Jan Groh">
        <w:r>
          <w:rPr>
            <w:rFonts w:ascii="Garamond Premier Pro Italic" w:hAnsi="Garamond Premier Pro Italic" w:hint="default"/>
            <w:sz w:val="22"/>
            <w:szCs w:val="22"/>
            <w:rtl w:val="0"/>
          </w:rPr>
          <w:delText>ä</w:delText>
        </w:r>
      </w:del>
      <w:del w:id="4116" w:date="2023-01-13T18:26:59Z" w:author="Jan Groh">
        <w:r>
          <w:rPr>
            <w:rFonts w:ascii="Garamond Premier Pro Italic" w:hAnsi="Garamond Premier Pro Italic"/>
            <w:sz w:val="22"/>
            <w:szCs w:val="22"/>
            <w:rtl w:val="0"/>
          </w:rPr>
          <w:delText>rz:</w:delText>
        </w:r>
      </w:del>
      <w:del w:id="4117" w:date="2023-01-13T18:26:59Z" w:author="Jan Groh">
        <w:r>
          <w:rPr>
            <w:rFonts w:ascii="Garamond Premier Pro Caption" w:hAnsi="Garamond Premier Pro Caption"/>
            <w:sz w:val="22"/>
            <w:szCs w:val="22"/>
            <w:rtl w:val="0"/>
            <w:lang w:val="de-DE"/>
          </w:rPr>
          <w:delText xml:space="preserve"> Begegnung mit dem Kunstreiter Baptiste.</w:delText>
        </w:r>
      </w:del>
      <w:del w:id="4118" w:date="2023-01-13T18:26:59Z" w:author="Jan Groh">
        <w:r>
          <w:rPr>
            <w:rFonts w:ascii="Garamond Premier Pro Caption" w:cs="Garamond Premier Pro Caption" w:hAnsi="Garamond Premier Pro Caption" w:eastAsia="Garamond Premier Pro Caption"/>
            <w:sz w:val="22"/>
            <w:szCs w:val="22"/>
          </w:rPr>
          <w:br w:type="textWrapping"/>
        </w:r>
      </w:del>
      <w:del w:id="4119" w:date="2023-01-13T18:26:59Z" w:author="Jan Groh">
        <w:r>
          <w:rPr>
            <w:rFonts w:ascii="Garamond Premier Pro Italic" w:hAnsi="Garamond Premier Pro Italic"/>
            <w:sz w:val="22"/>
            <w:szCs w:val="22"/>
            <w:rtl w:val="0"/>
            <w:lang w:val="de-DE"/>
          </w:rPr>
          <w:delText>Juni</w:delText>
        </w:r>
      </w:del>
      <w:del w:id="4120" w:date="2023-01-13T18:26:59Z" w:author="Jan Groh">
        <w:r>
          <w:rPr>
            <w:rFonts w:ascii="Garamond Premier Pro Italic" w:hAnsi="Garamond Premier Pro Italic" w:hint="default"/>
            <w:sz w:val="22"/>
            <w:szCs w:val="22"/>
            <w:rtl w:val="0"/>
          </w:rPr>
          <w:delText>–</w:delText>
        </w:r>
      </w:del>
      <w:del w:id="4121" w:date="2023-01-13T18:26:59Z" w:author="Jan Groh">
        <w:r>
          <w:rPr>
            <w:rFonts w:ascii="Garamond Premier Pro Italic" w:hAnsi="Garamond Premier Pro Italic"/>
            <w:sz w:val="22"/>
            <w:szCs w:val="22"/>
            <w:rtl w:val="0"/>
            <w:lang w:val="de-DE"/>
          </w:rPr>
          <w:delText>August:</w:delText>
        </w:r>
      </w:del>
      <w:del w:id="4122" w:date="2023-01-13T18:26:59Z" w:author="Jan Groh">
        <w:r>
          <w:rPr>
            <w:rFonts w:ascii="Garamond Premier Pro Caption" w:hAnsi="Garamond Premier Pro Caption"/>
            <w:sz w:val="22"/>
            <w:szCs w:val="22"/>
            <w:rtl w:val="0"/>
            <w:lang w:val="de-DE"/>
          </w:rPr>
          <w:delText xml:space="preserve"> Ottilie reist zusammen mit Ulrike und Wolf nach Frankenhausen zur Kur.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23" w:date="2023-01-13T18:26:59Z" w:author="Jan Groh"/>
          <w:rFonts w:ascii="Garamond Premier Pro Caption" w:cs="Garamond Premier Pro Caption" w:hAnsi="Garamond Premier Pro Caption" w:eastAsia="Garamond Premier Pro Caption"/>
          <w:sz w:val="22"/>
          <w:szCs w:val="22"/>
        </w:rPr>
      </w:pPr>
      <w:del w:id="4124" w:date="2023-01-13T18:26:59Z" w:author="Jan Groh">
        <w:r>
          <w:rPr>
            <w:rFonts w:ascii="Garamond Premier Pro Italic" w:hAnsi="Garamond Premier Pro Italic"/>
            <w:sz w:val="22"/>
            <w:szCs w:val="22"/>
            <w:rtl w:val="0"/>
            <w:lang w:val="de-DE"/>
          </w:rPr>
          <w:delText>1823</w:delText>
        </w:r>
      </w:del>
      <w:del w:id="4125" w:date="2023-01-13T18:26:59Z" w:author="Jan Groh">
        <w:r>
          <w:rPr>
            <w:rFonts w:ascii="Garamond Premier Pro Caption" w:cs="Garamond Premier Pro Caption" w:hAnsi="Garamond Premier Pro Caption" w:eastAsia="Garamond Premier Pro Caption"/>
            <w:sz w:val="22"/>
            <w:szCs w:val="22"/>
          </w:rPr>
          <w:tab/>
        </w:r>
      </w:del>
      <w:del w:id="4126" w:date="2023-01-13T18:26:59Z" w:author="Jan Groh">
        <w:r>
          <w:rPr>
            <w:rFonts w:ascii="Arial Unicode MS" w:cs="Arial Unicode MS" w:hAnsi="Arial Unicode MS" w:eastAsia="Arial Unicode MS"/>
            <w:b w:val="0"/>
            <w:bCs w:val="0"/>
            <w:i w:val="0"/>
            <w:iCs w:val="0"/>
            <w:sz w:val="22"/>
            <w:szCs w:val="22"/>
            <w:rtl w:val="0"/>
          </w:rPr>
          <w:delText>﻿﻿﻿﻿﻿</w:delText>
        </w:r>
      </w:del>
      <w:del w:id="4127" w:date="2023-01-13T18:26:59Z" w:author="Jan Groh">
        <w:r>
          <w:rPr>
            <w:rFonts w:ascii="Garamond Premier Pro Italic" w:hAnsi="Garamond Premier Pro Italic"/>
            <w:sz w:val="22"/>
            <w:szCs w:val="22"/>
            <w:rtl w:val="0"/>
            <w:lang w:val="en-US"/>
          </w:rPr>
          <w:delText>Februar:</w:delText>
        </w:r>
      </w:del>
      <w:del w:id="4128" w:date="2023-01-13T18:26:59Z" w:author="Jan Groh">
        <w:r>
          <w:rPr>
            <w:rFonts w:ascii="Garamond Premier Pro Caption" w:hAnsi="Garamond Premier Pro Caption"/>
            <w:sz w:val="22"/>
            <w:szCs w:val="22"/>
            <w:rtl w:val="0"/>
            <w:lang w:val="de-DE"/>
          </w:rPr>
          <w:delText xml:space="preserve"> Goethe erkrankt an einer Herzbeutelentz</w:delText>
        </w:r>
      </w:del>
      <w:del w:id="4129" w:date="2023-01-13T18:26:59Z" w:author="Jan Groh">
        <w:r>
          <w:rPr>
            <w:rFonts w:ascii="Garamond Premier Pro Caption" w:hAnsi="Garamond Premier Pro Caption" w:hint="default"/>
            <w:sz w:val="22"/>
            <w:szCs w:val="22"/>
            <w:rtl w:val="0"/>
          </w:rPr>
          <w:delText>ü</w:delText>
        </w:r>
      </w:del>
      <w:del w:id="4130" w:date="2023-01-13T18:26:59Z" w:author="Jan Groh">
        <w:r>
          <w:rPr>
            <w:rFonts w:ascii="Garamond Premier Pro Caption" w:hAnsi="Garamond Premier Pro Caption"/>
            <w:sz w:val="22"/>
            <w:szCs w:val="22"/>
            <w:rtl w:val="0"/>
            <w:lang w:val="de-DE"/>
          </w:rPr>
          <w:delText>ndung.</w:delText>
        </w:r>
      </w:del>
      <w:del w:id="4131" w:date="2023-01-13T18:26:59Z" w:author="Jan Groh">
        <w:r>
          <w:rPr>
            <w:rFonts w:ascii="Garamond Premier Pro Caption" w:cs="Garamond Premier Pro Caption" w:hAnsi="Garamond Premier Pro Caption" w:eastAsia="Garamond Premier Pro Caption"/>
            <w:sz w:val="22"/>
            <w:szCs w:val="22"/>
          </w:rPr>
          <w:br w:type="textWrapping"/>
        </w:r>
      </w:del>
      <w:del w:id="4132" w:date="2023-01-13T18:26:59Z" w:author="Jan Groh">
        <w:r>
          <w:rPr>
            <w:rFonts w:ascii="Garamond Premier Pro Italic" w:hAnsi="Garamond Premier Pro Italic"/>
            <w:sz w:val="22"/>
            <w:szCs w:val="22"/>
            <w:rtl w:val="0"/>
            <w:lang w:val="fr-FR"/>
          </w:rPr>
          <w:delText>Mai:</w:delText>
        </w:r>
      </w:del>
      <w:del w:id="4133" w:date="2023-01-13T18:26:59Z" w:author="Jan Groh">
        <w:r>
          <w:rPr>
            <w:rFonts w:ascii="Garamond Premier Pro Caption" w:hAnsi="Garamond Premier Pro Caption"/>
            <w:sz w:val="22"/>
            <w:szCs w:val="22"/>
            <w:rtl w:val="0"/>
            <w:lang w:val="de-DE"/>
          </w:rPr>
          <w:delText xml:space="preserve"> Ottilie trifft erstmals mit Charles Sterling zusammen, der Goethe aufgrund einer Empfehlung Lord Byrons besucht.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34" w:date="2023-01-13T18:26:59Z" w:author="Jan Groh"/>
          <w:rFonts w:ascii="Garamond Premier Pro Caption" w:cs="Garamond Premier Pro Caption" w:hAnsi="Garamond Premier Pro Caption" w:eastAsia="Garamond Premier Pro Caption"/>
          <w:sz w:val="22"/>
          <w:szCs w:val="22"/>
        </w:rPr>
      </w:pPr>
      <w:del w:id="4135" w:date="2023-01-13T18:26:59Z" w:author="Jan Groh">
        <w:r>
          <w:rPr>
            <w:rFonts w:ascii="Garamond Premier Pro Caption" w:cs="Garamond Premier Pro Caption" w:hAnsi="Garamond Premier Pro Caption" w:eastAsia="Garamond Premier Pro Caption"/>
            <w:sz w:val="22"/>
            <w:szCs w:val="22"/>
          </w:rPr>
          <w:tab/>
        </w:r>
      </w:del>
      <w:del w:id="4136" w:date="2023-01-13T18:26:59Z" w:author="Jan Groh">
        <w:r>
          <w:rPr>
            <w:rFonts w:ascii="Garamond Premier Pro Italic" w:hAnsi="Garamond Premier Pro Italic"/>
            <w:sz w:val="22"/>
            <w:szCs w:val="22"/>
            <w:rtl w:val="0"/>
            <w:lang w:val="de-DE"/>
          </w:rPr>
          <w:delText>28. Dezember:</w:delText>
        </w:r>
      </w:del>
      <w:del w:id="4137" w:date="2023-01-13T18:26:59Z" w:author="Jan Groh">
        <w:r>
          <w:rPr>
            <w:rFonts w:ascii="Garamond Premier Pro Caption" w:hAnsi="Garamond Premier Pro Caption"/>
            <w:sz w:val="22"/>
            <w:szCs w:val="22"/>
            <w:rtl w:val="0"/>
            <w:lang w:val="de-DE"/>
          </w:rPr>
          <w:delText xml:space="preserve"> Ottilie reist allein nach Berlin.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38" w:date="2023-01-13T18:26:59Z" w:author="Jan Groh"/>
          <w:rFonts w:ascii="Garamond Premier Pro Caption" w:cs="Garamond Premier Pro Caption" w:hAnsi="Garamond Premier Pro Caption" w:eastAsia="Garamond Premier Pro Caption"/>
          <w:sz w:val="22"/>
          <w:szCs w:val="22"/>
        </w:rPr>
      </w:pPr>
      <w:del w:id="4139" w:date="2023-01-13T18:26:59Z" w:author="Jan Groh">
        <w:r>
          <w:rPr>
            <w:rFonts w:ascii="Garamond Premier Pro Italic" w:hAnsi="Garamond Premier Pro Italic"/>
            <w:sz w:val="22"/>
            <w:szCs w:val="22"/>
            <w:rtl w:val="0"/>
          </w:rPr>
          <w:delText>1824</w:delText>
        </w:r>
      </w:del>
      <w:del w:id="4140" w:date="2023-01-13T18:26:59Z" w:author="Jan Groh">
        <w:r>
          <w:rPr>
            <w:rFonts w:ascii="Garamond Premier Pro Italic" w:cs="Garamond Premier Pro Italic" w:hAnsi="Garamond Premier Pro Italic" w:eastAsia="Garamond Premier Pro Italic"/>
            <w:sz w:val="22"/>
            <w:szCs w:val="22"/>
          </w:rPr>
          <w:tab/>
        </w:r>
      </w:del>
      <w:del w:id="4141" w:date="2023-01-13T18:26:59Z" w:author="Jan Groh">
        <w:r>
          <w:rPr>
            <w:rFonts w:ascii="Garamond Premier Pro Italic" w:hAnsi="Garamond Premier Pro Italic"/>
            <w:sz w:val="22"/>
            <w:szCs w:val="22"/>
            <w:rtl w:val="0"/>
            <w:lang w:val="en-US"/>
          </w:rPr>
          <w:delText>Februar:</w:delText>
        </w:r>
      </w:del>
      <w:del w:id="4142" w:date="2023-01-13T18:26:59Z" w:author="Jan Groh">
        <w:r>
          <w:rPr>
            <w:rFonts w:ascii="Garamond Premier Pro Caption" w:hAnsi="Garamond Premier Pro Caption"/>
            <w:sz w:val="22"/>
            <w:szCs w:val="22"/>
            <w:rtl w:val="0"/>
            <w:lang w:val="de-DE"/>
          </w:rPr>
          <w:delText xml:space="preserve"> Charles Sterling reist Ottilie nach.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43" w:date="2023-01-13T18:26:59Z" w:author="Jan Groh"/>
          <w:rFonts w:ascii="Garamond Premier Pro Caption" w:cs="Garamond Premier Pro Caption" w:hAnsi="Garamond Premier Pro Caption" w:eastAsia="Garamond Premier Pro Caption"/>
          <w:sz w:val="22"/>
          <w:szCs w:val="22"/>
        </w:rPr>
      </w:pPr>
      <w:del w:id="4144" w:date="2023-01-13T18:26:59Z" w:author="Jan Groh">
        <w:r>
          <w:rPr>
            <w:rFonts w:ascii="Garamond Premier Pro Caption" w:cs="Garamond Premier Pro Caption" w:hAnsi="Garamond Premier Pro Caption" w:eastAsia="Garamond Premier Pro Caption"/>
            <w:sz w:val="22"/>
            <w:szCs w:val="22"/>
          </w:rPr>
          <w:tab/>
        </w:r>
      </w:del>
      <w:del w:id="4145" w:date="2023-01-13T18:26:59Z" w:author="Jan Groh">
        <w:r>
          <w:rPr>
            <w:rFonts w:ascii="Garamond Premier Pro Italic" w:hAnsi="Garamond Premier Pro Italic"/>
            <w:sz w:val="22"/>
            <w:szCs w:val="22"/>
            <w:rtl w:val="0"/>
            <w:lang w:val="de-DE"/>
          </w:rPr>
          <w:delText>4 M</w:delText>
        </w:r>
      </w:del>
      <w:del w:id="4146" w:date="2023-01-13T18:26:59Z" w:author="Jan Groh">
        <w:r>
          <w:rPr>
            <w:rFonts w:ascii="Garamond Premier Pro Italic" w:hAnsi="Garamond Premier Pro Italic" w:hint="default"/>
            <w:sz w:val="22"/>
            <w:szCs w:val="22"/>
            <w:rtl w:val="0"/>
          </w:rPr>
          <w:delText>ä</w:delText>
        </w:r>
      </w:del>
      <w:del w:id="4147" w:date="2023-01-13T18:26:59Z" w:author="Jan Groh">
        <w:r>
          <w:rPr>
            <w:rFonts w:ascii="Garamond Premier Pro Italic" w:hAnsi="Garamond Premier Pro Italic"/>
            <w:sz w:val="22"/>
            <w:szCs w:val="22"/>
            <w:rtl w:val="0"/>
          </w:rPr>
          <w:delText>rz:</w:delText>
        </w:r>
      </w:del>
      <w:del w:id="4148" w:date="2023-01-13T18:26:59Z" w:author="Jan Groh">
        <w:r>
          <w:rPr>
            <w:rFonts w:ascii="Garamond Premier Pro Caption" w:hAnsi="Garamond Premier Pro Caption"/>
            <w:sz w:val="22"/>
            <w:szCs w:val="22"/>
            <w:rtl w:val="0"/>
            <w:lang w:val="de-DE"/>
          </w:rPr>
          <w:delText xml:space="preserve"> Ottilie kehrt nach Weimar zur</w:delText>
        </w:r>
      </w:del>
      <w:del w:id="4149" w:date="2023-01-13T18:26:59Z" w:author="Jan Groh">
        <w:r>
          <w:rPr>
            <w:rFonts w:ascii="Garamond Premier Pro Caption" w:hAnsi="Garamond Premier Pro Caption" w:hint="default"/>
            <w:sz w:val="22"/>
            <w:szCs w:val="22"/>
            <w:rtl w:val="0"/>
          </w:rPr>
          <w:delText>ü</w:delText>
        </w:r>
      </w:del>
      <w:del w:id="4150"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51" w:date="2023-01-13T18:26:59Z" w:author="Jan Groh"/>
          <w:rFonts w:ascii="Garamond Premier Pro Caption" w:cs="Garamond Premier Pro Caption" w:hAnsi="Garamond Premier Pro Caption" w:eastAsia="Garamond Premier Pro Caption"/>
          <w:sz w:val="22"/>
          <w:szCs w:val="22"/>
        </w:rPr>
      </w:pPr>
      <w:del w:id="4152" w:date="2023-01-13T18:26:59Z" w:author="Jan Groh">
        <w:r>
          <w:rPr>
            <w:rFonts w:ascii="Garamond Premier Pro Caption" w:cs="Garamond Premier Pro Caption" w:hAnsi="Garamond Premier Pro Caption" w:eastAsia="Garamond Premier Pro Caption"/>
            <w:sz w:val="22"/>
            <w:szCs w:val="22"/>
          </w:rPr>
          <w:tab/>
        </w:r>
      </w:del>
      <w:del w:id="4153" w:date="2023-01-13T18:26:59Z" w:author="Jan Groh">
        <w:r>
          <w:rPr>
            <w:rFonts w:ascii="Garamond Premier Pro Italic" w:hAnsi="Garamond Premier Pro Italic"/>
            <w:sz w:val="22"/>
            <w:szCs w:val="22"/>
            <w:rtl w:val="0"/>
            <w:lang w:val="de-DE"/>
          </w:rPr>
          <w:delText>Juni</w:delText>
        </w:r>
      </w:del>
      <w:del w:id="4154" w:date="2023-01-13T18:26:59Z" w:author="Jan Groh">
        <w:r>
          <w:rPr>
            <w:rFonts w:ascii="Garamond Premier Pro Italic" w:hAnsi="Garamond Premier Pro Italic" w:hint="default"/>
            <w:sz w:val="22"/>
            <w:szCs w:val="22"/>
            <w:rtl w:val="0"/>
          </w:rPr>
          <w:delText>–</w:delText>
        </w:r>
      </w:del>
      <w:del w:id="4155" w:date="2023-01-13T18:26:59Z" w:author="Jan Groh">
        <w:r>
          <w:rPr>
            <w:rFonts w:ascii="Garamond Premier Pro Italic" w:hAnsi="Garamond Premier Pro Italic"/>
            <w:sz w:val="22"/>
            <w:szCs w:val="22"/>
            <w:rtl w:val="0"/>
            <w:lang w:val="de-DE"/>
          </w:rPr>
          <w:delText>August:</w:delText>
        </w:r>
      </w:del>
      <w:del w:id="4156" w:date="2023-01-13T18:26:59Z" w:author="Jan Groh">
        <w:r>
          <w:rPr>
            <w:rFonts w:ascii="Garamond Premier Pro Caption" w:hAnsi="Garamond Premier Pro Caption"/>
            <w:sz w:val="22"/>
            <w:szCs w:val="22"/>
            <w:rtl w:val="0"/>
            <w:lang w:val="de-DE"/>
          </w:rPr>
          <w:delText xml:space="preserve"> Reise </w:delText>
        </w:r>
      </w:del>
      <w:del w:id="4157" w:date="2023-01-13T18:26:59Z" w:author="Jan Groh">
        <w:r>
          <w:rPr>
            <w:rFonts w:ascii="Garamond Premier Pro Caption" w:hAnsi="Garamond Premier Pro Caption" w:hint="default"/>
            <w:sz w:val="22"/>
            <w:szCs w:val="22"/>
            <w:rtl w:val="0"/>
          </w:rPr>
          <w:delText>ü</w:delText>
        </w:r>
      </w:del>
      <w:del w:id="4158" w:date="2023-01-13T18:26:59Z" w:author="Jan Groh">
        <w:r>
          <w:rPr>
            <w:rFonts w:ascii="Garamond Premier Pro Caption" w:hAnsi="Garamond Premier Pro Caption"/>
            <w:sz w:val="22"/>
            <w:szCs w:val="22"/>
            <w:rtl w:val="0"/>
            <w:lang w:val="de-DE"/>
          </w:rPr>
          <w:delText>ber Frankfurt zur Kur nach Bad Ems und</w:delText>
        </w:r>
      </w:del>
      <w:del w:id="4159" w:date="2023-01-13T18:26:59Z" w:author="Jan Groh">
        <w:r>
          <w:rPr>
            <w:rFonts w:ascii="Garamond Premier Pro Caption" w:hAnsi="Garamond Premier Pro Caption"/>
            <w:sz w:val="22"/>
            <w:szCs w:val="22"/>
            <w:rtl w:val="0"/>
            <w:lang w:val="de-DE"/>
          </w:rPr>
          <w:delText xml:space="preserve"> </w:delText>
        </w:r>
      </w:del>
      <w:del w:id="4160" w:date="2023-01-13T18:26:59Z" w:author="Jan Groh">
        <w:r>
          <w:rPr>
            <w:rFonts w:ascii="Garamond Premier Pro Caption" w:hAnsi="Garamond Premier Pro Caption"/>
            <w:sz w:val="22"/>
            <w:szCs w:val="22"/>
            <w:rtl w:val="0"/>
            <w:lang w:val="de-DE"/>
          </w:rPr>
          <w:delText>Schlangenbad.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61" w:date="2023-01-13T18:26:59Z" w:author="Jan Groh"/>
          <w:rFonts w:ascii="Garamond Premier Pro Caption" w:cs="Garamond Premier Pro Caption" w:hAnsi="Garamond Premier Pro Caption" w:eastAsia="Garamond Premier Pro Caption"/>
          <w:sz w:val="22"/>
          <w:szCs w:val="22"/>
        </w:rPr>
      </w:pPr>
      <w:del w:id="4162" w:date="2023-01-13T18:26:59Z" w:author="Jan Groh">
        <w:r>
          <w:rPr>
            <w:rFonts w:ascii="Garamond Premier Pro Italic" w:hAnsi="Garamond Premier Pro Italic"/>
            <w:sz w:val="22"/>
            <w:szCs w:val="22"/>
            <w:rtl w:val="0"/>
          </w:rPr>
          <w:delText>1825</w:delText>
        </w:r>
      </w:del>
      <w:del w:id="4163" w:date="2023-01-13T18:26:59Z" w:author="Jan Groh">
        <w:r>
          <w:rPr>
            <w:rFonts w:ascii="Garamond Premier Pro Italic" w:cs="Garamond Premier Pro Italic" w:hAnsi="Garamond Premier Pro Italic" w:eastAsia="Garamond Premier Pro Italic"/>
            <w:sz w:val="22"/>
            <w:szCs w:val="22"/>
          </w:rPr>
          <w:tab/>
        </w:r>
      </w:del>
      <w:del w:id="4164" w:date="2023-01-13T18:26:59Z" w:author="Jan Groh">
        <w:r>
          <w:rPr>
            <w:rFonts w:ascii="Garamond Premier Pro Italic" w:hAnsi="Garamond Premier Pro Italic"/>
            <w:sz w:val="22"/>
            <w:szCs w:val="22"/>
            <w:rtl w:val="0"/>
            <w:lang w:val="fr-FR"/>
          </w:rPr>
          <w:delText>Mai:</w:delText>
        </w:r>
      </w:del>
      <w:del w:id="4165" w:date="2023-01-13T18:26:59Z" w:author="Jan Groh">
        <w:r>
          <w:rPr>
            <w:rFonts w:ascii="Garamond Premier Pro Caption" w:hAnsi="Garamond Premier Pro Caption"/>
            <w:sz w:val="22"/>
            <w:szCs w:val="22"/>
            <w:rtl w:val="0"/>
            <w:lang w:val="de-DE"/>
          </w:rPr>
          <w:delText xml:space="preserve"> Zeitweilige </w:delText>
        </w:r>
      </w:del>
      <w:del w:id="4166" w:date="2023-01-13T18:26:59Z" w:author="Jan Groh">
        <w:r>
          <w:rPr>
            <w:rFonts w:ascii="Garamond Premier Pro Caption" w:hAnsi="Garamond Premier Pro Caption" w:hint="default"/>
            <w:sz w:val="22"/>
            <w:szCs w:val="22"/>
            <w:rtl w:val="0"/>
            <w:lang w:val="de-DE"/>
          </w:rPr>
          <w:delText>Ü</w:delText>
        </w:r>
      </w:del>
      <w:del w:id="4167" w:date="2023-01-13T18:26:59Z" w:author="Jan Groh">
        <w:r>
          <w:rPr>
            <w:rFonts w:ascii="Garamond Premier Pro Caption" w:hAnsi="Garamond Premier Pro Caption"/>
            <w:sz w:val="22"/>
            <w:szCs w:val="22"/>
            <w:rtl w:val="0"/>
            <w:lang w:val="de-DE"/>
          </w:rPr>
          <w:delText>bersiedelung Ottilies mit Walther nach</w:delText>
        </w:r>
      </w:del>
      <w:del w:id="4168" w:date="2023-01-13T18:26:59Z" w:author="Jan Groh">
        <w:r>
          <w:rPr>
            <w:rFonts w:ascii="Garamond Premier Pro Caption" w:hAnsi="Garamond Premier Pro Caption"/>
            <w:sz w:val="22"/>
            <w:szCs w:val="22"/>
            <w:rtl w:val="0"/>
            <w:lang w:val="de-DE"/>
          </w:rPr>
          <w:delText xml:space="preserve"> </w:delText>
        </w:r>
      </w:del>
      <w:del w:id="4169" w:date="2023-01-13T18:26:59Z" w:author="Jan Groh">
        <w:r>
          <w:rPr>
            <w:rFonts w:ascii="Garamond Premier Pro Caption" w:hAnsi="Garamond Premier Pro Caption"/>
            <w:sz w:val="22"/>
            <w:szCs w:val="22"/>
            <w:rtl w:val="0"/>
            <w:lang w:val="de-DE"/>
          </w:rPr>
          <w:delText>Jena, wegen dessen Keuchhusten.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70" w:date="2023-01-13T18:26:59Z" w:author="Jan Groh"/>
          <w:rFonts w:ascii="Garamond Premier Pro Caption" w:cs="Garamond Premier Pro Caption" w:hAnsi="Garamond Premier Pro Caption" w:eastAsia="Garamond Premier Pro Caption"/>
          <w:sz w:val="22"/>
          <w:szCs w:val="22"/>
        </w:rPr>
      </w:pPr>
      <w:del w:id="4171" w:date="2023-01-13T18:26:59Z" w:author="Jan Groh">
        <w:r>
          <w:rPr>
            <w:rFonts w:ascii="Garamond Premier Pro Italic" w:hAnsi="Garamond Premier Pro Italic"/>
            <w:sz w:val="22"/>
            <w:szCs w:val="22"/>
            <w:rtl w:val="0"/>
          </w:rPr>
          <w:delText>1826</w:delText>
        </w:r>
      </w:del>
      <w:del w:id="4172" w:date="2023-01-13T18:26:59Z" w:author="Jan Groh">
        <w:r>
          <w:rPr>
            <w:rFonts w:ascii="Garamond Premier Pro Italic" w:cs="Garamond Premier Pro Italic" w:hAnsi="Garamond Premier Pro Italic" w:eastAsia="Garamond Premier Pro Italic"/>
            <w:sz w:val="22"/>
            <w:szCs w:val="22"/>
          </w:rPr>
          <w:tab/>
        </w:r>
      </w:del>
      <w:del w:id="4173" w:date="2023-01-13T18:26:59Z" w:author="Jan Groh">
        <w:r>
          <w:rPr>
            <w:rFonts w:ascii="Garamond Premier Pro Italic" w:hAnsi="Garamond Premier Pro Italic"/>
            <w:sz w:val="22"/>
            <w:szCs w:val="22"/>
            <w:rtl w:val="0"/>
            <w:lang w:val="de-DE"/>
          </w:rPr>
          <w:delText>28. April:</w:delText>
        </w:r>
      </w:del>
      <w:del w:id="4174" w:date="2023-01-13T18:26:59Z" w:author="Jan Groh">
        <w:r>
          <w:rPr>
            <w:rFonts w:ascii="Garamond Premier Pro Caption" w:hAnsi="Garamond Premier Pro Caption"/>
            <w:sz w:val="22"/>
            <w:szCs w:val="22"/>
            <w:rtl w:val="0"/>
            <w:lang w:val="de-DE"/>
          </w:rPr>
          <w:delText xml:space="preserve"> Reitunfall Ottilies, der sie mehrere Monate ans Haus bindet. Adele Schopenhauer zieht nach Unkel am</w:delText>
        </w:r>
      </w:del>
      <w:del w:id="4175" w:date="2023-01-13T18:26:59Z" w:author="Jan Groh">
        <w:r>
          <w:rPr>
            <w:rFonts w:ascii="Garamond Premier Pro Caption" w:hAnsi="Garamond Premier Pro Caption"/>
            <w:sz w:val="22"/>
            <w:szCs w:val="22"/>
            <w:rtl w:val="0"/>
            <w:lang w:val="de-DE"/>
          </w:rPr>
          <w:delText xml:space="preserve"> </w:delText>
        </w:r>
      </w:del>
      <w:del w:id="4176" w:date="2023-01-13T18:26:59Z" w:author="Jan Groh">
        <w:r>
          <w:rPr>
            <w:rFonts w:ascii="Garamond Premier Pro Caption" w:hAnsi="Garamond Premier Pro Caption"/>
            <w:sz w:val="22"/>
            <w:szCs w:val="22"/>
            <w:rtl w:val="0"/>
            <w:lang w:val="de-DE"/>
          </w:rPr>
          <w:delText>Rhein.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77" w:date="2023-01-13T18:26:59Z" w:author="Jan Groh"/>
          <w:rFonts w:ascii="Garamond Premier Pro Caption" w:cs="Garamond Premier Pro Caption" w:hAnsi="Garamond Premier Pro Caption" w:eastAsia="Garamond Premier Pro Caption"/>
          <w:sz w:val="22"/>
          <w:szCs w:val="22"/>
        </w:rPr>
      </w:pPr>
      <w:del w:id="4178" w:date="2023-01-13T18:26:59Z" w:author="Jan Groh">
        <w:r>
          <w:rPr>
            <w:rFonts w:ascii="Garamond Premier Pro Caption" w:cs="Garamond Premier Pro Caption" w:hAnsi="Garamond Premier Pro Caption" w:eastAsia="Garamond Premier Pro Caption"/>
            <w:sz w:val="22"/>
            <w:szCs w:val="22"/>
          </w:rPr>
          <w:tab/>
        </w:r>
      </w:del>
      <w:del w:id="4179" w:date="2023-01-13T18:26:59Z" w:author="Jan Groh">
        <w:r>
          <w:rPr>
            <w:rFonts w:ascii="Garamond Premier Pro Italic" w:hAnsi="Garamond Premier Pro Italic"/>
            <w:sz w:val="22"/>
            <w:szCs w:val="22"/>
            <w:rtl w:val="0"/>
            <w:lang w:val="de-DE"/>
          </w:rPr>
          <w:delText>Sommer:</w:delText>
        </w:r>
      </w:del>
      <w:del w:id="4180" w:date="2023-01-13T18:26:59Z" w:author="Jan Groh">
        <w:r>
          <w:rPr>
            <w:rFonts w:ascii="Garamond Premier Pro Caption" w:hAnsi="Garamond Premier Pro Caption"/>
            <w:sz w:val="22"/>
            <w:szCs w:val="22"/>
            <w:rtl w:val="0"/>
            <w:lang w:val="de-DE"/>
          </w:rPr>
          <w:delText xml:space="preserve"> August erkrankt schwer (Blasen- und Nierenkoliken).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81" w:date="2023-01-13T18:26:59Z" w:author="Jan Groh"/>
          <w:rFonts w:ascii="Garamond Premier Pro Caption" w:cs="Garamond Premier Pro Caption" w:hAnsi="Garamond Premier Pro Caption" w:eastAsia="Garamond Premier Pro Caption"/>
          <w:sz w:val="22"/>
          <w:szCs w:val="22"/>
        </w:rPr>
      </w:pPr>
      <w:del w:id="4182" w:date="2023-01-13T18:26:59Z" w:author="Jan Groh">
        <w:r>
          <w:rPr>
            <w:rFonts w:ascii="Garamond Premier Pro Caption" w:cs="Garamond Premier Pro Caption" w:hAnsi="Garamond Premier Pro Caption" w:eastAsia="Garamond Premier Pro Caption"/>
            <w:sz w:val="22"/>
            <w:szCs w:val="22"/>
          </w:rPr>
          <w:tab/>
        </w:r>
      </w:del>
      <w:del w:id="4183" w:date="2023-01-13T18:26:59Z" w:author="Jan Groh">
        <w:r>
          <w:rPr>
            <w:rFonts w:ascii="Garamond Premier Pro Italic" w:hAnsi="Garamond Premier Pro Italic"/>
            <w:sz w:val="22"/>
            <w:szCs w:val="22"/>
            <w:rtl w:val="0"/>
            <w:lang w:val="de-DE"/>
          </w:rPr>
          <w:delText>Herbst:</w:delText>
        </w:r>
      </w:del>
      <w:del w:id="4184" w:date="2023-01-13T18:26:59Z" w:author="Jan Groh">
        <w:r>
          <w:rPr>
            <w:rFonts w:ascii="Garamond Premier Pro Caption" w:hAnsi="Garamond Premier Pro Caption"/>
            <w:sz w:val="22"/>
            <w:szCs w:val="22"/>
            <w:rtl w:val="0"/>
            <w:lang w:val="de-DE"/>
          </w:rPr>
          <w:delText xml:space="preserve"> Ottilie trifft mit dem Engl</w:delText>
        </w:r>
      </w:del>
      <w:del w:id="4185" w:date="2023-01-13T18:26:59Z" w:author="Jan Groh">
        <w:r>
          <w:rPr>
            <w:rFonts w:ascii="Garamond Premier Pro Caption" w:hAnsi="Garamond Premier Pro Caption" w:hint="default"/>
            <w:sz w:val="22"/>
            <w:szCs w:val="22"/>
            <w:rtl w:val="0"/>
          </w:rPr>
          <w:delText>ä</w:delText>
        </w:r>
      </w:del>
      <w:del w:id="4186" w:date="2023-01-13T18:26:59Z" w:author="Jan Groh">
        <w:r>
          <w:rPr>
            <w:rFonts w:ascii="Garamond Premier Pro Caption" w:hAnsi="Garamond Premier Pro Caption"/>
            <w:sz w:val="22"/>
            <w:szCs w:val="22"/>
            <w:rtl w:val="0"/>
            <w:lang w:val="de-DE"/>
          </w:rPr>
          <w:delText xml:space="preserve">nder Charles Des Voeuxzusammen, mit dem sie Goethes </w:delText>
        </w:r>
      </w:del>
      <w:del w:id="4187" w:date="2023-01-13T18:26:59Z" w:author="Jan Groh">
        <w:r>
          <w:rPr>
            <w:rFonts w:ascii="Garamond Premier Pro Caption" w:hAnsi="Garamond Premier Pro Caption" w:hint="default"/>
            <w:sz w:val="22"/>
            <w:szCs w:val="22"/>
            <w:rtl w:val="0"/>
          </w:rPr>
          <w:delText>›</w:delText>
        </w:r>
      </w:del>
      <w:del w:id="4188" w:date="2023-01-13T18:26:59Z" w:author="Jan Groh">
        <w:r>
          <w:rPr>
            <w:rFonts w:ascii="Garamond Premier Pro Caption" w:hAnsi="Garamond Premier Pro Caption"/>
            <w:sz w:val="22"/>
            <w:szCs w:val="22"/>
            <w:rtl w:val="0"/>
            <w:lang w:val="it-IT"/>
          </w:rPr>
          <w:delText>Tasso</w:delText>
        </w:r>
      </w:del>
      <w:del w:id="4189" w:date="2023-01-13T18:26:59Z" w:author="Jan Groh">
        <w:r>
          <w:rPr>
            <w:rFonts w:ascii="Garamond Premier Pro Caption" w:hAnsi="Garamond Premier Pro Caption" w:hint="default"/>
            <w:sz w:val="22"/>
            <w:szCs w:val="22"/>
            <w:rtl w:val="0"/>
          </w:rPr>
          <w:delText xml:space="preserve">‹ </w:delText>
        </w:r>
      </w:del>
      <w:del w:id="4190" w:date="2023-01-13T18:26:59Z" w:author="Jan Groh">
        <w:r>
          <w:rPr>
            <w:rFonts w:ascii="Garamond Premier Pro Caption" w:hAnsi="Garamond Premier Pro Caption"/>
            <w:sz w:val="22"/>
            <w:szCs w:val="22"/>
            <w:rtl w:val="0"/>
            <w:lang w:val="de-DE"/>
          </w:rPr>
          <w:delText xml:space="preserve">ins Englische </w:delText>
        </w:r>
      </w:del>
      <w:del w:id="4191" w:date="2023-01-13T18:26:59Z" w:author="Jan Groh">
        <w:r>
          <w:rPr>
            <w:rFonts w:ascii="Garamond Premier Pro Caption" w:hAnsi="Garamond Premier Pro Caption" w:hint="default"/>
            <w:sz w:val="22"/>
            <w:szCs w:val="22"/>
            <w:rtl w:val="0"/>
          </w:rPr>
          <w:delText>ü</w:delText>
        </w:r>
      </w:del>
      <w:del w:id="4192" w:date="2023-01-13T18:26:59Z" w:author="Jan Groh">
        <w:r>
          <w:rPr>
            <w:rFonts w:ascii="Garamond Premier Pro Caption" w:hAnsi="Garamond Premier Pro Caption"/>
            <w:sz w:val="22"/>
            <w:szCs w:val="22"/>
            <w:rtl w:val="0"/>
            <w:lang w:val="de-DE"/>
          </w:rPr>
          <w:delText>bersetzt.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193" w:date="2023-01-13T18:26:59Z" w:author="Jan Groh"/>
          <w:rFonts w:ascii="Garamond Premier Pro Caption" w:cs="Garamond Premier Pro Caption" w:hAnsi="Garamond Premier Pro Caption" w:eastAsia="Garamond Premier Pro Caption"/>
          <w:sz w:val="22"/>
          <w:szCs w:val="22"/>
        </w:rPr>
      </w:pPr>
      <w:del w:id="4194" w:date="2023-01-13T18:26:59Z" w:author="Jan Groh">
        <w:r>
          <w:rPr>
            <w:rFonts w:ascii="Garamond Premier Pro Italic" w:hAnsi="Garamond Premier Pro Italic"/>
            <w:sz w:val="22"/>
            <w:szCs w:val="22"/>
            <w:rtl w:val="0"/>
          </w:rPr>
          <w:delText>1827</w:delText>
        </w:r>
      </w:del>
      <w:del w:id="4195" w:date="2023-01-13T18:26:59Z" w:author="Jan Groh">
        <w:r>
          <w:rPr>
            <w:rFonts w:ascii="Garamond Premier Pro Italic" w:cs="Garamond Premier Pro Italic" w:hAnsi="Garamond Premier Pro Italic" w:eastAsia="Garamond Premier Pro Italic"/>
            <w:sz w:val="22"/>
            <w:szCs w:val="22"/>
          </w:rPr>
          <w:tab/>
        </w:r>
      </w:del>
      <w:del w:id="4196" w:date="2023-01-13T18:26:59Z" w:author="Jan Groh">
        <w:r>
          <w:rPr>
            <w:rFonts w:ascii="Garamond Premier Pro Italic" w:hAnsi="Garamond Premier Pro Italic"/>
            <w:sz w:val="22"/>
            <w:szCs w:val="22"/>
            <w:rtl w:val="0"/>
          </w:rPr>
          <w:delText>September:</w:delText>
        </w:r>
      </w:del>
      <w:del w:id="4197" w:date="2023-01-13T18:26:59Z" w:author="Jan Groh">
        <w:r>
          <w:rPr>
            <w:rFonts w:ascii="Garamond Premier Pro Caption" w:hAnsi="Garamond Premier Pro Caption"/>
            <w:sz w:val="22"/>
            <w:szCs w:val="22"/>
            <w:rtl w:val="0"/>
            <w:lang w:val="de-DE"/>
          </w:rPr>
          <w:delText xml:space="preserve"> Ottilie reist hochschwanger zur Erholung nach</w:delText>
        </w:r>
      </w:del>
      <w:del w:id="4198" w:date="2023-01-13T18:26:59Z" w:author="Jan Groh">
        <w:r>
          <w:rPr>
            <w:rFonts w:ascii="Garamond Premier Pro Caption" w:hAnsi="Garamond Premier Pro Caption"/>
            <w:sz w:val="22"/>
            <w:szCs w:val="22"/>
            <w:rtl w:val="0"/>
            <w:lang w:val="de-DE"/>
          </w:rPr>
          <w:delText xml:space="preserve"> </w:delText>
        </w:r>
      </w:del>
      <w:del w:id="4199" w:date="2023-01-13T18:26:59Z" w:author="Jan Groh">
        <w:r>
          <w:rPr>
            <w:rFonts w:ascii="Garamond Premier Pro Caption" w:hAnsi="Garamond Premier Pro Caption"/>
            <w:sz w:val="22"/>
            <w:szCs w:val="22"/>
            <w:rtl w:val="0"/>
            <w:lang w:val="de-DE"/>
          </w:rPr>
          <w:delText>Tiefurt und Dessau.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00" w:date="2023-01-13T18:26:59Z" w:author="Jan Groh"/>
          <w:rFonts w:ascii="Garamond Premier Pro Caption" w:cs="Garamond Premier Pro Caption" w:hAnsi="Garamond Premier Pro Caption" w:eastAsia="Garamond Premier Pro Caption"/>
          <w:sz w:val="22"/>
          <w:szCs w:val="22"/>
        </w:rPr>
      </w:pPr>
      <w:del w:id="4201" w:date="2023-01-13T18:26:59Z" w:author="Jan Groh">
        <w:r>
          <w:rPr>
            <w:rFonts w:ascii="Garamond Premier Pro Caption" w:cs="Garamond Premier Pro Caption" w:hAnsi="Garamond Premier Pro Caption" w:eastAsia="Garamond Premier Pro Caption"/>
            <w:sz w:val="22"/>
            <w:szCs w:val="22"/>
          </w:rPr>
          <w:tab/>
        </w:r>
      </w:del>
      <w:del w:id="4202" w:date="2023-01-13T18:26:59Z" w:author="Jan Groh">
        <w:r>
          <w:rPr>
            <w:rFonts w:ascii="Garamond Premier Pro Italic" w:hAnsi="Garamond Premier Pro Italic"/>
            <w:sz w:val="22"/>
            <w:szCs w:val="22"/>
            <w:rtl w:val="0"/>
            <w:lang w:val="de-DE"/>
          </w:rPr>
          <w:delText>29. Oktober:</w:delText>
        </w:r>
      </w:del>
      <w:del w:id="4203" w:date="2023-01-13T18:26:59Z" w:author="Jan Groh">
        <w:r>
          <w:rPr>
            <w:rFonts w:ascii="Garamond Premier Pro Caption" w:hAnsi="Garamond Premier Pro Caption"/>
            <w:sz w:val="22"/>
            <w:szCs w:val="22"/>
            <w:rtl w:val="0"/>
            <w:lang w:val="de-DE"/>
          </w:rPr>
          <w:delText xml:space="preserve"> Alma Sedina Henriette Cornelia von Goethe geboren.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04" w:date="2023-01-13T18:26:59Z" w:author="Jan Groh"/>
          <w:rFonts w:ascii="Garamond Premier Pro Caption" w:cs="Garamond Premier Pro Caption" w:hAnsi="Garamond Premier Pro Caption" w:eastAsia="Garamond Premier Pro Caption"/>
          <w:sz w:val="22"/>
          <w:szCs w:val="22"/>
        </w:rPr>
      </w:pPr>
      <w:del w:id="4205" w:date="2023-01-13T18:26:59Z" w:author="Jan Groh">
        <w:r>
          <w:rPr>
            <w:rFonts w:ascii="Garamond Premier Pro Italic" w:hAnsi="Garamond Premier Pro Italic"/>
            <w:sz w:val="22"/>
            <w:szCs w:val="22"/>
            <w:rtl w:val="0"/>
          </w:rPr>
          <w:delText>1828</w:delText>
        </w:r>
      </w:del>
      <w:del w:id="4206" w:date="2023-01-13T18:26:59Z" w:author="Jan Groh">
        <w:r>
          <w:rPr>
            <w:rFonts w:ascii="Garamond Premier Pro Italic" w:cs="Garamond Premier Pro Italic" w:hAnsi="Garamond Premier Pro Italic" w:eastAsia="Garamond Premier Pro Italic"/>
            <w:sz w:val="22"/>
            <w:szCs w:val="22"/>
          </w:rPr>
          <w:tab/>
        </w:r>
      </w:del>
      <w:del w:id="4207" w:date="2023-01-13T18:26:59Z" w:author="Jan Groh">
        <w:r>
          <w:rPr>
            <w:rFonts w:ascii="Garamond Premier Pro Italic" w:hAnsi="Garamond Premier Pro Italic"/>
            <w:sz w:val="22"/>
            <w:szCs w:val="22"/>
            <w:rtl w:val="0"/>
            <w:lang w:val="it-IT"/>
          </w:rPr>
          <w:delText>Juni:</w:delText>
        </w:r>
      </w:del>
      <w:del w:id="4208" w:date="2023-01-13T18:26:59Z" w:author="Jan Groh">
        <w:r>
          <w:rPr>
            <w:rFonts w:ascii="Garamond Premier Pro Caption" w:hAnsi="Garamond Premier Pro Caption"/>
            <w:sz w:val="22"/>
            <w:szCs w:val="22"/>
            <w:rtl w:val="0"/>
            <w:lang w:val="de-DE"/>
          </w:rPr>
          <w:delText xml:space="preserve"> Ottilie begleitet ihre Gro</w:delText>
        </w:r>
      </w:del>
      <w:del w:id="4209" w:date="2023-01-13T18:26:59Z" w:author="Jan Groh">
        <w:r>
          <w:rPr>
            <w:rFonts w:ascii="Garamond Premier Pro Caption" w:hAnsi="Garamond Premier Pro Caption" w:hint="default"/>
            <w:sz w:val="22"/>
            <w:szCs w:val="22"/>
            <w:rtl w:val="0"/>
            <w:lang w:val="de-DE"/>
          </w:rPr>
          <w:delText>ß</w:delText>
        </w:r>
      </w:del>
      <w:del w:id="4210" w:date="2023-01-13T18:26:59Z" w:author="Jan Groh">
        <w:r>
          <w:rPr>
            <w:rFonts w:ascii="Garamond Premier Pro Caption" w:hAnsi="Garamond Premier Pro Caption"/>
            <w:sz w:val="22"/>
            <w:szCs w:val="22"/>
            <w:rtl w:val="0"/>
            <w:lang w:val="de-DE"/>
          </w:rPr>
          <w:delText>mutter zur Kur nach Karlsbad.</w:delText>
        </w:r>
      </w:del>
      <w:del w:id="4211" w:date="2023-01-13T18:26:59Z" w:author="Jan Groh">
        <w:r>
          <w:rPr>
            <w:rFonts w:ascii="Garamond Premier Pro Caption" w:hAnsi="Garamond Premier Pro Caption"/>
            <w:sz w:val="22"/>
            <w:szCs w:val="22"/>
            <w:rtl w:val="0"/>
            <w:lang w:val="de-DE"/>
          </w:rPr>
          <w:delText xml:space="preserve"> </w:delText>
        </w:r>
      </w:del>
      <w:del w:id="4212" w:date="2023-01-13T18:26:59Z" w:author="Jan Groh">
        <w:r>
          <w:rPr>
            <w:rFonts w:ascii="Garamond Premier Pro Caption" w:hAnsi="Garamond Premier Pro Caption"/>
            <w:sz w:val="22"/>
            <w:szCs w:val="22"/>
            <w:rtl w:val="0"/>
            <w:lang w:val="de-DE"/>
          </w:rPr>
          <w:delText>Auf Betreiben Augusts zieht w</w:delText>
        </w:r>
      </w:del>
      <w:del w:id="4213" w:date="2023-01-13T18:26:59Z" w:author="Jan Groh">
        <w:r>
          <w:rPr>
            <w:rFonts w:ascii="Garamond Premier Pro Caption" w:hAnsi="Garamond Premier Pro Caption" w:hint="default"/>
            <w:sz w:val="22"/>
            <w:szCs w:val="22"/>
            <w:rtl w:val="0"/>
          </w:rPr>
          <w:delText>ä</w:delText>
        </w:r>
      </w:del>
      <w:del w:id="4214" w:date="2023-01-13T18:26:59Z" w:author="Jan Groh">
        <w:r>
          <w:rPr>
            <w:rFonts w:ascii="Garamond Premier Pro Caption" w:hAnsi="Garamond Premier Pro Caption"/>
            <w:sz w:val="22"/>
            <w:szCs w:val="22"/>
            <w:rtl w:val="0"/>
            <w:lang w:val="de-DE"/>
          </w:rPr>
          <w:delText>hrend ihrer Abwesenheit ihre Schwester Ulrike zur</w:delText>
        </w:r>
      </w:del>
      <w:del w:id="4215" w:date="2023-01-13T18:26:59Z" w:author="Jan Groh">
        <w:r>
          <w:rPr>
            <w:rFonts w:ascii="Garamond Premier Pro Caption" w:hAnsi="Garamond Premier Pro Caption" w:hint="default"/>
            <w:sz w:val="22"/>
            <w:szCs w:val="22"/>
            <w:rtl w:val="0"/>
          </w:rPr>
          <w:delText>ü</w:delText>
        </w:r>
      </w:del>
      <w:del w:id="4216" w:date="2023-01-13T18:26:59Z" w:author="Jan Groh">
        <w:r>
          <w:rPr>
            <w:rFonts w:ascii="Garamond Premier Pro Caption" w:hAnsi="Garamond Premier Pro Caption"/>
            <w:sz w:val="22"/>
            <w:szCs w:val="22"/>
            <w:rtl w:val="0"/>
            <w:lang w:val="de-DE"/>
          </w:rPr>
          <w:delText>ck zu ihrer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17" w:date="2023-01-13T18:26:59Z" w:author="Jan Groh"/>
          <w:rFonts w:ascii="Garamond Premier Pro Caption" w:cs="Garamond Premier Pro Caption" w:hAnsi="Garamond Premier Pro Caption" w:eastAsia="Garamond Premier Pro Caption"/>
          <w:sz w:val="22"/>
          <w:szCs w:val="22"/>
        </w:rPr>
      </w:pPr>
      <w:del w:id="4218" w:date="2023-01-13T18:26:59Z" w:author="Jan Groh">
        <w:r>
          <w:rPr>
            <w:rFonts w:ascii="Garamond Premier Pro Caption" w:cs="Garamond Premier Pro Caption" w:hAnsi="Garamond Premier Pro Caption" w:eastAsia="Garamond Premier Pro Caption"/>
            <w:sz w:val="22"/>
            <w:szCs w:val="22"/>
          </w:rPr>
          <w:tab/>
        </w:r>
      </w:del>
      <w:del w:id="4219" w:date="2023-01-13T18:26:59Z" w:author="Jan Groh">
        <w:r>
          <w:rPr>
            <w:rFonts w:ascii="Garamond Premier Pro Italic" w:hAnsi="Garamond Premier Pro Italic"/>
            <w:sz w:val="22"/>
            <w:szCs w:val="22"/>
            <w:rtl w:val="0"/>
            <w:lang w:val="it-IT"/>
          </w:rPr>
          <w:delText>14. Juni:</w:delText>
        </w:r>
      </w:del>
      <w:del w:id="4220" w:date="2023-01-13T18:26:59Z" w:author="Jan Groh">
        <w:r>
          <w:rPr>
            <w:rFonts w:ascii="Garamond Premier Pro Caption" w:hAnsi="Garamond Premier Pro Caption"/>
            <w:sz w:val="22"/>
            <w:szCs w:val="22"/>
            <w:rtl w:val="0"/>
            <w:lang w:val="de-DE"/>
          </w:rPr>
          <w:delText xml:space="preserve"> Tod des Gro</w:delText>
        </w:r>
      </w:del>
      <w:del w:id="4221" w:date="2023-01-13T18:26:59Z" w:author="Jan Groh">
        <w:r>
          <w:rPr>
            <w:rFonts w:ascii="Garamond Premier Pro Caption" w:hAnsi="Garamond Premier Pro Caption" w:hint="default"/>
            <w:sz w:val="22"/>
            <w:szCs w:val="22"/>
            <w:rtl w:val="0"/>
            <w:lang w:val="de-DE"/>
          </w:rPr>
          <w:delText>ß</w:delText>
        </w:r>
      </w:del>
      <w:del w:id="4222" w:date="2023-01-13T18:26:59Z" w:author="Jan Groh">
        <w:r>
          <w:rPr>
            <w:rFonts w:ascii="Garamond Premier Pro Caption" w:hAnsi="Garamond Premier Pro Caption"/>
            <w:sz w:val="22"/>
            <w:szCs w:val="22"/>
            <w:rtl w:val="0"/>
            <w:lang w:val="it-IT"/>
          </w:rPr>
          <w:delText>herzogs Carl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23" w:date="2023-01-13T18:26:59Z" w:author="Jan Groh"/>
          <w:rFonts w:ascii="Garamond Premier Pro Caption" w:cs="Garamond Premier Pro Caption" w:hAnsi="Garamond Premier Pro Caption" w:eastAsia="Garamond Premier Pro Caption"/>
          <w:sz w:val="22"/>
          <w:szCs w:val="22"/>
        </w:rPr>
      </w:pPr>
      <w:del w:id="4224" w:date="2023-01-13T18:26:59Z" w:author="Jan Groh">
        <w:r>
          <w:rPr>
            <w:rFonts w:ascii="Garamond Premier Pro Italic" w:hAnsi="Garamond Premier Pro Italic"/>
            <w:sz w:val="22"/>
            <w:szCs w:val="22"/>
            <w:rtl w:val="0"/>
          </w:rPr>
          <w:delText>1829</w:delText>
        </w:r>
      </w:del>
      <w:del w:id="4225" w:date="2023-01-13T18:26:59Z" w:author="Jan Groh">
        <w:r>
          <w:rPr>
            <w:rFonts w:ascii="Garamond Premier Pro Italic" w:cs="Garamond Premier Pro Italic" w:hAnsi="Garamond Premier Pro Italic" w:eastAsia="Garamond Premier Pro Italic"/>
            <w:sz w:val="22"/>
            <w:szCs w:val="22"/>
          </w:rPr>
          <w:tab/>
        </w:r>
      </w:del>
      <w:del w:id="4226" w:date="2023-01-13T18:26:59Z" w:author="Jan Groh">
        <w:r>
          <w:rPr>
            <w:rFonts w:ascii="Garamond Premier Pro Italic" w:hAnsi="Garamond Premier Pro Italic"/>
            <w:sz w:val="22"/>
            <w:szCs w:val="22"/>
            <w:rtl w:val="0"/>
            <w:lang w:val="it-IT"/>
          </w:rPr>
          <w:delText>Juni/Juli:</w:delText>
        </w:r>
      </w:del>
      <w:del w:id="4227" w:date="2023-01-13T18:26:59Z" w:author="Jan Groh">
        <w:r>
          <w:rPr>
            <w:rFonts w:ascii="Garamond Premier Pro Caption" w:hAnsi="Garamond Premier Pro Caption"/>
            <w:sz w:val="22"/>
            <w:szCs w:val="22"/>
            <w:rtl w:val="0"/>
          </w:rPr>
          <w:delText xml:space="preserve"> Gr</w:delText>
        </w:r>
      </w:del>
      <w:del w:id="4228" w:date="2023-01-13T18:26:59Z" w:author="Jan Groh">
        <w:r>
          <w:rPr>
            <w:rFonts w:ascii="Garamond Premier Pro Caption" w:hAnsi="Garamond Premier Pro Caption" w:hint="default"/>
            <w:sz w:val="22"/>
            <w:szCs w:val="22"/>
            <w:rtl w:val="0"/>
          </w:rPr>
          <w:delText>ü</w:delText>
        </w:r>
      </w:del>
      <w:del w:id="4229" w:date="2023-01-13T18:26:59Z" w:author="Jan Groh">
        <w:r>
          <w:rPr>
            <w:rFonts w:ascii="Garamond Premier Pro Caption" w:hAnsi="Garamond Premier Pro Caption"/>
            <w:sz w:val="22"/>
            <w:szCs w:val="22"/>
            <w:rtl w:val="0"/>
            <w:lang w:val="de-DE"/>
          </w:rPr>
          <w:delText xml:space="preserve">ndung der Wochenzeitschrift </w:delText>
        </w:r>
      </w:del>
      <w:del w:id="4230" w:date="2023-01-13T18:26:59Z" w:author="Jan Groh">
        <w:r>
          <w:rPr>
            <w:rFonts w:ascii="Garamond Premier Pro Caption" w:hAnsi="Garamond Premier Pro Caption" w:hint="default"/>
            <w:sz w:val="22"/>
            <w:szCs w:val="22"/>
            <w:rtl w:val="0"/>
            <w:lang w:val="it-IT"/>
          </w:rPr>
          <w:delText>»</w:delText>
        </w:r>
      </w:del>
      <w:del w:id="4231" w:date="2023-01-13T18:26:59Z" w:author="Jan Groh">
        <w:r>
          <w:rPr>
            <w:rFonts w:ascii="Garamond Premier Pro Caption" w:hAnsi="Garamond Premier Pro Caption"/>
            <w:sz w:val="22"/>
            <w:szCs w:val="22"/>
            <w:rtl w:val="0"/>
            <w:lang w:val="pt-PT"/>
          </w:rPr>
          <w:delText>Chaos</w:delText>
        </w:r>
      </w:del>
      <w:del w:id="4232" w:date="2023-01-13T18:26:59Z" w:author="Jan Groh">
        <w:r>
          <w:rPr>
            <w:rFonts w:ascii="Garamond Premier Pro Caption" w:hAnsi="Garamond Premier Pro Caption" w:hint="default"/>
            <w:sz w:val="22"/>
            <w:szCs w:val="22"/>
            <w:rtl w:val="0"/>
            <w:lang w:val="fr-FR"/>
          </w:rPr>
          <w:delText>«</w:delText>
        </w:r>
      </w:del>
      <w:del w:id="4233"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34" w:date="2023-01-13T18:26:59Z" w:author="Jan Groh"/>
          <w:rFonts w:ascii="Garamond Premier Pro Caption" w:cs="Garamond Premier Pro Caption" w:hAnsi="Garamond Premier Pro Caption" w:eastAsia="Garamond Premier Pro Caption"/>
          <w:sz w:val="22"/>
          <w:szCs w:val="22"/>
        </w:rPr>
      </w:pPr>
      <w:del w:id="4235" w:date="2023-01-13T18:26:59Z" w:author="Jan Groh">
        <w:r>
          <w:rPr>
            <w:rFonts w:ascii="Garamond Premier Pro Italic" w:hAnsi="Garamond Premier Pro Italic"/>
            <w:sz w:val="22"/>
            <w:szCs w:val="22"/>
            <w:rtl w:val="0"/>
          </w:rPr>
          <w:delText>1830</w:delText>
        </w:r>
      </w:del>
      <w:del w:id="4236" w:date="2023-01-13T18:26:59Z" w:author="Jan Groh">
        <w:r>
          <w:rPr>
            <w:rFonts w:ascii="Garamond Premier Pro Italic" w:cs="Garamond Premier Pro Italic" w:hAnsi="Garamond Premier Pro Italic" w:eastAsia="Garamond Premier Pro Italic"/>
            <w:sz w:val="22"/>
            <w:szCs w:val="22"/>
          </w:rPr>
          <w:tab/>
        </w:r>
      </w:del>
      <w:del w:id="4237" w:date="2023-01-13T18:26:59Z" w:author="Jan Groh">
        <w:r>
          <w:rPr>
            <w:rFonts w:ascii="Garamond Premier Pro Italic" w:hAnsi="Garamond Premier Pro Italic"/>
            <w:sz w:val="22"/>
            <w:szCs w:val="22"/>
            <w:rtl w:val="0"/>
            <w:lang w:val="de-DE"/>
          </w:rPr>
          <w:delText>22. April:</w:delText>
        </w:r>
      </w:del>
      <w:del w:id="4238" w:date="2023-01-13T18:26:59Z" w:author="Jan Groh">
        <w:r>
          <w:rPr>
            <w:rFonts w:ascii="Garamond Premier Pro Caption" w:hAnsi="Garamond Premier Pro Caption"/>
            <w:sz w:val="22"/>
            <w:szCs w:val="22"/>
            <w:rtl w:val="0"/>
            <w:lang w:val="de-DE"/>
          </w:rPr>
          <w:delText xml:space="preserve"> Zusammen mit Eckermann reist August zur Erholung nach Italien.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39" w:date="2023-01-13T18:26:59Z" w:author="Jan Groh"/>
          <w:rFonts w:ascii="Garamond Premier Pro Caption" w:cs="Garamond Premier Pro Caption" w:hAnsi="Garamond Premier Pro Caption" w:eastAsia="Garamond Premier Pro Caption"/>
          <w:sz w:val="22"/>
          <w:szCs w:val="22"/>
        </w:rPr>
      </w:pPr>
      <w:del w:id="4240" w:date="2023-01-13T18:26:59Z" w:author="Jan Groh">
        <w:r>
          <w:rPr>
            <w:rFonts w:ascii="Garamond Premier Pro Caption" w:cs="Garamond Premier Pro Caption" w:hAnsi="Garamond Premier Pro Caption" w:eastAsia="Garamond Premier Pro Caption"/>
            <w:sz w:val="22"/>
            <w:szCs w:val="22"/>
          </w:rPr>
          <w:tab/>
        </w:r>
      </w:del>
      <w:del w:id="4241" w:date="2023-01-13T18:26:59Z" w:author="Jan Groh">
        <w:r>
          <w:rPr>
            <w:rFonts w:ascii="Garamond Premier Pro Italic" w:hAnsi="Garamond Premier Pro Italic"/>
            <w:sz w:val="22"/>
            <w:szCs w:val="22"/>
            <w:rtl w:val="0"/>
            <w:lang w:val="it-IT"/>
          </w:rPr>
          <w:delText>Juni:</w:delText>
        </w:r>
      </w:del>
      <w:del w:id="4242" w:date="2023-01-13T18:26:59Z" w:author="Jan Groh">
        <w:r>
          <w:rPr>
            <w:rFonts w:ascii="Garamond Premier Pro Caption" w:hAnsi="Garamond Premier Pro Caption"/>
            <w:sz w:val="22"/>
            <w:szCs w:val="22"/>
            <w:rtl w:val="0"/>
            <w:lang w:val="de-DE"/>
          </w:rPr>
          <w:delText xml:space="preserve"> Mit Augusts Einverst</w:delText>
        </w:r>
      </w:del>
      <w:del w:id="4243" w:date="2023-01-13T18:26:59Z" w:author="Jan Groh">
        <w:r>
          <w:rPr>
            <w:rFonts w:ascii="Garamond Premier Pro Caption" w:hAnsi="Garamond Premier Pro Caption" w:hint="default"/>
            <w:sz w:val="22"/>
            <w:szCs w:val="22"/>
            <w:rtl w:val="0"/>
          </w:rPr>
          <w:delText>ä</w:delText>
        </w:r>
      </w:del>
      <w:del w:id="4244" w:date="2023-01-13T18:26:59Z" w:author="Jan Groh">
        <w:r>
          <w:rPr>
            <w:rFonts w:ascii="Garamond Premier Pro Caption" w:hAnsi="Garamond Premier Pro Caption"/>
            <w:sz w:val="22"/>
            <w:szCs w:val="22"/>
            <w:rtl w:val="0"/>
            <w:lang w:val="de-DE"/>
          </w:rPr>
          <w:delText>ndnis (offizielle) Wiederaufnahme des Briefwechsels zwischen Ottilie und Charles Sterling.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45" w:date="2023-01-13T18:26:59Z" w:author="Jan Groh"/>
          <w:rFonts w:ascii="Garamond Premier Pro Caption" w:cs="Garamond Premier Pro Caption" w:hAnsi="Garamond Premier Pro Caption" w:eastAsia="Garamond Premier Pro Caption"/>
          <w:sz w:val="22"/>
          <w:szCs w:val="22"/>
        </w:rPr>
      </w:pPr>
      <w:del w:id="4246" w:date="2023-01-13T18:26:59Z" w:author="Jan Groh">
        <w:r>
          <w:rPr>
            <w:rFonts w:ascii="Garamond Premier Pro Caption" w:cs="Garamond Premier Pro Caption" w:hAnsi="Garamond Premier Pro Caption" w:eastAsia="Garamond Premier Pro Caption"/>
            <w:sz w:val="22"/>
            <w:szCs w:val="22"/>
          </w:rPr>
          <w:tab/>
        </w:r>
      </w:del>
      <w:del w:id="4247" w:date="2023-01-13T18:26:59Z" w:author="Jan Groh">
        <w:r>
          <w:rPr>
            <w:rFonts w:ascii="Garamond Premier Pro Italic" w:hAnsi="Garamond Premier Pro Italic"/>
            <w:sz w:val="22"/>
            <w:szCs w:val="22"/>
            <w:rtl w:val="0"/>
          </w:rPr>
          <w:delText>September:</w:delText>
        </w:r>
      </w:del>
      <w:del w:id="4248" w:date="2023-01-13T18:26:59Z" w:author="Jan Groh">
        <w:r>
          <w:rPr>
            <w:rFonts w:ascii="Garamond Premier Pro Caption" w:hAnsi="Garamond Premier Pro Caption"/>
            <w:sz w:val="22"/>
            <w:szCs w:val="22"/>
            <w:rtl w:val="0"/>
            <w:lang w:val="de-DE"/>
          </w:rPr>
          <w:delText xml:space="preserve"> Ottilie trifft erstmals mit Samuel Naylor zusammen.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49" w:date="2023-01-13T18:26:59Z" w:author="Jan Groh"/>
          <w:rFonts w:ascii="Garamond Premier Pro Caption" w:cs="Garamond Premier Pro Caption" w:hAnsi="Garamond Premier Pro Caption" w:eastAsia="Garamond Premier Pro Caption"/>
          <w:sz w:val="22"/>
          <w:szCs w:val="22"/>
        </w:rPr>
      </w:pPr>
      <w:del w:id="4250" w:date="2023-01-13T18:26:59Z" w:author="Jan Groh">
        <w:r>
          <w:rPr>
            <w:rFonts w:ascii="Garamond Premier Pro Caption" w:cs="Garamond Premier Pro Caption" w:hAnsi="Garamond Premier Pro Caption" w:eastAsia="Garamond Premier Pro Caption"/>
            <w:sz w:val="22"/>
            <w:szCs w:val="22"/>
          </w:rPr>
          <w:tab/>
        </w:r>
      </w:del>
      <w:del w:id="4251" w:date="2023-01-13T18:26:59Z" w:author="Jan Groh">
        <w:r>
          <w:rPr>
            <w:rFonts w:ascii="Garamond Premier Pro Italic" w:hAnsi="Garamond Premier Pro Italic"/>
            <w:sz w:val="22"/>
            <w:szCs w:val="22"/>
            <w:rtl w:val="0"/>
            <w:lang w:val="de-DE"/>
          </w:rPr>
          <w:delText>26. Oktober:</w:delText>
        </w:r>
      </w:del>
      <w:del w:id="4252" w:date="2023-01-13T18:26:59Z" w:author="Jan Groh">
        <w:r>
          <w:rPr>
            <w:rFonts w:ascii="Garamond Premier Pro Caption" w:hAnsi="Garamond Premier Pro Caption"/>
            <w:sz w:val="22"/>
            <w:szCs w:val="22"/>
            <w:rtl w:val="0"/>
            <w:lang w:val="de-DE"/>
          </w:rPr>
          <w:delText xml:space="preserve"> August von Goethe in Rom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4253" w:date="2023-01-13T18:26:59Z" w:author="Jan Groh"/>
          <w:rFonts w:ascii="Garamond Premier Pro Caption" w:cs="Garamond Premier Pro Caption" w:hAnsi="Garamond Premier Pro Caption" w:eastAsia="Garamond Premier Pro Caption"/>
          <w:sz w:val="22"/>
          <w:szCs w:val="22"/>
        </w:rPr>
      </w:pPr>
      <w:del w:id="4254" w:date="2023-01-13T18:26:59Z" w:author="Jan Groh">
        <w:r>
          <w:rPr>
            <w:rFonts w:ascii="Garamond Premier Pro Caption" w:cs="Garamond Premier Pro Caption" w:hAnsi="Garamond Premier Pro Caption" w:eastAsia="Garamond Premier Pro Caption"/>
            <w:sz w:val="22"/>
            <w:szCs w:val="22"/>
          </w:rPr>
          <w:tab/>
        </w:r>
      </w:del>
      <w:del w:id="4255" w:date="2023-01-13T18:26:59Z" w:author="Jan Groh">
        <w:r>
          <w:rPr>
            <w:rFonts w:ascii="Garamond Premier Pro Italic" w:hAnsi="Garamond Premier Pro Italic"/>
            <w:sz w:val="22"/>
            <w:szCs w:val="22"/>
            <w:rtl w:val="0"/>
          </w:rPr>
          <w:delText>25. November:</w:delText>
        </w:r>
      </w:del>
      <w:del w:id="4256" w:date="2023-01-13T18:26:59Z" w:author="Jan Groh">
        <w:r>
          <w:rPr>
            <w:rFonts w:ascii="Garamond Premier Pro Caption" w:hAnsi="Garamond Premier Pro Caption"/>
            <w:sz w:val="22"/>
            <w:szCs w:val="22"/>
            <w:rtl w:val="0"/>
            <w:lang w:val="de-DE"/>
          </w:rPr>
          <w:delText xml:space="preserve"> Goethe hat einen schweren Blutsturz.</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4257"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258" w:date="2023-01-13T18:26:59Z" w:author="Jan Groh"/>
          <w:rFonts w:ascii="Garamond Premier Pro Italic" w:cs="Garamond Premier Pro Italic" w:hAnsi="Garamond Premier Pro Italic" w:eastAsia="Garamond Premier Pro Italic"/>
          <w:sz w:val="22"/>
          <w:szCs w:val="22"/>
        </w:rPr>
      </w:pPr>
      <w:del w:id="4259"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260" w:date="2023-01-13T18:26:59Z" w:author="Jan Groh"/>
          <w:rFonts w:ascii="Garamond Premier Pro Italic" w:cs="Garamond Premier Pro Italic" w:hAnsi="Garamond Premier Pro Italic" w:eastAsia="Garamond Premier Pro Italic"/>
          <w:sz w:val="22"/>
          <w:szCs w:val="22"/>
        </w:rPr>
      </w:pPr>
      <w:del w:id="4261" w:date="2023-01-13T18:26:59Z" w:author="Jan Groh">
        <w:r>
          <w:rPr>
            <w:rFonts w:ascii="Garamond Premier Pro Italic" w:hAnsi="Garamond Premier Pro Italic"/>
            <w:sz w:val="22"/>
            <w:szCs w:val="22"/>
            <w:rtl w:val="0"/>
            <w:lang w:val="de-DE"/>
          </w:rPr>
          <w:delText>Weimar, den 17. Mai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262" w:date="2023-01-13T18:26:59Z" w:author="Jan Groh"/>
          <w:rFonts w:ascii="Garamond Premier Pro Caption" w:cs="Garamond Premier Pro Caption" w:hAnsi="Garamond Premier Pro Caption" w:eastAsia="Garamond Premier Pro Caption"/>
          <w:sz w:val="22"/>
          <w:szCs w:val="22"/>
        </w:rPr>
      </w:pPr>
      <w:del w:id="4263" w:date="2023-01-13T18:26:59Z" w:author="Jan Groh">
        <w:r>
          <w:rPr>
            <w:rFonts w:ascii="Garamond Premier Pro Caption" w:hAnsi="Garamond Premier Pro Caption"/>
            <w:sz w:val="22"/>
            <w:szCs w:val="22"/>
            <w:rtl w:val="0"/>
            <w:lang w:val="de-DE"/>
          </w:rPr>
          <w:delText>Nun si</w:delText>
        </w:r>
      </w:del>
      <w:del w:id="4264" w:date="2023-01-13T18:26:59Z" w:author="Jan Groh">
        <w:r>
          <w:rPr>
            <w:rFonts w:ascii="Garamond Premier Pro Caption" w:hAnsi="Garamond Premier Pro Caption"/>
            <w:sz w:val="22"/>
            <w:szCs w:val="22"/>
            <w:rtl w:val="0"/>
            <w:lang w:val="de-DE"/>
          </w:rPr>
          <w:delText>e</w:delText>
        </w:r>
      </w:del>
      <w:del w:id="4265" w:date="2023-01-13T18:26:59Z" w:author="Jan Groh">
        <w:r>
          <w:rPr>
            <w:rFonts w:ascii="Garamond Premier Pro Caption" w:hAnsi="Garamond Premier Pro Caption"/>
            <w:sz w:val="22"/>
            <w:szCs w:val="22"/>
            <w:rtl w:val="0"/>
            <w:lang w:val="de-DE"/>
          </w:rPr>
          <w:delText>h einmal recht freundlich aus und h</w:delText>
        </w:r>
      </w:del>
      <w:del w:id="4266" w:date="2023-01-13T18:26:59Z" w:author="Jan Groh">
        <w:r>
          <w:rPr>
            <w:rFonts w:ascii="Garamond Premier Pro Caption" w:hAnsi="Garamond Premier Pro Caption" w:hint="default"/>
            <w:sz w:val="22"/>
            <w:szCs w:val="22"/>
            <w:rtl w:val="0"/>
            <w:lang w:val="sv-SE"/>
          </w:rPr>
          <w:delText>ö</w:delText>
        </w:r>
      </w:del>
      <w:del w:id="4267" w:date="2023-01-13T18:26:59Z" w:author="Jan Groh">
        <w:r>
          <w:rPr>
            <w:rFonts w:ascii="Garamond Premier Pro Caption" w:hAnsi="Garamond Premier Pro Caption"/>
            <w:sz w:val="22"/>
            <w:szCs w:val="22"/>
            <w:rtl w:val="0"/>
            <w:lang w:val="de-DE"/>
          </w:rPr>
          <w:delText>re, da</w:delText>
        </w:r>
      </w:del>
      <w:del w:id="4268" w:date="2023-01-13T18:26:59Z" w:author="Jan Groh">
        <w:r>
          <w:rPr>
            <w:rFonts w:ascii="Garamond Premier Pro Caption" w:hAnsi="Garamond Premier Pro Caption" w:hint="default"/>
            <w:sz w:val="22"/>
            <w:szCs w:val="22"/>
            <w:rtl w:val="0"/>
            <w:lang w:val="de-DE"/>
          </w:rPr>
          <w:delText xml:space="preserve">ß </w:delText>
        </w:r>
      </w:del>
      <w:del w:id="4269" w:date="2023-01-13T18:26:59Z" w:author="Jan Groh">
        <w:r>
          <w:rPr>
            <w:rFonts w:ascii="Garamond Premier Pro Caption" w:hAnsi="Garamond Premier Pro Caption"/>
            <w:sz w:val="22"/>
            <w:szCs w:val="22"/>
            <w:rtl w:val="0"/>
            <w:lang w:val="de-DE"/>
          </w:rPr>
          <w:delText xml:space="preserve">seit gestern der Tag meiner Trauung auf den 17. Juni festgesetzt ist. Adele, ich bin wie immer, </w:delText>
        </w:r>
      </w:del>
      <w:del w:id="4270" w:date="2023-01-13T18:26:59Z" w:author="Jan Groh">
        <w:r>
          <w:rPr>
            <w:rFonts w:ascii="Garamond Premier Pro Caption" w:hAnsi="Garamond Premier Pro Caption" w:hint="default"/>
            <w:sz w:val="22"/>
            <w:szCs w:val="22"/>
            <w:rtl w:val="0"/>
          </w:rPr>
          <w:delText xml:space="preserve">– </w:delText>
        </w:r>
      </w:del>
      <w:del w:id="4271" w:date="2023-01-13T18:26:59Z" w:author="Jan Groh">
        <w:r>
          <w:rPr>
            <w:rFonts w:ascii="Garamond Premier Pro Caption" w:hAnsi="Garamond Premier Pro Caption"/>
            <w:sz w:val="22"/>
            <w:szCs w:val="22"/>
            <w:rtl w:val="0"/>
            <w:lang w:val="de-DE"/>
          </w:rPr>
          <w:delText>man lasse einen Feind aufmarschieren und mir sich gegen</w:delText>
        </w:r>
      </w:del>
      <w:del w:id="4272" w:date="2023-01-13T18:26:59Z" w:author="Jan Groh">
        <w:r>
          <w:rPr>
            <w:rFonts w:ascii="Garamond Premier Pro Caption" w:hAnsi="Garamond Premier Pro Caption" w:hint="default"/>
            <w:sz w:val="22"/>
            <w:szCs w:val="22"/>
            <w:rtl w:val="0"/>
          </w:rPr>
          <w:delText>ü</w:delText>
        </w:r>
      </w:del>
      <w:del w:id="4273" w:date="2023-01-13T18:26:59Z" w:author="Jan Groh">
        <w:r>
          <w:rPr>
            <w:rFonts w:ascii="Garamond Premier Pro Caption" w:hAnsi="Garamond Premier Pro Caption"/>
            <w:sz w:val="22"/>
            <w:szCs w:val="22"/>
            <w:rtl w:val="0"/>
            <w:lang w:val="de-DE"/>
          </w:rPr>
          <w:delText>berstellen, und ich habe weit mehr Mut, als wenn ich zwischen tausend Hecken und Gestr</w:delText>
        </w:r>
      </w:del>
      <w:del w:id="4274" w:date="2023-01-13T18:26:59Z" w:author="Jan Groh">
        <w:r>
          <w:rPr>
            <w:rFonts w:ascii="Garamond Premier Pro Caption" w:hAnsi="Garamond Premier Pro Caption" w:hint="default"/>
            <w:sz w:val="22"/>
            <w:szCs w:val="22"/>
            <w:rtl w:val="0"/>
          </w:rPr>
          <w:delText>ä</w:delText>
        </w:r>
      </w:del>
      <w:del w:id="4275" w:date="2023-01-13T18:26:59Z" w:author="Jan Groh">
        <w:r>
          <w:rPr>
            <w:rFonts w:ascii="Garamond Premier Pro Caption" w:hAnsi="Garamond Premier Pro Caption"/>
            <w:sz w:val="22"/>
            <w:szCs w:val="22"/>
            <w:rtl w:val="0"/>
            <w:lang w:val="de-DE"/>
          </w:rPr>
          <w:delText>uchen ihn aufsuchen und vermuten mu</w:delText>
        </w:r>
      </w:del>
      <w:del w:id="4276" w:date="2023-01-13T18:26:59Z" w:author="Jan Groh">
        <w:r>
          <w:rPr>
            <w:rFonts w:ascii="Garamond Premier Pro Caption" w:hAnsi="Garamond Premier Pro Caption" w:hint="default"/>
            <w:sz w:val="22"/>
            <w:szCs w:val="22"/>
            <w:rtl w:val="0"/>
            <w:lang w:val="de-DE"/>
          </w:rPr>
          <w:delText>ß</w:delText>
        </w:r>
      </w:del>
      <w:del w:id="4277" w:date="2023-01-13T18:26:59Z" w:author="Jan Groh">
        <w:r>
          <w:rPr>
            <w:rFonts w:ascii="Garamond Premier Pro Caption" w:hAnsi="Garamond Premier Pro Caption"/>
            <w:sz w:val="22"/>
            <w:szCs w:val="22"/>
            <w:rtl w:val="0"/>
            <w:lang w:val="de-DE"/>
          </w:rPr>
          <w:delText>. So bin ich auch jetzt einmal wieder der alte tapfre Held, sitze wieder b</w:delText>
        </w:r>
      </w:del>
      <w:del w:id="4278" w:date="2023-01-13T18:26:59Z" w:author="Jan Groh">
        <w:r>
          <w:rPr>
            <w:rFonts w:ascii="Garamond Premier Pro Caption" w:hAnsi="Garamond Premier Pro Caption" w:hint="default"/>
            <w:sz w:val="22"/>
            <w:szCs w:val="22"/>
            <w:rtl w:val="0"/>
          </w:rPr>
          <w:delText>ü</w:delText>
        </w:r>
      </w:del>
      <w:del w:id="4279" w:date="2023-01-13T18:26:59Z" w:author="Jan Groh">
        <w:r>
          <w:rPr>
            <w:rFonts w:ascii="Garamond Premier Pro Caption" w:hAnsi="Garamond Premier Pro Caption"/>
            <w:sz w:val="22"/>
            <w:szCs w:val="22"/>
            <w:rtl w:val="0"/>
            <w:lang w:val="de-DE"/>
          </w:rPr>
          <w:delText>gelfest und will nun einmal wieder mutig in Gottes Namen vorw</w:delText>
        </w:r>
      </w:del>
      <w:del w:id="4280" w:date="2023-01-13T18:26:59Z" w:author="Jan Groh">
        <w:r>
          <w:rPr>
            <w:rFonts w:ascii="Garamond Premier Pro Caption" w:hAnsi="Garamond Premier Pro Caption" w:hint="default"/>
            <w:sz w:val="22"/>
            <w:szCs w:val="22"/>
            <w:rtl w:val="0"/>
          </w:rPr>
          <w:delText>ä</w:delText>
        </w:r>
      </w:del>
      <w:del w:id="4281" w:date="2023-01-13T18:26:59Z" w:author="Jan Groh">
        <w:r>
          <w:rPr>
            <w:rFonts w:ascii="Garamond Premier Pro Caption" w:hAnsi="Garamond Premier Pro Caption"/>
            <w:sz w:val="22"/>
            <w:szCs w:val="22"/>
            <w:rtl w:val="0"/>
            <w:lang w:val="de-DE"/>
          </w:rPr>
          <w:delText>rts. Lasse es Dich nicht zu sehr betr</w:delText>
        </w:r>
      </w:del>
      <w:del w:id="4282" w:date="2023-01-13T18:26:59Z" w:author="Jan Groh">
        <w:r>
          <w:rPr>
            <w:rFonts w:ascii="Garamond Premier Pro Caption" w:hAnsi="Garamond Premier Pro Caption" w:hint="default"/>
            <w:sz w:val="22"/>
            <w:szCs w:val="22"/>
            <w:rtl w:val="0"/>
          </w:rPr>
          <w:delText>ü</w:delText>
        </w:r>
      </w:del>
      <w:del w:id="4283" w:date="2023-01-13T18:26:59Z" w:author="Jan Groh">
        <w:r>
          <w:rPr>
            <w:rFonts w:ascii="Garamond Premier Pro Caption" w:hAnsi="Garamond Premier Pro Caption"/>
            <w:sz w:val="22"/>
            <w:szCs w:val="22"/>
            <w:rtl w:val="0"/>
            <w:lang w:val="de-DE"/>
          </w:rPr>
          <w:delText>ben, da</w:delText>
        </w:r>
      </w:del>
      <w:del w:id="4284" w:date="2023-01-13T18:26:59Z" w:author="Jan Groh">
        <w:r>
          <w:rPr>
            <w:rFonts w:ascii="Garamond Premier Pro Caption" w:hAnsi="Garamond Premier Pro Caption" w:hint="default"/>
            <w:sz w:val="22"/>
            <w:szCs w:val="22"/>
            <w:rtl w:val="0"/>
            <w:lang w:val="de-DE"/>
          </w:rPr>
          <w:delText xml:space="preserve">ß </w:delText>
        </w:r>
      </w:del>
      <w:del w:id="4285" w:date="2023-01-13T18:26:59Z" w:author="Jan Groh">
        <w:r>
          <w:rPr>
            <w:rFonts w:ascii="Garamond Premier Pro Caption" w:hAnsi="Garamond Premier Pro Caption"/>
            <w:sz w:val="22"/>
            <w:szCs w:val="22"/>
            <w:rtl w:val="0"/>
            <w:lang w:val="de-DE"/>
          </w:rPr>
          <w:delText xml:space="preserve">es gerade diese Tage sind; </w:delText>
        </w:r>
      </w:del>
      <w:del w:id="4286" w:date="2023-01-13T18:26:59Z" w:author="Jan Groh">
        <w:r>
          <w:rPr>
            <w:rFonts w:ascii="Garamond Premier Pro Caption" w:hAnsi="Garamond Premier Pro Caption" w:hint="default"/>
            <w:sz w:val="22"/>
            <w:szCs w:val="22"/>
            <w:rtl w:val="0"/>
          </w:rPr>
          <w:delText xml:space="preserve">– </w:delText>
        </w:r>
      </w:del>
      <w:del w:id="4287" w:date="2023-01-13T18:26:59Z" w:author="Jan Groh">
        <w:r>
          <w:rPr>
            <w:rFonts w:ascii="Garamond Premier Pro Caption" w:hAnsi="Garamond Premier Pro Caption"/>
            <w:sz w:val="22"/>
            <w:szCs w:val="22"/>
            <w:rtl w:val="0"/>
          </w:rPr>
          <w:delText>si</w:delText>
        </w:r>
      </w:del>
      <w:del w:id="4288" w:date="2023-01-13T18:26:59Z" w:author="Jan Groh">
        <w:r>
          <w:rPr>
            <w:rFonts w:ascii="Garamond Premier Pro Caption" w:hAnsi="Garamond Premier Pro Caption"/>
            <w:sz w:val="22"/>
            <w:szCs w:val="22"/>
            <w:rtl w:val="0"/>
            <w:lang w:val="de-DE"/>
          </w:rPr>
          <w:delText>e</w:delText>
        </w:r>
      </w:del>
      <w:del w:id="4289" w:date="2023-01-13T18:26:59Z" w:author="Jan Groh">
        <w:r>
          <w:rPr>
            <w:rFonts w:ascii="Garamond Premier Pro Caption" w:hAnsi="Garamond Premier Pro Caption"/>
            <w:sz w:val="22"/>
            <w:szCs w:val="22"/>
            <w:rtl w:val="0"/>
            <w:lang w:val="de-DE"/>
          </w:rPr>
          <w:delText>h, das Schicksal ehrt mich dadurch, da</w:delText>
        </w:r>
      </w:del>
      <w:del w:id="4290" w:date="2023-01-13T18:26:59Z" w:author="Jan Groh">
        <w:r>
          <w:rPr>
            <w:rFonts w:ascii="Garamond Premier Pro Caption" w:hAnsi="Garamond Premier Pro Caption" w:hint="default"/>
            <w:sz w:val="22"/>
            <w:szCs w:val="22"/>
            <w:rtl w:val="0"/>
            <w:lang w:val="de-DE"/>
          </w:rPr>
          <w:delText xml:space="preserve">ß </w:delText>
        </w:r>
      </w:del>
      <w:del w:id="4291" w:date="2023-01-13T18:26:59Z" w:author="Jan Groh">
        <w:r>
          <w:rPr>
            <w:rFonts w:ascii="Garamond Premier Pro Caption" w:hAnsi="Garamond Premier Pro Caption"/>
            <w:sz w:val="22"/>
            <w:szCs w:val="22"/>
            <w:rtl w:val="0"/>
            <w:lang w:val="de-DE"/>
          </w:rPr>
          <w:delText>es mir so viel Kraft zutraut, und zu entfernen brauche ich ja aus meiner Seele keinen Gedanken; alle, die darin wohnen und weilen und in den Tagen wohl h</w:delText>
        </w:r>
      </w:del>
      <w:del w:id="4292" w:date="2023-01-13T18:26:59Z" w:author="Jan Groh">
        <w:r>
          <w:rPr>
            <w:rFonts w:ascii="Garamond Premier Pro Caption" w:hAnsi="Garamond Premier Pro Caption" w:hint="default"/>
            <w:sz w:val="22"/>
            <w:szCs w:val="22"/>
            <w:rtl w:val="0"/>
          </w:rPr>
          <w:delText>ä</w:delText>
        </w:r>
      </w:del>
      <w:del w:id="4293" w:date="2023-01-13T18:26:59Z" w:author="Jan Groh">
        <w:r>
          <w:rPr>
            <w:rFonts w:ascii="Garamond Premier Pro Caption" w:hAnsi="Garamond Premier Pro Caption"/>
            <w:sz w:val="22"/>
            <w:szCs w:val="22"/>
            <w:rtl w:val="0"/>
            <w:lang w:val="de-DE"/>
          </w:rPr>
          <w:delText>ufig einkehren werden, machen sie ja nur heiliger, fr</w:delText>
        </w:r>
      </w:del>
      <w:del w:id="4294" w:date="2023-01-13T18:26:59Z" w:author="Jan Groh">
        <w:r>
          <w:rPr>
            <w:rFonts w:ascii="Garamond Premier Pro Caption" w:hAnsi="Garamond Premier Pro Caption" w:hint="default"/>
            <w:sz w:val="22"/>
            <w:szCs w:val="22"/>
            <w:rtl w:val="0"/>
            <w:lang w:val="sv-SE"/>
          </w:rPr>
          <w:delText>ö</w:delText>
        </w:r>
      </w:del>
      <w:del w:id="4295" w:date="2023-01-13T18:26:59Z" w:author="Jan Groh">
        <w:r>
          <w:rPr>
            <w:rFonts w:ascii="Garamond Premier Pro Caption" w:hAnsi="Garamond Premier Pro Caption"/>
            <w:sz w:val="22"/>
            <w:szCs w:val="22"/>
            <w:rtl w:val="0"/>
            <w:lang w:val="de-DE"/>
          </w:rPr>
          <w:delText>mmer und st</w:delText>
        </w:r>
      </w:del>
      <w:del w:id="4296" w:date="2023-01-13T18:26:59Z" w:author="Jan Groh">
        <w:r>
          <w:rPr>
            <w:rFonts w:ascii="Garamond Premier Pro Caption" w:hAnsi="Garamond Premier Pro Caption" w:hint="default"/>
            <w:sz w:val="22"/>
            <w:szCs w:val="22"/>
            <w:rtl w:val="0"/>
          </w:rPr>
          <w:delText>ä</w:delText>
        </w:r>
      </w:del>
      <w:del w:id="4297" w:date="2023-01-13T18:26:59Z" w:author="Jan Groh">
        <w:r>
          <w:rPr>
            <w:rFonts w:ascii="Garamond Premier Pro Caption" w:hAnsi="Garamond Premier Pro Caption"/>
            <w:sz w:val="22"/>
            <w:szCs w:val="22"/>
            <w:rtl w:val="0"/>
          </w:rPr>
          <w:delText xml:space="preserve">rker. </w:delText>
        </w:r>
      </w:del>
      <w:del w:id="4298" w:date="2023-01-13T18:26:59Z" w:author="Jan Groh">
        <w:r>
          <w:rPr>
            <w:rFonts w:ascii="Garamond Premier Pro Caption" w:hAnsi="Garamond Premier Pro Caption" w:hint="default"/>
            <w:sz w:val="22"/>
            <w:szCs w:val="22"/>
            <w:rtl w:val="0"/>
          </w:rPr>
          <w:delText xml:space="preserve">– </w:delText>
        </w:r>
      </w:del>
      <w:del w:id="4299" w:date="2023-01-13T18:26:59Z" w:author="Jan Groh">
        <w:r>
          <w:rPr>
            <w:rFonts w:ascii="Garamond Premier Pro Caption" w:hAnsi="Garamond Premier Pro Caption"/>
            <w:sz w:val="22"/>
            <w:szCs w:val="22"/>
            <w:rtl w:val="0"/>
            <w:lang w:val="de-DE"/>
          </w:rPr>
          <w:delText>Dem Vater</w:delText>
        </w:r>
      </w:del>
      <w:del w:id="4300" w:date="2023-01-13T18:26:59Z" w:author="Jan Groh">
        <w:r>
          <w:rPr>
            <w:rFonts w:ascii="Garamond Premier Pro Caption" w:cs="Garamond Premier Pro Caption" w:hAnsi="Garamond Premier Pro Caption" w:eastAsia="Garamond Premier Pro Caption"/>
            <w:sz w:val="22"/>
            <w:szCs w:val="22"/>
            <w:vertAlign w:val="superscript"/>
          </w:rPr>
          <w:footnoteReference w:id="98"/>
        </w:r>
      </w:del>
      <w:del w:id="4301" w:date="2023-01-13T18:26:59Z" w:author="Jan Groh">
        <w:r>
          <w:rPr>
            <w:rFonts w:ascii="Garamond Premier Pro Caption" w:hAnsi="Garamond Premier Pro Caption"/>
            <w:sz w:val="22"/>
            <w:szCs w:val="22"/>
            <w:rtl w:val="0"/>
            <w:lang w:val="de-DE"/>
          </w:rPr>
          <w:delText>sage nichts davon, da ich nicht wei</w:delText>
        </w:r>
      </w:del>
      <w:del w:id="4302" w:date="2023-01-13T18:26:59Z" w:author="Jan Groh">
        <w:r>
          <w:rPr>
            <w:rFonts w:ascii="Garamond Premier Pro Caption" w:hAnsi="Garamond Premier Pro Caption" w:hint="default"/>
            <w:sz w:val="22"/>
            <w:szCs w:val="22"/>
            <w:rtl w:val="0"/>
            <w:lang w:val="de-DE"/>
          </w:rPr>
          <w:delText>ß</w:delText>
        </w:r>
      </w:del>
      <w:del w:id="4303" w:date="2023-01-13T18:26:59Z" w:author="Jan Groh">
        <w:r>
          <w:rPr>
            <w:rFonts w:ascii="Garamond Premier Pro Caption" w:hAnsi="Garamond Premier Pro Caption"/>
            <w:sz w:val="22"/>
            <w:szCs w:val="22"/>
            <w:rtl w:val="0"/>
            <w:lang w:val="de-DE"/>
          </w:rPr>
          <w:delText>, ob August ihm heute dar</w:delText>
        </w:r>
      </w:del>
      <w:del w:id="4304" w:date="2023-01-13T18:26:59Z" w:author="Jan Groh">
        <w:r>
          <w:rPr>
            <w:rFonts w:ascii="Garamond Premier Pro Caption" w:hAnsi="Garamond Premier Pro Caption" w:hint="default"/>
            <w:sz w:val="22"/>
            <w:szCs w:val="22"/>
            <w:rtl w:val="0"/>
          </w:rPr>
          <w:delText>ü</w:delText>
        </w:r>
      </w:del>
      <w:del w:id="4305" w:date="2023-01-13T18:26:59Z" w:author="Jan Groh">
        <w:r>
          <w:rPr>
            <w:rFonts w:ascii="Garamond Premier Pro Caption" w:hAnsi="Garamond Premier Pro Caption"/>
            <w:sz w:val="22"/>
            <w:szCs w:val="22"/>
            <w:rtl w:val="0"/>
            <w:lang w:val="de-DE"/>
          </w:rPr>
          <w:delText>ber geschrieben hat. Wie ich mich ihm durch Deine Worte, da</w:delText>
        </w:r>
      </w:del>
      <w:del w:id="4306" w:date="2023-01-13T18:26:59Z" w:author="Jan Groh">
        <w:r>
          <w:rPr>
            <w:rFonts w:ascii="Garamond Premier Pro Caption" w:hAnsi="Garamond Premier Pro Caption" w:hint="default"/>
            <w:sz w:val="22"/>
            <w:szCs w:val="22"/>
            <w:rtl w:val="0"/>
            <w:lang w:val="de-DE"/>
          </w:rPr>
          <w:delText xml:space="preserve">ß </w:delText>
        </w:r>
      </w:del>
      <w:del w:id="4307" w:date="2023-01-13T18:26:59Z" w:author="Jan Groh">
        <w:r>
          <w:rPr>
            <w:rFonts w:ascii="Garamond Premier Pro Caption" w:hAnsi="Garamond Premier Pro Caption"/>
            <w:sz w:val="22"/>
            <w:szCs w:val="22"/>
            <w:rtl w:val="0"/>
            <w:lang w:val="de-DE"/>
          </w:rPr>
          <w:delText>er unser B</w:delText>
        </w:r>
      </w:del>
      <w:del w:id="4308" w:date="2023-01-13T18:26:59Z" w:author="Jan Groh">
        <w:r>
          <w:rPr>
            <w:rFonts w:ascii="Garamond Premier Pro Caption" w:hAnsi="Garamond Premier Pro Caption" w:hint="default"/>
            <w:sz w:val="22"/>
            <w:szCs w:val="22"/>
            <w:rtl w:val="0"/>
          </w:rPr>
          <w:delText>ü</w:delText>
        </w:r>
      </w:del>
      <w:del w:id="4309" w:date="2023-01-13T18:26:59Z" w:author="Jan Groh">
        <w:r>
          <w:rPr>
            <w:rFonts w:ascii="Garamond Premier Pro Caption" w:hAnsi="Garamond Premier Pro Caption"/>
            <w:sz w:val="22"/>
            <w:szCs w:val="22"/>
            <w:rtl w:val="0"/>
            <w:lang w:val="de-DE"/>
          </w:rPr>
          <w:delText>ndnis versteht, n</w:delText>
        </w:r>
      </w:del>
      <w:del w:id="4310" w:date="2023-01-13T18:26:59Z" w:author="Jan Groh">
        <w:r>
          <w:rPr>
            <w:rFonts w:ascii="Garamond Premier Pro Caption" w:hAnsi="Garamond Premier Pro Caption" w:hint="default"/>
            <w:sz w:val="22"/>
            <w:szCs w:val="22"/>
            <w:rtl w:val="0"/>
          </w:rPr>
          <w:delText>ä</w:delText>
        </w:r>
      </w:del>
      <w:del w:id="4311" w:date="2023-01-13T18:26:59Z" w:author="Jan Groh">
        <w:r>
          <w:rPr>
            <w:rFonts w:ascii="Garamond Premier Pro Caption" w:hAnsi="Garamond Premier Pro Caption"/>
            <w:sz w:val="22"/>
            <w:szCs w:val="22"/>
            <w:rtl w:val="0"/>
            <w:lang w:val="en-US"/>
          </w:rPr>
          <w:delText>her f</w:delText>
        </w:r>
      </w:del>
      <w:del w:id="4312" w:date="2023-01-13T18:26:59Z" w:author="Jan Groh">
        <w:r>
          <w:rPr>
            <w:rFonts w:ascii="Garamond Premier Pro Caption" w:hAnsi="Garamond Premier Pro Caption" w:hint="default"/>
            <w:sz w:val="22"/>
            <w:szCs w:val="22"/>
            <w:rtl w:val="0"/>
          </w:rPr>
          <w:delText>ü</w:delText>
        </w:r>
      </w:del>
      <w:del w:id="4313" w:date="2023-01-13T18:26:59Z" w:author="Jan Groh">
        <w:r>
          <w:rPr>
            <w:rFonts w:ascii="Garamond Premier Pro Caption" w:hAnsi="Garamond Premier Pro Caption"/>
            <w:sz w:val="22"/>
            <w:szCs w:val="22"/>
            <w:rtl w:val="0"/>
            <w:lang w:val="de-DE"/>
          </w:rPr>
          <w:delText xml:space="preserve">hle! </w:delText>
        </w:r>
      </w:del>
      <w:del w:id="4314" w:date="2023-01-13T18:26:59Z" w:author="Jan Groh">
        <w:r>
          <w:rPr>
            <w:rFonts w:ascii="Garamond Premier Pro Caption" w:hAnsi="Garamond Premier Pro Caption" w:hint="default"/>
            <w:sz w:val="22"/>
            <w:szCs w:val="22"/>
            <w:rtl w:val="0"/>
          </w:rPr>
          <w:delText xml:space="preserve">– </w:delText>
        </w:r>
      </w:del>
      <w:del w:id="4315" w:date="2023-01-13T18:26:59Z" w:author="Jan Groh">
        <w:r>
          <w:rPr>
            <w:rFonts w:ascii="Garamond Premier Pro Caption" w:hAnsi="Garamond Premier Pro Caption"/>
            <w:sz w:val="22"/>
            <w:szCs w:val="22"/>
            <w:rtl w:val="0"/>
            <w:lang w:val="de-DE"/>
          </w:rPr>
          <w:delText>Ich gestehe, ich habe noch eine kleine Angst; er hat mich jetzt dadurch, da</w:delText>
        </w:r>
      </w:del>
      <w:del w:id="4316" w:date="2023-01-13T18:26:59Z" w:author="Jan Groh">
        <w:r>
          <w:rPr>
            <w:rFonts w:ascii="Garamond Premier Pro Caption" w:hAnsi="Garamond Premier Pro Caption" w:hint="default"/>
            <w:sz w:val="22"/>
            <w:szCs w:val="22"/>
            <w:rtl w:val="0"/>
            <w:lang w:val="de-DE"/>
          </w:rPr>
          <w:delText xml:space="preserve">ß </w:delText>
        </w:r>
      </w:del>
      <w:del w:id="4317" w:date="2023-01-13T18:26:59Z" w:author="Jan Groh">
        <w:r>
          <w:rPr>
            <w:rFonts w:ascii="Garamond Premier Pro Caption" w:hAnsi="Garamond Premier Pro Caption"/>
            <w:sz w:val="22"/>
            <w:szCs w:val="22"/>
            <w:rtl w:val="0"/>
            <w:lang w:val="de-DE"/>
          </w:rPr>
          <w:delText>er August gl</w:delText>
        </w:r>
      </w:del>
      <w:del w:id="4318" w:date="2023-01-13T18:26:59Z" w:author="Jan Groh">
        <w:r>
          <w:rPr>
            <w:rFonts w:ascii="Garamond Premier Pro Caption" w:hAnsi="Garamond Premier Pro Caption" w:hint="default"/>
            <w:sz w:val="22"/>
            <w:szCs w:val="22"/>
            <w:rtl w:val="0"/>
          </w:rPr>
          <w:delText>ü</w:delText>
        </w:r>
      </w:del>
      <w:del w:id="4319" w:date="2023-01-13T18:26:59Z" w:author="Jan Groh">
        <w:r>
          <w:rPr>
            <w:rFonts w:ascii="Garamond Premier Pro Caption" w:hAnsi="Garamond Premier Pro Caption"/>
            <w:sz w:val="22"/>
            <w:szCs w:val="22"/>
            <w:rtl w:val="0"/>
            <w:lang w:val="de-DE"/>
          </w:rPr>
          <w:delText xml:space="preserve">cklich sieht, lieb, </w:delText>
        </w:r>
      </w:del>
      <w:del w:id="4320" w:date="2023-01-13T18:26:59Z" w:author="Jan Groh">
        <w:r>
          <w:rPr>
            <w:rFonts w:ascii="Garamond Premier Pro Caption" w:hAnsi="Garamond Premier Pro Caption" w:hint="default"/>
            <w:sz w:val="22"/>
            <w:szCs w:val="22"/>
            <w:rtl w:val="0"/>
          </w:rPr>
          <w:delText xml:space="preserve">– </w:delText>
        </w:r>
      </w:del>
      <w:del w:id="4321" w:date="2023-01-13T18:26:59Z" w:author="Jan Groh">
        <w:r>
          <w:rPr>
            <w:rFonts w:ascii="Garamond Premier Pro Caption" w:hAnsi="Garamond Premier Pro Caption"/>
            <w:sz w:val="22"/>
            <w:szCs w:val="22"/>
            <w:rtl w:val="0"/>
            <w:lang w:val="de-DE"/>
          </w:rPr>
          <w:delText>aber er kennt mich nicht; wie werde ich ihm gefallen, wenn die Zeit und das t</w:delText>
        </w:r>
      </w:del>
      <w:del w:id="4322" w:date="2023-01-13T18:26:59Z" w:author="Jan Groh">
        <w:r>
          <w:rPr>
            <w:rFonts w:ascii="Garamond Premier Pro Caption" w:hAnsi="Garamond Premier Pro Caption" w:hint="default"/>
            <w:sz w:val="22"/>
            <w:szCs w:val="22"/>
            <w:rtl w:val="0"/>
          </w:rPr>
          <w:delText>ä</w:delText>
        </w:r>
      </w:del>
      <w:del w:id="4323" w:date="2023-01-13T18:26:59Z" w:author="Jan Groh">
        <w:r>
          <w:rPr>
            <w:rFonts w:ascii="Garamond Premier Pro Caption" w:hAnsi="Garamond Premier Pro Caption"/>
            <w:sz w:val="22"/>
            <w:szCs w:val="22"/>
            <w:rtl w:val="0"/>
            <w:lang w:val="de-DE"/>
          </w:rPr>
          <w:delText>gliche Beisammensein ein Blatt nach dem andern meines Charakters und Wesens vor ihm umschl</w:delText>
        </w:r>
      </w:del>
      <w:del w:id="4324" w:date="2023-01-13T18:26:59Z" w:author="Jan Groh">
        <w:r>
          <w:rPr>
            <w:rFonts w:ascii="Garamond Premier Pro Caption" w:hAnsi="Garamond Premier Pro Caption" w:hint="default"/>
            <w:sz w:val="22"/>
            <w:szCs w:val="22"/>
            <w:rtl w:val="0"/>
          </w:rPr>
          <w:delText>ä</w:delText>
        </w:r>
      </w:del>
      <w:del w:id="4325" w:date="2023-01-13T18:26:59Z" w:author="Jan Groh">
        <w:r>
          <w:rPr>
            <w:rFonts w:ascii="Garamond Premier Pro Caption" w:hAnsi="Garamond Premier Pro Caption"/>
            <w:sz w:val="22"/>
            <w:szCs w:val="22"/>
            <w:rtl w:val="0"/>
            <w:lang w:val="zh-TW" w:eastAsia="zh-TW"/>
          </w:rPr>
          <w:delText>gt?</w:delText>
        </w:r>
      </w:del>
      <w:del w:id="4326"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29" w:date="2023-01-13T18:26:59Z" w:author="Jan Groh"/>
          <w:rFonts w:ascii="Garamond Premier Pro Italic" w:cs="Garamond Premier Pro Italic" w:hAnsi="Garamond Premier Pro Italic" w:eastAsia="Garamond Premier Pro Italic"/>
          <w:sz w:val="22"/>
          <w:szCs w:val="22"/>
        </w:rPr>
      </w:pPr>
      <w:del w:id="4330" w:date="2023-01-13T18:26:59Z" w:author="Jan Groh">
        <w:r>
          <w:rPr>
            <w:rFonts w:ascii="Garamond Premier Pro Italic" w:hAnsi="Garamond Premier Pro Italic"/>
            <w:sz w:val="22"/>
            <w:szCs w:val="22"/>
            <w:rtl w:val="0"/>
            <w:lang w:val="de-DE"/>
          </w:rPr>
          <w:delText>Aus Johann Wolfgang von Goethes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31" w:date="2023-01-13T18:26:59Z" w:author="Jan Groh"/>
          <w:rFonts w:ascii="Garamond Premier Pro Italic" w:cs="Garamond Premier Pro Italic" w:hAnsi="Garamond Premier Pro Italic" w:eastAsia="Garamond Premier Pro Italic"/>
          <w:sz w:val="22"/>
          <w:szCs w:val="22"/>
        </w:rPr>
      </w:pPr>
      <w:del w:id="4332" w:date="2023-01-13T18:26:59Z" w:author="Jan Groh">
        <w:r>
          <w:rPr>
            <w:rFonts w:ascii="Garamond Premier Pro Italic" w:hAnsi="Garamond Premier Pro Italic"/>
            <w:sz w:val="22"/>
            <w:szCs w:val="22"/>
            <w:rtl w:val="0"/>
            <w:lang w:val="de-DE"/>
          </w:rPr>
          <w:delText>17. Juni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33" w:date="2023-01-13T18:26:59Z" w:author="Jan Groh"/>
          <w:rFonts w:ascii="Garamond Premier Pro Caption" w:cs="Garamond Premier Pro Caption" w:hAnsi="Garamond Premier Pro Caption" w:eastAsia="Garamond Premier Pro Caption"/>
          <w:sz w:val="22"/>
          <w:szCs w:val="22"/>
        </w:rPr>
      </w:pPr>
      <w:del w:id="4334" w:date="2023-01-13T18:26:59Z" w:author="Jan Groh">
        <w:r>
          <w:rPr>
            <w:rFonts w:ascii="Garamond Premier Pro Caption" w:hAnsi="Garamond Premier Pro Caption"/>
            <w:sz w:val="22"/>
            <w:szCs w:val="22"/>
            <w:rtl w:val="0"/>
            <w:lang w:val="de-DE"/>
          </w:rPr>
          <w:delText>Einiges angeordnet. Im Garten Fachinger Wasser getrunken und alles durchgedacht. Oberaufsichtliches expediert. Um 11 Uhr zur Gro</w:delText>
        </w:r>
      </w:del>
      <w:del w:id="4335" w:date="2023-01-13T18:26:59Z" w:author="Jan Groh">
        <w:r>
          <w:rPr>
            <w:rFonts w:ascii="Garamond Premier Pro Caption" w:hAnsi="Garamond Premier Pro Caption" w:hint="default"/>
            <w:sz w:val="22"/>
            <w:szCs w:val="22"/>
            <w:rtl w:val="0"/>
            <w:lang w:val="de-DE"/>
          </w:rPr>
          <w:delText>ß</w:delText>
        </w:r>
      </w:del>
      <w:del w:id="4336" w:date="2023-01-13T18:26:59Z" w:author="Jan Groh">
        <w:r>
          <w:rPr>
            <w:rFonts w:ascii="Garamond Premier Pro Caption" w:hAnsi="Garamond Premier Pro Caption"/>
            <w:sz w:val="22"/>
            <w:szCs w:val="22"/>
            <w:rtl w:val="0"/>
            <w:lang w:val="de-DE"/>
          </w:rPr>
          <w:delText>herzogin, um 12 Uhr zur Hoheit. Nach Hause. Die entop</w:delText>
        </w:r>
      </w:del>
      <w:del w:id="4337" w:date="2023-01-13T18:26:59Z" w:author="Jan Groh">
        <w:r>
          <w:rPr>
            <w:rFonts w:ascii="Garamond Premier Pro Caption" w:hAnsi="Garamond Premier Pro Caption"/>
            <w:sz w:val="22"/>
            <w:szCs w:val="22"/>
            <w:rtl w:val="0"/>
            <w:lang w:val="de-DE"/>
          </w:rPr>
          <w:delText>t</w:delText>
        </w:r>
      </w:del>
      <w:del w:id="4338" w:date="2023-01-13T18:26:59Z" w:author="Jan Groh">
        <w:r>
          <w:rPr>
            <w:rFonts w:ascii="Garamond Premier Pro Caption" w:hAnsi="Garamond Premier Pro Caption"/>
            <w:sz w:val="22"/>
            <w:szCs w:val="22"/>
            <w:rtl w:val="0"/>
            <w:lang w:val="de-DE"/>
          </w:rPr>
          <w:delText>ischen Gl</w:delText>
        </w:r>
      </w:del>
      <w:del w:id="4339" w:date="2023-01-13T18:26:59Z" w:author="Jan Groh">
        <w:r>
          <w:rPr>
            <w:rFonts w:ascii="Garamond Premier Pro Caption" w:hAnsi="Garamond Premier Pro Caption" w:hint="default"/>
            <w:sz w:val="22"/>
            <w:szCs w:val="22"/>
            <w:rtl w:val="0"/>
          </w:rPr>
          <w:delText>ä</w:delText>
        </w:r>
      </w:del>
      <w:del w:id="4340" w:date="2023-01-13T18:26:59Z" w:author="Jan Groh">
        <w:r>
          <w:rPr>
            <w:rFonts w:ascii="Garamond Premier Pro Caption" w:hAnsi="Garamond Premier Pro Caption"/>
            <w:sz w:val="22"/>
            <w:szCs w:val="22"/>
            <w:rtl w:val="0"/>
          </w:rPr>
          <w:delText>ser</w:delText>
        </w:r>
      </w:del>
      <w:del w:id="4341" w:date="2023-01-13T18:26:59Z" w:author="Jan Groh">
        <w:r>
          <w:rPr>
            <w:rFonts w:ascii="Garamond Premier Pro Caption" w:cs="Garamond Premier Pro Caption" w:hAnsi="Garamond Premier Pro Caption" w:eastAsia="Garamond Premier Pro Caption"/>
            <w:sz w:val="22"/>
            <w:szCs w:val="22"/>
            <w:vertAlign w:val="superscript"/>
          </w:rPr>
          <w:footnoteReference w:id="99"/>
        </w:r>
      </w:del>
      <w:del w:id="4342" w:date="2023-01-13T18:26:59Z" w:author="Jan Groh">
        <w:r>
          <w:rPr>
            <w:rFonts w:ascii="Garamond Premier Pro Caption" w:hAnsi="Garamond Premier Pro Caption"/>
            <w:sz w:val="22"/>
            <w:szCs w:val="22"/>
            <w:rtl w:val="0"/>
            <w:lang w:val="de-DE"/>
          </w:rPr>
          <w:delText xml:space="preserve"> aufgefunden. Best</w:delText>
        </w:r>
      </w:del>
      <w:del w:id="4343" w:date="2023-01-13T18:26:59Z" w:author="Jan Groh">
        <w:r>
          <w:rPr>
            <w:rFonts w:ascii="Garamond Premier Pro Caption" w:hAnsi="Garamond Premier Pro Caption" w:hint="default"/>
            <w:sz w:val="22"/>
            <w:szCs w:val="22"/>
            <w:rtl w:val="0"/>
          </w:rPr>
          <w:delText>ä</w:delText>
        </w:r>
      </w:del>
      <w:del w:id="4344" w:date="2023-01-13T18:26:59Z" w:author="Jan Groh">
        <w:r>
          <w:rPr>
            <w:rFonts w:ascii="Garamond Premier Pro Caption" w:hAnsi="Garamond Premier Pro Caption"/>
            <w:sz w:val="22"/>
            <w:szCs w:val="22"/>
            <w:rtl w:val="0"/>
            <w:lang w:val="de-DE"/>
          </w:rPr>
          <w:delText>tigte sich das Grundgesetz bei ganz</w:delText>
        </w:r>
      </w:del>
      <w:del w:id="4345" w:date="2023-01-13T18:26:59Z" w:author="Jan Groh">
        <w:r>
          <w:rPr>
            <w:rFonts w:ascii="Garamond Premier Pro Caption" w:hAnsi="Garamond Premier Pro Caption"/>
            <w:sz w:val="22"/>
            <w:szCs w:val="22"/>
            <w:rtl w:val="0"/>
            <w:lang w:val="de-DE"/>
          </w:rPr>
          <w:delText xml:space="preserve"> </w:delText>
        </w:r>
      </w:del>
      <w:del w:id="4346" w:date="2023-01-13T18:26:59Z" w:author="Jan Groh">
        <w:r>
          <w:rPr>
            <w:rFonts w:ascii="Garamond Premier Pro Caption" w:hAnsi="Garamond Premier Pro Caption"/>
            <w:sz w:val="22"/>
            <w:szCs w:val="22"/>
            <w:rtl w:val="0"/>
            <w:lang w:val="de-DE"/>
          </w:rPr>
          <w:delText>klarem Himmel. Um Mittag war der indirekte Widerschein fast ganz aufgehoben und die Figur entweder rein wei</w:delText>
        </w:r>
      </w:del>
      <w:del w:id="4347" w:date="2023-01-13T18:26:59Z" w:author="Jan Groh">
        <w:r>
          <w:rPr>
            <w:rFonts w:ascii="Garamond Premier Pro Caption" w:hAnsi="Garamond Premier Pro Caption" w:hint="default"/>
            <w:sz w:val="22"/>
            <w:szCs w:val="22"/>
            <w:rtl w:val="0"/>
            <w:lang w:val="de-DE"/>
          </w:rPr>
          <w:delText xml:space="preserve">ß </w:delText>
        </w:r>
      </w:del>
      <w:del w:id="4348" w:date="2023-01-13T18:26:59Z" w:author="Jan Groh">
        <w:r>
          <w:rPr>
            <w:rFonts w:ascii="Garamond Premier Pro Caption" w:hAnsi="Garamond Premier Pro Caption"/>
            <w:sz w:val="22"/>
            <w:szCs w:val="22"/>
            <w:rtl w:val="0"/>
            <w:lang w:val="de-DE"/>
          </w:rPr>
          <w:delText xml:space="preserve">oder schwankend. Mittag mit August. Papiere durchgesehen. </w:delText>
        </w:r>
      </w:del>
      <w:del w:id="4349" w:date="2023-01-13T18:26:59Z" w:author="Jan Groh">
        <w:r>
          <w:rPr>
            <w:rFonts w:ascii="Garamond Premier Pro Caption" w:hAnsi="Garamond Premier Pro Caption" w:hint="default"/>
            <w:sz w:val="22"/>
            <w:szCs w:val="22"/>
            <w:rtl w:val="0"/>
            <w:lang w:val="sv-SE"/>
          </w:rPr>
          <w:delText>Ä</w:delText>
        </w:r>
      </w:del>
      <w:del w:id="4350" w:date="2023-01-13T18:26:59Z" w:author="Jan Groh">
        <w:r>
          <w:rPr>
            <w:rFonts w:ascii="Garamond Premier Pro Caption" w:hAnsi="Garamond Premier Pro Caption"/>
            <w:sz w:val="22"/>
            <w:szCs w:val="22"/>
            <w:rtl w:val="0"/>
            <w:lang w:val="de-DE"/>
          </w:rPr>
          <w:delText>ltere Abhandlungen aufgesucht. Menkens Fabelbilder an Hofrat Meyer. Abends</w:delText>
        </w:r>
      </w:del>
      <w:del w:id="4351" w:date="2023-01-13T18:26:59Z" w:author="Jan Groh">
        <w:r>
          <w:rPr>
            <w:rFonts w:ascii="Garamond Premier Pro Caption" w:hAnsi="Garamond Premier Pro Caption"/>
            <w:sz w:val="22"/>
            <w:szCs w:val="22"/>
            <w:rtl w:val="0"/>
            <w:lang w:val="de-DE"/>
          </w:rPr>
          <w:delText xml:space="preserve"> </w:delText>
        </w:r>
      </w:del>
      <w:del w:id="4352" w:date="2023-01-13T18:26:59Z" w:author="Jan Groh">
        <w:r>
          <w:rPr>
            <w:rFonts w:ascii="Garamond Premier Pro Caption" w:hAnsi="Garamond Premier Pro Caption"/>
            <w:sz w:val="22"/>
            <w:szCs w:val="22"/>
            <w:rtl w:val="0"/>
            <w:lang w:val="de-DE"/>
          </w:rPr>
          <w:delText>7 Uhr Trauung, Gesellschaft, Abendessen.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5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5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55" w:date="2023-01-13T18:26:59Z" w:author="Jan Groh"/>
          <w:rFonts w:ascii="Garamond Premier Pro Italic" w:cs="Garamond Premier Pro Italic" w:hAnsi="Garamond Premier Pro Italic" w:eastAsia="Garamond Premier Pro Italic"/>
          <w:sz w:val="22"/>
          <w:szCs w:val="22"/>
        </w:rPr>
      </w:pPr>
      <w:del w:id="4356" w:date="2023-01-13T18:26:59Z" w:author="Jan Groh">
        <w:r>
          <w:rPr>
            <w:rFonts w:ascii="Garamond Premier Pro Italic" w:hAnsi="Garamond Premier Pro Italic"/>
            <w:sz w:val="22"/>
            <w:szCs w:val="22"/>
            <w:rtl w:val="0"/>
            <w:lang w:val="de-DE"/>
          </w:rPr>
          <w:delText>Sophie von Schardt an Fritz von Stein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57" w:date="2023-01-13T18:26:59Z" w:author="Jan Groh"/>
          <w:rFonts w:ascii="Garamond Premier Pro Italic" w:cs="Garamond Premier Pro Italic" w:hAnsi="Garamond Premier Pro Italic" w:eastAsia="Garamond Premier Pro Italic"/>
          <w:sz w:val="22"/>
          <w:szCs w:val="22"/>
        </w:rPr>
      </w:pPr>
      <w:del w:id="4358" w:date="2023-01-13T18:26:59Z" w:author="Jan Groh">
        <w:r>
          <w:rPr>
            <w:rFonts w:ascii="Garamond Premier Pro Italic" w:hAnsi="Garamond Premier Pro Italic"/>
            <w:sz w:val="22"/>
            <w:szCs w:val="22"/>
            <w:rtl w:val="0"/>
            <w:lang w:val="de-DE"/>
          </w:rPr>
          <w:delText>4. August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59" w:date="2023-01-13T18:26:59Z" w:author="Jan Groh"/>
          <w:rFonts w:ascii="Garamond Premier Pro Caption" w:cs="Garamond Premier Pro Caption" w:hAnsi="Garamond Premier Pro Caption" w:eastAsia="Garamond Premier Pro Caption"/>
          <w:sz w:val="22"/>
          <w:szCs w:val="22"/>
        </w:rPr>
      </w:pPr>
      <w:del w:id="4360" w:date="2023-01-13T18:26:59Z" w:author="Jan Groh">
        <w:r>
          <w:rPr>
            <w:rFonts w:ascii="Garamond Premier Pro Caption" w:hAnsi="Garamond Premier Pro Caption"/>
            <w:sz w:val="22"/>
            <w:szCs w:val="22"/>
            <w:rtl w:val="0"/>
            <w:lang w:val="de-DE"/>
          </w:rPr>
          <w:delText>Der Papa hat die Schwiegertochter sehr lieb, noch in Jena mu</w:delText>
        </w:r>
      </w:del>
      <w:del w:id="4361" w:date="2023-01-13T18:26:59Z" w:author="Jan Groh">
        <w:r>
          <w:rPr>
            <w:rFonts w:ascii="Garamond Premier Pro Caption" w:hAnsi="Garamond Premier Pro Caption" w:hint="default"/>
            <w:sz w:val="22"/>
            <w:szCs w:val="22"/>
            <w:rtl w:val="0"/>
            <w:lang w:val="de-DE"/>
          </w:rPr>
          <w:delText xml:space="preserve">ß </w:delText>
        </w:r>
      </w:del>
      <w:del w:id="4362" w:date="2023-01-13T18:26:59Z" w:author="Jan Groh">
        <w:r>
          <w:rPr>
            <w:rFonts w:ascii="Garamond Premier Pro Caption" w:hAnsi="Garamond Premier Pro Caption"/>
            <w:sz w:val="22"/>
            <w:szCs w:val="22"/>
            <w:rtl w:val="0"/>
            <w:lang w:val="de-DE"/>
          </w:rPr>
          <w:delText>sie ihm alle Wochen schreiben, und so er an sie. Er teilt ihr alle Sch</w:delText>
        </w:r>
      </w:del>
      <w:del w:id="4363" w:date="2023-01-13T18:26:59Z" w:author="Jan Groh">
        <w:r>
          <w:rPr>
            <w:rFonts w:ascii="Garamond Premier Pro Caption" w:hAnsi="Garamond Premier Pro Caption" w:hint="default"/>
            <w:sz w:val="22"/>
            <w:szCs w:val="22"/>
            <w:rtl w:val="0"/>
          </w:rPr>
          <w:delText>ä</w:delText>
        </w:r>
      </w:del>
      <w:del w:id="4364" w:date="2023-01-13T18:26:59Z" w:author="Jan Groh">
        <w:r>
          <w:rPr>
            <w:rFonts w:ascii="Garamond Premier Pro Caption" w:hAnsi="Garamond Premier Pro Caption"/>
            <w:sz w:val="22"/>
            <w:szCs w:val="22"/>
            <w:rtl w:val="0"/>
            <w:lang w:val="de-DE"/>
          </w:rPr>
          <w:delText>tze mit, die er con amore</w:delText>
        </w:r>
      </w:del>
      <w:del w:id="4365" w:date="2023-01-13T18:26:59Z" w:author="Jan Groh">
        <w:r>
          <w:rPr>
            <w:rFonts w:ascii="Garamond Premier Pro Caption" w:cs="Garamond Premier Pro Caption" w:hAnsi="Garamond Premier Pro Caption" w:eastAsia="Garamond Premier Pro Caption"/>
            <w:sz w:val="22"/>
            <w:szCs w:val="22"/>
            <w:vertAlign w:val="superscript"/>
          </w:rPr>
          <w:footnoteReference w:id="100"/>
        </w:r>
      </w:del>
      <w:del w:id="4366" w:date="2023-01-13T18:26:59Z" w:author="Jan Groh">
        <w:r>
          <w:rPr>
            <w:rFonts w:ascii="Garamond Premier Pro Caption" w:hAnsi="Garamond Premier Pro Caption"/>
            <w:sz w:val="22"/>
            <w:szCs w:val="22"/>
            <w:rtl w:val="0"/>
            <w:lang w:val="de-DE"/>
          </w:rPr>
          <w:delText xml:space="preserve"> hegt oder hervorbringt; da sie geistvoll ist, hat sie gro</w:delText>
        </w:r>
      </w:del>
      <w:del w:id="4367" w:date="2023-01-13T18:26:59Z" w:author="Jan Groh">
        <w:r>
          <w:rPr>
            <w:rFonts w:ascii="Garamond Premier Pro Caption" w:hAnsi="Garamond Premier Pro Caption" w:hint="default"/>
            <w:sz w:val="22"/>
            <w:szCs w:val="22"/>
            <w:rtl w:val="0"/>
            <w:lang w:val="de-DE"/>
          </w:rPr>
          <w:delText>ß</w:delText>
        </w:r>
      </w:del>
      <w:del w:id="4368" w:date="2023-01-13T18:26:59Z" w:author="Jan Groh">
        <w:r>
          <w:rPr>
            <w:rFonts w:ascii="Garamond Premier Pro Caption" w:hAnsi="Garamond Premier Pro Caption"/>
            <w:sz w:val="22"/>
            <w:szCs w:val="22"/>
            <w:rtl w:val="0"/>
            <w:lang w:val="de-DE"/>
          </w:rPr>
          <w:delText>e Freude dran und schmiegt auch ihr Gem</w:delText>
        </w:r>
      </w:del>
      <w:del w:id="4369" w:date="2023-01-13T18:26:59Z" w:author="Jan Groh">
        <w:r>
          <w:rPr>
            <w:rFonts w:ascii="Garamond Premier Pro Caption" w:hAnsi="Garamond Premier Pro Caption" w:hint="default"/>
            <w:sz w:val="22"/>
            <w:szCs w:val="22"/>
            <w:rtl w:val="0"/>
          </w:rPr>
          <w:delText>ü</w:delText>
        </w:r>
      </w:del>
      <w:del w:id="4370" w:date="2023-01-13T18:26:59Z" w:author="Jan Groh">
        <w:r>
          <w:rPr>
            <w:rFonts w:ascii="Garamond Premier Pro Caption" w:hAnsi="Garamond Premier Pro Caption"/>
            <w:sz w:val="22"/>
            <w:szCs w:val="22"/>
            <w:rtl w:val="0"/>
            <w:lang w:val="de-DE"/>
          </w:rPr>
          <w:delText>t sehr freundlich am Vater hinauf. Sie war schon als Kind bei den Singstunden in Goethes Hause, die mehrere Jahre (bei Lebzeiten noch der Frau) statthatten, die Eberwein</w:delText>
        </w:r>
      </w:del>
      <w:del w:id="4371" w:date="2023-01-13T18:26:59Z" w:author="Jan Groh">
        <w:r>
          <w:rPr>
            <w:rFonts w:ascii="Garamond Premier Pro Caption" w:cs="Garamond Premier Pro Caption" w:hAnsi="Garamond Premier Pro Caption" w:eastAsia="Garamond Premier Pro Caption"/>
            <w:sz w:val="22"/>
            <w:szCs w:val="22"/>
            <w:vertAlign w:val="superscript"/>
          </w:rPr>
          <w:footnoteReference w:id="101"/>
        </w:r>
      </w:del>
      <w:del w:id="4372" w:date="2023-01-13T18:26:59Z" w:author="Jan Groh">
        <w:r>
          <w:rPr>
            <w:rFonts w:ascii="Garamond Premier Pro Caption" w:hAnsi="Garamond Premier Pro Caption"/>
            <w:sz w:val="22"/>
            <w:szCs w:val="22"/>
            <w:rtl w:val="0"/>
            <w:lang w:val="de-DE"/>
          </w:rPr>
          <w:delText xml:space="preserve"> dirigierte, und selbst Zelter</w:delText>
        </w:r>
      </w:del>
      <w:del w:id="4373" w:date="2023-01-13T18:26:59Z" w:author="Jan Groh">
        <w:r>
          <w:rPr>
            <w:rFonts w:ascii="Garamond Premier Pro Caption" w:cs="Garamond Premier Pro Caption" w:hAnsi="Garamond Premier Pro Caption" w:eastAsia="Garamond Premier Pro Caption"/>
            <w:sz w:val="22"/>
            <w:szCs w:val="22"/>
            <w:vertAlign w:val="superscript"/>
          </w:rPr>
          <w:footnoteReference w:id="102"/>
        </w:r>
      </w:del>
      <w:del w:id="4374" w:date="2023-01-13T18:26:59Z" w:author="Jan Groh">
        <w:r>
          <w:rPr>
            <w:rFonts w:ascii="Garamond Premier Pro Caption" w:hAnsi="Garamond Premier Pro Caption"/>
            <w:sz w:val="22"/>
            <w:szCs w:val="22"/>
            <w:rtl w:val="0"/>
          </w:rPr>
          <w:delText xml:space="preserve"> w</w:delText>
        </w:r>
      </w:del>
      <w:del w:id="4375" w:date="2023-01-13T18:26:59Z" w:author="Jan Groh">
        <w:r>
          <w:rPr>
            <w:rFonts w:ascii="Garamond Premier Pro Caption" w:hAnsi="Garamond Premier Pro Caption" w:hint="default"/>
            <w:sz w:val="22"/>
            <w:szCs w:val="22"/>
            <w:rtl w:val="0"/>
          </w:rPr>
          <w:delText>ü</w:delText>
        </w:r>
      </w:del>
      <w:del w:id="4376" w:date="2023-01-13T18:26:59Z" w:author="Jan Groh">
        <w:r>
          <w:rPr>
            <w:rFonts w:ascii="Garamond Premier Pro Caption" w:hAnsi="Garamond Premier Pro Caption"/>
            <w:sz w:val="22"/>
            <w:szCs w:val="22"/>
            <w:rtl w:val="0"/>
            <w:lang w:val="de-DE"/>
          </w:rPr>
          <w:delText>rde diese kleine Nachahmung seiner Akademie mit Freude geh</w:delText>
        </w:r>
      </w:del>
      <w:del w:id="4377" w:date="2023-01-13T18:26:59Z" w:author="Jan Groh">
        <w:r>
          <w:rPr>
            <w:rFonts w:ascii="Garamond Premier Pro Caption" w:hAnsi="Garamond Premier Pro Caption" w:hint="default"/>
            <w:sz w:val="22"/>
            <w:szCs w:val="22"/>
            <w:rtl w:val="0"/>
            <w:lang w:val="sv-SE"/>
          </w:rPr>
          <w:delText>ö</w:delText>
        </w:r>
      </w:del>
      <w:del w:id="4378" w:date="2023-01-13T18:26:59Z" w:author="Jan Groh">
        <w:r>
          <w:rPr>
            <w:rFonts w:ascii="Garamond Premier Pro Caption" w:hAnsi="Garamond Premier Pro Caption"/>
            <w:sz w:val="22"/>
            <w:szCs w:val="22"/>
            <w:rtl w:val="0"/>
            <w:lang w:val="de-DE"/>
          </w:rPr>
          <w:delText xml:space="preserve">rt haben. Als sie versprochen war, sagte einmal der Alte zur Braut: </w:delText>
        </w:r>
      </w:del>
      <w:del w:id="4379" w:date="2023-01-13T18:26:59Z" w:author="Jan Groh">
        <w:r>
          <w:rPr>
            <w:rFonts w:ascii="Garamond Premier Pro Caption" w:hAnsi="Garamond Premier Pro Caption" w:hint="default"/>
            <w:sz w:val="22"/>
            <w:szCs w:val="22"/>
            <w:rtl w:val="0"/>
            <w:lang w:val="it-IT"/>
          </w:rPr>
          <w:delText>»</w:delText>
        </w:r>
      </w:del>
      <w:del w:id="4380" w:date="2023-01-13T18:26:59Z" w:author="Jan Groh">
        <w:r>
          <w:rPr>
            <w:rFonts w:ascii="Garamond Premier Pro Caption" w:hAnsi="Garamond Premier Pro Caption"/>
            <w:sz w:val="22"/>
            <w:szCs w:val="22"/>
            <w:rtl w:val="0"/>
          </w:rPr>
          <w:delText>H</w:delText>
        </w:r>
      </w:del>
      <w:del w:id="4381" w:date="2023-01-13T18:26:59Z" w:author="Jan Groh">
        <w:r>
          <w:rPr>
            <w:rFonts w:ascii="Garamond Premier Pro Caption" w:hAnsi="Garamond Premier Pro Caption" w:hint="default"/>
            <w:sz w:val="22"/>
            <w:szCs w:val="22"/>
            <w:rtl w:val="0"/>
            <w:lang w:val="sv-SE"/>
          </w:rPr>
          <w:delText>ö</w:delText>
        </w:r>
      </w:del>
      <w:del w:id="4382" w:date="2023-01-13T18:26:59Z" w:author="Jan Groh">
        <w:r>
          <w:rPr>
            <w:rFonts w:ascii="Garamond Premier Pro Caption" w:hAnsi="Garamond Premier Pro Caption"/>
            <w:sz w:val="22"/>
            <w:szCs w:val="22"/>
            <w:rtl w:val="0"/>
            <w:lang w:val="de-DE"/>
          </w:rPr>
          <w:delText xml:space="preserve">re, Ottilie, ich sage dir eins </w:delText>
        </w:r>
      </w:del>
      <w:del w:id="4383" w:date="2023-01-13T18:26:59Z" w:author="Jan Groh">
        <w:r>
          <w:rPr>
            <w:rFonts w:ascii="Garamond Premier Pro Caption" w:hAnsi="Garamond Premier Pro Caption" w:hint="default"/>
            <w:sz w:val="22"/>
            <w:szCs w:val="22"/>
            <w:rtl w:val="0"/>
          </w:rPr>
          <w:delText xml:space="preserve">– </w:delText>
        </w:r>
      </w:del>
      <w:del w:id="4384" w:date="2023-01-13T18:26:59Z" w:author="Jan Groh">
        <w:r>
          <w:rPr>
            <w:rFonts w:ascii="Garamond Premier Pro Caption" w:hAnsi="Garamond Premier Pro Caption"/>
            <w:sz w:val="22"/>
            <w:szCs w:val="22"/>
            <w:rtl w:val="0"/>
            <w:lang w:val="de-DE"/>
          </w:rPr>
          <w:delText>mein Sohn will immer gern gelobt sein, da mu</w:delText>
        </w:r>
      </w:del>
      <w:del w:id="4385" w:date="2023-01-13T18:26:59Z" w:author="Jan Groh">
        <w:r>
          <w:rPr>
            <w:rFonts w:ascii="Garamond Premier Pro Caption" w:hAnsi="Garamond Premier Pro Caption" w:hint="default"/>
            <w:sz w:val="22"/>
            <w:szCs w:val="22"/>
            <w:rtl w:val="0"/>
            <w:lang w:val="de-DE"/>
          </w:rPr>
          <w:delText>ß</w:delText>
        </w:r>
      </w:del>
      <w:del w:id="4386" w:date="2023-01-13T18:26:59Z" w:author="Jan Groh">
        <w:r>
          <w:rPr>
            <w:rFonts w:ascii="Garamond Premier Pro Caption" w:hAnsi="Garamond Premier Pro Caption"/>
            <w:sz w:val="22"/>
            <w:szCs w:val="22"/>
            <w:rtl w:val="0"/>
            <w:lang w:val="de-DE"/>
          </w:rPr>
          <w:delText xml:space="preserve">t du nichts widersprechen, wenn du Lust hast zum Zanken </w:delText>
        </w:r>
      </w:del>
      <w:del w:id="4387" w:date="2023-01-13T18:26:59Z" w:author="Jan Groh">
        <w:r>
          <w:rPr>
            <w:rFonts w:ascii="Garamond Premier Pro Caption" w:hAnsi="Garamond Premier Pro Caption" w:hint="default"/>
            <w:sz w:val="22"/>
            <w:szCs w:val="22"/>
            <w:rtl w:val="0"/>
          </w:rPr>
          <w:delText xml:space="preserve">– </w:delText>
        </w:r>
      </w:del>
      <w:del w:id="4388" w:date="2023-01-13T18:26:59Z" w:author="Jan Groh">
        <w:r>
          <w:rPr>
            <w:rFonts w:ascii="Garamond Premier Pro Caption" w:hAnsi="Garamond Premier Pro Caption"/>
            <w:sz w:val="22"/>
            <w:szCs w:val="22"/>
            <w:rtl w:val="0"/>
            <w:lang w:val="de-DE"/>
          </w:rPr>
          <w:delText>so komm zu mir, zanke mit mir, ich kann</w:delText>
        </w:r>
      </w:del>
      <w:del w:id="4389" w:date="2023-01-13T18:26:59Z" w:author="Jan Groh">
        <w:r>
          <w:rPr>
            <w:rFonts w:ascii="Garamond Premier Pro Caption" w:hAnsi="Garamond Premier Pro Caption" w:hint="default"/>
            <w:sz w:val="22"/>
            <w:szCs w:val="22"/>
            <w:rtl w:val="1"/>
          </w:rPr>
          <w:delText>’</w:delText>
        </w:r>
      </w:del>
      <w:del w:id="4390" w:date="2023-01-13T18:26:59Z" w:author="Jan Groh">
        <w:r>
          <w:rPr>
            <w:rFonts w:ascii="Garamond Premier Pro Caption" w:hAnsi="Garamond Premier Pro Caption"/>
            <w:sz w:val="22"/>
            <w:szCs w:val="22"/>
            <w:rtl w:val="0"/>
          </w:rPr>
          <w:delText>s ertragen.</w:delText>
        </w:r>
      </w:del>
      <w:del w:id="4391"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9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39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4394" w:date="2023-01-05T22:53:32Z" w:author="Jan Groh"/>
          <w:del w:id="4395" w:date="2023-01-13T18:26:59Z" w:author="Jan Groh"/>
          <w:rFonts w:ascii="Garamond Premier Pro Caption" w:cs="Garamond Premier Pro Caption" w:hAnsi="Garamond Premier Pro Caption" w:eastAsia="Garamond Premier Pro Caption"/>
          <w:sz w:val="22"/>
          <w:szCs w:val="22"/>
        </w:rPr>
      </w:pPr>
      <w:ins w:id="4396" w:date="2023-01-05T22:53:32Z" w:author="Jan Groh">
        <w:del w:id="4397" w:date="2023-01-13T18:26:59Z" w:author="Jan Groh">
          <w:r>
            <w:rPr>
              <w:rFonts w:ascii="Garamond Premier Pro Bold" w:hAnsi="Garamond Premier Pro Bold"/>
              <w:sz w:val="22"/>
              <w:szCs w:val="22"/>
              <w:rtl w:val="0"/>
              <w:lang w:val="de-DE"/>
            </w:rPr>
            <w:delText>21</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4398" w:date="2023-01-05T22:53:32Z" w:author="Jan Groh"/>
          <w:del w:id="4399" w:date="2023-01-13T18:26:59Z" w:author="Jan Groh"/>
          <w:rFonts w:ascii="Garamond Premier Pro Caption" w:cs="Garamond Premier Pro Caption" w:hAnsi="Garamond Premier Pro Caption" w:eastAsia="Garamond Premier Pro Caption"/>
          <w:sz w:val="22"/>
          <w:szCs w:val="22"/>
        </w:rPr>
      </w:pPr>
      <w:ins w:id="4400" w:date="2023-01-05T22:53:32Z" w:author="Jan Groh">
        <w:del w:id="4401" w:date="2023-01-13T18:26:59Z" w:author="Jan Groh">
          <w:r>
            <w:rPr>
              <w:rFonts w:ascii="Garamond Premier Pro Caption" w:hAnsi="Garamond Premier Pro Caption"/>
              <w:sz w:val="22"/>
              <w:szCs w:val="22"/>
              <w:rtl w:val="0"/>
              <w:lang w:val="de-DE"/>
            </w:rPr>
            <w:delText>(1817/18)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4402" w:date="2023-01-05T22:53:32Z" w:author="Jan Groh"/>
          <w:del w:id="440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4404" w:date="2023-01-05T22:53:32Z" w:author="Jan Groh"/>
          <w:del w:id="4405"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06" w:date="2023-01-13T18:26:59Z" w:author="Jan Groh"/>
          <w:rFonts w:ascii="Garamond Premier Pro Italic" w:cs="Garamond Premier Pro Italic" w:hAnsi="Garamond Premier Pro Italic" w:eastAsia="Garamond Premier Pro Italic"/>
          <w:sz w:val="22"/>
          <w:szCs w:val="22"/>
        </w:rPr>
      </w:pPr>
      <w:del w:id="4407" w:date="2023-01-13T18:26:59Z" w:author="Jan Groh">
        <w:r>
          <w:rPr>
            <w:rFonts w:ascii="Garamond Premier Pro Italic" w:hAnsi="Garamond Premier Pro Italic"/>
            <w:sz w:val="22"/>
            <w:szCs w:val="22"/>
            <w:rtl w:val="0"/>
            <w:lang w:val="de-DE"/>
          </w:rPr>
          <w:delText>Aus einem Gedicht Ottilies f</w:delText>
        </w:r>
      </w:del>
      <w:del w:id="4408" w:date="2023-01-13T18:26:59Z" w:author="Jan Groh">
        <w:r>
          <w:rPr>
            <w:rFonts w:ascii="Garamond Premier Pro Italic" w:hAnsi="Garamond Premier Pro Italic" w:hint="default"/>
            <w:sz w:val="22"/>
            <w:szCs w:val="22"/>
            <w:rtl w:val="0"/>
          </w:rPr>
          <w:delText>ü</w:delText>
        </w:r>
      </w:del>
      <w:del w:id="4409" w:date="2023-01-13T18:26:59Z" w:author="Jan Groh">
        <w:r>
          <w:rPr>
            <w:rFonts w:ascii="Garamond Premier Pro Italic" w:hAnsi="Garamond Premier Pro Italic"/>
            <w:sz w:val="22"/>
            <w:szCs w:val="22"/>
            <w:rtl w:val="0"/>
            <w:lang w:val="de-DE"/>
          </w:rPr>
          <w:delText>r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10" w:date="2023-01-13T18:26:59Z" w:author="Jan Groh"/>
          <w:rFonts w:ascii="Garamond Premier Pro Italic" w:cs="Garamond Premier Pro Italic" w:hAnsi="Garamond Premier Pro Italic" w:eastAsia="Garamond Premier Pro Italic"/>
          <w:sz w:val="22"/>
          <w:szCs w:val="22"/>
        </w:rPr>
      </w:pPr>
      <w:del w:id="4411" w:date="2023-01-13T18:26:59Z" w:author="Jan Groh">
        <w:r>
          <w:rPr>
            <w:rFonts w:ascii="Garamond Premier Pro Italic" w:hAnsi="Garamond Premier Pro Italic"/>
            <w:sz w:val="22"/>
            <w:szCs w:val="22"/>
            <w:rtl w:val="0"/>
            <w:lang w:val="pt-PT"/>
          </w:rPr>
          <w:delText>[31. 10. 1817]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12"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13" w:date="2023-01-13T18:26:59Z" w:author="Jan Groh"/>
          <w:rFonts w:ascii="Garamond Premier Pro Caption" w:cs="Garamond Premier Pro Caption" w:hAnsi="Garamond Premier Pro Caption" w:eastAsia="Garamond Premier Pro Caption"/>
          <w:sz w:val="22"/>
          <w:szCs w:val="22"/>
        </w:rPr>
      </w:pPr>
      <w:del w:id="4414" w:date="2023-01-13T18:26:59Z" w:author="Jan Groh">
        <w:r>
          <w:rPr>
            <w:rFonts w:ascii="Garamond Premier Pro Caption" w:hAnsi="Garamond Premier Pro Caption"/>
            <w:sz w:val="22"/>
            <w:szCs w:val="22"/>
            <w:rtl w:val="0"/>
            <w:lang w:val="de-DE"/>
          </w:rPr>
          <w:delText>Die Frauen vergessen am allermeisten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15" w:date="2023-01-13T18:26:59Z" w:author="Jan Groh"/>
          <w:rFonts w:ascii="Garamond Premier Pro Caption" w:cs="Garamond Premier Pro Caption" w:hAnsi="Garamond Premier Pro Caption" w:eastAsia="Garamond Premier Pro Caption"/>
          <w:sz w:val="22"/>
          <w:szCs w:val="22"/>
        </w:rPr>
      </w:pPr>
      <w:del w:id="4416" w:date="2023-01-13T18:26:59Z" w:author="Jan Groh">
        <w:r>
          <w:rPr>
            <w:rFonts w:ascii="Garamond Premier Pro Caption" w:hAnsi="Garamond Premier Pro Caption"/>
            <w:sz w:val="22"/>
            <w:szCs w:val="22"/>
            <w:rtl w:val="0"/>
            <w:lang w:val="de-DE"/>
          </w:rPr>
          <w:delText xml:space="preserve">Das Sprichwort: </w:delText>
        </w:r>
      </w:del>
      <w:del w:id="4417" w:date="2023-01-13T18:26:59Z" w:author="Jan Groh">
        <w:r>
          <w:rPr>
            <w:rFonts w:ascii="Garamond Premier Pro Caption" w:hAnsi="Garamond Premier Pro Caption" w:hint="default"/>
            <w:sz w:val="22"/>
            <w:szCs w:val="22"/>
            <w:rtl w:val="0"/>
            <w:lang w:val="it-IT"/>
          </w:rPr>
          <w:delText>»</w:delText>
        </w:r>
      </w:del>
      <w:del w:id="4418" w:date="2023-01-13T18:26:59Z" w:author="Jan Groh">
        <w:r>
          <w:rPr>
            <w:rFonts w:ascii="Garamond Premier Pro Caption" w:hAnsi="Garamond Premier Pro Caption"/>
            <w:sz w:val="22"/>
            <w:szCs w:val="22"/>
            <w:rtl w:val="0"/>
            <w:lang w:val="de-DE"/>
          </w:rPr>
          <w:delText>Schuster bleib bei dem Leisten.</w:delText>
        </w:r>
      </w:del>
      <w:del w:id="4419"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20" w:date="2023-01-13T18:26:59Z" w:author="Jan Groh"/>
          <w:rFonts w:ascii="Garamond Premier Pro Caption" w:cs="Garamond Premier Pro Caption" w:hAnsi="Garamond Premier Pro Caption" w:eastAsia="Garamond Premier Pro Caption"/>
          <w:sz w:val="22"/>
          <w:szCs w:val="22"/>
        </w:rPr>
      </w:pPr>
      <w:del w:id="4421" w:date="2023-01-13T18:26:59Z" w:author="Jan Groh">
        <w:r>
          <w:rPr>
            <w:rFonts w:ascii="Garamond Premier Pro Caption" w:hAnsi="Garamond Premier Pro Caption"/>
            <w:sz w:val="22"/>
            <w:szCs w:val="22"/>
            <w:rtl w:val="0"/>
            <w:lang w:val="de-DE"/>
          </w:rPr>
          <w:delText>Die bringen die Feder nicht mehr aus dem Tintenfa</w:delText>
        </w:r>
      </w:del>
      <w:del w:id="4422" w:date="2023-01-13T18:26:59Z" w:author="Jan Groh">
        <w:r>
          <w:rPr>
            <w:rFonts w:ascii="Garamond Premier Pro Caption" w:hAnsi="Garamond Premier Pro Caption" w:hint="default"/>
            <w:sz w:val="22"/>
            <w:szCs w:val="22"/>
            <w:rtl w:val="0"/>
            <w:lang w:val="de-DE"/>
          </w:rPr>
          <w:delText>ß</w:delText>
        </w:r>
      </w:del>
      <w:del w:id="4423"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24" w:date="2023-01-13T18:26:59Z" w:author="Jan Groh"/>
          <w:rFonts w:ascii="Garamond Premier Pro Caption" w:cs="Garamond Premier Pro Caption" w:hAnsi="Garamond Premier Pro Caption" w:eastAsia="Garamond Premier Pro Caption"/>
          <w:sz w:val="22"/>
          <w:szCs w:val="22"/>
        </w:rPr>
      </w:pPr>
      <w:del w:id="4425" w:date="2023-01-13T18:26:59Z" w:author="Jan Groh">
        <w:r>
          <w:rPr>
            <w:rFonts w:ascii="Garamond Premier Pro Caption" w:hAnsi="Garamond Premier Pro Caption"/>
            <w:sz w:val="22"/>
            <w:szCs w:val="22"/>
            <w:rtl w:val="0"/>
            <w:lang w:val="de-DE"/>
          </w:rPr>
          <w:delText>Und geben dem Strickstrumpf und Rocken den Laufpa</w:delText>
        </w:r>
      </w:del>
      <w:del w:id="4426" w:date="2023-01-13T18:26:59Z" w:author="Jan Groh">
        <w:r>
          <w:rPr>
            <w:rFonts w:ascii="Garamond Premier Pro Caption" w:hAnsi="Garamond Premier Pro Caption" w:hint="default"/>
            <w:sz w:val="22"/>
            <w:szCs w:val="22"/>
            <w:rtl w:val="0"/>
            <w:lang w:val="de-DE"/>
          </w:rPr>
          <w:delText>ß</w:delText>
        </w:r>
      </w:del>
      <w:del w:id="4427" w:date="2023-01-13T18:26:59Z" w:author="Jan Groh">
        <w:r>
          <w:rPr>
            <w:rFonts w:ascii="Garamond Premier Pro Caption" w:hAnsi="Garamond Premier Pro Caption"/>
            <w:sz w:val="22"/>
            <w:szCs w:val="22"/>
            <w:rtl w:val="0"/>
            <w:lang w:val="ru-RU"/>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28" w:date="2023-01-13T18:26:59Z" w:author="Jan Groh"/>
          <w:rFonts w:ascii="Garamond Premier Pro Caption" w:cs="Garamond Premier Pro Caption" w:hAnsi="Garamond Premier Pro Caption" w:eastAsia="Garamond Premier Pro Caption"/>
          <w:sz w:val="22"/>
          <w:szCs w:val="22"/>
        </w:rPr>
      </w:pPr>
      <w:del w:id="4429" w:date="2023-01-13T18:26:59Z" w:author="Jan Groh">
        <w:r>
          <w:rPr>
            <w:rFonts w:ascii="Garamond Premier Pro Caption" w:hAnsi="Garamond Premier Pro Caption"/>
            <w:sz w:val="22"/>
            <w:szCs w:val="22"/>
            <w:rtl w:val="0"/>
            <w:lang w:val="de-DE"/>
          </w:rPr>
          <w:delText>Da ist auch Adele, die qu</w:delText>
        </w:r>
      </w:del>
      <w:del w:id="4430" w:date="2023-01-13T18:26:59Z" w:author="Jan Groh">
        <w:r>
          <w:rPr>
            <w:rFonts w:ascii="Garamond Premier Pro Caption" w:hAnsi="Garamond Premier Pro Caption" w:hint="default"/>
            <w:sz w:val="22"/>
            <w:szCs w:val="22"/>
            <w:rtl w:val="0"/>
          </w:rPr>
          <w:delText>ä</w:delText>
        </w:r>
      </w:del>
      <w:del w:id="4431" w:date="2023-01-13T18:26:59Z" w:author="Jan Groh">
        <w:r>
          <w:rPr>
            <w:rFonts w:ascii="Garamond Premier Pro Caption" w:hAnsi="Garamond Premier Pro Caption"/>
            <w:sz w:val="22"/>
            <w:szCs w:val="22"/>
            <w:rtl w:val="0"/>
            <w:lang w:val="de-DE"/>
          </w:rPr>
          <w:delText>lt uns sp</w:delText>
        </w:r>
      </w:del>
      <w:del w:id="4432" w:date="2023-01-13T18:26:59Z" w:author="Jan Groh">
        <w:r>
          <w:rPr>
            <w:rFonts w:ascii="Garamond Premier Pro Caption" w:hAnsi="Garamond Premier Pro Caption" w:hint="default"/>
            <w:sz w:val="22"/>
            <w:szCs w:val="22"/>
            <w:rtl w:val="0"/>
          </w:rPr>
          <w:delText>ä</w:delText>
        </w:r>
      </w:del>
      <w:del w:id="4433" w:date="2023-01-13T18:26:59Z" w:author="Jan Groh">
        <w:r>
          <w:rPr>
            <w:rFonts w:ascii="Garamond Premier Pro Caption" w:hAnsi="Garamond Premier Pro Caption"/>
            <w:sz w:val="22"/>
            <w:szCs w:val="22"/>
            <w:rtl w:val="0"/>
            <w:lang w:val="de-DE"/>
          </w:rPr>
          <w:delText>t und fr</w:delText>
        </w:r>
      </w:del>
      <w:del w:id="4434" w:date="2023-01-13T18:26:59Z" w:author="Jan Groh">
        <w:r>
          <w:rPr>
            <w:rFonts w:ascii="Garamond Premier Pro Caption" w:hAnsi="Garamond Premier Pro Caption" w:hint="default"/>
            <w:sz w:val="22"/>
            <w:szCs w:val="22"/>
            <w:rtl w:val="0"/>
          </w:rPr>
          <w:delText>ü</w:delText>
        </w:r>
      </w:del>
      <w:del w:id="4435" w:date="2023-01-13T18:26:59Z" w:author="Jan Groh">
        <w:r>
          <w:rPr>
            <w:rFonts w:ascii="Garamond Premier Pro Caption" w:hAnsi="Garamond Premier Pro Caption"/>
            <w:sz w:val="22"/>
            <w:szCs w:val="22"/>
            <w:rtl w:val="0"/>
          </w:rPr>
          <w:delText xml:space="preserve">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36" w:date="2023-01-13T18:26:59Z" w:author="Jan Groh"/>
          <w:rFonts w:ascii="Garamond Premier Pro Caption" w:cs="Garamond Premier Pro Caption" w:hAnsi="Garamond Premier Pro Caption" w:eastAsia="Garamond Premier Pro Caption"/>
          <w:sz w:val="22"/>
          <w:szCs w:val="22"/>
        </w:rPr>
      </w:pPr>
      <w:del w:id="4437" w:date="2023-01-13T18:26:59Z" w:author="Jan Groh">
        <w:r>
          <w:rPr>
            <w:rFonts w:ascii="Garamond Premier Pro Caption" w:hAnsi="Garamond Premier Pro Caption"/>
            <w:sz w:val="22"/>
            <w:szCs w:val="22"/>
            <w:rtl w:val="0"/>
            <w:lang w:val="de-DE"/>
          </w:rPr>
          <w:delText xml:space="preserve">Gewaltig viel mit ihrer Poesie. </w:delText>
        </w:r>
      </w:del>
      <w:del w:id="4438"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39" w:date="2023-01-13T18:26:59Z" w:author="Jan Groh"/>
          <w:rFonts w:ascii="Garamond Premier Pro Caption" w:cs="Garamond Premier Pro Caption" w:hAnsi="Garamond Premier Pro Caption" w:eastAsia="Garamond Premier Pro Caption"/>
          <w:sz w:val="22"/>
          <w:szCs w:val="22"/>
        </w:rPr>
      </w:pPr>
      <w:del w:id="4440" w:date="2023-01-13T18:26:59Z" w:author="Jan Groh">
        <w:r>
          <w:rPr>
            <w:rFonts w:ascii="Garamond Premier Pro Caption" w:hAnsi="Garamond Premier Pro Caption"/>
            <w:sz w:val="22"/>
            <w:szCs w:val="22"/>
            <w:rtl w:val="0"/>
            <w:lang w:val="de-DE"/>
          </w:rPr>
          <w:delText>Und, lieber Gott, man kennt ja M</w:delText>
        </w:r>
      </w:del>
      <w:del w:id="4441" w:date="2023-01-13T18:26:59Z" w:author="Jan Groh">
        <w:r>
          <w:rPr>
            <w:rFonts w:ascii="Garamond Premier Pro Caption" w:hAnsi="Garamond Premier Pro Caption" w:hint="default"/>
            <w:sz w:val="22"/>
            <w:szCs w:val="22"/>
            <w:rtl w:val="0"/>
          </w:rPr>
          <w:delText>ä</w:delText>
        </w:r>
      </w:del>
      <w:del w:id="4442" w:date="2023-01-13T18:26:59Z" w:author="Jan Groh">
        <w:r>
          <w:rPr>
            <w:rFonts w:ascii="Garamond Premier Pro Caption" w:hAnsi="Garamond Premier Pro Caption"/>
            <w:sz w:val="22"/>
            <w:szCs w:val="22"/>
            <w:rtl w:val="0"/>
            <w:lang w:val="de-DE"/>
          </w:rPr>
          <w:delText xml:space="preserve">dchengedichte,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43" w:date="2023-01-13T18:26:59Z" w:author="Jan Groh"/>
          <w:rFonts w:ascii="Garamond Premier Pro Caption" w:cs="Garamond Premier Pro Caption" w:hAnsi="Garamond Premier Pro Caption" w:eastAsia="Garamond Premier Pro Caption"/>
          <w:sz w:val="22"/>
          <w:szCs w:val="22"/>
        </w:rPr>
      </w:pPr>
      <w:del w:id="4444" w:date="2023-01-13T18:26:59Z" w:author="Jan Groh">
        <w:r>
          <w:rPr>
            <w:rFonts w:ascii="Garamond Premier Pro Caption" w:hAnsi="Garamond Premier Pro Caption"/>
            <w:sz w:val="22"/>
            <w:szCs w:val="22"/>
            <w:rtl w:val="0"/>
            <w:lang w:val="de-DE"/>
          </w:rPr>
          <w:delText>Das ist eine verflucht n</w:delText>
        </w:r>
      </w:del>
      <w:del w:id="4445" w:date="2023-01-13T18:26:59Z" w:author="Jan Groh">
        <w:r>
          <w:rPr>
            <w:rFonts w:ascii="Garamond Premier Pro Caption" w:hAnsi="Garamond Premier Pro Caption" w:hint="default"/>
            <w:sz w:val="22"/>
            <w:szCs w:val="22"/>
            <w:rtl w:val="0"/>
          </w:rPr>
          <w:delText>ü</w:delText>
        </w:r>
      </w:del>
      <w:del w:id="4446" w:date="2023-01-13T18:26:59Z" w:author="Jan Groh">
        <w:r>
          <w:rPr>
            <w:rFonts w:ascii="Garamond Premier Pro Caption" w:hAnsi="Garamond Premier Pro Caption"/>
            <w:sz w:val="22"/>
            <w:szCs w:val="22"/>
            <w:rtl w:val="0"/>
            <w:lang w:val="de-DE"/>
          </w:rPr>
          <w:delText xml:space="preserve">chterne Geschichte! </w:delText>
        </w:r>
      </w:del>
      <w:del w:id="4447"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48" w:date="2023-01-13T18:26:59Z" w:author="Jan Groh"/>
          <w:rFonts w:ascii="Garamond Premier Pro Caption" w:cs="Garamond Premier Pro Caption" w:hAnsi="Garamond Premier Pro Caption" w:eastAsia="Garamond Premier Pro Caption"/>
          <w:sz w:val="22"/>
          <w:szCs w:val="22"/>
        </w:rPr>
      </w:pPr>
      <w:del w:id="4449" w:date="2023-01-13T18:26:59Z" w:author="Jan Groh">
        <w:r>
          <w:rPr>
            <w:rFonts w:ascii="Garamond Premier Pro Caption" w:hAnsi="Garamond Premier Pro Caption"/>
            <w:sz w:val="22"/>
            <w:szCs w:val="22"/>
            <w:rtl w:val="0"/>
            <w:lang w:val="de-DE"/>
          </w:rPr>
          <w:delText>Doch da noch etwas gesunder Sinn in ihr war zu sp</w:delText>
        </w:r>
      </w:del>
      <w:del w:id="4450" w:date="2023-01-13T18:26:59Z" w:author="Jan Groh">
        <w:r>
          <w:rPr>
            <w:rFonts w:ascii="Garamond Premier Pro Caption" w:hAnsi="Garamond Premier Pro Caption" w:hint="default"/>
            <w:sz w:val="22"/>
            <w:szCs w:val="22"/>
            <w:rtl w:val="0"/>
          </w:rPr>
          <w:delText>ü</w:delText>
        </w:r>
      </w:del>
      <w:del w:id="4451"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52" w:date="2023-01-13T18:26:59Z" w:author="Jan Groh"/>
          <w:rFonts w:ascii="Garamond Premier Pro Caption" w:cs="Garamond Premier Pro Caption" w:hAnsi="Garamond Premier Pro Caption" w:eastAsia="Garamond Premier Pro Caption"/>
          <w:sz w:val="22"/>
          <w:szCs w:val="22"/>
        </w:rPr>
      </w:pPr>
      <w:del w:id="4453" w:date="2023-01-13T18:26:59Z" w:author="Jan Groh">
        <w:r>
          <w:rPr>
            <w:rFonts w:ascii="Garamond Premier Pro Caption" w:hAnsi="Garamond Premier Pro Caption"/>
            <w:sz w:val="22"/>
            <w:szCs w:val="22"/>
            <w:rtl w:val="0"/>
            <w:lang w:val="de-DE"/>
          </w:rPr>
          <w:delText>Vermag man vielleicht sie vom Irrweg zur</w:delText>
        </w:r>
      </w:del>
      <w:del w:id="4454" w:date="2023-01-13T18:26:59Z" w:author="Jan Groh">
        <w:r>
          <w:rPr>
            <w:rFonts w:ascii="Garamond Premier Pro Caption" w:hAnsi="Garamond Premier Pro Caption" w:hint="default"/>
            <w:sz w:val="22"/>
            <w:szCs w:val="22"/>
            <w:rtl w:val="0"/>
          </w:rPr>
          <w:delText>ü</w:delText>
        </w:r>
      </w:del>
      <w:del w:id="4455" w:date="2023-01-13T18:26:59Z" w:author="Jan Groh">
        <w:r>
          <w:rPr>
            <w:rFonts w:ascii="Garamond Premier Pro Caption" w:hAnsi="Garamond Premier Pro Caption"/>
            <w:sz w:val="22"/>
            <w:szCs w:val="22"/>
            <w:rtl w:val="0"/>
            <w:lang w:val="de-DE"/>
          </w:rPr>
          <w:delText>ckzuf</w:delText>
        </w:r>
      </w:del>
      <w:del w:id="4456" w:date="2023-01-13T18:26:59Z" w:author="Jan Groh">
        <w:r>
          <w:rPr>
            <w:rFonts w:ascii="Garamond Premier Pro Caption" w:hAnsi="Garamond Premier Pro Caption" w:hint="default"/>
            <w:sz w:val="22"/>
            <w:szCs w:val="22"/>
            <w:rtl w:val="0"/>
          </w:rPr>
          <w:delText>ü</w:delText>
        </w:r>
      </w:del>
      <w:del w:id="4457" w:date="2023-01-13T18:26:59Z" w:author="Jan Groh">
        <w:r>
          <w:rPr>
            <w:rFonts w:ascii="Garamond Premier Pro Caption" w:hAnsi="Garamond Premier Pro Caption"/>
            <w:sz w:val="22"/>
            <w:szCs w:val="22"/>
            <w:rtl w:val="0"/>
          </w:rPr>
          <w:delText>hren.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58" w:date="2023-01-13T18:26:59Z" w:author="Jan Groh"/>
          <w:rFonts w:ascii="Garamond Premier Pro Caption" w:cs="Garamond Premier Pro Caption" w:hAnsi="Garamond Premier Pro Caption" w:eastAsia="Garamond Premier Pro Caption"/>
          <w:sz w:val="22"/>
          <w:szCs w:val="22"/>
        </w:rPr>
      </w:pPr>
      <w:del w:id="4459" w:date="2023-01-13T18:26:59Z" w:author="Jan Groh">
        <w:r>
          <w:rPr>
            <w:rFonts w:ascii="Garamond Premier Pro Caption" w:hAnsi="Garamond Premier Pro Caption"/>
            <w:sz w:val="22"/>
            <w:szCs w:val="22"/>
            <w:rtl w:val="0"/>
            <w:lang w:val="de-DE"/>
          </w:rPr>
          <w:delText>Deshalb bitte ich Dich, Kind, merk und h</w:delText>
        </w:r>
      </w:del>
      <w:del w:id="4460" w:date="2023-01-13T18:26:59Z" w:author="Jan Groh">
        <w:r>
          <w:rPr>
            <w:rFonts w:ascii="Garamond Premier Pro Caption" w:hAnsi="Garamond Premier Pro Caption" w:hint="default"/>
            <w:sz w:val="22"/>
            <w:szCs w:val="22"/>
            <w:rtl w:val="0"/>
            <w:lang w:val="sv-SE"/>
          </w:rPr>
          <w:delText>ö</w:delText>
        </w:r>
      </w:del>
      <w:del w:id="4461" w:date="2023-01-13T18:26:59Z" w:author="Jan Groh">
        <w:r>
          <w:rPr>
            <w:rFonts w:ascii="Garamond Premier Pro Caption" w:hAnsi="Garamond Premier Pro Caption"/>
            <w:sz w:val="22"/>
            <w:szCs w:val="22"/>
            <w:rtl w:val="0"/>
          </w:rPr>
          <w:delText xml:space="preserve">re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62" w:date="2023-01-13T18:26:59Z" w:author="Jan Groh"/>
          <w:rFonts w:ascii="Garamond Premier Pro Caption" w:cs="Garamond Premier Pro Caption" w:hAnsi="Garamond Premier Pro Caption" w:eastAsia="Garamond Premier Pro Caption"/>
          <w:sz w:val="22"/>
          <w:szCs w:val="22"/>
        </w:rPr>
      </w:pPr>
      <w:del w:id="4463" w:date="2023-01-13T18:26:59Z" w:author="Jan Groh">
        <w:r>
          <w:rPr>
            <w:rFonts w:ascii="Garamond Premier Pro Caption" w:hAnsi="Garamond Premier Pro Caption"/>
            <w:sz w:val="22"/>
            <w:szCs w:val="22"/>
            <w:rtl w:val="0"/>
            <w:lang w:val="de-DE"/>
          </w:rPr>
          <w:delText xml:space="preserve">Aufmerksam zu, auf meine Lehre. </w:delText>
        </w:r>
      </w:del>
      <w:del w:id="4464"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65" w:date="2023-01-13T18:26:59Z" w:author="Jan Groh"/>
          <w:rFonts w:ascii="Garamond Premier Pro Caption" w:cs="Garamond Premier Pro Caption" w:hAnsi="Garamond Premier Pro Caption" w:eastAsia="Garamond Premier Pro Caption"/>
          <w:sz w:val="22"/>
          <w:szCs w:val="22"/>
        </w:rPr>
      </w:pPr>
      <w:del w:id="4466" w:date="2023-01-13T18:26:59Z" w:author="Jan Groh">
        <w:r>
          <w:rPr>
            <w:rFonts w:ascii="Garamond Premier Pro Caption" w:hAnsi="Garamond Premier Pro Caption"/>
            <w:sz w:val="22"/>
            <w:szCs w:val="22"/>
            <w:rtl w:val="0"/>
            <w:lang w:val="de-DE"/>
          </w:rPr>
          <w:delText>Willst Du den Ruhm der H</w:delText>
        </w:r>
      </w:del>
      <w:del w:id="4467" w:date="2023-01-13T18:26:59Z" w:author="Jan Groh">
        <w:r>
          <w:rPr>
            <w:rFonts w:ascii="Garamond Premier Pro Caption" w:hAnsi="Garamond Premier Pro Caption" w:hint="default"/>
            <w:sz w:val="22"/>
            <w:szCs w:val="22"/>
            <w:rtl w:val="0"/>
          </w:rPr>
          <w:delText>ä</w:delText>
        </w:r>
      </w:del>
      <w:del w:id="4468" w:date="2023-01-13T18:26:59Z" w:author="Jan Groh">
        <w:r>
          <w:rPr>
            <w:rFonts w:ascii="Garamond Premier Pro Caption" w:hAnsi="Garamond Premier Pro Caption"/>
            <w:sz w:val="22"/>
            <w:szCs w:val="22"/>
            <w:rtl w:val="0"/>
            <w:lang w:val="de-DE"/>
          </w:rPr>
          <w:delText>uslichkeit gewinnen,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69" w:date="2023-01-13T18:26:59Z" w:author="Jan Groh"/>
          <w:rFonts w:ascii="Garamond Premier Pro Caption" w:cs="Garamond Premier Pro Caption" w:hAnsi="Garamond Premier Pro Caption" w:eastAsia="Garamond Premier Pro Caption"/>
          <w:sz w:val="22"/>
          <w:szCs w:val="22"/>
        </w:rPr>
      </w:pPr>
      <w:del w:id="4470" w:date="2023-01-13T18:26:59Z" w:author="Jan Groh">
        <w:r>
          <w:rPr>
            <w:rFonts w:ascii="Garamond Premier Pro Caption" w:hAnsi="Garamond Premier Pro Caption"/>
            <w:sz w:val="22"/>
            <w:szCs w:val="22"/>
            <w:rtl w:val="0"/>
            <w:lang w:val="de-DE"/>
          </w:rPr>
          <w:delText xml:space="preserve">Darfst an nichts denken als kochen und spinnen; </w:delText>
        </w:r>
      </w:del>
      <w:del w:id="4471"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72" w:date="2023-01-13T18:26:59Z" w:author="Jan Groh"/>
          <w:rFonts w:ascii="Garamond Premier Pro Caption" w:cs="Garamond Premier Pro Caption" w:hAnsi="Garamond Premier Pro Caption" w:eastAsia="Garamond Premier Pro Caption"/>
          <w:sz w:val="22"/>
          <w:szCs w:val="22"/>
        </w:rPr>
      </w:pPr>
      <w:del w:id="4473" w:date="2023-01-13T18:26:59Z" w:author="Jan Groh">
        <w:r>
          <w:rPr>
            <w:rFonts w:ascii="Garamond Premier Pro Caption" w:hAnsi="Garamond Premier Pro Caption"/>
            <w:sz w:val="22"/>
            <w:szCs w:val="22"/>
            <w:rtl w:val="0"/>
            <w:lang w:val="de-DE"/>
          </w:rPr>
          <w:delText>Statt auf Epigramme oder ein Liebes-Gedicht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74" w:date="2023-01-13T18:26:59Z" w:author="Jan Groh"/>
          <w:rFonts w:ascii="Garamond Premier Pro Caption" w:cs="Garamond Premier Pro Caption" w:hAnsi="Garamond Premier Pro Caption" w:eastAsia="Garamond Premier Pro Caption"/>
          <w:sz w:val="22"/>
          <w:szCs w:val="22"/>
        </w:rPr>
      </w:pPr>
      <w:del w:id="4475" w:date="2023-01-13T18:26:59Z" w:author="Jan Groh">
        <w:r>
          <w:rPr>
            <w:rFonts w:ascii="Garamond Premier Pro Caption" w:hAnsi="Garamond Premier Pro Caption"/>
            <w:sz w:val="22"/>
            <w:szCs w:val="22"/>
            <w:rtl w:val="0"/>
            <w:lang w:val="de-DE"/>
          </w:rPr>
          <w:delText xml:space="preserve">Denke lieber an ein neues Gericht. </w:delText>
        </w:r>
      </w:del>
      <w:del w:id="4476"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77" w:date="2023-01-13T18:26:59Z" w:author="Jan Groh"/>
          <w:rFonts w:ascii="Garamond Premier Pro Caption" w:cs="Garamond Premier Pro Caption" w:hAnsi="Garamond Premier Pro Caption" w:eastAsia="Garamond Premier Pro Caption"/>
          <w:sz w:val="22"/>
          <w:szCs w:val="22"/>
        </w:rPr>
      </w:pPr>
      <w:del w:id="4478" w:date="2023-01-13T18:26:59Z" w:author="Jan Groh">
        <w:r>
          <w:rPr>
            <w:rFonts w:ascii="Garamond Premier Pro Caption" w:hAnsi="Garamond Premier Pro Caption"/>
            <w:sz w:val="22"/>
            <w:szCs w:val="22"/>
            <w:rtl w:val="0"/>
            <w:lang w:val="de-DE"/>
          </w:rPr>
          <w:delText xml:space="preserve">Die Wirtschaft werde Dein Steckenpferd,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79" w:date="2023-01-13T18:26:59Z" w:author="Jan Groh"/>
          <w:rFonts w:ascii="Garamond Premier Pro Caption" w:cs="Garamond Premier Pro Caption" w:hAnsi="Garamond Premier Pro Caption" w:eastAsia="Garamond Premier Pro Caption"/>
          <w:sz w:val="22"/>
          <w:szCs w:val="22"/>
        </w:rPr>
      </w:pPr>
      <w:del w:id="4480" w:date="2023-01-13T18:26:59Z" w:author="Jan Groh">
        <w:r>
          <w:rPr>
            <w:rFonts w:ascii="Garamond Premier Pro Caption" w:hAnsi="Garamond Premier Pro Caption"/>
            <w:sz w:val="22"/>
            <w:szCs w:val="22"/>
            <w:rtl w:val="0"/>
            <w:lang w:val="de-DE"/>
          </w:rPr>
          <w:delText xml:space="preserve">Und in nichts als in Saucen sei gelehrt! </w:delText>
        </w:r>
      </w:del>
      <w:del w:id="4481"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82" w:date="2023-01-13T18:26:59Z" w:author="Jan Groh"/>
          <w:rFonts w:ascii="Garamond Premier Pro Caption" w:cs="Garamond Premier Pro Caption" w:hAnsi="Garamond Premier Pro Caption" w:eastAsia="Garamond Premier Pro Caption"/>
          <w:sz w:val="22"/>
          <w:szCs w:val="22"/>
        </w:rPr>
      </w:pPr>
      <w:del w:id="4483" w:date="2023-01-13T18:26:59Z" w:author="Jan Groh">
        <w:r>
          <w:rPr>
            <w:rFonts w:ascii="Garamond Premier Pro Caption" w:hAnsi="Garamond Premier Pro Caption"/>
            <w:sz w:val="22"/>
            <w:szCs w:val="22"/>
            <w:rtl w:val="0"/>
            <w:lang w:val="de-DE"/>
          </w:rPr>
          <w:delText>Sobald die Morgenr</w:delText>
        </w:r>
      </w:del>
      <w:del w:id="4484" w:date="2023-01-13T18:26:59Z" w:author="Jan Groh">
        <w:r>
          <w:rPr>
            <w:rFonts w:ascii="Garamond Premier Pro Caption" w:hAnsi="Garamond Premier Pro Caption" w:hint="default"/>
            <w:sz w:val="22"/>
            <w:szCs w:val="22"/>
            <w:rtl w:val="0"/>
            <w:lang w:val="sv-SE"/>
          </w:rPr>
          <w:delText>ö</w:delText>
        </w:r>
      </w:del>
      <w:del w:id="4485" w:date="2023-01-13T18:26:59Z" w:author="Jan Groh">
        <w:r>
          <w:rPr>
            <w:rFonts w:ascii="Garamond Premier Pro Caption" w:hAnsi="Garamond Premier Pro Caption"/>
            <w:sz w:val="22"/>
            <w:szCs w:val="22"/>
            <w:rtl w:val="0"/>
            <w:lang w:val="de-DE"/>
          </w:rPr>
          <w:delText>te nur erwacht,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86" w:date="2023-01-13T18:26:59Z" w:author="Jan Groh"/>
          <w:rFonts w:ascii="Garamond Premier Pro Caption" w:cs="Garamond Premier Pro Caption" w:hAnsi="Garamond Premier Pro Caption" w:eastAsia="Garamond Premier Pro Caption"/>
          <w:sz w:val="22"/>
          <w:szCs w:val="22"/>
        </w:rPr>
      </w:pPr>
      <w:del w:id="4487" w:date="2023-01-13T18:26:59Z" w:author="Jan Groh">
        <w:r>
          <w:rPr>
            <w:rFonts w:ascii="Garamond Premier Pro Caption" w:hAnsi="Garamond Premier Pro Caption"/>
            <w:sz w:val="22"/>
            <w:szCs w:val="22"/>
            <w:rtl w:val="0"/>
            <w:lang w:val="de-DE"/>
          </w:rPr>
          <w:delText>Werde schnell an das H</w:delText>
        </w:r>
      </w:del>
      <w:del w:id="4488" w:date="2023-01-13T18:26:59Z" w:author="Jan Groh">
        <w:r>
          <w:rPr>
            <w:rFonts w:ascii="Garamond Premier Pro Caption" w:hAnsi="Garamond Premier Pro Caption" w:hint="default"/>
            <w:sz w:val="22"/>
            <w:szCs w:val="22"/>
            <w:rtl w:val="0"/>
          </w:rPr>
          <w:delText>ü</w:delText>
        </w:r>
      </w:del>
      <w:del w:id="4489" w:date="2023-01-13T18:26:59Z" w:author="Jan Groh">
        <w:r>
          <w:rPr>
            <w:rFonts w:ascii="Garamond Premier Pro Caption" w:hAnsi="Garamond Premier Pro Caption"/>
            <w:sz w:val="22"/>
            <w:szCs w:val="22"/>
            <w:rtl w:val="0"/>
            <w:lang w:val="de-DE"/>
          </w:rPr>
          <w:delText xml:space="preserve">hnerfutter gedacht. </w:delText>
        </w:r>
      </w:del>
      <w:del w:id="4490"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91" w:date="2023-01-13T18:26:59Z" w:author="Jan Groh"/>
          <w:rFonts w:ascii="Garamond Premier Pro Caption" w:cs="Garamond Premier Pro Caption" w:hAnsi="Garamond Premier Pro Caption" w:eastAsia="Garamond Premier Pro Caption"/>
          <w:sz w:val="22"/>
          <w:szCs w:val="22"/>
        </w:rPr>
      </w:pPr>
      <w:del w:id="4492" w:date="2023-01-13T18:26:59Z" w:author="Jan Groh">
        <w:r>
          <w:rPr>
            <w:rFonts w:ascii="Garamond Premier Pro Caption" w:hAnsi="Garamond Premier Pro Caption"/>
            <w:sz w:val="22"/>
            <w:szCs w:val="22"/>
            <w:rtl w:val="0"/>
            <w:lang w:val="de-DE"/>
          </w:rPr>
          <w:delText>Dann m</w:delText>
        </w:r>
      </w:del>
      <w:del w:id="4493" w:date="2023-01-13T18:26:59Z" w:author="Jan Groh">
        <w:r>
          <w:rPr>
            <w:rFonts w:ascii="Garamond Premier Pro Caption" w:hAnsi="Garamond Premier Pro Caption" w:hint="default"/>
            <w:sz w:val="22"/>
            <w:szCs w:val="22"/>
            <w:rtl w:val="0"/>
            <w:lang w:val="de-DE"/>
          </w:rPr>
          <w:delText>üß</w:delText>
        </w:r>
      </w:del>
      <w:del w:id="4494" w:date="2023-01-13T18:26:59Z" w:author="Jan Groh">
        <w:r>
          <w:rPr>
            <w:rFonts w:ascii="Garamond Premier Pro Caption" w:hAnsi="Garamond Premier Pro Caption"/>
            <w:sz w:val="22"/>
            <w:szCs w:val="22"/>
            <w:rtl w:val="0"/>
            <w:lang w:val="de-DE"/>
          </w:rPr>
          <w:delText>test Du mit dem Schl</w:delText>
        </w:r>
      </w:del>
      <w:del w:id="4495" w:date="2023-01-13T18:26:59Z" w:author="Jan Groh">
        <w:r>
          <w:rPr>
            <w:rFonts w:ascii="Garamond Premier Pro Caption" w:hAnsi="Garamond Premier Pro Caption" w:hint="default"/>
            <w:sz w:val="22"/>
            <w:szCs w:val="22"/>
            <w:rtl w:val="0"/>
          </w:rPr>
          <w:delText>ü</w:delText>
        </w:r>
      </w:del>
      <w:del w:id="4496" w:date="2023-01-13T18:26:59Z" w:author="Jan Groh">
        <w:r>
          <w:rPr>
            <w:rFonts w:ascii="Garamond Premier Pro Caption" w:hAnsi="Garamond Premier Pro Caption"/>
            <w:sz w:val="22"/>
            <w:szCs w:val="22"/>
            <w:rtl w:val="0"/>
            <w:lang w:val="de-DE"/>
          </w:rPr>
          <w:delText xml:space="preserve">sselbunde gewaltiglich klappern,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497" w:date="2023-01-13T18:26:59Z" w:author="Jan Groh"/>
          <w:rFonts w:ascii="Garamond Premier Pro Caption" w:cs="Garamond Premier Pro Caption" w:hAnsi="Garamond Premier Pro Caption" w:eastAsia="Garamond Premier Pro Caption"/>
          <w:sz w:val="22"/>
          <w:szCs w:val="22"/>
        </w:rPr>
      </w:pPr>
      <w:del w:id="4498" w:date="2023-01-13T18:26:59Z" w:author="Jan Groh">
        <w:r>
          <w:rPr>
            <w:rFonts w:ascii="Garamond Premier Pro Caption" w:hAnsi="Garamond Premier Pro Caption"/>
            <w:sz w:val="22"/>
            <w:szCs w:val="22"/>
            <w:rtl w:val="0"/>
            <w:lang w:val="de-DE"/>
          </w:rPr>
          <w:delText xml:space="preserve">Und dann mit der Frau Nachbarin </w:delText>
        </w:r>
      </w:del>
      <w:del w:id="4499" w:date="2023-01-13T18:26:59Z" w:author="Jan Groh">
        <w:r>
          <w:rPr>
            <w:rFonts w:ascii="Garamond Premier Pro Caption" w:hAnsi="Garamond Premier Pro Caption" w:hint="default"/>
            <w:sz w:val="22"/>
            <w:szCs w:val="22"/>
            <w:rtl w:val="0"/>
          </w:rPr>
          <w:delText>ü</w:delText>
        </w:r>
      </w:del>
      <w:del w:id="4500" w:date="2023-01-13T18:26:59Z" w:author="Jan Groh">
        <w:r>
          <w:rPr>
            <w:rFonts w:ascii="Garamond Premier Pro Caption" w:hAnsi="Garamond Premier Pro Caption"/>
            <w:sz w:val="22"/>
            <w:szCs w:val="22"/>
            <w:rtl w:val="0"/>
            <w:lang w:val="de-DE"/>
          </w:rPr>
          <w:delText>ber den Butterpreis plappern;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01" w:date="2023-01-13T18:26:59Z" w:author="Jan Groh"/>
          <w:rFonts w:ascii="Garamond Premier Pro Caption" w:cs="Garamond Premier Pro Caption" w:hAnsi="Garamond Premier Pro Caption" w:eastAsia="Garamond Premier Pro Caption"/>
          <w:sz w:val="22"/>
          <w:szCs w:val="22"/>
        </w:rPr>
      </w:pPr>
      <w:del w:id="4502" w:date="2023-01-13T18:26:59Z" w:author="Jan Groh">
        <w:r>
          <w:rPr>
            <w:rFonts w:ascii="Garamond Premier Pro Caption" w:hAnsi="Garamond Premier Pro Caption"/>
            <w:sz w:val="22"/>
            <w:szCs w:val="22"/>
            <w:rtl w:val="0"/>
            <w:lang w:val="de-DE"/>
          </w:rPr>
          <w:delText>Und bist Du am Tag nun so recht flei</w:delText>
        </w:r>
      </w:del>
      <w:del w:id="4503" w:date="2023-01-13T18:26:59Z" w:author="Jan Groh">
        <w:r>
          <w:rPr>
            <w:rFonts w:ascii="Garamond Premier Pro Caption" w:hAnsi="Garamond Premier Pro Caption" w:hint="default"/>
            <w:sz w:val="22"/>
            <w:szCs w:val="22"/>
            <w:rtl w:val="0"/>
            <w:lang w:val="de-DE"/>
          </w:rPr>
          <w:delText>ß</w:delText>
        </w:r>
      </w:del>
      <w:del w:id="4504" w:date="2023-01-13T18:26:59Z" w:author="Jan Groh">
        <w:r>
          <w:rPr>
            <w:rFonts w:ascii="Garamond Premier Pro Caption" w:hAnsi="Garamond Premier Pro Caption"/>
            <w:sz w:val="22"/>
            <w:szCs w:val="22"/>
            <w:rtl w:val="0"/>
            <w:lang w:val="de-DE"/>
          </w:rPr>
          <w:delText>ig gewesen,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05" w:date="2023-01-13T18:26:59Z" w:author="Jan Groh"/>
          <w:rFonts w:ascii="Garamond Premier Pro Caption" w:cs="Garamond Premier Pro Caption" w:hAnsi="Garamond Premier Pro Caption" w:eastAsia="Garamond Premier Pro Caption"/>
          <w:sz w:val="22"/>
          <w:szCs w:val="22"/>
        </w:rPr>
      </w:pPr>
      <w:del w:id="4506" w:date="2023-01-13T18:26:59Z" w:author="Jan Groh">
        <w:r>
          <w:rPr>
            <w:rFonts w:ascii="Garamond Premier Pro Caption" w:hAnsi="Garamond Premier Pro Caption"/>
            <w:sz w:val="22"/>
            <w:szCs w:val="22"/>
            <w:rtl w:val="0"/>
            <w:lang w:val="de-DE"/>
          </w:rPr>
          <w:delText xml:space="preserve">Magst des Abends den </w:delText>
        </w:r>
      </w:del>
      <w:del w:id="4507" w:date="2023-01-13T18:26:59Z" w:author="Jan Groh">
        <w:r>
          <w:rPr>
            <w:rFonts w:ascii="Garamond Premier Pro Caption" w:hAnsi="Garamond Premier Pro Caption" w:hint="default"/>
            <w:sz w:val="22"/>
            <w:szCs w:val="22"/>
            <w:rtl w:val="0"/>
            <w:lang w:val="it-IT"/>
          </w:rPr>
          <w:delText>»</w:delText>
        </w:r>
      </w:del>
      <w:del w:id="4508" w:date="2023-01-13T18:26:59Z" w:author="Jan Groh">
        <w:r>
          <w:rPr>
            <w:rFonts w:ascii="Garamond Premier Pro Caption" w:hAnsi="Garamond Premier Pro Caption"/>
            <w:sz w:val="22"/>
            <w:szCs w:val="22"/>
            <w:rtl w:val="0"/>
            <w:lang w:val="de-DE"/>
          </w:rPr>
          <w:delText>Rundhut</w:delText>
        </w:r>
      </w:del>
      <w:del w:id="4509" w:date="2023-01-13T18:26:59Z" w:author="Jan Groh">
        <w:r>
          <w:rPr>
            <w:rFonts w:ascii="Garamond Premier Pro Caption" w:hAnsi="Garamond Premier Pro Caption" w:hint="default"/>
            <w:sz w:val="22"/>
            <w:szCs w:val="22"/>
            <w:rtl w:val="0"/>
            <w:lang w:val="fr-FR"/>
          </w:rPr>
          <w:delText xml:space="preserve">« </w:delText>
        </w:r>
      </w:del>
      <w:del w:id="4510" w:date="2023-01-13T18:26:59Z" w:author="Jan Groh">
        <w:r>
          <w:rPr>
            <w:rFonts w:ascii="Garamond Premier Pro Caption" w:hAnsi="Garamond Premier Pro Caption"/>
            <w:sz w:val="22"/>
            <w:szCs w:val="22"/>
            <w:rtl w:val="0"/>
            <w:lang w:val="de-DE"/>
          </w:rPr>
          <w:delText xml:space="preserve">oder </w:delText>
        </w:r>
      </w:del>
      <w:del w:id="4511" w:date="2023-01-13T18:26:59Z" w:author="Jan Groh">
        <w:r>
          <w:rPr>
            <w:rFonts w:ascii="Garamond Premier Pro Caption" w:hAnsi="Garamond Premier Pro Caption" w:hint="default"/>
            <w:sz w:val="22"/>
            <w:szCs w:val="22"/>
            <w:rtl w:val="0"/>
            <w:lang w:val="it-IT"/>
          </w:rPr>
          <w:delText>»</w:delText>
        </w:r>
      </w:del>
      <w:del w:id="4512" w:date="2023-01-13T18:26:59Z" w:author="Jan Groh">
        <w:r>
          <w:rPr>
            <w:rFonts w:ascii="Garamond Premier Pro Caption" w:hAnsi="Garamond Premier Pro Caption"/>
            <w:sz w:val="22"/>
            <w:szCs w:val="22"/>
            <w:rtl w:val="0"/>
            <w:lang w:val="de-DE"/>
          </w:rPr>
          <w:delText>Landsturmsblatt</w:delText>
        </w:r>
      </w:del>
      <w:del w:id="4513" w:date="2023-01-13T18:26:59Z" w:author="Jan Groh">
        <w:r>
          <w:rPr>
            <w:rFonts w:ascii="Garamond Premier Pro Caption" w:hAnsi="Garamond Premier Pro Caption" w:hint="default"/>
            <w:sz w:val="22"/>
            <w:szCs w:val="22"/>
            <w:rtl w:val="0"/>
            <w:lang w:val="fr-FR"/>
          </w:rPr>
          <w:delText xml:space="preserve">« </w:delText>
        </w:r>
      </w:del>
      <w:del w:id="4514" w:date="2023-01-13T18:26:59Z" w:author="Jan Groh">
        <w:r>
          <w:rPr>
            <w:rFonts w:ascii="Garamond Premier Pro Caption" w:hAnsi="Garamond Premier Pro Caption"/>
            <w:sz w:val="22"/>
            <w:szCs w:val="22"/>
            <w:rtl w:val="0"/>
          </w:rPr>
          <w:delText>lesen.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15" w:date="2023-01-13T18:26:59Z" w:author="Jan Groh"/>
          <w:rFonts w:ascii="Garamond Premier Pro Caption" w:cs="Garamond Premier Pro Caption" w:hAnsi="Garamond Premier Pro Caption" w:eastAsia="Garamond Premier Pro Caption"/>
          <w:sz w:val="22"/>
          <w:szCs w:val="22"/>
        </w:rPr>
      </w:pPr>
      <w:del w:id="4516" w:date="2023-01-13T18:26:59Z" w:author="Jan Groh">
        <w:r>
          <w:rPr>
            <w:rFonts w:ascii="Garamond Premier Pro Caption" w:hAnsi="Garamond Premier Pro Caption"/>
            <w:sz w:val="22"/>
            <w:szCs w:val="22"/>
            <w:rtl w:val="0"/>
            <w:lang w:val="de-DE"/>
          </w:rPr>
          <w:delText xml:space="preserve">Dies mein Kind ist der Weg, der von der lieben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17" w:date="2023-01-13T18:26:59Z" w:author="Jan Groh"/>
          <w:rFonts w:ascii="Garamond Premier Pro Caption" w:cs="Garamond Premier Pro Caption" w:hAnsi="Garamond Premier Pro Caption" w:eastAsia="Garamond Premier Pro Caption"/>
          <w:sz w:val="22"/>
          <w:szCs w:val="22"/>
        </w:rPr>
      </w:pPr>
      <w:del w:id="4518" w:date="2023-01-13T18:26:59Z" w:author="Jan Groh">
        <w:r>
          <w:rPr>
            <w:rFonts w:ascii="Garamond Premier Pro Caption" w:hAnsi="Garamond Premier Pro Caption"/>
            <w:sz w:val="22"/>
            <w:szCs w:val="22"/>
            <w:rtl w:val="0"/>
            <w:lang w:val="de-DE"/>
          </w:rPr>
          <w:delText>Mutter Natur Euch ward vorgeschrieben.</w:delText>
        </w:r>
      </w:del>
      <w:del w:id="4519" w:date="2023-01-13T18:26:59Z" w:author="Jan Groh">
        <w:r>
          <w:rPr>
            <w:rFonts w:ascii="Garamond Premier Pro Caption" w:hAnsi="Garamond Premier Pro Caption"/>
            <w:sz w:val="22"/>
            <w:szCs w:val="22"/>
            <w:rtl w:val="0"/>
            <w:lang w:val="de-DE"/>
          </w:rPr>
          <w:delText xml:space="preserve"> </w:delText>
        </w:r>
      </w:del>
      <w:del w:id="4520"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21" w:date="2023-01-13T18:26:59Z" w:author="Jan Groh"/>
          <w:rFonts w:ascii="Garamond Premier Pro Caption" w:cs="Garamond Premier Pro Caption" w:hAnsi="Garamond Premier Pro Caption" w:eastAsia="Garamond Premier Pro Caption"/>
          <w:sz w:val="22"/>
          <w:szCs w:val="22"/>
        </w:rPr>
      </w:pPr>
      <w:del w:id="4522" w:date="2023-01-13T18:26:59Z" w:author="Jan Groh">
        <w:r>
          <w:rPr>
            <w:rFonts w:ascii="Garamond Premier Pro Caption" w:hAnsi="Garamond Premier Pro Caption"/>
            <w:sz w:val="22"/>
            <w:szCs w:val="22"/>
            <w:rtl w:val="0"/>
            <w:lang w:val="de-DE"/>
          </w:rPr>
          <w:delText>Kehre, o kehre, zum Haushalt zur</w:delText>
        </w:r>
      </w:del>
      <w:del w:id="4523" w:date="2023-01-13T18:26:59Z" w:author="Jan Groh">
        <w:r>
          <w:rPr>
            <w:rFonts w:ascii="Garamond Premier Pro Caption" w:hAnsi="Garamond Premier Pro Caption" w:hint="default"/>
            <w:sz w:val="22"/>
            <w:szCs w:val="22"/>
            <w:rtl w:val="0"/>
          </w:rPr>
          <w:delText>ü</w:delText>
        </w:r>
      </w:del>
      <w:del w:id="4524"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25" w:date="2023-01-13T18:26:59Z" w:author="Jan Groh"/>
          <w:rFonts w:ascii="Garamond Premier Pro Caption" w:cs="Garamond Premier Pro Caption" w:hAnsi="Garamond Premier Pro Caption" w:eastAsia="Garamond Premier Pro Caption"/>
          <w:sz w:val="22"/>
          <w:szCs w:val="22"/>
        </w:rPr>
      </w:pPr>
      <w:del w:id="4526" w:date="2023-01-13T18:26:59Z" w:author="Jan Groh">
        <w:r>
          <w:rPr>
            <w:rFonts w:ascii="Garamond Premier Pro Caption" w:hAnsi="Garamond Premier Pro Caption"/>
            <w:sz w:val="22"/>
            <w:szCs w:val="22"/>
            <w:rtl w:val="0"/>
            <w:lang w:val="de-DE"/>
          </w:rPr>
          <w:delText>In der K</w:delText>
        </w:r>
      </w:del>
      <w:del w:id="4527" w:date="2023-01-13T18:26:59Z" w:author="Jan Groh">
        <w:r>
          <w:rPr>
            <w:rFonts w:ascii="Garamond Premier Pro Caption" w:hAnsi="Garamond Premier Pro Caption" w:hint="default"/>
            <w:sz w:val="22"/>
            <w:szCs w:val="22"/>
            <w:rtl w:val="0"/>
          </w:rPr>
          <w:delText>ü</w:delText>
        </w:r>
      </w:del>
      <w:del w:id="4528" w:date="2023-01-13T18:26:59Z" w:author="Jan Groh">
        <w:r>
          <w:rPr>
            <w:rFonts w:ascii="Garamond Premier Pro Caption" w:hAnsi="Garamond Premier Pro Caption"/>
            <w:sz w:val="22"/>
            <w:szCs w:val="22"/>
            <w:rtl w:val="0"/>
            <w:lang w:val="de-DE"/>
          </w:rPr>
          <w:delText>che da winkt Dir ein w</w:delText>
        </w:r>
      </w:del>
      <w:del w:id="4529" w:date="2023-01-13T18:26:59Z" w:author="Jan Groh">
        <w:r>
          <w:rPr>
            <w:rFonts w:ascii="Garamond Premier Pro Caption" w:hAnsi="Garamond Premier Pro Caption" w:hint="default"/>
            <w:sz w:val="22"/>
            <w:szCs w:val="22"/>
            <w:rtl w:val="0"/>
          </w:rPr>
          <w:delText>ü</w:delText>
        </w:r>
      </w:del>
      <w:del w:id="4530" w:date="2023-01-13T18:26:59Z" w:author="Jan Groh">
        <w:r>
          <w:rPr>
            <w:rFonts w:ascii="Garamond Premier Pro Caption" w:hAnsi="Garamond Premier Pro Caption"/>
            <w:sz w:val="22"/>
            <w:szCs w:val="22"/>
            <w:rtl w:val="0"/>
            <w:lang w:val="de-DE"/>
          </w:rPr>
          <w:delText>rziges Gl</w:delText>
        </w:r>
      </w:del>
      <w:del w:id="4531" w:date="2023-01-13T18:26:59Z" w:author="Jan Groh">
        <w:r>
          <w:rPr>
            <w:rFonts w:ascii="Garamond Premier Pro Caption" w:hAnsi="Garamond Premier Pro Caption" w:hint="default"/>
            <w:sz w:val="22"/>
            <w:szCs w:val="22"/>
            <w:rtl w:val="0"/>
          </w:rPr>
          <w:delText>ü</w:delText>
        </w:r>
      </w:del>
      <w:del w:id="4532"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33" w:date="2023-01-13T18:26:59Z" w:author="Jan Groh"/>
          <w:rFonts w:ascii="Garamond Premier Pro Caption" w:cs="Garamond Premier Pro Caption" w:hAnsi="Garamond Premier Pro Caption" w:eastAsia="Garamond Premier Pro Caption"/>
          <w:sz w:val="22"/>
          <w:szCs w:val="22"/>
        </w:rPr>
      </w:pPr>
      <w:del w:id="4534" w:date="2023-01-13T18:26:59Z" w:author="Jan Groh">
        <w:r>
          <w:rPr>
            <w:rFonts w:ascii="Garamond Premier Pro Caption" w:hAnsi="Garamond Premier Pro Caption"/>
            <w:sz w:val="22"/>
            <w:szCs w:val="22"/>
            <w:rtl w:val="0"/>
            <w:lang w:val="de-DE"/>
          </w:rPr>
          <w:delText xml:space="preserve">Begeistert diesen Zepter ich erhebe,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35" w:date="2023-01-13T18:26:59Z" w:author="Jan Groh"/>
          <w:rFonts w:ascii="Garamond Premier Pro Caption" w:cs="Garamond Premier Pro Caption" w:hAnsi="Garamond Premier Pro Caption" w:eastAsia="Garamond Premier Pro Caption"/>
          <w:sz w:val="22"/>
          <w:szCs w:val="22"/>
        </w:rPr>
      </w:pPr>
      <w:del w:id="4536" w:date="2023-01-13T18:26:59Z" w:author="Jan Groh">
        <w:r>
          <w:rPr>
            <w:rFonts w:ascii="Garamond Premier Pro Caption" w:hAnsi="Garamond Premier Pro Caption"/>
            <w:sz w:val="22"/>
            <w:szCs w:val="22"/>
            <w:rtl w:val="0"/>
            <w:lang w:val="de-DE"/>
          </w:rPr>
          <w:delText>Den mu</w:delText>
        </w:r>
      </w:del>
      <w:del w:id="4537" w:date="2023-01-13T18:26:59Z" w:author="Jan Groh">
        <w:r>
          <w:rPr>
            <w:rFonts w:ascii="Garamond Premier Pro Caption" w:hAnsi="Garamond Premier Pro Caption" w:hint="default"/>
            <w:sz w:val="22"/>
            <w:szCs w:val="22"/>
            <w:rtl w:val="0"/>
            <w:lang w:val="de-DE"/>
          </w:rPr>
          <w:delText>ß</w:delText>
        </w:r>
      </w:del>
      <w:del w:id="4538" w:date="2023-01-13T18:26:59Z" w:author="Jan Groh">
        <w:r>
          <w:rPr>
            <w:rFonts w:ascii="Garamond Premier Pro Caption" w:hAnsi="Garamond Premier Pro Caption"/>
            <w:sz w:val="22"/>
            <w:szCs w:val="22"/>
            <w:rtl w:val="0"/>
            <w:lang w:val="de-DE"/>
          </w:rPr>
          <w:delText>t du erlangen, den erstrebe.</w:delText>
        </w:r>
      </w:del>
      <w:del w:id="4539"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40" w:date="2023-01-05T22:54:2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41" w:date="2023-01-05T22:54:2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42" w:date="2023-01-05T22:54:2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43" w:date="2023-01-05T22:54:27Z" w:author="Jan Groh"/>
          <w:rFonts w:ascii="Garamond Premier Pro Bold" w:cs="Garamond Premier Pro Bold" w:hAnsi="Garamond Premier Pro Bold" w:eastAsia="Garamond Premier Pro Bold"/>
          <w:sz w:val="22"/>
          <w:szCs w:val="22"/>
        </w:rPr>
      </w:pPr>
      <w:del w:id="4544" w:date="2023-01-05T22:54:27Z" w:author="Jan Groh">
        <w:r>
          <w:rPr>
            <w:rFonts w:ascii="Garamond Premier Pro Bold" w:hAnsi="Garamond Premier Pro Bold"/>
            <w:sz w:val="22"/>
            <w:szCs w:val="22"/>
            <w:rtl w:val="0"/>
          </w:rPr>
          <w:delText>1818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45" w:date="2023-01-13T18:26:59Z" w:author="Jan Groh"/>
          <w:rFonts w:ascii="Garamond Premier Pro Caption" w:cs="Garamond Premier Pro Caption" w:hAnsi="Garamond Premier Pro Caption" w:eastAsia="Garamond Premier Pro Caption"/>
          <w:sz w:val="22"/>
          <w:szCs w:val="22"/>
        </w:rPr>
      </w:pPr>
      <w:del w:id="4546" w:date="2023-01-05T22:54:27Z" w:author="Jan Groh">
        <w:r>
          <w:rPr>
            <w:rFonts w:ascii="Garamond Premier Pro Caption" w:hAnsi="Garamond Premier Pro Caption"/>
            <w:sz w:val="22"/>
            <w:szCs w:val="22"/>
            <w:rtl w:val="0"/>
            <w:lang w:val="de-DE"/>
          </w:rPr>
          <w:delText>(Ottilie 21-j</w:delText>
        </w:r>
      </w:del>
      <w:del w:id="4547" w:date="2023-01-05T22:54:27Z" w:author="Jan Groh">
        <w:r>
          <w:rPr>
            <w:rFonts w:ascii="Garamond Premier Pro Caption" w:hAnsi="Garamond Premier Pro Caption" w:hint="default"/>
            <w:sz w:val="22"/>
            <w:szCs w:val="22"/>
            <w:rtl w:val="0"/>
            <w:lang w:val="de-DE"/>
          </w:rPr>
          <w:delText>ä</w:delText>
        </w:r>
      </w:del>
      <w:del w:id="4548" w:date="2023-01-05T22:54:27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49" w:date="2023-01-05T22:54:34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51" w:date="2023-01-13T18:26:59Z" w:author="Jan Groh"/>
          <w:rFonts w:ascii="Garamond Premier Pro Italic" w:cs="Garamond Premier Pro Italic" w:hAnsi="Garamond Premier Pro Italic" w:eastAsia="Garamond Premier Pro Italic"/>
          <w:sz w:val="22"/>
          <w:szCs w:val="22"/>
        </w:rPr>
      </w:pPr>
      <w:del w:id="4552" w:date="2023-01-13T18:26:59Z" w:author="Jan Groh">
        <w:r>
          <w:rPr>
            <w:rFonts w:ascii="Garamond Premier Pro Italic" w:hAnsi="Garamond Premier Pro Italic"/>
            <w:sz w:val="22"/>
            <w:szCs w:val="22"/>
            <w:rtl w:val="0"/>
            <w:lang w:val="de-DE"/>
          </w:rPr>
          <w:delText>Aus dem Tagebuch Goethes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53" w:date="2023-01-13T18:26:59Z" w:author="Jan Groh"/>
          <w:rFonts w:ascii="Garamond Premier Pro Italic" w:cs="Garamond Premier Pro Italic" w:hAnsi="Garamond Premier Pro Italic" w:eastAsia="Garamond Premier Pro Italic"/>
          <w:sz w:val="22"/>
          <w:szCs w:val="22"/>
        </w:rPr>
      </w:pPr>
      <w:del w:id="4554" w:date="2023-01-13T18:26:59Z" w:author="Jan Groh">
        <w:r>
          <w:rPr>
            <w:rFonts w:ascii="Garamond Premier Pro Italic" w:hAnsi="Garamond Premier Pro Italic"/>
            <w:sz w:val="22"/>
            <w:szCs w:val="22"/>
            <w:rtl w:val="0"/>
            <w:lang w:val="it-IT"/>
          </w:rPr>
          <w:delText>9. April 1818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55" w:date="2023-01-13T18:26:59Z" w:author="Jan Groh"/>
          <w:rFonts w:ascii="Garamond Premier Pro Caption" w:cs="Garamond Premier Pro Caption" w:hAnsi="Garamond Premier Pro Caption" w:eastAsia="Garamond Premier Pro Caption"/>
          <w:sz w:val="22"/>
          <w:szCs w:val="22"/>
        </w:rPr>
      </w:pPr>
      <w:del w:id="4556" w:date="2023-01-13T18:26:59Z" w:author="Jan Groh">
        <w:r>
          <w:rPr>
            <w:rFonts w:ascii="Garamond Premier Pro Caption" w:hAnsi="Garamond Premier Pro Caption" w:hint="default"/>
            <w:sz w:val="22"/>
            <w:szCs w:val="22"/>
            <w:rtl w:val="0"/>
            <w:lang w:val="de-DE"/>
          </w:rPr>
          <w:delText>…</w:delText>
        </w:r>
      </w:del>
      <w:del w:id="4557" w:date="2023-01-13T18:26:59Z" w:author="Jan Groh">
        <w:r>
          <w:rPr>
            <w:rFonts w:ascii="Garamond Premier Pro Caption" w:hAnsi="Garamond Premier Pro Caption"/>
            <w:sz w:val="22"/>
            <w:szCs w:val="22"/>
            <w:rtl w:val="0"/>
            <w:lang w:val="de-DE"/>
          </w:rPr>
          <w:delText xml:space="preserve"> Durch einen Husaren die Nachricht der Geburt eines Sohnes</w:delText>
        </w:r>
      </w:del>
      <w:del w:id="4558" w:date="2023-01-13T18:26:59Z" w:author="Jan Groh">
        <w:r>
          <w:rPr>
            <w:rFonts w:ascii="Garamond Premier Pro Caption" w:cs="Garamond Premier Pro Caption" w:hAnsi="Garamond Premier Pro Caption" w:eastAsia="Garamond Premier Pro Caption"/>
            <w:sz w:val="22"/>
            <w:szCs w:val="22"/>
            <w:vertAlign w:val="superscript"/>
          </w:rPr>
          <w:footnoteReference w:id="103"/>
        </w:r>
      </w:del>
      <w:del w:id="4559"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61"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62" w:date="2023-01-13T18:26:59Z" w:author="Jan Groh"/>
          <w:rFonts w:ascii="Garamond Premier Pro Italic" w:cs="Garamond Premier Pro Italic" w:hAnsi="Garamond Premier Pro Italic" w:eastAsia="Garamond Premier Pro Italic"/>
          <w:sz w:val="22"/>
          <w:szCs w:val="22"/>
        </w:rPr>
      </w:pPr>
      <w:del w:id="4563" w:date="2023-01-13T18:26:59Z" w:author="Jan Groh">
        <w:r>
          <w:rPr>
            <w:rFonts w:ascii="Garamond Premier Pro Italic" w:hAnsi="Garamond Premier Pro Italic"/>
            <w:sz w:val="22"/>
            <w:szCs w:val="22"/>
            <w:rtl w:val="0"/>
            <w:lang w:val="de-DE"/>
          </w:rPr>
          <w:delText>Aus einem Brief Goethes an Schultz</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64" w:date="2023-01-13T18:26:59Z" w:author="Jan Groh"/>
          <w:rFonts w:ascii="Garamond Premier Pro Italic" w:cs="Garamond Premier Pro Italic" w:hAnsi="Garamond Premier Pro Italic" w:eastAsia="Garamond Premier Pro Italic"/>
          <w:sz w:val="22"/>
          <w:szCs w:val="22"/>
        </w:rPr>
      </w:pPr>
      <w:del w:id="4565" w:date="2023-01-13T18:26:59Z" w:author="Jan Groh">
        <w:r>
          <w:rPr>
            <w:rFonts w:ascii="Garamond Premier Pro Italic" w:hAnsi="Garamond Premier Pro Italic"/>
            <w:sz w:val="22"/>
            <w:szCs w:val="22"/>
            <w:rtl w:val="0"/>
            <w:lang w:val="de-DE"/>
          </w:rPr>
          <w:delText>Jena, den 8. Juni 1818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66" w:date="2023-01-13T18:26:59Z" w:author="Jan Groh"/>
          <w:rFonts w:ascii="Garamond Premier Pro Caption" w:cs="Garamond Premier Pro Caption" w:hAnsi="Garamond Premier Pro Caption" w:eastAsia="Garamond Premier Pro Caption"/>
          <w:sz w:val="22"/>
          <w:szCs w:val="22"/>
        </w:rPr>
      </w:pPr>
      <w:del w:id="4567" w:date="2023-01-13T18:26:59Z" w:author="Jan Groh">
        <w:r>
          <w:rPr>
            <w:rFonts w:ascii="Garamond Premier Pro Caption" w:hAnsi="Garamond Premier Pro Caption"/>
            <w:sz w:val="22"/>
            <w:szCs w:val="22"/>
            <w:rtl w:val="0"/>
            <w:lang w:val="de-DE"/>
          </w:rPr>
          <w:delText>Von meinen jungen Leuten dagegen kann ich nur Erfreuliches melden, die pa</w:delText>
        </w:r>
      </w:del>
      <w:del w:id="4568" w:date="2023-01-13T18:26:59Z" w:author="Jan Groh">
        <w:r>
          <w:rPr>
            <w:rFonts w:ascii="Garamond Premier Pro Caption" w:hAnsi="Garamond Premier Pro Caption" w:hint="default"/>
            <w:sz w:val="22"/>
            <w:szCs w:val="22"/>
            <w:rtl w:val="0"/>
            <w:lang w:val="de-DE"/>
          </w:rPr>
          <w:delText>ß</w:delText>
        </w:r>
      </w:del>
      <w:del w:id="4569" w:date="2023-01-13T18:26:59Z" w:author="Jan Groh">
        <w:r>
          <w:rPr>
            <w:rFonts w:ascii="Garamond Premier Pro Caption" w:hAnsi="Garamond Premier Pro Caption"/>
            <w:sz w:val="22"/>
            <w:szCs w:val="22"/>
            <w:rtl w:val="0"/>
            <w:lang w:val="de-DE"/>
          </w:rPr>
          <w:delText>ten zusammen, und wenn sie sich auch nicht liebten.</w:delText>
        </w:r>
      </w:del>
      <w:del w:id="4570" w:date="2023-01-13T18:26:59Z" w:author="Jan Groh">
        <w:r>
          <w:rPr>
            <w:rFonts w:ascii="Garamond Premier Pro Caption" w:hAnsi="Garamond Premier Pro Caption"/>
            <w:sz w:val="22"/>
            <w:szCs w:val="22"/>
            <w:rtl w:val="0"/>
            <w:lang w:val="de-DE"/>
          </w:rPr>
          <w:delText xml:space="preserve"> </w:delText>
        </w:r>
      </w:del>
      <w:del w:id="4571" w:date="2023-01-13T18:26:59Z" w:author="Jan Groh">
        <w:r>
          <w:rPr>
            <w:rFonts w:ascii="Garamond Premier Pro Caption" w:hAnsi="Garamond Premier Pro Caption"/>
            <w:sz w:val="22"/>
            <w:szCs w:val="22"/>
            <w:rtl w:val="0"/>
            <w:lang w:val="de-DE"/>
          </w:rPr>
          <w:delText xml:space="preserve">Das dritte Wesen </w:delText>
        </w:r>
      </w:del>
      <w:del w:id="4572" w:date="2023-01-13T18:26:59Z" w:author="Jan Groh">
        <w:r>
          <w:rPr>
            <w:rFonts w:ascii="Garamond Premier Pro Caption" w:hAnsi="Garamond Premier Pro Caption" w:hint="default"/>
            <w:sz w:val="22"/>
            <w:szCs w:val="22"/>
            <w:rtl w:val="0"/>
          </w:rPr>
          <w:delText>ü</w:delText>
        </w:r>
      </w:del>
      <w:del w:id="4573" w:date="2023-01-13T18:26:59Z" w:author="Jan Groh">
        <w:r>
          <w:rPr>
            <w:rFonts w:ascii="Garamond Premier Pro Caption" w:hAnsi="Garamond Premier Pro Caption"/>
            <w:sz w:val="22"/>
            <w:szCs w:val="22"/>
            <w:rtl w:val="0"/>
            <w:lang w:val="de-DE"/>
          </w:rPr>
          <w:delText>bt seine vermittelnden Kr</w:delText>
        </w:r>
      </w:del>
      <w:del w:id="4574" w:date="2023-01-13T18:26:59Z" w:author="Jan Groh">
        <w:r>
          <w:rPr>
            <w:rFonts w:ascii="Garamond Premier Pro Caption" w:hAnsi="Garamond Premier Pro Caption" w:hint="default"/>
            <w:sz w:val="22"/>
            <w:szCs w:val="22"/>
            <w:rtl w:val="0"/>
          </w:rPr>
          <w:delText>ä</w:delText>
        </w:r>
      </w:del>
      <w:del w:id="4575" w:date="2023-01-13T18:26:59Z" w:author="Jan Groh">
        <w:r>
          <w:rPr>
            <w:rFonts w:ascii="Garamond Premier Pro Caption" w:hAnsi="Garamond Premier Pro Caption"/>
            <w:sz w:val="22"/>
            <w:szCs w:val="22"/>
            <w:rtl w:val="0"/>
            <w:lang w:val="de-DE"/>
          </w:rPr>
          <w:delText>fte, sie genie</w:delText>
        </w:r>
      </w:del>
      <w:del w:id="4576" w:date="2023-01-13T18:26:59Z" w:author="Jan Groh">
        <w:r>
          <w:rPr>
            <w:rFonts w:ascii="Garamond Premier Pro Caption" w:hAnsi="Garamond Premier Pro Caption" w:hint="default"/>
            <w:sz w:val="22"/>
            <w:szCs w:val="22"/>
            <w:rtl w:val="0"/>
            <w:lang w:val="de-DE"/>
          </w:rPr>
          <w:delText>ß</w:delText>
        </w:r>
      </w:del>
      <w:del w:id="4577" w:date="2023-01-13T18:26:59Z" w:author="Jan Groh">
        <w:r>
          <w:rPr>
            <w:rFonts w:ascii="Garamond Premier Pro Caption" w:hAnsi="Garamond Premier Pro Caption"/>
            <w:sz w:val="22"/>
            <w:szCs w:val="22"/>
            <w:rtl w:val="0"/>
            <w:lang w:val="de-DE"/>
          </w:rPr>
          <w:delText>en ihre guten Zust</w:delText>
        </w:r>
      </w:del>
      <w:del w:id="4578" w:date="2023-01-13T18:26:59Z" w:author="Jan Groh">
        <w:r>
          <w:rPr>
            <w:rFonts w:ascii="Garamond Premier Pro Caption" w:hAnsi="Garamond Premier Pro Caption" w:hint="default"/>
            <w:sz w:val="22"/>
            <w:szCs w:val="22"/>
            <w:rtl w:val="0"/>
          </w:rPr>
          <w:delText>ä</w:delText>
        </w:r>
      </w:del>
      <w:del w:id="4579" w:date="2023-01-13T18:26:59Z" w:author="Jan Groh">
        <w:r>
          <w:rPr>
            <w:rFonts w:ascii="Garamond Premier Pro Caption" w:hAnsi="Garamond Premier Pro Caption"/>
            <w:sz w:val="22"/>
            <w:szCs w:val="22"/>
            <w:rtl w:val="0"/>
            <w:lang w:val="de-DE"/>
          </w:rPr>
          <w:delText>nde in Weimar und w</w:delText>
        </w:r>
      </w:del>
      <w:del w:id="4580" w:date="2023-01-13T18:26:59Z" w:author="Jan Groh">
        <w:r>
          <w:rPr>
            <w:rFonts w:ascii="Garamond Premier Pro Caption" w:hAnsi="Garamond Premier Pro Caption" w:hint="default"/>
            <w:sz w:val="22"/>
            <w:szCs w:val="22"/>
            <w:rtl w:val="0"/>
          </w:rPr>
          <w:delText>ü</w:delText>
        </w:r>
      </w:del>
      <w:del w:id="4581" w:date="2023-01-13T18:26:59Z" w:author="Jan Groh">
        <w:r>
          <w:rPr>
            <w:rFonts w:ascii="Garamond Premier Pro Caption" w:hAnsi="Garamond Premier Pro Caption"/>
            <w:sz w:val="22"/>
            <w:szCs w:val="22"/>
            <w:rtl w:val="0"/>
            <w:lang w:val="de-DE"/>
          </w:rPr>
          <w:delText>nschen nichts mehr, als da</w:delText>
        </w:r>
      </w:del>
      <w:del w:id="4582" w:date="2023-01-13T18:26:59Z" w:author="Jan Groh">
        <w:r>
          <w:rPr>
            <w:rFonts w:ascii="Garamond Premier Pro Caption" w:hAnsi="Garamond Premier Pro Caption" w:hint="default"/>
            <w:sz w:val="22"/>
            <w:szCs w:val="22"/>
            <w:rtl w:val="0"/>
            <w:lang w:val="de-DE"/>
          </w:rPr>
          <w:delText xml:space="preserve">ß </w:delText>
        </w:r>
      </w:del>
      <w:del w:id="4583" w:date="2023-01-13T18:26:59Z" w:author="Jan Groh">
        <w:r>
          <w:rPr>
            <w:rFonts w:ascii="Garamond Premier Pro Caption" w:hAnsi="Garamond Premier Pro Caption"/>
            <w:sz w:val="22"/>
            <w:szCs w:val="22"/>
            <w:rtl w:val="0"/>
            <w:lang w:val="de-DE"/>
          </w:rPr>
          <w:delText>ich sie mit ihnen teilen m</w:delText>
        </w:r>
      </w:del>
      <w:del w:id="4584" w:date="2023-01-13T18:26:59Z" w:author="Jan Groh">
        <w:r>
          <w:rPr>
            <w:rFonts w:ascii="Garamond Premier Pro Caption" w:hAnsi="Garamond Premier Pro Caption" w:hint="default"/>
            <w:sz w:val="22"/>
            <w:szCs w:val="22"/>
            <w:rtl w:val="0"/>
            <w:lang w:val="sv-SE"/>
          </w:rPr>
          <w:delText>ö</w:delText>
        </w:r>
      </w:del>
      <w:del w:id="4585" w:date="2023-01-13T18:26:59Z" w:author="Jan Groh">
        <w:r>
          <w:rPr>
            <w:rFonts w:ascii="Garamond Premier Pro Caption" w:hAnsi="Garamond Premier Pro Caption"/>
            <w:sz w:val="22"/>
            <w:szCs w:val="22"/>
            <w:rtl w:val="0"/>
            <w:lang w:val="de-DE"/>
          </w:rPr>
          <w:delText>chte. Eben besuchen sie mich und gr</w:delText>
        </w:r>
      </w:del>
      <w:del w:id="4586" w:date="2023-01-13T18:26:59Z" w:author="Jan Groh">
        <w:r>
          <w:rPr>
            <w:rFonts w:ascii="Garamond Premier Pro Caption" w:hAnsi="Garamond Premier Pro Caption" w:hint="default"/>
            <w:sz w:val="22"/>
            <w:szCs w:val="22"/>
            <w:rtl w:val="0"/>
            <w:lang w:val="de-DE"/>
          </w:rPr>
          <w:delText>üß</w:delText>
        </w:r>
      </w:del>
      <w:del w:id="4587" w:date="2023-01-13T18:26:59Z" w:author="Jan Groh">
        <w:r>
          <w:rPr>
            <w:rFonts w:ascii="Garamond Premier Pro Caption" w:hAnsi="Garamond Premier Pro Caption"/>
            <w:sz w:val="22"/>
            <w:szCs w:val="22"/>
            <w:rtl w:val="0"/>
            <w:lang w:val="de-DE"/>
          </w:rPr>
          <w:delText>en zum sch</w:delText>
        </w:r>
      </w:del>
      <w:del w:id="4588" w:date="2023-01-13T18:26:59Z" w:author="Jan Groh">
        <w:r>
          <w:rPr>
            <w:rFonts w:ascii="Garamond Premier Pro Caption" w:hAnsi="Garamond Premier Pro Caption" w:hint="default"/>
            <w:sz w:val="22"/>
            <w:szCs w:val="22"/>
            <w:rtl w:val="0"/>
            <w:lang w:val="sv-SE"/>
          </w:rPr>
          <w:delText>ö</w:delText>
        </w:r>
      </w:del>
      <w:del w:id="4589" w:date="2023-01-13T18:26:59Z" w:author="Jan Groh">
        <w:r>
          <w:rPr>
            <w:rFonts w:ascii="Garamond Premier Pro Caption" w:hAnsi="Garamond Premier Pro Caption"/>
            <w:sz w:val="22"/>
            <w:szCs w:val="22"/>
            <w:rtl w:val="0"/>
            <w:lang w:val="nl-NL"/>
          </w:rPr>
          <w:delText>nsten</w:delText>
        </w:r>
      </w:del>
      <w:del w:id="4590"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9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9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93" w:date="2023-01-13T18:26:59Z" w:author="Jan Groh"/>
          <w:rFonts w:ascii="Garamond Premier Pro Italic" w:cs="Garamond Premier Pro Italic" w:hAnsi="Garamond Premier Pro Italic" w:eastAsia="Garamond Premier Pro Italic"/>
          <w:sz w:val="22"/>
          <w:szCs w:val="22"/>
        </w:rPr>
      </w:pPr>
      <w:del w:id="4594" w:date="2023-01-13T18:26:59Z" w:author="Jan Groh">
        <w:r>
          <w:rPr>
            <w:rFonts w:ascii="Garamond Premier Pro Italic" w:hAnsi="Garamond Premier Pro Italic"/>
            <w:sz w:val="22"/>
            <w:szCs w:val="22"/>
            <w:rtl w:val="0"/>
            <w:lang w:val="de-DE"/>
          </w:rPr>
          <w:delText>Ottilie gratuliert im Namen ihres Sohnes Walther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95" w:date="2023-01-13T18:26:59Z" w:author="Jan Groh"/>
          <w:rFonts w:ascii="Garamond Premier Pro Italic" w:cs="Garamond Premier Pro Italic" w:hAnsi="Garamond Premier Pro Italic" w:eastAsia="Garamond Premier Pro Italic"/>
          <w:sz w:val="22"/>
          <w:szCs w:val="22"/>
        </w:rPr>
      </w:pPr>
      <w:del w:id="4596" w:date="2023-01-13T18:26:59Z" w:author="Jan Groh">
        <w:r>
          <w:rPr>
            <w:rFonts w:ascii="Garamond Premier Pro Italic" w:hAnsi="Garamond Premier Pro Italic"/>
            <w:sz w:val="22"/>
            <w:szCs w:val="22"/>
            <w:rtl w:val="0"/>
            <w:lang w:val="de-DE"/>
          </w:rPr>
          <w:delText>zum Geburtstag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97" w:date="2023-01-13T18:26:59Z" w:author="Jan Groh"/>
          <w:rFonts w:ascii="Garamond Premier Pro Italic" w:cs="Garamond Premier Pro Italic" w:hAnsi="Garamond Premier Pro Italic" w:eastAsia="Garamond Premier Pro Italic"/>
          <w:sz w:val="22"/>
          <w:szCs w:val="22"/>
        </w:rPr>
      </w:pPr>
      <w:del w:id="4598" w:date="2023-01-13T18:26:59Z" w:author="Jan Groh">
        <w:r>
          <w:rPr>
            <w:rFonts w:ascii="Garamond Premier Pro Italic" w:hAnsi="Garamond Premier Pro Italic"/>
            <w:sz w:val="22"/>
            <w:szCs w:val="22"/>
            <w:rtl w:val="0"/>
            <w:lang w:val="de-DE"/>
          </w:rPr>
          <w:delText>Zum 12ten Juni 1818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599"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00" w:date="2023-01-13T18:26:59Z" w:author="Jan Groh"/>
          <w:rFonts w:ascii="Garamond Premier Pro Caption" w:cs="Garamond Premier Pro Caption" w:hAnsi="Garamond Premier Pro Caption" w:eastAsia="Garamond Premier Pro Caption"/>
          <w:sz w:val="22"/>
          <w:szCs w:val="22"/>
        </w:rPr>
      </w:pPr>
      <w:del w:id="4601" w:date="2023-01-13T18:26:59Z" w:author="Jan Groh">
        <w:r>
          <w:rPr>
            <w:rFonts w:ascii="Garamond Premier Pro Caption" w:hAnsi="Garamond Premier Pro Caption"/>
            <w:sz w:val="22"/>
            <w:szCs w:val="22"/>
            <w:rtl w:val="0"/>
            <w:lang w:val="de-DE"/>
          </w:rPr>
          <w:delText>Jetzt ist in der Welt doch alles verkehrt: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02" w:date="2023-01-13T18:26:59Z" w:author="Jan Groh"/>
          <w:rFonts w:ascii="Garamond Premier Pro Caption" w:cs="Garamond Premier Pro Caption" w:hAnsi="Garamond Premier Pro Caption" w:eastAsia="Garamond Premier Pro Caption"/>
          <w:sz w:val="22"/>
          <w:szCs w:val="22"/>
        </w:rPr>
      </w:pPr>
      <w:del w:id="4603" w:date="2023-01-13T18:26:59Z" w:author="Jan Groh">
        <w:r>
          <w:rPr>
            <w:rFonts w:ascii="Garamond Premier Pro Caption" w:hAnsi="Garamond Premier Pro Caption"/>
            <w:sz w:val="22"/>
            <w:szCs w:val="22"/>
            <w:rtl w:val="0"/>
            <w:lang w:val="de-DE"/>
          </w:rPr>
          <w:delText>Professoren sind dumm und Kinder gelehrt;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04" w:date="2023-01-13T18:26:59Z" w:author="Jan Groh"/>
          <w:rFonts w:ascii="Garamond Premier Pro Caption" w:cs="Garamond Premier Pro Caption" w:hAnsi="Garamond Premier Pro Caption" w:eastAsia="Garamond Premier Pro Caption"/>
          <w:sz w:val="22"/>
          <w:szCs w:val="22"/>
        </w:rPr>
      </w:pPr>
      <w:del w:id="4605" w:date="2023-01-13T18:26:59Z" w:author="Jan Groh">
        <w:r>
          <w:rPr>
            <w:rFonts w:ascii="Garamond Premier Pro Caption" w:hAnsi="Garamond Premier Pro Caption"/>
            <w:sz w:val="22"/>
            <w:szCs w:val="22"/>
            <w:rtl w:val="0"/>
            <w:lang w:val="de-DE"/>
          </w:rPr>
          <w:delText>Sonst war das Dichten eine schwere Kunst: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06" w:date="2023-01-13T18:26:59Z" w:author="Jan Groh"/>
          <w:rFonts w:ascii="Garamond Premier Pro Caption" w:cs="Garamond Premier Pro Caption" w:hAnsi="Garamond Premier Pro Caption" w:eastAsia="Garamond Premier Pro Caption"/>
          <w:sz w:val="22"/>
          <w:szCs w:val="22"/>
        </w:rPr>
      </w:pPr>
      <w:del w:id="4607" w:date="2023-01-13T18:26:59Z" w:author="Jan Groh">
        <w:r>
          <w:rPr>
            <w:rFonts w:ascii="Garamond Premier Pro Caption" w:hAnsi="Garamond Premier Pro Caption"/>
            <w:sz w:val="22"/>
            <w:szCs w:val="22"/>
            <w:rtl w:val="0"/>
            <w:lang w:val="de-DE"/>
          </w:rPr>
          <w:delText>Jetzt r</w:delText>
        </w:r>
      </w:del>
      <w:del w:id="4608" w:date="2023-01-13T18:26:59Z" w:author="Jan Groh">
        <w:r>
          <w:rPr>
            <w:rFonts w:ascii="Garamond Premier Pro Caption" w:hAnsi="Garamond Premier Pro Caption" w:hint="default"/>
            <w:sz w:val="22"/>
            <w:szCs w:val="22"/>
            <w:rtl w:val="0"/>
          </w:rPr>
          <w:delText>ü</w:delText>
        </w:r>
      </w:del>
      <w:del w:id="4609" w:date="2023-01-13T18:26:59Z" w:author="Jan Groh">
        <w:r>
          <w:rPr>
            <w:rFonts w:ascii="Garamond Premier Pro Caption" w:hAnsi="Garamond Premier Pro Caption"/>
            <w:sz w:val="22"/>
            <w:szCs w:val="22"/>
            <w:rtl w:val="0"/>
            <w:lang w:val="de-DE"/>
          </w:rPr>
          <w:delText>hmt sich ein jeder der Musen Gunst;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10" w:date="2023-01-13T18:26:59Z" w:author="Jan Groh"/>
          <w:rFonts w:ascii="Garamond Premier Pro Caption" w:cs="Garamond Premier Pro Caption" w:hAnsi="Garamond Premier Pro Caption" w:eastAsia="Garamond Premier Pro Caption"/>
          <w:sz w:val="22"/>
          <w:szCs w:val="22"/>
        </w:rPr>
      </w:pPr>
      <w:del w:id="4611" w:date="2023-01-13T18:26:59Z" w:author="Jan Groh">
        <w:r>
          <w:rPr>
            <w:rFonts w:ascii="Garamond Premier Pro Caption" w:hAnsi="Garamond Premier Pro Caption"/>
            <w:sz w:val="22"/>
            <w:szCs w:val="22"/>
            <w:rtl w:val="0"/>
            <w:lang w:val="de-DE"/>
          </w:rPr>
          <w:delText>Die Kinder sogar in durchn</w:delText>
        </w:r>
      </w:del>
      <w:del w:id="4612" w:date="2023-01-13T18:26:59Z" w:author="Jan Groh">
        <w:r>
          <w:rPr>
            <w:rFonts w:ascii="Garamond Premier Pro Caption" w:hAnsi="Garamond Premier Pro Caption" w:hint="default"/>
            <w:sz w:val="22"/>
            <w:szCs w:val="22"/>
            <w:rtl w:val="0"/>
            <w:lang w:val="de-DE"/>
          </w:rPr>
          <w:delText>äß</w:delText>
        </w:r>
      </w:del>
      <w:del w:id="4613" w:date="2023-01-13T18:26:59Z" w:author="Jan Groh">
        <w:r>
          <w:rPr>
            <w:rFonts w:ascii="Garamond Premier Pro Caption" w:hAnsi="Garamond Premier Pro Caption"/>
            <w:sz w:val="22"/>
            <w:szCs w:val="22"/>
            <w:rtl w:val="0"/>
            <w:lang w:val="de-DE"/>
          </w:rPr>
          <w:delText>ter Windel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14" w:date="2023-01-13T18:26:59Z" w:author="Jan Groh"/>
          <w:rFonts w:ascii="Garamond Premier Pro Caption" w:cs="Garamond Premier Pro Caption" w:hAnsi="Garamond Premier Pro Caption" w:eastAsia="Garamond Premier Pro Caption"/>
          <w:sz w:val="22"/>
          <w:szCs w:val="22"/>
        </w:rPr>
      </w:pPr>
      <w:del w:id="4615" w:date="2023-01-13T18:26:59Z" w:author="Jan Groh">
        <w:r>
          <w:rPr>
            <w:rFonts w:ascii="Garamond Premier Pro Caption" w:hAnsi="Garamond Premier Pro Caption" w:hint="default"/>
            <w:sz w:val="22"/>
            <w:szCs w:val="22"/>
            <w:rtl w:val="0"/>
            <w:lang w:val="de-DE"/>
          </w:rPr>
          <w:delText>Ü</w:delText>
        </w:r>
      </w:del>
      <w:del w:id="4616" w:date="2023-01-13T18:26:59Z" w:author="Jan Groh">
        <w:r>
          <w:rPr>
            <w:rFonts w:ascii="Garamond Premier Pro Caption" w:hAnsi="Garamond Premier Pro Caption"/>
            <w:sz w:val="22"/>
            <w:szCs w:val="22"/>
            <w:rtl w:val="0"/>
            <w:lang w:val="de-DE"/>
          </w:rPr>
          <w:delText>berf</w:delText>
        </w:r>
      </w:del>
      <w:del w:id="4617" w:date="2023-01-13T18:26:59Z" w:author="Jan Groh">
        <w:r>
          <w:rPr>
            <w:rFonts w:ascii="Garamond Premier Pro Caption" w:hAnsi="Garamond Premier Pro Caption" w:hint="default"/>
            <w:sz w:val="22"/>
            <w:szCs w:val="22"/>
            <w:rtl w:val="0"/>
          </w:rPr>
          <w:delText>ä</w:delText>
        </w:r>
      </w:del>
      <w:del w:id="4618" w:date="2023-01-13T18:26:59Z" w:author="Jan Groh">
        <w:r>
          <w:rPr>
            <w:rFonts w:ascii="Garamond Premier Pro Caption" w:hAnsi="Garamond Premier Pro Caption"/>
            <w:sz w:val="22"/>
            <w:szCs w:val="22"/>
            <w:rtl w:val="0"/>
            <w:lang w:val="de-DE"/>
          </w:rPr>
          <w:delText xml:space="preserve">llt jetzt schon der </w:delText>
        </w:r>
      </w:del>
      <w:del w:id="4619" w:date="2023-01-13T18:26:59Z" w:author="Jan Groh">
        <w:r>
          <w:rPr>
            <w:rFonts w:ascii="Garamond Premier Pro Caption" w:hAnsi="Garamond Premier Pro Caption" w:hint="default"/>
            <w:sz w:val="22"/>
            <w:szCs w:val="22"/>
            <w:rtl w:val="0"/>
          </w:rPr>
          <w:delText>ä</w:delText>
        </w:r>
      </w:del>
      <w:del w:id="4620" w:date="2023-01-13T18:26:59Z" w:author="Jan Groh">
        <w:r>
          <w:rPr>
            <w:rFonts w:ascii="Garamond Premier Pro Caption" w:hAnsi="Garamond Premier Pro Caption"/>
            <w:sz w:val="22"/>
            <w:szCs w:val="22"/>
            <w:rtl w:val="0"/>
            <w:lang w:val="de-DE"/>
          </w:rPr>
          <w:delText>sthetische Schwindel.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21" w:date="2023-01-13T18:26:59Z" w:author="Jan Groh"/>
          <w:rFonts w:ascii="Garamond Premier Pro Caption" w:cs="Garamond Premier Pro Caption" w:hAnsi="Garamond Premier Pro Caption" w:eastAsia="Garamond Premier Pro Caption"/>
          <w:sz w:val="22"/>
          <w:szCs w:val="22"/>
        </w:rPr>
      </w:pPr>
      <w:del w:id="4622" w:date="2023-01-13T18:26:59Z" w:author="Jan Groh">
        <w:r>
          <w:rPr>
            <w:rFonts w:ascii="Garamond Premier Pro Caption" w:hAnsi="Garamond Premier Pro Caption"/>
            <w:sz w:val="22"/>
            <w:szCs w:val="22"/>
            <w:rtl w:val="0"/>
            <w:lang w:val="de-DE"/>
          </w:rPr>
          <w:delText>Sonst k</w:delText>
        </w:r>
      </w:del>
      <w:del w:id="4623" w:date="2023-01-13T18:26:59Z" w:author="Jan Groh">
        <w:r>
          <w:rPr>
            <w:rFonts w:ascii="Garamond Premier Pro Caption" w:hAnsi="Garamond Premier Pro Caption" w:hint="default"/>
            <w:sz w:val="22"/>
            <w:szCs w:val="22"/>
            <w:rtl w:val="0"/>
          </w:rPr>
          <w:delText>ü</w:delText>
        </w:r>
      </w:del>
      <w:del w:id="4624" w:date="2023-01-13T18:26:59Z" w:author="Jan Groh">
        <w:r>
          <w:rPr>
            <w:rFonts w:ascii="Garamond Premier Pro Caption" w:hAnsi="Garamond Premier Pro Caption"/>
            <w:sz w:val="22"/>
            <w:szCs w:val="22"/>
            <w:rtl w:val="0"/>
            <w:lang w:val="da-DK"/>
          </w:rPr>
          <w:delText>mmert</w:delText>
        </w:r>
      </w:del>
      <w:del w:id="4625" w:date="2023-01-13T18:26:59Z" w:author="Jan Groh">
        <w:r>
          <w:rPr>
            <w:rFonts w:ascii="Garamond Premier Pro Caption" w:hAnsi="Garamond Premier Pro Caption" w:hint="default"/>
            <w:sz w:val="22"/>
            <w:szCs w:val="22"/>
            <w:rtl w:val="1"/>
          </w:rPr>
          <w:delText xml:space="preserve">’ </w:delText>
        </w:r>
      </w:del>
      <w:del w:id="4626" w:date="2023-01-13T18:26:59Z" w:author="Jan Groh">
        <w:r>
          <w:rPr>
            <w:rFonts w:ascii="Garamond Premier Pro Caption" w:hAnsi="Garamond Premier Pro Caption"/>
            <w:sz w:val="22"/>
            <w:szCs w:val="22"/>
            <w:rtl w:val="0"/>
            <w:lang w:val="de-DE"/>
          </w:rPr>
          <w:delText>ich mich nur um Fenchel und Brei: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27" w:date="2023-01-13T18:26:59Z" w:author="Jan Groh"/>
          <w:rFonts w:ascii="Garamond Premier Pro Caption" w:cs="Garamond Premier Pro Caption" w:hAnsi="Garamond Premier Pro Caption" w:eastAsia="Garamond Premier Pro Caption"/>
          <w:sz w:val="22"/>
          <w:szCs w:val="22"/>
        </w:rPr>
      </w:pPr>
      <w:del w:id="4628" w:date="2023-01-13T18:26:59Z" w:author="Jan Groh">
        <w:r>
          <w:rPr>
            <w:rFonts w:ascii="Garamond Premier Pro Caption" w:hAnsi="Garamond Premier Pro Caption"/>
            <w:sz w:val="22"/>
            <w:szCs w:val="22"/>
            <w:rtl w:val="0"/>
            <w:lang w:val="de-DE"/>
          </w:rPr>
          <w:delText xml:space="preserve">Jetzt ist mir dergleichen ganz einerlei,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29" w:date="2023-01-13T18:26:59Z" w:author="Jan Groh"/>
          <w:rFonts w:ascii="Garamond Premier Pro Caption" w:cs="Garamond Premier Pro Caption" w:hAnsi="Garamond Premier Pro Caption" w:eastAsia="Garamond Premier Pro Caption"/>
          <w:sz w:val="22"/>
          <w:szCs w:val="22"/>
        </w:rPr>
      </w:pPr>
      <w:del w:id="4630" w:date="2023-01-13T18:26:59Z" w:author="Jan Groh">
        <w:r>
          <w:rPr>
            <w:rFonts w:ascii="Garamond Premier Pro Caption" w:hAnsi="Garamond Premier Pro Caption"/>
            <w:sz w:val="22"/>
            <w:szCs w:val="22"/>
            <w:rtl w:val="0"/>
            <w:lang w:val="de-DE"/>
          </w:rPr>
          <w:delText xml:space="preserve">Auf meine Bildung bin nur ich bedacht,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31" w:date="2023-01-13T18:26:59Z" w:author="Jan Groh"/>
          <w:rFonts w:ascii="Garamond Premier Pro Caption" w:cs="Garamond Premier Pro Caption" w:hAnsi="Garamond Premier Pro Caption" w:eastAsia="Garamond Premier Pro Caption"/>
          <w:sz w:val="22"/>
          <w:szCs w:val="22"/>
        </w:rPr>
      </w:pPr>
      <w:del w:id="4632" w:date="2023-01-13T18:26:59Z" w:author="Jan Groh">
        <w:r>
          <w:rPr>
            <w:rFonts w:ascii="Garamond Premier Pro Caption" w:hAnsi="Garamond Premier Pro Caption"/>
            <w:sz w:val="22"/>
            <w:szCs w:val="22"/>
            <w:rtl w:val="0"/>
          </w:rPr>
          <w:delText>Drum hab</w:delText>
        </w:r>
      </w:del>
      <w:del w:id="4633" w:date="2023-01-13T18:26:59Z" w:author="Jan Groh">
        <w:r>
          <w:rPr>
            <w:rFonts w:ascii="Garamond Premier Pro Caption" w:hAnsi="Garamond Premier Pro Caption" w:hint="default"/>
            <w:sz w:val="22"/>
            <w:szCs w:val="22"/>
            <w:rtl w:val="1"/>
          </w:rPr>
          <w:delText xml:space="preserve">’ </w:delText>
        </w:r>
      </w:del>
      <w:del w:id="4634" w:date="2023-01-13T18:26:59Z" w:author="Jan Groh">
        <w:r>
          <w:rPr>
            <w:rFonts w:ascii="Garamond Premier Pro Caption" w:hAnsi="Garamond Premier Pro Caption"/>
            <w:sz w:val="22"/>
            <w:szCs w:val="22"/>
            <w:rtl w:val="0"/>
            <w:lang w:val="de-DE"/>
          </w:rPr>
          <w:delText>ich bis jetzt auch so selten gelacht.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35" w:date="2023-01-13T18:26:59Z" w:author="Jan Groh"/>
          <w:rFonts w:ascii="Garamond Premier Pro Caption" w:cs="Garamond Premier Pro Caption" w:hAnsi="Garamond Premier Pro Caption" w:eastAsia="Garamond Premier Pro Caption"/>
          <w:sz w:val="22"/>
          <w:szCs w:val="22"/>
        </w:rPr>
      </w:pPr>
      <w:del w:id="4636" w:date="2023-01-13T18:26:59Z" w:author="Jan Groh">
        <w:r>
          <w:rPr>
            <w:rFonts w:ascii="Garamond Premier Pro Caption" w:hAnsi="Garamond Premier Pro Caption"/>
            <w:sz w:val="22"/>
            <w:szCs w:val="22"/>
            <w:rtl w:val="0"/>
          </w:rPr>
          <w:delText>Da</w:delText>
        </w:r>
      </w:del>
      <w:del w:id="4637" w:date="2023-01-13T18:26:59Z" w:author="Jan Groh">
        <w:r>
          <w:rPr>
            <w:rFonts w:ascii="Garamond Premier Pro Caption" w:hAnsi="Garamond Premier Pro Caption" w:hint="default"/>
            <w:sz w:val="22"/>
            <w:szCs w:val="22"/>
            <w:rtl w:val="0"/>
            <w:lang w:val="de-DE"/>
          </w:rPr>
          <w:delText xml:space="preserve">ß </w:delText>
        </w:r>
      </w:del>
      <w:del w:id="4638" w:date="2023-01-13T18:26:59Z" w:author="Jan Groh">
        <w:r>
          <w:rPr>
            <w:rFonts w:ascii="Garamond Premier Pro Caption" w:hAnsi="Garamond Premier Pro Caption"/>
            <w:sz w:val="22"/>
            <w:szCs w:val="22"/>
            <w:rtl w:val="0"/>
          </w:rPr>
          <w:delText>mir f</w:delText>
        </w:r>
      </w:del>
      <w:del w:id="4639" w:date="2023-01-13T18:26:59Z" w:author="Jan Groh">
        <w:r>
          <w:rPr>
            <w:rFonts w:ascii="Garamond Premier Pro Caption" w:hAnsi="Garamond Premier Pro Caption" w:hint="default"/>
            <w:sz w:val="22"/>
            <w:szCs w:val="22"/>
            <w:rtl w:val="0"/>
          </w:rPr>
          <w:delText>ü</w:delText>
        </w:r>
      </w:del>
      <w:del w:id="4640" w:date="2023-01-13T18:26:59Z" w:author="Jan Groh">
        <w:r>
          <w:rPr>
            <w:rFonts w:ascii="Garamond Premier Pro Caption" w:hAnsi="Garamond Premier Pro Caption"/>
            <w:sz w:val="22"/>
            <w:szCs w:val="22"/>
            <w:rtl w:val="0"/>
            <w:lang w:val="de-DE"/>
          </w:rPr>
          <w:delText xml:space="preserve">r die Kunst nicht mangelt der Sinn,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41" w:date="2023-01-13T18:26:59Z" w:author="Jan Groh"/>
          <w:rFonts w:ascii="Garamond Premier Pro Caption" w:cs="Garamond Premier Pro Caption" w:hAnsi="Garamond Premier Pro Caption" w:eastAsia="Garamond Premier Pro Caption"/>
          <w:sz w:val="22"/>
          <w:szCs w:val="22"/>
        </w:rPr>
      </w:pPr>
      <w:del w:id="4642" w:date="2023-01-13T18:26:59Z" w:author="Jan Groh">
        <w:r>
          <w:rPr>
            <w:rFonts w:ascii="Garamond Premier Pro Caption" w:hAnsi="Garamond Premier Pro Caption"/>
            <w:sz w:val="22"/>
            <w:szCs w:val="22"/>
            <w:rtl w:val="0"/>
            <w:lang w:val="de-DE"/>
          </w:rPr>
          <w:delText>Zeig</w:delText>
        </w:r>
      </w:del>
      <w:del w:id="4643" w:date="2023-01-13T18:26:59Z" w:author="Jan Groh">
        <w:r>
          <w:rPr>
            <w:rFonts w:ascii="Garamond Premier Pro Caption" w:hAnsi="Garamond Premier Pro Caption" w:hint="default"/>
            <w:sz w:val="22"/>
            <w:szCs w:val="22"/>
            <w:rtl w:val="1"/>
          </w:rPr>
          <w:delText xml:space="preserve">’ </w:delText>
        </w:r>
      </w:del>
      <w:del w:id="4644" w:date="2023-01-13T18:26:59Z" w:author="Jan Groh">
        <w:r>
          <w:rPr>
            <w:rFonts w:ascii="Garamond Premier Pro Caption" w:hAnsi="Garamond Premier Pro Caption"/>
            <w:sz w:val="22"/>
            <w:szCs w:val="22"/>
            <w:rtl w:val="0"/>
            <w:lang w:val="de-DE"/>
          </w:rPr>
          <w:delText xml:space="preserve">ich, wenn ich bei der Klingel bin </w:delText>
        </w:r>
      </w:del>
      <w:del w:id="4645"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46" w:date="2023-01-13T18:26:59Z" w:author="Jan Groh"/>
          <w:rFonts w:ascii="Garamond Premier Pro Caption" w:cs="Garamond Premier Pro Caption" w:hAnsi="Garamond Premier Pro Caption" w:eastAsia="Garamond Premier Pro Caption"/>
          <w:sz w:val="22"/>
          <w:szCs w:val="22"/>
        </w:rPr>
      </w:pPr>
      <w:del w:id="4647" w:date="2023-01-13T18:26:59Z" w:author="Jan Groh">
        <w:r>
          <w:rPr>
            <w:rFonts w:ascii="Garamond Premier Pro Caption" w:hAnsi="Garamond Premier Pro Caption"/>
            <w:sz w:val="22"/>
            <w:szCs w:val="22"/>
            <w:rtl w:val="0"/>
            <w:lang w:val="de-DE"/>
          </w:rPr>
          <w:delText>Doch wie konnte ich anders geraten?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48" w:date="2023-01-13T18:26:59Z" w:author="Jan Groh"/>
          <w:rFonts w:ascii="Garamond Premier Pro Caption" w:cs="Garamond Premier Pro Caption" w:hAnsi="Garamond Premier Pro Caption" w:eastAsia="Garamond Premier Pro Caption"/>
          <w:sz w:val="22"/>
          <w:szCs w:val="22"/>
        </w:rPr>
      </w:pPr>
      <w:del w:id="4649" w:date="2023-01-13T18:26:59Z" w:author="Jan Groh">
        <w:r>
          <w:rPr>
            <w:rFonts w:ascii="Garamond Premier Pro Caption" w:hAnsi="Garamond Premier Pro Caption"/>
            <w:sz w:val="22"/>
            <w:szCs w:val="22"/>
            <w:rtl w:val="0"/>
          </w:rPr>
          <w:delText>Z</w:delText>
        </w:r>
      </w:del>
      <w:del w:id="4650" w:date="2023-01-13T18:26:59Z" w:author="Jan Groh">
        <w:r>
          <w:rPr>
            <w:rFonts w:ascii="Garamond Premier Pro Caption" w:hAnsi="Garamond Premier Pro Caption" w:hint="default"/>
            <w:sz w:val="22"/>
            <w:szCs w:val="22"/>
            <w:rtl w:val="0"/>
          </w:rPr>
          <w:delText>ä</w:delText>
        </w:r>
      </w:del>
      <w:del w:id="4651" w:date="2023-01-13T18:26:59Z" w:author="Jan Groh">
        <w:r>
          <w:rPr>
            <w:rFonts w:ascii="Garamond Premier Pro Caption" w:hAnsi="Garamond Premier Pro Caption"/>
            <w:sz w:val="22"/>
            <w:szCs w:val="22"/>
            <w:rtl w:val="0"/>
            <w:lang w:val="de-DE"/>
          </w:rPr>
          <w:delText>hl</w:delText>
        </w:r>
      </w:del>
      <w:del w:id="4652" w:date="2023-01-13T18:26:59Z" w:author="Jan Groh">
        <w:r>
          <w:rPr>
            <w:rFonts w:ascii="Garamond Premier Pro Caption" w:hAnsi="Garamond Premier Pro Caption" w:hint="default"/>
            <w:sz w:val="22"/>
            <w:szCs w:val="22"/>
            <w:rtl w:val="1"/>
          </w:rPr>
          <w:delText xml:space="preserve">’ </w:delText>
        </w:r>
      </w:del>
      <w:del w:id="4653" w:date="2023-01-13T18:26:59Z" w:author="Jan Groh">
        <w:r>
          <w:rPr>
            <w:rFonts w:ascii="Garamond Premier Pro Caption" w:hAnsi="Garamond Premier Pro Caption"/>
            <w:sz w:val="22"/>
            <w:szCs w:val="22"/>
            <w:rtl w:val="0"/>
            <w:lang w:val="de-DE"/>
          </w:rPr>
          <w:delText>ich nicht Musen zu meinen Paten?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54" w:date="2023-01-13T18:26:59Z" w:author="Jan Groh"/>
          <w:rFonts w:ascii="Garamond Premier Pro Caption" w:cs="Garamond Premier Pro Caption" w:hAnsi="Garamond Premier Pro Caption" w:eastAsia="Garamond Premier Pro Caption"/>
          <w:sz w:val="22"/>
          <w:szCs w:val="22"/>
        </w:rPr>
      </w:pPr>
      <w:del w:id="4655" w:date="2023-01-13T18:26:59Z" w:author="Jan Groh">
        <w:r>
          <w:rPr>
            <w:rFonts w:ascii="Garamond Premier Pro Caption" w:hAnsi="Garamond Premier Pro Caption"/>
            <w:sz w:val="22"/>
            <w:szCs w:val="22"/>
            <w:rtl w:val="0"/>
            <w:lang w:val="de-DE"/>
          </w:rPr>
          <w:delText xml:space="preserve">Demnach wird niemand verwundert sein,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56" w:date="2023-01-13T18:26:59Z" w:author="Jan Groh"/>
          <w:rFonts w:ascii="Garamond Premier Pro Caption" w:cs="Garamond Premier Pro Caption" w:hAnsi="Garamond Premier Pro Caption" w:eastAsia="Garamond Premier Pro Caption"/>
          <w:sz w:val="22"/>
          <w:szCs w:val="22"/>
        </w:rPr>
      </w:pPr>
      <w:del w:id="4657" w:date="2023-01-13T18:26:59Z" w:author="Jan Groh">
        <w:r>
          <w:rPr>
            <w:rFonts w:ascii="Garamond Premier Pro Caption" w:hAnsi="Garamond Premier Pro Caption"/>
            <w:sz w:val="22"/>
            <w:szCs w:val="22"/>
            <w:rtl w:val="0"/>
          </w:rPr>
          <w:delText>Da</w:delText>
        </w:r>
      </w:del>
      <w:del w:id="4658" w:date="2023-01-13T18:26:59Z" w:author="Jan Groh">
        <w:r>
          <w:rPr>
            <w:rFonts w:ascii="Garamond Premier Pro Caption" w:hAnsi="Garamond Premier Pro Caption" w:hint="default"/>
            <w:sz w:val="22"/>
            <w:szCs w:val="22"/>
            <w:rtl w:val="0"/>
            <w:lang w:val="de-DE"/>
          </w:rPr>
          <w:delText xml:space="preserve">ß </w:delText>
        </w:r>
      </w:del>
      <w:del w:id="4659" w:date="2023-01-13T18:26:59Z" w:author="Jan Groh">
        <w:r>
          <w:rPr>
            <w:rFonts w:ascii="Garamond Premier Pro Caption" w:hAnsi="Garamond Premier Pro Caption"/>
            <w:sz w:val="22"/>
            <w:szCs w:val="22"/>
            <w:rtl w:val="0"/>
            <w:lang w:val="de-DE"/>
          </w:rPr>
          <w:delText>mir schon f</w:delText>
        </w:r>
      </w:del>
      <w:del w:id="4660" w:date="2023-01-13T18:26:59Z" w:author="Jan Groh">
        <w:r>
          <w:rPr>
            <w:rFonts w:ascii="Garamond Premier Pro Caption" w:hAnsi="Garamond Premier Pro Caption" w:hint="default"/>
            <w:sz w:val="22"/>
            <w:szCs w:val="22"/>
            <w:rtl w:val="0"/>
          </w:rPr>
          <w:delText>ä</w:delText>
        </w:r>
      </w:del>
      <w:del w:id="4661" w:date="2023-01-13T18:26:59Z" w:author="Jan Groh">
        <w:r>
          <w:rPr>
            <w:rFonts w:ascii="Garamond Premier Pro Caption" w:hAnsi="Garamond Premier Pro Caption"/>
            <w:sz w:val="22"/>
            <w:szCs w:val="22"/>
            <w:rtl w:val="0"/>
            <w:lang w:val="de-DE"/>
          </w:rPr>
          <w:delText>llt zu dichten 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62" w:date="2023-01-13T18:26:59Z" w:author="Jan Groh"/>
          <w:rFonts w:ascii="Garamond Premier Pro Caption" w:cs="Garamond Premier Pro Caption" w:hAnsi="Garamond Premier Pro Caption" w:eastAsia="Garamond Premier Pro Caption"/>
          <w:sz w:val="22"/>
          <w:szCs w:val="22"/>
        </w:rPr>
      </w:pPr>
      <w:del w:id="4663" w:date="2023-01-13T18:26:59Z" w:author="Jan Groh">
        <w:r>
          <w:rPr>
            <w:rFonts w:ascii="Garamond Premier Pro Caption" w:hAnsi="Garamond Premier Pro Caption"/>
            <w:sz w:val="22"/>
            <w:szCs w:val="22"/>
            <w:rtl w:val="0"/>
            <w:lang w:val="de-DE"/>
          </w:rPr>
          <w:delText>Seht Ihr jedoch in meiner Person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64" w:date="2023-01-13T18:26:59Z" w:author="Jan Groh"/>
          <w:rFonts w:ascii="Garamond Premier Pro Caption" w:cs="Garamond Premier Pro Caption" w:hAnsi="Garamond Premier Pro Caption" w:eastAsia="Garamond Premier Pro Caption"/>
          <w:sz w:val="22"/>
          <w:szCs w:val="22"/>
        </w:rPr>
      </w:pPr>
      <w:del w:id="4665" w:date="2023-01-13T18:26:59Z" w:author="Jan Groh">
        <w:r>
          <w:rPr>
            <w:rFonts w:ascii="Garamond Premier Pro Caption" w:hAnsi="Garamond Premier Pro Caption"/>
            <w:sz w:val="22"/>
            <w:szCs w:val="22"/>
            <w:rtl w:val="0"/>
          </w:rPr>
          <w:delText>Den ber</w:delText>
        </w:r>
      </w:del>
      <w:del w:id="4666" w:date="2023-01-13T18:26:59Z" w:author="Jan Groh">
        <w:r>
          <w:rPr>
            <w:rFonts w:ascii="Garamond Premier Pro Caption" w:hAnsi="Garamond Premier Pro Caption" w:hint="default"/>
            <w:sz w:val="22"/>
            <w:szCs w:val="22"/>
            <w:rtl w:val="0"/>
          </w:rPr>
          <w:delText>ü</w:delText>
        </w:r>
      </w:del>
      <w:del w:id="4667" w:date="2023-01-13T18:26:59Z" w:author="Jan Groh">
        <w:r>
          <w:rPr>
            <w:rFonts w:ascii="Garamond Premier Pro Caption" w:hAnsi="Garamond Premier Pro Caption"/>
            <w:sz w:val="22"/>
            <w:szCs w:val="22"/>
            <w:rtl w:val="0"/>
            <w:lang w:val="de-DE"/>
          </w:rPr>
          <w:delText xml:space="preserve">chtigten Musensohn,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68" w:date="2023-01-13T18:26:59Z" w:author="Jan Groh"/>
          <w:rFonts w:ascii="Garamond Premier Pro Caption" w:cs="Garamond Premier Pro Caption" w:hAnsi="Garamond Premier Pro Caption" w:eastAsia="Garamond Premier Pro Caption"/>
          <w:sz w:val="22"/>
          <w:szCs w:val="22"/>
        </w:rPr>
      </w:pPr>
      <w:del w:id="4669" w:date="2023-01-13T18:26:59Z" w:author="Jan Groh">
        <w:r>
          <w:rPr>
            <w:rFonts w:ascii="Garamond Premier Pro Caption" w:hAnsi="Garamond Premier Pro Caption"/>
            <w:sz w:val="22"/>
            <w:szCs w:val="22"/>
            <w:rtl w:val="0"/>
            <w:lang w:val="de-DE"/>
          </w:rPr>
          <w:delText xml:space="preserve">Genannt und gerufen Walther Rex,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70" w:date="2023-01-13T18:26:59Z" w:author="Jan Groh"/>
          <w:rFonts w:ascii="Garamond Premier Pro Caption" w:cs="Garamond Premier Pro Caption" w:hAnsi="Garamond Premier Pro Caption" w:eastAsia="Garamond Premier Pro Caption"/>
          <w:sz w:val="22"/>
          <w:szCs w:val="22"/>
        </w:rPr>
      </w:pPr>
      <w:del w:id="4671" w:date="2023-01-13T18:26:59Z" w:author="Jan Groh">
        <w:r>
          <w:rPr>
            <w:rFonts w:ascii="Garamond Premier Pro Caption" w:hAnsi="Garamond Premier Pro Caption"/>
            <w:sz w:val="22"/>
            <w:szCs w:val="22"/>
            <w:rtl w:val="0"/>
            <w:lang w:val="de-DE"/>
          </w:rPr>
          <w:delText xml:space="preserve">Misele von Tintenklecks,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72" w:date="2023-01-13T18:26:59Z" w:author="Jan Groh"/>
          <w:rFonts w:ascii="Garamond Premier Pro Caption" w:cs="Garamond Premier Pro Caption" w:hAnsi="Garamond Premier Pro Caption" w:eastAsia="Garamond Premier Pro Caption"/>
          <w:sz w:val="22"/>
          <w:szCs w:val="22"/>
        </w:rPr>
      </w:pPr>
      <w:del w:id="4673" w:date="2023-01-13T18:26:59Z" w:author="Jan Groh">
        <w:r>
          <w:rPr>
            <w:rFonts w:ascii="Garamond Premier Pro Caption" w:hAnsi="Garamond Premier Pro Caption"/>
            <w:sz w:val="22"/>
            <w:szCs w:val="22"/>
            <w:rtl w:val="0"/>
            <w:lang w:val="de-DE"/>
          </w:rPr>
          <w:delText xml:space="preserve">Wolfgang auch und kleine Nunne,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74" w:date="2023-01-13T18:26:59Z" w:author="Jan Groh"/>
          <w:rFonts w:ascii="Garamond Premier Pro Caption" w:cs="Garamond Premier Pro Caption" w:hAnsi="Garamond Premier Pro Caption" w:eastAsia="Garamond Premier Pro Caption"/>
          <w:sz w:val="22"/>
          <w:szCs w:val="22"/>
        </w:rPr>
      </w:pPr>
      <w:del w:id="4675" w:date="2023-01-13T18:26:59Z" w:author="Jan Groh">
        <w:r>
          <w:rPr>
            <w:rFonts w:ascii="Garamond Premier Pro Caption" w:hAnsi="Garamond Premier Pro Caption"/>
            <w:sz w:val="22"/>
            <w:szCs w:val="22"/>
            <w:rtl w:val="0"/>
          </w:rPr>
          <w:delText>J</w:delText>
        </w:r>
      </w:del>
      <w:del w:id="4676" w:date="2023-01-13T18:26:59Z" w:author="Jan Groh">
        <w:r>
          <w:rPr>
            <w:rFonts w:ascii="Garamond Premier Pro Caption" w:hAnsi="Garamond Premier Pro Caption" w:hint="default"/>
            <w:sz w:val="22"/>
            <w:szCs w:val="22"/>
            <w:rtl w:val="0"/>
          </w:rPr>
          <w:delText>ü</w:delText>
        </w:r>
      </w:del>
      <w:del w:id="4677" w:date="2023-01-13T18:26:59Z" w:author="Jan Groh">
        <w:r>
          <w:rPr>
            <w:rFonts w:ascii="Garamond Premier Pro Caption" w:hAnsi="Garamond Premier Pro Caption"/>
            <w:sz w:val="22"/>
            <w:szCs w:val="22"/>
            <w:rtl w:val="0"/>
            <w:lang w:val="de-DE"/>
          </w:rPr>
          <w:delText xml:space="preserve">ngelchen und liebe Sunne </w:delText>
        </w:r>
      </w:del>
      <w:del w:id="4678"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79" w:date="2023-01-13T18:26:59Z" w:author="Jan Groh"/>
          <w:rFonts w:ascii="Garamond Premier Pro Caption" w:cs="Garamond Premier Pro Caption" w:hAnsi="Garamond Premier Pro Caption" w:eastAsia="Garamond Premier Pro Caption"/>
          <w:sz w:val="22"/>
          <w:szCs w:val="22"/>
        </w:rPr>
      </w:pPr>
      <w:del w:id="4680" w:date="2023-01-13T18:26:59Z" w:author="Jan Groh">
        <w:r>
          <w:rPr>
            <w:rFonts w:ascii="Garamond Premier Pro Caption" w:hAnsi="Garamond Premier Pro Caption"/>
            <w:sz w:val="22"/>
            <w:szCs w:val="22"/>
            <w:rtl w:val="0"/>
            <w:lang w:val="de-DE"/>
          </w:rPr>
          <w:delText>So darf ich wohl die Neigung sp</w:delText>
        </w:r>
      </w:del>
      <w:del w:id="4681" w:date="2023-01-13T18:26:59Z" w:author="Jan Groh">
        <w:r>
          <w:rPr>
            <w:rFonts w:ascii="Garamond Premier Pro Caption" w:hAnsi="Garamond Premier Pro Caption" w:hint="default"/>
            <w:sz w:val="22"/>
            <w:szCs w:val="22"/>
            <w:rtl w:val="0"/>
          </w:rPr>
          <w:delText>ü</w:delText>
        </w:r>
      </w:del>
      <w:del w:id="4682"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83" w:date="2023-01-13T18:26:59Z" w:author="Jan Groh"/>
          <w:rFonts w:ascii="Garamond Premier Pro Caption" w:cs="Garamond Premier Pro Caption" w:hAnsi="Garamond Premier Pro Caption" w:eastAsia="Garamond Premier Pro Caption"/>
          <w:sz w:val="22"/>
          <w:szCs w:val="22"/>
        </w:rPr>
      </w:pPr>
      <w:del w:id="4684" w:date="2023-01-13T18:26:59Z" w:author="Jan Groh">
        <w:r>
          <w:rPr>
            <w:rFonts w:ascii="Garamond Premier Pro Caption" w:hAnsi="Garamond Premier Pro Caption"/>
            <w:sz w:val="22"/>
            <w:szCs w:val="22"/>
            <w:rtl w:val="0"/>
            <w:lang w:val="de-DE"/>
          </w:rPr>
          <w:delText>Am heut</w:delText>
        </w:r>
      </w:del>
      <w:del w:id="4685" w:date="2023-01-13T18:26:59Z" w:author="Jan Groh">
        <w:r>
          <w:rPr>
            <w:rFonts w:ascii="Garamond Premier Pro Caption" w:hAnsi="Garamond Premier Pro Caption" w:hint="default"/>
            <w:sz w:val="22"/>
            <w:szCs w:val="22"/>
            <w:rtl w:val="1"/>
          </w:rPr>
          <w:delText>’</w:delText>
        </w:r>
      </w:del>
      <w:del w:id="4686" w:date="2023-01-13T18:26:59Z" w:author="Jan Groh">
        <w:r>
          <w:rPr>
            <w:rFonts w:ascii="Garamond Premier Pro Caption" w:hAnsi="Garamond Premier Pro Caption"/>
            <w:sz w:val="22"/>
            <w:szCs w:val="22"/>
            <w:rtl w:val="0"/>
            <w:lang w:val="de-DE"/>
          </w:rPr>
          <w:delText>gen Tag das Wort zu f</w:delText>
        </w:r>
      </w:del>
      <w:del w:id="4687" w:date="2023-01-13T18:26:59Z" w:author="Jan Groh">
        <w:r>
          <w:rPr>
            <w:rFonts w:ascii="Garamond Premier Pro Caption" w:hAnsi="Garamond Premier Pro Caption" w:hint="default"/>
            <w:sz w:val="22"/>
            <w:szCs w:val="22"/>
            <w:rtl w:val="0"/>
          </w:rPr>
          <w:delText>ü</w:delText>
        </w:r>
      </w:del>
      <w:del w:id="4688" w:date="2023-01-13T18:26:59Z" w:author="Jan Groh">
        <w:r>
          <w:rPr>
            <w:rFonts w:ascii="Garamond Premier Pro Caption" w:hAnsi="Garamond Premier Pro Caption"/>
            <w:sz w:val="22"/>
            <w:szCs w:val="22"/>
            <w:rtl w:val="0"/>
          </w:rPr>
          <w:delText>hren.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89" w:date="2023-01-13T18:26:59Z" w:author="Jan Groh"/>
          <w:rFonts w:ascii="Garamond Premier Pro Caption" w:cs="Garamond Premier Pro Caption" w:hAnsi="Garamond Premier Pro Caption" w:eastAsia="Garamond Premier Pro Caption"/>
          <w:sz w:val="22"/>
          <w:szCs w:val="22"/>
        </w:rPr>
      </w:pPr>
      <w:del w:id="4690" w:date="2023-01-13T18:26:59Z" w:author="Jan Groh">
        <w:r>
          <w:rPr>
            <w:rFonts w:ascii="Garamond Premier Pro Caption" w:hAnsi="Garamond Premier Pro Caption"/>
            <w:sz w:val="22"/>
            <w:szCs w:val="22"/>
            <w:rtl w:val="0"/>
            <w:lang w:val="de-DE"/>
          </w:rPr>
          <w:delText>Blumen bring ich gar farbig und hell;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91" w:date="2023-01-13T18:26:59Z" w:author="Jan Groh"/>
          <w:rFonts w:ascii="Garamond Premier Pro Caption" w:cs="Garamond Premier Pro Caption" w:hAnsi="Garamond Premier Pro Caption" w:eastAsia="Garamond Premier Pro Caption"/>
          <w:sz w:val="22"/>
          <w:szCs w:val="22"/>
        </w:rPr>
      </w:pPr>
      <w:del w:id="4692" w:date="2023-01-13T18:26:59Z" w:author="Jan Groh">
        <w:r>
          <w:rPr>
            <w:rFonts w:ascii="Garamond Premier Pro Caption" w:hAnsi="Garamond Premier Pro Caption"/>
            <w:sz w:val="22"/>
            <w:szCs w:val="22"/>
            <w:rtl w:val="0"/>
            <w:lang w:val="de-DE"/>
          </w:rPr>
          <w:delText>Kindern entr</w:delText>
        </w:r>
      </w:del>
      <w:del w:id="4693" w:date="2023-01-13T18:26:59Z" w:author="Jan Groh">
        <w:r>
          <w:rPr>
            <w:rFonts w:ascii="Garamond Premier Pro Caption" w:hAnsi="Garamond Premier Pro Caption" w:hint="default"/>
            <w:sz w:val="22"/>
            <w:szCs w:val="22"/>
            <w:rtl w:val="0"/>
          </w:rPr>
          <w:delText>ä</w:delText>
        </w:r>
      </w:del>
      <w:del w:id="4694" w:date="2023-01-13T18:26:59Z" w:author="Jan Groh">
        <w:r>
          <w:rPr>
            <w:rFonts w:ascii="Garamond Premier Pro Caption" w:hAnsi="Garamond Premier Pro Caption"/>
            <w:sz w:val="22"/>
            <w:szCs w:val="22"/>
            <w:rtl w:val="0"/>
            <w:lang w:val="de-DE"/>
          </w:rPr>
          <w:delText>tseln die Farben sich schnell: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95" w:date="2023-01-13T18:26:59Z" w:author="Jan Groh"/>
          <w:rFonts w:ascii="Garamond Premier Pro Caption" w:cs="Garamond Premier Pro Caption" w:hAnsi="Garamond Premier Pro Caption" w:eastAsia="Garamond Premier Pro Caption"/>
          <w:sz w:val="22"/>
          <w:szCs w:val="22"/>
        </w:rPr>
      </w:pPr>
      <w:del w:id="4696" w:date="2023-01-13T18:26:59Z" w:author="Jan Groh">
        <w:r>
          <w:rPr>
            <w:rFonts w:ascii="Garamond Premier Pro Caption" w:hAnsi="Garamond Premier Pro Caption"/>
            <w:sz w:val="22"/>
            <w:szCs w:val="22"/>
            <w:rtl w:val="0"/>
            <w:lang w:val="de-DE"/>
          </w:rPr>
          <w:delText>Diese, sie deuten auf Freude und Gl</w:delText>
        </w:r>
      </w:del>
      <w:del w:id="4697" w:date="2023-01-13T18:26:59Z" w:author="Jan Groh">
        <w:r>
          <w:rPr>
            <w:rFonts w:ascii="Garamond Premier Pro Caption" w:hAnsi="Garamond Premier Pro Caption" w:hint="default"/>
            <w:sz w:val="22"/>
            <w:szCs w:val="22"/>
            <w:rtl w:val="0"/>
          </w:rPr>
          <w:delText>ü</w:delText>
        </w:r>
      </w:del>
      <w:del w:id="4698"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699" w:date="2023-01-13T18:26:59Z" w:author="Jan Groh"/>
          <w:rFonts w:ascii="Garamond Premier Pro Caption" w:cs="Garamond Premier Pro Caption" w:hAnsi="Garamond Premier Pro Caption" w:eastAsia="Garamond Premier Pro Caption"/>
          <w:sz w:val="22"/>
          <w:szCs w:val="22"/>
        </w:rPr>
      </w:pPr>
      <w:del w:id="4700" w:date="2023-01-13T18:26:59Z" w:author="Jan Groh">
        <w:r>
          <w:rPr>
            <w:rFonts w:ascii="Garamond Premier Pro Caption" w:hAnsi="Garamond Premier Pro Caption"/>
            <w:sz w:val="22"/>
            <w:szCs w:val="22"/>
            <w:rtl w:val="0"/>
            <w:lang w:val="de-DE"/>
          </w:rPr>
          <w:delText>Fesseln durch Sch</w:delText>
        </w:r>
      </w:del>
      <w:del w:id="4701" w:date="2023-01-13T18:26:59Z" w:author="Jan Groh">
        <w:r>
          <w:rPr>
            <w:rFonts w:ascii="Garamond Premier Pro Caption" w:hAnsi="Garamond Premier Pro Caption" w:hint="default"/>
            <w:sz w:val="22"/>
            <w:szCs w:val="22"/>
            <w:rtl w:val="0"/>
            <w:lang w:val="sv-SE"/>
          </w:rPr>
          <w:delText>ö</w:delText>
        </w:r>
      </w:del>
      <w:del w:id="4702" w:date="2023-01-13T18:26:59Z" w:author="Jan Groh">
        <w:r>
          <w:rPr>
            <w:rFonts w:ascii="Garamond Premier Pro Caption" w:hAnsi="Garamond Premier Pro Caption"/>
            <w:sz w:val="22"/>
            <w:szCs w:val="22"/>
            <w:rtl w:val="0"/>
            <w:lang w:val="de-DE"/>
          </w:rPr>
          <w:delText>nheit und Wechsel den Blick.</w:delText>
          <w:br w:type="textWrapping"/>
        </w:r>
      </w:del>
      <w:commentRangeStart w:id="4703"/>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704" w:date="2023-01-13T18:26:59Z" w:author="Jan Groh"/>
          <w:rFonts w:ascii="Garamond Premier Pro Caption" w:cs="Garamond Premier Pro Caption" w:hAnsi="Garamond Premier Pro Caption" w:eastAsia="Garamond Premier Pro Caption"/>
          <w:sz w:val="22"/>
          <w:szCs w:val="22"/>
        </w:rPr>
      </w:pPr>
      <w:del w:id="4705" w:date="2023-01-13T18:26:59Z" w:author="Jan Groh">
        <w:r>
          <w:rPr>
            <w:rFonts w:ascii="Garamond Premier Pro Caption" w:hAnsi="Garamond Premier Pro Caption"/>
            <w:sz w:val="22"/>
            <w:szCs w:val="22"/>
            <w:rtl w:val="0"/>
            <w:lang w:val="de-DE"/>
          </w:rPr>
          <w:delText>Hielst</w:delText>
        </w:r>
      </w:del>
      <w:commentRangeEnd w:id="4703"/>
      <w:r>
        <w:commentReference w:id="4703"/>
      </w:r>
      <w:del w:id="4706" w:date="2023-01-13T18:26:59Z" w:author="Jan Groh">
        <w:r>
          <w:rPr>
            <w:rFonts w:ascii="Garamond Premier Pro Caption" w:hAnsi="Garamond Premier Pro Caption"/>
            <w:sz w:val="22"/>
            <w:szCs w:val="22"/>
            <w:rtl w:val="0"/>
            <w:lang w:val="de-DE"/>
          </w:rPr>
          <w:delText xml:space="preserve"> es ja sonst f</w:delText>
        </w:r>
      </w:del>
      <w:del w:id="4707" w:date="2023-01-13T18:26:59Z" w:author="Jan Groh">
        <w:r>
          <w:rPr>
            <w:rFonts w:ascii="Garamond Premier Pro Caption" w:hAnsi="Garamond Premier Pro Caption" w:hint="default"/>
            <w:sz w:val="22"/>
            <w:szCs w:val="22"/>
            <w:rtl w:val="0"/>
          </w:rPr>
          <w:delText>ü</w:delText>
        </w:r>
      </w:del>
      <w:del w:id="4708" w:date="2023-01-13T18:26:59Z" w:author="Jan Groh">
        <w:r>
          <w:rPr>
            <w:rFonts w:ascii="Garamond Premier Pro Caption" w:hAnsi="Garamond Premier Pro Caption"/>
            <w:sz w:val="22"/>
            <w:szCs w:val="22"/>
            <w:rtl w:val="0"/>
            <w:lang w:val="de-DE"/>
          </w:rPr>
          <w:delText>r ein gl</w:delText>
        </w:r>
      </w:del>
      <w:del w:id="4709" w:date="2023-01-13T18:26:59Z" w:author="Jan Groh">
        <w:r>
          <w:rPr>
            <w:rFonts w:ascii="Garamond Premier Pro Caption" w:hAnsi="Garamond Premier Pro Caption" w:hint="default"/>
            <w:sz w:val="22"/>
            <w:szCs w:val="22"/>
            <w:rtl w:val="0"/>
          </w:rPr>
          <w:delText>ü</w:delText>
        </w:r>
      </w:del>
      <w:del w:id="4710" w:date="2023-01-13T18:26:59Z" w:author="Jan Groh">
        <w:r>
          <w:rPr>
            <w:rFonts w:ascii="Garamond Premier Pro Caption" w:hAnsi="Garamond Premier Pro Caption"/>
            <w:sz w:val="22"/>
            <w:szCs w:val="22"/>
            <w:rtl w:val="0"/>
            <w:lang w:val="de-DE"/>
          </w:rPr>
          <w:delText xml:space="preserve">ckliches Zeichen,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711" w:date="2023-01-13T18:26:59Z" w:author="Jan Groh"/>
          <w:rFonts w:ascii="Garamond Premier Pro Caption" w:cs="Garamond Premier Pro Caption" w:hAnsi="Garamond Premier Pro Caption" w:eastAsia="Garamond Premier Pro Caption"/>
          <w:sz w:val="22"/>
          <w:szCs w:val="22"/>
        </w:rPr>
      </w:pPr>
      <w:del w:id="4712" w:date="2023-01-13T18:26:59Z" w:author="Jan Groh">
        <w:r>
          <w:rPr>
            <w:rFonts w:ascii="Garamond Premier Pro Caption" w:hAnsi="Garamond Premier Pro Caption"/>
            <w:sz w:val="22"/>
            <w:szCs w:val="22"/>
            <w:rtl w:val="0"/>
            <w:lang w:val="de-DE"/>
          </w:rPr>
          <w:delText>Darum la</w:delText>
        </w:r>
      </w:del>
      <w:del w:id="4713" w:date="2023-01-13T18:26:59Z" w:author="Jan Groh">
        <w:r>
          <w:rPr>
            <w:rFonts w:ascii="Garamond Premier Pro Caption" w:hAnsi="Garamond Premier Pro Caption" w:hint="default"/>
            <w:sz w:val="22"/>
            <w:szCs w:val="22"/>
            <w:rtl w:val="0"/>
            <w:lang w:val="de-DE"/>
          </w:rPr>
          <w:delText xml:space="preserve">ß </w:delText>
        </w:r>
      </w:del>
      <w:del w:id="4714" w:date="2023-01-13T18:26:59Z" w:author="Jan Groh">
        <w:r>
          <w:rPr>
            <w:rFonts w:ascii="Garamond Premier Pro Caption" w:hAnsi="Garamond Premier Pro Caption"/>
            <w:sz w:val="22"/>
            <w:szCs w:val="22"/>
            <w:rtl w:val="0"/>
            <w:lang w:val="de-DE"/>
          </w:rPr>
          <w:delText xml:space="preserve">heut es von mir </w:delText>
        </w:r>
      </w:del>
      <w:del w:id="4715" w:date="2023-01-13T18:26:59Z" w:author="Jan Groh">
        <w:r>
          <w:rPr>
            <w:rFonts w:ascii="Garamond Premier Pro Caption" w:hAnsi="Garamond Premier Pro Caption" w:hint="default"/>
            <w:sz w:val="22"/>
            <w:szCs w:val="22"/>
            <w:rtl w:val="0"/>
          </w:rPr>
          <w:delText>ü</w:delText>
        </w:r>
      </w:del>
      <w:del w:id="4716" w:date="2023-01-13T18:26:59Z" w:author="Jan Groh">
        <w:r>
          <w:rPr>
            <w:rFonts w:ascii="Garamond Premier Pro Caption" w:hAnsi="Garamond Premier Pro Caption"/>
            <w:sz w:val="22"/>
            <w:szCs w:val="22"/>
            <w:rtl w:val="0"/>
            <w:lang w:val="de-DE"/>
          </w:rPr>
          <w:delText>berreichen;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717" w:date="2023-01-13T18:26:59Z" w:author="Jan Groh"/>
          <w:rFonts w:ascii="Garamond Premier Pro Caption" w:cs="Garamond Premier Pro Caption" w:hAnsi="Garamond Premier Pro Caption" w:eastAsia="Garamond Premier Pro Caption"/>
          <w:sz w:val="22"/>
          <w:szCs w:val="22"/>
        </w:rPr>
      </w:pPr>
      <w:del w:id="4718" w:date="2023-01-13T18:26:59Z" w:author="Jan Groh">
        <w:r>
          <w:rPr>
            <w:rFonts w:ascii="Garamond Premier Pro Caption" w:hAnsi="Garamond Premier Pro Caption"/>
            <w:sz w:val="22"/>
            <w:szCs w:val="22"/>
            <w:rtl w:val="0"/>
          </w:rPr>
          <w:delText>Hab</w:delText>
        </w:r>
      </w:del>
      <w:del w:id="4719" w:date="2023-01-13T18:26:59Z" w:author="Jan Groh">
        <w:r>
          <w:rPr>
            <w:rFonts w:ascii="Garamond Premier Pro Caption" w:hAnsi="Garamond Premier Pro Caption" w:hint="default"/>
            <w:sz w:val="22"/>
            <w:szCs w:val="22"/>
            <w:rtl w:val="1"/>
          </w:rPr>
          <w:delText xml:space="preserve">’ </w:delText>
        </w:r>
      </w:del>
      <w:del w:id="4720" w:date="2023-01-13T18:26:59Z" w:author="Jan Groh">
        <w:r>
          <w:rPr>
            <w:rFonts w:ascii="Garamond Premier Pro Caption" w:hAnsi="Garamond Premier Pro Caption"/>
            <w:sz w:val="22"/>
            <w:szCs w:val="22"/>
            <w:rtl w:val="0"/>
            <w:lang w:val="de-DE"/>
          </w:rPr>
          <w:delText xml:space="preserve">Dir viel Sorge und Not schon gemacht,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721" w:date="2023-01-13T18:26:59Z" w:author="Jan Groh"/>
          <w:rFonts w:ascii="Garamond Premier Pro Caption" w:cs="Garamond Premier Pro Caption" w:hAnsi="Garamond Premier Pro Caption" w:eastAsia="Garamond Premier Pro Caption"/>
          <w:sz w:val="22"/>
          <w:szCs w:val="22"/>
        </w:rPr>
      </w:pPr>
      <w:del w:id="4722" w:date="2023-01-13T18:26:59Z" w:author="Jan Groh">
        <w:r>
          <w:rPr>
            <w:rFonts w:ascii="Garamond Premier Pro Caption" w:hAnsi="Garamond Premier Pro Caption"/>
            <w:sz w:val="22"/>
            <w:szCs w:val="22"/>
            <w:rtl w:val="0"/>
            <w:lang w:val="de-DE"/>
          </w:rPr>
          <w:delText>Drum sei durch mich Dir auch Freude gebracht.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2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2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25" w:date="2023-01-13T18:26:59Z" w:author="Jan Groh"/>
          <w:rFonts w:ascii="Garamond Premier Pro Italic" w:cs="Garamond Premier Pro Italic" w:hAnsi="Garamond Premier Pro Italic" w:eastAsia="Garamond Premier Pro Italic"/>
          <w:sz w:val="22"/>
          <w:szCs w:val="22"/>
        </w:rPr>
      </w:pPr>
      <w:del w:id="4726" w:date="2023-01-13T18:26:59Z" w:author="Jan Groh">
        <w:r>
          <w:rPr>
            <w:rFonts w:ascii="Garamond Premier Pro Italic" w:hAnsi="Garamond Premier Pro Italic"/>
            <w:sz w:val="22"/>
            <w:szCs w:val="22"/>
            <w:rtl w:val="0"/>
            <w:lang w:val="en-US"/>
          </w:rPr>
          <w:delText>Goethe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27" w:date="2023-01-13T18:26:59Z" w:author="Jan Groh"/>
          <w:rFonts w:ascii="Garamond Premier Pro Caption" w:cs="Garamond Premier Pro Caption" w:hAnsi="Garamond Premier Pro Caption" w:eastAsia="Garamond Premier Pro Caption"/>
          <w:sz w:val="22"/>
          <w:szCs w:val="22"/>
        </w:rPr>
      </w:pPr>
      <w:del w:id="4728" w:date="2023-01-13T18:26:59Z" w:author="Jan Groh">
        <w:r>
          <w:rPr>
            <w:rFonts w:ascii="Garamond Premier Pro Caption" w:hAnsi="Garamond Premier Pro Caption"/>
            <w:sz w:val="22"/>
            <w:szCs w:val="22"/>
            <w:rtl w:val="0"/>
            <w:lang w:val="de-DE"/>
          </w:rPr>
          <w:delText>Dein ausf</w:delText>
        </w:r>
      </w:del>
      <w:del w:id="4729" w:date="2023-01-13T18:26:59Z" w:author="Jan Groh">
        <w:r>
          <w:rPr>
            <w:rFonts w:ascii="Garamond Premier Pro Caption" w:hAnsi="Garamond Premier Pro Caption" w:hint="default"/>
            <w:sz w:val="22"/>
            <w:szCs w:val="22"/>
            <w:rtl w:val="0"/>
          </w:rPr>
          <w:delText>ü</w:delText>
        </w:r>
      </w:del>
      <w:del w:id="4730" w:date="2023-01-13T18:26:59Z" w:author="Jan Groh">
        <w:r>
          <w:rPr>
            <w:rFonts w:ascii="Garamond Premier Pro Caption" w:hAnsi="Garamond Premier Pro Caption"/>
            <w:sz w:val="22"/>
            <w:szCs w:val="22"/>
            <w:rtl w:val="0"/>
            <w:lang w:val="de-DE"/>
          </w:rPr>
          <w:delText>hrliches Schreiben, meine liebe Tochter, hat mir sehr viel Vergn</w:delText>
        </w:r>
      </w:del>
      <w:del w:id="4731" w:date="2023-01-13T18:26:59Z" w:author="Jan Groh">
        <w:r>
          <w:rPr>
            <w:rFonts w:ascii="Garamond Premier Pro Caption" w:hAnsi="Garamond Premier Pro Caption" w:hint="default"/>
            <w:sz w:val="22"/>
            <w:szCs w:val="22"/>
            <w:rtl w:val="0"/>
          </w:rPr>
          <w:delText>ü</w:delText>
        </w:r>
      </w:del>
      <w:del w:id="4732" w:date="2023-01-13T18:26:59Z" w:author="Jan Groh">
        <w:r>
          <w:rPr>
            <w:rFonts w:ascii="Garamond Premier Pro Caption" w:hAnsi="Garamond Premier Pro Caption"/>
            <w:sz w:val="22"/>
            <w:szCs w:val="22"/>
            <w:rtl w:val="0"/>
            <w:lang w:val="de-DE"/>
          </w:rPr>
          <w:delText>gen gemacht, und ich erwidere Dir sogleich einiges in Hoffnung, Euch bald wiederzusehen. Wenn Du das Schwesterchen</w:delText>
        </w:r>
      </w:del>
      <w:del w:id="4733" w:date="2023-01-13T18:26:59Z" w:author="Jan Groh">
        <w:r>
          <w:rPr>
            <w:rFonts w:ascii="Garamond Premier Pro Caption" w:cs="Garamond Premier Pro Caption" w:hAnsi="Garamond Premier Pro Caption" w:eastAsia="Garamond Premier Pro Caption"/>
            <w:sz w:val="22"/>
            <w:szCs w:val="22"/>
            <w:vertAlign w:val="superscript"/>
          </w:rPr>
          <w:footnoteReference w:id="104"/>
        </w:r>
      </w:del>
      <w:del w:id="4734" w:date="2023-01-13T18:26:59Z" w:author="Jan Groh">
        <w:r>
          <w:rPr>
            <w:rFonts w:ascii="Garamond Premier Pro Caption" w:hAnsi="Garamond Premier Pro Caption"/>
            <w:sz w:val="22"/>
            <w:szCs w:val="22"/>
            <w:rtl w:val="0"/>
            <w:lang w:val="de-DE"/>
          </w:rPr>
          <w:delText xml:space="preserve"> einige Zeit bei Dir beherbergen willst, so wird es mir sehr erfreulich sein, besonders wenn es in die Zeit f</w:delText>
        </w:r>
      </w:del>
      <w:del w:id="4735" w:date="2023-01-13T18:26:59Z" w:author="Jan Groh">
        <w:r>
          <w:rPr>
            <w:rFonts w:ascii="Garamond Premier Pro Caption" w:hAnsi="Garamond Premier Pro Caption" w:hint="default"/>
            <w:sz w:val="22"/>
            <w:szCs w:val="22"/>
            <w:rtl w:val="0"/>
          </w:rPr>
          <w:delText>ä</w:delText>
        </w:r>
      </w:del>
      <w:del w:id="4736" w:date="2023-01-13T18:26:59Z" w:author="Jan Groh">
        <w:r>
          <w:rPr>
            <w:rFonts w:ascii="Garamond Premier Pro Caption" w:hAnsi="Garamond Premier Pro Caption"/>
            <w:sz w:val="22"/>
            <w:szCs w:val="22"/>
            <w:rtl w:val="0"/>
            <w:lang w:val="de-DE"/>
          </w:rPr>
          <w:delText>llt, wo ich auch zu Hause bin; da wir uns denn, wie ich hoffe, recht gut vertragen werden. Da</w:delText>
        </w:r>
      </w:del>
      <w:del w:id="4737" w:date="2023-01-13T18:26:59Z" w:author="Jan Groh">
        <w:r>
          <w:rPr>
            <w:rFonts w:ascii="Garamond Premier Pro Caption" w:hAnsi="Garamond Premier Pro Caption" w:hint="default"/>
            <w:sz w:val="22"/>
            <w:szCs w:val="22"/>
            <w:rtl w:val="0"/>
            <w:lang w:val="de-DE"/>
          </w:rPr>
          <w:delText xml:space="preserve">ß </w:delText>
        </w:r>
      </w:del>
      <w:del w:id="4738" w:date="2023-01-13T18:26:59Z" w:author="Jan Groh">
        <w:r>
          <w:rPr>
            <w:rFonts w:ascii="Garamond Premier Pro Caption" w:hAnsi="Garamond Premier Pro Caption"/>
            <w:sz w:val="22"/>
            <w:szCs w:val="22"/>
            <w:rtl w:val="0"/>
            <w:lang w:val="de-DE"/>
          </w:rPr>
          <w:delText xml:space="preserve">die </w:delText>
        </w:r>
      </w:del>
      <w:commentRangeStart w:id="4739"/>
      <w:del w:id="4740" w:date="2023-01-13T18:26:59Z" w:author="Jan Groh">
        <w:r>
          <w:rPr>
            <w:rFonts w:ascii="Garamond Premier Pro Caption" w:hAnsi="Garamond Premier Pro Caption"/>
            <w:sz w:val="22"/>
            <w:szCs w:val="22"/>
            <w:rtl w:val="0"/>
          </w:rPr>
          <w:delText>Sibyllen</w:delText>
        </w:r>
      </w:del>
      <w:commentRangeEnd w:id="4739"/>
      <w:r>
        <w:commentReference w:id="4739"/>
      </w:r>
      <w:del w:id="4741" w:date="2023-01-13T18:26:59Z" w:author="Jan Groh">
        <w:r>
          <w:rPr>
            <w:rFonts w:ascii="Garamond Premier Pro Caption" w:hAnsi="Garamond Premier Pro Caption"/>
            <w:sz w:val="22"/>
            <w:szCs w:val="22"/>
            <w:rtl w:val="0"/>
            <w:lang w:val="de-DE"/>
          </w:rPr>
          <w:delText xml:space="preserve"> in der </w:delText>
        </w:r>
      </w:del>
      <w:del w:id="4742" w:date="2023-01-13T18:26:59Z" w:author="Jan Groh">
        <w:r>
          <w:rPr>
            <w:rFonts w:ascii="Garamond Premier Pro Caption" w:hAnsi="Garamond Premier Pro Caption" w:hint="default"/>
            <w:sz w:val="22"/>
            <w:szCs w:val="22"/>
            <w:rtl w:val="0"/>
            <w:lang w:val="sv-SE"/>
          </w:rPr>
          <w:delText>ö</w:delText>
        </w:r>
      </w:del>
      <w:del w:id="4743" w:date="2023-01-13T18:26:59Z" w:author="Jan Groh">
        <w:r>
          <w:rPr>
            <w:rFonts w:ascii="Garamond Premier Pro Caption" w:hAnsi="Garamond Premier Pro Caption"/>
            <w:sz w:val="22"/>
            <w:szCs w:val="22"/>
            <w:rtl w:val="0"/>
            <w:lang w:val="de-DE"/>
          </w:rPr>
          <w:delText>stlichen Luft sich wohl befanden, freut mich sehr, so wie es ganz nat</w:delText>
        </w:r>
      </w:del>
      <w:del w:id="4744" w:date="2023-01-13T18:26:59Z" w:author="Jan Groh">
        <w:r>
          <w:rPr>
            <w:rFonts w:ascii="Garamond Premier Pro Caption" w:hAnsi="Garamond Premier Pro Caption" w:hint="default"/>
            <w:sz w:val="22"/>
            <w:szCs w:val="22"/>
            <w:rtl w:val="0"/>
          </w:rPr>
          <w:delText>ü</w:delText>
        </w:r>
      </w:del>
      <w:del w:id="4745" w:date="2023-01-13T18:26:59Z" w:author="Jan Groh">
        <w:r>
          <w:rPr>
            <w:rFonts w:ascii="Garamond Premier Pro Caption" w:hAnsi="Garamond Premier Pro Caption"/>
            <w:sz w:val="22"/>
            <w:szCs w:val="22"/>
            <w:rtl w:val="0"/>
            <w:lang w:val="de-DE"/>
          </w:rPr>
          <w:delText>rlich schien, da sie sich ihres Ursprungs dorther wieder erinnern mu</w:delText>
        </w:r>
      </w:del>
      <w:del w:id="4746" w:date="2023-01-13T18:26:59Z" w:author="Jan Groh">
        <w:r>
          <w:rPr>
            <w:rFonts w:ascii="Garamond Premier Pro Caption" w:hAnsi="Garamond Premier Pro Caption" w:hint="default"/>
            <w:sz w:val="22"/>
            <w:szCs w:val="22"/>
            <w:rtl w:val="0"/>
            <w:lang w:val="de-DE"/>
          </w:rPr>
          <w:delText>ß</w:delText>
        </w:r>
      </w:del>
      <w:del w:id="4747" w:date="2023-01-13T18:26:59Z" w:author="Jan Groh">
        <w:r>
          <w:rPr>
            <w:rFonts w:ascii="Garamond Premier Pro Caption" w:hAnsi="Garamond Premier Pro Caption"/>
            <w:sz w:val="22"/>
            <w:szCs w:val="22"/>
            <w:rtl w:val="0"/>
            <w:lang w:val="de-DE"/>
          </w:rPr>
          <w:delText>ten. Die Wirkung dieser Gedichte empfindest Du ganz richtig, ihre Bestimmung ist, uns von der bedingenden Gegenwart abzul</w:delText>
        </w:r>
      </w:del>
      <w:del w:id="4748" w:date="2023-01-13T18:26:59Z" w:author="Jan Groh">
        <w:r>
          <w:rPr>
            <w:rFonts w:ascii="Garamond Premier Pro Caption" w:hAnsi="Garamond Premier Pro Caption" w:hint="default"/>
            <w:sz w:val="22"/>
            <w:szCs w:val="22"/>
            <w:rtl w:val="0"/>
            <w:lang w:val="sv-SE"/>
          </w:rPr>
          <w:delText>ö</w:delText>
        </w:r>
      </w:del>
      <w:del w:id="4749" w:date="2023-01-13T18:26:59Z" w:author="Jan Groh">
        <w:r>
          <w:rPr>
            <w:rFonts w:ascii="Garamond Premier Pro Caption" w:hAnsi="Garamond Premier Pro Caption"/>
            <w:sz w:val="22"/>
            <w:szCs w:val="22"/>
            <w:rtl w:val="0"/>
            <w:lang w:val="de-DE"/>
          </w:rPr>
          <w:delText>sen und uns f</w:delText>
        </w:r>
      </w:del>
      <w:del w:id="4750" w:date="2023-01-13T18:26:59Z" w:author="Jan Groh">
        <w:r>
          <w:rPr>
            <w:rFonts w:ascii="Garamond Premier Pro Caption" w:hAnsi="Garamond Premier Pro Caption" w:hint="default"/>
            <w:sz w:val="22"/>
            <w:szCs w:val="22"/>
            <w:rtl w:val="0"/>
          </w:rPr>
          <w:delText>ü</w:delText>
        </w:r>
      </w:del>
      <w:del w:id="4751" w:date="2023-01-13T18:26:59Z" w:author="Jan Groh">
        <w:r>
          <w:rPr>
            <w:rFonts w:ascii="Garamond Premier Pro Caption" w:hAnsi="Garamond Premier Pro Caption"/>
            <w:sz w:val="22"/>
            <w:szCs w:val="22"/>
            <w:rtl w:val="0"/>
            <w:lang w:val="de-DE"/>
          </w:rPr>
          <w:delText>r den Augenblick dem Gef</w:delText>
        </w:r>
      </w:del>
      <w:del w:id="4752" w:date="2023-01-13T18:26:59Z" w:author="Jan Groh">
        <w:r>
          <w:rPr>
            <w:rFonts w:ascii="Garamond Premier Pro Caption" w:hAnsi="Garamond Premier Pro Caption" w:hint="default"/>
            <w:sz w:val="22"/>
            <w:szCs w:val="22"/>
            <w:rtl w:val="0"/>
          </w:rPr>
          <w:delText>ü</w:delText>
        </w:r>
      </w:del>
      <w:del w:id="4753" w:date="2023-01-13T18:26:59Z" w:author="Jan Groh">
        <w:r>
          <w:rPr>
            <w:rFonts w:ascii="Garamond Premier Pro Caption" w:hAnsi="Garamond Premier Pro Caption"/>
            <w:sz w:val="22"/>
            <w:szCs w:val="22"/>
            <w:rtl w:val="0"/>
            <w:lang w:val="de-DE"/>
          </w:rPr>
          <w:delText>hl nach in eine grenzenlose Freiheit zu versetzen. Dies ist zu einer jeden Zeit wohlt</w:delText>
        </w:r>
      </w:del>
      <w:del w:id="4754" w:date="2023-01-13T18:26:59Z" w:author="Jan Groh">
        <w:r>
          <w:rPr>
            <w:rFonts w:ascii="Garamond Premier Pro Caption" w:hAnsi="Garamond Premier Pro Caption" w:hint="default"/>
            <w:sz w:val="22"/>
            <w:szCs w:val="22"/>
            <w:rtl w:val="0"/>
          </w:rPr>
          <w:delText>ä</w:delText>
        </w:r>
      </w:del>
      <w:del w:id="4755" w:date="2023-01-13T18:26:59Z" w:author="Jan Groh">
        <w:r>
          <w:rPr>
            <w:rFonts w:ascii="Garamond Premier Pro Caption" w:hAnsi="Garamond Premier Pro Caption"/>
            <w:sz w:val="22"/>
            <w:szCs w:val="22"/>
            <w:rtl w:val="0"/>
            <w:lang w:val="de-DE"/>
          </w:rPr>
          <w:delText>tig, besonders zu der unseren. Ebenso darf ich Dir die f</w:delText>
        </w:r>
      </w:del>
      <w:del w:id="4756" w:date="2023-01-13T18:26:59Z" w:author="Jan Groh">
        <w:r>
          <w:rPr>
            <w:rFonts w:ascii="Garamond Premier Pro Caption" w:hAnsi="Garamond Premier Pro Caption" w:hint="default"/>
            <w:sz w:val="22"/>
            <w:szCs w:val="22"/>
            <w:rtl w:val="0"/>
          </w:rPr>
          <w:delText>ü</w:delText>
        </w:r>
      </w:del>
      <w:del w:id="4757" w:date="2023-01-13T18:26:59Z" w:author="Jan Groh">
        <w:r>
          <w:rPr>
            <w:rFonts w:ascii="Garamond Premier Pro Caption" w:hAnsi="Garamond Premier Pro Caption"/>
            <w:sz w:val="22"/>
            <w:szCs w:val="22"/>
            <w:rtl w:val="0"/>
            <w:lang w:val="de-DE"/>
          </w:rPr>
          <w:delText>nf Stanzen fernerhin empfehlen. Wie jene Gedichte das Gef</w:delText>
        </w:r>
      </w:del>
      <w:del w:id="4758" w:date="2023-01-13T18:26:59Z" w:author="Jan Groh">
        <w:r>
          <w:rPr>
            <w:rFonts w:ascii="Garamond Premier Pro Caption" w:hAnsi="Garamond Premier Pro Caption" w:hint="default"/>
            <w:sz w:val="22"/>
            <w:szCs w:val="22"/>
            <w:rtl w:val="0"/>
          </w:rPr>
          <w:delText>ü</w:delText>
        </w:r>
      </w:del>
      <w:del w:id="4759" w:date="2023-01-13T18:26:59Z" w:author="Jan Groh">
        <w:r>
          <w:rPr>
            <w:rFonts w:ascii="Garamond Premier Pro Caption" w:hAnsi="Garamond Premier Pro Caption"/>
            <w:sz w:val="22"/>
            <w:szCs w:val="22"/>
            <w:rtl w:val="0"/>
            <w:lang w:val="de-DE"/>
          </w:rPr>
          <w:delText>hl, die Einbildungskraft erweitern, so er</w:delText>
        </w:r>
      </w:del>
      <w:del w:id="4760" w:date="2023-01-13T18:26:59Z" w:author="Jan Groh">
        <w:r>
          <w:rPr>
            <w:rFonts w:ascii="Garamond Premier Pro Caption" w:hAnsi="Garamond Premier Pro Caption" w:hint="default"/>
            <w:sz w:val="22"/>
            <w:szCs w:val="22"/>
            <w:rtl w:val="0"/>
            <w:lang w:val="sv-SE"/>
          </w:rPr>
          <w:delText>ö</w:delText>
        </w:r>
      </w:del>
      <w:del w:id="4761" w:date="2023-01-13T18:26:59Z" w:author="Jan Groh">
        <w:r>
          <w:rPr>
            <w:rFonts w:ascii="Garamond Premier Pro Caption" w:hAnsi="Garamond Premier Pro Caption"/>
            <w:sz w:val="22"/>
            <w:szCs w:val="22"/>
            <w:rtl w:val="0"/>
            <w:lang w:val="de-DE"/>
          </w:rPr>
          <w:delText>ffnen diese dem Nachdenken einen unendlichen Raum und lassen alles, was wir nur erfahren haben, wie in tausendf</w:delText>
        </w:r>
      </w:del>
      <w:del w:id="4762" w:date="2023-01-13T18:26:59Z" w:author="Jan Groh">
        <w:r>
          <w:rPr>
            <w:rFonts w:ascii="Garamond Premier Pro Caption" w:hAnsi="Garamond Premier Pro Caption" w:hint="default"/>
            <w:sz w:val="22"/>
            <w:szCs w:val="22"/>
            <w:rtl w:val="0"/>
          </w:rPr>
          <w:delText>ä</w:delText>
        </w:r>
      </w:del>
      <w:del w:id="4763" w:date="2023-01-13T18:26:59Z" w:author="Jan Groh">
        <w:r>
          <w:rPr>
            <w:rFonts w:ascii="Garamond Premier Pro Caption" w:hAnsi="Garamond Premier Pro Caption"/>
            <w:sz w:val="22"/>
            <w:szCs w:val="22"/>
            <w:rtl w:val="0"/>
            <w:lang w:val="de-DE"/>
          </w:rPr>
          <w:delText>ltigen Spiegeln wieder erblicken.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64" w:date="2023-01-13T18:26:59Z" w:author="Jan Groh"/>
          <w:rFonts w:ascii="Garamond Premier Pro Caption" w:cs="Garamond Premier Pro Caption" w:hAnsi="Garamond Premier Pro Caption" w:eastAsia="Garamond Premier Pro Caption"/>
          <w:sz w:val="22"/>
          <w:szCs w:val="22"/>
        </w:rPr>
      </w:pPr>
      <w:del w:id="4765" w:date="2023-01-13T18:26:59Z" w:author="Jan Groh">
        <w:r>
          <w:rPr>
            <w:rFonts w:ascii="Garamond Premier Pro Caption" w:hAnsi="Garamond Premier Pro Caption"/>
            <w:sz w:val="22"/>
            <w:szCs w:val="22"/>
            <w:rtl w:val="0"/>
            <w:lang w:val="de-DE"/>
          </w:rPr>
          <w:delText>Vor allen Dingen aber m</w:delText>
        </w:r>
      </w:del>
      <w:del w:id="4766" w:date="2023-01-13T18:26:59Z" w:author="Jan Groh">
        <w:r>
          <w:rPr>
            <w:rFonts w:ascii="Garamond Premier Pro Caption" w:hAnsi="Garamond Premier Pro Caption" w:hint="default"/>
            <w:sz w:val="22"/>
            <w:szCs w:val="22"/>
            <w:rtl w:val="0"/>
            <w:lang w:val="sv-SE"/>
          </w:rPr>
          <w:delText>ö</w:delText>
        </w:r>
      </w:del>
      <w:del w:id="4767" w:date="2023-01-13T18:26:59Z" w:author="Jan Groh">
        <w:r>
          <w:rPr>
            <w:rFonts w:ascii="Garamond Premier Pro Caption" w:hAnsi="Garamond Premier Pro Caption"/>
            <w:sz w:val="22"/>
            <w:szCs w:val="22"/>
            <w:rtl w:val="0"/>
            <w:lang w:val="de-DE"/>
          </w:rPr>
          <w:delText>chte ich Euch wohl in Weimar wiedersehen, ich richte mich ein, da</w:delText>
        </w:r>
      </w:del>
      <w:del w:id="4768" w:date="2023-01-13T18:26:59Z" w:author="Jan Groh">
        <w:r>
          <w:rPr>
            <w:rFonts w:ascii="Garamond Premier Pro Caption" w:hAnsi="Garamond Premier Pro Caption" w:hint="default"/>
            <w:sz w:val="22"/>
            <w:szCs w:val="22"/>
            <w:rtl w:val="0"/>
            <w:lang w:val="de-DE"/>
          </w:rPr>
          <w:delText xml:space="preserve">ß </w:delText>
        </w:r>
      </w:del>
      <w:del w:id="4769" w:date="2023-01-13T18:26:59Z" w:author="Jan Groh">
        <w:r>
          <w:rPr>
            <w:rFonts w:ascii="Garamond Premier Pro Caption" w:hAnsi="Garamond Premier Pro Caption"/>
            <w:sz w:val="22"/>
            <w:szCs w:val="22"/>
            <w:rtl w:val="0"/>
            <w:lang w:val="de-DE"/>
          </w:rPr>
          <w:delText>es nach Verlauf einer Woche m</w:delText>
        </w:r>
      </w:del>
      <w:del w:id="4770" w:date="2023-01-13T18:26:59Z" w:author="Jan Groh">
        <w:r>
          <w:rPr>
            <w:rFonts w:ascii="Garamond Premier Pro Caption" w:hAnsi="Garamond Premier Pro Caption" w:hint="default"/>
            <w:sz w:val="22"/>
            <w:szCs w:val="22"/>
            <w:rtl w:val="0"/>
            <w:lang w:val="sv-SE"/>
          </w:rPr>
          <w:delText>ö</w:delText>
        </w:r>
      </w:del>
      <w:del w:id="4771" w:date="2023-01-13T18:26:59Z" w:author="Jan Groh">
        <w:r>
          <w:rPr>
            <w:rFonts w:ascii="Garamond Premier Pro Caption" w:hAnsi="Garamond Premier Pro Caption"/>
            <w:sz w:val="22"/>
            <w:szCs w:val="22"/>
            <w:rtl w:val="0"/>
            <w:lang w:val="de-DE"/>
          </w:rPr>
          <w:delText>glich wird; freilich habe ich zu tun, bis das Vers</w:delText>
        </w:r>
      </w:del>
      <w:del w:id="4772" w:date="2023-01-13T18:26:59Z" w:author="Jan Groh">
        <w:r>
          <w:rPr>
            <w:rFonts w:ascii="Garamond Premier Pro Caption" w:hAnsi="Garamond Premier Pro Caption" w:hint="default"/>
            <w:sz w:val="22"/>
            <w:szCs w:val="22"/>
            <w:rtl w:val="0"/>
          </w:rPr>
          <w:delText>ä</w:delText>
        </w:r>
      </w:del>
      <w:del w:id="4773" w:date="2023-01-13T18:26:59Z" w:author="Jan Groh">
        <w:r>
          <w:rPr>
            <w:rFonts w:ascii="Garamond Premier Pro Caption" w:hAnsi="Garamond Premier Pro Caption"/>
            <w:sz w:val="22"/>
            <w:szCs w:val="22"/>
            <w:rtl w:val="0"/>
            <w:lang w:val="de-DE"/>
          </w:rPr>
          <w:delText>umte der ungl</w:delText>
        </w:r>
      </w:del>
      <w:del w:id="4774" w:date="2023-01-13T18:26:59Z" w:author="Jan Groh">
        <w:r>
          <w:rPr>
            <w:rFonts w:ascii="Garamond Premier Pro Caption" w:hAnsi="Garamond Premier Pro Caption" w:hint="default"/>
            <w:sz w:val="22"/>
            <w:szCs w:val="22"/>
            <w:rtl w:val="0"/>
          </w:rPr>
          <w:delText>ü</w:delText>
        </w:r>
      </w:del>
      <w:del w:id="4775" w:date="2023-01-13T18:26:59Z" w:author="Jan Groh">
        <w:r>
          <w:rPr>
            <w:rFonts w:ascii="Garamond Premier Pro Caption" w:hAnsi="Garamond Premier Pro Caption"/>
            <w:sz w:val="22"/>
            <w:szCs w:val="22"/>
            <w:rtl w:val="0"/>
            <w:lang w:val="de-DE"/>
          </w:rPr>
          <w:delText>cklichen vierzehn Tage wieder eingeholt wird. Mit einiger Anhaltsamkeit wird sich es auch wohl geben.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76" w:date="2023-01-13T18:26:59Z" w:author="Jan Groh"/>
          <w:rFonts w:ascii="Garamond Premier Pro Caption" w:cs="Garamond Premier Pro Caption" w:hAnsi="Garamond Premier Pro Caption" w:eastAsia="Garamond Premier Pro Caption"/>
          <w:sz w:val="22"/>
          <w:szCs w:val="22"/>
        </w:rPr>
      </w:pPr>
      <w:del w:id="4777" w:date="2023-01-13T18:26:59Z" w:author="Jan Groh">
        <w:r>
          <w:rPr>
            <w:rFonts w:ascii="Garamond Premier Pro Caption" w:hAnsi="Garamond Premier Pro Caption"/>
            <w:sz w:val="22"/>
            <w:szCs w:val="22"/>
            <w:rtl w:val="0"/>
            <w:lang w:val="de-DE"/>
          </w:rPr>
          <w:delText xml:space="preserve">Mittlerweile ist </w:delText>
        </w:r>
      </w:del>
      <w:del w:id="4778" w:date="2023-01-13T18:26:59Z" w:author="Jan Groh">
        <w:r>
          <w:rPr>
            <w:rFonts w:ascii="Garamond Premier Pro Caption" w:hAnsi="Garamond Premier Pro Caption"/>
            <w:sz w:val="22"/>
            <w:szCs w:val="22"/>
            <w:rtl w:val="0"/>
            <w:lang w:val="de-DE"/>
          </w:rPr>
          <w:delText>ja</w:delText>
        </w:r>
      </w:del>
      <w:del w:id="4779" w:date="2023-01-13T18:26:59Z" w:author="Jan Groh">
        <w:r>
          <w:rPr>
            <w:rFonts w:ascii="Garamond Premier Pro Caption" w:hAnsi="Garamond Premier Pro Caption"/>
            <w:sz w:val="22"/>
            <w:szCs w:val="22"/>
            <w:rtl w:val="0"/>
            <w:lang w:val="de-DE"/>
          </w:rPr>
          <w:delText xml:space="preserve"> wohl auch der Kleine von seiner erk</w:delText>
        </w:r>
      </w:del>
      <w:del w:id="4780" w:date="2023-01-13T18:26:59Z" w:author="Jan Groh">
        <w:r>
          <w:rPr>
            <w:rFonts w:ascii="Garamond Premier Pro Caption" w:hAnsi="Garamond Premier Pro Caption" w:hint="default"/>
            <w:sz w:val="22"/>
            <w:szCs w:val="22"/>
            <w:rtl w:val="0"/>
          </w:rPr>
          <w:delText>ü</w:delText>
        </w:r>
      </w:del>
      <w:del w:id="4781" w:date="2023-01-13T18:26:59Z" w:author="Jan Groh">
        <w:r>
          <w:rPr>
            <w:rFonts w:ascii="Garamond Premier Pro Caption" w:hAnsi="Garamond Premier Pro Caption"/>
            <w:sz w:val="22"/>
            <w:szCs w:val="22"/>
            <w:rtl w:val="0"/>
            <w:lang w:val="de-DE"/>
          </w:rPr>
          <w:delText>nstelten</w:delText>
        </w:r>
      </w:del>
      <w:del w:id="4782" w:date="2023-01-13T18:26:59Z" w:author="Jan Groh">
        <w:r>
          <w:rPr>
            <w:rFonts w:ascii="Garamond Premier Pro Caption" w:hAnsi="Garamond Premier Pro Caption"/>
            <w:sz w:val="22"/>
            <w:szCs w:val="22"/>
            <w:rtl w:val="0"/>
            <w:lang w:val="de-DE"/>
          </w:rPr>
          <w:delText xml:space="preserve"> </w:delText>
        </w:r>
      </w:del>
      <w:del w:id="4783" w:date="2023-01-13T18:26:59Z" w:author="Jan Groh">
        <w:r>
          <w:rPr>
            <w:rFonts w:ascii="Garamond Premier Pro Caption" w:hAnsi="Garamond Premier Pro Caption"/>
            <w:sz w:val="22"/>
            <w:szCs w:val="22"/>
            <w:rtl w:val="0"/>
            <w:lang w:val="de-DE"/>
          </w:rPr>
          <w:delText>Krankheit genesen.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84" w:date="2023-01-13T18:26:59Z" w:author="Jan Groh"/>
          <w:rFonts w:ascii="Garamond Premier Pro Caption" w:cs="Garamond Premier Pro Caption" w:hAnsi="Garamond Premier Pro Caption" w:eastAsia="Garamond Premier Pro Caption"/>
          <w:sz w:val="22"/>
          <w:szCs w:val="22"/>
        </w:rPr>
      </w:pPr>
      <w:del w:id="4785" w:date="2023-01-13T18:26:59Z" w:author="Jan Groh">
        <w:r>
          <w:rPr>
            <w:rFonts w:ascii="Garamond Premier Pro Caption" w:hAnsi="Garamond Premier Pro Caption"/>
            <w:sz w:val="22"/>
            <w:szCs w:val="22"/>
            <w:rtl w:val="0"/>
            <w:lang w:val="de-DE"/>
          </w:rPr>
          <w:delText>Wenn mich die liebe Mutter Donnerstag besuchen wollte, so richtete ich mich darauf ein, je eher ich es wei</w:delText>
        </w:r>
      </w:del>
      <w:del w:id="4786" w:date="2023-01-13T18:26:59Z" w:author="Jan Groh">
        <w:r>
          <w:rPr>
            <w:rFonts w:ascii="Garamond Premier Pro Caption" w:hAnsi="Garamond Premier Pro Caption" w:hint="default"/>
            <w:sz w:val="22"/>
            <w:szCs w:val="22"/>
            <w:rtl w:val="0"/>
            <w:lang w:val="de-DE"/>
          </w:rPr>
          <w:delText>ß</w:delText>
        </w:r>
      </w:del>
      <w:del w:id="4787" w:date="2023-01-13T18:26:59Z" w:author="Jan Groh">
        <w:r>
          <w:rPr>
            <w:rFonts w:ascii="Garamond Premier Pro Caption" w:hAnsi="Garamond Premier Pro Caption"/>
            <w:sz w:val="22"/>
            <w:szCs w:val="22"/>
            <w:rtl w:val="0"/>
            <w:lang w:val="de-DE"/>
          </w:rPr>
          <w:delText>, desto besser ist es, sonst ist es auch Mittwoch abends Zeit durch die Boten.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88" w:date="2023-01-13T18:26:59Z" w:author="Jan Groh"/>
          <w:rFonts w:ascii="Garamond Premier Pro Italic" w:cs="Garamond Premier Pro Italic" w:hAnsi="Garamond Premier Pro Italic" w:eastAsia="Garamond Premier Pro Italic"/>
          <w:sz w:val="22"/>
          <w:szCs w:val="22"/>
        </w:rPr>
      </w:pPr>
      <w:del w:id="4789" w:date="2023-01-13T18:26:59Z" w:author="Jan Groh">
        <w:r>
          <w:rPr>
            <w:rFonts w:ascii="Garamond Premier Pro Italic" w:hAnsi="Garamond Premier Pro Italic"/>
            <w:sz w:val="22"/>
            <w:szCs w:val="22"/>
            <w:rtl w:val="0"/>
            <w:lang w:val="de-DE"/>
          </w:rPr>
          <w:delText>Jena, den 21. Juni 1818.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90" w:date="2023-01-13T18:26:59Z" w:author="Jan Groh"/>
          <w:rFonts w:ascii="Garamond Premier Pro Italic" w:cs="Garamond Premier Pro Italic" w:hAnsi="Garamond Premier Pro Italic" w:eastAsia="Garamond Premier Pro Italic"/>
          <w:sz w:val="22"/>
          <w:szCs w:val="22"/>
        </w:rPr>
      </w:pPr>
      <w:del w:id="4791" w:date="2023-01-13T18:26:59Z" w:author="Jan Groh">
        <w:r>
          <w:rPr>
            <w:rFonts w:ascii="Garamond Premier Pro Italic" w:hAnsi="Garamond Premier Pro Italic"/>
            <w:sz w:val="22"/>
            <w:szCs w:val="22"/>
            <w:rtl w:val="0"/>
            <w:lang w:val="de-DE"/>
          </w:rPr>
          <w:delText>Der Eurige 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9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9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9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95" w:date="2023-01-13T18:26:59Z" w:author="Jan Groh"/>
          <w:rFonts w:ascii="Garamond Premier Pro Caption" w:cs="Garamond Premier Pro Caption" w:hAnsi="Garamond Premier Pro Caption" w:eastAsia="Garamond Premier Pro Caption"/>
          <w:sz w:val="22"/>
          <w:szCs w:val="22"/>
        </w:rPr>
      </w:pPr>
      <w:del w:id="4796" w:date="2023-01-05T22:55:12Z" w:author="Jan Groh">
        <w:r>
          <w:rPr>
            <w:rFonts w:ascii="Garamond Premier Pro Bold" w:hAnsi="Garamond Premier Pro Bold"/>
            <w:sz w:val="22"/>
            <w:szCs w:val="22"/>
            <w:rtl w:val="0"/>
          </w:rPr>
          <w:delText>1819</w:delText>
        </w:r>
      </w:del>
      <w:ins w:id="4797" w:date="2023-01-05T22:55:12Z" w:author="Jan Groh">
        <w:del w:id="4798" w:date="2023-01-13T18:26:59Z" w:author="Jan Groh">
          <w:r>
            <w:rPr>
              <w:rFonts w:ascii="Garamond Premier Pro Bold" w:hAnsi="Garamond Premier Pro Bold"/>
              <w:sz w:val="22"/>
              <w:szCs w:val="22"/>
              <w:rtl w:val="0"/>
              <w:lang w:val="de-DE"/>
            </w:rPr>
            <w:delText>22</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799" w:date="2023-01-13T18:26:59Z" w:author="Jan Groh"/>
          <w:rFonts w:ascii="Garamond Premier Pro Caption" w:cs="Garamond Premier Pro Caption" w:hAnsi="Garamond Premier Pro Caption" w:eastAsia="Garamond Premier Pro Caption"/>
          <w:sz w:val="22"/>
          <w:szCs w:val="22"/>
        </w:rPr>
      </w:pPr>
      <w:del w:id="4800" w:date="2023-01-13T18:26:59Z" w:author="Jan Groh">
        <w:r>
          <w:rPr>
            <w:rFonts w:ascii="Garamond Premier Pro Caption" w:hAnsi="Garamond Premier Pro Caption"/>
            <w:sz w:val="22"/>
            <w:szCs w:val="22"/>
            <w:rtl w:val="0"/>
            <w:lang w:val="de-DE"/>
          </w:rPr>
          <w:delText>(</w:delText>
        </w:r>
      </w:del>
      <w:del w:id="4801" w:date="2023-01-05T22:55:24Z" w:author="Jan Groh">
        <w:r>
          <w:rPr>
            <w:rFonts w:ascii="Garamond Premier Pro Caption" w:hAnsi="Garamond Premier Pro Caption"/>
            <w:sz w:val="22"/>
            <w:szCs w:val="22"/>
            <w:rtl w:val="0"/>
            <w:lang w:val="de-DE"/>
          </w:rPr>
          <w:delText>Ottilie 22-/23-j</w:delText>
        </w:r>
      </w:del>
      <w:del w:id="4802" w:date="2023-01-05T22:55:24Z" w:author="Jan Groh">
        <w:r>
          <w:rPr>
            <w:rFonts w:ascii="Garamond Premier Pro Caption" w:hAnsi="Garamond Premier Pro Caption" w:hint="default"/>
            <w:sz w:val="22"/>
            <w:szCs w:val="22"/>
            <w:rtl w:val="0"/>
            <w:lang w:val="de-DE"/>
          </w:rPr>
          <w:delText>ä</w:delText>
        </w:r>
      </w:del>
      <w:del w:id="4803" w:date="2023-01-05T22:55:24Z" w:author="Jan Groh">
        <w:r>
          <w:rPr>
            <w:rFonts w:ascii="Garamond Premier Pro Caption" w:hAnsi="Garamond Premier Pro Caption"/>
            <w:sz w:val="22"/>
            <w:szCs w:val="22"/>
            <w:rtl w:val="0"/>
            <w:lang w:val="de-DE"/>
          </w:rPr>
          <w:delText>hrig</w:delText>
        </w:r>
      </w:del>
      <w:ins w:id="4804" w:date="2023-01-05T22:55:28Z" w:author="Jan Groh">
        <w:del w:id="4805" w:date="2023-01-13T18:26:59Z" w:author="Jan Groh">
          <w:r>
            <w:rPr>
              <w:rFonts w:ascii="Garamond Premier Pro Caption" w:hAnsi="Garamond Premier Pro Caption"/>
              <w:sz w:val="22"/>
              <w:szCs w:val="22"/>
              <w:rtl w:val="0"/>
              <w:lang w:val="de-DE"/>
            </w:rPr>
            <w:delText>1818/19</w:delText>
          </w:r>
        </w:del>
      </w:ins>
      <w:del w:id="4806"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0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0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09" w:date="2023-01-13T18:26:59Z" w:author="Jan Groh"/>
          <w:rFonts w:ascii="Garamond Premier Pro Italic" w:cs="Garamond Premier Pro Italic" w:hAnsi="Garamond Premier Pro Italic" w:eastAsia="Garamond Premier Pro Italic"/>
          <w:sz w:val="22"/>
          <w:szCs w:val="22"/>
        </w:rPr>
      </w:pPr>
      <w:del w:id="4810" w:date="2023-01-13T18:26:59Z" w:author="Jan Groh">
        <w:r>
          <w:rPr>
            <w:rFonts w:ascii="Garamond Premier Pro Italic" w:hAnsi="Garamond Premier Pro Italic"/>
            <w:sz w:val="22"/>
            <w:szCs w:val="22"/>
            <w:rtl w:val="0"/>
            <w:lang w:val="de-DE"/>
          </w:rPr>
          <w:delText>Carl Friedrich Zelter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11" w:date="2023-01-13T18:26:59Z" w:author="Jan Groh"/>
          <w:rFonts w:ascii="Garamond Premier Pro Italic" w:cs="Garamond Premier Pro Italic" w:hAnsi="Garamond Premier Pro Italic" w:eastAsia="Garamond Premier Pro Italic"/>
          <w:sz w:val="22"/>
          <w:szCs w:val="22"/>
        </w:rPr>
      </w:pPr>
      <w:del w:id="4812" w:date="2023-01-13T18:26:59Z" w:author="Jan Groh">
        <w:r>
          <w:rPr>
            <w:rFonts w:ascii="Garamond Premier Pro Italic" w:hAnsi="Garamond Premier Pro Italic"/>
            <w:sz w:val="22"/>
            <w:szCs w:val="22"/>
            <w:rtl w:val="0"/>
            <w:lang w:val="de-DE"/>
          </w:rPr>
          <w:delText>Berlin, den 17. April 1819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13" w:date="2023-01-13T18:26:59Z" w:author="Jan Groh"/>
          <w:rFonts w:ascii="Garamond Premier Pro Caption" w:cs="Garamond Premier Pro Caption" w:hAnsi="Garamond Premier Pro Caption" w:eastAsia="Garamond Premier Pro Caption"/>
          <w:sz w:val="22"/>
          <w:szCs w:val="22"/>
        </w:rPr>
      </w:pPr>
      <w:del w:id="4814" w:date="2023-01-13T18:26:59Z" w:author="Jan Groh">
        <w:r>
          <w:rPr>
            <w:rFonts w:ascii="Garamond Premier Pro Caption" w:hAnsi="Garamond Premier Pro Caption"/>
            <w:sz w:val="22"/>
            <w:szCs w:val="22"/>
            <w:rtl w:val="0"/>
            <w:lang w:val="de-DE"/>
          </w:rPr>
          <w:delText>Alles ist bereit. Sie fahren am 9. Mai in unsrer Stadt durch das Potsdamer Tor in die Leipziger Stra</w:delText>
        </w:r>
      </w:del>
      <w:del w:id="4815" w:date="2023-01-13T18:26:59Z" w:author="Jan Groh">
        <w:r>
          <w:rPr>
            <w:rFonts w:ascii="Garamond Premier Pro Caption" w:hAnsi="Garamond Premier Pro Caption" w:hint="default"/>
            <w:sz w:val="22"/>
            <w:szCs w:val="22"/>
            <w:rtl w:val="0"/>
            <w:lang w:val="de-DE"/>
          </w:rPr>
          <w:delText>ß</w:delText>
        </w:r>
      </w:del>
      <w:del w:id="4816" w:date="2023-01-13T18:26:59Z" w:author="Jan Groh">
        <w:r>
          <w:rPr>
            <w:rFonts w:ascii="Garamond Premier Pro Caption" w:hAnsi="Garamond Premier Pro Caption"/>
            <w:sz w:val="22"/>
            <w:szCs w:val="22"/>
            <w:rtl w:val="0"/>
            <w:lang w:val="de-DE"/>
          </w:rPr>
          <w:delText>e herein. Die dritte Querstra</w:delText>
        </w:r>
      </w:del>
      <w:del w:id="4817" w:date="2023-01-13T18:26:59Z" w:author="Jan Groh">
        <w:r>
          <w:rPr>
            <w:rFonts w:ascii="Garamond Premier Pro Caption" w:hAnsi="Garamond Premier Pro Caption" w:hint="default"/>
            <w:sz w:val="22"/>
            <w:szCs w:val="22"/>
            <w:rtl w:val="0"/>
            <w:lang w:val="de-DE"/>
          </w:rPr>
          <w:delText>ß</w:delText>
        </w:r>
      </w:del>
      <w:del w:id="4818" w:date="2023-01-13T18:26:59Z" w:author="Jan Groh">
        <w:r>
          <w:rPr>
            <w:rFonts w:ascii="Garamond Premier Pro Caption" w:hAnsi="Garamond Premier Pro Caption"/>
            <w:sz w:val="22"/>
            <w:szCs w:val="22"/>
            <w:rtl w:val="0"/>
            <w:lang w:val="de-DE"/>
          </w:rPr>
          <w:delText>e ist die (gro</w:delText>
        </w:r>
      </w:del>
      <w:del w:id="4819" w:date="2023-01-13T18:26:59Z" w:author="Jan Groh">
        <w:r>
          <w:rPr>
            <w:rFonts w:ascii="Garamond Premier Pro Caption" w:hAnsi="Garamond Premier Pro Caption" w:hint="default"/>
            <w:sz w:val="22"/>
            <w:szCs w:val="22"/>
            <w:rtl w:val="0"/>
            <w:lang w:val="de-DE"/>
          </w:rPr>
          <w:delText>ß</w:delText>
        </w:r>
      </w:del>
      <w:del w:id="4820" w:date="2023-01-13T18:26:59Z" w:author="Jan Groh">
        <w:r>
          <w:rPr>
            <w:rFonts w:ascii="Garamond Premier Pro Caption" w:hAnsi="Garamond Premier Pro Caption"/>
            <w:sz w:val="22"/>
            <w:szCs w:val="22"/>
            <w:rtl w:val="0"/>
            <w:lang w:val="de-DE"/>
          </w:rPr>
          <w:delText>e) Friedrichstra</w:delText>
        </w:r>
      </w:del>
      <w:del w:id="4821" w:date="2023-01-13T18:26:59Z" w:author="Jan Groh">
        <w:r>
          <w:rPr>
            <w:rFonts w:ascii="Garamond Premier Pro Caption" w:hAnsi="Garamond Premier Pro Caption" w:hint="default"/>
            <w:sz w:val="22"/>
            <w:szCs w:val="22"/>
            <w:rtl w:val="0"/>
            <w:lang w:val="de-DE"/>
          </w:rPr>
          <w:delText>ß</w:delText>
        </w:r>
      </w:del>
      <w:del w:id="4822" w:date="2023-01-13T18:26:59Z" w:author="Jan Groh">
        <w:r>
          <w:rPr>
            <w:rFonts w:ascii="Garamond Premier Pro Caption" w:hAnsi="Garamond Premier Pro Caption"/>
            <w:sz w:val="22"/>
            <w:szCs w:val="22"/>
            <w:rtl w:val="0"/>
            <w:lang w:val="de-DE"/>
          </w:rPr>
          <w:delText xml:space="preserve">e; in diese wird links hereingefahren, geradeaus </w:delText>
        </w:r>
      </w:del>
      <w:del w:id="4823" w:date="2023-01-13T18:26:59Z" w:author="Jan Groh">
        <w:r>
          <w:rPr>
            <w:rFonts w:ascii="Garamond Premier Pro Caption" w:hAnsi="Garamond Premier Pro Caption" w:hint="default"/>
            <w:sz w:val="22"/>
            <w:szCs w:val="22"/>
            <w:rtl w:val="0"/>
          </w:rPr>
          <w:delText>ü</w:delText>
        </w:r>
      </w:del>
      <w:del w:id="4824" w:date="2023-01-13T18:26:59Z" w:author="Jan Groh">
        <w:r>
          <w:rPr>
            <w:rFonts w:ascii="Garamond Premier Pro Caption" w:hAnsi="Garamond Premier Pro Caption"/>
            <w:sz w:val="22"/>
            <w:szCs w:val="22"/>
            <w:rtl w:val="0"/>
            <w:lang w:val="de-DE"/>
          </w:rPr>
          <w:delText>ber die Weidendammer Br</w:delText>
        </w:r>
      </w:del>
      <w:del w:id="4825" w:date="2023-01-13T18:26:59Z" w:author="Jan Groh">
        <w:r>
          <w:rPr>
            <w:rFonts w:ascii="Garamond Premier Pro Caption" w:hAnsi="Garamond Premier Pro Caption" w:hint="default"/>
            <w:sz w:val="22"/>
            <w:szCs w:val="22"/>
            <w:rtl w:val="0"/>
          </w:rPr>
          <w:delText>ü</w:delText>
        </w:r>
      </w:del>
      <w:del w:id="4826" w:date="2023-01-13T18:26:59Z" w:author="Jan Groh">
        <w:r>
          <w:rPr>
            <w:rFonts w:ascii="Garamond Premier Pro Caption" w:hAnsi="Garamond Premier Pro Caption"/>
            <w:sz w:val="22"/>
            <w:szCs w:val="22"/>
            <w:rtl w:val="0"/>
            <w:lang w:val="de-DE"/>
          </w:rPr>
          <w:delText>cke in das Haus 129 links.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27" w:date="2023-01-13T18:26:59Z" w:author="Jan Groh"/>
          <w:rFonts w:ascii="Garamond Premier Pro Caption" w:cs="Garamond Premier Pro Caption" w:hAnsi="Garamond Premier Pro Caption" w:eastAsia="Garamond Premier Pro Caption"/>
          <w:sz w:val="22"/>
          <w:szCs w:val="22"/>
        </w:rPr>
      </w:pPr>
      <w:del w:id="4828" w:date="2023-01-13T18:26:59Z" w:author="Jan Groh">
        <w:r>
          <w:rPr>
            <w:rFonts w:ascii="Garamond Premier Pro Caption" w:hAnsi="Garamond Premier Pro Caption"/>
            <w:sz w:val="22"/>
            <w:szCs w:val="22"/>
            <w:rtl w:val="0"/>
            <w:lang w:val="de-DE"/>
          </w:rPr>
          <w:delText>Auf dem Torwege an der Treppe wird gehalten, ausgestiegen, und Sie sind in Ihrer Wohnung bei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29" w:date="2023-01-13T18:26:59Z" w:author="Jan Groh"/>
          <w:rFonts w:ascii="Garamond Premier Pro Italic" w:cs="Garamond Premier Pro Italic" w:hAnsi="Garamond Premier Pro Italic" w:eastAsia="Garamond Premier Pro Italic"/>
          <w:sz w:val="22"/>
          <w:szCs w:val="22"/>
        </w:rPr>
      </w:pPr>
      <w:del w:id="4830" w:date="2023-01-13T18:26:59Z" w:author="Jan Groh">
        <w:r>
          <w:rPr>
            <w:rFonts w:ascii="Garamond Premier Pro Italic" w:hAnsi="Garamond Premier Pro Italic"/>
            <w:sz w:val="22"/>
            <w:szCs w:val="22"/>
            <w:rtl w:val="0"/>
            <w:lang w:val="de-DE"/>
          </w:rPr>
          <w:delText>Ihrem Zelter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3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3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33" w:date="2023-01-13T18:26:59Z" w:author="Jan Groh"/>
          <w:rFonts w:ascii="Garamond Premier Pro Italic" w:cs="Garamond Premier Pro Italic" w:hAnsi="Garamond Premier Pro Italic" w:eastAsia="Garamond Premier Pro Italic"/>
          <w:sz w:val="22"/>
          <w:szCs w:val="22"/>
        </w:rPr>
      </w:pPr>
      <w:del w:id="4834" w:date="2023-01-13T18:26:59Z" w:author="Jan Groh">
        <w:r>
          <w:rPr>
            <w:rFonts w:ascii="Garamond Premier Pro Italic" w:hAnsi="Garamond Premier Pro Italic"/>
            <w:sz w:val="22"/>
            <w:szCs w:val="22"/>
            <w:rtl w:val="0"/>
            <w:lang w:val="de-DE"/>
          </w:rPr>
          <w:delText>Ottilie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35" w:date="2023-01-13T18:26:59Z" w:author="Jan Groh"/>
          <w:rFonts w:ascii="Garamond Premier Pro Italic" w:cs="Garamond Premier Pro Italic" w:hAnsi="Garamond Premier Pro Italic" w:eastAsia="Garamond Premier Pro Italic"/>
          <w:sz w:val="22"/>
          <w:szCs w:val="22"/>
        </w:rPr>
      </w:pPr>
      <w:del w:id="4836" w:date="2023-01-13T18:26:59Z" w:author="Jan Groh">
        <w:r>
          <w:rPr>
            <w:rFonts w:ascii="Garamond Premier Pro Italic" w:hAnsi="Garamond Premier Pro Italic"/>
            <w:sz w:val="22"/>
            <w:szCs w:val="22"/>
            <w:rtl w:val="0"/>
            <w:lang w:val="de-DE"/>
          </w:rPr>
          <w:delText>[Berlin, 16. Juni 1819]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37" w:date="2023-01-13T18:26:59Z" w:author="Jan Groh"/>
          <w:rFonts w:ascii="Garamond Premier Pro Caption" w:cs="Garamond Premier Pro Caption" w:hAnsi="Garamond Premier Pro Caption" w:eastAsia="Garamond Premier Pro Caption"/>
          <w:sz w:val="22"/>
          <w:szCs w:val="22"/>
        </w:rPr>
      </w:pPr>
      <w:del w:id="4838" w:date="2023-01-13T18:26:59Z" w:author="Jan Groh">
        <w:r>
          <w:rPr>
            <w:rFonts w:ascii="Garamond Premier Pro Caption" w:hAnsi="Garamond Premier Pro Caption"/>
            <w:sz w:val="22"/>
            <w:szCs w:val="22"/>
            <w:rtl w:val="0"/>
            <w:lang w:val="de-DE"/>
          </w:rPr>
          <w:delText>Wie wohl es uns im Zelterschen Hause war, bedarf wohl nicht der Erw</w:delText>
        </w:r>
      </w:del>
      <w:del w:id="4839" w:date="2023-01-13T18:26:59Z" w:author="Jan Groh">
        <w:r>
          <w:rPr>
            <w:rFonts w:ascii="Garamond Premier Pro Caption" w:hAnsi="Garamond Premier Pro Caption" w:hint="default"/>
            <w:sz w:val="22"/>
            <w:szCs w:val="22"/>
            <w:rtl w:val="0"/>
          </w:rPr>
          <w:delText>ä</w:delText>
        </w:r>
      </w:del>
      <w:del w:id="4840" w:date="2023-01-13T18:26:59Z" w:author="Jan Groh">
        <w:r>
          <w:rPr>
            <w:rFonts w:ascii="Garamond Premier Pro Caption" w:hAnsi="Garamond Premier Pro Caption"/>
            <w:sz w:val="22"/>
            <w:szCs w:val="22"/>
            <w:rtl w:val="0"/>
            <w:lang w:val="de-DE"/>
          </w:rPr>
          <w:delText>hnung, da Sie ja Zelter schon lange so kennen, wo wir erst ihn kennenlernten. Uns gegen</w:delText>
        </w:r>
      </w:del>
      <w:del w:id="4841" w:date="2023-01-13T18:26:59Z" w:author="Jan Groh">
        <w:r>
          <w:rPr>
            <w:rFonts w:ascii="Garamond Premier Pro Caption" w:hAnsi="Garamond Premier Pro Caption" w:hint="default"/>
            <w:sz w:val="22"/>
            <w:szCs w:val="22"/>
            <w:rtl w:val="0"/>
          </w:rPr>
          <w:delText>ü</w:delText>
        </w:r>
      </w:del>
      <w:del w:id="4842" w:date="2023-01-13T18:26:59Z" w:author="Jan Groh">
        <w:r>
          <w:rPr>
            <w:rFonts w:ascii="Garamond Premier Pro Caption" w:hAnsi="Garamond Premier Pro Caption"/>
            <w:sz w:val="22"/>
            <w:szCs w:val="22"/>
            <w:rtl w:val="0"/>
            <w:lang w:val="de-DE"/>
          </w:rPr>
          <w:delText>ber wohnte Staatsrat Langermann</w:delText>
        </w:r>
      </w:del>
      <w:del w:id="4843" w:date="2023-01-13T18:26:59Z" w:author="Jan Groh">
        <w:r>
          <w:rPr>
            <w:rFonts w:ascii="Garamond Premier Pro Caption" w:cs="Garamond Premier Pro Caption" w:hAnsi="Garamond Premier Pro Caption" w:eastAsia="Garamond Premier Pro Caption"/>
            <w:sz w:val="22"/>
            <w:szCs w:val="22"/>
            <w:vertAlign w:val="superscript"/>
          </w:rPr>
          <w:footnoteReference w:id="105"/>
        </w:r>
      </w:del>
      <w:del w:id="4844" w:date="2023-01-13T18:26:59Z" w:author="Jan Groh">
        <w:r>
          <w:rPr>
            <w:rFonts w:ascii="Garamond Premier Pro Caption" w:hAnsi="Garamond Premier Pro Caption"/>
            <w:sz w:val="22"/>
            <w:szCs w:val="22"/>
            <w:rtl w:val="0"/>
            <w:lang w:val="de-DE"/>
          </w:rPr>
          <w:delText>, den ich Ihnen als meinen erkl</w:delText>
        </w:r>
      </w:del>
      <w:del w:id="4845" w:date="2023-01-13T18:26:59Z" w:author="Jan Groh">
        <w:r>
          <w:rPr>
            <w:rFonts w:ascii="Garamond Premier Pro Caption" w:hAnsi="Garamond Premier Pro Caption" w:hint="default"/>
            <w:sz w:val="22"/>
            <w:szCs w:val="22"/>
            <w:rtl w:val="0"/>
          </w:rPr>
          <w:delText>ä</w:delText>
        </w:r>
      </w:del>
      <w:del w:id="4846" w:date="2023-01-13T18:26:59Z" w:author="Jan Groh">
        <w:r>
          <w:rPr>
            <w:rFonts w:ascii="Garamond Premier Pro Caption" w:hAnsi="Garamond Premier Pro Caption"/>
            <w:sz w:val="22"/>
            <w:szCs w:val="22"/>
            <w:rtl w:val="0"/>
            <w:lang w:val="de-DE"/>
          </w:rPr>
          <w:delText>rten Liebhaber vorstelle. Es ging so weit, da</w:delText>
        </w:r>
      </w:del>
      <w:del w:id="4847" w:date="2023-01-13T18:26:59Z" w:author="Jan Groh">
        <w:r>
          <w:rPr>
            <w:rFonts w:ascii="Garamond Premier Pro Caption" w:hAnsi="Garamond Premier Pro Caption" w:hint="default"/>
            <w:sz w:val="22"/>
            <w:szCs w:val="22"/>
            <w:rtl w:val="0"/>
            <w:lang w:val="de-DE"/>
          </w:rPr>
          <w:delText xml:space="preserve">ß </w:delText>
        </w:r>
      </w:del>
      <w:del w:id="4848" w:date="2023-01-13T18:26:59Z" w:author="Jan Groh">
        <w:r>
          <w:rPr>
            <w:rFonts w:ascii="Garamond Premier Pro Caption" w:hAnsi="Garamond Premier Pro Caption"/>
            <w:sz w:val="22"/>
            <w:szCs w:val="22"/>
            <w:rtl w:val="0"/>
            <w:lang w:val="de-DE"/>
          </w:rPr>
          <w:delText xml:space="preserve">wir zusammen sogar </w:delText>
        </w:r>
      </w:del>
      <w:del w:id="4849" w:date="2023-01-13T18:26:59Z" w:author="Jan Groh">
        <w:r>
          <w:rPr>
            <w:rFonts w:ascii="Garamond Premier Pro Caption" w:hAnsi="Garamond Premier Pro Caption" w:hint="default"/>
            <w:sz w:val="22"/>
            <w:szCs w:val="22"/>
            <w:rtl w:val="0"/>
          </w:rPr>
          <w:delText>ü</w:delText>
        </w:r>
      </w:del>
      <w:del w:id="4850" w:date="2023-01-13T18:26:59Z" w:author="Jan Groh">
        <w:r>
          <w:rPr>
            <w:rFonts w:ascii="Garamond Premier Pro Caption" w:hAnsi="Garamond Premier Pro Caption"/>
            <w:sz w:val="22"/>
            <w:szCs w:val="22"/>
            <w:rtl w:val="0"/>
            <w:lang w:val="de-DE"/>
          </w:rPr>
          <w:delText>ber seine Neigung sprachen. Die herrlichsten Blumen vor meinem Fenster, die h</w:delText>
        </w:r>
      </w:del>
      <w:del w:id="4851" w:date="2023-01-13T18:26:59Z" w:author="Jan Groh">
        <w:r>
          <w:rPr>
            <w:rFonts w:ascii="Garamond Premier Pro Caption" w:hAnsi="Garamond Premier Pro Caption" w:hint="default"/>
            <w:sz w:val="22"/>
            <w:szCs w:val="22"/>
            <w:rtl w:val="0"/>
          </w:rPr>
          <w:delText>ä</w:delText>
        </w:r>
      </w:del>
      <w:del w:id="4852" w:date="2023-01-13T18:26:59Z" w:author="Jan Groh">
        <w:r>
          <w:rPr>
            <w:rFonts w:ascii="Garamond Premier Pro Caption" w:hAnsi="Garamond Premier Pro Caption"/>
            <w:sz w:val="22"/>
            <w:szCs w:val="22"/>
            <w:rtl w:val="0"/>
            <w:lang w:val="de-DE"/>
          </w:rPr>
          <w:delText>ufigsten Besuche, und, da die Geliebte etwas n</w:delText>
        </w:r>
      </w:del>
      <w:del w:id="4853" w:date="2023-01-13T18:26:59Z" w:author="Jan Groh">
        <w:r>
          <w:rPr>
            <w:rFonts w:ascii="Garamond Premier Pro Caption" w:hAnsi="Garamond Premier Pro Caption" w:hint="default"/>
            <w:sz w:val="22"/>
            <w:szCs w:val="22"/>
            <w:rtl w:val="0"/>
          </w:rPr>
          <w:delText>ä</w:delText>
        </w:r>
      </w:del>
      <w:del w:id="4854" w:date="2023-01-13T18:26:59Z" w:author="Jan Groh">
        <w:r>
          <w:rPr>
            <w:rFonts w:ascii="Garamond Premier Pro Caption" w:hAnsi="Garamond Premier Pro Caption"/>
            <w:sz w:val="22"/>
            <w:szCs w:val="22"/>
            <w:rtl w:val="0"/>
            <w:lang w:val="de-DE"/>
          </w:rPr>
          <w:delText>schig ist, die vortrefflichsten Kuchen, t</w:delText>
        </w:r>
      </w:del>
      <w:del w:id="4855" w:date="2023-01-13T18:26:59Z" w:author="Jan Groh">
        <w:r>
          <w:rPr>
            <w:rFonts w:ascii="Garamond Premier Pro Caption" w:hAnsi="Garamond Premier Pro Caption" w:hint="default"/>
            <w:sz w:val="22"/>
            <w:szCs w:val="22"/>
            <w:rtl w:val="0"/>
          </w:rPr>
          <w:delText>ä</w:delText>
        </w:r>
      </w:del>
      <w:del w:id="4856" w:date="2023-01-13T18:26:59Z" w:author="Jan Groh">
        <w:r>
          <w:rPr>
            <w:rFonts w:ascii="Garamond Premier Pro Caption" w:hAnsi="Garamond Premier Pro Caption"/>
            <w:sz w:val="22"/>
            <w:szCs w:val="22"/>
            <w:rtl w:val="0"/>
            <w:lang w:val="de-DE"/>
          </w:rPr>
          <w:delText>glich die Beweise von den Fortschritten meiner Eroberung. Da ich aus allem schlie</w:delText>
        </w:r>
      </w:del>
      <w:del w:id="4857" w:date="2023-01-13T18:26:59Z" w:author="Jan Groh">
        <w:r>
          <w:rPr>
            <w:rFonts w:ascii="Garamond Premier Pro Caption" w:hAnsi="Garamond Premier Pro Caption" w:hint="default"/>
            <w:sz w:val="22"/>
            <w:szCs w:val="22"/>
            <w:rtl w:val="0"/>
            <w:lang w:val="de-DE"/>
          </w:rPr>
          <w:delText>ß</w:delText>
        </w:r>
      </w:del>
      <w:del w:id="4858" w:date="2023-01-13T18:26:59Z" w:author="Jan Groh">
        <w:r>
          <w:rPr>
            <w:rFonts w:ascii="Garamond Premier Pro Caption" w:hAnsi="Garamond Premier Pro Caption"/>
            <w:sz w:val="22"/>
            <w:szCs w:val="22"/>
            <w:rtl w:val="0"/>
            <w:lang w:val="de-DE"/>
          </w:rPr>
          <w:delText>e, da</w:delText>
        </w:r>
      </w:del>
      <w:del w:id="4859" w:date="2023-01-13T18:26:59Z" w:author="Jan Groh">
        <w:r>
          <w:rPr>
            <w:rFonts w:ascii="Garamond Premier Pro Caption" w:hAnsi="Garamond Premier Pro Caption" w:hint="default"/>
            <w:sz w:val="22"/>
            <w:szCs w:val="22"/>
            <w:rtl w:val="0"/>
            <w:lang w:val="de-DE"/>
          </w:rPr>
          <w:delText xml:space="preserve">ß </w:delText>
        </w:r>
      </w:del>
      <w:del w:id="4860" w:date="2023-01-13T18:26:59Z" w:author="Jan Groh">
        <w:r>
          <w:rPr>
            <w:rFonts w:ascii="Garamond Premier Pro Caption" w:hAnsi="Garamond Premier Pro Caption"/>
            <w:sz w:val="22"/>
            <w:szCs w:val="22"/>
            <w:rtl w:val="0"/>
            <w:lang w:val="de-DE"/>
          </w:rPr>
          <w:delText xml:space="preserve">er ein vortrefflicher Ehemann werden wird, so habe ich mit Doris Zelter verabredet, Ulriken auf Spekulation hinzuschicken, und verspreche mir den herrlichsten Erfolg. </w:delText>
        </w:r>
      </w:del>
      <w:del w:id="4861" w:date="2023-01-13T18:26:59Z" w:author="Jan Groh">
        <w:r>
          <w:rPr>
            <w:rFonts w:ascii="Garamond Premier Pro Caption" w:hAnsi="Garamond Premier Pro Caption" w:hint="default"/>
            <w:sz w:val="22"/>
            <w:szCs w:val="22"/>
            <w:rtl w:val="0"/>
          </w:rPr>
          <w:delText xml:space="preserve">– </w:delText>
        </w:r>
      </w:del>
      <w:del w:id="4862" w:date="2023-01-13T18:26:59Z" w:author="Jan Groh">
        <w:r>
          <w:rPr>
            <w:rFonts w:ascii="Garamond Premier Pro Caption" w:hAnsi="Garamond Premier Pro Caption"/>
            <w:sz w:val="22"/>
            <w:szCs w:val="22"/>
            <w:rtl w:val="0"/>
            <w:lang w:val="de-DE"/>
          </w:rPr>
          <w:delText>Staatsrat Schulz</w:delText>
        </w:r>
      </w:del>
      <w:del w:id="4863" w:date="2023-01-13T18:26:59Z" w:author="Jan Groh">
        <w:r>
          <w:rPr>
            <w:rFonts w:ascii="Garamond Premier Pro Caption" w:cs="Garamond Premier Pro Caption" w:hAnsi="Garamond Premier Pro Caption" w:eastAsia="Garamond Premier Pro Caption"/>
            <w:sz w:val="22"/>
            <w:szCs w:val="22"/>
            <w:vertAlign w:val="superscript"/>
          </w:rPr>
          <w:footnoteReference w:id="106"/>
        </w:r>
      </w:del>
      <w:del w:id="4864" w:date="2023-01-13T18:26:59Z" w:author="Jan Groh">
        <w:r>
          <w:rPr>
            <w:rFonts w:ascii="Garamond Premier Pro Caption" w:hAnsi="Garamond Premier Pro Caption"/>
            <w:sz w:val="22"/>
            <w:szCs w:val="22"/>
            <w:rtl w:val="0"/>
            <w:lang w:val="de-DE"/>
          </w:rPr>
          <w:delText xml:space="preserve"> war wie immer (das will also sagen: unendlich) angenehm und gescheit. Seine Frau, die beste Hausfrau und Ehefrau, die man sich vorstellen kann, hat mir, obgleich in ihrer ganzen Art zu sein etwas sehr Zur</w:delText>
        </w:r>
      </w:del>
      <w:del w:id="4865" w:date="2023-01-13T18:26:59Z" w:author="Jan Groh">
        <w:r>
          <w:rPr>
            <w:rFonts w:ascii="Garamond Premier Pro Caption" w:hAnsi="Garamond Premier Pro Caption" w:hint="default"/>
            <w:sz w:val="22"/>
            <w:szCs w:val="22"/>
            <w:rtl w:val="0"/>
          </w:rPr>
          <w:delText>ü</w:delText>
        </w:r>
      </w:del>
      <w:del w:id="4866" w:date="2023-01-13T18:26:59Z" w:author="Jan Groh">
        <w:r>
          <w:rPr>
            <w:rFonts w:ascii="Garamond Premier Pro Caption" w:hAnsi="Garamond Premier Pro Caption"/>
            <w:sz w:val="22"/>
            <w:szCs w:val="22"/>
            <w:rtl w:val="0"/>
            <w:lang w:val="de-DE"/>
          </w:rPr>
          <w:delText>ckgezogenes liegt, doch auf ihre Weise viel Freundlichkeit bewiesen, und ich glaube sogar, da</w:delText>
        </w:r>
      </w:del>
      <w:del w:id="4867" w:date="2023-01-13T18:26:59Z" w:author="Jan Groh">
        <w:r>
          <w:rPr>
            <w:rFonts w:ascii="Garamond Premier Pro Caption" w:hAnsi="Garamond Premier Pro Caption" w:hint="default"/>
            <w:sz w:val="22"/>
            <w:szCs w:val="22"/>
            <w:rtl w:val="0"/>
            <w:lang w:val="de-DE"/>
          </w:rPr>
          <w:delText xml:space="preserve">ß </w:delText>
        </w:r>
      </w:del>
      <w:del w:id="4868" w:date="2023-01-13T18:26:59Z" w:author="Jan Groh">
        <w:r>
          <w:rPr>
            <w:rFonts w:ascii="Garamond Premier Pro Caption" w:hAnsi="Garamond Premier Pro Caption"/>
            <w:sz w:val="22"/>
            <w:szCs w:val="22"/>
            <w:rtl w:val="0"/>
            <w:lang w:val="de-DE"/>
          </w:rPr>
          <w:delText>sie mich recht lieb gewonnen hat. Wir sahen Schulzens am wenigsten, da er wegen seiner noch immer schwankenden Gesundheit und sie wegen eines Hauswesens von sieben Kindern nicht viel ausgeht. Auch in Ihren H</w:delText>
        </w:r>
      </w:del>
      <w:del w:id="4869" w:date="2023-01-13T18:26:59Z" w:author="Jan Groh">
        <w:r>
          <w:rPr>
            <w:rFonts w:ascii="Garamond Premier Pro Caption" w:hAnsi="Garamond Premier Pro Caption" w:hint="default"/>
            <w:sz w:val="22"/>
            <w:szCs w:val="22"/>
            <w:rtl w:val="0"/>
          </w:rPr>
          <w:delText>ä</w:delText>
        </w:r>
      </w:del>
      <w:del w:id="4870" w:date="2023-01-13T18:26:59Z" w:author="Jan Groh">
        <w:r>
          <w:rPr>
            <w:rFonts w:ascii="Garamond Premier Pro Caption" w:hAnsi="Garamond Premier Pro Caption"/>
            <w:sz w:val="22"/>
            <w:szCs w:val="22"/>
            <w:rtl w:val="0"/>
            <w:lang w:val="de-DE"/>
          </w:rPr>
          <w:delText>nden, lieber Vater, ist gewi</w:delText>
        </w:r>
      </w:del>
      <w:del w:id="4871" w:date="2023-01-13T18:26:59Z" w:author="Jan Groh">
        <w:r>
          <w:rPr>
            <w:rFonts w:ascii="Garamond Premier Pro Caption" w:hAnsi="Garamond Premier Pro Caption" w:hint="default"/>
            <w:sz w:val="22"/>
            <w:szCs w:val="22"/>
            <w:rtl w:val="0"/>
            <w:lang w:val="de-DE"/>
          </w:rPr>
          <w:delText xml:space="preserve">ß </w:delText>
        </w:r>
      </w:del>
      <w:del w:id="4872" w:date="2023-01-13T18:26:59Z" w:author="Jan Groh">
        <w:r>
          <w:rPr>
            <w:rFonts w:ascii="Garamond Premier Pro Caption" w:hAnsi="Garamond Premier Pro Caption"/>
            <w:sz w:val="22"/>
            <w:szCs w:val="22"/>
            <w:rtl w:val="0"/>
            <w:lang w:val="de-DE"/>
          </w:rPr>
          <w:delText>schon ein Gevatterbrief</w:delText>
        </w:r>
      </w:del>
      <w:del w:id="4873" w:date="2023-01-13T18:26:59Z" w:author="Jan Groh">
        <w:r>
          <w:rPr>
            <w:rFonts w:ascii="Garamond Premier Pro Caption" w:cs="Garamond Premier Pro Caption" w:hAnsi="Garamond Premier Pro Caption" w:eastAsia="Garamond Premier Pro Caption"/>
            <w:sz w:val="22"/>
            <w:szCs w:val="22"/>
            <w:vertAlign w:val="superscript"/>
          </w:rPr>
          <w:footnoteReference w:id="107"/>
        </w:r>
      </w:del>
      <w:del w:id="4874" w:date="2023-01-13T18:26:59Z" w:author="Jan Groh">
        <w:r>
          <w:rPr>
            <w:rFonts w:ascii="Garamond Premier Pro Caption" w:hAnsi="Garamond Premier Pro Caption"/>
            <w:sz w:val="22"/>
            <w:szCs w:val="22"/>
            <w:rtl w:val="0"/>
            <w:lang w:val="de-DE"/>
          </w:rPr>
          <w:delText>, und ich melde mich bei Ihnen als Ihre Gef</w:delText>
        </w:r>
      </w:del>
      <w:del w:id="4875" w:date="2023-01-13T18:26:59Z" w:author="Jan Groh">
        <w:r>
          <w:rPr>
            <w:rFonts w:ascii="Garamond Premier Pro Caption" w:hAnsi="Garamond Premier Pro Caption" w:hint="default"/>
            <w:sz w:val="22"/>
            <w:szCs w:val="22"/>
            <w:rtl w:val="0"/>
          </w:rPr>
          <w:delText>ä</w:delText>
        </w:r>
      </w:del>
      <w:del w:id="4876" w:date="2023-01-13T18:26:59Z" w:author="Jan Groh">
        <w:r>
          <w:rPr>
            <w:rFonts w:ascii="Garamond Premier Pro Caption" w:hAnsi="Garamond Premier Pro Caption"/>
            <w:sz w:val="22"/>
            <w:szCs w:val="22"/>
            <w:rtl w:val="0"/>
            <w:lang w:val="de-DE"/>
          </w:rPr>
          <w:delText>hrtin, da ich f</w:delText>
        </w:r>
      </w:del>
      <w:del w:id="4877" w:date="2023-01-13T18:26:59Z" w:author="Jan Groh">
        <w:r>
          <w:rPr>
            <w:rFonts w:ascii="Garamond Premier Pro Caption" w:hAnsi="Garamond Premier Pro Caption" w:hint="default"/>
            <w:sz w:val="22"/>
            <w:szCs w:val="22"/>
            <w:rtl w:val="0"/>
          </w:rPr>
          <w:delText>ü</w:delText>
        </w:r>
      </w:del>
      <w:del w:id="4878" w:date="2023-01-13T18:26:59Z" w:author="Jan Groh">
        <w:r>
          <w:rPr>
            <w:rFonts w:ascii="Garamond Premier Pro Caption" w:hAnsi="Garamond Premier Pro Caption"/>
            <w:sz w:val="22"/>
            <w:szCs w:val="22"/>
            <w:rtl w:val="0"/>
            <w:lang w:val="de-DE"/>
          </w:rPr>
          <w:delText>r Sie und mich die Tochter von Schulz aus der Taufe gehoben habe, welches mir eine unendliche Freude gemacht. Da</w:delText>
        </w:r>
      </w:del>
      <w:del w:id="4879" w:date="2023-01-13T18:26:59Z" w:author="Jan Groh">
        <w:r>
          <w:rPr>
            <w:rFonts w:ascii="Garamond Premier Pro Caption" w:hAnsi="Garamond Premier Pro Caption" w:hint="default"/>
            <w:sz w:val="22"/>
            <w:szCs w:val="22"/>
            <w:rtl w:val="0"/>
            <w:lang w:val="de-DE"/>
          </w:rPr>
          <w:delText xml:space="preserve">ß </w:delText>
        </w:r>
      </w:del>
      <w:del w:id="4880" w:date="2023-01-13T18:26:59Z" w:author="Jan Groh">
        <w:r>
          <w:rPr>
            <w:rFonts w:ascii="Garamond Premier Pro Caption" w:hAnsi="Garamond Premier Pro Caption"/>
            <w:sz w:val="22"/>
            <w:szCs w:val="22"/>
            <w:rtl w:val="0"/>
            <w:lang w:val="de-DE"/>
          </w:rPr>
          <w:delText>die Kleine Ihnen</w:delText>
        </w:r>
      </w:del>
      <w:del w:id="4881" w:date="2023-01-13T18:26:59Z" w:author="Jan Groh">
        <w:r>
          <w:rPr>
            <w:rFonts w:ascii="Garamond Premier Pro Caption" w:hAnsi="Garamond Premier Pro Caption"/>
            <w:sz w:val="22"/>
            <w:szCs w:val="22"/>
            <w:rtl w:val="0"/>
            <w:lang w:val="de-DE"/>
          </w:rPr>
          <w:delText xml:space="preserve"> </w:delText>
        </w:r>
      </w:del>
      <w:del w:id="4882" w:date="2023-01-13T18:26:59Z" w:author="Jan Groh">
        <w:r>
          <w:rPr>
            <w:rFonts w:ascii="Garamond Premier Pro Caption" w:hAnsi="Garamond Premier Pro Caption"/>
            <w:sz w:val="22"/>
            <w:szCs w:val="22"/>
            <w:rtl w:val="0"/>
            <w:lang w:val="de-DE"/>
          </w:rPr>
          <w:delText>zu Ehren den Namen Ottilie erhalten, werden Sie auch schon wissen.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85" w:date="2023-01-13T18:26:59Z" w:author="Jan Groh"/>
          <w:rFonts w:ascii="Garamond Premier Pro Italic" w:cs="Garamond Premier Pro Italic" w:hAnsi="Garamond Premier Pro Italic" w:eastAsia="Garamond Premier Pro Italic"/>
          <w:sz w:val="22"/>
          <w:szCs w:val="22"/>
        </w:rPr>
      </w:pPr>
      <w:del w:id="4886" w:date="2023-01-13T18:26:59Z" w:author="Jan Groh">
        <w:r>
          <w:rPr>
            <w:rFonts w:ascii="Garamond Premier Pro Italic" w:hAnsi="Garamond Premier Pro Italic"/>
            <w:sz w:val="22"/>
            <w:szCs w:val="22"/>
            <w:rtl w:val="0"/>
            <w:lang w:val="en-US"/>
          </w:rPr>
          <w:delText>Goethe an Sulpiz Boisser</w:delText>
        </w:r>
      </w:del>
      <w:del w:id="4887" w:date="2023-01-13T18:26:59Z" w:author="Jan Groh">
        <w:r>
          <w:rPr>
            <w:rFonts w:ascii="Garamond Premier Pro Italic" w:hAnsi="Garamond Premier Pro Italic" w:hint="default"/>
            <w:sz w:val="22"/>
            <w:szCs w:val="22"/>
            <w:rtl w:val="0"/>
            <w:lang w:val="fr-FR"/>
          </w:rPr>
          <w:delText>é</w:delText>
        </w:r>
      </w:del>
      <w:del w:id="4888" w:date="2023-01-13T18:26:59Z" w:author="Jan Groh">
        <w:r>
          <w:rPr>
            <w:rFonts w:ascii="Garamond Premier Pro Italic" w:hAnsi="Garamond Premier Pro Italic"/>
            <w:sz w:val="22"/>
            <w:szCs w:val="22"/>
            <w:rtl w:val="0"/>
          </w:rPr>
          <w:delText>e</w:delText>
        </w:r>
      </w:del>
      <w:del w:id="4889" w:date="2023-01-13T18:26:59Z" w:author="Jan Groh">
        <w:r>
          <w:rPr>
            <w:rFonts w:ascii="Garamond Premier Pro Italic" w:cs="Garamond Premier Pro Italic" w:hAnsi="Garamond Premier Pro Italic" w:eastAsia="Garamond Premier Pro Italic"/>
            <w:sz w:val="22"/>
            <w:szCs w:val="22"/>
            <w:vertAlign w:val="superscript"/>
          </w:rPr>
          <w:footnoteReference w:id="108"/>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90" w:date="2023-01-13T18:26:59Z" w:author="Jan Groh"/>
          <w:rFonts w:ascii="Garamond Premier Pro Italic" w:cs="Garamond Premier Pro Italic" w:hAnsi="Garamond Premier Pro Italic" w:eastAsia="Garamond Premier Pro Italic"/>
          <w:sz w:val="22"/>
          <w:szCs w:val="22"/>
        </w:rPr>
      </w:pPr>
      <w:del w:id="4891" w:date="2023-01-13T18:26:59Z" w:author="Jan Groh">
        <w:r>
          <w:rPr>
            <w:rFonts w:ascii="Garamond Premier Pro Italic" w:hAnsi="Garamond Premier Pro Italic"/>
            <w:sz w:val="22"/>
            <w:szCs w:val="22"/>
            <w:rtl w:val="0"/>
            <w:lang w:val="de-DE"/>
          </w:rPr>
          <w:delText>Weimar, den 18. Juni 1819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892" w:date="2023-01-13T18:26:59Z" w:author="Jan Groh"/>
          <w:rFonts w:ascii="Garamond Premier Pro Caption" w:cs="Garamond Premier Pro Caption" w:hAnsi="Garamond Premier Pro Caption" w:eastAsia="Garamond Premier Pro Caption"/>
          <w:sz w:val="22"/>
          <w:szCs w:val="22"/>
        </w:rPr>
      </w:pPr>
      <w:del w:id="4893" w:date="2023-01-13T18:26:59Z" w:author="Jan Groh">
        <w:r>
          <w:rPr>
            <w:rFonts w:ascii="Garamond Premier Pro Caption" w:hAnsi="Garamond Premier Pro Caption"/>
            <w:sz w:val="22"/>
            <w:szCs w:val="22"/>
            <w:rtl w:val="0"/>
            <w:lang w:val="de-DE"/>
          </w:rPr>
          <w:delText>Meine Kinder sind nach Berlin und Dresden; ich mag sie gern in bewegtem gegenstandsreichen Leben wissen; sie haben mir einen Knaben zur</w:delText>
        </w:r>
      </w:del>
      <w:del w:id="4894" w:date="2023-01-13T18:26:59Z" w:author="Jan Groh">
        <w:r>
          <w:rPr>
            <w:rFonts w:ascii="Garamond Premier Pro Caption" w:hAnsi="Garamond Premier Pro Caption" w:hint="default"/>
            <w:sz w:val="22"/>
            <w:szCs w:val="22"/>
            <w:rtl w:val="0"/>
          </w:rPr>
          <w:delText>ü</w:delText>
        </w:r>
      </w:del>
      <w:del w:id="4895" w:date="2023-01-13T18:26:59Z" w:author="Jan Groh">
        <w:r>
          <w:rPr>
            <w:rFonts w:ascii="Garamond Premier Pro Caption" w:hAnsi="Garamond Premier Pro Caption"/>
            <w:sz w:val="22"/>
            <w:szCs w:val="22"/>
            <w:rtl w:val="0"/>
            <w:lang w:val="de-DE"/>
          </w:rPr>
          <w:delText>ckgelassen, der mit vierzehn Monaten ein gesundes, geregeltes, heiter auffassendes Wesen bet</w:delText>
        </w:r>
      </w:del>
      <w:del w:id="4896" w:date="2023-01-13T18:26:59Z" w:author="Jan Groh">
        <w:r>
          <w:rPr>
            <w:rFonts w:ascii="Garamond Premier Pro Caption" w:hAnsi="Garamond Premier Pro Caption" w:hint="default"/>
            <w:sz w:val="22"/>
            <w:szCs w:val="22"/>
            <w:rtl w:val="0"/>
          </w:rPr>
          <w:delText>ä</w:delText>
        </w:r>
      </w:del>
      <w:del w:id="4897" w:date="2023-01-13T18:26:59Z" w:author="Jan Groh">
        <w:r>
          <w:rPr>
            <w:rFonts w:ascii="Garamond Premier Pro Caption" w:hAnsi="Garamond Premier Pro Caption"/>
            <w:sz w:val="22"/>
            <w:szCs w:val="22"/>
            <w:rtl w:val="0"/>
            <w:lang w:val="de-DE"/>
          </w:rPr>
          <w:delText>tigt, das sind denn gute Dinge, und so scheint f</w:delText>
        </w:r>
      </w:del>
      <w:del w:id="4898" w:date="2023-01-13T18:26:59Z" w:author="Jan Groh">
        <w:r>
          <w:rPr>
            <w:rFonts w:ascii="Garamond Premier Pro Caption" w:hAnsi="Garamond Premier Pro Caption" w:hint="default"/>
            <w:sz w:val="22"/>
            <w:szCs w:val="22"/>
            <w:rtl w:val="0"/>
          </w:rPr>
          <w:delText>ü</w:delText>
        </w:r>
      </w:del>
      <w:del w:id="4899" w:date="2023-01-13T18:26:59Z" w:author="Jan Groh">
        <w:r>
          <w:rPr>
            <w:rFonts w:ascii="Garamond Premier Pro Caption" w:hAnsi="Garamond Premier Pro Caption"/>
            <w:sz w:val="22"/>
            <w:szCs w:val="22"/>
            <w:rtl w:val="0"/>
            <w:lang w:val="de-DE"/>
          </w:rPr>
          <w:delText>r jedes Alter gesorgt zu sein, versteht sich, wenn es f</w:delText>
        </w:r>
      </w:del>
      <w:del w:id="4900" w:date="2023-01-13T18:26:59Z" w:author="Jan Groh">
        <w:r>
          <w:rPr>
            <w:rFonts w:ascii="Garamond Premier Pro Caption" w:hAnsi="Garamond Premier Pro Caption" w:hint="default"/>
            <w:sz w:val="22"/>
            <w:szCs w:val="22"/>
            <w:rtl w:val="0"/>
          </w:rPr>
          <w:delText>ü</w:delText>
        </w:r>
      </w:del>
      <w:del w:id="4901" w:date="2023-01-13T18:26:59Z" w:author="Jan Groh">
        <w:r>
          <w:rPr>
            <w:rFonts w:ascii="Garamond Premier Pro Caption" w:hAnsi="Garamond Premier Pro Caption"/>
            <w:sz w:val="22"/>
            <w:szCs w:val="22"/>
            <w:rtl w:val="0"/>
            <w:lang w:val="de-DE"/>
          </w:rPr>
          <w:delText>r sich selbst sorgt.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0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0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0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05" w:date="2023-01-13T18:26:59Z" w:author="Jan Groh"/>
          <w:rFonts w:ascii="Garamond Premier Pro Bold" w:cs="Garamond Premier Pro Bold" w:hAnsi="Garamond Premier Pro Bold" w:eastAsia="Garamond Premier Pro Bold"/>
          <w:sz w:val="22"/>
          <w:szCs w:val="22"/>
        </w:rPr>
      </w:pPr>
      <w:del w:id="4906" w:date="2023-01-05T22:56:14Z" w:author="Jan Groh">
        <w:r>
          <w:rPr>
            <w:rFonts w:ascii="Garamond Premier Pro Bold" w:hAnsi="Garamond Premier Pro Bold"/>
            <w:sz w:val="22"/>
            <w:szCs w:val="22"/>
            <w:rtl w:val="0"/>
          </w:rPr>
          <w:delText>18</w:delText>
        </w:r>
      </w:del>
      <w:del w:id="4907" w:date="2023-01-13T18:26:59Z" w:author="Jan Groh">
        <w:r>
          <w:rPr>
            <w:rFonts w:ascii="Garamond Premier Pro Bold" w:hAnsi="Garamond Premier Pro Bold"/>
            <w:sz w:val="22"/>
            <w:szCs w:val="22"/>
            <w:rtl w:val="0"/>
          </w:rPr>
          <w:delText>2</w:delText>
        </w:r>
      </w:del>
      <w:ins w:id="4908" w:date="2023-01-05T22:56:10Z" w:author="Jan Groh">
        <w:del w:id="4909" w:date="2023-01-13T18:26:59Z" w:author="Jan Groh">
          <w:r>
            <w:rPr>
              <w:rFonts w:ascii="Garamond Premier Pro Bold" w:hAnsi="Garamond Premier Pro Bold"/>
              <w:sz w:val="22"/>
              <w:szCs w:val="22"/>
              <w:rtl w:val="0"/>
              <w:lang w:val="de-DE"/>
            </w:rPr>
            <w:delText>3</w:delText>
          </w:r>
        </w:del>
      </w:ins>
      <w:del w:id="4910" w:date="2023-01-05T22:56:11Z" w:author="Jan Groh">
        <w:r>
          <w:rPr>
            <w:rFonts w:ascii="Garamond Premier Pro Bold" w:hAnsi="Garamond Premier Pro Bold"/>
            <w:sz w:val="22"/>
            <w:szCs w:val="22"/>
            <w:rtl w:val="0"/>
          </w:rPr>
          <w:delText>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11" w:date="2023-01-13T18:26:59Z" w:author="Jan Groh"/>
          <w:rFonts w:ascii="Garamond Premier Pro Caption" w:cs="Garamond Premier Pro Caption" w:hAnsi="Garamond Premier Pro Caption" w:eastAsia="Garamond Premier Pro Caption"/>
          <w:sz w:val="22"/>
          <w:szCs w:val="22"/>
        </w:rPr>
      </w:pPr>
      <w:del w:id="4912" w:date="2023-01-13T18:26:59Z" w:author="Jan Groh">
        <w:r>
          <w:rPr>
            <w:rFonts w:ascii="Garamond Premier Pro Caption" w:hAnsi="Garamond Premier Pro Caption"/>
            <w:sz w:val="22"/>
            <w:szCs w:val="22"/>
            <w:rtl w:val="0"/>
            <w:lang w:val="de-DE"/>
          </w:rPr>
          <w:delText>(</w:delText>
        </w:r>
      </w:del>
      <w:del w:id="4913" w:date="2023-01-05T22:56:29Z" w:author="Jan Groh">
        <w:r>
          <w:rPr>
            <w:rFonts w:ascii="Garamond Premier Pro Caption" w:hAnsi="Garamond Premier Pro Caption"/>
            <w:sz w:val="22"/>
            <w:szCs w:val="22"/>
            <w:rtl w:val="0"/>
            <w:lang w:val="de-DE"/>
          </w:rPr>
          <w:delText>Ottilie 23-/24-j</w:delText>
        </w:r>
      </w:del>
      <w:del w:id="4914" w:date="2023-01-05T22:56:29Z" w:author="Jan Groh">
        <w:r>
          <w:rPr>
            <w:rFonts w:ascii="Garamond Premier Pro Caption" w:hAnsi="Garamond Premier Pro Caption" w:hint="default"/>
            <w:sz w:val="22"/>
            <w:szCs w:val="22"/>
            <w:rtl w:val="0"/>
            <w:lang w:val="de-DE"/>
          </w:rPr>
          <w:delText>ä</w:delText>
        </w:r>
      </w:del>
      <w:del w:id="4915" w:date="2023-01-05T22:56:29Z" w:author="Jan Groh">
        <w:r>
          <w:rPr>
            <w:rFonts w:ascii="Garamond Premier Pro Caption" w:hAnsi="Garamond Premier Pro Caption"/>
            <w:sz w:val="22"/>
            <w:szCs w:val="22"/>
            <w:rtl w:val="0"/>
            <w:lang w:val="de-DE"/>
          </w:rPr>
          <w:delText>hrig</w:delText>
        </w:r>
      </w:del>
      <w:ins w:id="4916" w:date="2023-01-05T22:56:36Z" w:author="Jan Groh">
        <w:del w:id="4917" w:date="2023-01-13T18:26:59Z" w:author="Jan Groh">
          <w:r>
            <w:rPr>
              <w:rFonts w:ascii="Garamond Premier Pro Caption" w:hAnsi="Garamond Premier Pro Caption"/>
              <w:sz w:val="22"/>
              <w:szCs w:val="22"/>
              <w:rtl w:val="0"/>
              <w:lang w:val="de-DE"/>
            </w:rPr>
            <w:delText>1819/20</w:delText>
          </w:r>
        </w:del>
      </w:ins>
      <w:del w:id="4918"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2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21" w:date="2023-01-13T18:26:59Z" w:author="Jan Groh"/>
          <w:rFonts w:ascii="Garamond Premier Pro Italic" w:cs="Garamond Premier Pro Italic" w:hAnsi="Garamond Premier Pro Italic" w:eastAsia="Garamond Premier Pro Italic"/>
          <w:sz w:val="22"/>
          <w:szCs w:val="22"/>
        </w:rPr>
      </w:pPr>
      <w:del w:id="4922" w:date="2023-01-13T18:26:59Z" w:author="Jan Groh">
        <w:r>
          <w:rPr>
            <w:rFonts w:ascii="Garamond Premier Pro Italic" w:hAnsi="Garamond Premier Pro Italic"/>
            <w:sz w:val="22"/>
            <w:szCs w:val="22"/>
            <w:rtl w:val="0"/>
            <w:lang w:val="en-US"/>
          </w:rPr>
          <w:delText>Goethe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23" w:date="2023-01-13T18:26:59Z" w:author="Jan Groh"/>
          <w:rFonts w:ascii="Garamond Premier Pro Italic" w:cs="Garamond Premier Pro Italic" w:hAnsi="Garamond Premier Pro Italic" w:eastAsia="Garamond Premier Pro Italic"/>
          <w:sz w:val="22"/>
          <w:szCs w:val="22"/>
        </w:rPr>
      </w:pPr>
      <w:del w:id="4924" w:date="2023-01-13T18:26:59Z" w:author="Jan Groh">
        <w:r>
          <w:rPr>
            <w:rFonts w:ascii="Garamond Premier Pro Italic" w:hAnsi="Garamond Premier Pro Italic"/>
            <w:sz w:val="22"/>
            <w:szCs w:val="22"/>
            <w:rtl w:val="0"/>
            <w:lang w:val="de-DE"/>
          </w:rPr>
          <w:delText xml:space="preserve">(Zusammen mit einer Melone </w:delText>
        </w:r>
      </w:del>
      <w:del w:id="4925" w:date="2023-01-13T18:26:59Z" w:author="Jan Groh">
        <w:r>
          <w:rPr>
            <w:rFonts w:ascii="Garamond Premier Pro Italic" w:hAnsi="Garamond Premier Pro Italic" w:hint="default"/>
            <w:sz w:val="22"/>
            <w:szCs w:val="22"/>
            <w:rtl w:val="0"/>
          </w:rPr>
          <w:delText>ü</w:delText>
        </w:r>
      </w:del>
      <w:del w:id="4926" w:date="2023-01-13T18:26:59Z" w:author="Jan Groh">
        <w:r>
          <w:rPr>
            <w:rFonts w:ascii="Garamond Premier Pro Italic" w:hAnsi="Garamond Premier Pro Italic"/>
            <w:sz w:val="22"/>
            <w:szCs w:val="22"/>
            <w:rtl w:val="0"/>
            <w:lang w:val="de-DE"/>
          </w:rPr>
          <w:delText>bersandte Goethe das folgende Gedicht)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27" w:date="2023-01-13T18:26:59Z" w:author="Jan Groh"/>
          <w:rFonts w:ascii="Garamond Premier Pro Italic" w:cs="Garamond Premier Pro Italic" w:hAnsi="Garamond Premier Pro Italic" w:eastAsia="Garamond Premier Pro Italic"/>
          <w:sz w:val="22"/>
          <w:szCs w:val="22"/>
        </w:rPr>
      </w:pPr>
      <w:del w:id="4928" w:date="2023-01-13T18:26:59Z" w:author="Jan Groh">
        <w:r>
          <w:rPr>
            <w:rFonts w:ascii="Garamond Premier Pro Italic" w:hAnsi="Garamond Premier Pro Italic"/>
            <w:sz w:val="22"/>
            <w:szCs w:val="22"/>
            <w:rtl w:val="0"/>
            <w:lang w:val="de-DE"/>
          </w:rPr>
          <w:delText>[Jena, 20. Juni 1820]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29" w:date="2023-01-13T18:26:59Z" w:author="Jan Groh"/>
          <w:rFonts w:ascii="Garamond Premier Pro Caption" w:cs="Garamond Premier Pro Caption" w:hAnsi="Garamond Premier Pro Caption" w:eastAsia="Garamond Premier Pro Caption"/>
          <w:sz w:val="22"/>
          <w:szCs w:val="22"/>
        </w:rPr>
      </w:pPr>
      <w:del w:id="4930" w:date="2023-01-13T18:26:59Z" w:author="Jan Groh">
        <w:r>
          <w:rPr>
            <w:rFonts w:ascii="Garamond Premier Pro Caption" w:hAnsi="Garamond Premier Pro Caption"/>
            <w:sz w:val="22"/>
            <w:szCs w:val="22"/>
            <w:rtl w:val="0"/>
            <w:lang w:val="de-DE"/>
          </w:rPr>
          <w:delText>Wo ich wohne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31" w:date="2023-01-13T18:26:59Z" w:author="Jan Groh"/>
          <w:rFonts w:ascii="Garamond Premier Pro Caption" w:cs="Garamond Premier Pro Caption" w:hAnsi="Garamond Premier Pro Caption" w:eastAsia="Garamond Premier Pro Caption"/>
          <w:sz w:val="22"/>
          <w:szCs w:val="22"/>
        </w:rPr>
      </w:pPr>
      <w:del w:id="4932" w:date="2023-01-13T18:26:59Z" w:author="Jan Groh">
        <w:r>
          <w:rPr>
            <w:rFonts w:ascii="Garamond Premier Pro Caption" w:hAnsi="Garamond Premier Pro Caption"/>
            <w:sz w:val="22"/>
            <w:szCs w:val="22"/>
            <w:rtl w:val="0"/>
            <w:lang w:val="de-DE"/>
          </w:rPr>
          <w:delText>Zeigt die Melone: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33" w:date="2023-01-13T18:26:59Z" w:author="Jan Groh"/>
          <w:rFonts w:ascii="Garamond Premier Pro Caption" w:cs="Garamond Premier Pro Caption" w:hAnsi="Garamond Premier Pro Caption" w:eastAsia="Garamond Premier Pro Caption"/>
          <w:sz w:val="22"/>
          <w:szCs w:val="22"/>
        </w:rPr>
      </w:pPr>
      <w:del w:id="4934" w:date="2023-01-13T18:26:59Z" w:author="Jan Groh">
        <w:r>
          <w:rPr>
            <w:rFonts w:ascii="Garamond Premier Pro Caption" w:hAnsi="Garamond Premier Pro Caption"/>
            <w:sz w:val="22"/>
            <w:szCs w:val="22"/>
            <w:rtl w:val="0"/>
            <w:lang w:val="de-DE"/>
          </w:rPr>
          <w:delText>Am Paradiese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35" w:date="2023-01-13T18:26:59Z" w:author="Jan Groh"/>
          <w:rFonts w:ascii="Garamond Premier Pro Caption" w:cs="Garamond Premier Pro Caption" w:hAnsi="Garamond Premier Pro Caption" w:eastAsia="Garamond Premier Pro Caption"/>
          <w:sz w:val="22"/>
          <w:szCs w:val="22"/>
        </w:rPr>
      </w:pPr>
      <w:del w:id="4936" w:date="2023-01-13T18:26:59Z" w:author="Jan Groh">
        <w:r>
          <w:rPr>
            <w:rFonts w:ascii="Garamond Premier Pro Caption" w:hAnsi="Garamond Premier Pro Caption"/>
            <w:sz w:val="22"/>
            <w:szCs w:val="22"/>
            <w:rtl w:val="0"/>
            <w:lang w:val="de-DE"/>
          </w:rPr>
          <w:delText>Zun</w:delText>
        </w:r>
      </w:del>
      <w:del w:id="4937" w:date="2023-01-13T18:26:59Z" w:author="Jan Groh">
        <w:r>
          <w:rPr>
            <w:rFonts w:ascii="Garamond Premier Pro Caption" w:hAnsi="Garamond Premier Pro Caption" w:hint="default"/>
            <w:sz w:val="22"/>
            <w:szCs w:val="22"/>
            <w:rtl w:val="0"/>
          </w:rPr>
          <w:delText>ä</w:delText>
        </w:r>
      </w:del>
      <w:del w:id="4938" w:date="2023-01-13T18:26:59Z" w:author="Jan Groh">
        <w:r>
          <w:rPr>
            <w:rFonts w:ascii="Garamond Premier Pro Caption" w:hAnsi="Garamond Premier Pro Caption"/>
            <w:sz w:val="22"/>
            <w:szCs w:val="22"/>
            <w:rtl w:val="0"/>
            <w:lang w:val="de-DE"/>
          </w:rPr>
          <w:delText>chst der Wiese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39" w:date="2023-01-13T18:26:59Z" w:author="Jan Groh"/>
          <w:rFonts w:ascii="Garamond Premier Pro Caption" w:cs="Garamond Premier Pro Caption" w:hAnsi="Garamond Premier Pro Caption" w:eastAsia="Garamond Premier Pro Caption"/>
          <w:sz w:val="22"/>
          <w:szCs w:val="22"/>
        </w:rPr>
      </w:pPr>
      <w:del w:id="4940" w:date="2023-01-13T18:26:59Z" w:author="Jan Groh">
        <w:r>
          <w:rPr>
            <w:rFonts w:ascii="Garamond Premier Pro Caption" w:hAnsi="Garamond Premier Pro Caption"/>
            <w:sz w:val="22"/>
            <w:szCs w:val="22"/>
            <w:rtl w:val="0"/>
            <w:lang w:val="de-DE"/>
          </w:rPr>
          <w:delText>Liegt ein Garten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41" w:date="2023-01-13T18:26:59Z" w:author="Jan Groh"/>
          <w:rFonts w:ascii="Garamond Premier Pro Caption" w:cs="Garamond Premier Pro Caption" w:hAnsi="Garamond Premier Pro Caption" w:eastAsia="Garamond Premier Pro Caption"/>
          <w:sz w:val="22"/>
          <w:szCs w:val="22"/>
        </w:rPr>
      </w:pPr>
      <w:del w:id="4942" w:date="2023-01-13T18:26:59Z" w:author="Jan Groh">
        <w:r>
          <w:rPr>
            <w:rFonts w:ascii="Garamond Premier Pro Caption" w:hAnsi="Garamond Premier Pro Caption"/>
            <w:sz w:val="22"/>
            <w:szCs w:val="22"/>
            <w:rtl w:val="0"/>
            <w:lang w:val="de-DE"/>
          </w:rPr>
          <w:delText>Da warten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43" w:date="2023-01-13T18:26:59Z" w:author="Jan Groh"/>
          <w:rFonts w:ascii="Garamond Premier Pro Caption" w:cs="Garamond Premier Pro Caption" w:hAnsi="Garamond Premier Pro Caption" w:eastAsia="Garamond Premier Pro Caption"/>
          <w:sz w:val="22"/>
          <w:szCs w:val="22"/>
        </w:rPr>
      </w:pPr>
      <w:del w:id="4944" w:date="2023-01-13T18:26:59Z" w:author="Jan Groh">
        <w:r>
          <w:rPr>
            <w:rFonts w:ascii="Garamond Premier Pro Caption" w:hAnsi="Garamond Premier Pro Caption"/>
            <w:sz w:val="22"/>
            <w:szCs w:val="22"/>
            <w:rtl w:val="0"/>
          </w:rPr>
          <w:delText>H</w:delText>
        </w:r>
      </w:del>
      <w:del w:id="4945" w:date="2023-01-13T18:26:59Z" w:author="Jan Groh">
        <w:r>
          <w:rPr>
            <w:rFonts w:ascii="Garamond Premier Pro Caption" w:hAnsi="Garamond Premier Pro Caption" w:hint="default"/>
            <w:sz w:val="22"/>
            <w:szCs w:val="22"/>
            <w:rtl w:val="0"/>
          </w:rPr>
          <w:delText>ü</w:delText>
        </w:r>
      </w:del>
      <w:del w:id="4946" w:date="2023-01-13T18:26:59Z" w:author="Jan Groh">
        <w:r>
          <w:rPr>
            <w:rFonts w:ascii="Garamond Premier Pro Caption" w:hAnsi="Garamond Premier Pro Caption"/>
            <w:sz w:val="22"/>
            <w:szCs w:val="22"/>
            <w:rtl w:val="0"/>
            <w:lang w:val="de-DE"/>
          </w:rPr>
          <w:delText>bsche Kinder auf mich.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47" w:date="2023-01-13T18:26:59Z" w:author="Jan Groh"/>
          <w:rFonts w:ascii="Garamond Premier Pro Caption" w:cs="Garamond Premier Pro Caption" w:hAnsi="Garamond Premier Pro Caption" w:eastAsia="Garamond Premier Pro Caption"/>
          <w:sz w:val="22"/>
          <w:szCs w:val="22"/>
        </w:rPr>
      </w:pPr>
      <w:del w:id="4948" w:date="2023-01-13T18:26:59Z" w:author="Jan Groh">
        <w:r>
          <w:rPr>
            <w:rFonts w:ascii="Garamond Premier Pro Caption" w:hAnsi="Garamond Premier Pro Caption"/>
            <w:sz w:val="22"/>
            <w:szCs w:val="22"/>
            <w:rtl w:val="0"/>
            <w:lang w:val="de-DE"/>
          </w:rPr>
          <w:delText xml:space="preserve">Ich aber denk an Dich </w:delText>
        </w:r>
      </w:del>
      <w:del w:id="4949"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50" w:date="2023-01-13T18:26:59Z" w:author="Jan Groh"/>
          <w:rFonts w:ascii="Garamond Premier Pro Caption" w:cs="Garamond Premier Pro Caption" w:hAnsi="Garamond Premier Pro Caption" w:eastAsia="Garamond Premier Pro Caption"/>
          <w:sz w:val="22"/>
          <w:szCs w:val="22"/>
        </w:rPr>
      </w:pPr>
      <w:del w:id="4951" w:date="2023-01-13T18:26:59Z" w:author="Jan Groh">
        <w:r>
          <w:rPr>
            <w:rFonts w:ascii="Garamond Premier Pro Caption" w:hAnsi="Garamond Premier Pro Caption"/>
            <w:sz w:val="22"/>
            <w:szCs w:val="22"/>
            <w:rtl w:val="0"/>
            <w:lang w:val="de-DE"/>
          </w:rPr>
          <w:delText>In aller Tugend und Zucht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52" w:date="2023-01-13T18:26:59Z" w:author="Jan Groh"/>
          <w:rFonts w:ascii="Garamond Premier Pro Caption" w:cs="Garamond Premier Pro Caption" w:hAnsi="Garamond Premier Pro Caption" w:eastAsia="Garamond Premier Pro Caption"/>
          <w:sz w:val="22"/>
          <w:szCs w:val="22"/>
        </w:rPr>
      </w:pPr>
      <w:del w:id="4953" w:date="2023-01-13T18:26:59Z" w:author="Jan Groh">
        <w:r>
          <w:rPr>
            <w:rFonts w:ascii="Garamond Premier Pro Caption" w:hAnsi="Garamond Premier Pro Caption"/>
            <w:sz w:val="22"/>
            <w:szCs w:val="22"/>
            <w:rtl w:val="0"/>
            <w:lang w:val="de-DE"/>
          </w:rPr>
          <w:delText>Schick ich die Frucht.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5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5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56" w:date="2023-01-13T18:26:59Z" w:author="Jan Groh"/>
          <w:rFonts w:ascii="Garamond Premier Pro Italic" w:cs="Garamond Premier Pro Italic" w:hAnsi="Garamond Premier Pro Italic" w:eastAsia="Garamond Premier Pro Italic"/>
          <w:sz w:val="22"/>
          <w:szCs w:val="22"/>
        </w:rPr>
      </w:pPr>
      <w:del w:id="4957" w:date="2023-01-13T18:26:59Z" w:author="Jan Groh">
        <w:r>
          <w:rPr>
            <w:rFonts w:ascii="Garamond Premier Pro Italic" w:hAnsi="Garamond Premier Pro Italic"/>
            <w:sz w:val="22"/>
            <w:szCs w:val="22"/>
            <w:rtl w:val="0"/>
            <w:lang w:val="de-DE"/>
          </w:rPr>
          <w:delText>Ottilie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4958" w:date="2023-01-13T18:26:59Z" w:author="Jan Groh"/>
          <w:rFonts w:ascii="Garamond Premier Pro Italic" w:cs="Garamond Premier Pro Italic" w:hAnsi="Garamond Premier Pro Italic" w:eastAsia="Garamond Premier Pro Italic"/>
          <w:sz w:val="22"/>
          <w:szCs w:val="22"/>
        </w:rPr>
      </w:pPr>
      <w:del w:id="4959" w:date="2023-01-13T18:26:59Z" w:author="Jan Groh">
        <w:r>
          <w:rPr>
            <w:rFonts w:ascii="Garamond Premier Pro Italic" w:hAnsi="Garamond Premier Pro Italic"/>
            <w:sz w:val="22"/>
            <w:szCs w:val="22"/>
            <w:rtl w:val="0"/>
            <w:lang w:val="de-DE"/>
          </w:rPr>
          <w:delText>den 21. Juni 1820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60" w:date="2023-01-13T18:26:59Z" w:author="Jan Groh"/>
          <w:rFonts w:ascii="Garamond Premier Pro Caption" w:cs="Garamond Premier Pro Caption" w:hAnsi="Garamond Premier Pro Caption" w:eastAsia="Garamond Premier Pro Caption"/>
          <w:sz w:val="22"/>
          <w:szCs w:val="22"/>
        </w:rPr>
      </w:pPr>
      <w:del w:id="4961" w:date="2023-01-13T18:26:59Z" w:author="Jan Groh">
        <w:r>
          <w:rPr>
            <w:rFonts w:ascii="Garamond Premier Pro Caption" w:hAnsi="Garamond Premier Pro Caption"/>
            <w:sz w:val="22"/>
            <w:szCs w:val="22"/>
            <w:rtl w:val="0"/>
            <w:lang w:val="de-DE"/>
          </w:rPr>
          <w:delText xml:space="preserve">Ein Vers, der von geliebter Hand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62" w:date="2023-01-13T18:26:59Z" w:author="Jan Groh"/>
          <w:rFonts w:ascii="Garamond Premier Pro Caption" w:cs="Garamond Premier Pro Caption" w:hAnsi="Garamond Premier Pro Caption" w:eastAsia="Garamond Premier Pro Caption"/>
          <w:sz w:val="22"/>
          <w:szCs w:val="22"/>
        </w:rPr>
      </w:pPr>
      <w:del w:id="4963" w:date="2023-01-13T18:26:59Z" w:author="Jan Groh">
        <w:r>
          <w:rPr>
            <w:rFonts w:ascii="Garamond Premier Pro Caption" w:hAnsi="Garamond Premier Pro Caption"/>
            <w:sz w:val="22"/>
            <w:szCs w:val="22"/>
            <w:rtl w:val="0"/>
            <w:lang w:val="de-DE"/>
          </w:rPr>
          <w:delText>Nur blo</w:delText>
        </w:r>
      </w:del>
      <w:del w:id="4964" w:date="2023-01-13T18:26:59Z" w:author="Jan Groh">
        <w:r>
          <w:rPr>
            <w:rFonts w:ascii="Garamond Premier Pro Caption" w:hAnsi="Garamond Premier Pro Caption" w:hint="default"/>
            <w:sz w:val="22"/>
            <w:szCs w:val="22"/>
            <w:rtl w:val="0"/>
            <w:lang w:val="de-DE"/>
          </w:rPr>
          <w:delText xml:space="preserve">ß </w:delText>
        </w:r>
      </w:del>
      <w:del w:id="4965" w:date="2023-01-13T18:26:59Z" w:author="Jan Groh">
        <w:r>
          <w:rPr>
            <w:rFonts w:ascii="Garamond Premier Pro Caption" w:hAnsi="Garamond Premier Pro Caption"/>
            <w:sz w:val="22"/>
            <w:szCs w:val="22"/>
            <w:rtl w:val="0"/>
          </w:rPr>
          <w:delText>f</w:delText>
        </w:r>
      </w:del>
      <w:del w:id="4966" w:date="2023-01-13T18:26:59Z" w:author="Jan Groh">
        <w:r>
          <w:rPr>
            <w:rFonts w:ascii="Garamond Premier Pro Caption" w:hAnsi="Garamond Premier Pro Caption" w:hint="default"/>
            <w:sz w:val="22"/>
            <w:szCs w:val="22"/>
            <w:rtl w:val="0"/>
          </w:rPr>
          <w:delText>ü</w:delText>
        </w:r>
      </w:del>
      <w:del w:id="4967" w:date="2023-01-13T18:26:59Z" w:author="Jan Groh">
        <w:r>
          <w:rPr>
            <w:rFonts w:ascii="Garamond Premier Pro Caption" w:hAnsi="Garamond Premier Pro Caption"/>
            <w:sz w:val="22"/>
            <w:szCs w:val="22"/>
            <w:rtl w:val="0"/>
            <w:lang w:val="de-DE"/>
          </w:rPr>
          <w:delText xml:space="preserve">r uns geschrieben stand,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68" w:date="2023-01-13T18:26:59Z" w:author="Jan Groh"/>
          <w:rFonts w:ascii="Garamond Premier Pro Caption" w:cs="Garamond Premier Pro Caption" w:hAnsi="Garamond Premier Pro Caption" w:eastAsia="Garamond Premier Pro Caption"/>
          <w:sz w:val="22"/>
          <w:szCs w:val="22"/>
        </w:rPr>
      </w:pPr>
      <w:del w:id="4969" w:date="2023-01-13T18:26:59Z" w:author="Jan Groh">
        <w:r>
          <w:rPr>
            <w:rFonts w:ascii="Garamond Premier Pro Caption" w:hAnsi="Garamond Premier Pro Caption"/>
            <w:sz w:val="22"/>
            <w:szCs w:val="22"/>
            <w:rtl w:val="0"/>
            <w:lang w:val="de-DE"/>
          </w:rPr>
          <w:delText>Hat stets ein Frauenherz entz</w:delText>
        </w:r>
      </w:del>
      <w:del w:id="4970" w:date="2023-01-13T18:26:59Z" w:author="Jan Groh">
        <w:r>
          <w:rPr>
            <w:rFonts w:ascii="Garamond Premier Pro Caption" w:hAnsi="Garamond Premier Pro Caption" w:hint="default"/>
            <w:sz w:val="22"/>
            <w:szCs w:val="22"/>
            <w:rtl w:val="0"/>
          </w:rPr>
          <w:delText>ü</w:delText>
        </w:r>
      </w:del>
      <w:del w:id="4971" w:date="2023-01-13T18:26:59Z" w:author="Jan Groh">
        <w:r>
          <w:rPr>
            <w:rFonts w:ascii="Garamond Premier Pro Caption" w:hAnsi="Garamond Premier Pro Caption"/>
            <w:sz w:val="22"/>
            <w:szCs w:val="22"/>
            <w:rtl w:val="0"/>
          </w:rPr>
          <w:delText>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72" w:date="2023-01-13T18:26:59Z" w:author="Jan Groh"/>
          <w:rFonts w:ascii="Garamond Premier Pro Caption" w:cs="Garamond Premier Pro Caption" w:hAnsi="Garamond Premier Pro Caption" w:eastAsia="Garamond Premier Pro Caption"/>
          <w:sz w:val="22"/>
          <w:szCs w:val="22"/>
        </w:rPr>
      </w:pPr>
      <w:del w:id="4973" w:date="2023-01-13T18:26:59Z" w:author="Jan Groh">
        <w:r>
          <w:rPr>
            <w:rFonts w:ascii="Garamond Premier Pro Caption" w:hAnsi="Garamond Premier Pro Caption"/>
            <w:sz w:val="22"/>
            <w:szCs w:val="22"/>
            <w:rtl w:val="0"/>
            <w:lang w:val="de-DE"/>
          </w:rPr>
          <w:delText>Mir war es niemals noch gegl</w:delText>
        </w:r>
      </w:del>
      <w:del w:id="4974" w:date="2023-01-13T18:26:59Z" w:author="Jan Groh">
        <w:r>
          <w:rPr>
            <w:rFonts w:ascii="Garamond Premier Pro Caption" w:hAnsi="Garamond Premier Pro Caption" w:hint="default"/>
            <w:sz w:val="22"/>
            <w:szCs w:val="22"/>
            <w:rtl w:val="0"/>
          </w:rPr>
          <w:delText>ü</w:delText>
        </w:r>
      </w:del>
      <w:del w:id="4975" w:date="2023-01-13T18:26:59Z" w:author="Jan Groh">
        <w:r>
          <w:rPr>
            <w:rFonts w:ascii="Garamond Premier Pro Caption" w:hAnsi="Garamond Premier Pro Caption"/>
            <w:sz w:val="22"/>
            <w:szCs w:val="22"/>
            <w:rtl w:val="0"/>
            <w:lang w:val="de-DE"/>
          </w:rPr>
          <w:delText>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76" w:date="2023-01-13T18:26:59Z" w:author="Jan Groh"/>
          <w:rFonts w:ascii="Garamond Premier Pro Caption" w:cs="Garamond Premier Pro Caption" w:hAnsi="Garamond Premier Pro Caption" w:eastAsia="Garamond Premier Pro Caption"/>
          <w:sz w:val="22"/>
          <w:szCs w:val="22"/>
        </w:rPr>
      </w:pPr>
      <w:del w:id="4977" w:date="2023-01-13T18:26:59Z" w:author="Jan Groh">
        <w:r>
          <w:rPr>
            <w:rFonts w:ascii="Garamond Premier Pro Caption" w:hAnsi="Garamond Premier Pro Caption"/>
            <w:sz w:val="22"/>
            <w:szCs w:val="22"/>
            <w:rtl w:val="0"/>
            <w:lang w:val="de-DE"/>
          </w:rPr>
          <w:delText>Unter so manchen Liebeszeichen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78" w:date="2023-01-13T18:26:59Z" w:author="Jan Groh"/>
          <w:rFonts w:ascii="Garamond Premier Pro Caption" w:cs="Garamond Premier Pro Caption" w:hAnsi="Garamond Premier Pro Caption" w:eastAsia="Garamond Premier Pro Caption"/>
          <w:sz w:val="22"/>
          <w:szCs w:val="22"/>
        </w:rPr>
      </w:pPr>
      <w:del w:id="4979" w:date="2023-01-13T18:26:59Z" w:author="Jan Groh">
        <w:r>
          <w:rPr>
            <w:rFonts w:ascii="Garamond Premier Pro Caption" w:hAnsi="Garamond Premier Pro Caption"/>
            <w:sz w:val="22"/>
            <w:szCs w:val="22"/>
            <w:rtl w:val="0"/>
            <w:lang w:val="de-DE"/>
          </w:rPr>
          <w:delText>Auch ein Gedicht mit zu erreichen.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80" w:date="2023-01-13T18:26:59Z" w:author="Jan Groh"/>
          <w:rFonts w:ascii="Garamond Premier Pro Caption" w:cs="Garamond Premier Pro Caption" w:hAnsi="Garamond Premier Pro Caption" w:eastAsia="Garamond Premier Pro Caption"/>
          <w:sz w:val="22"/>
          <w:szCs w:val="22"/>
        </w:rPr>
      </w:pPr>
      <w:del w:id="4981" w:date="2023-01-13T18:26:59Z" w:author="Jan Groh">
        <w:r>
          <w:rPr>
            <w:rFonts w:ascii="Garamond Premier Pro Caption" w:hAnsi="Garamond Premier Pro Caption"/>
            <w:sz w:val="22"/>
            <w:szCs w:val="22"/>
            <w:rtl w:val="0"/>
            <w:lang w:val="de-DE"/>
          </w:rPr>
          <w:delText xml:space="preserve">Doch jetzt, als wahre Liebeskrone,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82" w:date="2023-01-13T18:26:59Z" w:author="Jan Groh"/>
          <w:rFonts w:ascii="Garamond Premier Pro Caption" w:cs="Garamond Premier Pro Caption" w:hAnsi="Garamond Premier Pro Caption" w:eastAsia="Garamond Premier Pro Caption"/>
          <w:sz w:val="22"/>
          <w:szCs w:val="22"/>
        </w:rPr>
      </w:pPr>
      <w:del w:id="4983" w:date="2023-01-13T18:26:59Z" w:author="Jan Groh">
        <w:r>
          <w:rPr>
            <w:rFonts w:ascii="Garamond Premier Pro Caption" w:hAnsi="Garamond Premier Pro Caption"/>
            <w:sz w:val="22"/>
            <w:szCs w:val="22"/>
            <w:rtl w:val="0"/>
            <w:lang w:val="de-DE"/>
          </w:rPr>
          <w:delText>Schm</w:delText>
        </w:r>
      </w:del>
      <w:del w:id="4984" w:date="2023-01-13T18:26:59Z" w:author="Jan Groh">
        <w:r>
          <w:rPr>
            <w:rFonts w:ascii="Garamond Premier Pro Caption" w:hAnsi="Garamond Premier Pro Caption" w:hint="default"/>
            <w:sz w:val="22"/>
            <w:szCs w:val="22"/>
            <w:rtl w:val="0"/>
          </w:rPr>
          <w:delText>ü</w:delText>
        </w:r>
      </w:del>
      <w:del w:id="4985" w:date="2023-01-13T18:26:59Z" w:author="Jan Groh">
        <w:r>
          <w:rPr>
            <w:rFonts w:ascii="Garamond Premier Pro Caption" w:hAnsi="Garamond Premier Pro Caption"/>
            <w:sz w:val="22"/>
            <w:szCs w:val="22"/>
            <w:rtl w:val="0"/>
            <w:lang w:val="de-DE"/>
          </w:rPr>
          <w:delText>ckt eins die saftige Melone: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86" w:date="2023-01-13T18:26:59Z" w:author="Jan Groh"/>
          <w:rFonts w:ascii="Garamond Premier Pro Caption" w:cs="Garamond Premier Pro Caption" w:hAnsi="Garamond Premier Pro Caption" w:eastAsia="Garamond Premier Pro Caption"/>
          <w:sz w:val="22"/>
          <w:szCs w:val="22"/>
        </w:rPr>
      </w:pPr>
      <w:del w:id="4987" w:date="2023-01-13T18:26:59Z" w:author="Jan Groh">
        <w:r>
          <w:rPr>
            <w:rFonts w:ascii="Garamond Premier Pro Caption" w:hAnsi="Garamond Premier Pro Caption"/>
            <w:sz w:val="22"/>
            <w:szCs w:val="22"/>
            <w:rtl w:val="0"/>
            <w:lang w:val="de-DE"/>
          </w:rPr>
          <w:delText>Du schickst in Tugend und in Zucht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88" w:date="2023-01-13T18:26:59Z" w:author="Jan Groh"/>
          <w:rFonts w:ascii="Garamond Premier Pro Caption" w:cs="Garamond Premier Pro Caption" w:hAnsi="Garamond Premier Pro Caption" w:eastAsia="Garamond Premier Pro Caption"/>
          <w:sz w:val="22"/>
          <w:szCs w:val="22"/>
        </w:rPr>
      </w:pPr>
      <w:del w:id="4989" w:date="2023-01-13T18:26:59Z" w:author="Jan Groh">
        <w:r>
          <w:rPr>
            <w:rFonts w:ascii="Garamond Premier Pro Caption" w:hAnsi="Garamond Premier Pro Caption"/>
            <w:sz w:val="22"/>
            <w:szCs w:val="22"/>
            <w:rtl w:val="0"/>
            <w:lang w:val="de-DE"/>
          </w:rPr>
          <w:delText>Mir diese reich begabte Frucht!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90" w:date="2023-01-13T18:26:59Z" w:author="Jan Groh"/>
          <w:rFonts w:ascii="Garamond Premier Pro Caption" w:cs="Garamond Premier Pro Caption" w:hAnsi="Garamond Premier Pro Caption" w:eastAsia="Garamond Premier Pro Caption"/>
          <w:sz w:val="22"/>
          <w:szCs w:val="22"/>
        </w:rPr>
      </w:pPr>
      <w:del w:id="4991" w:date="2023-01-13T18:26:59Z" w:author="Jan Groh">
        <w:r>
          <w:rPr>
            <w:rFonts w:ascii="Garamond Premier Pro Caption" w:hAnsi="Garamond Premier Pro Caption"/>
            <w:sz w:val="22"/>
            <w:szCs w:val="22"/>
            <w:rtl w:val="0"/>
            <w:lang w:val="de-DE"/>
          </w:rPr>
          <w:delText>Doch wei</w:delText>
        </w:r>
      </w:del>
      <w:del w:id="4992" w:date="2023-01-13T18:26:59Z" w:author="Jan Groh">
        <w:r>
          <w:rPr>
            <w:rFonts w:ascii="Garamond Premier Pro Caption" w:hAnsi="Garamond Premier Pro Caption" w:hint="default"/>
            <w:sz w:val="22"/>
            <w:szCs w:val="22"/>
            <w:rtl w:val="0"/>
            <w:lang w:val="de-DE"/>
          </w:rPr>
          <w:delText>ß</w:delText>
        </w:r>
      </w:del>
      <w:del w:id="4993" w:date="2023-01-13T18:26:59Z" w:author="Jan Groh">
        <w:r>
          <w:rPr>
            <w:rFonts w:ascii="Garamond Premier Pro Caption" w:hAnsi="Garamond Premier Pro Caption"/>
            <w:sz w:val="22"/>
            <w:szCs w:val="22"/>
            <w:rtl w:val="0"/>
            <w:lang w:val="de-DE"/>
          </w:rPr>
          <w:delText xml:space="preserve">t Du, was der Talisman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94" w:date="2023-01-13T18:26:59Z" w:author="Jan Groh"/>
          <w:rFonts w:ascii="Garamond Premier Pro Caption" w:cs="Garamond Premier Pro Caption" w:hAnsi="Garamond Premier Pro Caption" w:eastAsia="Garamond Premier Pro Caption"/>
          <w:sz w:val="22"/>
          <w:szCs w:val="22"/>
        </w:rPr>
      </w:pPr>
      <w:del w:id="4995" w:date="2023-01-13T18:26:59Z" w:author="Jan Groh">
        <w:r>
          <w:rPr>
            <w:rFonts w:ascii="Garamond Premier Pro Caption" w:hAnsi="Garamond Premier Pro Caption"/>
            <w:sz w:val="22"/>
            <w:szCs w:val="22"/>
            <w:rtl w:val="0"/>
            <w:lang w:val="de-DE"/>
          </w:rPr>
          <w:delText>In meinem Innern wirken kann?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96" w:date="2023-01-13T18:26:59Z" w:author="Jan Groh"/>
          <w:rFonts w:ascii="Garamond Premier Pro Caption" w:cs="Garamond Premier Pro Caption" w:hAnsi="Garamond Premier Pro Caption" w:eastAsia="Garamond Premier Pro Caption"/>
          <w:sz w:val="22"/>
          <w:szCs w:val="22"/>
        </w:rPr>
      </w:pPr>
      <w:del w:id="4997" w:date="2023-01-13T18:26:59Z" w:author="Jan Groh">
        <w:r>
          <w:rPr>
            <w:rFonts w:ascii="Garamond Premier Pro Caption" w:hAnsi="Garamond Premier Pro Caption"/>
            <w:sz w:val="22"/>
            <w:szCs w:val="22"/>
            <w:rtl w:val="0"/>
            <w:lang w:val="de-DE"/>
          </w:rPr>
          <w:delText xml:space="preserve">Und ob so, wie Du sie gesandt,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4998" w:date="2023-01-13T18:26:59Z" w:author="Jan Groh"/>
          <w:rFonts w:ascii="Garamond Premier Pro Caption" w:cs="Garamond Premier Pro Caption" w:hAnsi="Garamond Premier Pro Caption" w:eastAsia="Garamond Premier Pro Caption"/>
          <w:sz w:val="22"/>
          <w:szCs w:val="22"/>
        </w:rPr>
      </w:pPr>
      <w:del w:id="4999" w:date="2023-01-13T18:26:59Z" w:author="Jan Groh">
        <w:r>
          <w:rPr>
            <w:rFonts w:ascii="Garamond Premier Pro Caption" w:hAnsi="Garamond Premier Pro Caption"/>
            <w:sz w:val="22"/>
            <w:szCs w:val="22"/>
            <w:rtl w:val="0"/>
            <w:lang w:val="de-DE"/>
          </w:rPr>
          <w:delText>Sie auch empfangen meine Hand?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5000" w:date="2023-01-13T18:26:59Z" w:author="Jan Groh"/>
          <w:rFonts w:ascii="Garamond Premier Pro Caption" w:cs="Garamond Premier Pro Caption" w:hAnsi="Garamond Premier Pro Caption" w:eastAsia="Garamond Premier Pro Caption"/>
          <w:sz w:val="22"/>
          <w:szCs w:val="22"/>
        </w:rPr>
      </w:pPr>
      <w:del w:id="5001" w:date="2023-01-13T18:26:59Z" w:author="Jan Groh">
        <w:r>
          <w:rPr>
            <w:rFonts w:ascii="Garamond Premier Pro Caption" w:hAnsi="Garamond Premier Pro Caption"/>
            <w:sz w:val="22"/>
            <w:szCs w:val="22"/>
            <w:rtl w:val="0"/>
            <w:lang w:val="de-DE"/>
          </w:rPr>
          <w:delText xml:space="preserve">Steht es im Koran schon geschrieben,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5002" w:date="2023-01-13T18:26:59Z" w:author="Jan Groh"/>
          <w:rFonts w:ascii="Garamond Premier Pro Caption" w:cs="Garamond Premier Pro Caption" w:hAnsi="Garamond Premier Pro Caption" w:eastAsia="Garamond Premier Pro Caption"/>
          <w:sz w:val="22"/>
          <w:szCs w:val="22"/>
        </w:rPr>
      </w:pPr>
      <w:del w:id="5003" w:date="2023-01-13T18:26:59Z" w:author="Jan Groh">
        <w:r>
          <w:rPr>
            <w:rFonts w:ascii="Garamond Premier Pro Caption" w:hAnsi="Garamond Premier Pro Caption"/>
            <w:sz w:val="22"/>
            <w:szCs w:val="22"/>
            <w:rtl w:val="0"/>
          </w:rPr>
          <w:delText>Da</w:delText>
        </w:r>
      </w:del>
      <w:del w:id="5004" w:date="2023-01-13T18:26:59Z" w:author="Jan Groh">
        <w:r>
          <w:rPr>
            <w:rFonts w:ascii="Garamond Premier Pro Caption" w:hAnsi="Garamond Premier Pro Caption" w:hint="default"/>
            <w:sz w:val="22"/>
            <w:szCs w:val="22"/>
            <w:rtl w:val="0"/>
            <w:lang w:val="de-DE"/>
          </w:rPr>
          <w:delText xml:space="preserve">ß </w:delText>
        </w:r>
      </w:del>
      <w:del w:id="5005" w:date="2023-01-13T18:26:59Z" w:author="Jan Groh">
        <w:r>
          <w:rPr>
            <w:rFonts w:ascii="Garamond Premier Pro Caption" w:hAnsi="Garamond Premier Pro Caption"/>
            <w:sz w:val="22"/>
            <w:szCs w:val="22"/>
            <w:rtl w:val="0"/>
            <w:lang w:val="de-DE"/>
          </w:rPr>
          <w:delText xml:space="preserve">Tugend sei, Dich treu zu lieben,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5006" w:date="2023-01-13T18:26:59Z" w:author="Jan Groh"/>
          <w:rFonts w:ascii="Garamond Premier Pro Caption" w:cs="Garamond Premier Pro Caption" w:hAnsi="Garamond Premier Pro Caption" w:eastAsia="Garamond Premier Pro Caption"/>
          <w:sz w:val="22"/>
          <w:szCs w:val="22"/>
        </w:rPr>
      </w:pPr>
      <w:del w:id="5007" w:date="2023-01-13T18:26:59Z" w:author="Jan Groh">
        <w:r>
          <w:rPr>
            <w:rFonts w:ascii="Garamond Premier Pro Caption" w:hAnsi="Garamond Premier Pro Caption"/>
            <w:sz w:val="22"/>
            <w:szCs w:val="22"/>
            <w:rtl w:val="0"/>
            <w:lang w:val="de-DE"/>
          </w:rPr>
          <w:delText>Und Zucht, es offen zu bekennen,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5008" w:date="2023-01-13T18:26:59Z" w:author="Jan Groh"/>
          <w:rFonts w:ascii="Garamond Premier Pro Caption" w:cs="Garamond Premier Pro Caption" w:hAnsi="Garamond Premier Pro Caption" w:eastAsia="Garamond Premier Pro Caption"/>
          <w:sz w:val="22"/>
          <w:szCs w:val="22"/>
        </w:rPr>
      </w:pPr>
      <w:del w:id="5009" w:date="2023-01-13T18:26:59Z" w:author="Jan Groh">
        <w:r>
          <w:rPr>
            <w:rFonts w:ascii="Garamond Premier Pro Caption" w:hAnsi="Garamond Premier Pro Caption"/>
            <w:sz w:val="22"/>
            <w:szCs w:val="22"/>
            <w:rtl w:val="0"/>
            <w:lang w:val="de-DE"/>
          </w:rPr>
          <w:delText>So bin ich fromm und keusch zu nennen.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1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1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12" w:date="2023-01-13T18:26:59Z" w:author="Jan Groh"/>
          <w:rFonts w:ascii="Garamond Premier Pro Italic" w:cs="Garamond Premier Pro Italic" w:hAnsi="Garamond Premier Pro Italic" w:eastAsia="Garamond Premier Pro Italic"/>
          <w:sz w:val="22"/>
          <w:szCs w:val="22"/>
        </w:rPr>
      </w:pPr>
      <w:del w:id="5013" w:date="2023-01-13T18:26:59Z" w:author="Jan Groh">
        <w:r>
          <w:rPr>
            <w:rFonts w:ascii="Garamond Premier Pro Italic" w:hAnsi="Garamond Premier Pro Italic"/>
            <w:sz w:val="22"/>
            <w:szCs w:val="22"/>
            <w:rtl w:val="0"/>
            <w:lang w:val="de-DE"/>
          </w:rPr>
          <w:delText>Aus Adele Schopenhauers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14" w:date="2023-01-13T18:26:59Z" w:author="Jan Groh"/>
          <w:rFonts w:ascii="Garamond Premier Pro Italic" w:cs="Garamond Premier Pro Italic" w:hAnsi="Garamond Premier Pro Italic" w:eastAsia="Garamond Premier Pro Italic"/>
          <w:sz w:val="22"/>
          <w:szCs w:val="22"/>
        </w:rPr>
      </w:pPr>
      <w:del w:id="5015" w:date="2023-01-13T18:26:59Z" w:author="Jan Groh">
        <w:r>
          <w:rPr>
            <w:rFonts w:ascii="Garamond Premier Pro Italic" w:hAnsi="Garamond Premier Pro Italic"/>
            <w:sz w:val="22"/>
            <w:szCs w:val="22"/>
            <w:rtl w:val="0"/>
            <w:lang w:val="de-DE"/>
          </w:rPr>
          <w:delText>[Weimar</w:delText>
        </w:r>
      </w:del>
      <w:del w:id="5016" w:date="2023-01-13T18:26:59Z" w:author="Jan Groh">
        <w:r>
          <w:rPr>
            <w:rFonts w:ascii="Garamond Premier Pro Italic" w:hAnsi="Garamond Premier Pro Italic"/>
            <w:sz w:val="22"/>
            <w:szCs w:val="22"/>
            <w:rtl w:val="0"/>
            <w:lang w:val="de-DE"/>
          </w:rPr>
          <w:delText>]</w:delText>
        </w:r>
      </w:del>
      <w:del w:id="5017" w:date="2023-01-13T18:26:59Z" w:author="Jan Groh">
        <w:r>
          <w:rPr>
            <w:rFonts w:ascii="Garamond Premier Pro Italic" w:hAnsi="Garamond Premier Pro Italic"/>
            <w:sz w:val="22"/>
            <w:szCs w:val="22"/>
            <w:rtl w:val="0"/>
          </w:rPr>
          <w:delText>, 24. Sept. 1820, fr</w:delText>
        </w:r>
      </w:del>
      <w:del w:id="5018" w:date="2023-01-13T18:26:59Z" w:author="Jan Groh">
        <w:r>
          <w:rPr>
            <w:rFonts w:ascii="Garamond Premier Pro Italic" w:hAnsi="Garamond Premier Pro Italic" w:hint="default"/>
            <w:sz w:val="22"/>
            <w:szCs w:val="22"/>
            <w:rtl w:val="0"/>
          </w:rPr>
          <w:delText>ü</w:delText>
        </w:r>
      </w:del>
      <w:del w:id="5019" w:date="2023-01-13T18:26:59Z" w:author="Jan Groh">
        <w:r>
          <w:rPr>
            <w:rFonts w:ascii="Garamond Premier Pro Italic" w:hAnsi="Garamond Premier Pro Italic"/>
            <w:sz w:val="22"/>
            <w:szCs w:val="22"/>
            <w:rtl w:val="0"/>
            <w:lang w:val="de-DE"/>
          </w:rPr>
          <w:delText>h, Sonntag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20" w:date="2023-01-13T18:26:59Z" w:author="Jan Groh"/>
          <w:rFonts w:ascii="Garamond Premier Pro Caption" w:cs="Garamond Premier Pro Caption" w:hAnsi="Garamond Premier Pro Caption" w:eastAsia="Garamond Premier Pro Caption"/>
          <w:sz w:val="22"/>
          <w:szCs w:val="22"/>
        </w:rPr>
      </w:pPr>
      <w:del w:id="5021" w:date="2023-01-13T18:26:59Z" w:author="Jan Groh">
        <w:r>
          <w:rPr>
            <w:rFonts w:ascii="Garamond Premier Pro Caption" w:hAnsi="Garamond Premier Pro Caption"/>
            <w:sz w:val="22"/>
            <w:szCs w:val="22"/>
            <w:rtl w:val="0"/>
            <w:lang w:val="de-DE"/>
          </w:rPr>
          <w:delText>Das Gef</w:delText>
        </w:r>
      </w:del>
      <w:del w:id="5022" w:date="2023-01-13T18:26:59Z" w:author="Jan Groh">
        <w:r>
          <w:rPr>
            <w:rFonts w:ascii="Garamond Premier Pro Caption" w:hAnsi="Garamond Premier Pro Caption" w:hint="default"/>
            <w:sz w:val="22"/>
            <w:szCs w:val="22"/>
            <w:rtl w:val="0"/>
          </w:rPr>
          <w:delText>ü</w:delText>
        </w:r>
      </w:del>
      <w:del w:id="5023" w:date="2023-01-13T18:26:59Z" w:author="Jan Groh">
        <w:r>
          <w:rPr>
            <w:rFonts w:ascii="Garamond Premier Pro Caption" w:hAnsi="Garamond Premier Pro Caption"/>
            <w:sz w:val="22"/>
            <w:szCs w:val="22"/>
            <w:rtl w:val="0"/>
            <w:lang w:val="de-DE"/>
          </w:rPr>
          <w:delText>hl des hei</w:delText>
        </w:r>
      </w:del>
      <w:del w:id="5024" w:date="2023-01-13T18:26:59Z" w:author="Jan Groh">
        <w:r>
          <w:rPr>
            <w:rFonts w:ascii="Garamond Premier Pro Caption" w:hAnsi="Garamond Premier Pro Caption" w:hint="default"/>
            <w:sz w:val="22"/>
            <w:szCs w:val="22"/>
            <w:rtl w:val="0"/>
            <w:lang w:val="de-DE"/>
          </w:rPr>
          <w:delText>ß</w:delText>
        </w:r>
      </w:del>
      <w:del w:id="5025" w:date="2023-01-13T18:26:59Z" w:author="Jan Groh">
        <w:r>
          <w:rPr>
            <w:rFonts w:ascii="Garamond Premier Pro Caption" w:hAnsi="Garamond Premier Pro Caption"/>
            <w:sz w:val="22"/>
            <w:szCs w:val="22"/>
            <w:rtl w:val="0"/>
            <w:lang w:val="de-DE"/>
          </w:rPr>
          <w:delText>esten Dankes durchstr</w:delText>
        </w:r>
      </w:del>
      <w:del w:id="5026" w:date="2023-01-13T18:26:59Z" w:author="Jan Groh">
        <w:r>
          <w:rPr>
            <w:rFonts w:ascii="Garamond Premier Pro Caption" w:hAnsi="Garamond Premier Pro Caption" w:hint="default"/>
            <w:sz w:val="22"/>
            <w:szCs w:val="22"/>
            <w:rtl w:val="0"/>
            <w:lang w:val="sv-SE"/>
          </w:rPr>
          <w:delText>ö</w:delText>
        </w:r>
      </w:del>
      <w:del w:id="5027" w:date="2023-01-13T18:26:59Z" w:author="Jan Groh">
        <w:r>
          <w:rPr>
            <w:rFonts w:ascii="Garamond Premier Pro Caption" w:hAnsi="Garamond Premier Pro Caption"/>
            <w:sz w:val="22"/>
            <w:szCs w:val="22"/>
            <w:rtl w:val="0"/>
            <w:lang w:val="de-DE"/>
          </w:rPr>
          <w:delText xml:space="preserve">mt mich noch immer, wenn ich die Feder ergreife, mit siegender Gewalt! Gott hat uns dem Leben erhalten, Ottilie hat eine schwere, entsetzliche Niederkunft </w:delText>
        </w:r>
      </w:del>
      <w:del w:id="5028" w:date="2023-01-13T18:26:59Z" w:author="Jan Groh">
        <w:r>
          <w:rPr>
            <w:rFonts w:ascii="Garamond Premier Pro Caption" w:hAnsi="Garamond Premier Pro Caption" w:hint="default"/>
            <w:sz w:val="22"/>
            <w:szCs w:val="22"/>
            <w:rtl w:val="0"/>
          </w:rPr>
          <w:delText>ü</w:delText>
        </w:r>
      </w:del>
      <w:del w:id="5029" w:date="2023-01-13T18:26:59Z" w:author="Jan Groh">
        <w:r>
          <w:rPr>
            <w:rFonts w:ascii="Garamond Premier Pro Caption" w:hAnsi="Garamond Premier Pro Caption"/>
            <w:sz w:val="22"/>
            <w:szCs w:val="22"/>
            <w:rtl w:val="0"/>
            <w:lang w:val="de-DE"/>
          </w:rPr>
          <w:delText>berstanden, sie und ihr Sohn</w:delText>
        </w:r>
      </w:del>
      <w:del w:id="5030" w:date="2023-01-13T18:26:59Z" w:author="Jan Groh">
        <w:r>
          <w:rPr>
            <w:rFonts w:ascii="Garamond Premier Pro Caption" w:cs="Garamond Premier Pro Caption" w:hAnsi="Garamond Premier Pro Caption" w:eastAsia="Garamond Premier Pro Caption"/>
            <w:sz w:val="22"/>
            <w:szCs w:val="22"/>
            <w:vertAlign w:val="superscript"/>
          </w:rPr>
          <w:footnoteReference w:id="109"/>
        </w:r>
      </w:del>
      <w:del w:id="5031" w:date="2023-01-13T18:26:59Z" w:author="Jan Groh">
        <w:r>
          <w:rPr>
            <w:rFonts w:ascii="Garamond Premier Pro Caption" w:hAnsi="Garamond Premier Pro Caption"/>
            <w:sz w:val="22"/>
            <w:szCs w:val="22"/>
            <w:rtl w:val="0"/>
            <w:lang w:val="de-DE"/>
          </w:rPr>
          <w:delText xml:space="preserve"> leben. Wie das m</w:delText>
        </w:r>
      </w:del>
      <w:del w:id="5032" w:date="2023-01-13T18:26:59Z" w:author="Jan Groh">
        <w:r>
          <w:rPr>
            <w:rFonts w:ascii="Garamond Premier Pro Caption" w:hAnsi="Garamond Premier Pro Caption" w:hint="default"/>
            <w:sz w:val="22"/>
            <w:szCs w:val="22"/>
            <w:rtl w:val="0"/>
            <w:lang w:val="sv-SE"/>
          </w:rPr>
          <w:delText>ö</w:delText>
        </w:r>
      </w:del>
      <w:del w:id="5033" w:date="2023-01-13T18:26:59Z" w:author="Jan Groh">
        <w:r>
          <w:rPr>
            <w:rFonts w:ascii="Garamond Premier Pro Caption" w:hAnsi="Garamond Premier Pro Caption"/>
            <w:sz w:val="22"/>
            <w:szCs w:val="22"/>
            <w:rtl w:val="0"/>
            <w:lang w:val="de-DE"/>
          </w:rPr>
          <w:delText>glich ward nach den Kr</w:delText>
        </w:r>
      </w:del>
      <w:del w:id="5034" w:date="2023-01-13T18:26:59Z" w:author="Jan Groh">
        <w:r>
          <w:rPr>
            <w:rFonts w:ascii="Garamond Premier Pro Caption" w:hAnsi="Garamond Premier Pro Caption" w:hint="default"/>
            <w:sz w:val="22"/>
            <w:szCs w:val="22"/>
            <w:rtl w:val="0"/>
          </w:rPr>
          <w:delText>ä</w:delText>
        </w:r>
      </w:del>
      <w:del w:id="5035" w:date="2023-01-13T18:26:59Z" w:author="Jan Groh">
        <w:r>
          <w:rPr>
            <w:rFonts w:ascii="Garamond Premier Pro Caption" w:hAnsi="Garamond Premier Pro Caption"/>
            <w:sz w:val="22"/>
            <w:szCs w:val="22"/>
            <w:rtl w:val="0"/>
            <w:lang w:val="de-DE"/>
          </w:rPr>
          <w:delText>mpfen, die ihr alle Kraft genommen und sie vier Tage und f</w:delText>
        </w:r>
      </w:del>
      <w:del w:id="5036" w:date="2023-01-13T18:26:59Z" w:author="Jan Groh">
        <w:r>
          <w:rPr>
            <w:rFonts w:ascii="Garamond Premier Pro Caption" w:hAnsi="Garamond Premier Pro Caption" w:hint="default"/>
            <w:sz w:val="22"/>
            <w:szCs w:val="22"/>
            <w:rtl w:val="0"/>
          </w:rPr>
          <w:delText>ü</w:delText>
        </w:r>
      </w:del>
      <w:del w:id="5037" w:date="2023-01-13T18:26:59Z" w:author="Jan Groh">
        <w:r>
          <w:rPr>
            <w:rFonts w:ascii="Garamond Premier Pro Caption" w:hAnsi="Garamond Premier Pro Caption"/>
            <w:sz w:val="22"/>
            <w:szCs w:val="22"/>
            <w:rtl w:val="0"/>
            <w:lang w:val="de-DE"/>
          </w:rPr>
          <w:delText>nf N</w:delText>
        </w:r>
      </w:del>
      <w:del w:id="5038" w:date="2023-01-13T18:26:59Z" w:author="Jan Groh">
        <w:r>
          <w:rPr>
            <w:rFonts w:ascii="Garamond Premier Pro Caption" w:hAnsi="Garamond Premier Pro Caption" w:hint="default"/>
            <w:sz w:val="22"/>
            <w:szCs w:val="22"/>
            <w:rtl w:val="0"/>
          </w:rPr>
          <w:delText>ä</w:delText>
        </w:r>
      </w:del>
      <w:del w:id="5039" w:date="2023-01-13T18:26:59Z" w:author="Jan Groh">
        <w:r>
          <w:rPr>
            <w:rFonts w:ascii="Garamond Premier Pro Caption" w:hAnsi="Garamond Premier Pro Caption"/>
            <w:sz w:val="22"/>
            <w:szCs w:val="22"/>
            <w:rtl w:val="0"/>
            <w:lang w:val="de-DE"/>
          </w:rPr>
          <w:delText>chte so marterten, da</w:delText>
        </w:r>
      </w:del>
      <w:del w:id="5040" w:date="2023-01-13T18:26:59Z" w:author="Jan Groh">
        <w:r>
          <w:rPr>
            <w:rFonts w:ascii="Garamond Premier Pro Caption" w:hAnsi="Garamond Premier Pro Caption" w:hint="default"/>
            <w:sz w:val="22"/>
            <w:szCs w:val="22"/>
            <w:rtl w:val="0"/>
            <w:lang w:val="de-DE"/>
          </w:rPr>
          <w:delText xml:space="preserve">ß </w:delText>
        </w:r>
      </w:del>
      <w:del w:id="5041" w:date="2023-01-13T18:26:59Z" w:author="Jan Groh">
        <w:r>
          <w:rPr>
            <w:rFonts w:ascii="Garamond Premier Pro Caption" w:hAnsi="Garamond Premier Pro Caption"/>
            <w:sz w:val="22"/>
            <w:szCs w:val="22"/>
            <w:rtl w:val="0"/>
            <w:lang w:val="de-DE"/>
          </w:rPr>
          <w:delText>die eigene Mutter sie lieber tot w</w:delText>
        </w:r>
      </w:del>
      <w:del w:id="5042" w:date="2023-01-13T18:26:59Z" w:author="Jan Groh">
        <w:r>
          <w:rPr>
            <w:rFonts w:ascii="Garamond Premier Pro Caption" w:hAnsi="Garamond Premier Pro Caption" w:hint="default"/>
            <w:sz w:val="22"/>
            <w:szCs w:val="22"/>
            <w:rtl w:val="0"/>
          </w:rPr>
          <w:delText>ü</w:delText>
        </w:r>
      </w:del>
      <w:del w:id="5043" w:date="2023-01-13T18:26:59Z" w:author="Jan Groh">
        <w:r>
          <w:rPr>
            <w:rFonts w:ascii="Garamond Premier Pro Caption" w:hAnsi="Garamond Premier Pro Caption"/>
            <w:sz w:val="22"/>
            <w:szCs w:val="22"/>
            <w:rtl w:val="0"/>
            <w:lang w:val="de-DE"/>
          </w:rPr>
          <w:delText xml:space="preserve">nschte als so leidend </w:delText>
        </w:r>
      </w:del>
      <w:del w:id="5044" w:date="2023-01-13T18:26:59Z" w:author="Jan Groh">
        <w:r>
          <w:rPr>
            <w:rFonts w:ascii="Garamond Premier Pro Caption" w:hAnsi="Garamond Premier Pro Caption" w:hint="default"/>
            <w:sz w:val="22"/>
            <w:szCs w:val="22"/>
            <w:rtl w:val="0"/>
          </w:rPr>
          <w:delText xml:space="preserve">– </w:delText>
        </w:r>
      </w:del>
      <w:del w:id="5045" w:date="2023-01-13T18:26:59Z" w:author="Jan Groh">
        <w:r>
          <w:rPr>
            <w:rFonts w:ascii="Garamond Premier Pro Caption" w:hAnsi="Garamond Premier Pro Caption"/>
            <w:sz w:val="22"/>
            <w:szCs w:val="22"/>
            <w:rtl w:val="0"/>
            <w:lang w:val="de-DE"/>
          </w:rPr>
          <w:delText xml:space="preserve">es ist ein Wunder, und nur mein Herz glaubt daran! Gott wollte mich nicht so elend machen. Wenn ich an die Nacht denke, wie ich den Moment erwartete, in dem man mir ihren Tod melden werde </w:delText>
        </w:r>
      </w:del>
      <w:del w:id="5046" w:date="2023-01-13T18:26:59Z" w:author="Jan Groh">
        <w:r>
          <w:rPr>
            <w:rFonts w:ascii="Garamond Premier Pro Caption" w:hAnsi="Garamond Premier Pro Caption" w:hint="default"/>
            <w:sz w:val="22"/>
            <w:szCs w:val="22"/>
            <w:rtl w:val="0"/>
          </w:rPr>
          <w:delText xml:space="preserve">– </w:delText>
        </w:r>
      </w:del>
      <w:del w:id="5047" w:date="2023-01-13T18:26:59Z" w:author="Jan Groh">
        <w:r>
          <w:rPr>
            <w:rFonts w:ascii="Garamond Premier Pro Caption" w:hAnsi="Garamond Premier Pro Caption"/>
            <w:sz w:val="22"/>
            <w:szCs w:val="22"/>
            <w:rtl w:val="0"/>
            <w:lang w:val="de-DE"/>
          </w:rPr>
          <w:delText>wie ich in heftigen Kr</w:delText>
        </w:r>
      </w:del>
      <w:del w:id="5048" w:date="2023-01-13T18:26:59Z" w:author="Jan Groh">
        <w:r>
          <w:rPr>
            <w:rFonts w:ascii="Garamond Premier Pro Caption" w:hAnsi="Garamond Premier Pro Caption" w:hint="default"/>
            <w:sz w:val="22"/>
            <w:szCs w:val="22"/>
            <w:rtl w:val="0"/>
          </w:rPr>
          <w:delText>ä</w:delText>
        </w:r>
      </w:del>
      <w:del w:id="5049" w:date="2023-01-13T18:26:59Z" w:author="Jan Groh">
        <w:r>
          <w:rPr>
            <w:rFonts w:ascii="Garamond Premier Pro Caption" w:hAnsi="Garamond Premier Pro Caption"/>
            <w:sz w:val="22"/>
            <w:szCs w:val="22"/>
            <w:rtl w:val="0"/>
            <w:lang w:val="de-DE"/>
          </w:rPr>
          <w:delText>mpfen zu Boden fiel, als der Bote kam, wie ich</w:delText>
        </w:r>
      </w:del>
      <w:del w:id="5050" w:date="2023-01-13T18:26:59Z" w:author="Jan Groh">
        <w:r>
          <w:rPr>
            <w:rFonts w:ascii="Garamond Premier Pro Caption" w:hAnsi="Garamond Premier Pro Caption" w:hint="default"/>
            <w:sz w:val="22"/>
            <w:szCs w:val="22"/>
            <w:rtl w:val="1"/>
          </w:rPr>
          <w:delText>’</w:delText>
        </w:r>
      </w:del>
      <w:del w:id="5051" w:date="2023-01-13T18:26:59Z" w:author="Jan Groh">
        <w:r>
          <w:rPr>
            <w:rFonts w:ascii="Garamond Premier Pro Caption" w:hAnsi="Garamond Premier Pro Caption"/>
            <w:sz w:val="22"/>
            <w:szCs w:val="22"/>
            <w:rtl w:val="0"/>
            <w:lang w:val="de-DE"/>
          </w:rPr>
          <w:delText>s nicht begreifen konnte, da</w:delText>
        </w:r>
      </w:del>
      <w:del w:id="5052" w:date="2023-01-13T18:26:59Z" w:author="Jan Groh">
        <w:r>
          <w:rPr>
            <w:rFonts w:ascii="Garamond Premier Pro Caption" w:hAnsi="Garamond Premier Pro Caption" w:hint="default"/>
            <w:sz w:val="22"/>
            <w:szCs w:val="22"/>
            <w:rtl w:val="0"/>
            <w:lang w:val="de-DE"/>
          </w:rPr>
          <w:delText xml:space="preserve">ß </w:delText>
        </w:r>
      </w:del>
      <w:del w:id="5053" w:date="2023-01-13T18:26:59Z" w:author="Jan Groh">
        <w:r>
          <w:rPr>
            <w:rFonts w:ascii="Garamond Premier Pro Caption" w:hAnsi="Garamond Premier Pro Caption"/>
            <w:sz w:val="22"/>
            <w:szCs w:val="22"/>
            <w:rtl w:val="0"/>
            <w:lang w:val="de-DE"/>
          </w:rPr>
          <w:delText xml:space="preserve">sie und das Kind lebten </w:delText>
        </w:r>
      </w:del>
      <w:del w:id="5054" w:date="2023-01-13T18:26:59Z" w:author="Jan Groh">
        <w:r>
          <w:rPr>
            <w:rFonts w:ascii="Garamond Premier Pro Caption" w:hAnsi="Garamond Premier Pro Caption" w:hint="default"/>
            <w:sz w:val="22"/>
            <w:szCs w:val="22"/>
            <w:rtl w:val="0"/>
          </w:rPr>
          <w:delText xml:space="preserve">– </w:delText>
        </w:r>
      </w:del>
      <w:del w:id="5055" w:date="2023-01-13T18:26:59Z" w:author="Jan Groh">
        <w:r>
          <w:rPr>
            <w:rFonts w:ascii="Garamond Premier Pro Caption" w:hAnsi="Garamond Premier Pro Caption"/>
            <w:sz w:val="22"/>
            <w:szCs w:val="22"/>
            <w:rtl w:val="0"/>
            <w:lang w:val="de-DE"/>
          </w:rPr>
          <w:delText xml:space="preserve">das gellende Schreien </w:delText>
        </w:r>
      </w:del>
      <w:del w:id="5056" w:date="2023-01-13T18:26:59Z" w:author="Jan Groh">
        <w:r>
          <w:rPr>
            <w:rFonts w:ascii="Garamond Premier Pro Caption" w:hAnsi="Garamond Premier Pro Caption" w:hint="default"/>
            <w:sz w:val="22"/>
            <w:szCs w:val="22"/>
            <w:rtl w:val="0"/>
          </w:rPr>
          <w:delText xml:space="preserve">– </w:delText>
        </w:r>
      </w:del>
      <w:del w:id="5057" w:date="2023-01-13T18:26:59Z" w:author="Jan Groh">
        <w:r>
          <w:rPr>
            <w:rFonts w:ascii="Garamond Premier Pro Caption" w:hAnsi="Garamond Premier Pro Caption"/>
            <w:sz w:val="22"/>
            <w:szCs w:val="22"/>
            <w:rtl w:val="0"/>
            <w:lang w:val="de-DE"/>
          </w:rPr>
          <w:delText>die Pogwisch und ihre</w:delText>
        </w:r>
      </w:del>
      <w:del w:id="5058" w:date="2023-01-13T18:26:59Z" w:author="Jan Groh">
        <w:r>
          <w:rPr>
            <w:rFonts w:ascii="Garamond Premier Pro Caption" w:hAnsi="Garamond Premier Pro Caption"/>
            <w:sz w:val="22"/>
            <w:szCs w:val="22"/>
            <w:rtl w:val="0"/>
            <w:lang w:val="de-DE"/>
          </w:rPr>
          <w:delText xml:space="preserve"> </w:delText>
        </w:r>
      </w:del>
      <w:del w:id="5059" w:date="2023-01-13T18:26:59Z" w:author="Jan Groh">
        <w:r>
          <w:rPr>
            <w:rFonts w:ascii="Garamond Premier Pro Caption" w:hAnsi="Garamond Premier Pro Caption"/>
            <w:sz w:val="22"/>
            <w:szCs w:val="22"/>
            <w:rtl w:val="0"/>
            <w:lang w:val="de-DE"/>
          </w:rPr>
          <w:delText>Verzweiflung!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6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6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63" w:date="2023-01-13T18:26:59Z" w:author="Jan Groh"/>
          <w:rFonts w:ascii="Garamond Premier Pro Bold" w:cs="Garamond Premier Pro Bold" w:hAnsi="Garamond Premier Pro Bold" w:eastAsia="Garamond Premier Pro Bold"/>
          <w:sz w:val="22"/>
          <w:szCs w:val="22"/>
        </w:rPr>
      </w:pPr>
      <w:del w:id="5064" w:date="2023-01-05T22:57:05Z" w:author="Jan Groh">
        <w:r>
          <w:rPr>
            <w:rFonts w:ascii="Garamond Premier Pro Bold" w:hAnsi="Garamond Premier Pro Bold"/>
            <w:sz w:val="22"/>
            <w:szCs w:val="22"/>
            <w:rtl w:val="0"/>
          </w:rPr>
          <w:delText>18</w:delText>
        </w:r>
      </w:del>
      <w:del w:id="5065" w:date="2023-01-13T18:26:59Z" w:author="Jan Groh">
        <w:r>
          <w:rPr>
            <w:rFonts w:ascii="Garamond Premier Pro Bold" w:hAnsi="Garamond Premier Pro Bold"/>
            <w:sz w:val="22"/>
            <w:szCs w:val="22"/>
            <w:rtl w:val="0"/>
          </w:rPr>
          <w:delText>2</w:delText>
        </w:r>
      </w:del>
      <w:del w:id="5066" w:date="2023-01-05T22:57:06Z" w:author="Jan Groh">
        <w:r>
          <w:rPr>
            <w:rFonts w:ascii="Garamond Premier Pro Bold" w:hAnsi="Garamond Premier Pro Bold"/>
            <w:sz w:val="22"/>
            <w:szCs w:val="22"/>
            <w:rtl w:val="0"/>
          </w:rPr>
          <w:delText>1</w:delText>
        </w:r>
      </w:del>
      <w:ins w:id="5067" w:date="2023-01-05T22:57:07Z" w:author="Jan Groh">
        <w:del w:id="5068" w:date="2023-01-13T18:26:59Z" w:author="Jan Groh">
          <w:r>
            <w:rPr>
              <w:rFonts w:ascii="Garamond Premier Pro Bold" w:hAnsi="Garamond Premier Pro Bold"/>
              <w:sz w:val="22"/>
              <w:szCs w:val="22"/>
              <w:rtl w:val="0"/>
              <w:lang w:val="de-DE"/>
            </w:rPr>
            <w:delText>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69" w:date="2023-01-13T18:26:59Z" w:author="Jan Groh"/>
          <w:rFonts w:ascii="Garamond Premier Pro Caption" w:cs="Garamond Premier Pro Caption" w:hAnsi="Garamond Premier Pro Caption" w:eastAsia="Garamond Premier Pro Caption"/>
          <w:sz w:val="22"/>
          <w:szCs w:val="22"/>
        </w:rPr>
      </w:pPr>
      <w:del w:id="5070" w:date="2023-01-13T18:26:59Z" w:author="Jan Groh">
        <w:r>
          <w:rPr>
            <w:rFonts w:ascii="Garamond Premier Pro Caption" w:hAnsi="Garamond Premier Pro Caption"/>
            <w:sz w:val="22"/>
            <w:szCs w:val="22"/>
            <w:rtl w:val="0"/>
            <w:lang w:val="de-DE"/>
          </w:rPr>
          <w:delText>(</w:delText>
        </w:r>
      </w:del>
      <w:del w:id="5071" w:date="2023-01-05T22:57:20Z" w:author="Jan Groh">
        <w:r>
          <w:rPr>
            <w:rFonts w:ascii="Garamond Premier Pro Caption" w:hAnsi="Garamond Premier Pro Caption"/>
            <w:sz w:val="22"/>
            <w:szCs w:val="22"/>
            <w:rtl w:val="0"/>
            <w:lang w:val="de-DE"/>
          </w:rPr>
          <w:delText>Ottilie 24-/25-j</w:delText>
        </w:r>
      </w:del>
      <w:del w:id="5072" w:date="2023-01-05T22:57:20Z" w:author="Jan Groh">
        <w:r>
          <w:rPr>
            <w:rFonts w:ascii="Garamond Premier Pro Caption" w:hAnsi="Garamond Premier Pro Caption" w:hint="default"/>
            <w:sz w:val="22"/>
            <w:szCs w:val="22"/>
            <w:rtl w:val="0"/>
            <w:lang w:val="de-DE"/>
          </w:rPr>
          <w:delText>ä</w:delText>
        </w:r>
      </w:del>
      <w:del w:id="5073" w:date="2023-01-05T22:57:20Z" w:author="Jan Groh">
        <w:r>
          <w:rPr>
            <w:rFonts w:ascii="Garamond Premier Pro Caption" w:hAnsi="Garamond Premier Pro Caption"/>
            <w:sz w:val="22"/>
            <w:szCs w:val="22"/>
            <w:rtl w:val="0"/>
            <w:lang w:val="de-DE"/>
          </w:rPr>
          <w:delText>hrig</w:delText>
        </w:r>
      </w:del>
      <w:ins w:id="5074" w:date="2023-01-05T22:57:27Z" w:author="Jan Groh">
        <w:del w:id="5075" w:date="2023-01-13T18:26:59Z" w:author="Jan Groh">
          <w:r>
            <w:rPr>
              <w:rFonts w:ascii="Garamond Premier Pro Caption" w:hAnsi="Garamond Premier Pro Caption"/>
              <w:sz w:val="22"/>
              <w:szCs w:val="22"/>
              <w:rtl w:val="0"/>
              <w:lang w:val="de-DE"/>
            </w:rPr>
            <w:delText>1820/21</w:delText>
          </w:r>
        </w:del>
      </w:ins>
      <w:del w:id="5076"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7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78" w:date="2023-01-13T18:26:59Z" w:author="Jan Groh"/>
          <w:rFonts w:ascii="Garamond Premier Pro Italic" w:cs="Garamond Premier Pro Italic" w:hAnsi="Garamond Premier Pro Italic" w:eastAsia="Garamond Premier Pro Italic"/>
          <w:sz w:val="22"/>
          <w:szCs w:val="22"/>
        </w:rPr>
      </w:pPr>
      <w:del w:id="5079" w:date="2023-01-13T18:26:59Z" w:author="Jan Groh">
        <w:r>
          <w:rPr>
            <w:rFonts w:ascii="Garamond Premier Pro Italic" w:hAnsi="Garamond Premier Pro Italic"/>
            <w:sz w:val="22"/>
            <w:szCs w:val="22"/>
            <w:rtl w:val="0"/>
            <w:lang w:val="en-US"/>
          </w:rPr>
          <w:delText>August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8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81" w:date="2023-01-13T18:26:59Z" w:author="Jan Groh"/>
          <w:rFonts w:ascii="Garamond Premier Pro Caption" w:cs="Garamond Premier Pro Caption" w:hAnsi="Garamond Premier Pro Caption" w:eastAsia="Garamond Premier Pro Caption"/>
          <w:sz w:val="22"/>
          <w:szCs w:val="22"/>
        </w:rPr>
      </w:pPr>
      <w:del w:id="5082" w:date="2023-01-13T18:26:59Z" w:author="Jan Groh">
        <w:r>
          <w:rPr>
            <w:rFonts w:ascii="Garamond Premier Pro Caption" w:hAnsi="Garamond Premier Pro Caption"/>
            <w:sz w:val="22"/>
            <w:szCs w:val="22"/>
            <w:rtl w:val="0"/>
            <w:lang w:val="de-DE"/>
          </w:rPr>
          <w:delText>Liebe gute Frau!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083" w:date="2023-01-13T18:26:59Z" w:author="Jan Groh"/>
          <w:rFonts w:ascii="Garamond Premier Pro Caption" w:cs="Garamond Premier Pro Caption" w:hAnsi="Garamond Premier Pro Caption" w:eastAsia="Garamond Premier Pro Caption"/>
          <w:sz w:val="22"/>
          <w:szCs w:val="22"/>
        </w:rPr>
      </w:pPr>
      <w:del w:id="5084" w:date="2023-01-13T18:26:59Z" w:author="Jan Groh">
        <w:r>
          <w:rPr>
            <w:rFonts w:ascii="Garamond Premier Pro Caption" w:hAnsi="Garamond Premier Pro Caption"/>
            <w:sz w:val="22"/>
            <w:szCs w:val="22"/>
            <w:rtl w:val="0"/>
            <w:lang w:val="de-DE"/>
          </w:rPr>
          <w:delText>Deine beiden Briefe aus Lauchst</w:delText>
        </w:r>
      </w:del>
      <w:del w:id="5085" w:date="2023-01-13T18:26:59Z" w:author="Jan Groh">
        <w:r>
          <w:rPr>
            <w:rFonts w:ascii="Garamond Premier Pro Caption" w:hAnsi="Garamond Premier Pro Caption" w:hint="default"/>
            <w:sz w:val="22"/>
            <w:szCs w:val="22"/>
            <w:rtl w:val="0"/>
          </w:rPr>
          <w:delText>ä</w:delText>
        </w:r>
      </w:del>
      <w:del w:id="5086" w:date="2023-01-13T18:26:59Z" w:author="Jan Groh">
        <w:r>
          <w:rPr>
            <w:rFonts w:ascii="Garamond Premier Pro Caption" w:hAnsi="Garamond Premier Pro Caption"/>
            <w:sz w:val="22"/>
            <w:szCs w:val="22"/>
            <w:rtl w:val="0"/>
            <w:lang w:val="de-DE"/>
          </w:rPr>
          <w:delText>dt und Dessau haben mich unendlich erfreut, besonders da ich daraus ersehen, da</w:delText>
        </w:r>
      </w:del>
      <w:del w:id="5087" w:date="2023-01-13T18:26:59Z" w:author="Jan Groh">
        <w:r>
          <w:rPr>
            <w:rFonts w:ascii="Garamond Premier Pro Caption" w:hAnsi="Garamond Premier Pro Caption" w:hint="default"/>
            <w:sz w:val="22"/>
            <w:szCs w:val="22"/>
            <w:rtl w:val="0"/>
            <w:lang w:val="de-DE"/>
          </w:rPr>
          <w:delText xml:space="preserve">ß </w:delText>
        </w:r>
      </w:del>
      <w:del w:id="5088" w:date="2023-01-13T18:26:59Z" w:author="Jan Groh">
        <w:r>
          <w:rPr>
            <w:rFonts w:ascii="Garamond Premier Pro Caption" w:hAnsi="Garamond Premier Pro Caption"/>
            <w:sz w:val="22"/>
            <w:szCs w:val="22"/>
            <w:rtl w:val="0"/>
            <w:lang w:val="de-DE"/>
          </w:rPr>
          <w:delText>alle wohl und vergn</w:delText>
        </w:r>
      </w:del>
      <w:del w:id="5089" w:date="2023-01-13T18:26:59Z" w:author="Jan Groh">
        <w:r>
          <w:rPr>
            <w:rFonts w:ascii="Garamond Premier Pro Caption" w:hAnsi="Garamond Premier Pro Caption" w:hint="default"/>
            <w:sz w:val="22"/>
            <w:szCs w:val="22"/>
            <w:rtl w:val="0"/>
          </w:rPr>
          <w:delText>ü</w:delText>
        </w:r>
      </w:del>
      <w:del w:id="5090" w:date="2023-01-13T18:26:59Z" w:author="Jan Groh">
        <w:r>
          <w:rPr>
            <w:rFonts w:ascii="Garamond Premier Pro Caption" w:hAnsi="Garamond Premier Pro Caption"/>
            <w:sz w:val="22"/>
            <w:szCs w:val="22"/>
            <w:rtl w:val="0"/>
            <w:lang w:val="de-DE"/>
          </w:rPr>
          <w:delText>gt sind. Mir ist es dagegen in den ersten Tagen Deiner Abwesenheit nicht erfreulich gegangen, denn es lie</w:delText>
        </w:r>
      </w:del>
      <w:del w:id="5091" w:date="2023-01-13T18:26:59Z" w:author="Jan Groh">
        <w:r>
          <w:rPr>
            <w:rFonts w:ascii="Garamond Premier Pro Caption" w:hAnsi="Garamond Premier Pro Caption" w:hint="default"/>
            <w:sz w:val="22"/>
            <w:szCs w:val="22"/>
            <w:rtl w:val="0"/>
            <w:lang w:val="de-DE"/>
          </w:rPr>
          <w:delText xml:space="preserve">ß </w:delText>
        </w:r>
      </w:del>
      <w:del w:id="5092" w:date="2023-01-13T18:26:59Z" w:author="Jan Groh">
        <w:r>
          <w:rPr>
            <w:rFonts w:ascii="Garamond Premier Pro Caption" w:hAnsi="Garamond Premier Pro Caption"/>
            <w:sz w:val="22"/>
            <w:szCs w:val="22"/>
            <w:rtl w:val="0"/>
            <w:lang w:val="de-DE"/>
          </w:rPr>
          <w:delText>der Vater an demselben Tag, als Du abgereist warst, die K</w:delText>
        </w:r>
      </w:del>
      <w:del w:id="5093" w:date="2023-01-13T18:26:59Z" w:author="Jan Groh">
        <w:r>
          <w:rPr>
            <w:rFonts w:ascii="Garamond Premier Pro Caption" w:hAnsi="Garamond Premier Pro Caption" w:hint="default"/>
            <w:sz w:val="22"/>
            <w:szCs w:val="22"/>
            <w:rtl w:val="0"/>
            <w:lang w:val="sv-SE"/>
          </w:rPr>
          <w:delText>ö</w:delText>
        </w:r>
      </w:del>
      <w:del w:id="5094" w:date="2023-01-13T18:26:59Z" w:author="Jan Groh">
        <w:r>
          <w:rPr>
            <w:rFonts w:ascii="Garamond Premier Pro Caption" w:hAnsi="Garamond Premier Pro Caption"/>
            <w:sz w:val="22"/>
            <w:szCs w:val="22"/>
            <w:rtl w:val="0"/>
            <w:lang w:val="de-DE"/>
          </w:rPr>
          <w:delText xml:space="preserve">chin holen; nun war alles leer und </w:delText>
        </w:r>
      </w:del>
      <w:del w:id="5095" w:date="2023-01-13T18:26:59Z" w:author="Jan Groh">
        <w:r>
          <w:rPr>
            <w:rFonts w:ascii="Garamond Premier Pro Caption" w:hAnsi="Garamond Premier Pro Caption" w:hint="default"/>
            <w:sz w:val="22"/>
            <w:szCs w:val="22"/>
            <w:rtl w:val="0"/>
            <w:lang w:val="sv-SE"/>
          </w:rPr>
          <w:delText>ö</w:delText>
        </w:r>
      </w:del>
      <w:del w:id="5096" w:date="2023-01-13T18:26:59Z" w:author="Jan Groh">
        <w:r>
          <w:rPr>
            <w:rFonts w:ascii="Garamond Premier Pro Caption" w:hAnsi="Garamond Premier Pro Caption"/>
            <w:sz w:val="22"/>
            <w:szCs w:val="22"/>
            <w:rtl w:val="0"/>
            <w:lang w:val="de-DE"/>
          </w:rPr>
          <w:delText>de. Ich habe nun den Leuten Kostgeld gegeben und bek</w:delText>
        </w:r>
      </w:del>
      <w:del w:id="5097" w:date="2023-01-13T18:26:59Z" w:author="Jan Groh">
        <w:r>
          <w:rPr>
            <w:rFonts w:ascii="Garamond Premier Pro Caption" w:hAnsi="Garamond Premier Pro Caption" w:hint="default"/>
            <w:sz w:val="22"/>
            <w:szCs w:val="22"/>
            <w:rtl w:val="0"/>
          </w:rPr>
          <w:delText>ü</w:delText>
        </w:r>
      </w:del>
      <w:del w:id="5098" w:date="2023-01-13T18:26:59Z" w:author="Jan Groh">
        <w:r>
          <w:rPr>
            <w:rFonts w:ascii="Garamond Premier Pro Caption" w:hAnsi="Garamond Premier Pro Caption"/>
            <w:sz w:val="22"/>
            <w:szCs w:val="22"/>
            <w:rtl w:val="0"/>
            <w:lang w:val="de-DE"/>
          </w:rPr>
          <w:delText>mmere mich um nichts. Am Freitag war ich bei dem Vater in Jena, er war der besten Laune und wegen des Essens sehr zufrieden; um 8 Uhr abends war ich zu Hause. Wolf befindet sich wohl, es wird f</w:delText>
        </w:r>
      </w:del>
      <w:del w:id="5099" w:date="2023-01-13T18:26:59Z" w:author="Jan Groh">
        <w:r>
          <w:rPr>
            <w:rFonts w:ascii="Garamond Premier Pro Caption" w:hAnsi="Garamond Premier Pro Caption" w:hint="default"/>
            <w:sz w:val="22"/>
            <w:szCs w:val="22"/>
            <w:rtl w:val="0"/>
          </w:rPr>
          <w:delText>ü</w:delText>
        </w:r>
      </w:del>
      <w:del w:id="5100" w:date="2023-01-13T18:26:59Z" w:author="Jan Groh">
        <w:r>
          <w:rPr>
            <w:rFonts w:ascii="Garamond Premier Pro Caption" w:hAnsi="Garamond Premier Pro Caption"/>
            <w:sz w:val="22"/>
            <w:szCs w:val="22"/>
            <w:rtl w:val="0"/>
            <w:lang w:val="de-DE"/>
          </w:rPr>
          <w:delText>r ihn alle Tage ein Pfund Rindfleisch gekocht, wovon er seine Suppe erh</w:delText>
        </w:r>
      </w:del>
      <w:del w:id="5101" w:date="2023-01-13T18:26:59Z" w:author="Jan Groh">
        <w:r>
          <w:rPr>
            <w:rFonts w:ascii="Garamond Premier Pro Caption" w:hAnsi="Garamond Premier Pro Caption" w:hint="default"/>
            <w:sz w:val="22"/>
            <w:szCs w:val="22"/>
            <w:rtl w:val="0"/>
          </w:rPr>
          <w:delText>ä</w:delText>
        </w:r>
      </w:del>
      <w:del w:id="5102" w:date="2023-01-13T18:26:59Z" w:author="Jan Groh">
        <w:r>
          <w:rPr>
            <w:rFonts w:ascii="Garamond Premier Pro Caption" w:hAnsi="Garamond Premier Pro Caption"/>
            <w:sz w:val="22"/>
            <w:szCs w:val="22"/>
            <w:rtl w:val="0"/>
          </w:rPr>
          <w:delText>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03" w:date="2023-01-13T18:26:59Z" w:author="Jan Groh"/>
          <w:rFonts w:ascii="Garamond Premier Pro Caption" w:cs="Garamond Premier Pro Caption" w:hAnsi="Garamond Premier Pro Caption" w:eastAsia="Garamond Premier Pro Caption"/>
          <w:sz w:val="22"/>
          <w:szCs w:val="22"/>
        </w:rPr>
      </w:pPr>
      <w:del w:id="5104" w:date="2023-01-13T18:26:59Z" w:author="Jan Groh">
        <w:r>
          <w:rPr>
            <w:rFonts w:ascii="Garamond Premier Pro Caption" w:hAnsi="Garamond Premier Pro Caption"/>
            <w:sz w:val="22"/>
            <w:szCs w:val="22"/>
            <w:rtl w:val="0"/>
            <w:lang w:val="de-DE"/>
          </w:rPr>
          <w:delText>Die Trauer f</w:delText>
        </w:r>
      </w:del>
      <w:del w:id="5105" w:date="2023-01-13T18:26:59Z" w:author="Jan Groh">
        <w:r>
          <w:rPr>
            <w:rFonts w:ascii="Garamond Premier Pro Caption" w:hAnsi="Garamond Premier Pro Caption" w:hint="default"/>
            <w:sz w:val="22"/>
            <w:szCs w:val="22"/>
            <w:rtl w:val="0"/>
          </w:rPr>
          <w:delText>ü</w:delText>
        </w:r>
      </w:del>
      <w:del w:id="5106" w:date="2023-01-13T18:26:59Z" w:author="Jan Groh">
        <w:r>
          <w:rPr>
            <w:rFonts w:ascii="Garamond Premier Pro Caption" w:hAnsi="Garamond Premier Pro Caption"/>
            <w:sz w:val="22"/>
            <w:szCs w:val="22"/>
            <w:rtl w:val="0"/>
            <w:lang w:val="de-DE"/>
          </w:rPr>
          <w:delText>r die Landgr</w:delText>
        </w:r>
      </w:del>
      <w:del w:id="5107" w:date="2023-01-13T18:26:59Z" w:author="Jan Groh">
        <w:r>
          <w:rPr>
            <w:rFonts w:ascii="Garamond Premier Pro Caption" w:hAnsi="Garamond Premier Pro Caption" w:hint="default"/>
            <w:sz w:val="22"/>
            <w:szCs w:val="22"/>
            <w:rtl w:val="0"/>
          </w:rPr>
          <w:delText>ä</w:delText>
        </w:r>
      </w:del>
      <w:del w:id="5108" w:date="2023-01-13T18:26:59Z" w:author="Jan Groh">
        <w:r>
          <w:rPr>
            <w:rFonts w:ascii="Garamond Premier Pro Caption" w:hAnsi="Garamond Premier Pro Caption"/>
            <w:sz w:val="22"/>
            <w:szCs w:val="22"/>
            <w:rtl w:val="0"/>
            <w:lang w:val="de-DE"/>
          </w:rPr>
          <w:delText>fin von Homburg dauert drei Monate;</w:delText>
        </w:r>
      </w:del>
      <w:del w:id="5109" w:date="2023-01-13T18:26:59Z" w:author="Jan Groh">
        <w:r>
          <w:rPr>
            <w:rFonts w:ascii="Garamond Premier Pro Caption" w:hAnsi="Garamond Premier Pro Caption"/>
            <w:sz w:val="22"/>
            <w:szCs w:val="22"/>
            <w:rtl w:val="0"/>
            <w:lang w:val="de-DE"/>
          </w:rPr>
          <w:delText xml:space="preserve"> </w:delText>
        </w:r>
      </w:del>
      <w:del w:id="5110" w:date="2023-01-13T18:26:59Z" w:author="Jan Groh">
        <w:r>
          <w:rPr>
            <w:rFonts w:ascii="Garamond Premier Pro Caption" w:hAnsi="Garamond Premier Pro Caption"/>
            <w:sz w:val="22"/>
            <w:szCs w:val="22"/>
            <w:rtl w:val="0"/>
            <w:lang w:val="de-DE"/>
          </w:rPr>
          <w:delText>ich bedaure Dein schwarzes Kleid.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11" w:date="2023-01-13T18:26:59Z" w:author="Jan Groh"/>
          <w:rFonts w:ascii="Garamond Premier Pro Caption" w:cs="Garamond Premier Pro Caption" w:hAnsi="Garamond Premier Pro Caption" w:eastAsia="Garamond Premier Pro Caption"/>
          <w:sz w:val="22"/>
          <w:szCs w:val="22"/>
        </w:rPr>
      </w:pPr>
      <w:del w:id="5112" w:date="2023-01-13T18:26:59Z" w:author="Jan Groh">
        <w:r>
          <w:rPr>
            <w:rFonts w:ascii="Garamond Premier Pro Caption" w:hAnsi="Garamond Premier Pro Caption"/>
            <w:sz w:val="22"/>
            <w:szCs w:val="22"/>
            <w:rtl w:val="0"/>
            <w:lang w:val="de-DE"/>
          </w:rPr>
          <w:delText>Die Tante bitte zum herzlichsten zu gr</w:delText>
        </w:r>
      </w:del>
      <w:del w:id="5113" w:date="2023-01-13T18:26:59Z" w:author="Jan Groh">
        <w:r>
          <w:rPr>
            <w:rFonts w:ascii="Garamond Premier Pro Caption" w:hAnsi="Garamond Premier Pro Caption" w:hint="default"/>
            <w:sz w:val="22"/>
            <w:szCs w:val="22"/>
            <w:rtl w:val="0"/>
            <w:lang w:val="de-DE"/>
          </w:rPr>
          <w:delText>üß</w:delText>
        </w:r>
      </w:del>
      <w:del w:id="5114" w:date="2023-01-13T18:26:59Z" w:author="Jan Groh">
        <w:r>
          <w:rPr>
            <w:rFonts w:ascii="Garamond Premier Pro Caption" w:hAnsi="Garamond Premier Pro Caption"/>
            <w:sz w:val="22"/>
            <w:szCs w:val="22"/>
            <w:rtl w:val="0"/>
            <w:lang w:val="de-DE"/>
          </w:rPr>
          <w:delText>en, so auch die Mutter und Ulriken, und, wenn es Gelegenheit gibt, meine Dessauer Bekannten. Die Tasse der Gro</w:delText>
        </w:r>
      </w:del>
      <w:del w:id="5115" w:date="2023-01-13T18:26:59Z" w:author="Jan Groh">
        <w:r>
          <w:rPr>
            <w:rFonts w:ascii="Garamond Premier Pro Caption" w:hAnsi="Garamond Premier Pro Caption" w:hint="default"/>
            <w:sz w:val="22"/>
            <w:szCs w:val="22"/>
            <w:rtl w:val="0"/>
            <w:lang w:val="de-DE"/>
          </w:rPr>
          <w:delText>ß</w:delText>
        </w:r>
      </w:del>
      <w:del w:id="5116" w:date="2023-01-13T18:26:59Z" w:author="Jan Groh">
        <w:r>
          <w:rPr>
            <w:rFonts w:ascii="Garamond Premier Pro Caption" w:hAnsi="Garamond Premier Pro Caption"/>
            <w:sz w:val="22"/>
            <w:szCs w:val="22"/>
            <w:rtl w:val="0"/>
            <w:lang w:val="de-DE"/>
          </w:rPr>
          <w:delText>mutter geht mit der heutigen fahrenden Post eingepackt ab. Walthern k</w:delText>
        </w:r>
      </w:del>
      <w:del w:id="5117" w:date="2023-01-13T18:26:59Z" w:author="Jan Groh">
        <w:r>
          <w:rPr>
            <w:rFonts w:ascii="Garamond Premier Pro Caption" w:hAnsi="Garamond Premier Pro Caption" w:hint="default"/>
            <w:sz w:val="22"/>
            <w:szCs w:val="22"/>
            <w:rtl w:val="0"/>
          </w:rPr>
          <w:delText>ü</w:delText>
        </w:r>
      </w:del>
      <w:del w:id="5118" w:date="2023-01-13T18:26:59Z" w:author="Jan Groh">
        <w:r>
          <w:rPr>
            <w:rFonts w:ascii="Garamond Premier Pro Caption" w:hAnsi="Garamond Premier Pro Caption"/>
            <w:sz w:val="22"/>
            <w:szCs w:val="22"/>
            <w:rtl w:val="0"/>
            <w:lang w:val="de-DE"/>
          </w:rPr>
          <w:delText>sse tausendmal von mir.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19" w:date="2023-01-13T18:26:59Z" w:author="Jan Groh"/>
          <w:rFonts w:ascii="Garamond Premier Pro Italic" w:cs="Garamond Premier Pro Italic" w:hAnsi="Garamond Premier Pro Italic" w:eastAsia="Garamond Premier Pro Italic"/>
          <w:sz w:val="22"/>
          <w:szCs w:val="22"/>
        </w:rPr>
      </w:pPr>
      <w:del w:id="5120" w:date="2023-01-13T18:26:59Z" w:author="Jan Groh">
        <w:r>
          <w:rPr>
            <w:rFonts w:ascii="Garamond Premier Pro Italic" w:hAnsi="Garamond Premier Pro Italic"/>
            <w:sz w:val="22"/>
            <w:szCs w:val="22"/>
            <w:rtl w:val="0"/>
            <w:lang w:val="de-DE"/>
          </w:rPr>
          <w:delText>d. 23sten Sept. 1821.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21" w:date="2023-01-13T18:26:59Z" w:author="Jan Groh"/>
          <w:rFonts w:ascii="Garamond Premier Pro Italic" w:cs="Garamond Premier Pro Italic" w:hAnsi="Garamond Premier Pro Italic" w:eastAsia="Garamond Premier Pro Italic"/>
          <w:sz w:val="22"/>
          <w:szCs w:val="22"/>
        </w:rPr>
      </w:pPr>
      <w:del w:id="5122" w:date="2023-01-13T18:26:59Z" w:author="Jan Groh">
        <w:r>
          <w:rPr>
            <w:rFonts w:ascii="Garamond Premier Pro Italic" w:hAnsi="Garamond Premier Pro Italic"/>
            <w:sz w:val="22"/>
            <w:szCs w:val="22"/>
            <w:rtl w:val="0"/>
            <w:lang w:val="de-DE"/>
          </w:rPr>
          <w:delText>Dein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23" w:date="2023-01-13T18:26:59Z" w:author="Jan Groh"/>
          <w:rFonts w:ascii="Garamond Premier Pro Caption" w:cs="Garamond Premier Pro Caption" w:hAnsi="Garamond Premier Pro Caption" w:eastAsia="Garamond Premier Pro Caption"/>
          <w:sz w:val="22"/>
          <w:szCs w:val="22"/>
        </w:rPr>
      </w:pPr>
      <w:del w:id="5124" w:date="2023-01-13T18:26:59Z" w:author="Jan Groh">
        <w:r>
          <w:rPr>
            <w:rFonts w:ascii="Garamond Premier Pro Caption" w:hAnsi="Garamond Premier Pro Caption"/>
            <w:sz w:val="22"/>
            <w:szCs w:val="22"/>
            <w:rtl w:val="0"/>
            <w:lang w:val="da-DK"/>
          </w:rPr>
          <w:delText>Adele gr</w:delText>
        </w:r>
      </w:del>
      <w:del w:id="5125" w:date="2023-01-13T18:26:59Z" w:author="Jan Groh">
        <w:r>
          <w:rPr>
            <w:rFonts w:ascii="Garamond Premier Pro Caption" w:hAnsi="Garamond Premier Pro Caption" w:hint="default"/>
            <w:sz w:val="22"/>
            <w:szCs w:val="22"/>
            <w:rtl w:val="0"/>
            <w:lang w:val="de-DE"/>
          </w:rPr>
          <w:delText>üß</w:delText>
        </w:r>
      </w:del>
      <w:del w:id="5126" w:date="2023-01-13T18:26:59Z" w:author="Jan Groh">
        <w:r>
          <w:rPr>
            <w:rFonts w:ascii="Garamond Premier Pro Caption" w:hAnsi="Garamond Premier Pro Caption"/>
            <w:sz w:val="22"/>
            <w:szCs w:val="22"/>
            <w:rtl w:val="0"/>
            <w:lang w:val="de-DE"/>
          </w:rPr>
          <w:delText>t sch</w:delText>
        </w:r>
      </w:del>
      <w:del w:id="5127" w:date="2023-01-13T18:26:59Z" w:author="Jan Groh">
        <w:r>
          <w:rPr>
            <w:rFonts w:ascii="Garamond Premier Pro Caption" w:hAnsi="Garamond Premier Pro Caption" w:hint="default"/>
            <w:sz w:val="22"/>
            <w:szCs w:val="22"/>
            <w:rtl w:val="0"/>
            <w:lang w:val="sv-SE"/>
          </w:rPr>
          <w:delText>ö</w:delText>
        </w:r>
      </w:del>
      <w:del w:id="5128" w:date="2023-01-13T18:26:59Z" w:author="Jan Groh">
        <w:r>
          <w:rPr>
            <w:rFonts w:ascii="Garamond Premier Pro Caption" w:hAnsi="Garamond Premier Pro Caption"/>
            <w:sz w:val="22"/>
            <w:szCs w:val="22"/>
            <w:rtl w:val="0"/>
            <w:lang w:val="de-DE"/>
          </w:rPr>
          <w:delText>nstens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2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30" w:date="2023-01-13T18:26:59Z" w:author="Jan Groh"/>
          <w:rFonts w:ascii="Garamond Premier Pro Italic" w:cs="Garamond Premier Pro Italic" w:hAnsi="Garamond Premier Pro Italic" w:eastAsia="Garamond Premier Pro Italic"/>
          <w:sz w:val="22"/>
          <w:szCs w:val="22"/>
        </w:rPr>
      </w:pPr>
      <w:del w:id="5131" w:date="2023-01-13T18:26:59Z" w:author="Jan Groh">
        <w:r>
          <w:rPr>
            <w:rFonts w:ascii="Garamond Premier Pro Italic" w:hAnsi="Garamond Premier Pro Italic"/>
            <w:sz w:val="22"/>
            <w:szCs w:val="22"/>
            <w:rtl w:val="0"/>
            <w:lang w:val="de-DE"/>
          </w:rPr>
          <w:delText>Weimar, d. 26sten Sept. 1821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32" w:date="2023-01-13T18:26:59Z" w:author="Jan Groh"/>
          <w:rFonts w:ascii="Garamond Premier Pro Caption" w:cs="Garamond Premier Pro Caption" w:hAnsi="Garamond Premier Pro Caption" w:eastAsia="Garamond Premier Pro Caption"/>
          <w:sz w:val="22"/>
          <w:szCs w:val="22"/>
        </w:rPr>
      </w:pPr>
      <w:del w:id="5133" w:date="2023-01-13T18:26:59Z" w:author="Jan Groh">
        <w:r>
          <w:rPr>
            <w:rFonts w:ascii="Garamond Premier Pro Caption" w:hAnsi="Garamond Premier Pro Caption"/>
            <w:sz w:val="22"/>
            <w:szCs w:val="22"/>
            <w:rtl w:val="0"/>
            <w:lang w:val="de-DE"/>
          </w:rPr>
          <w:delText>Liebe gute Frau!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34" w:date="2023-01-13T18:26:59Z" w:author="Jan Groh"/>
          <w:rFonts w:ascii="Garamond Premier Pro Caption" w:cs="Garamond Premier Pro Caption" w:hAnsi="Garamond Premier Pro Caption" w:eastAsia="Garamond Premier Pro Caption"/>
          <w:sz w:val="22"/>
          <w:szCs w:val="22"/>
        </w:rPr>
      </w:pPr>
      <w:del w:id="5135" w:date="2023-01-13T18:26:59Z" w:author="Jan Groh">
        <w:r>
          <w:rPr>
            <w:rFonts w:ascii="Garamond Premier Pro Caption" w:hAnsi="Garamond Premier Pro Caption"/>
            <w:sz w:val="22"/>
            <w:szCs w:val="22"/>
            <w:rtl w:val="0"/>
            <w:lang w:val="de-DE"/>
          </w:rPr>
          <w:delText>Deinen Brief mit den Ballkleidw</w:delText>
        </w:r>
      </w:del>
      <w:del w:id="5136" w:date="2023-01-13T18:26:59Z" w:author="Jan Groh">
        <w:r>
          <w:rPr>
            <w:rFonts w:ascii="Garamond Premier Pro Caption" w:hAnsi="Garamond Premier Pro Caption" w:hint="default"/>
            <w:sz w:val="22"/>
            <w:szCs w:val="22"/>
            <w:rtl w:val="0"/>
          </w:rPr>
          <w:delText>ü</w:delText>
        </w:r>
      </w:del>
      <w:del w:id="5137" w:date="2023-01-13T18:26:59Z" w:author="Jan Groh">
        <w:r>
          <w:rPr>
            <w:rFonts w:ascii="Garamond Premier Pro Caption" w:hAnsi="Garamond Premier Pro Caption"/>
            <w:sz w:val="22"/>
            <w:szCs w:val="22"/>
            <w:rtl w:val="0"/>
            <w:lang w:val="de-DE"/>
          </w:rPr>
          <w:delText>nschen habe gestern erhalten, und da heute die fahrende Post geht, so sende alles, was Du verlangst; nur hat die B</w:delText>
        </w:r>
      </w:del>
      <w:del w:id="5138" w:date="2023-01-13T18:26:59Z" w:author="Jan Groh">
        <w:r>
          <w:rPr>
            <w:rFonts w:ascii="Garamond Premier Pro Caption" w:hAnsi="Garamond Premier Pro Caption" w:hint="default"/>
            <w:sz w:val="22"/>
            <w:szCs w:val="22"/>
            <w:rtl w:val="0"/>
            <w:lang w:val="sv-SE"/>
          </w:rPr>
          <w:delText>ö</w:delText>
        </w:r>
      </w:del>
      <w:del w:id="5139" w:date="2023-01-13T18:26:59Z" w:author="Jan Groh">
        <w:r>
          <w:rPr>
            <w:rFonts w:ascii="Garamond Premier Pro Caption" w:hAnsi="Garamond Premier Pro Caption"/>
            <w:sz w:val="22"/>
            <w:szCs w:val="22"/>
            <w:rtl w:val="0"/>
            <w:lang w:val="de-DE"/>
          </w:rPr>
          <w:delText>kern eine geschmackvolle Garnierung fertigen wollen; ich w</w:delText>
        </w:r>
      </w:del>
      <w:del w:id="5140" w:date="2023-01-13T18:26:59Z" w:author="Jan Groh">
        <w:r>
          <w:rPr>
            <w:rFonts w:ascii="Garamond Premier Pro Caption" w:hAnsi="Garamond Premier Pro Caption" w:hint="default"/>
            <w:sz w:val="22"/>
            <w:szCs w:val="22"/>
            <w:rtl w:val="0"/>
          </w:rPr>
          <w:delText>ü</w:delText>
        </w:r>
      </w:del>
      <w:del w:id="5141" w:date="2023-01-13T18:26:59Z" w:author="Jan Groh">
        <w:r>
          <w:rPr>
            <w:rFonts w:ascii="Garamond Premier Pro Caption" w:hAnsi="Garamond Premier Pro Caption"/>
            <w:sz w:val="22"/>
            <w:szCs w:val="22"/>
            <w:rtl w:val="0"/>
            <w:lang w:val="de-DE"/>
          </w:rPr>
          <w:delText>nsche, da</w:delText>
        </w:r>
      </w:del>
      <w:del w:id="5142" w:date="2023-01-13T18:26:59Z" w:author="Jan Groh">
        <w:r>
          <w:rPr>
            <w:rFonts w:ascii="Garamond Premier Pro Caption" w:hAnsi="Garamond Premier Pro Caption" w:hint="default"/>
            <w:sz w:val="22"/>
            <w:szCs w:val="22"/>
            <w:rtl w:val="0"/>
            <w:lang w:val="de-DE"/>
          </w:rPr>
          <w:delText xml:space="preserve">ß </w:delText>
        </w:r>
      </w:del>
      <w:del w:id="5143" w:date="2023-01-13T18:26:59Z" w:author="Jan Groh">
        <w:r>
          <w:rPr>
            <w:rFonts w:ascii="Garamond Premier Pro Caption" w:hAnsi="Garamond Premier Pro Caption"/>
            <w:sz w:val="22"/>
            <w:szCs w:val="22"/>
            <w:rtl w:val="0"/>
            <w:lang w:val="de-DE"/>
          </w:rPr>
          <w:delText>sie Deinen Beifall haben m</w:delText>
        </w:r>
      </w:del>
      <w:del w:id="5144" w:date="2023-01-13T18:26:59Z" w:author="Jan Groh">
        <w:r>
          <w:rPr>
            <w:rFonts w:ascii="Garamond Premier Pro Caption" w:hAnsi="Garamond Premier Pro Caption" w:hint="default"/>
            <w:sz w:val="22"/>
            <w:szCs w:val="22"/>
            <w:rtl w:val="0"/>
            <w:lang w:val="sv-SE"/>
          </w:rPr>
          <w:delText>ö</w:delText>
        </w:r>
      </w:del>
      <w:del w:id="5145" w:date="2023-01-13T18:26:59Z" w:author="Jan Groh">
        <w:r>
          <w:rPr>
            <w:rFonts w:ascii="Garamond Premier Pro Caption" w:hAnsi="Garamond Premier Pro Caption"/>
            <w:sz w:val="22"/>
            <w:szCs w:val="22"/>
            <w:rtl w:val="0"/>
            <w:lang w:val="de-DE"/>
          </w:rPr>
          <w:delText>ge. Nur scheint mir der Ausdruck in Deinem Briefe dunkel, da</w:delText>
        </w:r>
      </w:del>
      <w:del w:id="5146" w:date="2023-01-13T18:26:59Z" w:author="Jan Groh">
        <w:r>
          <w:rPr>
            <w:rFonts w:ascii="Garamond Premier Pro Caption" w:hAnsi="Garamond Premier Pro Caption" w:hint="default"/>
            <w:sz w:val="22"/>
            <w:szCs w:val="22"/>
            <w:rtl w:val="0"/>
            <w:lang w:val="de-DE"/>
          </w:rPr>
          <w:delText xml:space="preserve">ß </w:delText>
        </w:r>
      </w:del>
      <w:del w:id="5147" w:date="2023-01-13T18:26:59Z" w:author="Jan Groh">
        <w:r>
          <w:rPr>
            <w:rFonts w:ascii="Garamond Premier Pro Caption" w:hAnsi="Garamond Premier Pro Caption"/>
            <w:sz w:val="22"/>
            <w:szCs w:val="22"/>
            <w:rtl w:val="0"/>
            <w:lang w:val="de-DE"/>
          </w:rPr>
          <w:delText>Du schreibst: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48" w:date="2023-01-13T18:26:59Z" w:author="Jan Groh"/>
          <w:rFonts w:ascii="Garamond Premier Pro Caption" w:cs="Garamond Premier Pro Caption" w:hAnsi="Garamond Premier Pro Caption" w:eastAsia="Garamond Premier Pro Caption"/>
          <w:sz w:val="22"/>
          <w:szCs w:val="22"/>
        </w:rPr>
      </w:pPr>
      <w:del w:id="5149" w:date="2023-01-13T18:26:59Z" w:author="Jan Groh">
        <w:r>
          <w:rPr>
            <w:rFonts w:ascii="Garamond Premier Pro Caption" w:hAnsi="Garamond Premier Pro Caption" w:hint="default"/>
            <w:sz w:val="22"/>
            <w:szCs w:val="22"/>
            <w:rtl w:val="0"/>
            <w:lang w:val="it-IT"/>
          </w:rPr>
          <w:delText>»</w:delText>
        </w:r>
      </w:del>
      <w:del w:id="5150" w:date="2023-01-13T18:26:59Z" w:author="Jan Groh">
        <w:r>
          <w:rPr>
            <w:rFonts w:ascii="Garamond Premier Pro Caption" w:hAnsi="Garamond Premier Pro Caption"/>
            <w:sz w:val="22"/>
            <w:szCs w:val="22"/>
            <w:rtl w:val="0"/>
            <w:lang w:val="de-DE"/>
          </w:rPr>
          <w:delText>Sollte die B</w:delText>
        </w:r>
      </w:del>
      <w:del w:id="5151" w:date="2023-01-13T18:26:59Z" w:author="Jan Groh">
        <w:r>
          <w:rPr>
            <w:rFonts w:ascii="Garamond Premier Pro Caption" w:hAnsi="Garamond Premier Pro Caption" w:hint="default"/>
            <w:sz w:val="22"/>
            <w:szCs w:val="22"/>
            <w:rtl w:val="0"/>
            <w:lang w:val="sv-SE"/>
          </w:rPr>
          <w:delText>ö</w:delText>
        </w:r>
      </w:del>
      <w:del w:id="5152" w:date="2023-01-13T18:26:59Z" w:author="Jan Groh">
        <w:r>
          <w:rPr>
            <w:rFonts w:ascii="Garamond Premier Pro Caption" w:hAnsi="Garamond Premier Pro Caption"/>
            <w:sz w:val="22"/>
            <w:szCs w:val="22"/>
            <w:rtl w:val="0"/>
            <w:lang w:val="de-DE"/>
          </w:rPr>
          <w:delText>kerin mir keine durchbrochenen Str</w:delText>
        </w:r>
      </w:del>
      <w:del w:id="5153" w:date="2023-01-13T18:26:59Z" w:author="Jan Groh">
        <w:r>
          <w:rPr>
            <w:rFonts w:ascii="Garamond Premier Pro Caption" w:hAnsi="Garamond Premier Pro Caption" w:hint="default"/>
            <w:sz w:val="22"/>
            <w:szCs w:val="22"/>
            <w:rtl w:val="0"/>
          </w:rPr>
          <w:delText>ü</w:delText>
        </w:r>
      </w:del>
      <w:del w:id="5154" w:date="2023-01-13T18:26:59Z" w:author="Jan Groh">
        <w:r>
          <w:rPr>
            <w:rFonts w:ascii="Garamond Premier Pro Caption" w:hAnsi="Garamond Premier Pro Caption"/>
            <w:sz w:val="22"/>
            <w:szCs w:val="22"/>
            <w:rtl w:val="0"/>
            <w:lang w:val="de-DE"/>
          </w:rPr>
          <w:delText>mpfe gegeben haben, so bitte um welche</w:delText>
        </w:r>
      </w:del>
      <w:del w:id="5155" w:date="2023-01-13T18:26:59Z" w:author="Jan Groh">
        <w:r>
          <w:rPr>
            <w:rFonts w:ascii="Garamond Premier Pro Caption" w:hAnsi="Garamond Premier Pro Caption" w:hint="default"/>
            <w:sz w:val="22"/>
            <w:szCs w:val="22"/>
            <w:rtl w:val="0"/>
            <w:lang w:val="fr-FR"/>
          </w:rPr>
          <w:delText>«</w:delText>
        </w:r>
      </w:del>
      <w:del w:id="5156" w:date="2023-01-13T18:26:59Z" w:author="Jan Groh">
        <w:r>
          <w:rPr>
            <w:rFonts w:ascii="Garamond Premier Pro Caption" w:hAnsi="Garamond Premier Pro Caption"/>
            <w:sz w:val="22"/>
            <w:szCs w:val="22"/>
            <w:rtl w:val="0"/>
            <w:lang w:val="de-DE"/>
          </w:rPr>
          <w:delText>; hieraus scheint hervorzugehen, da</w:delText>
        </w:r>
      </w:del>
      <w:del w:id="5157" w:date="2023-01-13T18:26:59Z" w:author="Jan Groh">
        <w:r>
          <w:rPr>
            <w:rFonts w:ascii="Garamond Premier Pro Caption" w:hAnsi="Garamond Premier Pro Caption" w:hint="default"/>
            <w:sz w:val="22"/>
            <w:szCs w:val="22"/>
            <w:rtl w:val="0"/>
            <w:lang w:val="de-DE"/>
          </w:rPr>
          <w:delText xml:space="preserve">ß </w:delText>
        </w:r>
      </w:del>
      <w:del w:id="5158" w:date="2023-01-13T18:26:59Z" w:author="Jan Groh">
        <w:r>
          <w:rPr>
            <w:rFonts w:ascii="Garamond Premier Pro Caption" w:hAnsi="Garamond Premier Pro Caption"/>
            <w:sz w:val="22"/>
            <w:szCs w:val="22"/>
            <w:rtl w:val="0"/>
            <w:lang w:val="de-DE"/>
          </w:rPr>
          <w:delText>Du den Koffer noch gar nicht ausgepackt hast, sonst m</w:delText>
        </w:r>
      </w:del>
      <w:del w:id="5159" w:date="2023-01-13T18:26:59Z" w:author="Jan Groh">
        <w:r>
          <w:rPr>
            <w:rFonts w:ascii="Garamond Premier Pro Caption" w:hAnsi="Garamond Premier Pro Caption" w:hint="default"/>
            <w:sz w:val="22"/>
            <w:szCs w:val="22"/>
            <w:rtl w:val="0"/>
            <w:lang w:val="de-DE"/>
          </w:rPr>
          <w:delText>üß</w:delText>
        </w:r>
      </w:del>
      <w:del w:id="5160" w:date="2023-01-13T18:26:59Z" w:author="Jan Groh">
        <w:r>
          <w:rPr>
            <w:rFonts w:ascii="Garamond Premier Pro Caption" w:hAnsi="Garamond Premier Pro Caption"/>
            <w:sz w:val="22"/>
            <w:szCs w:val="22"/>
            <w:rtl w:val="0"/>
            <w:lang w:val="de-DE"/>
          </w:rPr>
          <w:delText>test Du es ja bestimmt wissen; so behauptet auch die B</w:delText>
        </w:r>
      </w:del>
      <w:del w:id="5161" w:date="2023-01-13T18:26:59Z" w:author="Jan Groh">
        <w:r>
          <w:rPr>
            <w:rFonts w:ascii="Garamond Premier Pro Caption" w:hAnsi="Garamond Premier Pro Caption" w:hint="default"/>
            <w:sz w:val="22"/>
            <w:szCs w:val="22"/>
            <w:rtl w:val="0"/>
            <w:lang w:val="sv-SE"/>
          </w:rPr>
          <w:delText>ö</w:delText>
        </w:r>
      </w:del>
      <w:del w:id="5162" w:date="2023-01-13T18:26:59Z" w:author="Jan Groh">
        <w:r>
          <w:rPr>
            <w:rFonts w:ascii="Garamond Premier Pro Caption" w:hAnsi="Garamond Premier Pro Caption"/>
            <w:sz w:val="22"/>
            <w:szCs w:val="22"/>
            <w:rtl w:val="0"/>
            <w:lang w:val="de-DE"/>
          </w:rPr>
          <w:delText>kern, da</w:delText>
        </w:r>
      </w:del>
      <w:del w:id="5163" w:date="2023-01-13T18:26:59Z" w:author="Jan Groh">
        <w:r>
          <w:rPr>
            <w:rFonts w:ascii="Garamond Premier Pro Caption" w:hAnsi="Garamond Premier Pro Caption" w:hint="default"/>
            <w:sz w:val="22"/>
            <w:szCs w:val="22"/>
            <w:rtl w:val="0"/>
            <w:lang w:val="de-DE"/>
          </w:rPr>
          <w:delText xml:space="preserve">ß </w:delText>
        </w:r>
      </w:del>
      <w:del w:id="5164" w:date="2023-01-13T18:26:59Z" w:author="Jan Groh">
        <w:r>
          <w:rPr>
            <w:rFonts w:ascii="Garamond Premier Pro Caption" w:hAnsi="Garamond Premier Pro Caption"/>
            <w:sz w:val="22"/>
            <w:szCs w:val="22"/>
            <w:rtl w:val="0"/>
            <w:lang w:val="de-DE"/>
          </w:rPr>
          <w:delText>Adele den Perlenkamm eingepackt habe; das mu</w:delText>
        </w:r>
      </w:del>
      <w:del w:id="5165" w:date="2023-01-13T18:26:59Z" w:author="Jan Groh">
        <w:r>
          <w:rPr>
            <w:rFonts w:ascii="Garamond Premier Pro Caption" w:hAnsi="Garamond Premier Pro Caption" w:hint="default"/>
            <w:sz w:val="22"/>
            <w:szCs w:val="22"/>
            <w:rtl w:val="0"/>
            <w:lang w:val="de-DE"/>
          </w:rPr>
          <w:delText xml:space="preserve">ß </w:delText>
        </w:r>
      </w:del>
      <w:del w:id="5166" w:date="2023-01-13T18:26:59Z" w:author="Jan Groh">
        <w:r>
          <w:rPr>
            <w:rFonts w:ascii="Garamond Premier Pro Caption" w:hAnsi="Garamond Premier Pro Caption"/>
            <w:sz w:val="22"/>
            <w:szCs w:val="22"/>
            <w:rtl w:val="0"/>
            <w:lang w:val="de-DE"/>
          </w:rPr>
          <w:delText>sich alles zeigen.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6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6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70" w:date="2023-01-13T18:26:59Z" w:author="Jan Groh"/>
          <w:rFonts w:ascii="Garamond Premier Pro Bold" w:cs="Garamond Premier Pro Bold" w:hAnsi="Garamond Premier Pro Bold" w:eastAsia="Garamond Premier Pro Bold"/>
          <w:sz w:val="22"/>
          <w:szCs w:val="22"/>
        </w:rPr>
      </w:pPr>
      <w:del w:id="5171" w:date="2023-01-05T22:57:44Z" w:author="Jan Groh">
        <w:r>
          <w:rPr>
            <w:rFonts w:ascii="Garamond Premier Pro Bold" w:hAnsi="Garamond Premier Pro Bold"/>
            <w:sz w:val="22"/>
            <w:szCs w:val="22"/>
            <w:rtl w:val="0"/>
          </w:rPr>
          <w:delText>18</w:delText>
        </w:r>
      </w:del>
      <w:del w:id="5172" w:date="2023-01-13T18:26:59Z" w:author="Jan Groh">
        <w:r>
          <w:rPr>
            <w:rFonts w:ascii="Garamond Premier Pro Bold" w:hAnsi="Garamond Premier Pro Bold"/>
            <w:sz w:val="22"/>
            <w:szCs w:val="22"/>
            <w:rtl w:val="0"/>
          </w:rPr>
          <w:delText>2</w:delText>
        </w:r>
      </w:del>
      <w:ins w:id="5173" w:date="2023-01-05T22:57:42Z" w:author="Jan Groh">
        <w:del w:id="5174" w:date="2023-01-13T18:26:59Z" w:author="Jan Groh">
          <w:r>
            <w:rPr>
              <w:rFonts w:ascii="Garamond Premier Pro Bold" w:hAnsi="Garamond Premier Pro Bold"/>
              <w:sz w:val="22"/>
              <w:szCs w:val="22"/>
              <w:rtl w:val="0"/>
              <w:lang w:val="de-DE"/>
            </w:rPr>
            <w:delText>5</w:delText>
          </w:r>
        </w:del>
      </w:ins>
      <w:del w:id="5175" w:date="2023-01-05T22:57:41Z" w:author="Jan Groh">
        <w:r>
          <w:rPr>
            <w:rFonts w:ascii="Garamond Premier Pro Bold" w:hAnsi="Garamond Premier Pro Bold"/>
            <w:sz w:val="22"/>
            <w:szCs w:val="22"/>
            <w:rtl w:val="0"/>
          </w:rPr>
          <w:delText>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76" w:date="2023-01-13T18:26:59Z" w:author="Jan Groh"/>
          <w:rFonts w:ascii="Garamond Premier Pro Caption" w:cs="Garamond Premier Pro Caption" w:hAnsi="Garamond Premier Pro Caption" w:eastAsia="Garamond Premier Pro Caption"/>
          <w:sz w:val="22"/>
          <w:szCs w:val="22"/>
        </w:rPr>
      </w:pPr>
      <w:del w:id="5177" w:date="2023-01-13T18:26:59Z" w:author="Jan Groh">
        <w:r>
          <w:rPr>
            <w:rFonts w:ascii="Garamond Premier Pro Caption" w:hAnsi="Garamond Premier Pro Caption"/>
            <w:sz w:val="22"/>
            <w:szCs w:val="22"/>
            <w:rtl w:val="0"/>
            <w:lang w:val="de-DE"/>
          </w:rPr>
          <w:delText>(</w:delText>
        </w:r>
      </w:del>
      <w:del w:id="5178" w:date="2023-01-05T22:57:54Z" w:author="Jan Groh">
        <w:r>
          <w:rPr>
            <w:rFonts w:ascii="Garamond Premier Pro Caption" w:hAnsi="Garamond Premier Pro Caption"/>
            <w:sz w:val="22"/>
            <w:szCs w:val="22"/>
            <w:rtl w:val="0"/>
            <w:lang w:val="de-DE"/>
          </w:rPr>
          <w:delText>Ottilie 25-/26-j</w:delText>
        </w:r>
      </w:del>
      <w:del w:id="5179" w:date="2023-01-05T22:57:54Z" w:author="Jan Groh">
        <w:r>
          <w:rPr>
            <w:rFonts w:ascii="Garamond Premier Pro Caption" w:hAnsi="Garamond Premier Pro Caption" w:hint="default"/>
            <w:sz w:val="22"/>
            <w:szCs w:val="22"/>
            <w:rtl w:val="0"/>
            <w:lang w:val="de-DE"/>
          </w:rPr>
          <w:delText>ä</w:delText>
        </w:r>
      </w:del>
      <w:del w:id="5180" w:date="2023-01-05T22:57:54Z" w:author="Jan Groh">
        <w:r>
          <w:rPr>
            <w:rFonts w:ascii="Garamond Premier Pro Caption" w:hAnsi="Garamond Premier Pro Caption"/>
            <w:sz w:val="22"/>
            <w:szCs w:val="22"/>
            <w:rtl w:val="0"/>
            <w:lang w:val="de-DE"/>
          </w:rPr>
          <w:delText>hrig</w:delText>
        </w:r>
      </w:del>
      <w:ins w:id="5181" w:date="2023-01-05T22:57:57Z" w:author="Jan Groh">
        <w:del w:id="5182" w:date="2023-01-13T18:26:59Z" w:author="Jan Groh">
          <w:r>
            <w:rPr>
              <w:rFonts w:ascii="Garamond Premier Pro Caption" w:hAnsi="Garamond Premier Pro Caption"/>
              <w:sz w:val="22"/>
              <w:szCs w:val="22"/>
              <w:rtl w:val="0"/>
              <w:lang w:val="de-DE"/>
            </w:rPr>
            <w:delText>1821/22</w:delText>
          </w:r>
        </w:del>
      </w:ins>
      <w:del w:id="5183"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8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86" w:date="2023-01-13T18:26:59Z" w:author="Jan Groh"/>
          <w:rFonts w:ascii="Garamond Premier Pro Italic" w:cs="Garamond Premier Pro Italic" w:hAnsi="Garamond Premier Pro Italic" w:eastAsia="Garamond Premier Pro Italic"/>
          <w:sz w:val="22"/>
          <w:szCs w:val="22"/>
        </w:rPr>
      </w:pPr>
      <w:del w:id="5187" w:date="2023-01-13T18:26:59Z" w:author="Jan Groh">
        <w:r>
          <w:rPr>
            <w:rFonts w:ascii="Garamond Premier Pro Italic" w:hAnsi="Garamond Premier Pro Italic"/>
            <w:sz w:val="22"/>
            <w:szCs w:val="22"/>
            <w:rtl w:val="0"/>
            <w:lang w:val="de-DE"/>
          </w:rPr>
          <w:delText>Aus Adele Schopenhauers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88" w:date="2023-01-13T18:26:59Z" w:author="Jan Groh"/>
          <w:rFonts w:ascii="Garamond Premier Pro Italic" w:cs="Garamond Premier Pro Italic" w:hAnsi="Garamond Premier Pro Italic" w:eastAsia="Garamond Premier Pro Italic"/>
          <w:sz w:val="22"/>
          <w:szCs w:val="22"/>
        </w:rPr>
      </w:pPr>
      <w:del w:id="5189" w:date="2023-01-13T18:26:59Z" w:author="Jan Groh">
        <w:r>
          <w:rPr>
            <w:rFonts w:ascii="Garamond Premier Pro Italic" w:hAnsi="Garamond Premier Pro Italic"/>
            <w:sz w:val="22"/>
            <w:szCs w:val="22"/>
            <w:rtl w:val="0"/>
          </w:rPr>
          <w:delText>20. M</w:delText>
        </w:r>
      </w:del>
      <w:del w:id="5190" w:date="2023-01-13T18:26:59Z" w:author="Jan Groh">
        <w:r>
          <w:rPr>
            <w:rFonts w:ascii="Garamond Premier Pro Italic" w:hAnsi="Garamond Premier Pro Italic" w:hint="default"/>
            <w:sz w:val="22"/>
            <w:szCs w:val="22"/>
            <w:rtl w:val="0"/>
          </w:rPr>
          <w:delText>ä</w:delText>
        </w:r>
      </w:del>
      <w:del w:id="5191" w:date="2023-01-13T18:26:59Z" w:author="Jan Groh">
        <w:r>
          <w:rPr>
            <w:rFonts w:ascii="Garamond Premier Pro Italic" w:hAnsi="Garamond Premier Pro Italic"/>
            <w:sz w:val="22"/>
            <w:szCs w:val="22"/>
            <w:rtl w:val="0"/>
            <w:lang w:val="de-DE"/>
          </w:rPr>
          <w:delText>rz [1822</w:delText>
        </w:r>
      </w:del>
      <w:del w:id="5192" w:date="2023-01-13T18:26:59Z" w:author="Jan Groh">
        <w:r>
          <w:rPr>
            <w:rFonts w:ascii="Garamond Premier Pro Italic" w:hAnsi="Garamond Premier Pro Italic"/>
            <w:sz w:val="22"/>
            <w:szCs w:val="22"/>
            <w:rtl w:val="0"/>
            <w:lang w:val="de-DE"/>
          </w:rPr>
          <w:delText>]</w:delText>
        </w:r>
      </w:del>
      <w:del w:id="5193" w:date="2023-01-13T18:26:59Z" w:author="Jan Groh">
        <w:r>
          <w:rPr>
            <w:rFonts w:ascii="Garamond Premier Pro Italic" w:cs="Garamond Premier Pro Italic" w:hAnsi="Garamond Premier Pro Italic" w:eastAsia="Garamond Premier Pro Italic"/>
            <w:sz w:val="22"/>
            <w:szCs w:val="22"/>
          </w:rPr>
          <w:br w:type="textWrapping"/>
        </w:r>
      </w:del>
      <w:commentRangeStart w:id="5194"/>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195" w:date="2023-01-13T18:26:59Z" w:author="Jan Groh"/>
          <w:rFonts w:ascii="Garamond Premier Pro Caption" w:cs="Garamond Premier Pro Caption" w:hAnsi="Garamond Premier Pro Caption" w:eastAsia="Garamond Premier Pro Caption"/>
          <w:sz w:val="22"/>
          <w:szCs w:val="22"/>
        </w:rPr>
      </w:pPr>
      <w:del w:id="5196" w:date="2023-01-13T18:26:59Z" w:author="Jan Groh">
        <w:r>
          <w:rPr>
            <w:rFonts w:ascii="Garamond Premier Pro Caption" w:hAnsi="Garamond Premier Pro Caption"/>
            <w:sz w:val="22"/>
            <w:szCs w:val="22"/>
            <w:rtl w:val="0"/>
            <w:lang w:val="nl-NL"/>
          </w:rPr>
          <w:delText>Baptiste</w:delText>
        </w:r>
      </w:del>
      <w:commentRangeEnd w:id="5194"/>
      <w:r>
        <w:commentReference w:id="5194"/>
      </w:r>
      <w:del w:id="5197" w:date="2023-01-13T18:26:59Z" w:author="Jan Groh">
        <w:r>
          <w:rPr>
            <w:rFonts w:ascii="Garamond Premier Pro Caption" w:cs="Garamond Premier Pro Caption" w:hAnsi="Garamond Premier Pro Caption" w:eastAsia="Garamond Premier Pro Caption"/>
            <w:sz w:val="22"/>
            <w:szCs w:val="22"/>
            <w:vertAlign w:val="superscript"/>
          </w:rPr>
          <w:footnoteReference w:id="110"/>
        </w:r>
      </w:del>
      <w:del w:id="5198" w:date="2023-01-13T18:26:59Z" w:author="Jan Groh">
        <w:r>
          <w:rPr>
            <w:rFonts w:ascii="Garamond Premier Pro Caption" w:hAnsi="Garamond Premier Pro Caption"/>
            <w:sz w:val="22"/>
            <w:szCs w:val="22"/>
            <w:rtl w:val="0"/>
            <w:lang w:val="de-DE"/>
          </w:rPr>
          <w:delText xml:space="preserve"> sah aus wie ein Ideal von </w:delText>
        </w:r>
      </w:del>
      <w:commentRangeStart w:id="5199"/>
      <w:del w:id="5200" w:date="2023-01-13T18:26:59Z" w:author="Jan Groh">
        <w:r>
          <w:rPr>
            <w:rFonts w:ascii="Garamond Premier Pro Caption" w:hAnsi="Garamond Premier Pro Caption"/>
            <w:sz w:val="22"/>
            <w:szCs w:val="22"/>
            <w:rtl w:val="0"/>
            <w:lang w:val="de-DE"/>
          </w:rPr>
          <w:delText>Franz</w:delText>
        </w:r>
      </w:del>
      <w:commentRangeEnd w:id="5199"/>
      <w:r>
        <w:commentReference w:id="5199"/>
      </w:r>
      <w:del w:id="5201" w:date="2023-01-13T18:26:59Z" w:author="Jan Groh">
        <w:r>
          <w:rPr>
            <w:rFonts w:ascii="Garamond Premier Pro Caption" w:hAnsi="Garamond Premier Pro Caption"/>
            <w:sz w:val="22"/>
            <w:szCs w:val="22"/>
            <w:rtl w:val="0"/>
            <w:lang w:val="de-DE"/>
          </w:rPr>
          <w:delText>. Nie sah ich beweglichere Z</w:delText>
        </w:r>
      </w:del>
      <w:del w:id="5202" w:date="2023-01-13T18:26:59Z" w:author="Jan Groh">
        <w:r>
          <w:rPr>
            <w:rFonts w:ascii="Garamond Premier Pro Caption" w:hAnsi="Garamond Premier Pro Caption" w:hint="default"/>
            <w:sz w:val="22"/>
            <w:szCs w:val="22"/>
            <w:rtl w:val="0"/>
          </w:rPr>
          <w:delText>ü</w:delText>
        </w:r>
      </w:del>
      <w:del w:id="5203" w:date="2023-01-13T18:26:59Z" w:author="Jan Groh">
        <w:r>
          <w:rPr>
            <w:rFonts w:ascii="Garamond Premier Pro Caption" w:hAnsi="Garamond Premier Pro Caption"/>
            <w:sz w:val="22"/>
            <w:szCs w:val="22"/>
            <w:rtl w:val="0"/>
            <w:lang w:val="de-DE"/>
          </w:rPr>
          <w:delText>ge, nie eine gr</w:delText>
        </w:r>
      </w:del>
      <w:del w:id="5204" w:date="2023-01-13T18:26:59Z" w:author="Jan Groh">
        <w:r>
          <w:rPr>
            <w:rFonts w:ascii="Garamond Premier Pro Caption" w:hAnsi="Garamond Premier Pro Caption" w:hint="default"/>
            <w:sz w:val="22"/>
            <w:szCs w:val="22"/>
            <w:rtl w:val="0"/>
            <w:lang w:val="de-DE"/>
          </w:rPr>
          <w:delText>öß</w:delText>
        </w:r>
      </w:del>
      <w:del w:id="5205" w:date="2023-01-13T18:26:59Z" w:author="Jan Groh">
        <w:r>
          <w:rPr>
            <w:rFonts w:ascii="Garamond Premier Pro Caption" w:hAnsi="Garamond Premier Pro Caption"/>
            <w:sz w:val="22"/>
            <w:szCs w:val="22"/>
            <w:rtl w:val="0"/>
            <w:lang w:val="de-DE"/>
          </w:rPr>
          <w:delText>ere Anmut der Lebendigkeit.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06" w:date="2023-01-13T18:26:59Z" w:author="Jan Groh"/>
          <w:rFonts w:ascii="Garamond Premier Pro Caption" w:cs="Garamond Premier Pro Caption" w:hAnsi="Garamond Premier Pro Caption" w:eastAsia="Garamond Premier Pro Caption"/>
          <w:sz w:val="22"/>
          <w:szCs w:val="22"/>
        </w:rPr>
      </w:pPr>
      <w:del w:id="5207" w:date="2023-01-13T18:26:59Z" w:author="Jan Groh">
        <w:r>
          <w:rPr>
            <w:rFonts w:ascii="Garamond Premier Pro Caption" w:hAnsi="Garamond Premier Pro Caption"/>
            <w:sz w:val="22"/>
            <w:szCs w:val="22"/>
            <w:rtl w:val="0"/>
            <w:lang w:val="de-DE"/>
          </w:rPr>
          <w:delText>Dabei war noch die ganze Gesellschaft ausgezeichnet, und nirgends st</w:delText>
        </w:r>
      </w:del>
      <w:del w:id="5208" w:date="2023-01-13T18:26:59Z" w:author="Jan Groh">
        <w:r>
          <w:rPr>
            <w:rFonts w:ascii="Garamond Premier Pro Caption" w:hAnsi="Garamond Premier Pro Caption" w:hint="default"/>
            <w:sz w:val="22"/>
            <w:szCs w:val="22"/>
            <w:rtl w:val="0"/>
            <w:lang w:val="sv-SE"/>
          </w:rPr>
          <w:delText>ö</w:delText>
        </w:r>
      </w:del>
      <w:del w:id="5209" w:date="2023-01-13T18:26:59Z" w:author="Jan Groh">
        <w:r>
          <w:rPr>
            <w:rFonts w:ascii="Garamond Premier Pro Caption" w:hAnsi="Garamond Premier Pro Caption"/>
            <w:sz w:val="22"/>
            <w:szCs w:val="22"/>
            <w:rtl w:val="0"/>
            <w:lang w:val="de-DE"/>
          </w:rPr>
          <w:delText>rte ein gemeiner Anstrich. Ottilie ging jedesmal hin, sie tut das bei solchen Gelegenheiten immer. Baptiste fing an, nach der Seite hin zu spielen, zu l</w:delText>
        </w:r>
      </w:del>
      <w:del w:id="5210" w:date="2023-01-13T18:26:59Z" w:author="Jan Groh">
        <w:r>
          <w:rPr>
            <w:rFonts w:ascii="Garamond Premier Pro Caption" w:hAnsi="Garamond Premier Pro Caption" w:hint="default"/>
            <w:sz w:val="22"/>
            <w:szCs w:val="22"/>
            <w:rtl w:val="0"/>
          </w:rPr>
          <w:delText>ä</w:delText>
        </w:r>
      </w:del>
      <w:del w:id="5211" w:date="2023-01-13T18:26:59Z" w:author="Jan Groh">
        <w:r>
          <w:rPr>
            <w:rFonts w:ascii="Garamond Premier Pro Caption" w:hAnsi="Garamond Premier Pro Caption"/>
            <w:sz w:val="22"/>
            <w:szCs w:val="22"/>
            <w:rtl w:val="0"/>
            <w:lang w:val="de-DE"/>
          </w:rPr>
          <w:delText>cheln, zu kokettieren; anfangs ahnte sie nicht, da</w:delText>
        </w:r>
      </w:del>
      <w:del w:id="5212" w:date="2023-01-13T18:26:59Z" w:author="Jan Groh">
        <w:r>
          <w:rPr>
            <w:rFonts w:ascii="Garamond Premier Pro Caption" w:hAnsi="Garamond Premier Pro Caption" w:hint="default"/>
            <w:sz w:val="22"/>
            <w:szCs w:val="22"/>
            <w:rtl w:val="0"/>
            <w:lang w:val="de-DE"/>
          </w:rPr>
          <w:delText xml:space="preserve">ß </w:delText>
        </w:r>
      </w:del>
      <w:del w:id="5213" w:date="2023-01-13T18:26:59Z" w:author="Jan Groh">
        <w:r>
          <w:rPr>
            <w:rFonts w:ascii="Garamond Premier Pro Caption" w:hAnsi="Garamond Premier Pro Caption"/>
            <w:sz w:val="22"/>
            <w:szCs w:val="22"/>
            <w:rtl w:val="0"/>
            <w:lang w:val="de-DE"/>
          </w:rPr>
          <w:delText>es ihr gelte, aber auch ihre beweglichen Mienen wurden der Abdruck jedes Gef</w:delText>
        </w:r>
      </w:del>
      <w:del w:id="5214" w:date="2023-01-13T18:26:59Z" w:author="Jan Groh">
        <w:r>
          <w:rPr>
            <w:rFonts w:ascii="Garamond Premier Pro Caption" w:hAnsi="Garamond Premier Pro Caption" w:hint="default"/>
            <w:sz w:val="22"/>
            <w:szCs w:val="22"/>
            <w:rtl w:val="0"/>
          </w:rPr>
          <w:delText>ü</w:delText>
        </w:r>
      </w:del>
      <w:del w:id="5215" w:date="2023-01-13T18:26:59Z" w:author="Jan Groh">
        <w:r>
          <w:rPr>
            <w:rFonts w:ascii="Garamond Premier Pro Caption" w:hAnsi="Garamond Premier Pro Caption"/>
            <w:sz w:val="22"/>
            <w:szCs w:val="22"/>
            <w:rtl w:val="0"/>
            <w:lang w:val="de-DE"/>
          </w:rPr>
          <w:delText>hls. Baptiste sah, da</w:delText>
        </w:r>
      </w:del>
      <w:del w:id="5216" w:date="2023-01-13T18:26:59Z" w:author="Jan Groh">
        <w:r>
          <w:rPr>
            <w:rFonts w:ascii="Garamond Premier Pro Caption" w:hAnsi="Garamond Premier Pro Caption" w:hint="default"/>
            <w:sz w:val="22"/>
            <w:szCs w:val="22"/>
            <w:rtl w:val="0"/>
            <w:lang w:val="de-DE"/>
          </w:rPr>
          <w:delText xml:space="preserve">ß </w:delText>
        </w:r>
      </w:del>
      <w:del w:id="5217" w:date="2023-01-13T18:26:59Z" w:author="Jan Groh">
        <w:r>
          <w:rPr>
            <w:rFonts w:ascii="Garamond Premier Pro Caption" w:hAnsi="Garamond Premier Pro Caption"/>
            <w:sz w:val="22"/>
            <w:szCs w:val="22"/>
            <w:rtl w:val="0"/>
            <w:lang w:val="de-DE"/>
          </w:rPr>
          <w:delText>er ihr Freude machte</w:delText>
        </w:r>
      </w:del>
      <w:del w:id="5218" w:date="2023-01-13T18:26:59Z" w:author="Jan Groh">
        <w:r>
          <w:rPr>
            <w:rFonts w:ascii="Garamond Premier Pro Caption" w:hAnsi="Garamond Premier Pro Caption" w:hint="default"/>
            <w:sz w:val="22"/>
            <w:szCs w:val="22"/>
            <w:rtl w:val="0"/>
            <w:lang w:val="de-DE"/>
          </w:rPr>
          <w:delText xml:space="preserve"> …</w:delText>
        </w:r>
      </w:del>
      <w:del w:id="5219"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20" w:date="2023-01-13T18:26:59Z" w:author="Jan Groh"/>
          <w:rFonts w:ascii="Garamond Premier Pro Caption" w:cs="Garamond Premier Pro Caption" w:hAnsi="Garamond Premier Pro Caption" w:eastAsia="Garamond Premier Pro Caption"/>
          <w:sz w:val="22"/>
          <w:szCs w:val="22"/>
        </w:rPr>
      </w:pPr>
      <w:del w:id="5221" w:date="2023-01-13T18:26:59Z" w:author="Jan Groh">
        <w:r>
          <w:rPr>
            <w:rFonts w:ascii="Garamond Premier Pro Caption" w:hAnsi="Garamond Premier Pro Caption"/>
            <w:sz w:val="22"/>
            <w:szCs w:val="22"/>
            <w:rtl w:val="0"/>
            <w:lang w:val="de-DE"/>
          </w:rPr>
          <w:delText>Das war ein artiges, ganz unsch</w:delText>
        </w:r>
      </w:del>
      <w:del w:id="5222" w:date="2023-01-13T18:26:59Z" w:author="Jan Groh">
        <w:r>
          <w:rPr>
            <w:rFonts w:ascii="Garamond Premier Pro Caption" w:hAnsi="Garamond Premier Pro Caption" w:hint="default"/>
            <w:sz w:val="22"/>
            <w:szCs w:val="22"/>
            <w:rtl w:val="0"/>
          </w:rPr>
          <w:delText>ä</w:delText>
        </w:r>
      </w:del>
      <w:del w:id="5223" w:date="2023-01-13T18:26:59Z" w:author="Jan Groh">
        <w:r>
          <w:rPr>
            <w:rFonts w:ascii="Garamond Premier Pro Caption" w:hAnsi="Garamond Premier Pro Caption"/>
            <w:sz w:val="22"/>
            <w:szCs w:val="22"/>
            <w:rtl w:val="0"/>
            <w:lang w:val="de-DE"/>
          </w:rPr>
          <w:delText>dliches Spiel geworden. Eines Abends war Stadelmann</w:delText>
        </w:r>
      </w:del>
      <w:del w:id="5224" w:date="2023-01-13T18:26:59Z" w:author="Jan Groh">
        <w:r>
          <w:rPr>
            <w:rFonts w:ascii="Garamond Premier Pro Caption" w:cs="Garamond Premier Pro Caption" w:hAnsi="Garamond Premier Pro Caption" w:eastAsia="Garamond Premier Pro Caption"/>
            <w:sz w:val="22"/>
            <w:szCs w:val="22"/>
            <w:vertAlign w:val="superscript"/>
          </w:rPr>
          <w:footnoteReference w:id="111"/>
        </w:r>
      </w:del>
      <w:del w:id="5225" w:date="2023-01-13T18:26:59Z" w:author="Jan Groh">
        <w:r>
          <w:rPr>
            <w:rFonts w:ascii="Garamond Premier Pro Caption" w:hAnsi="Garamond Premier Pro Caption"/>
            <w:sz w:val="22"/>
            <w:szCs w:val="22"/>
            <w:rtl w:val="0"/>
            <w:lang w:val="de-DE"/>
          </w:rPr>
          <w:delText xml:space="preserve"> nicht da, Baptiste gab Ottilien die Hand, um ihr in den Wagen zu helfen. Ich machte franz</w:delText>
        </w:r>
      </w:del>
      <w:del w:id="5226" w:date="2023-01-13T18:26:59Z" w:author="Jan Groh">
        <w:r>
          <w:rPr>
            <w:rFonts w:ascii="Garamond Premier Pro Caption" w:hAnsi="Garamond Premier Pro Caption" w:hint="default"/>
            <w:sz w:val="22"/>
            <w:szCs w:val="22"/>
            <w:rtl w:val="0"/>
            <w:lang w:val="sv-SE"/>
          </w:rPr>
          <w:delText>ö</w:delText>
        </w:r>
      </w:del>
      <w:del w:id="5227" w:date="2023-01-13T18:26:59Z" w:author="Jan Groh">
        <w:r>
          <w:rPr>
            <w:rFonts w:ascii="Garamond Premier Pro Caption" w:hAnsi="Garamond Premier Pro Caption"/>
            <w:sz w:val="22"/>
            <w:szCs w:val="22"/>
            <w:rtl w:val="0"/>
            <w:lang w:val="de-DE"/>
          </w:rPr>
          <w:delText>sische Verse, die eine Liebeserkl</w:delText>
        </w:r>
      </w:del>
      <w:del w:id="5228" w:date="2023-01-13T18:26:59Z" w:author="Jan Groh">
        <w:r>
          <w:rPr>
            <w:rFonts w:ascii="Garamond Premier Pro Caption" w:hAnsi="Garamond Premier Pro Caption" w:hint="default"/>
            <w:sz w:val="22"/>
            <w:szCs w:val="22"/>
            <w:rtl w:val="0"/>
          </w:rPr>
          <w:delText>ä</w:delText>
        </w:r>
      </w:del>
      <w:del w:id="5229" w:date="2023-01-13T18:26:59Z" w:author="Jan Groh">
        <w:r>
          <w:rPr>
            <w:rFonts w:ascii="Garamond Premier Pro Caption" w:hAnsi="Garamond Premier Pro Caption"/>
            <w:sz w:val="22"/>
            <w:szCs w:val="22"/>
            <w:rtl w:val="0"/>
            <w:lang w:val="de-DE"/>
          </w:rPr>
          <w:delText>rung enthielten, sandte sie anonym hin und verlebte zwei Tage des k</w:delText>
        </w:r>
      </w:del>
      <w:del w:id="5230" w:date="2023-01-13T18:26:59Z" w:author="Jan Groh">
        <w:r>
          <w:rPr>
            <w:rFonts w:ascii="Garamond Premier Pro Caption" w:hAnsi="Garamond Premier Pro Caption" w:hint="default"/>
            <w:sz w:val="22"/>
            <w:szCs w:val="22"/>
            <w:rtl w:val="0"/>
            <w:lang w:val="sv-SE"/>
          </w:rPr>
          <w:delText>ö</w:delText>
        </w:r>
      </w:del>
      <w:del w:id="5231" w:date="2023-01-13T18:26:59Z" w:author="Jan Groh">
        <w:r>
          <w:rPr>
            <w:rFonts w:ascii="Garamond Premier Pro Caption" w:hAnsi="Garamond Premier Pro Caption"/>
            <w:sz w:val="22"/>
            <w:szCs w:val="22"/>
            <w:rtl w:val="0"/>
            <w:lang w:val="de-DE"/>
          </w:rPr>
          <w:delText>stlichen Spa</w:delText>
        </w:r>
      </w:del>
      <w:del w:id="5232" w:date="2023-01-13T18:26:59Z" w:author="Jan Groh">
        <w:r>
          <w:rPr>
            <w:rFonts w:ascii="Garamond Premier Pro Caption" w:hAnsi="Garamond Premier Pro Caption" w:hint="default"/>
            <w:sz w:val="22"/>
            <w:szCs w:val="22"/>
            <w:rtl w:val="0"/>
            <w:lang w:val="de-DE"/>
          </w:rPr>
          <w:delText>ß</w:delText>
        </w:r>
      </w:del>
      <w:del w:id="5233" w:date="2023-01-13T18:26:59Z" w:author="Jan Groh">
        <w:r>
          <w:rPr>
            <w:rFonts w:ascii="Garamond Premier Pro Caption" w:hAnsi="Garamond Premier Pro Caption"/>
            <w:sz w:val="22"/>
            <w:szCs w:val="22"/>
            <w:rtl w:val="0"/>
            <w:lang w:val="de-DE"/>
          </w:rPr>
          <w:delText>es, denn ich hatte alle angef</w:delText>
        </w:r>
      </w:del>
      <w:del w:id="5234" w:date="2023-01-13T18:26:59Z" w:author="Jan Groh">
        <w:r>
          <w:rPr>
            <w:rFonts w:ascii="Garamond Premier Pro Caption" w:hAnsi="Garamond Premier Pro Caption" w:hint="default"/>
            <w:sz w:val="22"/>
            <w:szCs w:val="22"/>
            <w:rtl w:val="0"/>
          </w:rPr>
          <w:delText>ü</w:delText>
        </w:r>
      </w:del>
      <w:del w:id="5235" w:date="2023-01-13T18:26:59Z" w:author="Jan Groh">
        <w:r>
          <w:rPr>
            <w:rFonts w:ascii="Garamond Premier Pro Caption" w:hAnsi="Garamond Premier Pro Caption"/>
            <w:sz w:val="22"/>
            <w:szCs w:val="22"/>
            <w:rtl w:val="0"/>
            <w:lang w:val="de-DE"/>
          </w:rPr>
          <w:delText>hrt. Der Spa</w:delText>
        </w:r>
      </w:del>
      <w:del w:id="5236" w:date="2023-01-13T18:26:59Z" w:author="Jan Groh">
        <w:r>
          <w:rPr>
            <w:rFonts w:ascii="Garamond Premier Pro Caption" w:hAnsi="Garamond Premier Pro Caption" w:hint="default"/>
            <w:sz w:val="22"/>
            <w:szCs w:val="22"/>
            <w:rtl w:val="0"/>
            <w:lang w:val="de-DE"/>
          </w:rPr>
          <w:delText xml:space="preserve">ß </w:delText>
        </w:r>
      </w:del>
      <w:del w:id="5237" w:date="2023-01-13T18:26:59Z" w:author="Jan Groh">
        <w:r>
          <w:rPr>
            <w:rFonts w:ascii="Garamond Premier Pro Caption" w:hAnsi="Garamond Premier Pro Caption"/>
            <w:sz w:val="22"/>
            <w:szCs w:val="22"/>
            <w:rtl w:val="0"/>
            <w:lang w:val="de-DE"/>
          </w:rPr>
          <w:delText>ward Ernst, Baptiste dr</w:delText>
        </w:r>
      </w:del>
      <w:del w:id="5238" w:date="2023-01-13T18:26:59Z" w:author="Jan Groh">
        <w:r>
          <w:rPr>
            <w:rFonts w:ascii="Garamond Premier Pro Caption" w:hAnsi="Garamond Premier Pro Caption" w:hint="default"/>
            <w:sz w:val="22"/>
            <w:szCs w:val="22"/>
            <w:rtl w:val="0"/>
          </w:rPr>
          <w:delText>ä</w:delText>
        </w:r>
      </w:del>
      <w:del w:id="5239" w:date="2023-01-13T18:26:59Z" w:author="Jan Groh">
        <w:r>
          <w:rPr>
            <w:rFonts w:ascii="Garamond Premier Pro Caption" w:hAnsi="Garamond Premier Pro Caption"/>
            <w:sz w:val="22"/>
            <w:szCs w:val="22"/>
            <w:rtl w:val="0"/>
            <w:lang w:val="de-DE"/>
          </w:rPr>
          <w:delText xml:space="preserve">ngte sich zu ihr am Eingang und wagte </w:delText>
        </w:r>
      </w:del>
      <w:del w:id="5240" w:date="2023-01-13T18:26:59Z" w:author="Jan Groh">
        <w:r>
          <w:rPr>
            <w:rFonts w:ascii="Garamond Premier Pro Caption" w:hAnsi="Garamond Premier Pro Caption" w:hint="default"/>
            <w:sz w:val="22"/>
            <w:szCs w:val="22"/>
            <w:rtl w:val="0"/>
          </w:rPr>
          <w:delText xml:space="preserve">– </w:delText>
        </w:r>
      </w:del>
      <w:del w:id="5241" w:date="2023-01-13T18:26:59Z" w:author="Jan Groh">
        <w:r>
          <w:rPr>
            <w:rFonts w:ascii="Garamond Premier Pro Caption" w:hAnsi="Garamond Premier Pro Caption"/>
            <w:sz w:val="22"/>
            <w:szCs w:val="22"/>
            <w:rtl w:val="0"/>
            <w:lang w:val="de-DE"/>
          </w:rPr>
          <w:delText>eine Liebeserkl</w:delText>
        </w:r>
      </w:del>
      <w:del w:id="5242" w:date="2023-01-13T18:26:59Z" w:author="Jan Groh">
        <w:r>
          <w:rPr>
            <w:rFonts w:ascii="Garamond Premier Pro Caption" w:hAnsi="Garamond Premier Pro Caption" w:hint="default"/>
            <w:sz w:val="22"/>
            <w:szCs w:val="22"/>
            <w:rtl w:val="0"/>
          </w:rPr>
          <w:delText>ä</w:delText>
        </w:r>
      </w:del>
      <w:del w:id="5243" w:date="2023-01-13T18:26:59Z" w:author="Jan Groh">
        <w:r>
          <w:rPr>
            <w:rFonts w:ascii="Garamond Premier Pro Caption" w:hAnsi="Garamond Premier Pro Caption"/>
            <w:sz w:val="22"/>
            <w:szCs w:val="22"/>
            <w:rtl w:val="0"/>
            <w:lang w:val="de-DE"/>
          </w:rPr>
          <w:delText>rung. Sie tat, als h</w:delText>
        </w:r>
      </w:del>
      <w:del w:id="5244" w:date="2023-01-13T18:26:59Z" w:author="Jan Groh">
        <w:r>
          <w:rPr>
            <w:rFonts w:ascii="Garamond Premier Pro Caption" w:hAnsi="Garamond Premier Pro Caption" w:hint="default"/>
            <w:sz w:val="22"/>
            <w:szCs w:val="22"/>
            <w:rtl w:val="0"/>
            <w:lang w:val="sv-SE"/>
          </w:rPr>
          <w:delText>ö</w:delText>
        </w:r>
      </w:del>
      <w:del w:id="5245" w:date="2023-01-13T18:26:59Z" w:author="Jan Groh">
        <w:r>
          <w:rPr>
            <w:rFonts w:ascii="Garamond Premier Pro Caption" w:hAnsi="Garamond Premier Pro Caption"/>
            <w:sz w:val="22"/>
            <w:szCs w:val="22"/>
            <w:rtl w:val="0"/>
            <w:lang w:val="de-DE"/>
          </w:rPr>
          <w:delText>rte sie nicht. Aber schon fing die ganze Stadt an zu schwatzen, zu klatschen, zu fl</w:delText>
        </w:r>
      </w:del>
      <w:del w:id="5246" w:date="2023-01-13T18:26:59Z" w:author="Jan Groh">
        <w:r>
          <w:rPr>
            <w:rFonts w:ascii="Garamond Premier Pro Caption" w:hAnsi="Garamond Premier Pro Caption" w:hint="default"/>
            <w:sz w:val="22"/>
            <w:szCs w:val="22"/>
            <w:rtl w:val="0"/>
          </w:rPr>
          <w:delText>ü</w:delText>
        </w:r>
      </w:del>
      <w:del w:id="5247" w:date="2023-01-13T18:26:59Z" w:author="Jan Groh">
        <w:r>
          <w:rPr>
            <w:rFonts w:ascii="Garamond Premier Pro Caption" w:hAnsi="Garamond Premier Pro Caption"/>
            <w:sz w:val="22"/>
            <w:szCs w:val="22"/>
            <w:rtl w:val="0"/>
            <w:lang w:val="de-DE"/>
          </w:rPr>
          <w:delText xml:space="preserve">stern. Julie holte mich ab, um zu Kellers zu gehen. Sie sagte Dinge </w:delText>
        </w:r>
      </w:del>
      <w:del w:id="5248" w:date="2023-01-13T18:26:59Z" w:author="Jan Groh">
        <w:r>
          <w:rPr>
            <w:rFonts w:ascii="Garamond Premier Pro Caption" w:hAnsi="Garamond Premier Pro Caption" w:hint="default"/>
            <w:sz w:val="22"/>
            <w:szCs w:val="22"/>
            <w:rtl w:val="0"/>
          </w:rPr>
          <w:delText>ü</w:delText>
        </w:r>
      </w:del>
      <w:del w:id="5249" w:date="2023-01-13T18:26:59Z" w:author="Jan Groh">
        <w:r>
          <w:rPr>
            <w:rFonts w:ascii="Garamond Premier Pro Caption" w:hAnsi="Garamond Premier Pro Caption"/>
            <w:sz w:val="22"/>
            <w:szCs w:val="22"/>
            <w:rtl w:val="0"/>
            <w:lang w:val="de-DE"/>
          </w:rPr>
          <w:delText>ber Ottilien, die ich vergessen m</w:delText>
        </w:r>
      </w:del>
      <w:del w:id="5250" w:date="2023-01-13T18:26:59Z" w:author="Jan Groh">
        <w:r>
          <w:rPr>
            <w:rFonts w:ascii="Garamond Premier Pro Caption" w:hAnsi="Garamond Premier Pro Caption" w:hint="default"/>
            <w:sz w:val="22"/>
            <w:szCs w:val="22"/>
            <w:rtl w:val="0"/>
            <w:lang w:val="sv-SE"/>
          </w:rPr>
          <w:delText>ö</w:delText>
        </w:r>
      </w:del>
      <w:del w:id="5251" w:date="2023-01-13T18:26:59Z" w:author="Jan Groh">
        <w:r>
          <w:rPr>
            <w:rFonts w:ascii="Garamond Premier Pro Caption" w:hAnsi="Garamond Premier Pro Caption"/>
            <w:sz w:val="22"/>
            <w:szCs w:val="22"/>
            <w:rtl w:val="0"/>
            <w:lang w:val="de-DE"/>
          </w:rPr>
          <w:delText>chte, die mich in dem Augenblick verstummen lie</w:delText>
        </w:r>
      </w:del>
      <w:del w:id="5252" w:date="2023-01-13T18:26:59Z" w:author="Jan Groh">
        <w:r>
          <w:rPr>
            <w:rFonts w:ascii="Garamond Premier Pro Caption" w:hAnsi="Garamond Premier Pro Caption" w:hint="default"/>
            <w:sz w:val="22"/>
            <w:szCs w:val="22"/>
            <w:rtl w:val="0"/>
            <w:lang w:val="de-DE"/>
          </w:rPr>
          <w:delText>ß</w:delText>
        </w:r>
      </w:del>
      <w:del w:id="5253" w:date="2023-01-13T18:26:59Z" w:author="Jan Groh">
        <w:r>
          <w:rPr>
            <w:rFonts w:ascii="Garamond Premier Pro Caption" w:hAnsi="Garamond Premier Pro Caption"/>
            <w:sz w:val="22"/>
            <w:szCs w:val="22"/>
            <w:rtl w:val="0"/>
            <w:lang w:val="de-DE"/>
          </w:rPr>
          <w:delText>en und die uns wahrscheinlich ganz und gar trennen werden. Am anderen Tag war</w:delText>
        </w:r>
      </w:del>
      <w:del w:id="5254" w:date="2023-01-13T18:26:59Z" w:author="Jan Groh">
        <w:r>
          <w:rPr>
            <w:rFonts w:ascii="Garamond Premier Pro Caption" w:hAnsi="Garamond Premier Pro Caption" w:hint="default"/>
            <w:sz w:val="22"/>
            <w:szCs w:val="22"/>
            <w:rtl w:val="1"/>
          </w:rPr>
          <w:delText>’</w:delText>
        </w:r>
      </w:del>
      <w:del w:id="5255" w:date="2023-01-13T18:26:59Z" w:author="Jan Groh">
        <w:r>
          <w:rPr>
            <w:rFonts w:ascii="Garamond Premier Pro Caption" w:hAnsi="Garamond Premier Pro Caption"/>
            <w:sz w:val="22"/>
            <w:szCs w:val="22"/>
            <w:rtl w:val="0"/>
          </w:rPr>
          <w:delText xml:space="preserve">s </w:delText>
        </w:r>
      </w:del>
      <w:del w:id="5256" w:date="2023-01-13T18:26:59Z" w:author="Jan Groh">
        <w:r>
          <w:rPr>
            <w:rFonts w:ascii="Garamond Premier Pro Caption" w:hAnsi="Garamond Premier Pro Caption" w:hint="default"/>
            <w:sz w:val="22"/>
            <w:szCs w:val="22"/>
            <w:rtl w:val="0"/>
          </w:rPr>
          <w:delText>ä</w:delText>
        </w:r>
      </w:del>
      <w:del w:id="5257" w:date="2023-01-13T18:26:59Z" w:author="Jan Groh">
        <w:r>
          <w:rPr>
            <w:rFonts w:ascii="Garamond Premier Pro Caption" w:hAnsi="Garamond Premier Pro Caption"/>
            <w:sz w:val="22"/>
            <w:szCs w:val="22"/>
            <w:rtl w:val="0"/>
            <w:lang w:val="de-DE"/>
          </w:rPr>
          <w:delText>rger noch. Am Freitag ging Ottilie in den Garten</w:delText>
        </w:r>
      </w:del>
      <w:del w:id="5258" w:date="2023-01-13T18:26:59Z" w:author="Jan Groh">
        <w:r>
          <w:rPr>
            <w:rFonts w:ascii="Garamond Premier Pro Caption" w:cs="Garamond Premier Pro Caption" w:hAnsi="Garamond Premier Pro Caption" w:eastAsia="Garamond Premier Pro Caption"/>
            <w:sz w:val="22"/>
            <w:szCs w:val="22"/>
            <w:vertAlign w:val="superscript"/>
          </w:rPr>
          <w:footnoteReference w:id="112"/>
        </w:r>
      </w:del>
      <w:del w:id="5259" w:date="2023-01-13T18:26:59Z" w:author="Jan Groh">
        <w:r>
          <w:rPr>
            <w:rFonts w:ascii="Garamond Premier Pro Caption" w:hAnsi="Garamond Premier Pro Caption"/>
            <w:sz w:val="22"/>
            <w:szCs w:val="22"/>
            <w:rtl w:val="0"/>
            <w:lang w:val="de-DE"/>
          </w:rPr>
          <w:delText>, er begegnete ihr, ging mit, wiederholte jede Torheit, und Ottiliens Ruf war in die gemeinsten H</w:delText>
        </w:r>
      </w:del>
      <w:del w:id="5260" w:date="2023-01-13T18:26:59Z" w:author="Jan Groh">
        <w:r>
          <w:rPr>
            <w:rFonts w:ascii="Garamond Premier Pro Caption" w:hAnsi="Garamond Premier Pro Caption" w:hint="default"/>
            <w:sz w:val="22"/>
            <w:szCs w:val="22"/>
            <w:rtl w:val="0"/>
          </w:rPr>
          <w:delText>ä</w:delText>
        </w:r>
      </w:del>
      <w:del w:id="5261" w:date="2023-01-13T18:26:59Z" w:author="Jan Groh">
        <w:r>
          <w:rPr>
            <w:rFonts w:ascii="Garamond Premier Pro Caption" w:hAnsi="Garamond Premier Pro Caption"/>
            <w:sz w:val="22"/>
            <w:szCs w:val="22"/>
            <w:rtl w:val="0"/>
            <w:lang w:val="de-DE"/>
          </w:rPr>
          <w:delText xml:space="preserve">nde gefallen. Man hatte sie gehen sehen, sie beobachtet </w:delText>
        </w:r>
      </w:del>
      <w:del w:id="5262" w:date="2023-01-13T18:26:59Z" w:author="Jan Groh">
        <w:r>
          <w:rPr>
            <w:rFonts w:ascii="Garamond Premier Pro Caption" w:hAnsi="Garamond Premier Pro Caption" w:hint="default"/>
            <w:sz w:val="22"/>
            <w:szCs w:val="22"/>
            <w:rtl w:val="0"/>
          </w:rPr>
          <w:delText xml:space="preserve">– </w:delText>
        </w:r>
      </w:del>
      <w:del w:id="5263" w:date="2023-01-13T18:26:59Z" w:author="Jan Groh">
        <w:r>
          <w:rPr>
            <w:rFonts w:ascii="Garamond Premier Pro Caption" w:hAnsi="Garamond Premier Pro Caption"/>
            <w:sz w:val="22"/>
            <w:szCs w:val="22"/>
            <w:rtl w:val="0"/>
            <w:lang w:val="de-DE"/>
          </w:rPr>
          <w:delText>es ist niedertr</w:delText>
        </w:r>
      </w:del>
      <w:del w:id="5264" w:date="2023-01-13T18:26:59Z" w:author="Jan Groh">
        <w:r>
          <w:rPr>
            <w:rFonts w:ascii="Garamond Premier Pro Caption" w:hAnsi="Garamond Premier Pro Caption" w:hint="default"/>
            <w:sz w:val="22"/>
            <w:szCs w:val="22"/>
            <w:rtl w:val="0"/>
          </w:rPr>
          <w:delText>ä</w:delText>
        </w:r>
      </w:del>
      <w:del w:id="5265" w:date="2023-01-13T18:26:59Z" w:author="Jan Groh">
        <w:r>
          <w:rPr>
            <w:rFonts w:ascii="Garamond Premier Pro Caption" w:hAnsi="Garamond Premier Pro Caption"/>
            <w:sz w:val="22"/>
            <w:szCs w:val="22"/>
            <w:rtl w:val="0"/>
            <w:lang w:val="de-DE"/>
          </w:rPr>
          <w:delText>chtig, wie diese Menschen l</w:delText>
        </w:r>
      </w:del>
      <w:del w:id="5266" w:date="2023-01-13T18:26:59Z" w:author="Jan Groh">
        <w:r>
          <w:rPr>
            <w:rFonts w:ascii="Garamond Premier Pro Caption" w:hAnsi="Garamond Premier Pro Caption" w:hint="default"/>
            <w:sz w:val="22"/>
            <w:szCs w:val="22"/>
            <w:rtl w:val="0"/>
          </w:rPr>
          <w:delText>ü</w:delText>
        </w:r>
      </w:del>
      <w:del w:id="5267" w:date="2023-01-13T18:26:59Z" w:author="Jan Groh">
        <w:r>
          <w:rPr>
            <w:rFonts w:ascii="Garamond Premier Pro Caption" w:hAnsi="Garamond Premier Pro Caption"/>
            <w:sz w:val="22"/>
            <w:szCs w:val="22"/>
            <w:rtl w:val="0"/>
            <w:lang w:val="de-DE"/>
          </w:rPr>
          <w:delText>gen und das wenig Wahre so meisterhaft sicher ins Licht stellen, da</w:delText>
        </w:r>
      </w:del>
      <w:del w:id="5268" w:date="2023-01-13T18:26:59Z" w:author="Jan Groh">
        <w:r>
          <w:rPr>
            <w:rFonts w:ascii="Garamond Premier Pro Caption" w:hAnsi="Garamond Premier Pro Caption" w:hint="default"/>
            <w:sz w:val="22"/>
            <w:szCs w:val="22"/>
            <w:rtl w:val="0"/>
            <w:lang w:val="de-DE"/>
          </w:rPr>
          <w:delText xml:space="preserve">ß </w:delText>
        </w:r>
      </w:del>
      <w:del w:id="5269" w:date="2023-01-13T18:26:59Z" w:author="Jan Groh">
        <w:r>
          <w:rPr>
            <w:rFonts w:ascii="Garamond Premier Pro Caption" w:hAnsi="Garamond Premier Pro Caption"/>
            <w:sz w:val="22"/>
            <w:szCs w:val="22"/>
            <w:rtl w:val="0"/>
            <w:lang w:val="de-DE"/>
          </w:rPr>
          <w:delText>alle ihre Verleumdungen wie Wirklichkeit aussehen. Niemand verteidigte sie, keiner bedachte die einfache M</w:delText>
        </w:r>
      </w:del>
      <w:del w:id="5270" w:date="2023-01-13T18:26:59Z" w:author="Jan Groh">
        <w:r>
          <w:rPr>
            <w:rFonts w:ascii="Garamond Premier Pro Caption" w:hAnsi="Garamond Premier Pro Caption" w:hint="default"/>
            <w:sz w:val="22"/>
            <w:szCs w:val="22"/>
            <w:rtl w:val="0"/>
            <w:lang w:val="sv-SE"/>
          </w:rPr>
          <w:delText>ö</w:delText>
        </w:r>
      </w:del>
      <w:del w:id="5271" w:date="2023-01-13T18:26:59Z" w:author="Jan Groh">
        <w:r>
          <w:rPr>
            <w:rFonts w:ascii="Garamond Premier Pro Caption" w:hAnsi="Garamond Premier Pro Caption"/>
            <w:sz w:val="22"/>
            <w:szCs w:val="22"/>
            <w:rtl w:val="0"/>
            <w:lang w:val="de-DE"/>
          </w:rPr>
          <w:delText>glichkeit, da</w:delText>
        </w:r>
      </w:del>
      <w:del w:id="5272" w:date="2023-01-13T18:26:59Z" w:author="Jan Groh">
        <w:r>
          <w:rPr>
            <w:rFonts w:ascii="Garamond Premier Pro Caption" w:hAnsi="Garamond Premier Pro Caption" w:hint="default"/>
            <w:sz w:val="22"/>
            <w:szCs w:val="22"/>
            <w:rtl w:val="0"/>
            <w:lang w:val="de-DE"/>
          </w:rPr>
          <w:delText xml:space="preserve">ß </w:delText>
        </w:r>
      </w:del>
      <w:del w:id="5273" w:date="2023-01-13T18:26:59Z" w:author="Jan Groh">
        <w:r>
          <w:rPr>
            <w:rFonts w:ascii="Garamond Premier Pro Caption" w:hAnsi="Garamond Premier Pro Caption"/>
            <w:sz w:val="22"/>
            <w:szCs w:val="22"/>
            <w:rtl w:val="0"/>
            <w:lang w:val="de-DE"/>
          </w:rPr>
          <w:delText>er sich ihr aufgedr</w:delText>
        </w:r>
      </w:del>
      <w:del w:id="5274" w:date="2023-01-13T18:26:59Z" w:author="Jan Groh">
        <w:r>
          <w:rPr>
            <w:rFonts w:ascii="Garamond Premier Pro Caption" w:hAnsi="Garamond Premier Pro Caption" w:hint="default"/>
            <w:sz w:val="22"/>
            <w:szCs w:val="22"/>
            <w:rtl w:val="0"/>
          </w:rPr>
          <w:delText>ä</w:delText>
        </w:r>
      </w:del>
      <w:del w:id="5275" w:date="2023-01-13T18:26:59Z" w:author="Jan Groh">
        <w:r>
          <w:rPr>
            <w:rFonts w:ascii="Garamond Premier Pro Caption" w:hAnsi="Garamond Premier Pro Caption"/>
            <w:sz w:val="22"/>
            <w:szCs w:val="22"/>
            <w:rtl w:val="0"/>
            <w:lang w:val="de-DE"/>
          </w:rPr>
          <w:delText>ngt habe, da</w:delText>
        </w:r>
      </w:del>
      <w:del w:id="5276" w:date="2023-01-13T18:26:59Z" w:author="Jan Groh">
        <w:r>
          <w:rPr>
            <w:rFonts w:ascii="Garamond Premier Pro Caption" w:hAnsi="Garamond Premier Pro Caption" w:hint="default"/>
            <w:sz w:val="22"/>
            <w:szCs w:val="22"/>
            <w:rtl w:val="0"/>
            <w:lang w:val="de-DE"/>
          </w:rPr>
          <w:delText xml:space="preserve">ß </w:delText>
        </w:r>
      </w:del>
      <w:del w:id="5277" w:date="2023-01-13T18:26:59Z" w:author="Jan Groh">
        <w:r>
          <w:rPr>
            <w:rFonts w:ascii="Garamond Premier Pro Caption" w:hAnsi="Garamond Premier Pro Caption"/>
            <w:sz w:val="22"/>
            <w:szCs w:val="22"/>
            <w:rtl w:val="0"/>
            <w:lang w:val="de-DE"/>
          </w:rPr>
          <w:delText>sie ohne alle Begleitung ihn nicht fortbringen konnte, niemand war milde genug, ihre Vergangenheit zu ber</w:delText>
        </w:r>
      </w:del>
      <w:del w:id="5278" w:date="2023-01-13T18:26:59Z" w:author="Jan Groh">
        <w:r>
          <w:rPr>
            <w:rFonts w:ascii="Garamond Premier Pro Caption" w:hAnsi="Garamond Premier Pro Caption" w:hint="default"/>
            <w:sz w:val="22"/>
            <w:szCs w:val="22"/>
            <w:rtl w:val="0"/>
          </w:rPr>
          <w:delText>ü</w:delText>
        </w:r>
      </w:del>
      <w:del w:id="5279" w:date="2023-01-13T18:26:59Z" w:author="Jan Groh">
        <w:r>
          <w:rPr>
            <w:rFonts w:ascii="Garamond Premier Pro Caption" w:hAnsi="Garamond Premier Pro Caption"/>
            <w:sz w:val="22"/>
            <w:szCs w:val="22"/>
            <w:rtl w:val="0"/>
            <w:lang w:val="de-DE"/>
          </w:rPr>
          <w:delText xml:space="preserve">cksichtigen! </w:delText>
        </w:r>
      </w:del>
      <w:del w:id="5280"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8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8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83" w:date="2023-01-13T18:26:59Z" w:author="Jan Groh"/>
          <w:rFonts w:ascii="Garamond Premier Pro Italic" w:cs="Garamond Premier Pro Italic" w:hAnsi="Garamond Premier Pro Italic" w:eastAsia="Garamond Premier Pro Italic"/>
          <w:sz w:val="22"/>
          <w:szCs w:val="22"/>
        </w:rPr>
      </w:pPr>
      <w:del w:id="5284" w:date="2023-01-13T18:26:59Z" w:author="Jan Groh">
        <w:r>
          <w:rPr>
            <w:rFonts w:ascii="Garamond Premier Pro Italic" w:hAnsi="Garamond Premier Pro Italic"/>
            <w:sz w:val="22"/>
            <w:szCs w:val="22"/>
            <w:rtl w:val="0"/>
            <w:lang w:val="en-US"/>
          </w:rPr>
          <w:delText>August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85" w:date="2023-01-13T18:26:59Z" w:author="Jan Groh"/>
          <w:rFonts w:ascii="Garamond Premier Pro Italic" w:cs="Garamond Premier Pro Italic" w:hAnsi="Garamond Premier Pro Italic" w:eastAsia="Garamond Premier Pro Italic"/>
          <w:sz w:val="22"/>
          <w:szCs w:val="22"/>
        </w:rPr>
      </w:pPr>
      <w:del w:id="5286" w:date="2023-01-13T18:26:59Z" w:author="Jan Groh">
        <w:r>
          <w:rPr>
            <w:rFonts w:ascii="Garamond Premier Pro Italic" w:hAnsi="Garamond Premier Pro Italic"/>
            <w:sz w:val="22"/>
            <w:szCs w:val="22"/>
            <w:rtl w:val="0"/>
            <w:lang w:val="de-DE"/>
          </w:rPr>
          <w:delText>Weimar, den 28. Juni 1822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87" w:date="2023-01-13T18:26:59Z" w:author="Jan Groh"/>
          <w:rFonts w:ascii="Garamond Premier Pro Caption" w:cs="Garamond Premier Pro Caption" w:hAnsi="Garamond Premier Pro Caption" w:eastAsia="Garamond Premier Pro Caption"/>
          <w:sz w:val="22"/>
          <w:szCs w:val="22"/>
        </w:rPr>
      </w:pPr>
      <w:del w:id="5288" w:date="2023-01-13T18:26:59Z" w:author="Jan Groh">
        <w:r>
          <w:rPr>
            <w:rFonts w:ascii="Garamond Premier Pro Caption" w:hAnsi="Garamond Premier Pro Caption"/>
            <w:sz w:val="22"/>
            <w:szCs w:val="22"/>
            <w:rtl w:val="0"/>
            <w:lang w:val="de-DE"/>
          </w:rPr>
          <w:delText>Liebe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289" w:date="2023-01-13T18:26:59Z" w:author="Jan Groh"/>
          <w:rFonts w:ascii="Garamond Premier Pro Caption" w:cs="Garamond Premier Pro Caption" w:hAnsi="Garamond Premier Pro Caption" w:eastAsia="Garamond Premier Pro Caption"/>
          <w:sz w:val="22"/>
          <w:szCs w:val="22"/>
        </w:rPr>
      </w:pPr>
      <w:del w:id="5290" w:date="2023-01-13T18:26:59Z" w:author="Jan Groh">
        <w:r>
          <w:rPr>
            <w:rFonts w:ascii="Garamond Premier Pro Caption" w:hAnsi="Garamond Premier Pro Caption"/>
            <w:sz w:val="22"/>
            <w:szCs w:val="22"/>
            <w:rtl w:val="0"/>
            <w:lang w:val="de-DE"/>
          </w:rPr>
          <w:delText>Dein fideler Brief hat mich sehr gefreut und besonders, da</w:delText>
        </w:r>
      </w:del>
      <w:del w:id="5291" w:date="2023-01-13T18:26:59Z" w:author="Jan Groh">
        <w:r>
          <w:rPr>
            <w:rFonts w:ascii="Garamond Premier Pro Caption" w:hAnsi="Garamond Premier Pro Caption" w:hint="default"/>
            <w:sz w:val="22"/>
            <w:szCs w:val="22"/>
            <w:rtl w:val="0"/>
            <w:lang w:val="de-DE"/>
          </w:rPr>
          <w:delText xml:space="preserve">ß </w:delText>
        </w:r>
      </w:del>
      <w:del w:id="5292" w:date="2023-01-13T18:26:59Z" w:author="Jan Groh">
        <w:r>
          <w:rPr>
            <w:rFonts w:ascii="Garamond Premier Pro Caption" w:hAnsi="Garamond Premier Pro Caption"/>
            <w:sz w:val="22"/>
            <w:szCs w:val="22"/>
            <w:rtl w:val="0"/>
            <w:lang w:val="de-DE"/>
          </w:rPr>
          <w:delText>Deine Angst verschwunden ist, wie man Bekanntschaften macht; Dein ganzes Arrangement hat meinen Beifall, und ich hoffe nur, da</w:delText>
        </w:r>
      </w:del>
      <w:del w:id="5293" w:date="2023-01-13T18:26:59Z" w:author="Jan Groh">
        <w:r>
          <w:rPr>
            <w:rFonts w:ascii="Garamond Premier Pro Caption" w:hAnsi="Garamond Premier Pro Caption" w:hint="default"/>
            <w:sz w:val="22"/>
            <w:szCs w:val="22"/>
            <w:rtl w:val="0"/>
            <w:lang w:val="de-DE"/>
          </w:rPr>
          <w:delText xml:space="preserve">ß </w:delText>
        </w:r>
      </w:del>
      <w:del w:id="5294" w:date="2023-01-13T18:26:59Z" w:author="Jan Groh">
        <w:r>
          <w:rPr>
            <w:rFonts w:ascii="Garamond Premier Pro Caption" w:hAnsi="Garamond Premier Pro Caption"/>
            <w:sz w:val="22"/>
            <w:szCs w:val="22"/>
            <w:rtl w:val="0"/>
            <w:lang w:val="de-DE"/>
          </w:rPr>
          <w:delText>es Dir wohl bekommen m</w:delText>
        </w:r>
      </w:del>
      <w:del w:id="5295" w:date="2023-01-13T18:26:59Z" w:author="Jan Groh">
        <w:r>
          <w:rPr>
            <w:rFonts w:ascii="Garamond Premier Pro Caption" w:hAnsi="Garamond Premier Pro Caption" w:hint="default"/>
            <w:sz w:val="22"/>
            <w:szCs w:val="22"/>
            <w:rtl w:val="0"/>
            <w:lang w:val="sv-SE"/>
          </w:rPr>
          <w:delText>ö</w:delText>
        </w:r>
      </w:del>
      <w:del w:id="5296" w:date="2023-01-13T18:26:59Z" w:author="Jan Groh">
        <w:r>
          <w:rPr>
            <w:rFonts w:ascii="Garamond Premier Pro Caption" w:hAnsi="Garamond Premier Pro Caption"/>
            <w:sz w:val="22"/>
            <w:szCs w:val="22"/>
            <w:rtl w:val="0"/>
            <w:lang w:val="de-DE"/>
          </w:rPr>
          <w:delText>ge. Vergn</w:delText>
        </w:r>
      </w:del>
      <w:del w:id="5297" w:date="2023-01-13T18:26:59Z" w:author="Jan Groh">
        <w:r>
          <w:rPr>
            <w:rFonts w:ascii="Garamond Premier Pro Caption" w:hAnsi="Garamond Premier Pro Caption" w:hint="default"/>
            <w:sz w:val="22"/>
            <w:szCs w:val="22"/>
            <w:rtl w:val="0"/>
          </w:rPr>
          <w:delText>ü</w:delText>
        </w:r>
      </w:del>
      <w:del w:id="5298" w:date="2023-01-13T18:26:59Z" w:author="Jan Groh">
        <w:r>
          <w:rPr>
            <w:rFonts w:ascii="Garamond Premier Pro Caption" w:hAnsi="Garamond Premier Pro Caption"/>
            <w:sz w:val="22"/>
            <w:szCs w:val="22"/>
            <w:rtl w:val="0"/>
            <w:lang w:val="de-DE"/>
          </w:rPr>
          <w:delText>ge Dich ja recht und mache alles mit, und geniere Dich wegen ein paar alten Achtgroschenst</w:delText>
        </w:r>
      </w:del>
      <w:del w:id="5299" w:date="2023-01-13T18:26:59Z" w:author="Jan Groh">
        <w:r>
          <w:rPr>
            <w:rFonts w:ascii="Garamond Premier Pro Caption" w:hAnsi="Garamond Premier Pro Caption" w:hint="default"/>
            <w:sz w:val="22"/>
            <w:szCs w:val="22"/>
            <w:rtl w:val="0"/>
          </w:rPr>
          <w:delText>ü</w:delText>
        </w:r>
      </w:del>
      <w:del w:id="5300" w:date="2023-01-13T18:26:59Z" w:author="Jan Groh">
        <w:r>
          <w:rPr>
            <w:rFonts w:ascii="Garamond Premier Pro Caption" w:hAnsi="Garamond Premier Pro Caption"/>
            <w:sz w:val="22"/>
            <w:szCs w:val="22"/>
            <w:rtl w:val="0"/>
            <w:lang w:val="de-DE"/>
          </w:rPr>
          <w:delText>c</w:delText>
        </w:r>
      </w:del>
      <w:del w:id="5301" w:date="2023-01-13T18:26:59Z" w:author="Jan Groh">
        <w:r>
          <w:rPr>
            <w:rFonts w:ascii="Garamond Premier Pro Caption" w:hAnsi="Garamond Premier Pro Caption"/>
            <w:sz w:val="22"/>
            <w:szCs w:val="22"/>
            <w:rtl w:val="0"/>
            <w:lang w:val="de-DE"/>
          </w:rPr>
          <w:delText>ken nicht, es ist ja Platz da. Wir sind recht in Schwulit</w:delText>
        </w:r>
      </w:del>
      <w:del w:id="5302" w:date="2023-01-13T18:26:59Z" w:author="Jan Groh">
        <w:r>
          <w:rPr>
            <w:rFonts w:ascii="Garamond Premier Pro Caption" w:hAnsi="Garamond Premier Pro Caption" w:hint="default"/>
            <w:sz w:val="22"/>
            <w:szCs w:val="22"/>
            <w:rtl w:val="0"/>
          </w:rPr>
          <w:delText>ä</w:delText>
        </w:r>
      </w:del>
      <w:del w:id="5303" w:date="2023-01-13T18:26:59Z" w:author="Jan Groh">
        <w:r>
          <w:rPr>
            <w:rFonts w:ascii="Garamond Premier Pro Caption" w:hAnsi="Garamond Premier Pro Caption"/>
            <w:sz w:val="22"/>
            <w:szCs w:val="22"/>
            <w:rtl w:val="0"/>
            <w:lang w:val="de-DE"/>
          </w:rPr>
          <w:delText xml:space="preserve">ten wegen Deines </w:delText>
        </w:r>
      </w:del>
      <w:del w:id="5304" w:date="2023-01-13T18:26:59Z" w:author="Jan Groh">
        <w:r>
          <w:rPr>
            <w:rFonts w:ascii="Garamond Premier Pro Caption" w:hAnsi="Garamond Premier Pro Caption" w:hint="default"/>
            <w:sz w:val="22"/>
            <w:szCs w:val="22"/>
            <w:rtl w:val="0"/>
            <w:lang w:val="de-DE"/>
          </w:rPr>
          <w:delText>Ü</w:delText>
        </w:r>
      </w:del>
      <w:del w:id="5305" w:date="2023-01-13T18:26:59Z" w:author="Jan Groh">
        <w:r>
          <w:rPr>
            <w:rFonts w:ascii="Garamond Premier Pro Caption" w:hAnsi="Garamond Premier Pro Caption"/>
            <w:sz w:val="22"/>
            <w:szCs w:val="22"/>
            <w:rtl w:val="0"/>
            <w:lang w:val="de-DE"/>
          </w:rPr>
          <w:delText>berrocks, da Du weder Farbe, Zeug noch sonst etwas n</w:delText>
        </w:r>
      </w:del>
      <w:del w:id="5306" w:date="2023-01-13T18:26:59Z" w:author="Jan Groh">
        <w:r>
          <w:rPr>
            <w:rFonts w:ascii="Garamond Premier Pro Caption" w:hAnsi="Garamond Premier Pro Caption" w:hint="default"/>
            <w:sz w:val="22"/>
            <w:szCs w:val="22"/>
            <w:rtl w:val="0"/>
          </w:rPr>
          <w:delText>ä</w:delText>
        </w:r>
      </w:del>
      <w:del w:id="5307" w:date="2023-01-13T18:26:59Z" w:author="Jan Groh">
        <w:r>
          <w:rPr>
            <w:rFonts w:ascii="Garamond Premier Pro Caption" w:hAnsi="Garamond Premier Pro Caption"/>
            <w:sz w:val="22"/>
            <w:szCs w:val="22"/>
            <w:rtl w:val="0"/>
            <w:lang w:val="de-DE"/>
          </w:rPr>
          <w:delText>her bestimmt hast. Ich finde auch in Deinem Brief keinen Zettel mit W</w:delText>
        </w:r>
      </w:del>
      <w:del w:id="5308" w:date="2023-01-13T18:26:59Z" w:author="Jan Groh">
        <w:r>
          <w:rPr>
            <w:rFonts w:ascii="Garamond Premier Pro Caption" w:hAnsi="Garamond Premier Pro Caption" w:hint="default"/>
            <w:sz w:val="22"/>
            <w:szCs w:val="22"/>
            <w:rtl w:val="0"/>
          </w:rPr>
          <w:delText>ü</w:delText>
        </w:r>
      </w:del>
      <w:del w:id="5309" w:date="2023-01-13T18:26:59Z" w:author="Jan Groh">
        <w:r>
          <w:rPr>
            <w:rFonts w:ascii="Garamond Premier Pro Caption" w:hAnsi="Garamond Premier Pro Caption"/>
            <w:sz w:val="22"/>
            <w:szCs w:val="22"/>
            <w:rtl w:val="0"/>
            <w:lang w:val="de-DE"/>
          </w:rPr>
          <w:delText>nschen; Du mu</w:delText>
        </w:r>
      </w:del>
      <w:del w:id="5310" w:date="2023-01-13T18:26:59Z" w:author="Jan Groh">
        <w:r>
          <w:rPr>
            <w:rFonts w:ascii="Garamond Premier Pro Caption" w:hAnsi="Garamond Premier Pro Caption" w:hint="default"/>
            <w:sz w:val="22"/>
            <w:szCs w:val="22"/>
            <w:rtl w:val="0"/>
            <w:lang w:val="de-DE"/>
          </w:rPr>
          <w:delText>ß</w:delText>
        </w:r>
      </w:del>
      <w:del w:id="5311" w:date="2023-01-13T18:26:59Z" w:author="Jan Groh">
        <w:r>
          <w:rPr>
            <w:rFonts w:ascii="Garamond Premier Pro Caption" w:hAnsi="Garamond Premier Pro Caption"/>
            <w:sz w:val="22"/>
            <w:szCs w:val="22"/>
            <w:rtl w:val="0"/>
            <w:lang w:val="de-DE"/>
          </w:rPr>
          <w:delText>t ihn vergessen haben. Walther befindet sich wohl und fr</w:delText>
        </w:r>
      </w:del>
      <w:del w:id="5312" w:date="2023-01-13T18:26:59Z" w:author="Jan Groh">
        <w:r>
          <w:rPr>
            <w:rFonts w:ascii="Garamond Premier Pro Caption" w:hAnsi="Garamond Premier Pro Caption" w:hint="default"/>
            <w:sz w:val="22"/>
            <w:szCs w:val="22"/>
            <w:rtl w:val="0"/>
          </w:rPr>
          <w:delText>ü</w:delText>
        </w:r>
      </w:del>
      <w:del w:id="5313" w:date="2023-01-13T18:26:59Z" w:author="Jan Groh">
        <w:r>
          <w:rPr>
            <w:rFonts w:ascii="Garamond Premier Pro Caption" w:hAnsi="Garamond Premier Pro Caption"/>
            <w:sz w:val="22"/>
            <w:szCs w:val="22"/>
            <w:rtl w:val="0"/>
            <w:lang w:val="de-DE"/>
          </w:rPr>
          <w:delText>hst</w:delText>
        </w:r>
      </w:del>
      <w:del w:id="5314" w:date="2023-01-13T18:26:59Z" w:author="Jan Groh">
        <w:r>
          <w:rPr>
            <w:rFonts w:ascii="Garamond Premier Pro Caption" w:hAnsi="Garamond Premier Pro Caption" w:hint="default"/>
            <w:sz w:val="22"/>
            <w:szCs w:val="22"/>
            <w:rtl w:val="0"/>
          </w:rPr>
          <w:delText>ü</w:delText>
        </w:r>
      </w:del>
      <w:del w:id="5315" w:date="2023-01-13T18:26:59Z" w:author="Jan Groh">
        <w:r>
          <w:rPr>
            <w:rFonts w:ascii="Garamond Premier Pro Caption" w:hAnsi="Garamond Premier Pro Caption"/>
            <w:sz w:val="22"/>
            <w:szCs w:val="22"/>
            <w:rtl w:val="0"/>
            <w:lang w:val="de-DE"/>
          </w:rPr>
          <w:delText xml:space="preserve">ckt heute bei seiner </w:delText>
        </w:r>
      </w:del>
      <w:commentRangeStart w:id="5316"/>
      <w:del w:id="5317" w:date="2023-01-13T18:26:59Z" w:author="Jan Groh">
        <w:r>
          <w:rPr>
            <w:rFonts w:ascii="Garamond Premier Pro Caption" w:hAnsi="Garamond Premier Pro Caption"/>
            <w:sz w:val="22"/>
            <w:szCs w:val="22"/>
            <w:rtl w:val="0"/>
          </w:rPr>
          <w:delText>Amama</w:delText>
        </w:r>
      </w:del>
      <w:commentRangeEnd w:id="5316"/>
      <w:r>
        <w:commentReference w:id="5316"/>
      </w:r>
      <w:del w:id="5318"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19" w:date="2023-01-13T18:26:59Z" w:author="Jan Groh"/>
          <w:rFonts w:ascii="Garamond Premier Pro Caption" w:cs="Garamond Premier Pro Caption" w:hAnsi="Garamond Premier Pro Caption" w:eastAsia="Garamond Premier Pro Caption"/>
          <w:sz w:val="22"/>
          <w:szCs w:val="22"/>
        </w:rPr>
      </w:pPr>
      <w:del w:id="5320" w:date="2023-01-13T18:26:59Z" w:author="Jan Groh">
        <w:r>
          <w:rPr>
            <w:rFonts w:ascii="Garamond Premier Pro Caption" w:hAnsi="Garamond Premier Pro Caption"/>
            <w:sz w:val="22"/>
            <w:szCs w:val="22"/>
            <w:rtl w:val="0"/>
            <w:lang w:val="de-DE"/>
          </w:rPr>
          <w:delText>Sonntag bekomme ich den Hofdienst, was mir wegen Walther nicht angenehm ist. Wenn aber die Gro</w:delText>
        </w:r>
      </w:del>
      <w:del w:id="5321" w:date="2023-01-13T18:26:59Z" w:author="Jan Groh">
        <w:r>
          <w:rPr>
            <w:rFonts w:ascii="Garamond Premier Pro Caption" w:hAnsi="Garamond Premier Pro Caption" w:hint="default"/>
            <w:sz w:val="22"/>
            <w:szCs w:val="22"/>
            <w:rtl w:val="0"/>
            <w:lang w:val="de-DE"/>
          </w:rPr>
          <w:delText>ß</w:delText>
        </w:r>
      </w:del>
      <w:del w:id="5322" w:date="2023-01-13T18:26:59Z" w:author="Jan Groh">
        <w:r>
          <w:rPr>
            <w:rFonts w:ascii="Garamond Premier Pro Caption" w:hAnsi="Garamond Premier Pro Caption"/>
            <w:sz w:val="22"/>
            <w:szCs w:val="22"/>
            <w:rtl w:val="0"/>
            <w:lang w:val="de-DE"/>
          </w:rPr>
          <w:delText>mama noch nicht nach Belvedere geht, so soll er da essen, damit er die guten Sitten nicht verliert. Ich m</w:delText>
        </w:r>
      </w:del>
      <w:del w:id="5323" w:date="2023-01-13T18:26:59Z" w:author="Jan Groh">
        <w:r>
          <w:rPr>
            <w:rFonts w:ascii="Garamond Premier Pro Caption" w:hAnsi="Garamond Premier Pro Caption" w:hint="default"/>
            <w:sz w:val="22"/>
            <w:szCs w:val="22"/>
            <w:rtl w:val="0"/>
            <w:lang w:val="sv-SE"/>
          </w:rPr>
          <w:delText>ö</w:delText>
        </w:r>
      </w:del>
      <w:del w:id="5324" w:date="2023-01-13T18:26:59Z" w:author="Jan Groh">
        <w:r>
          <w:rPr>
            <w:rFonts w:ascii="Garamond Premier Pro Caption" w:hAnsi="Garamond Premier Pro Caption"/>
            <w:sz w:val="22"/>
            <w:szCs w:val="22"/>
            <w:rtl w:val="0"/>
            <w:lang w:val="de-DE"/>
          </w:rPr>
          <w:delText>chte Dich wohl einmal in Deinem Glanze, umgeben von den edlen Badeg</w:delText>
        </w:r>
      </w:del>
      <w:del w:id="5325" w:date="2023-01-13T18:26:59Z" w:author="Jan Groh">
        <w:r>
          <w:rPr>
            <w:rFonts w:ascii="Garamond Premier Pro Caption" w:hAnsi="Garamond Premier Pro Caption" w:hint="default"/>
            <w:sz w:val="22"/>
            <w:szCs w:val="22"/>
            <w:rtl w:val="0"/>
          </w:rPr>
          <w:delText>ä</w:delText>
        </w:r>
      </w:del>
      <w:del w:id="5326" w:date="2023-01-13T18:26:59Z" w:author="Jan Groh">
        <w:r>
          <w:rPr>
            <w:rFonts w:ascii="Garamond Premier Pro Caption" w:hAnsi="Garamond Premier Pro Caption"/>
            <w:sz w:val="22"/>
            <w:szCs w:val="22"/>
            <w:rtl w:val="0"/>
            <w:lang w:val="de-DE"/>
          </w:rPr>
          <w:delText>sten, an der Spitze aller Partien, Sp</w:delText>
        </w:r>
      </w:del>
      <w:del w:id="5327" w:date="2023-01-13T18:26:59Z" w:author="Jan Groh">
        <w:r>
          <w:rPr>
            <w:rFonts w:ascii="Garamond Premier Pro Caption" w:hAnsi="Garamond Premier Pro Caption" w:hint="default"/>
            <w:sz w:val="22"/>
            <w:szCs w:val="22"/>
            <w:rtl w:val="0"/>
            <w:lang w:val="de-DE"/>
          </w:rPr>
          <w:delText>äß</w:delText>
        </w:r>
      </w:del>
      <w:del w:id="5328" w:date="2023-01-13T18:26:59Z" w:author="Jan Groh">
        <w:r>
          <w:rPr>
            <w:rFonts w:ascii="Garamond Premier Pro Caption" w:hAnsi="Garamond Premier Pro Caption"/>
            <w:sz w:val="22"/>
            <w:szCs w:val="22"/>
            <w:rtl w:val="0"/>
            <w:lang w:val="de-DE"/>
          </w:rPr>
          <w:delText>e und s. w. belauschen. Gr</w:delText>
        </w:r>
      </w:del>
      <w:del w:id="5329" w:date="2023-01-13T18:26:59Z" w:author="Jan Groh">
        <w:r>
          <w:rPr>
            <w:rFonts w:ascii="Garamond Premier Pro Caption" w:hAnsi="Garamond Premier Pro Caption" w:hint="default"/>
            <w:sz w:val="22"/>
            <w:szCs w:val="22"/>
            <w:rtl w:val="0"/>
            <w:lang w:val="de-DE"/>
          </w:rPr>
          <w:delText>üß</w:delText>
        </w:r>
      </w:del>
      <w:del w:id="5330" w:date="2023-01-13T18:26:59Z" w:author="Jan Groh">
        <w:r>
          <w:rPr>
            <w:rFonts w:ascii="Garamond Premier Pro Caption" w:hAnsi="Garamond Premier Pro Caption"/>
            <w:sz w:val="22"/>
            <w:szCs w:val="22"/>
            <w:rtl w:val="0"/>
            <w:lang w:val="de-DE"/>
          </w:rPr>
          <w:delText>e Ulle und Wolf und denke meiner freundlich;</w:delText>
        </w:r>
      </w:del>
      <w:del w:id="5331" w:date="2023-01-13T18:26:59Z" w:author="Jan Groh">
        <w:r>
          <w:rPr>
            <w:rFonts w:ascii="Garamond Premier Pro Caption" w:hAnsi="Garamond Premier Pro Caption"/>
            <w:sz w:val="22"/>
            <w:szCs w:val="22"/>
            <w:rtl w:val="0"/>
            <w:lang w:val="de-DE"/>
          </w:rPr>
          <w:delText xml:space="preserve"> </w:delText>
        </w:r>
      </w:del>
      <w:del w:id="5332" w:date="2023-01-13T18:26:59Z" w:author="Jan Groh">
        <w:r>
          <w:rPr>
            <w:rFonts w:ascii="Garamond Premier Pro Caption" w:hAnsi="Garamond Premier Pro Caption"/>
            <w:sz w:val="22"/>
            <w:szCs w:val="22"/>
            <w:rtl w:val="0"/>
            <w:lang w:val="de-DE"/>
          </w:rPr>
          <w:delText>wegen meines Kommens schreibe ich noch gewisser.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33" w:date="2023-01-13T18:26:59Z" w:author="Jan Groh"/>
          <w:rFonts w:ascii="Garamond Premier Pro Caption" w:cs="Garamond Premier Pro Caption" w:hAnsi="Garamond Premier Pro Caption" w:eastAsia="Garamond Premier Pro Caption"/>
          <w:sz w:val="22"/>
          <w:szCs w:val="22"/>
        </w:rPr>
      </w:pPr>
      <w:del w:id="5334" w:date="2023-01-13T18:26:59Z" w:author="Jan Groh">
        <w:r>
          <w:rPr>
            <w:rFonts w:ascii="Garamond Premier Pro Caption" w:hAnsi="Garamond Premier Pro Caption"/>
            <w:sz w:val="22"/>
            <w:szCs w:val="22"/>
            <w:rtl w:val="0"/>
            <w:lang w:val="de-DE"/>
          </w:rPr>
          <w:delText>Lebe wohl und vergn</w:delText>
        </w:r>
      </w:del>
      <w:del w:id="5335" w:date="2023-01-13T18:26:59Z" w:author="Jan Groh">
        <w:r>
          <w:rPr>
            <w:rFonts w:ascii="Garamond Premier Pro Caption" w:hAnsi="Garamond Premier Pro Caption" w:hint="default"/>
            <w:sz w:val="22"/>
            <w:szCs w:val="22"/>
            <w:rtl w:val="0"/>
          </w:rPr>
          <w:delText>ü</w:delText>
        </w:r>
      </w:del>
      <w:del w:id="5336" w:date="2023-01-13T18:26:59Z" w:author="Jan Groh">
        <w:r>
          <w:rPr>
            <w:rFonts w:ascii="Garamond Premier Pro Caption" w:hAnsi="Garamond Premier Pro Caption"/>
            <w:sz w:val="22"/>
            <w:szCs w:val="22"/>
            <w:rtl w:val="0"/>
            <w:lang w:val="de-DE"/>
          </w:rPr>
          <w:delText>gt, auch begl</w:delText>
        </w:r>
      </w:del>
      <w:del w:id="5337" w:date="2023-01-13T18:26:59Z" w:author="Jan Groh">
        <w:r>
          <w:rPr>
            <w:rFonts w:ascii="Garamond Premier Pro Caption" w:hAnsi="Garamond Premier Pro Caption" w:hint="default"/>
            <w:sz w:val="22"/>
            <w:szCs w:val="22"/>
            <w:rtl w:val="0"/>
          </w:rPr>
          <w:delText>ü</w:delText>
        </w:r>
      </w:del>
      <w:del w:id="5338" w:date="2023-01-13T18:26:59Z" w:author="Jan Groh">
        <w:r>
          <w:rPr>
            <w:rFonts w:ascii="Garamond Premier Pro Caption" w:hAnsi="Garamond Premier Pro Caption"/>
            <w:sz w:val="22"/>
            <w:szCs w:val="22"/>
            <w:rtl w:val="0"/>
            <w:lang w:val="de-DE"/>
          </w:rPr>
          <w:delText>ckt, wenn es m</w:delText>
        </w:r>
      </w:del>
      <w:del w:id="5339" w:date="2023-01-13T18:26:59Z" w:author="Jan Groh">
        <w:r>
          <w:rPr>
            <w:rFonts w:ascii="Garamond Premier Pro Caption" w:hAnsi="Garamond Premier Pro Caption" w:hint="default"/>
            <w:sz w:val="22"/>
            <w:szCs w:val="22"/>
            <w:rtl w:val="0"/>
            <w:lang w:val="sv-SE"/>
          </w:rPr>
          <w:delText>ö</w:delText>
        </w:r>
      </w:del>
      <w:del w:id="5340" w:date="2023-01-13T18:26:59Z" w:author="Jan Groh">
        <w:r>
          <w:rPr>
            <w:rFonts w:ascii="Garamond Premier Pro Caption" w:hAnsi="Garamond Premier Pro Caption"/>
            <w:sz w:val="22"/>
            <w:szCs w:val="22"/>
            <w:rtl w:val="0"/>
            <w:lang w:val="de-DE"/>
          </w:rPr>
          <w:delText>glich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41" w:date="2023-01-13T18:26:59Z" w:author="Jan Groh"/>
          <w:rFonts w:ascii="Garamond Premier Pro Italic" w:cs="Garamond Premier Pro Italic" w:hAnsi="Garamond Premier Pro Italic" w:eastAsia="Garamond Premier Pro Italic"/>
          <w:sz w:val="22"/>
          <w:szCs w:val="22"/>
        </w:rPr>
      </w:pPr>
      <w:del w:id="5342" w:date="2023-01-13T18:26:59Z" w:author="Jan Groh">
        <w:r>
          <w:rPr>
            <w:rFonts w:ascii="Garamond Premier Pro Italic" w:hAnsi="Garamond Premier Pro Italic"/>
            <w:sz w:val="22"/>
            <w:szCs w:val="22"/>
            <w:rtl w:val="0"/>
            <w:lang w:val="de-DE"/>
          </w:rPr>
          <w:delText>Dein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4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4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45" w:date="2023-01-13T18:26:59Z" w:author="Jan Groh"/>
          <w:rFonts w:ascii="Garamond Premier Pro Italic" w:cs="Garamond Premier Pro Italic" w:hAnsi="Garamond Premier Pro Italic" w:eastAsia="Garamond Premier Pro Italic"/>
          <w:sz w:val="22"/>
          <w:szCs w:val="22"/>
        </w:rPr>
      </w:pPr>
      <w:del w:id="5346" w:date="2023-01-13T18:26:59Z" w:author="Jan Groh">
        <w:r>
          <w:rPr>
            <w:rFonts w:ascii="Garamond Premier Pro Italic" w:hAnsi="Garamond Premier Pro Italic"/>
            <w:sz w:val="22"/>
            <w:szCs w:val="22"/>
            <w:rtl w:val="0"/>
            <w:lang w:val="de-DE"/>
          </w:rPr>
          <w:delText>Freitag, den 26sten Juli 1822.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47" w:date="2023-01-13T18:26:59Z" w:author="Jan Groh"/>
          <w:rFonts w:ascii="Garamond Premier Pro Italic" w:cs="Garamond Premier Pro Italic" w:hAnsi="Garamond Premier Pro Italic" w:eastAsia="Garamond Premier Pro Italic"/>
          <w:sz w:val="22"/>
          <w:szCs w:val="22"/>
        </w:rPr>
      </w:pPr>
      <w:del w:id="5348" w:date="2023-01-13T18:26:59Z" w:author="Jan Groh">
        <w:r>
          <w:rPr>
            <w:rFonts w:ascii="Garamond Premier Pro Italic" w:hAnsi="Garamond Premier Pro Italic"/>
            <w:sz w:val="22"/>
            <w:szCs w:val="22"/>
            <w:rtl w:val="0"/>
            <w:lang w:val="de-DE"/>
          </w:rPr>
          <w:delText>Mittag 12 Uhr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49" w:date="2023-01-13T18:26:59Z" w:author="Jan Groh"/>
          <w:rFonts w:ascii="Garamond Premier Pro Caption" w:cs="Garamond Premier Pro Caption" w:hAnsi="Garamond Premier Pro Caption" w:eastAsia="Garamond Premier Pro Caption"/>
          <w:sz w:val="22"/>
          <w:szCs w:val="22"/>
        </w:rPr>
      </w:pPr>
      <w:del w:id="5350" w:date="2023-01-13T18:26:59Z" w:author="Jan Groh">
        <w:r>
          <w:rPr>
            <w:rFonts w:ascii="Garamond Premier Pro Caption" w:hAnsi="Garamond Premier Pro Caption"/>
            <w:sz w:val="22"/>
            <w:szCs w:val="22"/>
            <w:rtl w:val="0"/>
            <w:lang w:val="de-DE"/>
          </w:rPr>
          <w:delText xml:space="preserve">Es bleibt mir nun nichts </w:delText>
        </w:r>
      </w:del>
      <w:del w:id="5351" w:date="2023-01-13T18:26:59Z" w:author="Jan Groh">
        <w:r>
          <w:rPr>
            <w:rFonts w:ascii="Garamond Premier Pro Caption" w:hAnsi="Garamond Premier Pro Caption" w:hint="default"/>
            <w:sz w:val="22"/>
            <w:szCs w:val="22"/>
            <w:rtl w:val="0"/>
          </w:rPr>
          <w:delText>ü</w:delText>
        </w:r>
      </w:del>
      <w:del w:id="5352" w:date="2023-01-13T18:26:59Z" w:author="Jan Groh">
        <w:r>
          <w:rPr>
            <w:rFonts w:ascii="Garamond Premier Pro Caption" w:hAnsi="Garamond Premier Pro Caption"/>
            <w:sz w:val="22"/>
            <w:szCs w:val="22"/>
            <w:rtl w:val="0"/>
            <w:lang w:val="de-DE"/>
          </w:rPr>
          <w:delText>brig, als gegenw</w:delText>
        </w:r>
      </w:del>
      <w:del w:id="5353" w:date="2023-01-13T18:26:59Z" w:author="Jan Groh">
        <w:r>
          <w:rPr>
            <w:rFonts w:ascii="Garamond Premier Pro Caption" w:hAnsi="Garamond Premier Pro Caption" w:hint="default"/>
            <w:sz w:val="22"/>
            <w:szCs w:val="22"/>
            <w:rtl w:val="0"/>
          </w:rPr>
          <w:delText>ä</w:delText>
        </w:r>
      </w:del>
      <w:del w:id="5354" w:date="2023-01-13T18:26:59Z" w:author="Jan Groh">
        <w:r>
          <w:rPr>
            <w:rFonts w:ascii="Garamond Premier Pro Caption" w:hAnsi="Garamond Premier Pro Caption"/>
            <w:sz w:val="22"/>
            <w:szCs w:val="22"/>
            <w:rtl w:val="0"/>
            <w:lang w:val="de-DE"/>
          </w:rPr>
          <w:delText>rtigen Expressen abzusenden, damit Du das Geld erh</w:delText>
        </w:r>
      </w:del>
      <w:del w:id="5355" w:date="2023-01-13T18:26:59Z" w:author="Jan Groh">
        <w:r>
          <w:rPr>
            <w:rFonts w:ascii="Garamond Premier Pro Caption" w:hAnsi="Garamond Premier Pro Caption" w:hint="default"/>
            <w:sz w:val="22"/>
            <w:szCs w:val="22"/>
            <w:rtl w:val="0"/>
          </w:rPr>
          <w:delText>ä</w:delText>
        </w:r>
      </w:del>
      <w:del w:id="5356" w:date="2023-01-13T18:26:59Z" w:author="Jan Groh">
        <w:r>
          <w:rPr>
            <w:rFonts w:ascii="Garamond Premier Pro Caption" w:hAnsi="Garamond Premier Pro Caption"/>
            <w:sz w:val="22"/>
            <w:szCs w:val="22"/>
            <w:rtl w:val="0"/>
            <w:lang w:val="de-DE"/>
          </w:rPr>
          <w:delText>ltst. Ich sende 20 rth. Cassa in Silber und 4 St</w:delText>
        </w:r>
      </w:del>
      <w:del w:id="5357" w:date="2023-01-13T18:26:59Z" w:author="Jan Groh">
        <w:r>
          <w:rPr>
            <w:rFonts w:ascii="Garamond Premier Pro Caption" w:hAnsi="Garamond Premier Pro Caption" w:hint="default"/>
            <w:sz w:val="22"/>
            <w:szCs w:val="22"/>
            <w:rtl w:val="0"/>
          </w:rPr>
          <w:delText>ü</w:delText>
        </w:r>
      </w:del>
      <w:del w:id="5358" w:date="2023-01-13T18:26:59Z" w:author="Jan Groh">
        <w:r>
          <w:rPr>
            <w:rFonts w:ascii="Garamond Premier Pro Caption" w:hAnsi="Garamond Premier Pro Caption"/>
            <w:sz w:val="22"/>
            <w:szCs w:val="22"/>
            <w:rtl w:val="0"/>
            <w:lang w:val="de-DE"/>
          </w:rPr>
          <w:delText>ck Louisdor und hoffe, da</w:delText>
        </w:r>
      </w:del>
      <w:del w:id="5359" w:date="2023-01-13T18:26:59Z" w:author="Jan Groh">
        <w:r>
          <w:rPr>
            <w:rFonts w:ascii="Garamond Premier Pro Caption" w:hAnsi="Garamond Premier Pro Caption" w:hint="default"/>
            <w:sz w:val="22"/>
            <w:szCs w:val="22"/>
            <w:rtl w:val="0"/>
            <w:lang w:val="de-DE"/>
          </w:rPr>
          <w:delText xml:space="preserve">ß </w:delText>
        </w:r>
      </w:del>
      <w:del w:id="5360" w:date="2023-01-13T18:26:59Z" w:author="Jan Groh">
        <w:r>
          <w:rPr>
            <w:rFonts w:ascii="Garamond Premier Pro Caption" w:hAnsi="Garamond Premier Pro Caption"/>
            <w:sz w:val="22"/>
            <w:szCs w:val="22"/>
            <w:rtl w:val="0"/>
            <w:lang w:val="de-DE"/>
          </w:rPr>
          <w:delText>es reichen wird. Wenn Du es f</w:delText>
        </w:r>
      </w:del>
      <w:del w:id="5361" w:date="2023-01-13T18:26:59Z" w:author="Jan Groh">
        <w:r>
          <w:rPr>
            <w:rFonts w:ascii="Garamond Premier Pro Caption" w:hAnsi="Garamond Premier Pro Caption" w:hint="default"/>
            <w:sz w:val="22"/>
            <w:szCs w:val="22"/>
            <w:rtl w:val="0"/>
          </w:rPr>
          <w:delText>ü</w:delText>
        </w:r>
      </w:del>
      <w:del w:id="5362" w:date="2023-01-13T18:26:59Z" w:author="Jan Groh">
        <w:r>
          <w:rPr>
            <w:rFonts w:ascii="Garamond Premier Pro Caption" w:hAnsi="Garamond Premier Pro Caption"/>
            <w:sz w:val="22"/>
            <w:szCs w:val="22"/>
            <w:rtl w:val="0"/>
          </w:rPr>
          <w:delText>r r</w:delText>
        </w:r>
      </w:del>
      <w:del w:id="5363" w:date="2023-01-13T18:26:59Z" w:author="Jan Groh">
        <w:r>
          <w:rPr>
            <w:rFonts w:ascii="Garamond Premier Pro Caption" w:hAnsi="Garamond Premier Pro Caption" w:hint="default"/>
            <w:sz w:val="22"/>
            <w:szCs w:val="22"/>
            <w:rtl w:val="0"/>
          </w:rPr>
          <w:delText>ä</w:delText>
        </w:r>
      </w:del>
      <w:del w:id="5364" w:date="2023-01-13T18:26:59Z" w:author="Jan Groh">
        <w:r>
          <w:rPr>
            <w:rFonts w:ascii="Garamond Premier Pro Caption" w:hAnsi="Garamond Premier Pro Caption"/>
            <w:sz w:val="22"/>
            <w:szCs w:val="22"/>
            <w:rtl w:val="0"/>
            <w:lang w:val="de-DE"/>
          </w:rPr>
          <w:delText>tlich h</w:delText>
        </w:r>
      </w:del>
      <w:del w:id="5365" w:date="2023-01-13T18:26:59Z" w:author="Jan Groh">
        <w:r>
          <w:rPr>
            <w:rFonts w:ascii="Garamond Premier Pro Caption" w:hAnsi="Garamond Premier Pro Caption" w:hint="default"/>
            <w:sz w:val="22"/>
            <w:szCs w:val="22"/>
            <w:rtl w:val="0"/>
          </w:rPr>
          <w:delText>ä</w:delText>
        </w:r>
      </w:del>
      <w:del w:id="5366" w:date="2023-01-13T18:26:59Z" w:author="Jan Groh">
        <w:r>
          <w:rPr>
            <w:rFonts w:ascii="Garamond Premier Pro Caption" w:hAnsi="Garamond Premier Pro Caption"/>
            <w:sz w:val="22"/>
            <w:szCs w:val="22"/>
            <w:rtl w:val="0"/>
            <w:lang w:val="de-DE"/>
          </w:rPr>
          <w:delText>ltst, so bleibe noch, bis Du 28 B</w:delText>
        </w:r>
      </w:del>
      <w:del w:id="5367" w:date="2023-01-13T18:26:59Z" w:author="Jan Groh">
        <w:r>
          <w:rPr>
            <w:rFonts w:ascii="Garamond Premier Pro Caption" w:hAnsi="Garamond Premier Pro Caption" w:hint="default"/>
            <w:sz w:val="22"/>
            <w:szCs w:val="22"/>
            <w:rtl w:val="0"/>
          </w:rPr>
          <w:delText>ä</w:delText>
        </w:r>
      </w:del>
      <w:del w:id="5368" w:date="2023-01-13T18:26:59Z" w:author="Jan Groh">
        <w:r>
          <w:rPr>
            <w:rFonts w:ascii="Garamond Premier Pro Caption" w:hAnsi="Garamond Premier Pro Caption"/>
            <w:sz w:val="22"/>
            <w:szCs w:val="22"/>
            <w:rtl w:val="0"/>
            <w:lang w:val="de-DE"/>
          </w:rPr>
          <w:delText xml:space="preserve">der genommen hast, und behalte lieber die Pferde dort: kommt man </w:delText>
        </w:r>
      </w:del>
      <w:del w:id="5369" w:date="2023-01-13T18:26:59Z" w:author="Jan Groh">
        <w:r>
          <w:rPr>
            <w:rFonts w:ascii="Garamond Premier Pro Caption" w:hAnsi="Garamond Premier Pro Caption" w:hint="default"/>
            <w:sz w:val="22"/>
            <w:szCs w:val="22"/>
            <w:rtl w:val="0"/>
          </w:rPr>
          <w:delText>ü</w:delText>
        </w:r>
      </w:del>
      <w:del w:id="5370" w:date="2023-01-13T18:26:59Z" w:author="Jan Groh">
        <w:r>
          <w:rPr>
            <w:rFonts w:ascii="Garamond Premier Pro Caption" w:hAnsi="Garamond Premier Pro Caption"/>
            <w:sz w:val="22"/>
            <w:szCs w:val="22"/>
            <w:rtl w:val="0"/>
            <w:lang w:val="de-DE"/>
          </w:rPr>
          <w:delText xml:space="preserve">ber den Hund, so kommt man auch </w:delText>
        </w:r>
      </w:del>
      <w:del w:id="5371" w:date="2023-01-13T18:26:59Z" w:author="Jan Groh">
        <w:r>
          <w:rPr>
            <w:rFonts w:ascii="Garamond Premier Pro Caption" w:hAnsi="Garamond Premier Pro Caption" w:hint="default"/>
            <w:sz w:val="22"/>
            <w:szCs w:val="22"/>
            <w:rtl w:val="0"/>
          </w:rPr>
          <w:delText>ü</w:delText>
        </w:r>
      </w:del>
      <w:del w:id="5372" w:date="2023-01-13T18:26:59Z" w:author="Jan Groh">
        <w:r>
          <w:rPr>
            <w:rFonts w:ascii="Garamond Premier Pro Caption" w:hAnsi="Garamond Premier Pro Caption"/>
            <w:sz w:val="22"/>
            <w:szCs w:val="22"/>
            <w:rtl w:val="0"/>
            <w:lang w:val="de-DE"/>
          </w:rPr>
          <w:delText>ber den Schwanz, das ist ein altes Sprichwort. Dieser neue Aufwand w</w:delText>
        </w:r>
      </w:del>
      <w:del w:id="5373" w:date="2023-01-13T18:26:59Z" w:author="Jan Groh">
        <w:r>
          <w:rPr>
            <w:rFonts w:ascii="Garamond Premier Pro Caption" w:hAnsi="Garamond Premier Pro Caption" w:hint="default"/>
            <w:sz w:val="22"/>
            <w:szCs w:val="22"/>
            <w:rtl w:val="0"/>
          </w:rPr>
          <w:delText>ü</w:delText>
        </w:r>
      </w:del>
      <w:del w:id="5374" w:date="2023-01-13T18:26:59Z" w:author="Jan Groh">
        <w:r>
          <w:rPr>
            <w:rFonts w:ascii="Garamond Premier Pro Caption" w:hAnsi="Garamond Premier Pro Caption"/>
            <w:sz w:val="22"/>
            <w:szCs w:val="22"/>
            <w:rtl w:val="0"/>
            <w:lang w:val="de-DE"/>
          </w:rPr>
          <w:delText>rd nun von selbst der Harzreise ein Ende gemacht haben, aber ich bringe sie freudig dar, wenn das Bad den erw</w:delText>
        </w:r>
      </w:del>
      <w:del w:id="5375" w:date="2023-01-13T18:26:59Z" w:author="Jan Groh">
        <w:r>
          <w:rPr>
            <w:rFonts w:ascii="Garamond Premier Pro Caption" w:hAnsi="Garamond Premier Pro Caption" w:hint="default"/>
            <w:sz w:val="22"/>
            <w:szCs w:val="22"/>
            <w:rtl w:val="0"/>
          </w:rPr>
          <w:delText>ü</w:delText>
        </w:r>
      </w:del>
      <w:del w:id="5376" w:date="2023-01-13T18:26:59Z" w:author="Jan Groh">
        <w:r>
          <w:rPr>
            <w:rFonts w:ascii="Garamond Premier Pro Caption" w:hAnsi="Garamond Premier Pro Caption"/>
            <w:sz w:val="22"/>
            <w:szCs w:val="22"/>
            <w:rtl w:val="0"/>
            <w:lang w:val="de-DE"/>
          </w:rPr>
          <w:delText>nschten Erfolg f</w:delText>
        </w:r>
      </w:del>
      <w:del w:id="5377" w:date="2023-01-13T18:26:59Z" w:author="Jan Groh">
        <w:r>
          <w:rPr>
            <w:rFonts w:ascii="Garamond Premier Pro Caption" w:hAnsi="Garamond Premier Pro Caption" w:hint="default"/>
            <w:sz w:val="22"/>
            <w:szCs w:val="22"/>
            <w:rtl w:val="0"/>
          </w:rPr>
          <w:delText>ü</w:delText>
        </w:r>
      </w:del>
      <w:del w:id="5378" w:date="2023-01-13T18:26:59Z" w:author="Jan Groh">
        <w:r>
          <w:rPr>
            <w:rFonts w:ascii="Garamond Premier Pro Caption" w:hAnsi="Garamond Premier Pro Caption"/>
            <w:sz w:val="22"/>
            <w:szCs w:val="22"/>
            <w:rtl w:val="0"/>
            <w:lang w:val="de-DE"/>
          </w:rPr>
          <w:delText>r Euch beide hat.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79" w:date="2023-01-13T18:26:59Z" w:author="Jan Groh"/>
          <w:rFonts w:ascii="Garamond Premier Pro Caption" w:cs="Garamond Premier Pro Caption" w:hAnsi="Garamond Premier Pro Caption" w:eastAsia="Garamond Premier Pro Caption"/>
          <w:sz w:val="22"/>
          <w:szCs w:val="22"/>
        </w:rPr>
      </w:pPr>
      <w:del w:id="5380" w:date="2023-01-13T18:26:59Z" w:author="Jan Groh">
        <w:r>
          <w:rPr>
            <w:rFonts w:ascii="Garamond Premier Pro Caption" w:hAnsi="Garamond Premier Pro Caption"/>
            <w:sz w:val="22"/>
            <w:szCs w:val="22"/>
            <w:rtl w:val="0"/>
            <w:lang w:val="de-DE"/>
          </w:rPr>
          <w:delText>Ohne viel zu versprechen, glaube ich, Dich auch hier zufriedenzustellen, was meine Handlungen zeigen sollen.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381" w:date="2023-01-13T18:26:59Z" w:author="Jan Groh"/>
          <w:rFonts w:ascii="Garamond Premier Pro Caption" w:cs="Garamond Premier Pro Caption" w:hAnsi="Garamond Premier Pro Caption" w:eastAsia="Garamond Premier Pro Caption"/>
          <w:sz w:val="22"/>
          <w:szCs w:val="22"/>
        </w:rPr>
      </w:pPr>
      <w:del w:id="5382" w:date="2023-01-13T18:26:59Z" w:author="Jan Groh">
        <w:r>
          <w:rPr>
            <w:rFonts w:ascii="Garamond Premier Pro Caption" w:hAnsi="Garamond Premier Pro Caption"/>
            <w:sz w:val="22"/>
            <w:szCs w:val="22"/>
            <w:rtl w:val="0"/>
            <w:lang w:val="de-DE"/>
          </w:rPr>
          <w:delText>Walther ist gesund und wohl und freut sich sehr auf Dich, so wie ich</w:delText>
        </w:r>
      </w:del>
      <w:del w:id="5383" w:date="2023-01-13T18:26:59Z" w:author="Jan Groh">
        <w:r>
          <w:rPr>
            <w:rFonts w:ascii="Garamond Premier Pro Caption" w:hAnsi="Garamond Premier Pro Caption"/>
            <w:sz w:val="22"/>
            <w:szCs w:val="22"/>
            <w:rtl w:val="0"/>
            <w:lang w:val="de-DE"/>
          </w:rPr>
          <w:delText xml:space="preserve"> </w:delText>
        </w:r>
      </w:del>
      <w:del w:id="5384" w:date="2023-01-13T18:26:59Z" w:author="Jan Groh">
        <w:r>
          <w:rPr>
            <w:rFonts w:ascii="Garamond Premier Pro Caption" w:hAnsi="Garamond Premier Pro Caption"/>
            <w:sz w:val="22"/>
            <w:szCs w:val="22"/>
            <w:rtl w:val="0"/>
            <w:lang w:val="de-DE"/>
          </w:rPr>
          <w:delText>mich nicht minder sehne (wenn ich nur Deinen Brief durch Wizlebens bekommen h</w:delText>
        </w:r>
      </w:del>
      <w:del w:id="5385" w:date="2023-01-13T18:26:59Z" w:author="Jan Groh">
        <w:r>
          <w:rPr>
            <w:rFonts w:ascii="Garamond Premier Pro Caption" w:hAnsi="Garamond Premier Pro Caption" w:hint="default"/>
            <w:sz w:val="22"/>
            <w:szCs w:val="22"/>
            <w:rtl w:val="0"/>
          </w:rPr>
          <w:delText>ä</w:delText>
        </w:r>
      </w:del>
      <w:del w:id="5386" w:date="2023-01-13T18:26:59Z" w:author="Jan Groh">
        <w:r>
          <w:rPr>
            <w:rFonts w:ascii="Garamond Premier Pro Caption" w:hAnsi="Garamond Premier Pro Caption"/>
            <w:sz w:val="22"/>
            <w:szCs w:val="22"/>
            <w:rtl w:val="0"/>
            <w:lang w:val="de-DE"/>
          </w:rPr>
          <w:delText>tte). Sonst w</w:delText>
        </w:r>
      </w:del>
      <w:del w:id="5387" w:date="2023-01-13T18:26:59Z" w:author="Jan Groh">
        <w:r>
          <w:rPr>
            <w:rFonts w:ascii="Garamond Premier Pro Caption" w:hAnsi="Garamond Premier Pro Caption" w:hint="default"/>
            <w:sz w:val="22"/>
            <w:szCs w:val="22"/>
            <w:rtl w:val="0"/>
            <w:lang w:val="de-DE"/>
          </w:rPr>
          <w:delText>üß</w:delText>
        </w:r>
      </w:del>
      <w:del w:id="5388" w:date="2023-01-13T18:26:59Z" w:author="Jan Groh">
        <w:r>
          <w:rPr>
            <w:rFonts w:ascii="Garamond Premier Pro Caption" w:hAnsi="Garamond Premier Pro Caption"/>
            <w:sz w:val="22"/>
            <w:szCs w:val="22"/>
            <w:rtl w:val="0"/>
            <w:lang w:val="de-DE"/>
          </w:rPr>
          <w:delText>te ich nichts zu melden und zu sagen; als da</w:delText>
        </w:r>
      </w:del>
      <w:del w:id="5389" w:date="2023-01-13T18:26:59Z" w:author="Jan Groh">
        <w:r>
          <w:rPr>
            <w:rFonts w:ascii="Garamond Premier Pro Caption" w:hAnsi="Garamond Premier Pro Caption" w:hint="default"/>
            <w:sz w:val="22"/>
            <w:szCs w:val="22"/>
            <w:rtl w:val="0"/>
            <w:lang w:val="de-DE"/>
          </w:rPr>
          <w:delText xml:space="preserve">ß </w:delText>
        </w:r>
      </w:del>
      <w:del w:id="5390" w:date="2023-01-13T18:26:59Z" w:author="Jan Groh">
        <w:r>
          <w:rPr>
            <w:rFonts w:ascii="Garamond Premier Pro Caption" w:hAnsi="Garamond Premier Pro Caption"/>
            <w:sz w:val="22"/>
            <w:szCs w:val="22"/>
            <w:rtl w:val="0"/>
            <w:lang w:val="de-DE"/>
          </w:rPr>
          <w:delText>ich Di</w:delText>
        </w:r>
      </w:del>
      <w:del w:id="5391" w:date="2023-01-13T18:26:59Z" w:author="Jan Groh">
        <w:r>
          <w:rPr>
            <w:rFonts w:ascii="Garamond Premier Pro Caption" w:hAnsi="Garamond Premier Pro Caption"/>
            <w:sz w:val="22"/>
            <w:szCs w:val="22"/>
            <w:rtl w:val="0"/>
            <w:lang w:val="de-DE"/>
          </w:rPr>
          <w:delText>[</w:delText>
        </w:r>
      </w:del>
      <w:del w:id="5392" w:date="2023-01-13T18:26:59Z" w:author="Jan Groh">
        <w:r>
          <w:rPr>
            <w:rFonts w:ascii="Garamond Premier Pro Caption" w:hAnsi="Garamond Premier Pro Caption"/>
            <w:sz w:val="22"/>
            <w:szCs w:val="22"/>
            <w:rtl w:val="0"/>
            <w:lang w:val="de-DE"/>
          </w:rPr>
          <w:delText>ch] sehr liebe und mich sehr auf Deine R</w:delText>
        </w:r>
      </w:del>
      <w:del w:id="5393" w:date="2023-01-13T18:26:59Z" w:author="Jan Groh">
        <w:r>
          <w:rPr>
            <w:rFonts w:ascii="Garamond Premier Pro Caption" w:hAnsi="Garamond Premier Pro Caption" w:hint="default"/>
            <w:sz w:val="22"/>
            <w:szCs w:val="22"/>
            <w:rtl w:val="0"/>
          </w:rPr>
          <w:delText>ü</w:delText>
        </w:r>
      </w:del>
      <w:del w:id="5394" w:date="2023-01-13T18:26:59Z" w:author="Jan Groh">
        <w:r>
          <w:rPr>
            <w:rFonts w:ascii="Garamond Premier Pro Caption" w:hAnsi="Garamond Premier Pro Caption"/>
            <w:sz w:val="22"/>
            <w:szCs w:val="22"/>
            <w:rtl w:val="0"/>
            <w:lang w:val="de-DE"/>
          </w:rPr>
          <w:delText>ckkunft freue und mich gewi</w:delText>
        </w:r>
      </w:del>
      <w:del w:id="5395" w:date="2023-01-13T18:26:59Z" w:author="Jan Groh">
        <w:r>
          <w:rPr>
            <w:rFonts w:ascii="Garamond Premier Pro Caption" w:hAnsi="Garamond Premier Pro Caption" w:hint="default"/>
            <w:sz w:val="22"/>
            <w:szCs w:val="22"/>
            <w:rtl w:val="0"/>
            <w:lang w:val="de-DE"/>
          </w:rPr>
          <w:delText xml:space="preserve">ß </w:delText>
        </w:r>
      </w:del>
      <w:del w:id="5396" w:date="2023-01-13T18:26:59Z" w:author="Jan Groh">
        <w:r>
          <w:rPr>
            <w:rFonts w:ascii="Garamond Premier Pro Caption" w:hAnsi="Garamond Premier Pro Caption"/>
            <w:sz w:val="22"/>
            <w:szCs w:val="22"/>
            <w:rtl w:val="0"/>
            <w:lang w:val="pt-PT"/>
          </w:rPr>
          <w:delText>bem</w:delText>
        </w:r>
      </w:del>
      <w:del w:id="5397" w:date="2023-01-13T18:26:59Z" w:author="Jan Groh">
        <w:r>
          <w:rPr>
            <w:rFonts w:ascii="Garamond Premier Pro Caption" w:hAnsi="Garamond Premier Pro Caption" w:hint="default"/>
            <w:sz w:val="22"/>
            <w:szCs w:val="22"/>
            <w:rtl w:val="0"/>
          </w:rPr>
          <w:delText>ü</w:delText>
        </w:r>
      </w:del>
      <w:del w:id="5398" w:date="2023-01-13T18:26:59Z" w:author="Jan Groh">
        <w:r>
          <w:rPr>
            <w:rFonts w:ascii="Garamond Premier Pro Caption" w:hAnsi="Garamond Premier Pro Caption"/>
            <w:sz w:val="22"/>
            <w:szCs w:val="22"/>
            <w:rtl w:val="0"/>
            <w:lang w:val="de-DE"/>
          </w:rPr>
          <w:delText>hen werde, den guten Eindruck von Frankenhausen nicht zu verl</w:delText>
        </w:r>
      </w:del>
      <w:del w:id="5399" w:date="2023-01-13T18:26:59Z" w:author="Jan Groh">
        <w:r>
          <w:rPr>
            <w:rFonts w:ascii="Garamond Premier Pro Caption" w:hAnsi="Garamond Premier Pro Caption" w:hint="default"/>
            <w:sz w:val="22"/>
            <w:szCs w:val="22"/>
            <w:rtl w:val="0"/>
            <w:lang w:val="sv-SE"/>
          </w:rPr>
          <w:delText>ö</w:delText>
        </w:r>
      </w:del>
      <w:del w:id="5400" w:date="2023-01-13T18:26:59Z" w:author="Jan Groh">
        <w:r>
          <w:rPr>
            <w:rFonts w:ascii="Garamond Premier Pro Caption" w:hAnsi="Garamond Premier Pro Caption"/>
            <w:sz w:val="22"/>
            <w:szCs w:val="22"/>
            <w:rtl w:val="0"/>
            <w:lang w:val="de-DE"/>
          </w:rPr>
          <w:delText>schen.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01" w:date="2023-01-13T18:26:59Z" w:author="Jan Groh"/>
          <w:rFonts w:ascii="Garamond Premier Pro Caption" w:cs="Garamond Premier Pro Caption" w:hAnsi="Garamond Premier Pro Caption" w:eastAsia="Garamond Premier Pro Caption"/>
          <w:sz w:val="22"/>
          <w:szCs w:val="22"/>
        </w:rPr>
      </w:pPr>
      <w:del w:id="5402" w:date="2023-01-13T18:26:59Z" w:author="Jan Groh">
        <w:r>
          <w:rPr>
            <w:rFonts w:ascii="Garamond Premier Pro Caption" w:hAnsi="Garamond Premier Pro Caption" w:hint="default"/>
            <w:sz w:val="22"/>
            <w:szCs w:val="22"/>
            <w:rtl w:val="0"/>
            <w:lang w:val="de-DE"/>
          </w:rPr>
          <w:delText>Ü</w:delText>
        </w:r>
      </w:del>
      <w:del w:id="5403" w:date="2023-01-13T18:26:59Z" w:author="Jan Groh">
        <w:r>
          <w:rPr>
            <w:rFonts w:ascii="Garamond Premier Pro Caption" w:hAnsi="Garamond Premier Pro Caption"/>
            <w:sz w:val="22"/>
            <w:szCs w:val="22"/>
            <w:rtl w:val="0"/>
            <w:lang w:val="de-DE"/>
          </w:rPr>
          <w:delText>bereile Dich aber ja nicht, denn der Aufwand ist einmal gemacht;</w:delText>
        </w:r>
      </w:del>
      <w:del w:id="5404" w:date="2023-01-13T18:26:59Z" w:author="Jan Groh">
        <w:r>
          <w:rPr>
            <w:rFonts w:ascii="Garamond Premier Pro Caption" w:hAnsi="Garamond Premier Pro Caption"/>
            <w:sz w:val="22"/>
            <w:szCs w:val="22"/>
            <w:rtl w:val="0"/>
            <w:lang w:val="de-DE"/>
          </w:rPr>
          <w:delText xml:space="preserve"> </w:delText>
        </w:r>
      </w:del>
      <w:del w:id="5405" w:date="2023-01-13T18:26:59Z" w:author="Jan Groh">
        <w:r>
          <w:rPr>
            <w:rFonts w:ascii="Garamond Premier Pro Caption" w:hAnsi="Garamond Premier Pro Caption"/>
            <w:sz w:val="22"/>
            <w:szCs w:val="22"/>
            <w:rtl w:val="0"/>
            <w:lang w:val="de-DE"/>
          </w:rPr>
          <w:delText>da kann es denn auf 3 oder 4 Tage nicht ankommen.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06" w:date="2023-01-13T18:26:59Z" w:author="Jan Groh"/>
          <w:rFonts w:ascii="Garamond Premier Pro Caption" w:cs="Garamond Premier Pro Caption" w:hAnsi="Garamond Premier Pro Caption" w:eastAsia="Garamond Premier Pro Caption"/>
          <w:sz w:val="22"/>
          <w:szCs w:val="22"/>
        </w:rPr>
      </w:pPr>
      <w:del w:id="5407" w:date="2023-01-13T18:26:59Z" w:author="Jan Groh">
        <w:r>
          <w:rPr>
            <w:rFonts w:ascii="Garamond Premier Pro Caption" w:hAnsi="Garamond Premier Pro Caption"/>
            <w:sz w:val="22"/>
            <w:szCs w:val="22"/>
            <w:rtl w:val="0"/>
          </w:rPr>
          <w:delText>Gr</w:delText>
        </w:r>
      </w:del>
      <w:del w:id="5408" w:date="2023-01-13T18:26:59Z" w:author="Jan Groh">
        <w:r>
          <w:rPr>
            <w:rFonts w:ascii="Garamond Premier Pro Caption" w:hAnsi="Garamond Premier Pro Caption" w:hint="default"/>
            <w:sz w:val="22"/>
            <w:szCs w:val="22"/>
            <w:rtl w:val="0"/>
            <w:lang w:val="de-DE"/>
          </w:rPr>
          <w:delText>üß</w:delText>
        </w:r>
      </w:del>
      <w:del w:id="5409" w:date="2023-01-13T18:26:59Z" w:author="Jan Groh">
        <w:r>
          <w:rPr>
            <w:rFonts w:ascii="Garamond Premier Pro Caption" w:hAnsi="Garamond Premier Pro Caption"/>
            <w:sz w:val="22"/>
            <w:szCs w:val="22"/>
            <w:rtl w:val="0"/>
            <w:lang w:val="de-DE"/>
          </w:rPr>
          <w:delText>e Ulle und k</w:delText>
        </w:r>
      </w:del>
      <w:del w:id="5410" w:date="2023-01-13T18:26:59Z" w:author="Jan Groh">
        <w:r>
          <w:rPr>
            <w:rFonts w:ascii="Garamond Premier Pro Caption" w:hAnsi="Garamond Premier Pro Caption" w:hint="default"/>
            <w:sz w:val="22"/>
            <w:szCs w:val="22"/>
            <w:rtl w:val="0"/>
          </w:rPr>
          <w:delText>ü</w:delText>
        </w:r>
      </w:del>
      <w:del w:id="5411" w:date="2023-01-13T18:26:59Z" w:author="Jan Groh">
        <w:r>
          <w:rPr>
            <w:rFonts w:ascii="Garamond Premier Pro Caption" w:hAnsi="Garamond Premier Pro Caption"/>
            <w:sz w:val="22"/>
            <w:szCs w:val="22"/>
            <w:rtl w:val="0"/>
            <w:lang w:val="de-DE"/>
          </w:rPr>
          <w:delText>sse Wolf.</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12" w:date="2023-01-13T18:26:59Z" w:author="Jan Groh"/>
          <w:rFonts w:ascii="Garamond Premier Pro Italic" w:cs="Garamond Premier Pro Italic" w:hAnsi="Garamond Premier Pro Italic" w:eastAsia="Garamond Premier Pro Italic"/>
          <w:sz w:val="22"/>
          <w:szCs w:val="22"/>
        </w:rPr>
      </w:pPr>
      <w:del w:id="5413" w:date="2023-01-13T18:26:59Z" w:author="Jan Groh">
        <w:r>
          <w:rPr>
            <w:rFonts w:ascii="Garamond Premier Pro Italic" w:hAnsi="Garamond Premier Pro Italic"/>
            <w:sz w:val="22"/>
            <w:szCs w:val="22"/>
            <w:rtl w:val="0"/>
            <w:lang w:val="de-DE"/>
          </w:rPr>
          <w:delText>Dein treu liebender Mann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14" w:date="2023-01-13T18:26:59Z" w:author="Jan Groh"/>
          <w:rFonts w:ascii="Garamond Premier Pro Caption" w:cs="Garamond Premier Pro Caption" w:hAnsi="Garamond Premier Pro Caption" w:eastAsia="Garamond Premier Pro Caption"/>
          <w:sz w:val="22"/>
          <w:szCs w:val="22"/>
        </w:rPr>
      </w:pPr>
      <w:del w:id="5415" w:date="2023-01-13T18:26:59Z" w:author="Jan Groh">
        <w:r>
          <w:rPr>
            <w:rFonts w:ascii="Garamond Premier Pro Caption" w:hAnsi="Garamond Premier Pro Caption"/>
            <w:sz w:val="22"/>
            <w:szCs w:val="22"/>
            <w:rtl w:val="0"/>
            <w:lang w:val="de-DE"/>
          </w:rPr>
          <w:delText>Von Deinen Kleidern ist nichts verkauft. Ich h</w:delText>
        </w:r>
      </w:del>
      <w:del w:id="5416" w:date="2023-01-13T18:26:59Z" w:author="Jan Groh">
        <w:r>
          <w:rPr>
            <w:rFonts w:ascii="Garamond Premier Pro Caption" w:hAnsi="Garamond Premier Pro Caption" w:hint="default"/>
            <w:sz w:val="22"/>
            <w:szCs w:val="22"/>
            <w:rtl w:val="0"/>
          </w:rPr>
          <w:delText>ä</w:delText>
        </w:r>
      </w:del>
      <w:del w:id="5417" w:date="2023-01-13T18:26:59Z" w:author="Jan Groh">
        <w:r>
          <w:rPr>
            <w:rFonts w:ascii="Garamond Premier Pro Caption" w:hAnsi="Garamond Premier Pro Caption"/>
            <w:sz w:val="22"/>
            <w:szCs w:val="22"/>
            <w:rtl w:val="0"/>
            <w:lang w:val="de-DE"/>
          </w:rPr>
          <w:delText>tte freilich gew</w:delText>
        </w:r>
      </w:del>
      <w:del w:id="5418" w:date="2023-01-13T18:26:59Z" w:author="Jan Groh">
        <w:r>
          <w:rPr>
            <w:rFonts w:ascii="Garamond Premier Pro Caption" w:hAnsi="Garamond Premier Pro Caption" w:hint="default"/>
            <w:sz w:val="22"/>
            <w:szCs w:val="22"/>
            <w:rtl w:val="0"/>
          </w:rPr>
          <w:delText>ü</w:delText>
        </w:r>
      </w:del>
      <w:del w:id="5419" w:date="2023-01-13T18:26:59Z" w:author="Jan Groh">
        <w:r>
          <w:rPr>
            <w:rFonts w:ascii="Garamond Premier Pro Caption" w:hAnsi="Garamond Premier Pro Caption"/>
            <w:sz w:val="22"/>
            <w:szCs w:val="22"/>
            <w:rtl w:val="0"/>
            <w:lang w:val="de-DE"/>
          </w:rPr>
          <w:delText>nscht, da</w:delText>
        </w:r>
      </w:del>
      <w:del w:id="5420" w:date="2023-01-13T18:26:59Z" w:author="Jan Groh">
        <w:r>
          <w:rPr>
            <w:rFonts w:ascii="Garamond Premier Pro Caption" w:hAnsi="Garamond Premier Pro Caption" w:hint="default"/>
            <w:sz w:val="22"/>
            <w:szCs w:val="22"/>
            <w:rtl w:val="0"/>
            <w:lang w:val="de-DE"/>
          </w:rPr>
          <w:delText xml:space="preserve">ß </w:delText>
        </w:r>
      </w:del>
      <w:del w:id="5421" w:date="2023-01-13T18:26:59Z" w:author="Jan Groh">
        <w:r>
          <w:rPr>
            <w:rFonts w:ascii="Garamond Premier Pro Caption" w:hAnsi="Garamond Premier Pro Caption"/>
            <w:sz w:val="22"/>
            <w:szCs w:val="22"/>
            <w:rtl w:val="0"/>
            <w:lang w:val="de-DE"/>
          </w:rPr>
          <w:delText>Du Dich wegen des Geldes etwas bestimmter ausgedr</w:delText>
        </w:r>
      </w:del>
      <w:del w:id="5422" w:date="2023-01-13T18:26:59Z" w:author="Jan Groh">
        <w:r>
          <w:rPr>
            <w:rFonts w:ascii="Garamond Premier Pro Caption" w:hAnsi="Garamond Premier Pro Caption" w:hint="default"/>
            <w:sz w:val="22"/>
            <w:szCs w:val="22"/>
            <w:rtl w:val="0"/>
          </w:rPr>
          <w:delText>ü</w:delText>
        </w:r>
      </w:del>
      <w:del w:id="5423" w:date="2023-01-13T18:26:59Z" w:author="Jan Groh">
        <w:r>
          <w:rPr>
            <w:rFonts w:ascii="Garamond Premier Pro Caption" w:hAnsi="Garamond Premier Pro Caption"/>
            <w:sz w:val="22"/>
            <w:szCs w:val="22"/>
            <w:rtl w:val="0"/>
            <w:lang w:val="de-DE"/>
          </w:rPr>
          <w:delText>ckt h</w:delText>
        </w:r>
      </w:del>
      <w:del w:id="5424" w:date="2023-01-13T18:26:59Z" w:author="Jan Groh">
        <w:r>
          <w:rPr>
            <w:rFonts w:ascii="Garamond Premier Pro Caption" w:hAnsi="Garamond Premier Pro Caption" w:hint="default"/>
            <w:sz w:val="22"/>
            <w:szCs w:val="22"/>
            <w:rtl w:val="0"/>
          </w:rPr>
          <w:delText>ä</w:delText>
        </w:r>
      </w:del>
      <w:del w:id="5425" w:date="2023-01-13T18:26:59Z" w:author="Jan Groh">
        <w:r>
          <w:rPr>
            <w:rFonts w:ascii="Garamond Premier Pro Caption" w:hAnsi="Garamond Premier Pro Caption"/>
            <w:sz w:val="22"/>
            <w:szCs w:val="22"/>
            <w:rtl w:val="0"/>
          </w:rPr>
          <w:delText>ttest.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26" w:date="2023-01-13T18:26:59Z" w:author="Jan Groh"/>
          <w:rFonts w:ascii="Garamond Premier Pro Caption" w:cs="Garamond Premier Pro Caption" w:hAnsi="Garamond Premier Pro Caption" w:eastAsia="Garamond Premier Pro Caption"/>
          <w:sz w:val="22"/>
          <w:szCs w:val="22"/>
        </w:rPr>
      </w:pPr>
      <w:del w:id="5427" w:date="2023-01-13T18:26:59Z" w:author="Jan Groh">
        <w:r>
          <w:rPr>
            <w:rFonts w:ascii="Garamond Premier Pro Caption" w:hAnsi="Garamond Premier Pro Caption"/>
            <w:sz w:val="22"/>
            <w:szCs w:val="22"/>
            <w:rtl w:val="0"/>
            <w:lang w:val="de-DE"/>
          </w:rPr>
          <w:delText>(Deinen gefa</w:delText>
        </w:r>
      </w:del>
      <w:del w:id="5428" w:date="2023-01-13T18:26:59Z" w:author="Jan Groh">
        <w:r>
          <w:rPr>
            <w:rFonts w:ascii="Garamond Premier Pro Caption" w:hAnsi="Garamond Premier Pro Caption" w:hint="default"/>
            <w:sz w:val="22"/>
            <w:szCs w:val="22"/>
            <w:rtl w:val="0"/>
            <w:lang w:val="de-DE"/>
          </w:rPr>
          <w:delText>ß</w:delText>
        </w:r>
      </w:del>
      <w:del w:id="5429" w:date="2023-01-13T18:26:59Z" w:author="Jan Groh">
        <w:r>
          <w:rPr>
            <w:rFonts w:ascii="Garamond Premier Pro Caption" w:hAnsi="Garamond Premier Pro Caption"/>
            <w:sz w:val="22"/>
            <w:szCs w:val="22"/>
            <w:rtl w:val="0"/>
            <w:lang w:val="de-DE"/>
          </w:rPr>
          <w:delText>ten Entschlu</w:delText>
        </w:r>
      </w:del>
      <w:del w:id="5430" w:date="2023-01-13T18:26:59Z" w:author="Jan Groh">
        <w:r>
          <w:rPr>
            <w:rFonts w:ascii="Garamond Premier Pro Caption" w:hAnsi="Garamond Premier Pro Caption" w:hint="default"/>
            <w:sz w:val="22"/>
            <w:szCs w:val="22"/>
            <w:rtl w:val="0"/>
            <w:lang w:val="de-DE"/>
          </w:rPr>
          <w:delText>ß</w:delText>
        </w:r>
      </w:del>
      <w:del w:id="5431" w:date="2023-01-13T18:26:59Z" w:author="Jan Groh">
        <w:r>
          <w:rPr>
            <w:rFonts w:ascii="Garamond Premier Pro Caption" w:hAnsi="Garamond Premier Pro Caption"/>
            <w:sz w:val="22"/>
            <w:szCs w:val="22"/>
            <w:rtl w:val="0"/>
            <w:lang w:val="de-DE"/>
          </w:rPr>
          <w:delText>, ob Du bis Mittwoch bleibst, melde mir ia durch den Boten.)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32" w:date="2023-01-13T18:26:59Z" w:author="Jan Groh"/>
          <w:rFonts w:ascii="Garamond Premier Pro Caption" w:cs="Garamond Premier Pro Caption" w:hAnsi="Garamond Premier Pro Caption" w:eastAsia="Garamond Premier Pro Caption"/>
          <w:sz w:val="22"/>
          <w:szCs w:val="22"/>
        </w:rPr>
      </w:pPr>
      <w:del w:id="5433" w:date="2023-01-13T18:26:59Z" w:author="Jan Groh">
        <w:r>
          <w:rPr>
            <w:rFonts w:ascii="Garamond Premier Pro Caption" w:hAnsi="Garamond Premier Pro Caption"/>
            <w:sz w:val="22"/>
            <w:szCs w:val="22"/>
            <w:rtl w:val="0"/>
            <w:lang w:val="de-DE"/>
          </w:rPr>
          <w:delText>Soeben sendet die Mutter die 10 rth. und einen Brief. welchen ich noch beilege.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34" w:date="2023-01-13T18:26:59Z" w:author="Jan Groh"/>
          <w:rFonts w:ascii="Garamond Premier Pro Italic" w:cs="Garamond Premier Pro Italic" w:hAnsi="Garamond Premier Pro Italic" w:eastAsia="Garamond Premier Pro Italic"/>
          <w:sz w:val="22"/>
          <w:szCs w:val="22"/>
        </w:rPr>
      </w:pPr>
      <w:del w:id="5435" w:date="2023-01-13T18:26:59Z" w:author="Jan Groh">
        <w:r>
          <w:rPr>
            <w:rFonts w:ascii="Garamond Premier Pro Italic" w:hAnsi="Garamond Premier Pro Italic"/>
            <w:sz w:val="22"/>
            <w:szCs w:val="22"/>
            <w:rtl w:val="0"/>
          </w:rPr>
          <w:delText>v. 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3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38" w:date="2023-01-13T18:26:59Z" w:author="Jan Groh"/>
          <w:rFonts w:ascii="Garamond Premier Pro Italic" w:cs="Garamond Premier Pro Italic" w:hAnsi="Garamond Premier Pro Italic" w:eastAsia="Garamond Premier Pro Italic"/>
          <w:sz w:val="22"/>
          <w:szCs w:val="22"/>
        </w:rPr>
      </w:pPr>
      <w:del w:id="5439" w:date="2023-01-13T18:26:59Z" w:author="Jan Groh">
        <w:r>
          <w:rPr>
            <w:rFonts w:ascii="Garamond Premier Pro Italic" w:hAnsi="Garamond Premier Pro Italic"/>
            <w:sz w:val="22"/>
            <w:szCs w:val="22"/>
            <w:rtl w:val="0"/>
            <w:lang w:val="de-DE"/>
          </w:rPr>
          <w:delText>Henriette von Pogwisch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4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41" w:date="2023-01-13T18:26:59Z" w:author="Jan Groh"/>
          <w:rFonts w:ascii="Garamond Premier Pro Caption" w:cs="Garamond Premier Pro Caption" w:hAnsi="Garamond Premier Pro Caption" w:eastAsia="Garamond Premier Pro Caption"/>
          <w:sz w:val="22"/>
          <w:szCs w:val="22"/>
        </w:rPr>
      </w:pPr>
      <w:del w:id="5442" w:date="2023-01-13T18:26:59Z" w:author="Jan Groh">
        <w:r>
          <w:rPr>
            <w:rFonts w:ascii="Garamond Premier Pro Caption" w:hAnsi="Garamond Premier Pro Caption"/>
            <w:sz w:val="22"/>
            <w:szCs w:val="22"/>
            <w:rtl w:val="0"/>
            <w:lang w:val="de-DE"/>
          </w:rPr>
          <w:delText>Hier sind 10 rth., liebe Ottilie, die mir sehr schwer zu zahlen werden und mich auf lange Zeit in die peinlichste Verlegenheit setzen; aber was ist zu tun, man mu</w:delText>
        </w:r>
      </w:del>
      <w:del w:id="5443" w:date="2023-01-13T18:26:59Z" w:author="Jan Groh">
        <w:r>
          <w:rPr>
            <w:rFonts w:ascii="Garamond Premier Pro Caption" w:hAnsi="Garamond Premier Pro Caption" w:hint="default"/>
            <w:sz w:val="22"/>
            <w:szCs w:val="22"/>
            <w:rtl w:val="0"/>
            <w:lang w:val="de-DE"/>
          </w:rPr>
          <w:delText xml:space="preserve">ß </w:delText>
        </w:r>
      </w:del>
      <w:del w:id="5444" w:date="2023-01-13T18:26:59Z" w:author="Jan Groh">
        <w:r>
          <w:rPr>
            <w:rFonts w:ascii="Garamond Premier Pro Caption" w:hAnsi="Garamond Premier Pro Caption"/>
            <w:sz w:val="22"/>
            <w:szCs w:val="22"/>
            <w:rtl w:val="0"/>
            <w:lang w:val="de-DE"/>
          </w:rPr>
          <w:delText xml:space="preserve">durch! </w:delText>
        </w:r>
      </w:del>
      <w:del w:id="5445" w:date="2023-01-13T18:26:59Z" w:author="Jan Groh">
        <w:r>
          <w:rPr>
            <w:rFonts w:ascii="Garamond Premier Pro Caption" w:hAnsi="Garamond Premier Pro Caption" w:hint="default"/>
            <w:sz w:val="22"/>
            <w:szCs w:val="22"/>
            <w:rtl w:val="0"/>
          </w:rPr>
          <w:delText xml:space="preserve">– </w:delText>
        </w:r>
      </w:del>
      <w:del w:id="5446" w:date="2023-01-13T18:26:59Z" w:author="Jan Groh">
        <w:r>
          <w:rPr>
            <w:rFonts w:ascii="Garamond Premier Pro Caption" w:hAnsi="Garamond Premier Pro Caption"/>
            <w:sz w:val="22"/>
            <w:szCs w:val="22"/>
            <w:rtl w:val="0"/>
            <w:lang w:val="de-DE"/>
          </w:rPr>
          <w:delText xml:space="preserve">Diese </w:delText>
        </w:r>
      </w:del>
      <w:del w:id="5447" w:date="2023-01-13T18:26:59Z" w:author="Jan Groh">
        <w:r>
          <w:rPr>
            <w:rFonts w:ascii="Garamond Premier Pro Caption" w:hAnsi="Garamond Premier Pro Caption" w:hint="default"/>
            <w:sz w:val="22"/>
            <w:szCs w:val="22"/>
            <w:rtl w:val="0"/>
          </w:rPr>
          <w:delText>ä</w:delText>
        </w:r>
      </w:del>
      <w:del w:id="5448" w:date="2023-01-13T18:26:59Z" w:author="Jan Groh">
        <w:r>
          <w:rPr>
            <w:rFonts w:ascii="Garamond Premier Pro Caption" w:hAnsi="Garamond Premier Pro Caption"/>
            <w:sz w:val="22"/>
            <w:szCs w:val="22"/>
            <w:rtl w:val="0"/>
            <w:lang w:val="de-DE"/>
          </w:rPr>
          <w:delText>ngstigende Stimmung taugt nicht zur Korrespondenz, und ich will Dich daher auch lieber nicht damit bel</w:delText>
        </w:r>
      </w:del>
      <w:del w:id="5449" w:date="2023-01-13T18:26:59Z" w:author="Jan Groh">
        <w:r>
          <w:rPr>
            <w:rFonts w:ascii="Garamond Premier Pro Caption" w:hAnsi="Garamond Premier Pro Caption" w:hint="default"/>
            <w:sz w:val="22"/>
            <w:szCs w:val="22"/>
            <w:rtl w:val="0"/>
          </w:rPr>
          <w:delText>ä</w:delText>
        </w:r>
      </w:del>
      <w:del w:id="5450" w:date="2023-01-13T18:26:59Z" w:author="Jan Groh">
        <w:r>
          <w:rPr>
            <w:rFonts w:ascii="Garamond Premier Pro Caption" w:hAnsi="Garamond Premier Pro Caption"/>
            <w:sz w:val="22"/>
            <w:szCs w:val="22"/>
            <w:rtl w:val="0"/>
            <w:lang w:val="de-DE"/>
          </w:rPr>
          <w:delText>stigen. Welchen Nutzen Dir das Bad gebracht, kann ich nicht einsehen, da ich von einem Zahnweh h</w:delText>
        </w:r>
      </w:del>
      <w:del w:id="5451" w:date="2023-01-13T18:26:59Z" w:author="Jan Groh">
        <w:r>
          <w:rPr>
            <w:rFonts w:ascii="Garamond Premier Pro Caption" w:hAnsi="Garamond Premier Pro Caption" w:hint="default"/>
            <w:sz w:val="22"/>
            <w:szCs w:val="22"/>
            <w:rtl w:val="0"/>
            <w:lang w:val="sv-SE"/>
          </w:rPr>
          <w:delText>ö</w:delText>
        </w:r>
      </w:del>
      <w:del w:id="5452" w:date="2023-01-13T18:26:59Z" w:author="Jan Groh">
        <w:r>
          <w:rPr>
            <w:rFonts w:ascii="Garamond Premier Pro Caption" w:hAnsi="Garamond Premier Pro Caption"/>
            <w:sz w:val="22"/>
            <w:szCs w:val="22"/>
            <w:rtl w:val="0"/>
            <w:lang w:val="de-DE"/>
          </w:rPr>
          <w:delText>re; und sorge auch wenigstens, da</w:delText>
        </w:r>
      </w:del>
      <w:del w:id="5453" w:date="2023-01-13T18:26:59Z" w:author="Jan Groh">
        <w:r>
          <w:rPr>
            <w:rFonts w:ascii="Garamond Premier Pro Caption" w:hAnsi="Garamond Premier Pro Caption" w:hint="default"/>
            <w:sz w:val="22"/>
            <w:szCs w:val="22"/>
            <w:rtl w:val="0"/>
            <w:lang w:val="de-DE"/>
          </w:rPr>
          <w:delText xml:space="preserve">ß </w:delText>
        </w:r>
      </w:del>
      <w:del w:id="5454" w:date="2023-01-13T18:26:59Z" w:author="Jan Groh">
        <w:r>
          <w:rPr>
            <w:rFonts w:ascii="Garamond Premier Pro Caption" w:hAnsi="Garamond Premier Pro Caption"/>
            <w:sz w:val="22"/>
            <w:szCs w:val="22"/>
            <w:rtl w:val="0"/>
            <w:lang w:val="de-DE"/>
          </w:rPr>
          <w:delText>Du Montag Hermbstedt</w:delText>
        </w:r>
      </w:del>
      <w:del w:id="5455" w:date="2023-01-13T18:26:59Z" w:author="Jan Groh">
        <w:r>
          <w:rPr>
            <w:rFonts w:ascii="Garamond Premier Pro Caption" w:cs="Garamond Premier Pro Caption" w:hAnsi="Garamond Premier Pro Caption" w:eastAsia="Garamond Premier Pro Caption"/>
            <w:sz w:val="22"/>
            <w:szCs w:val="22"/>
            <w:vertAlign w:val="superscript"/>
          </w:rPr>
          <w:footnoteReference w:id="113"/>
        </w:r>
      </w:del>
      <w:del w:id="5456" w:date="2023-01-13T18:26:59Z" w:author="Jan Groh">
        <w:r>
          <w:rPr>
            <w:rFonts w:ascii="Garamond Premier Pro Caption" w:hAnsi="Garamond Premier Pro Caption"/>
            <w:sz w:val="22"/>
            <w:szCs w:val="22"/>
            <w:rtl w:val="0"/>
          </w:rPr>
          <w:delText xml:space="preserve"> h</w:delText>
        </w:r>
      </w:del>
      <w:del w:id="5457" w:date="2023-01-13T18:26:59Z" w:author="Jan Groh">
        <w:r>
          <w:rPr>
            <w:rFonts w:ascii="Garamond Premier Pro Caption" w:hAnsi="Garamond Premier Pro Caption" w:hint="default"/>
            <w:sz w:val="22"/>
            <w:szCs w:val="22"/>
            <w:rtl w:val="0"/>
            <w:lang w:val="sv-SE"/>
          </w:rPr>
          <w:delText>ö</w:delText>
        </w:r>
      </w:del>
      <w:del w:id="5458" w:date="2023-01-13T18:26:59Z" w:author="Jan Groh">
        <w:r>
          <w:rPr>
            <w:rFonts w:ascii="Garamond Premier Pro Caption" w:hAnsi="Garamond Premier Pro Caption"/>
            <w:sz w:val="22"/>
            <w:szCs w:val="22"/>
            <w:rtl w:val="0"/>
            <w:lang w:val="de-DE"/>
          </w:rPr>
          <w:delText>rst, das wird n</w:delText>
        </w:r>
      </w:del>
      <w:del w:id="5459" w:date="2023-01-13T18:26:59Z" w:author="Jan Groh">
        <w:r>
          <w:rPr>
            <w:rFonts w:ascii="Garamond Premier Pro Caption" w:hAnsi="Garamond Premier Pro Caption" w:hint="default"/>
            <w:sz w:val="22"/>
            <w:szCs w:val="22"/>
            <w:rtl w:val="0"/>
          </w:rPr>
          <w:delText>ü</w:delText>
        </w:r>
      </w:del>
      <w:del w:id="5460" w:date="2023-01-13T18:26:59Z" w:author="Jan Groh">
        <w:r>
          <w:rPr>
            <w:rFonts w:ascii="Garamond Premier Pro Caption" w:hAnsi="Garamond Premier Pro Caption"/>
            <w:sz w:val="22"/>
            <w:szCs w:val="22"/>
            <w:rtl w:val="0"/>
            <w:lang w:val="de-DE"/>
          </w:rPr>
          <w:delText>tzlicher als die fatalen B</w:delText>
        </w:r>
      </w:del>
      <w:del w:id="5461" w:date="2023-01-13T18:26:59Z" w:author="Jan Groh">
        <w:r>
          <w:rPr>
            <w:rFonts w:ascii="Garamond Premier Pro Caption" w:hAnsi="Garamond Premier Pro Caption" w:hint="default"/>
            <w:sz w:val="22"/>
            <w:szCs w:val="22"/>
            <w:rtl w:val="0"/>
          </w:rPr>
          <w:delText>ä</w:delText>
        </w:r>
      </w:del>
      <w:del w:id="5462" w:date="2023-01-13T18:26:59Z" w:author="Jan Groh">
        <w:r>
          <w:rPr>
            <w:rFonts w:ascii="Garamond Premier Pro Caption" w:hAnsi="Garamond Premier Pro Caption"/>
            <w:sz w:val="22"/>
            <w:szCs w:val="22"/>
            <w:rtl w:val="0"/>
            <w:lang w:val="de-DE"/>
          </w:rPr>
          <w:delText>der sein, die doch zu nichts helfen. Wenn Ulrike sich meiner erinnert, so empfiehl mich und behalte lieb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63" w:date="2023-01-13T18:26:59Z" w:author="Jan Groh"/>
          <w:rFonts w:ascii="Garamond Premier Pro Italic" w:cs="Garamond Premier Pro Italic" w:hAnsi="Garamond Premier Pro Italic" w:eastAsia="Garamond Premier Pro Italic"/>
          <w:sz w:val="22"/>
          <w:szCs w:val="22"/>
        </w:rPr>
      </w:pPr>
      <w:del w:id="5464" w:date="2023-01-13T18:26:59Z" w:author="Jan Groh">
        <w:r>
          <w:rPr>
            <w:rFonts w:ascii="Garamond Premier Pro Italic" w:hAnsi="Garamond Premier Pro Italic"/>
            <w:sz w:val="22"/>
            <w:szCs w:val="22"/>
            <w:rtl w:val="0"/>
            <w:lang w:val="de-DE"/>
          </w:rPr>
          <w:delText>Deine treue Mutter Henriette Pogwisch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6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6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68" w:date="2023-01-13T18:26:59Z" w:author="Jan Groh"/>
          <w:rFonts w:ascii="Garamond Premier Pro Bold" w:cs="Garamond Premier Pro Bold" w:hAnsi="Garamond Premier Pro Bold" w:eastAsia="Garamond Premier Pro Bold"/>
          <w:sz w:val="22"/>
          <w:szCs w:val="22"/>
        </w:rPr>
      </w:pPr>
      <w:del w:id="5469" w:date="2023-01-05T22:58:38Z" w:author="Jan Groh">
        <w:r>
          <w:rPr>
            <w:rFonts w:ascii="Garamond Premier Pro Bold" w:hAnsi="Garamond Premier Pro Bold"/>
            <w:sz w:val="22"/>
            <w:szCs w:val="22"/>
            <w:rtl w:val="0"/>
          </w:rPr>
          <w:delText>18</w:delText>
        </w:r>
      </w:del>
      <w:del w:id="5470" w:date="2023-01-13T18:26:59Z" w:author="Jan Groh">
        <w:r>
          <w:rPr>
            <w:rFonts w:ascii="Garamond Premier Pro Bold" w:hAnsi="Garamond Premier Pro Bold"/>
            <w:sz w:val="22"/>
            <w:szCs w:val="22"/>
            <w:rtl w:val="0"/>
          </w:rPr>
          <w:delText>2</w:delText>
        </w:r>
      </w:del>
      <w:ins w:id="5471" w:date="2023-01-05T22:58:35Z" w:author="Jan Groh">
        <w:del w:id="5472" w:date="2023-01-13T18:26:59Z" w:author="Jan Groh">
          <w:r>
            <w:rPr>
              <w:rFonts w:ascii="Garamond Premier Pro Bold" w:hAnsi="Garamond Premier Pro Bold"/>
              <w:sz w:val="22"/>
              <w:szCs w:val="22"/>
              <w:rtl w:val="0"/>
              <w:lang w:val="de-DE"/>
            </w:rPr>
            <w:delText>6</w:delText>
          </w:r>
        </w:del>
      </w:ins>
      <w:del w:id="5473" w:date="2023-01-05T22:58:34Z" w:author="Jan Groh">
        <w:r>
          <w:rPr>
            <w:rFonts w:ascii="Garamond Premier Pro Bold" w:hAnsi="Garamond Premier Pro Bold"/>
            <w:sz w:val="22"/>
            <w:szCs w:val="22"/>
            <w:rtl w:val="0"/>
          </w:rPr>
          <w:delText>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74" w:date="2023-01-13T18:26:59Z" w:author="Jan Groh"/>
          <w:rFonts w:ascii="Garamond Premier Pro Caption" w:cs="Garamond Premier Pro Caption" w:hAnsi="Garamond Premier Pro Caption" w:eastAsia="Garamond Premier Pro Caption"/>
          <w:sz w:val="22"/>
          <w:szCs w:val="22"/>
        </w:rPr>
      </w:pPr>
      <w:del w:id="5475" w:date="2023-01-13T18:26:59Z" w:author="Jan Groh">
        <w:r>
          <w:rPr>
            <w:rFonts w:ascii="Garamond Premier Pro Caption" w:hAnsi="Garamond Premier Pro Caption"/>
            <w:sz w:val="22"/>
            <w:szCs w:val="22"/>
            <w:rtl w:val="0"/>
            <w:lang w:val="de-DE"/>
          </w:rPr>
          <w:delText>(</w:delText>
        </w:r>
      </w:del>
      <w:del w:id="5476" w:date="2023-01-05T22:58:48Z" w:author="Jan Groh">
        <w:r>
          <w:rPr>
            <w:rFonts w:ascii="Garamond Premier Pro Caption" w:hAnsi="Garamond Premier Pro Caption"/>
            <w:sz w:val="22"/>
            <w:szCs w:val="22"/>
            <w:rtl w:val="0"/>
            <w:lang w:val="de-DE"/>
          </w:rPr>
          <w:delText>Ottilie 26-,27-j</w:delText>
        </w:r>
      </w:del>
      <w:del w:id="5477" w:date="2023-01-05T22:58:48Z" w:author="Jan Groh">
        <w:r>
          <w:rPr>
            <w:rFonts w:ascii="Garamond Premier Pro Caption" w:hAnsi="Garamond Premier Pro Caption" w:hint="default"/>
            <w:sz w:val="22"/>
            <w:szCs w:val="22"/>
            <w:rtl w:val="0"/>
            <w:lang w:val="de-DE"/>
          </w:rPr>
          <w:delText>ä</w:delText>
        </w:r>
      </w:del>
      <w:del w:id="5478" w:date="2023-01-05T22:58:48Z" w:author="Jan Groh">
        <w:r>
          <w:rPr>
            <w:rFonts w:ascii="Garamond Premier Pro Caption" w:hAnsi="Garamond Premier Pro Caption"/>
            <w:sz w:val="22"/>
            <w:szCs w:val="22"/>
            <w:rtl w:val="0"/>
            <w:lang w:val="de-DE"/>
          </w:rPr>
          <w:delText>hrig</w:delText>
        </w:r>
      </w:del>
      <w:ins w:id="5479" w:date="2023-01-05T22:58:54Z" w:author="Jan Groh">
        <w:del w:id="5480" w:date="2023-01-13T18:26:59Z" w:author="Jan Groh">
          <w:r>
            <w:rPr>
              <w:rFonts w:ascii="Garamond Premier Pro Caption" w:hAnsi="Garamond Premier Pro Caption"/>
              <w:sz w:val="22"/>
              <w:szCs w:val="22"/>
              <w:rtl w:val="0"/>
              <w:lang w:val="de-DE"/>
            </w:rPr>
            <w:delText>1822/23</w:delText>
          </w:r>
        </w:del>
      </w:ins>
      <w:del w:id="5481"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8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83"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84" w:date="2023-01-13T18:26:59Z" w:author="Jan Groh"/>
          <w:rFonts w:ascii="Garamond Premier Pro Italic" w:cs="Garamond Premier Pro Italic" w:hAnsi="Garamond Premier Pro Italic" w:eastAsia="Garamond Premier Pro Italic"/>
          <w:sz w:val="22"/>
          <w:szCs w:val="22"/>
        </w:rPr>
      </w:pPr>
      <w:del w:id="5485" w:date="2023-01-13T18:26:59Z" w:author="Jan Groh">
        <w:r>
          <w:rPr>
            <w:rFonts w:ascii="Garamond Premier Pro Italic" w:hAnsi="Garamond Premier Pro Italic"/>
            <w:sz w:val="22"/>
            <w:szCs w:val="22"/>
            <w:rtl w:val="0"/>
            <w:lang w:val="de-DE"/>
          </w:rPr>
          <w:delText>Aus Karl von Holtei</w:delText>
        </w:r>
      </w:del>
      <w:ins w:id="5486" w:date="2023-01-09T16:49:02Z" w:author="Jan Groh">
        <w:del w:id="5487" w:date="2023-01-13T18:26:59Z" w:author="Jan Groh">
          <w:r>
            <w:rPr>
              <w:rFonts w:ascii="Garamond Premier Pro Italic" w:cs="Garamond Premier Pro Italic" w:hAnsi="Garamond Premier Pro Italic" w:eastAsia="Garamond Premier Pro Italic"/>
              <w:sz w:val="22"/>
              <w:szCs w:val="22"/>
              <w:vertAlign w:val="superscript"/>
            </w:rPr>
            <w:footnoteReference w:id="114"/>
          </w:r>
        </w:del>
      </w:ins>
      <w:del w:id="5488" w:date="2023-01-13T18:26:59Z" w:author="Jan Groh">
        <w:r>
          <w:rPr>
            <w:rFonts w:ascii="Garamond Premier Pro Italic" w:hAnsi="Garamond Premier Pro Italic"/>
            <w:sz w:val="22"/>
            <w:szCs w:val="22"/>
            <w:rtl w:val="0"/>
            <w:lang w:val="de-DE"/>
          </w:rPr>
          <w:delText>, Vierzig Jahre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8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490" w:date="2023-01-13T18:26:59Z" w:author="Jan Groh"/>
          <w:rFonts w:ascii="Garamond Premier Pro Caption" w:cs="Garamond Premier Pro Caption" w:hAnsi="Garamond Premier Pro Caption" w:eastAsia="Garamond Premier Pro Caption"/>
          <w:sz w:val="22"/>
          <w:szCs w:val="22"/>
        </w:rPr>
      </w:pPr>
      <w:del w:id="5491" w:date="2023-01-13T18:26:59Z" w:author="Jan Groh">
        <w:r>
          <w:rPr>
            <w:rFonts w:ascii="Garamond Premier Pro Caption" w:hAnsi="Garamond Premier Pro Caption"/>
            <w:sz w:val="22"/>
            <w:szCs w:val="22"/>
            <w:rtl w:val="0"/>
            <w:lang w:val="de-DE"/>
          </w:rPr>
          <w:delText>Weimar hatte, vorzugsweise in jenem Winter, die englische Krankheit</w:delText>
        </w:r>
      </w:del>
      <w:del w:id="5492" w:date="2023-01-13T18:26:59Z" w:author="Jan Groh">
        <w:r>
          <w:rPr>
            <w:rFonts w:ascii="Garamond Premier Pro Caption" w:cs="Garamond Premier Pro Caption" w:hAnsi="Garamond Premier Pro Caption" w:eastAsia="Garamond Premier Pro Caption"/>
            <w:sz w:val="22"/>
            <w:szCs w:val="22"/>
            <w:vertAlign w:val="superscript"/>
          </w:rPr>
          <w:footnoteReference w:id="115"/>
        </w:r>
      </w:del>
      <w:del w:id="5493" w:date="2023-01-13T18:26:59Z" w:author="Jan Groh">
        <w:r>
          <w:rPr>
            <w:rFonts w:ascii="Garamond Premier Pro Caption" w:hAnsi="Garamond Premier Pro Caption"/>
            <w:sz w:val="22"/>
            <w:szCs w:val="22"/>
            <w:rtl w:val="0"/>
            <w:lang w:val="de-DE"/>
          </w:rPr>
          <w:delText>. Zum Teil ging sie vom Hofe aus, da der verstorbene Gro</w:delText>
        </w:r>
      </w:del>
      <w:del w:id="5494" w:date="2023-01-13T18:26:59Z" w:author="Jan Groh">
        <w:r>
          <w:rPr>
            <w:rFonts w:ascii="Garamond Premier Pro Caption" w:hAnsi="Garamond Premier Pro Caption" w:hint="default"/>
            <w:sz w:val="22"/>
            <w:szCs w:val="22"/>
            <w:rtl w:val="0"/>
            <w:lang w:val="de-DE"/>
          </w:rPr>
          <w:delText>ß</w:delText>
        </w:r>
      </w:del>
      <w:del w:id="5495" w:date="2023-01-13T18:26:59Z" w:author="Jan Groh">
        <w:r>
          <w:rPr>
            <w:rFonts w:ascii="Garamond Premier Pro Caption" w:hAnsi="Garamond Premier Pro Caption"/>
            <w:sz w:val="22"/>
            <w:szCs w:val="22"/>
            <w:rtl w:val="0"/>
            <w:lang w:val="nl-NL"/>
          </w:rPr>
          <w:delText xml:space="preserve">herzog </w:delText>
        </w:r>
      </w:del>
      <w:del w:id="5496" w:date="2023-01-13T18:26:59Z" w:author="Jan Groh">
        <w:r>
          <w:rPr>
            <w:rFonts w:ascii="Garamond Premier Pro Caption" w:hAnsi="Garamond Premier Pro Caption" w:hint="default"/>
            <w:sz w:val="22"/>
            <w:szCs w:val="22"/>
            <w:rtl w:val="0"/>
          </w:rPr>
          <w:delText xml:space="preserve">– </w:delText>
        </w:r>
      </w:del>
      <w:del w:id="5497" w:date="2023-01-13T18:26:59Z" w:author="Jan Groh">
        <w:r>
          <w:rPr>
            <w:rFonts w:ascii="Garamond Premier Pro Caption" w:hAnsi="Garamond Premier Pro Caption"/>
            <w:sz w:val="22"/>
            <w:szCs w:val="22"/>
            <w:rtl w:val="0"/>
            <w:lang w:val="de-DE"/>
          </w:rPr>
          <w:delText>vielleicht aus politisch-</w:delText>
        </w:r>
      </w:del>
      <w:del w:id="5498" w:date="2023-01-13T18:26:59Z" w:author="Jan Groh">
        <w:r>
          <w:rPr>
            <w:rFonts w:ascii="Garamond Premier Pro Caption" w:hAnsi="Garamond Premier Pro Caption" w:hint="default"/>
            <w:sz w:val="22"/>
            <w:szCs w:val="22"/>
            <w:rtl w:val="0"/>
            <w:lang w:val="sv-SE"/>
          </w:rPr>
          <w:delText>ö</w:delText>
        </w:r>
      </w:del>
      <w:del w:id="5499" w:date="2023-01-13T18:26:59Z" w:author="Jan Groh">
        <w:r>
          <w:rPr>
            <w:rFonts w:ascii="Garamond Premier Pro Caption" w:hAnsi="Garamond Premier Pro Caption"/>
            <w:sz w:val="22"/>
            <w:szCs w:val="22"/>
            <w:rtl w:val="0"/>
            <w:lang w:val="de-DE"/>
          </w:rPr>
          <w:delText>konomischen R</w:delText>
        </w:r>
      </w:del>
      <w:del w:id="5500" w:date="2023-01-13T18:26:59Z" w:author="Jan Groh">
        <w:r>
          <w:rPr>
            <w:rFonts w:ascii="Garamond Premier Pro Caption" w:hAnsi="Garamond Premier Pro Caption" w:hint="default"/>
            <w:sz w:val="22"/>
            <w:szCs w:val="22"/>
            <w:rtl w:val="0"/>
          </w:rPr>
          <w:delText>ü</w:delText>
        </w:r>
      </w:del>
      <w:del w:id="5501" w:date="2023-01-13T18:26:59Z" w:author="Jan Groh">
        <w:r>
          <w:rPr>
            <w:rFonts w:ascii="Garamond Premier Pro Caption" w:hAnsi="Garamond Premier Pro Caption"/>
            <w:sz w:val="22"/>
            <w:szCs w:val="22"/>
            <w:rtl w:val="0"/>
            <w:lang w:val="de-DE"/>
          </w:rPr>
          <w:delText xml:space="preserve">cksichten? </w:delText>
        </w:r>
      </w:del>
      <w:del w:id="5502" w:date="2023-01-13T18:26:59Z" w:author="Jan Groh">
        <w:r>
          <w:rPr>
            <w:rFonts w:ascii="Garamond Premier Pro Caption" w:hAnsi="Garamond Premier Pro Caption" w:hint="default"/>
            <w:sz w:val="22"/>
            <w:szCs w:val="22"/>
            <w:rtl w:val="0"/>
          </w:rPr>
          <w:delText xml:space="preserve">– </w:delText>
        </w:r>
      </w:del>
      <w:del w:id="5503" w:date="2023-01-13T18:26:59Z" w:author="Jan Groh">
        <w:r>
          <w:rPr>
            <w:rFonts w:ascii="Garamond Premier Pro Caption" w:hAnsi="Garamond Premier Pro Caption"/>
            <w:sz w:val="22"/>
            <w:szCs w:val="22"/>
            <w:rtl w:val="0"/>
            <w:lang w:val="de-DE"/>
          </w:rPr>
          <w:delText>den jungen englischen B</w:delText>
        </w:r>
      </w:del>
      <w:del w:id="5504" w:date="2023-01-13T18:26:59Z" w:author="Jan Groh">
        <w:r>
          <w:rPr>
            <w:rFonts w:ascii="Garamond Premier Pro Caption" w:hAnsi="Garamond Premier Pro Caption" w:hint="default"/>
            <w:sz w:val="22"/>
            <w:szCs w:val="22"/>
            <w:rtl w:val="0"/>
          </w:rPr>
          <w:delText>ä</w:delText>
        </w:r>
      </w:del>
      <w:del w:id="5505" w:date="2023-01-13T18:26:59Z" w:author="Jan Groh">
        <w:r>
          <w:rPr>
            <w:rFonts w:ascii="Garamond Premier Pro Caption" w:hAnsi="Garamond Premier Pro Caption"/>
            <w:sz w:val="22"/>
            <w:szCs w:val="22"/>
            <w:rtl w:val="0"/>
            <w:lang w:val="de-DE"/>
          </w:rPr>
          <w:delText>ren, die auf den Kontinent gesendet wurden, zun</w:delText>
        </w:r>
      </w:del>
      <w:del w:id="5506" w:date="2023-01-13T18:26:59Z" w:author="Jan Groh">
        <w:r>
          <w:rPr>
            <w:rFonts w:ascii="Garamond Premier Pro Caption" w:hAnsi="Garamond Premier Pro Caption" w:hint="default"/>
            <w:sz w:val="22"/>
            <w:szCs w:val="22"/>
            <w:rtl w:val="0"/>
          </w:rPr>
          <w:delText>ä</w:delText>
        </w:r>
      </w:del>
      <w:del w:id="5507" w:date="2023-01-13T18:26:59Z" w:author="Jan Groh">
        <w:r>
          <w:rPr>
            <w:rFonts w:ascii="Garamond Premier Pro Caption" w:hAnsi="Garamond Premier Pro Caption"/>
            <w:sz w:val="22"/>
            <w:szCs w:val="22"/>
            <w:rtl w:val="0"/>
            <w:lang w:val="de-DE"/>
          </w:rPr>
          <w:delText>chst um von Goethes Namen gleichsam gelockt zu werden, m</w:delText>
        </w:r>
      </w:del>
      <w:del w:id="5508" w:date="2023-01-13T18:26:59Z" w:author="Jan Groh">
        <w:r>
          <w:rPr>
            <w:rFonts w:ascii="Garamond Premier Pro Caption" w:hAnsi="Garamond Premier Pro Caption" w:hint="default"/>
            <w:sz w:val="22"/>
            <w:szCs w:val="22"/>
            <w:rtl w:val="0"/>
            <w:lang w:val="sv-SE"/>
          </w:rPr>
          <w:delText>ö</w:delText>
        </w:r>
      </w:del>
      <w:del w:id="5509" w:date="2023-01-13T18:26:59Z" w:author="Jan Groh">
        <w:r>
          <w:rPr>
            <w:rFonts w:ascii="Garamond Premier Pro Caption" w:hAnsi="Garamond Premier Pro Caption"/>
            <w:sz w:val="22"/>
            <w:szCs w:val="22"/>
            <w:rtl w:val="0"/>
            <w:lang w:val="de-DE"/>
          </w:rPr>
          <w:delText>glichste Freiheit und Zuvorkommenheit g</w:delText>
        </w:r>
      </w:del>
      <w:del w:id="5510" w:date="2023-01-13T18:26:59Z" w:author="Jan Groh">
        <w:r>
          <w:rPr>
            <w:rFonts w:ascii="Garamond Premier Pro Caption" w:hAnsi="Garamond Premier Pro Caption" w:hint="default"/>
            <w:sz w:val="22"/>
            <w:szCs w:val="22"/>
            <w:rtl w:val="0"/>
            <w:lang w:val="sv-SE"/>
          </w:rPr>
          <w:delText>ö</w:delText>
        </w:r>
      </w:del>
      <w:del w:id="5511" w:date="2023-01-13T18:26:59Z" w:author="Jan Groh">
        <w:r>
          <w:rPr>
            <w:rFonts w:ascii="Garamond Premier Pro Caption" w:hAnsi="Garamond Premier Pro Caption"/>
            <w:sz w:val="22"/>
            <w:szCs w:val="22"/>
            <w:rtl w:val="0"/>
            <w:lang w:val="de-DE"/>
          </w:rPr>
          <w:delText>nnte, andernteils aber von den Weimarischen Damen h</w:delText>
        </w:r>
      </w:del>
      <w:del w:id="5512" w:date="2023-01-13T18:26:59Z" w:author="Jan Groh">
        <w:r>
          <w:rPr>
            <w:rFonts w:ascii="Garamond Premier Pro Caption" w:hAnsi="Garamond Premier Pro Caption" w:hint="default"/>
            <w:sz w:val="22"/>
            <w:szCs w:val="22"/>
            <w:rtl w:val="0"/>
            <w:lang w:val="sv-SE"/>
          </w:rPr>
          <w:delText>ö</w:delText>
        </w:r>
      </w:del>
      <w:del w:id="5513" w:date="2023-01-13T18:26:59Z" w:author="Jan Groh">
        <w:r>
          <w:rPr>
            <w:rFonts w:ascii="Garamond Premier Pro Caption" w:hAnsi="Garamond Premier Pro Caption"/>
            <w:sz w:val="22"/>
            <w:szCs w:val="22"/>
            <w:rtl w:val="0"/>
            <w:lang w:val="de-DE"/>
          </w:rPr>
          <w:delText>heren Standes, denen alles gefiel, sogar jede Insolenz</w:delText>
        </w:r>
      </w:del>
      <w:del w:id="5514" w:date="2023-01-13T18:26:59Z" w:author="Jan Groh">
        <w:r>
          <w:rPr>
            <w:rFonts w:ascii="Garamond Premier Pro Caption" w:cs="Garamond Premier Pro Caption" w:hAnsi="Garamond Premier Pro Caption" w:eastAsia="Garamond Premier Pro Caption"/>
            <w:sz w:val="22"/>
            <w:szCs w:val="22"/>
            <w:vertAlign w:val="superscript"/>
          </w:rPr>
          <w:footnoteReference w:id="116"/>
        </w:r>
      </w:del>
      <w:del w:id="5515" w:date="2023-01-13T18:26:59Z" w:author="Jan Groh">
        <w:r>
          <w:rPr>
            <w:rFonts w:ascii="Garamond Premier Pro Caption" w:hAnsi="Garamond Premier Pro Caption"/>
            <w:sz w:val="22"/>
            <w:szCs w:val="22"/>
            <w:rtl w:val="0"/>
            <w:lang w:val="de-DE"/>
          </w:rPr>
          <w:delText>, wenn sie nur britisch war.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1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1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18" w:date="2023-01-13T18:26:59Z" w:author="Jan Groh"/>
          <w:rFonts w:ascii="Garamond Premier Pro Italic" w:cs="Garamond Premier Pro Italic" w:hAnsi="Garamond Premier Pro Italic" w:eastAsia="Garamond Premier Pro Italic"/>
          <w:sz w:val="22"/>
          <w:szCs w:val="22"/>
        </w:rPr>
      </w:pPr>
      <w:del w:id="5519" w:date="2023-01-13T18:26:59Z" w:author="Jan Groh">
        <w:r>
          <w:rPr>
            <w:rFonts w:ascii="Garamond Premier Pro Italic" w:hAnsi="Garamond Premier Pro Italic"/>
            <w:sz w:val="22"/>
            <w:szCs w:val="22"/>
            <w:rtl w:val="0"/>
            <w:lang w:val="de-DE"/>
          </w:rPr>
          <w:delText>Aus Adele Schopenhauers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20" w:date="2023-01-13T18:26:59Z" w:author="Jan Groh"/>
          <w:rFonts w:ascii="Garamond Premier Pro Italic" w:cs="Garamond Premier Pro Italic" w:hAnsi="Garamond Premier Pro Italic" w:eastAsia="Garamond Premier Pro Italic"/>
          <w:sz w:val="22"/>
          <w:szCs w:val="22"/>
        </w:rPr>
      </w:pPr>
      <w:del w:id="5521" w:date="2023-01-13T18:26:59Z" w:author="Jan Groh">
        <w:r>
          <w:rPr>
            <w:rFonts w:ascii="Garamond Premier Pro Italic" w:hAnsi="Garamond Premier Pro Italic"/>
            <w:sz w:val="22"/>
            <w:szCs w:val="22"/>
            <w:rtl w:val="0"/>
            <w:lang w:val="de-DE"/>
          </w:rPr>
          <w:delText>21. Juni 1823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22" w:date="2023-01-13T18:26:59Z" w:author="Jan Groh"/>
          <w:rFonts w:ascii="Garamond Premier Pro Caption" w:cs="Garamond Premier Pro Caption" w:hAnsi="Garamond Premier Pro Caption" w:eastAsia="Garamond Premier Pro Caption"/>
          <w:sz w:val="22"/>
          <w:szCs w:val="22"/>
        </w:rPr>
      </w:pPr>
      <w:del w:id="5523" w:date="2023-01-13T18:26:59Z" w:author="Jan Groh">
        <w:r>
          <w:rPr>
            <w:rFonts w:ascii="Garamond Premier Pro Caption" w:hAnsi="Garamond Premier Pro Caption"/>
            <w:sz w:val="22"/>
            <w:szCs w:val="22"/>
            <w:rtl w:val="0"/>
            <w:lang w:val="de-DE"/>
          </w:rPr>
          <w:delText>Mays Liebe zu Line, mein Verh</w:delText>
        </w:r>
      </w:del>
      <w:del w:id="5524" w:date="2023-01-13T18:26:59Z" w:author="Jan Groh">
        <w:r>
          <w:rPr>
            <w:rFonts w:ascii="Garamond Premier Pro Caption" w:hAnsi="Garamond Premier Pro Caption" w:hint="default"/>
            <w:sz w:val="22"/>
            <w:szCs w:val="22"/>
            <w:rtl w:val="0"/>
          </w:rPr>
          <w:delText>ä</w:delText>
        </w:r>
      </w:del>
      <w:del w:id="5525" w:date="2023-01-13T18:26:59Z" w:author="Jan Groh">
        <w:r>
          <w:rPr>
            <w:rFonts w:ascii="Garamond Premier Pro Caption" w:hAnsi="Garamond Premier Pro Caption"/>
            <w:sz w:val="22"/>
            <w:szCs w:val="22"/>
            <w:rtl w:val="0"/>
            <w:lang w:val="de-DE"/>
          </w:rPr>
          <w:delText>ltnis zu Gottfried haben in Ottiliens Herzen die Sehnsucht nach Gl</w:delText>
        </w:r>
      </w:del>
      <w:del w:id="5526" w:date="2023-01-13T18:26:59Z" w:author="Jan Groh">
        <w:r>
          <w:rPr>
            <w:rFonts w:ascii="Garamond Premier Pro Caption" w:hAnsi="Garamond Premier Pro Caption" w:hint="default"/>
            <w:sz w:val="22"/>
            <w:szCs w:val="22"/>
            <w:rtl w:val="0"/>
          </w:rPr>
          <w:delText>ü</w:delText>
        </w:r>
      </w:del>
      <w:del w:id="5527" w:date="2023-01-13T18:26:59Z" w:author="Jan Groh">
        <w:r>
          <w:rPr>
            <w:rFonts w:ascii="Garamond Premier Pro Caption" w:hAnsi="Garamond Premier Pro Caption"/>
            <w:sz w:val="22"/>
            <w:szCs w:val="22"/>
            <w:rtl w:val="0"/>
            <w:lang w:val="de-DE"/>
          </w:rPr>
          <w:delText>ck auf die h</w:delText>
        </w:r>
      </w:del>
      <w:del w:id="5528" w:date="2023-01-13T18:26:59Z" w:author="Jan Groh">
        <w:r>
          <w:rPr>
            <w:rFonts w:ascii="Garamond Premier Pro Caption" w:hAnsi="Garamond Premier Pro Caption" w:hint="default"/>
            <w:sz w:val="22"/>
            <w:szCs w:val="22"/>
            <w:rtl w:val="0"/>
            <w:lang w:val="sv-SE"/>
          </w:rPr>
          <w:delText>ö</w:delText>
        </w:r>
      </w:del>
      <w:del w:id="5529" w:date="2023-01-13T18:26:59Z" w:author="Jan Groh">
        <w:r>
          <w:rPr>
            <w:rFonts w:ascii="Garamond Premier Pro Caption" w:hAnsi="Garamond Premier Pro Caption"/>
            <w:sz w:val="22"/>
            <w:szCs w:val="22"/>
            <w:rtl w:val="0"/>
            <w:lang w:val="de-DE"/>
          </w:rPr>
          <w:delText>chste, auf die schrecklichste Weise gesteigert. Ich seh</w:delText>
        </w:r>
      </w:del>
      <w:del w:id="5530" w:date="2023-01-13T18:26:59Z" w:author="Jan Groh">
        <w:r>
          <w:rPr>
            <w:rFonts w:ascii="Garamond Premier Pro Caption" w:hAnsi="Garamond Premier Pro Caption" w:hint="default"/>
            <w:sz w:val="22"/>
            <w:szCs w:val="22"/>
            <w:rtl w:val="1"/>
          </w:rPr>
          <w:delText xml:space="preserve">’ </w:delText>
        </w:r>
      </w:del>
      <w:del w:id="5531" w:date="2023-01-13T18:26:59Z" w:author="Jan Groh">
        <w:r>
          <w:rPr>
            <w:rFonts w:ascii="Garamond Premier Pro Caption" w:hAnsi="Garamond Premier Pro Caption"/>
            <w:sz w:val="22"/>
            <w:szCs w:val="22"/>
            <w:rtl w:val="0"/>
            <w:lang w:val="de-DE"/>
          </w:rPr>
          <w:delText>sie der Qual der Phantasie, allem Zauber der unerfahrenen Jugend, jeder Tr</w:delText>
        </w:r>
      </w:del>
      <w:del w:id="5532" w:date="2023-01-13T18:26:59Z" w:author="Jan Groh">
        <w:r>
          <w:rPr>
            <w:rFonts w:ascii="Garamond Premier Pro Caption" w:hAnsi="Garamond Premier Pro Caption" w:hint="default"/>
            <w:sz w:val="22"/>
            <w:szCs w:val="22"/>
            <w:rtl w:val="0"/>
          </w:rPr>
          <w:delText>ä</w:delText>
        </w:r>
      </w:del>
      <w:del w:id="5533" w:date="2023-01-13T18:26:59Z" w:author="Jan Groh">
        <w:r>
          <w:rPr>
            <w:rFonts w:ascii="Garamond Premier Pro Caption" w:hAnsi="Garamond Premier Pro Caption"/>
            <w:sz w:val="22"/>
            <w:szCs w:val="22"/>
            <w:rtl w:val="0"/>
            <w:lang w:val="de-DE"/>
          </w:rPr>
          <w:delText xml:space="preserve">umerei, kurz jedem </w:delText>
        </w:r>
      </w:del>
      <w:del w:id="5534" w:date="2023-01-13T18:26:59Z" w:author="Jan Groh">
        <w:r>
          <w:rPr>
            <w:rFonts w:ascii="Garamond Premier Pro Caption" w:hAnsi="Garamond Premier Pro Caption" w:hint="default"/>
            <w:sz w:val="22"/>
            <w:szCs w:val="22"/>
            <w:rtl w:val="0"/>
            <w:lang w:val="de-DE"/>
          </w:rPr>
          <w:delText>Ü</w:delText>
        </w:r>
      </w:del>
      <w:del w:id="5535" w:date="2023-01-13T18:26:59Z" w:author="Jan Groh">
        <w:r>
          <w:rPr>
            <w:rFonts w:ascii="Garamond Premier Pro Caption" w:hAnsi="Garamond Premier Pro Caption"/>
            <w:sz w:val="22"/>
            <w:szCs w:val="22"/>
            <w:rtl w:val="0"/>
            <w:lang w:val="de-DE"/>
          </w:rPr>
          <w:delText>bel der Unerfahrenheit ausgesetzt, ich sehe die t</w:delText>
        </w:r>
      </w:del>
      <w:del w:id="5536" w:date="2023-01-13T18:26:59Z" w:author="Jan Groh">
        <w:r>
          <w:rPr>
            <w:rFonts w:ascii="Garamond Premier Pro Caption" w:hAnsi="Garamond Premier Pro Caption" w:hint="default"/>
            <w:sz w:val="22"/>
            <w:szCs w:val="22"/>
            <w:rtl w:val="0"/>
            <w:lang w:val="sv-SE"/>
          </w:rPr>
          <w:delText>ö</w:delText>
        </w:r>
      </w:del>
      <w:del w:id="5537" w:date="2023-01-13T18:26:59Z" w:author="Jan Groh">
        <w:r>
          <w:rPr>
            <w:rFonts w:ascii="Garamond Premier Pro Caption" w:hAnsi="Garamond Premier Pro Caption"/>
            <w:sz w:val="22"/>
            <w:szCs w:val="22"/>
            <w:rtl w:val="0"/>
            <w:lang w:val="de-DE"/>
          </w:rPr>
          <w:delText xml:space="preserve">dliche Angst, mit der sie wie eine Scheintote die sie </w:delText>
        </w:r>
      </w:del>
      <w:del w:id="5538" w:date="2023-01-13T18:26:59Z" w:author="Jan Groh">
        <w:r>
          <w:rPr>
            <w:rFonts w:ascii="Garamond Premier Pro Caption" w:hAnsi="Garamond Premier Pro Caption" w:hint="default"/>
            <w:sz w:val="22"/>
            <w:szCs w:val="22"/>
            <w:rtl w:val="0"/>
          </w:rPr>
          <w:delText>ü</w:delText>
        </w:r>
      </w:del>
      <w:del w:id="5539" w:date="2023-01-13T18:26:59Z" w:author="Jan Groh">
        <w:r>
          <w:rPr>
            <w:rFonts w:ascii="Garamond Premier Pro Caption" w:hAnsi="Garamond Premier Pro Caption"/>
            <w:sz w:val="22"/>
            <w:szCs w:val="22"/>
            <w:rtl w:val="0"/>
            <w:lang w:val="de-DE"/>
          </w:rPr>
          <w:delText>berall umgebende Gefahr erkennt und doch sich nicht retten kann.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4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41" w:date="2023-01-13T18:26:59Z" w:author="Jan Groh"/>
          <w:rFonts w:ascii="Garamond Premier Pro Italic" w:cs="Garamond Premier Pro Italic" w:hAnsi="Garamond Premier Pro Italic" w:eastAsia="Garamond Premier Pro Italic"/>
          <w:sz w:val="22"/>
          <w:szCs w:val="22"/>
        </w:rPr>
      </w:pPr>
      <w:del w:id="5542" w:date="2023-01-13T18:26:59Z" w:author="Jan Groh">
        <w:r>
          <w:rPr>
            <w:rFonts w:ascii="Garamond Premier Pro Italic" w:hAnsi="Garamond Premier Pro Italic"/>
            <w:sz w:val="22"/>
            <w:szCs w:val="22"/>
            <w:rtl w:val="0"/>
            <w:lang w:val="de-DE"/>
          </w:rPr>
          <w:delText>Ottilie an Sterling</w:delText>
        </w:r>
      </w:del>
      <w:del w:id="5543" w:date="2023-01-13T18:26:59Z" w:author="Jan Groh">
        <w:r>
          <w:rPr>
            <w:rFonts w:ascii="Garamond Premier Pro Italic" w:cs="Garamond Premier Pro Italic" w:hAnsi="Garamond Premier Pro Italic" w:eastAsia="Garamond Premier Pro Italic"/>
            <w:sz w:val="22"/>
            <w:szCs w:val="22"/>
            <w:vertAlign w:val="superscript"/>
          </w:rPr>
          <w:footnoteReference w:id="117"/>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44" w:date="2023-01-13T18:26:59Z" w:author="Jan Groh"/>
          <w:rFonts w:ascii="Garamond Premier Pro Italic" w:cs="Garamond Premier Pro Italic" w:hAnsi="Garamond Premier Pro Italic" w:eastAsia="Garamond Premier Pro Italic"/>
          <w:sz w:val="22"/>
          <w:szCs w:val="22"/>
        </w:rPr>
      </w:pPr>
      <w:del w:id="5545" w:date="2023-01-13T18:26:59Z" w:author="Jan Groh">
        <w:r>
          <w:rPr>
            <w:rFonts w:ascii="Garamond Premier Pro Italic" w:hAnsi="Garamond Premier Pro Italic"/>
            <w:sz w:val="22"/>
            <w:szCs w:val="22"/>
            <w:rtl w:val="0"/>
            <w:lang w:val="de-DE"/>
          </w:rPr>
          <w:delText>(Zusammen mit diesem Gedicht erhielt Sterling ein besticktes Uhrenarmband)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5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47" w:date="2023-01-13T18:26:59Z" w:author="Jan Groh"/>
          <w:rFonts w:ascii="Garamond Premier Pro Caption" w:cs="Garamond Premier Pro Caption" w:hAnsi="Garamond Premier Pro Caption" w:eastAsia="Garamond Premier Pro Caption"/>
          <w:sz w:val="22"/>
          <w:szCs w:val="22"/>
        </w:rPr>
      </w:pPr>
      <w:del w:id="5548" w:date="2023-01-13T18:26:59Z" w:author="Jan Groh">
        <w:r>
          <w:rPr>
            <w:rFonts w:ascii="Garamond Premier Pro Caption" w:hAnsi="Garamond Premier Pro Caption"/>
            <w:sz w:val="22"/>
            <w:szCs w:val="22"/>
            <w:rtl w:val="0"/>
            <w:lang w:val="de-DE"/>
          </w:rPr>
          <w:delText>Es sei dies Band um alle Deine Stunden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49" w:date="2023-01-13T18:26:59Z" w:author="Jan Groh"/>
          <w:rFonts w:ascii="Garamond Premier Pro Caption" w:cs="Garamond Premier Pro Caption" w:hAnsi="Garamond Premier Pro Caption" w:eastAsia="Garamond Premier Pro Caption"/>
          <w:sz w:val="22"/>
          <w:szCs w:val="22"/>
        </w:rPr>
      </w:pPr>
      <w:del w:id="5550" w:date="2023-01-13T18:26:59Z" w:author="Jan Groh">
        <w:r>
          <w:rPr>
            <w:rFonts w:ascii="Garamond Premier Pro Caption" w:hAnsi="Garamond Premier Pro Caption"/>
            <w:sz w:val="22"/>
            <w:szCs w:val="22"/>
            <w:rtl w:val="0"/>
            <w:lang w:val="de-DE"/>
          </w:rPr>
          <w:delText xml:space="preserve">Gleich einem Talisman gewunden,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51" w:date="2023-01-13T18:26:59Z" w:author="Jan Groh"/>
          <w:rFonts w:ascii="Garamond Premier Pro Caption" w:cs="Garamond Premier Pro Caption" w:hAnsi="Garamond Premier Pro Caption" w:eastAsia="Garamond Premier Pro Caption"/>
          <w:sz w:val="22"/>
          <w:szCs w:val="22"/>
        </w:rPr>
      </w:pPr>
      <w:del w:id="5552" w:date="2023-01-13T18:26:59Z" w:author="Jan Groh">
        <w:r>
          <w:rPr>
            <w:rFonts w:ascii="Garamond Premier Pro Caption" w:hAnsi="Garamond Premier Pro Caption"/>
            <w:sz w:val="22"/>
            <w:szCs w:val="22"/>
            <w:rtl w:val="0"/>
            <w:lang w:val="de-DE"/>
          </w:rPr>
          <w:delText xml:space="preserve">Der freundlich Dich erinnern mag,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53" w:date="2023-01-13T18:26:59Z" w:author="Jan Groh"/>
          <w:rFonts w:ascii="Garamond Premier Pro Caption" w:cs="Garamond Premier Pro Caption" w:hAnsi="Garamond Premier Pro Caption" w:eastAsia="Garamond Premier Pro Caption"/>
          <w:sz w:val="22"/>
          <w:szCs w:val="22"/>
        </w:rPr>
      </w:pPr>
      <w:del w:id="5554" w:date="2023-01-13T18:26:59Z" w:author="Jan Groh">
        <w:r>
          <w:rPr>
            <w:rFonts w:ascii="Garamond Premier Pro Caption" w:hAnsi="Garamond Premier Pro Caption"/>
            <w:sz w:val="22"/>
            <w:szCs w:val="22"/>
            <w:rtl w:val="0"/>
          </w:rPr>
          <w:delText>Da</w:delText>
        </w:r>
      </w:del>
      <w:del w:id="5555" w:date="2023-01-13T18:26:59Z" w:author="Jan Groh">
        <w:r>
          <w:rPr>
            <w:rFonts w:ascii="Garamond Premier Pro Caption" w:hAnsi="Garamond Premier Pro Caption" w:hint="default"/>
            <w:sz w:val="22"/>
            <w:szCs w:val="22"/>
            <w:rtl w:val="0"/>
            <w:lang w:val="de-DE"/>
          </w:rPr>
          <w:delText xml:space="preserve">ß </w:delText>
        </w:r>
      </w:del>
      <w:del w:id="5556" w:date="2023-01-13T18:26:59Z" w:author="Jan Groh">
        <w:r>
          <w:rPr>
            <w:rFonts w:ascii="Garamond Premier Pro Caption" w:hAnsi="Garamond Premier Pro Caption"/>
            <w:sz w:val="22"/>
            <w:szCs w:val="22"/>
            <w:rtl w:val="0"/>
            <w:lang w:val="de-DE"/>
          </w:rPr>
          <w:delText>jede Stunde, jede</w:delText>
        </w:r>
      </w:del>
      <w:commentRangeStart w:id="5557"/>
      <w:del w:id="5558" w:date="2023-01-13T18:26:59Z" w:author="Jan Groh">
        <w:r>
          <w:rPr>
            <w:rFonts w:ascii="Garamond Premier Pro Caption" w:hAnsi="Garamond Premier Pro Caption"/>
            <w:sz w:val="22"/>
            <w:szCs w:val="22"/>
            <w:rtl w:val="0"/>
          </w:rPr>
          <w:delText xml:space="preserve">r </w:delText>
        </w:r>
      </w:del>
      <w:commentRangeEnd w:id="5557"/>
      <w:r>
        <w:commentReference w:id="5557"/>
      </w:r>
      <w:del w:id="5559" w:date="2023-01-13T18:26:59Z" w:author="Jan Groh">
        <w:r>
          <w:rPr>
            <w:rFonts w:ascii="Garamond Premier Pro Caption" w:hAnsi="Garamond Premier Pro Caption"/>
            <w:sz w:val="22"/>
            <w:szCs w:val="22"/>
            <w:rtl w:val="0"/>
            <w:lang w:val="de-DE"/>
          </w:rPr>
          <w:delText xml:space="preserve">Tag,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60" w:date="2023-01-13T18:26:59Z" w:author="Jan Groh"/>
          <w:rFonts w:ascii="Garamond Premier Pro Caption" w:cs="Garamond Premier Pro Caption" w:hAnsi="Garamond Premier Pro Caption" w:eastAsia="Garamond Premier Pro Caption"/>
          <w:sz w:val="22"/>
          <w:szCs w:val="22"/>
        </w:rPr>
      </w:pPr>
      <w:del w:id="5561" w:date="2023-01-13T18:26:59Z" w:author="Jan Groh">
        <w:r>
          <w:rPr>
            <w:rFonts w:ascii="Garamond Premier Pro Caption" w:hAnsi="Garamond Premier Pro Caption"/>
            <w:sz w:val="22"/>
            <w:szCs w:val="22"/>
            <w:rtl w:val="0"/>
            <w:lang w:val="de-DE"/>
          </w:rPr>
          <w:delText>Der froh, der tr</w:delText>
        </w:r>
      </w:del>
      <w:del w:id="5562" w:date="2023-01-13T18:26:59Z" w:author="Jan Groh">
        <w:r>
          <w:rPr>
            <w:rFonts w:ascii="Garamond Premier Pro Caption" w:hAnsi="Garamond Premier Pro Caption" w:hint="default"/>
            <w:sz w:val="22"/>
            <w:szCs w:val="22"/>
            <w:rtl w:val="0"/>
          </w:rPr>
          <w:delText>ü</w:delText>
        </w:r>
      </w:del>
      <w:del w:id="5563" w:date="2023-01-13T18:26:59Z" w:author="Jan Groh">
        <w:r>
          <w:rPr>
            <w:rFonts w:ascii="Garamond Premier Pro Caption" w:hAnsi="Garamond Premier Pro Caption"/>
            <w:sz w:val="22"/>
            <w:szCs w:val="22"/>
            <w:rtl w:val="0"/>
            <w:lang w:val="de-DE"/>
          </w:rPr>
          <w:delText>b vor</w:delText>
        </w:r>
      </w:del>
      <w:del w:id="5564" w:date="2023-01-13T18:26:59Z" w:author="Jan Groh">
        <w:r>
          <w:rPr>
            <w:rFonts w:ascii="Garamond Premier Pro Caption" w:hAnsi="Garamond Premier Pro Caption" w:hint="default"/>
            <w:sz w:val="22"/>
            <w:szCs w:val="22"/>
            <w:rtl w:val="0"/>
          </w:rPr>
          <w:delText>ü</w:delText>
        </w:r>
      </w:del>
      <w:del w:id="5565" w:date="2023-01-13T18:26:59Z" w:author="Jan Groh">
        <w:r>
          <w:rPr>
            <w:rFonts w:ascii="Garamond Premier Pro Caption" w:hAnsi="Garamond Premier Pro Caption"/>
            <w:sz w:val="22"/>
            <w:szCs w:val="22"/>
            <w:rtl w:val="0"/>
            <w:lang w:val="de-DE"/>
          </w:rPr>
          <w:delText xml:space="preserve">bereilt,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66" w:date="2023-01-13T18:26:59Z" w:author="Jan Groh"/>
          <w:rFonts w:ascii="Garamond Premier Pro Caption" w:cs="Garamond Premier Pro Caption" w:hAnsi="Garamond Premier Pro Caption" w:eastAsia="Garamond Premier Pro Caption"/>
          <w:sz w:val="22"/>
          <w:szCs w:val="22"/>
        </w:rPr>
      </w:pPr>
      <w:del w:id="5567" w:date="2023-01-13T18:26:59Z" w:author="Jan Groh">
        <w:r>
          <w:rPr>
            <w:rFonts w:ascii="Garamond Premier Pro Caption" w:hAnsi="Garamond Premier Pro Caption"/>
            <w:sz w:val="22"/>
            <w:szCs w:val="22"/>
            <w:rtl w:val="0"/>
            <w:lang w:val="de-DE"/>
          </w:rPr>
          <w:delText>Die ferne Freundin mit Dir teilt.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68" w:date="2023-01-13T18:26:59Z" w:author="Jan Groh"/>
          <w:rFonts w:ascii="Garamond Premier Pro Caption" w:cs="Garamond Premier Pro Caption" w:hAnsi="Garamond Premier Pro Caption" w:eastAsia="Garamond Premier Pro Caption"/>
          <w:sz w:val="22"/>
          <w:szCs w:val="22"/>
        </w:rPr>
      </w:pPr>
      <w:del w:id="5569" w:date="2023-01-13T18:26:59Z" w:author="Jan Groh">
        <w:r>
          <w:rPr>
            <w:rFonts w:ascii="Garamond Premier Pro Caption" w:hAnsi="Garamond Premier Pro Caption"/>
            <w:sz w:val="22"/>
            <w:szCs w:val="22"/>
            <w:rtl w:val="0"/>
            <w:lang w:val="de-DE"/>
          </w:rPr>
          <w:delText xml:space="preserve">Es sage Dir im fremden Land,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70" w:date="2023-01-13T18:26:59Z" w:author="Jan Groh"/>
          <w:rFonts w:ascii="Garamond Premier Pro Caption" w:cs="Garamond Premier Pro Caption" w:hAnsi="Garamond Premier Pro Caption" w:eastAsia="Garamond Premier Pro Caption"/>
          <w:sz w:val="22"/>
          <w:szCs w:val="22"/>
        </w:rPr>
      </w:pPr>
      <w:del w:id="5571" w:date="2023-01-13T18:26:59Z" w:author="Jan Groh">
        <w:r>
          <w:rPr>
            <w:rFonts w:ascii="Garamond Premier Pro Caption" w:hAnsi="Garamond Premier Pro Caption"/>
            <w:sz w:val="22"/>
            <w:szCs w:val="22"/>
            <w:rtl w:val="0"/>
            <w:lang w:val="de-DE"/>
          </w:rPr>
          <w:delText>Wie Dich die Deutsche rasch verstand,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72" w:date="2023-01-13T18:26:59Z" w:author="Jan Groh"/>
          <w:rFonts w:ascii="Garamond Premier Pro Caption" w:cs="Garamond Premier Pro Caption" w:hAnsi="Garamond Premier Pro Caption" w:eastAsia="Garamond Premier Pro Caption"/>
          <w:sz w:val="22"/>
          <w:szCs w:val="22"/>
        </w:rPr>
      </w:pPr>
      <w:del w:id="5573" w:date="2023-01-13T18:26:59Z" w:author="Jan Groh">
        <w:r>
          <w:rPr>
            <w:rFonts w:ascii="Garamond Premier Pro Caption" w:hAnsi="Garamond Premier Pro Caption"/>
            <w:sz w:val="22"/>
            <w:szCs w:val="22"/>
            <w:rtl w:val="0"/>
            <w:lang w:val="de-DE"/>
          </w:rPr>
          <w:delText>Und oft ihr Wort, oft ihr Gef</w:delText>
        </w:r>
      </w:del>
      <w:del w:id="5574" w:date="2023-01-13T18:26:59Z" w:author="Jan Groh">
        <w:r>
          <w:rPr>
            <w:rFonts w:ascii="Garamond Premier Pro Caption" w:hAnsi="Garamond Premier Pro Caption" w:hint="default"/>
            <w:sz w:val="22"/>
            <w:szCs w:val="22"/>
            <w:rtl w:val="0"/>
          </w:rPr>
          <w:delText>ü</w:delText>
        </w:r>
      </w:del>
      <w:del w:id="5575" w:date="2023-01-13T18:26:59Z" w:author="Jan Groh">
        <w:r>
          <w:rPr>
            <w:rFonts w:ascii="Garamond Premier Pro Caption" w:hAnsi="Garamond Premier Pro Caption"/>
            <w:sz w:val="22"/>
            <w:szCs w:val="22"/>
            <w:rtl w:val="0"/>
            <w:lang w:val="de-DE"/>
          </w:rPr>
          <w:delText xml:space="preserve">hl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76" w:date="2023-01-13T18:26:59Z" w:author="Jan Groh"/>
          <w:rFonts w:ascii="Garamond Premier Pro Caption" w:cs="Garamond Premier Pro Caption" w:hAnsi="Garamond Premier Pro Caption" w:eastAsia="Garamond Premier Pro Caption"/>
          <w:sz w:val="22"/>
          <w:szCs w:val="22"/>
        </w:rPr>
      </w:pPr>
      <w:del w:id="5577" w:date="2023-01-13T18:26:59Z" w:author="Jan Groh">
        <w:r>
          <w:rPr>
            <w:rFonts w:ascii="Garamond Premier Pro Caption" w:hAnsi="Garamond Premier Pro Caption"/>
            <w:sz w:val="22"/>
            <w:szCs w:val="22"/>
            <w:rtl w:val="0"/>
            <w:lang w:val="de-DE"/>
          </w:rPr>
          <w:delText>Von Deinem war das Widerspiel;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78" w:date="2023-01-13T18:26:59Z" w:author="Jan Groh"/>
          <w:rFonts w:ascii="Garamond Premier Pro Caption" w:cs="Garamond Premier Pro Caption" w:hAnsi="Garamond Premier Pro Caption" w:eastAsia="Garamond Premier Pro Caption"/>
          <w:sz w:val="22"/>
          <w:szCs w:val="22"/>
        </w:rPr>
      </w:pPr>
      <w:del w:id="5579" w:date="2023-01-13T18:26:59Z" w:author="Jan Groh">
        <w:r>
          <w:rPr>
            <w:rFonts w:ascii="Garamond Premier Pro Caption" w:hAnsi="Garamond Premier Pro Caption"/>
            <w:sz w:val="22"/>
            <w:szCs w:val="22"/>
            <w:rtl w:val="0"/>
            <w:lang w:val="es-ES_tradnl"/>
          </w:rPr>
          <w:delText>Es f</w:delText>
        </w:r>
      </w:del>
      <w:del w:id="5580" w:date="2023-01-13T18:26:59Z" w:author="Jan Groh">
        <w:r>
          <w:rPr>
            <w:rFonts w:ascii="Garamond Premier Pro Caption" w:hAnsi="Garamond Premier Pro Caption" w:hint="default"/>
            <w:sz w:val="22"/>
            <w:szCs w:val="22"/>
            <w:rtl w:val="0"/>
          </w:rPr>
          <w:delText>ü</w:delText>
        </w:r>
      </w:del>
      <w:del w:id="5581" w:date="2023-01-13T18:26:59Z" w:author="Jan Groh">
        <w:r>
          <w:rPr>
            <w:rFonts w:ascii="Garamond Premier Pro Caption" w:hAnsi="Garamond Premier Pro Caption"/>
            <w:sz w:val="22"/>
            <w:szCs w:val="22"/>
            <w:rtl w:val="0"/>
            <w:lang w:val="de-DE"/>
          </w:rPr>
          <w:delText xml:space="preserve">hre freundlich auch den Blick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82" w:date="2023-01-13T18:26:59Z" w:author="Jan Groh"/>
          <w:rFonts w:ascii="Garamond Premier Pro Caption" w:cs="Garamond Premier Pro Caption" w:hAnsi="Garamond Premier Pro Caption" w:eastAsia="Garamond Premier Pro Caption"/>
          <w:sz w:val="22"/>
          <w:szCs w:val="22"/>
        </w:rPr>
      </w:pPr>
      <w:del w:id="5583" w:date="2023-01-13T18:26:59Z" w:author="Jan Groh">
        <w:r>
          <w:rPr>
            <w:rFonts w:ascii="Garamond Premier Pro Caption" w:hAnsi="Garamond Premier Pro Caption"/>
            <w:sz w:val="22"/>
            <w:szCs w:val="22"/>
            <w:rtl w:val="0"/>
            <w:lang w:val="de-DE"/>
          </w:rPr>
          <w:delText>Auf jene Stunde Dir zur</w:delText>
        </w:r>
      </w:del>
      <w:del w:id="5584" w:date="2023-01-13T18:26:59Z" w:author="Jan Groh">
        <w:r>
          <w:rPr>
            <w:rFonts w:ascii="Garamond Premier Pro Caption" w:hAnsi="Garamond Premier Pro Caption" w:hint="default"/>
            <w:sz w:val="22"/>
            <w:szCs w:val="22"/>
            <w:rtl w:val="0"/>
          </w:rPr>
          <w:delText>ü</w:delText>
        </w:r>
      </w:del>
      <w:del w:id="5585"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86" w:date="2023-01-13T18:26:59Z" w:author="Jan Groh"/>
          <w:rFonts w:ascii="Garamond Premier Pro Caption" w:cs="Garamond Premier Pro Caption" w:hAnsi="Garamond Premier Pro Caption" w:eastAsia="Garamond Premier Pro Caption"/>
          <w:sz w:val="22"/>
          <w:szCs w:val="22"/>
        </w:rPr>
      </w:pPr>
      <w:del w:id="5587" w:date="2023-01-13T18:26:59Z" w:author="Jan Groh">
        <w:r>
          <w:rPr>
            <w:rFonts w:ascii="Garamond Premier Pro Caption" w:hAnsi="Garamond Premier Pro Caption"/>
            <w:sz w:val="22"/>
            <w:szCs w:val="22"/>
            <w:rtl w:val="0"/>
            <w:lang w:val="de-DE"/>
          </w:rPr>
          <w:delText xml:space="preserve">Die in der 12 Geschwister Schar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88" w:date="2023-01-13T18:26:59Z" w:author="Jan Groh"/>
          <w:rFonts w:ascii="Garamond Premier Pro Caption" w:cs="Garamond Premier Pro Caption" w:hAnsi="Garamond Premier Pro Caption" w:eastAsia="Garamond Premier Pro Caption"/>
          <w:sz w:val="22"/>
          <w:szCs w:val="22"/>
        </w:rPr>
      </w:pPr>
      <w:del w:id="5589" w:date="2023-01-13T18:26:59Z" w:author="Jan Groh">
        <w:r>
          <w:rPr>
            <w:rFonts w:ascii="Garamond Premier Pro Caption" w:hAnsi="Garamond Premier Pro Caption"/>
            <w:sz w:val="22"/>
            <w:szCs w:val="22"/>
            <w:rtl w:val="0"/>
            <w:lang w:val="de-DE"/>
          </w:rPr>
          <w:delText xml:space="preserve">Mein Lieblingskind vor allen war,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90" w:date="2023-01-13T18:26:59Z" w:author="Jan Groh"/>
          <w:rFonts w:ascii="Garamond Premier Pro Caption" w:cs="Garamond Premier Pro Caption" w:hAnsi="Garamond Premier Pro Caption" w:eastAsia="Garamond Premier Pro Caption"/>
          <w:sz w:val="22"/>
          <w:szCs w:val="22"/>
        </w:rPr>
      </w:pPr>
      <w:del w:id="5591" w:date="2023-01-13T18:26:59Z" w:author="Jan Groh">
        <w:r>
          <w:rPr>
            <w:rFonts w:ascii="Garamond Premier Pro Caption" w:hAnsi="Garamond Premier Pro Caption"/>
            <w:sz w:val="22"/>
            <w:szCs w:val="22"/>
            <w:rtl w:val="0"/>
            <w:lang w:val="de-DE"/>
          </w:rPr>
          <w:delText xml:space="preserve">Wo ich gewohnt war Dich zu sehen,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92" w:date="2023-01-13T18:26:59Z" w:author="Jan Groh"/>
          <w:rFonts w:ascii="Garamond Premier Pro Caption" w:cs="Garamond Premier Pro Caption" w:hAnsi="Garamond Premier Pro Caption" w:eastAsia="Garamond Premier Pro Caption"/>
          <w:sz w:val="22"/>
          <w:szCs w:val="22"/>
        </w:rPr>
      </w:pPr>
      <w:del w:id="5593" w:date="2023-01-13T18:26:59Z" w:author="Jan Groh">
        <w:r>
          <w:rPr>
            <w:rFonts w:ascii="Garamond Premier Pro Caption" w:hAnsi="Garamond Premier Pro Caption"/>
            <w:sz w:val="22"/>
            <w:szCs w:val="22"/>
            <w:rtl w:val="0"/>
            <w:lang w:val="de-DE"/>
          </w:rPr>
          <w:delText>Mit Dir das H</w:delText>
        </w:r>
      </w:del>
      <w:del w:id="5594" w:date="2023-01-13T18:26:59Z" w:author="Jan Groh">
        <w:r>
          <w:rPr>
            <w:rFonts w:ascii="Garamond Premier Pro Caption" w:hAnsi="Garamond Premier Pro Caption" w:hint="default"/>
            <w:sz w:val="22"/>
            <w:szCs w:val="22"/>
            <w:rtl w:val="0"/>
            <w:lang w:val="sv-SE"/>
          </w:rPr>
          <w:delText>ö</w:delText>
        </w:r>
      </w:del>
      <w:del w:id="5595" w:date="2023-01-13T18:26:59Z" w:author="Jan Groh">
        <w:r>
          <w:rPr>
            <w:rFonts w:ascii="Garamond Premier Pro Caption" w:hAnsi="Garamond Premier Pro Caption"/>
            <w:sz w:val="22"/>
            <w:szCs w:val="22"/>
            <w:rtl w:val="0"/>
            <w:lang w:val="de-DE"/>
          </w:rPr>
          <w:delText xml:space="preserve">chste zu verstehen,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96" w:date="2023-01-13T18:26:59Z" w:author="Jan Groh"/>
          <w:rFonts w:ascii="Garamond Premier Pro Caption" w:cs="Garamond Premier Pro Caption" w:hAnsi="Garamond Premier Pro Caption" w:eastAsia="Garamond Premier Pro Caption"/>
          <w:sz w:val="22"/>
          <w:szCs w:val="22"/>
        </w:rPr>
      </w:pPr>
      <w:del w:id="5597" w:date="2023-01-13T18:26:59Z" w:author="Jan Groh">
        <w:r>
          <w:rPr>
            <w:rFonts w:ascii="Garamond Premier Pro Caption" w:hAnsi="Garamond Premier Pro Caption"/>
            <w:sz w:val="22"/>
            <w:szCs w:val="22"/>
            <w:rtl w:val="0"/>
            <w:lang w:val="de-DE"/>
          </w:rPr>
          <w:delText xml:space="preserve">Wo Du Dir gabst des Lehrers Schein,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598" w:date="2023-01-13T18:26:59Z" w:author="Jan Groh"/>
          <w:rFonts w:ascii="Garamond Premier Pro Caption" w:cs="Garamond Premier Pro Caption" w:hAnsi="Garamond Premier Pro Caption" w:eastAsia="Garamond Premier Pro Caption"/>
          <w:sz w:val="22"/>
          <w:szCs w:val="22"/>
        </w:rPr>
      </w:pPr>
      <w:del w:id="5599" w:date="2023-01-13T18:26:59Z" w:author="Jan Groh">
        <w:r>
          <w:rPr>
            <w:rFonts w:ascii="Garamond Premier Pro Caption" w:hAnsi="Garamond Premier Pro Caption"/>
            <w:sz w:val="22"/>
            <w:szCs w:val="22"/>
            <w:rtl w:val="0"/>
            <w:lang w:val="de-DE"/>
          </w:rPr>
          <w:delText xml:space="preserve">An Alter gleich mit mir zu sein,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00" w:date="2023-01-13T18:26:59Z" w:author="Jan Groh"/>
          <w:rFonts w:ascii="Garamond Premier Pro Caption" w:cs="Garamond Premier Pro Caption" w:hAnsi="Garamond Premier Pro Caption" w:eastAsia="Garamond Premier Pro Caption"/>
          <w:sz w:val="22"/>
          <w:szCs w:val="22"/>
        </w:rPr>
      </w:pPr>
      <w:del w:id="5601" w:date="2023-01-13T18:26:59Z" w:author="Jan Groh">
        <w:r>
          <w:rPr>
            <w:rFonts w:ascii="Garamond Premier Pro Caption" w:hAnsi="Garamond Premier Pro Caption"/>
            <w:sz w:val="22"/>
            <w:szCs w:val="22"/>
            <w:rtl w:val="0"/>
            <w:lang w:val="de-DE"/>
          </w:rPr>
          <w:delText xml:space="preserve">Und ich in meinem Lebensbuch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02" w:date="2023-01-13T18:26:59Z" w:author="Jan Groh"/>
          <w:rFonts w:ascii="Garamond Premier Pro Caption" w:cs="Garamond Premier Pro Caption" w:hAnsi="Garamond Premier Pro Caption" w:eastAsia="Garamond Premier Pro Caption"/>
          <w:sz w:val="22"/>
          <w:szCs w:val="22"/>
        </w:rPr>
      </w:pPr>
      <w:del w:id="5603" w:date="2023-01-13T18:26:59Z" w:author="Jan Groh">
        <w:r>
          <w:rPr>
            <w:rFonts w:ascii="Garamond Premier Pro Caption" w:hAnsi="Garamond Premier Pro Caption"/>
            <w:sz w:val="22"/>
            <w:szCs w:val="22"/>
            <w:rtl w:val="0"/>
            <w:lang w:val="de-DE"/>
          </w:rPr>
          <w:delText>Nur goldbeschrieb</w:delText>
        </w:r>
      </w:del>
      <w:del w:id="5604" w:date="2023-01-13T18:26:59Z" w:author="Jan Groh">
        <w:r>
          <w:rPr>
            <w:rFonts w:ascii="Garamond Premier Pro Caption" w:hAnsi="Garamond Premier Pro Caption" w:hint="default"/>
            <w:sz w:val="22"/>
            <w:szCs w:val="22"/>
            <w:rtl w:val="1"/>
          </w:rPr>
          <w:delText>’</w:delText>
        </w:r>
      </w:del>
      <w:del w:id="5605" w:date="2023-01-13T18:26:59Z" w:author="Jan Groh">
        <w:r>
          <w:rPr>
            <w:rFonts w:ascii="Garamond Premier Pro Caption" w:hAnsi="Garamond Premier Pro Caption"/>
            <w:sz w:val="22"/>
            <w:szCs w:val="22"/>
            <w:rtl w:val="0"/>
            <w:lang w:val="de-DE"/>
          </w:rPr>
          <w:delText>ne Bl</w:delText>
        </w:r>
      </w:del>
      <w:del w:id="5606" w:date="2023-01-13T18:26:59Z" w:author="Jan Groh">
        <w:r>
          <w:rPr>
            <w:rFonts w:ascii="Garamond Premier Pro Caption" w:hAnsi="Garamond Premier Pro Caption" w:hint="default"/>
            <w:sz w:val="22"/>
            <w:szCs w:val="22"/>
            <w:rtl w:val="0"/>
          </w:rPr>
          <w:delText>ä</w:delText>
        </w:r>
      </w:del>
      <w:del w:id="5607" w:date="2023-01-13T18:26:59Z" w:author="Jan Groh">
        <w:r>
          <w:rPr>
            <w:rFonts w:ascii="Garamond Premier Pro Caption" w:hAnsi="Garamond Premier Pro Caption"/>
            <w:sz w:val="22"/>
            <w:szCs w:val="22"/>
            <w:rtl w:val="0"/>
            <w:lang w:val="en-US"/>
          </w:rPr>
          <w:delText xml:space="preserve">tter trug,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08" w:date="2023-01-13T18:26:59Z" w:author="Jan Groh"/>
          <w:rFonts w:ascii="Garamond Premier Pro Caption" w:cs="Garamond Premier Pro Caption" w:hAnsi="Garamond Premier Pro Caption" w:eastAsia="Garamond Premier Pro Caption"/>
          <w:sz w:val="22"/>
          <w:szCs w:val="22"/>
        </w:rPr>
      </w:pPr>
      <w:del w:id="5609" w:date="2023-01-13T18:26:59Z" w:author="Jan Groh">
        <w:r>
          <w:rPr>
            <w:rFonts w:ascii="Garamond Premier Pro Caption" w:hAnsi="Garamond Premier Pro Caption"/>
            <w:sz w:val="22"/>
            <w:szCs w:val="22"/>
            <w:rtl w:val="0"/>
            <w:lang w:val="de-DE"/>
          </w:rPr>
          <w:delText>Als schm</w:delText>
        </w:r>
      </w:del>
      <w:del w:id="5610" w:date="2023-01-13T18:26:59Z" w:author="Jan Groh">
        <w:r>
          <w:rPr>
            <w:rFonts w:ascii="Garamond Premier Pro Caption" w:hAnsi="Garamond Premier Pro Caption" w:hint="default"/>
            <w:sz w:val="22"/>
            <w:szCs w:val="22"/>
            <w:rtl w:val="0"/>
          </w:rPr>
          <w:delText>ü</w:delText>
        </w:r>
      </w:del>
      <w:del w:id="5611" w:date="2023-01-13T18:26:59Z" w:author="Jan Groh">
        <w:r>
          <w:rPr>
            <w:rFonts w:ascii="Garamond Premier Pro Caption" w:hAnsi="Garamond Premier Pro Caption"/>
            <w:sz w:val="22"/>
            <w:szCs w:val="22"/>
            <w:rtl w:val="0"/>
            <w:lang w:val="de-DE"/>
          </w:rPr>
          <w:delText xml:space="preserve">ckte Jugend noch den Rand,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12" w:date="2023-01-13T18:26:59Z" w:author="Jan Groh"/>
          <w:rFonts w:ascii="Garamond Premier Pro Caption" w:cs="Garamond Premier Pro Caption" w:hAnsi="Garamond Premier Pro Caption" w:eastAsia="Garamond Premier Pro Caption"/>
          <w:sz w:val="22"/>
          <w:szCs w:val="22"/>
        </w:rPr>
      </w:pPr>
      <w:del w:id="5613" w:date="2023-01-13T18:26:59Z" w:author="Jan Groh">
        <w:r>
          <w:rPr>
            <w:rFonts w:ascii="Garamond Premier Pro Caption" w:hAnsi="Garamond Premier Pro Caption"/>
            <w:sz w:val="22"/>
            <w:szCs w:val="22"/>
            <w:rtl w:val="0"/>
            <w:lang w:val="de-DE"/>
          </w:rPr>
          <w:delText>Als f</w:delText>
        </w:r>
      </w:del>
      <w:del w:id="5614" w:date="2023-01-13T18:26:59Z" w:author="Jan Groh">
        <w:r>
          <w:rPr>
            <w:rFonts w:ascii="Garamond Premier Pro Caption" w:hAnsi="Garamond Premier Pro Caption" w:hint="default"/>
            <w:sz w:val="22"/>
            <w:szCs w:val="22"/>
            <w:rtl w:val="0"/>
          </w:rPr>
          <w:delText>ü</w:delText>
        </w:r>
      </w:del>
      <w:del w:id="5615" w:date="2023-01-13T18:26:59Z" w:author="Jan Groh">
        <w:r>
          <w:rPr>
            <w:rFonts w:ascii="Garamond Premier Pro Caption" w:hAnsi="Garamond Premier Pro Caption"/>
            <w:sz w:val="22"/>
            <w:szCs w:val="22"/>
            <w:rtl w:val="0"/>
            <w:lang w:val="de-DE"/>
          </w:rPr>
          <w:delText>hrte Lieb</w:delText>
        </w:r>
      </w:del>
      <w:del w:id="5616" w:date="2023-01-13T18:26:59Z" w:author="Jan Groh">
        <w:r>
          <w:rPr>
            <w:rFonts w:ascii="Garamond Premier Pro Caption" w:hAnsi="Garamond Premier Pro Caption" w:hint="default"/>
            <w:sz w:val="22"/>
            <w:szCs w:val="22"/>
            <w:rtl w:val="1"/>
          </w:rPr>
          <w:delText xml:space="preserve">’ </w:delText>
        </w:r>
      </w:del>
      <w:del w:id="5617" w:date="2023-01-13T18:26:59Z" w:author="Jan Groh">
        <w:r>
          <w:rPr>
            <w:rFonts w:ascii="Garamond Premier Pro Caption" w:hAnsi="Garamond Premier Pro Caption"/>
            <w:sz w:val="22"/>
            <w:szCs w:val="22"/>
            <w:rtl w:val="0"/>
            <w:lang w:val="de-DE"/>
          </w:rPr>
          <w:delText>des Schicksals Hand.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18" w:date="2023-01-13T18:26:59Z" w:author="Jan Groh"/>
          <w:rFonts w:ascii="Garamond Premier Pro Caption" w:cs="Garamond Premier Pro Caption" w:hAnsi="Garamond Premier Pro Caption" w:eastAsia="Garamond Premier Pro Caption"/>
          <w:sz w:val="22"/>
          <w:szCs w:val="22"/>
        </w:rPr>
      </w:pPr>
      <w:del w:id="5619" w:date="2023-01-13T18:26:59Z" w:author="Jan Groh">
        <w:r>
          <w:rPr>
            <w:rFonts w:ascii="Garamond Premier Pro Caption" w:hAnsi="Garamond Premier Pro Caption"/>
            <w:sz w:val="22"/>
            <w:szCs w:val="22"/>
            <w:rtl w:val="0"/>
            <w:lang w:val="de-DE"/>
          </w:rPr>
          <w:delText>Da hing ich oft mit kind</w:delText>
        </w:r>
      </w:del>
      <w:del w:id="5620" w:date="2023-01-13T18:26:59Z" w:author="Jan Groh">
        <w:r>
          <w:rPr>
            <w:rFonts w:ascii="Garamond Premier Pro Caption" w:hAnsi="Garamond Premier Pro Caption" w:hint="default"/>
            <w:sz w:val="22"/>
            <w:szCs w:val="22"/>
            <w:rtl w:val="1"/>
          </w:rPr>
          <w:delText>’</w:delText>
        </w:r>
      </w:del>
      <w:del w:id="5621" w:date="2023-01-13T18:26:59Z" w:author="Jan Groh">
        <w:r>
          <w:rPr>
            <w:rFonts w:ascii="Garamond Premier Pro Caption" w:hAnsi="Garamond Premier Pro Caption"/>
            <w:sz w:val="22"/>
            <w:szCs w:val="22"/>
            <w:rtl w:val="0"/>
            <w:lang w:val="de-DE"/>
          </w:rPr>
          <w:delText>schem Scherz</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22" w:date="2023-01-13T18:26:59Z" w:author="Jan Groh"/>
          <w:rFonts w:ascii="Garamond Premier Pro Caption" w:cs="Garamond Premier Pro Caption" w:hAnsi="Garamond Premier Pro Caption" w:eastAsia="Garamond Premier Pro Caption"/>
          <w:sz w:val="22"/>
          <w:szCs w:val="22"/>
        </w:rPr>
      </w:pPr>
      <w:del w:id="5623" w:date="2023-01-13T18:26:59Z" w:author="Jan Groh">
        <w:r>
          <w:rPr>
            <w:rFonts w:ascii="Garamond Premier Pro Caption" w:hAnsi="Garamond Premier Pro Caption"/>
            <w:sz w:val="22"/>
            <w:szCs w:val="22"/>
            <w:rtl w:val="0"/>
            <w:lang w:val="de-DE"/>
          </w:rPr>
          <w:delText>Mir Deine Uhr ans k</w:delText>
        </w:r>
      </w:del>
      <w:del w:id="5624" w:date="2023-01-13T18:26:59Z" w:author="Jan Groh">
        <w:r>
          <w:rPr>
            <w:rFonts w:ascii="Garamond Premier Pro Caption" w:hAnsi="Garamond Premier Pro Caption" w:hint="default"/>
            <w:sz w:val="22"/>
            <w:szCs w:val="22"/>
            <w:rtl w:val="0"/>
          </w:rPr>
          <w:delText>ü</w:delText>
        </w:r>
      </w:del>
      <w:del w:id="5625" w:date="2023-01-13T18:26:59Z" w:author="Jan Groh">
        <w:r>
          <w:rPr>
            <w:rFonts w:ascii="Garamond Premier Pro Caption" w:hAnsi="Garamond Premier Pro Caption"/>
            <w:sz w:val="22"/>
            <w:szCs w:val="22"/>
            <w:rtl w:val="0"/>
            <w:lang w:val="de-DE"/>
          </w:rPr>
          <w:delText xml:space="preserve">hne Herz,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26" w:date="2023-01-13T18:26:59Z" w:author="Jan Groh"/>
          <w:rFonts w:ascii="Garamond Premier Pro Caption" w:cs="Garamond Premier Pro Caption" w:hAnsi="Garamond Premier Pro Caption" w:eastAsia="Garamond Premier Pro Caption"/>
          <w:sz w:val="22"/>
          <w:szCs w:val="22"/>
        </w:rPr>
      </w:pPr>
      <w:del w:id="5627" w:date="2023-01-13T18:26:59Z" w:author="Jan Groh">
        <w:r>
          <w:rPr>
            <w:rFonts w:ascii="Garamond Premier Pro Caption" w:hAnsi="Garamond Premier Pro Caption"/>
            <w:sz w:val="22"/>
            <w:szCs w:val="22"/>
            <w:rtl w:val="0"/>
            <w:lang w:val="de-DE"/>
          </w:rPr>
          <w:delText xml:space="preserve">Um gleichen Taktschlag nun zu geben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28" w:date="2023-01-13T18:26:59Z" w:author="Jan Groh"/>
          <w:rFonts w:ascii="Garamond Premier Pro Caption" w:cs="Garamond Premier Pro Caption" w:hAnsi="Garamond Premier Pro Caption" w:eastAsia="Garamond Premier Pro Caption"/>
          <w:sz w:val="22"/>
          <w:szCs w:val="22"/>
        </w:rPr>
      </w:pPr>
      <w:del w:id="5629" w:date="2023-01-13T18:26:59Z" w:author="Jan Groh">
        <w:r>
          <w:rPr>
            <w:rFonts w:ascii="Garamond Premier Pro Caption" w:hAnsi="Garamond Premier Pro Caption"/>
            <w:sz w:val="22"/>
            <w:szCs w:val="22"/>
            <w:rtl w:val="0"/>
            <w:lang w:val="de-DE"/>
          </w:rPr>
          <w:delText xml:space="preserve">Der innern Uhr, dem </w:delText>
        </w:r>
      </w:del>
      <w:del w:id="5630" w:date="2023-01-13T18:26:59Z" w:author="Jan Groh">
        <w:r>
          <w:rPr>
            <w:rFonts w:ascii="Garamond Premier Pro Caption" w:hAnsi="Garamond Premier Pro Caption" w:hint="default"/>
            <w:sz w:val="22"/>
            <w:szCs w:val="22"/>
            <w:rtl w:val="0"/>
          </w:rPr>
          <w:delText>ä</w:delText>
        </w:r>
      </w:del>
      <w:del w:id="5631" w:date="2023-01-13T18:26:59Z" w:author="Jan Groh">
        <w:r>
          <w:rPr>
            <w:rFonts w:ascii="Garamond Premier Pro Caption" w:hAnsi="Garamond Premier Pro Caption"/>
            <w:sz w:val="22"/>
            <w:szCs w:val="22"/>
            <w:rtl w:val="0"/>
          </w:rPr>
          <w:delText>u</w:delText>
        </w:r>
      </w:del>
      <w:del w:id="5632" w:date="2023-01-13T18:26:59Z" w:author="Jan Groh">
        <w:r>
          <w:rPr>
            <w:rFonts w:ascii="Garamond Premier Pro Caption" w:hAnsi="Garamond Premier Pro Caption" w:hint="default"/>
            <w:sz w:val="22"/>
            <w:szCs w:val="22"/>
            <w:rtl w:val="0"/>
            <w:lang w:val="de-DE"/>
          </w:rPr>
          <w:delText>ß</w:delText>
        </w:r>
      </w:del>
      <w:del w:id="5633" w:date="2023-01-13T18:26:59Z" w:author="Jan Groh">
        <w:r>
          <w:rPr>
            <w:rFonts w:ascii="Garamond Premier Pro Caption" w:hAnsi="Garamond Premier Pro Caption"/>
            <w:sz w:val="22"/>
            <w:szCs w:val="22"/>
            <w:rtl w:val="0"/>
            <w:lang w:val="de-DE"/>
          </w:rPr>
          <w:delText>ern Leben.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34" w:date="2023-01-13T18:26:59Z" w:author="Jan Groh"/>
          <w:rFonts w:ascii="Garamond Premier Pro Caption" w:cs="Garamond Premier Pro Caption" w:hAnsi="Garamond Premier Pro Caption" w:eastAsia="Garamond Premier Pro Caption"/>
          <w:sz w:val="22"/>
          <w:szCs w:val="22"/>
        </w:rPr>
      </w:pPr>
      <w:del w:id="5635" w:date="2023-01-13T18:26:59Z" w:author="Jan Groh">
        <w:r>
          <w:rPr>
            <w:rFonts w:ascii="Garamond Premier Pro Caption" w:hAnsi="Garamond Premier Pro Caption"/>
            <w:sz w:val="22"/>
            <w:szCs w:val="22"/>
            <w:rtl w:val="0"/>
            <w:lang w:val="de-DE"/>
          </w:rPr>
          <w:delText>Und tr</w:delText>
        </w:r>
      </w:del>
      <w:del w:id="5636" w:date="2023-01-13T18:26:59Z" w:author="Jan Groh">
        <w:r>
          <w:rPr>
            <w:rFonts w:ascii="Garamond Premier Pro Caption" w:hAnsi="Garamond Premier Pro Caption" w:hint="default"/>
            <w:sz w:val="22"/>
            <w:szCs w:val="22"/>
            <w:rtl w:val="0"/>
          </w:rPr>
          <w:delText>ä</w:delText>
        </w:r>
      </w:del>
      <w:del w:id="5637" w:date="2023-01-13T18:26:59Z" w:author="Jan Groh">
        <w:r>
          <w:rPr>
            <w:rFonts w:ascii="Garamond Premier Pro Caption" w:hAnsi="Garamond Premier Pro Caption"/>
            <w:sz w:val="22"/>
            <w:szCs w:val="22"/>
            <w:rtl w:val="0"/>
            <w:lang w:val="de-DE"/>
          </w:rPr>
          <w:delText xml:space="preserve">gst Du auch die eine fort,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38" w:date="2023-01-13T18:26:59Z" w:author="Jan Groh"/>
          <w:rFonts w:ascii="Garamond Premier Pro Caption" w:cs="Garamond Premier Pro Caption" w:hAnsi="Garamond Premier Pro Caption" w:eastAsia="Garamond Premier Pro Caption"/>
          <w:sz w:val="22"/>
          <w:szCs w:val="22"/>
        </w:rPr>
      </w:pPr>
      <w:del w:id="5639" w:date="2023-01-13T18:26:59Z" w:author="Jan Groh">
        <w:r>
          <w:rPr>
            <w:rFonts w:ascii="Garamond Premier Pro Caption" w:hAnsi="Garamond Premier Pro Caption"/>
            <w:sz w:val="22"/>
            <w:szCs w:val="22"/>
            <w:rtl w:val="0"/>
            <w:lang w:val="de-DE"/>
          </w:rPr>
          <w:delText>Die hier schl</w:delText>
        </w:r>
      </w:del>
      <w:del w:id="5640" w:date="2023-01-13T18:26:59Z" w:author="Jan Groh">
        <w:r>
          <w:rPr>
            <w:rFonts w:ascii="Garamond Premier Pro Caption" w:hAnsi="Garamond Premier Pro Caption" w:hint="default"/>
            <w:sz w:val="22"/>
            <w:szCs w:val="22"/>
            <w:rtl w:val="0"/>
          </w:rPr>
          <w:delText>ä</w:delText>
        </w:r>
      </w:del>
      <w:del w:id="5641" w:date="2023-01-13T18:26:59Z" w:author="Jan Groh">
        <w:r>
          <w:rPr>
            <w:rFonts w:ascii="Garamond Premier Pro Caption" w:hAnsi="Garamond Premier Pro Caption"/>
            <w:sz w:val="22"/>
            <w:szCs w:val="22"/>
            <w:rtl w:val="0"/>
            <w:lang w:val="de-DE"/>
          </w:rPr>
          <w:delText>gt doch mit jener dort!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42" w:date="2023-01-13T18:26:59Z" w:author="Jan Groh"/>
          <w:rFonts w:ascii="Garamond Premier Pro Caption" w:cs="Garamond Premier Pro Caption" w:hAnsi="Garamond Premier Pro Caption" w:eastAsia="Garamond Premier Pro Caption"/>
          <w:sz w:val="22"/>
          <w:szCs w:val="22"/>
        </w:rPr>
      </w:pPr>
      <w:del w:id="5643" w:date="2023-01-13T18:26:59Z" w:author="Jan Groh">
        <w:r>
          <w:rPr>
            <w:rFonts w:ascii="Garamond Premier Pro Caption" w:hAnsi="Garamond Premier Pro Caption"/>
            <w:sz w:val="22"/>
            <w:szCs w:val="22"/>
            <w:rtl w:val="0"/>
            <w:lang w:val="de-DE"/>
          </w:rPr>
          <w:delText>Geschw</w:delText>
        </w:r>
      </w:del>
      <w:del w:id="5644" w:date="2023-01-13T18:26:59Z" w:author="Jan Groh">
        <w:r>
          <w:rPr>
            <w:rFonts w:ascii="Garamond Premier Pro Caption" w:hAnsi="Garamond Premier Pro Caption" w:hint="default"/>
            <w:sz w:val="22"/>
            <w:szCs w:val="22"/>
            <w:rtl w:val="0"/>
          </w:rPr>
          <w:delText>ä</w:delText>
        </w:r>
      </w:del>
      <w:del w:id="5645" w:date="2023-01-13T18:26:59Z" w:author="Jan Groh">
        <w:r>
          <w:rPr>
            <w:rFonts w:ascii="Garamond Premier Pro Caption" w:hAnsi="Garamond Premier Pro Caption"/>
            <w:sz w:val="22"/>
            <w:szCs w:val="22"/>
            <w:rtl w:val="0"/>
            <w:lang w:val="de-DE"/>
          </w:rPr>
          <w:delText>tzig m</w:delText>
        </w:r>
      </w:del>
      <w:del w:id="5646" w:date="2023-01-13T18:26:59Z" w:author="Jan Groh">
        <w:r>
          <w:rPr>
            <w:rFonts w:ascii="Garamond Premier Pro Caption" w:hAnsi="Garamond Premier Pro Caption" w:hint="default"/>
            <w:sz w:val="22"/>
            <w:szCs w:val="22"/>
            <w:rtl w:val="0"/>
            <w:lang w:val="sv-SE"/>
          </w:rPr>
          <w:delText>ö</w:delText>
        </w:r>
      </w:del>
      <w:del w:id="5647" w:date="2023-01-13T18:26:59Z" w:author="Jan Groh">
        <w:r>
          <w:rPr>
            <w:rFonts w:ascii="Garamond Premier Pro Caption" w:hAnsi="Garamond Premier Pro Caption"/>
            <w:sz w:val="22"/>
            <w:szCs w:val="22"/>
            <w:rtl w:val="0"/>
            <w:lang w:val="de-DE"/>
          </w:rPr>
          <w:delText>cht ich Dir erz</w:delText>
        </w:r>
      </w:del>
      <w:del w:id="5648" w:date="2023-01-13T18:26:59Z" w:author="Jan Groh">
        <w:r>
          <w:rPr>
            <w:rFonts w:ascii="Garamond Premier Pro Caption" w:hAnsi="Garamond Premier Pro Caption" w:hint="default"/>
            <w:sz w:val="22"/>
            <w:szCs w:val="22"/>
            <w:rtl w:val="0"/>
          </w:rPr>
          <w:delText>ä</w:delText>
        </w:r>
      </w:del>
      <w:del w:id="5649" w:date="2023-01-13T18:26:59Z" w:author="Jan Groh">
        <w:r>
          <w:rPr>
            <w:rFonts w:ascii="Garamond Premier Pro Caption" w:hAnsi="Garamond Premier Pro Caption"/>
            <w:sz w:val="22"/>
            <w:szCs w:val="22"/>
            <w:rtl w:val="0"/>
            <w:lang w:val="de-DE"/>
          </w:rPr>
          <w:delText xml:space="preserve">hlen,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50" w:date="2023-01-13T18:26:59Z" w:author="Jan Groh"/>
          <w:rFonts w:ascii="Garamond Premier Pro Caption" w:cs="Garamond Premier Pro Caption" w:hAnsi="Garamond Premier Pro Caption" w:eastAsia="Garamond Premier Pro Caption"/>
          <w:sz w:val="22"/>
          <w:szCs w:val="22"/>
        </w:rPr>
      </w:pPr>
      <w:del w:id="5651" w:date="2023-01-13T18:26:59Z" w:author="Jan Groh">
        <w:r>
          <w:rPr>
            <w:rFonts w:ascii="Garamond Premier Pro Caption" w:hAnsi="Garamond Premier Pro Caption"/>
            <w:sz w:val="22"/>
            <w:szCs w:val="22"/>
            <w:rtl w:val="0"/>
            <w:lang w:val="de-DE"/>
          </w:rPr>
          <w:delText>Was ich f</w:delText>
        </w:r>
      </w:del>
      <w:del w:id="5652" w:date="2023-01-13T18:26:59Z" w:author="Jan Groh">
        <w:r>
          <w:rPr>
            <w:rFonts w:ascii="Garamond Premier Pro Caption" w:hAnsi="Garamond Premier Pro Caption" w:hint="default"/>
            <w:sz w:val="22"/>
            <w:szCs w:val="22"/>
            <w:rtl w:val="0"/>
          </w:rPr>
          <w:delText>ü</w:delText>
        </w:r>
      </w:del>
      <w:del w:id="5653" w:date="2023-01-13T18:26:59Z" w:author="Jan Groh">
        <w:r>
          <w:rPr>
            <w:rFonts w:ascii="Garamond Premier Pro Caption" w:hAnsi="Garamond Premier Pro Caption"/>
            <w:sz w:val="22"/>
            <w:szCs w:val="22"/>
            <w:rtl w:val="0"/>
            <w:lang w:val="de-DE"/>
          </w:rPr>
          <w:delText>r Genien m</w:delText>
        </w:r>
      </w:del>
      <w:del w:id="5654" w:date="2023-01-13T18:26:59Z" w:author="Jan Groh">
        <w:r>
          <w:rPr>
            <w:rFonts w:ascii="Garamond Premier Pro Caption" w:hAnsi="Garamond Premier Pro Caption" w:hint="default"/>
            <w:sz w:val="22"/>
            <w:szCs w:val="22"/>
            <w:rtl w:val="0"/>
            <w:lang w:val="sv-SE"/>
          </w:rPr>
          <w:delText>ö</w:delText>
        </w:r>
      </w:del>
      <w:del w:id="5655" w:date="2023-01-13T18:26:59Z" w:author="Jan Groh">
        <w:r>
          <w:rPr>
            <w:rFonts w:ascii="Garamond Premier Pro Caption" w:hAnsi="Garamond Premier Pro Caption"/>
            <w:sz w:val="22"/>
            <w:szCs w:val="22"/>
            <w:rtl w:val="0"/>
            <w:lang w:val="de-DE"/>
          </w:rPr>
          <w:delText>chte w</w:delText>
        </w:r>
      </w:del>
      <w:del w:id="5656" w:date="2023-01-13T18:26:59Z" w:author="Jan Groh">
        <w:r>
          <w:rPr>
            <w:rFonts w:ascii="Garamond Premier Pro Caption" w:hAnsi="Garamond Premier Pro Caption" w:hint="default"/>
            <w:sz w:val="22"/>
            <w:szCs w:val="22"/>
            <w:rtl w:val="0"/>
          </w:rPr>
          <w:delText>ä</w:delText>
        </w:r>
      </w:del>
      <w:del w:id="5657" w:date="2023-01-13T18:26:59Z" w:author="Jan Groh">
        <w:r>
          <w:rPr>
            <w:rFonts w:ascii="Garamond Premier Pro Caption" w:hAnsi="Garamond Premier Pro Caption"/>
            <w:sz w:val="22"/>
            <w:szCs w:val="22"/>
            <w:rtl w:val="0"/>
            <w:lang w:val="de-DE"/>
          </w:rPr>
          <w:delText xml:space="preserve">hlen,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58" w:date="2023-01-13T18:26:59Z" w:author="Jan Groh"/>
          <w:rFonts w:ascii="Garamond Premier Pro Caption" w:cs="Garamond Premier Pro Caption" w:hAnsi="Garamond Premier Pro Caption" w:eastAsia="Garamond Premier Pro Caption"/>
          <w:sz w:val="22"/>
          <w:szCs w:val="22"/>
        </w:rPr>
      </w:pPr>
      <w:del w:id="5659" w:date="2023-01-13T18:26:59Z" w:author="Jan Groh">
        <w:r>
          <w:rPr>
            <w:rFonts w:ascii="Garamond Premier Pro Caption" w:hAnsi="Garamond Premier Pro Caption"/>
            <w:sz w:val="22"/>
            <w:szCs w:val="22"/>
            <w:rtl w:val="0"/>
            <w:lang w:val="de-DE"/>
          </w:rPr>
          <w:delText>Den Kreis der Stunden Dir zu schm</w:delText>
        </w:r>
      </w:del>
      <w:del w:id="5660" w:date="2023-01-13T18:26:59Z" w:author="Jan Groh">
        <w:r>
          <w:rPr>
            <w:rFonts w:ascii="Garamond Premier Pro Caption" w:hAnsi="Garamond Premier Pro Caption" w:hint="default"/>
            <w:sz w:val="22"/>
            <w:szCs w:val="22"/>
            <w:rtl w:val="0"/>
          </w:rPr>
          <w:delText>ü</w:delText>
        </w:r>
      </w:del>
      <w:del w:id="5661" w:date="2023-01-13T18:26:59Z" w:author="Jan Groh">
        <w:r>
          <w:rPr>
            <w:rFonts w:ascii="Garamond Premier Pro Caption" w:hAnsi="Garamond Premier Pro Caption"/>
            <w:sz w:val="22"/>
            <w:szCs w:val="22"/>
            <w:rtl w:val="0"/>
            <w:lang w:val="de-DE"/>
          </w:rPr>
          <w:delText>cken,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62" w:date="2023-01-13T18:26:59Z" w:author="Jan Groh"/>
          <w:rFonts w:ascii="Garamond Premier Pro Caption" w:cs="Garamond Premier Pro Caption" w:hAnsi="Garamond Premier Pro Caption" w:eastAsia="Garamond Premier Pro Caption"/>
          <w:sz w:val="22"/>
          <w:szCs w:val="22"/>
        </w:rPr>
      </w:pPr>
      <w:del w:id="5663" w:date="2023-01-13T18:26:59Z" w:author="Jan Groh">
        <w:r>
          <w:rPr>
            <w:rFonts w:ascii="Garamond Premier Pro Caption" w:hAnsi="Garamond Premier Pro Caption"/>
            <w:sz w:val="22"/>
            <w:szCs w:val="22"/>
            <w:rtl w:val="0"/>
            <w:lang w:val="de-DE"/>
          </w:rPr>
          <w:delText>Doch will das Wort so selten gl</w:delText>
        </w:r>
      </w:del>
      <w:del w:id="5664" w:date="2023-01-13T18:26:59Z" w:author="Jan Groh">
        <w:r>
          <w:rPr>
            <w:rFonts w:ascii="Garamond Premier Pro Caption" w:hAnsi="Garamond Premier Pro Caption" w:hint="default"/>
            <w:sz w:val="22"/>
            <w:szCs w:val="22"/>
            <w:rtl w:val="0"/>
          </w:rPr>
          <w:delText>ü</w:delText>
        </w:r>
      </w:del>
      <w:del w:id="5665" w:date="2023-01-13T18:26:59Z" w:author="Jan Groh">
        <w:r>
          <w:rPr>
            <w:rFonts w:ascii="Garamond Premier Pro Caption" w:hAnsi="Garamond Premier Pro Caption"/>
            <w:sz w:val="22"/>
            <w:szCs w:val="22"/>
            <w:rtl w:val="0"/>
            <w:lang w:val="de-DE"/>
          </w:rPr>
          <w:delText>cken!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66" w:date="2023-01-13T18:26:59Z" w:author="Jan Groh"/>
          <w:rFonts w:ascii="Garamond Premier Pro Caption" w:cs="Garamond Premier Pro Caption" w:hAnsi="Garamond Premier Pro Caption" w:eastAsia="Garamond Premier Pro Caption"/>
          <w:sz w:val="22"/>
          <w:szCs w:val="22"/>
        </w:rPr>
      </w:pPr>
      <w:del w:id="5667" w:date="2023-01-13T18:26:59Z" w:author="Jan Groh">
        <w:r>
          <w:rPr>
            <w:rFonts w:ascii="Garamond Premier Pro Caption" w:hAnsi="Garamond Premier Pro Caption"/>
            <w:sz w:val="22"/>
            <w:szCs w:val="22"/>
            <w:rtl w:val="0"/>
            <w:lang w:val="de-DE"/>
          </w:rPr>
          <w:delText xml:space="preserve">Und Du verstehst, </w:delText>
        </w:r>
      </w:del>
      <w:del w:id="5668" w:date="2023-01-13T18:26:59Z" w:author="Jan Groh">
        <w:r>
          <w:rPr>
            <w:rFonts w:ascii="Garamond Premier Pro Caption" w:hAnsi="Garamond Premier Pro Caption" w:hint="default"/>
            <w:sz w:val="22"/>
            <w:szCs w:val="22"/>
            <w:rtl w:val="0"/>
          </w:rPr>
          <w:delText xml:space="preserve">– </w:delText>
        </w:r>
      </w:del>
      <w:del w:id="5669" w:date="2023-01-13T18:26:59Z" w:author="Jan Groh">
        <w:r>
          <w:rPr>
            <w:rFonts w:ascii="Garamond Premier Pro Caption" w:hAnsi="Garamond Premier Pro Caption"/>
            <w:sz w:val="22"/>
            <w:szCs w:val="22"/>
            <w:rtl w:val="0"/>
            <w:lang w:val="de-DE"/>
          </w:rPr>
          <w:delText>ich t</w:delText>
        </w:r>
      </w:del>
      <w:del w:id="5670" w:date="2023-01-13T18:26:59Z" w:author="Jan Groh">
        <w:r>
          <w:rPr>
            <w:rFonts w:ascii="Garamond Premier Pro Caption" w:hAnsi="Garamond Premier Pro Caption" w:hint="default"/>
            <w:sz w:val="22"/>
            <w:szCs w:val="22"/>
            <w:rtl w:val="0"/>
          </w:rPr>
          <w:delText>ä</w:delText>
        </w:r>
      </w:del>
      <w:del w:id="5671" w:date="2023-01-13T18:26:59Z" w:author="Jan Groh">
        <w:r>
          <w:rPr>
            <w:rFonts w:ascii="Garamond Premier Pro Caption" w:hAnsi="Garamond Premier Pro Caption"/>
            <w:sz w:val="22"/>
            <w:szCs w:val="22"/>
            <w:rtl w:val="0"/>
            <w:lang w:val="de-DE"/>
          </w:rPr>
          <w:delText>usch</w:delText>
        </w:r>
      </w:del>
      <w:del w:id="5672" w:date="2023-01-13T18:26:59Z" w:author="Jan Groh">
        <w:r>
          <w:rPr>
            <w:rFonts w:ascii="Garamond Premier Pro Caption" w:hAnsi="Garamond Premier Pro Caption" w:hint="default"/>
            <w:sz w:val="22"/>
            <w:szCs w:val="22"/>
            <w:rtl w:val="1"/>
          </w:rPr>
          <w:delText xml:space="preserve">’ </w:delText>
        </w:r>
      </w:del>
      <w:del w:id="5673" w:date="2023-01-13T18:26:59Z" w:author="Jan Groh">
        <w:r>
          <w:rPr>
            <w:rFonts w:ascii="Garamond Premier Pro Caption" w:hAnsi="Garamond Premier Pro Caption"/>
            <w:sz w:val="22"/>
            <w:szCs w:val="22"/>
            <w:rtl w:val="0"/>
            <w:lang w:val="de-DE"/>
          </w:rPr>
          <w:delText xml:space="preserve">mich nicht </w:delText>
        </w:r>
      </w:del>
      <w:del w:id="5674"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75" w:date="2023-01-13T18:26:59Z" w:author="Jan Groh"/>
          <w:rFonts w:ascii="Garamond Premier Pro Caption" w:cs="Garamond Premier Pro Caption" w:hAnsi="Garamond Premier Pro Caption" w:eastAsia="Garamond Premier Pro Caption"/>
          <w:sz w:val="22"/>
          <w:szCs w:val="22"/>
        </w:rPr>
      </w:pPr>
      <w:del w:id="5676" w:date="2023-01-13T18:26:59Z" w:author="Jan Groh">
        <w:r>
          <w:rPr>
            <w:rFonts w:ascii="Garamond Premier Pro Caption" w:hAnsi="Garamond Premier Pro Caption"/>
            <w:sz w:val="22"/>
            <w:szCs w:val="22"/>
            <w:rtl w:val="0"/>
            <w:lang w:val="de-DE"/>
          </w:rPr>
          <w:delText>Was meine innere Stimme spricht: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77" w:date="2023-01-13T18:26:59Z" w:author="Jan Groh"/>
          <w:rFonts w:ascii="Garamond Premier Pro Caption" w:cs="Garamond Premier Pro Caption" w:hAnsi="Garamond Premier Pro Caption" w:eastAsia="Garamond Premier Pro Caption"/>
          <w:sz w:val="22"/>
          <w:szCs w:val="22"/>
        </w:rPr>
      </w:pPr>
      <w:del w:id="5678" w:date="2023-01-13T18:26:59Z" w:author="Jan Groh">
        <w:r>
          <w:rPr>
            <w:rFonts w:ascii="Garamond Premier Pro Caption" w:hAnsi="Garamond Premier Pro Caption" w:hint="default"/>
            <w:sz w:val="22"/>
            <w:szCs w:val="22"/>
            <w:rtl w:val="0"/>
            <w:lang w:val="it-IT"/>
          </w:rPr>
          <w:delText>»</w:delText>
        </w:r>
      </w:del>
      <w:del w:id="5679" w:date="2023-01-13T18:26:59Z" w:author="Jan Groh">
        <w:r>
          <w:rPr>
            <w:rFonts w:ascii="Garamond Premier Pro Caption" w:hAnsi="Garamond Premier Pro Caption"/>
            <w:sz w:val="22"/>
            <w:szCs w:val="22"/>
            <w:rtl w:val="0"/>
            <w:lang w:val="de-DE"/>
          </w:rPr>
          <w:delText xml:space="preserve">Du siehst: dies Band, so schmal und klein,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80" w:date="2023-01-13T18:26:59Z" w:author="Jan Groh"/>
          <w:rFonts w:ascii="Garamond Premier Pro Caption" w:cs="Garamond Premier Pro Caption" w:hAnsi="Garamond Premier Pro Caption" w:eastAsia="Garamond Premier Pro Caption"/>
          <w:sz w:val="22"/>
          <w:szCs w:val="22"/>
        </w:rPr>
      </w:pPr>
      <w:del w:id="5681" w:date="2023-01-13T18:26:59Z" w:author="Jan Groh">
        <w:r>
          <w:rPr>
            <w:rFonts w:ascii="Garamond Premier Pro Caption" w:hAnsi="Garamond Premier Pro Caption"/>
            <w:sz w:val="22"/>
            <w:szCs w:val="22"/>
            <w:rtl w:val="0"/>
            <w:lang w:val="de-DE"/>
          </w:rPr>
          <w:delText>Schlie</w:delText>
        </w:r>
      </w:del>
      <w:del w:id="5682" w:date="2023-01-13T18:26:59Z" w:author="Jan Groh">
        <w:r>
          <w:rPr>
            <w:rFonts w:ascii="Garamond Premier Pro Caption" w:hAnsi="Garamond Premier Pro Caption" w:hint="default"/>
            <w:sz w:val="22"/>
            <w:szCs w:val="22"/>
            <w:rtl w:val="0"/>
            <w:lang w:val="de-DE"/>
          </w:rPr>
          <w:delText>ß</w:delText>
        </w:r>
      </w:del>
      <w:del w:id="5683" w:date="2023-01-13T18:26:59Z" w:author="Jan Groh">
        <w:r>
          <w:rPr>
            <w:rFonts w:ascii="Garamond Premier Pro Caption" w:hAnsi="Garamond Premier Pro Caption"/>
            <w:sz w:val="22"/>
            <w:szCs w:val="22"/>
            <w:rtl w:val="0"/>
            <w:lang w:val="de-DE"/>
          </w:rPr>
          <w:delText>t doch der W</w:delText>
        </w:r>
      </w:del>
      <w:del w:id="5684" w:date="2023-01-13T18:26:59Z" w:author="Jan Groh">
        <w:r>
          <w:rPr>
            <w:rFonts w:ascii="Garamond Premier Pro Caption" w:hAnsi="Garamond Premier Pro Caption" w:hint="default"/>
            <w:sz w:val="22"/>
            <w:szCs w:val="22"/>
            <w:rtl w:val="0"/>
          </w:rPr>
          <w:delText>ü</w:delText>
        </w:r>
      </w:del>
      <w:del w:id="5685" w:date="2023-01-13T18:26:59Z" w:author="Jan Groh">
        <w:r>
          <w:rPr>
            <w:rFonts w:ascii="Garamond Premier Pro Caption" w:hAnsi="Garamond Premier Pro Caption"/>
            <w:sz w:val="22"/>
            <w:szCs w:val="22"/>
            <w:rtl w:val="0"/>
            <w:lang w:val="de-DE"/>
          </w:rPr>
          <w:delText xml:space="preserve">nsche viele 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86" w:date="2023-01-13T18:26:59Z" w:author="Jan Groh"/>
          <w:rFonts w:ascii="Garamond Premier Pro Caption" w:cs="Garamond Premier Pro Caption" w:hAnsi="Garamond Premier Pro Caption" w:eastAsia="Garamond Premier Pro Caption"/>
          <w:sz w:val="22"/>
          <w:szCs w:val="22"/>
        </w:rPr>
      </w:pPr>
      <w:del w:id="5687" w:date="2023-01-13T18:26:59Z" w:author="Jan Groh">
        <w:r>
          <w:rPr>
            <w:rFonts w:ascii="Garamond Premier Pro Caption" w:hAnsi="Garamond Premier Pro Caption"/>
            <w:sz w:val="22"/>
            <w:szCs w:val="22"/>
            <w:rtl w:val="0"/>
            <w:lang w:val="de-DE"/>
          </w:rPr>
          <w:delText>Und ist wie jene gro</w:delText>
        </w:r>
      </w:del>
      <w:del w:id="5688" w:date="2023-01-13T18:26:59Z" w:author="Jan Groh">
        <w:r>
          <w:rPr>
            <w:rFonts w:ascii="Garamond Premier Pro Caption" w:hAnsi="Garamond Premier Pro Caption" w:hint="default"/>
            <w:sz w:val="22"/>
            <w:szCs w:val="22"/>
            <w:rtl w:val="0"/>
            <w:lang w:val="de-DE"/>
          </w:rPr>
          <w:delText>ß</w:delText>
        </w:r>
      </w:del>
      <w:del w:id="5689" w:date="2023-01-13T18:26:59Z" w:author="Jan Groh">
        <w:r>
          <w:rPr>
            <w:rFonts w:ascii="Garamond Premier Pro Caption" w:hAnsi="Garamond Premier Pro Caption"/>
            <w:sz w:val="22"/>
            <w:szCs w:val="22"/>
            <w:rtl w:val="0"/>
            <w:lang w:val="de-DE"/>
          </w:rPr>
          <w:delText xml:space="preserve">e Welt,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90" w:date="2023-01-13T18:26:59Z" w:author="Jan Groh"/>
          <w:rFonts w:ascii="Garamond Premier Pro Caption" w:cs="Garamond Premier Pro Caption" w:hAnsi="Garamond Premier Pro Caption" w:eastAsia="Garamond Premier Pro Caption"/>
          <w:sz w:val="22"/>
          <w:szCs w:val="22"/>
        </w:rPr>
      </w:pPr>
      <w:del w:id="5691" w:date="2023-01-13T18:26:59Z" w:author="Jan Groh">
        <w:r>
          <w:rPr>
            <w:rFonts w:ascii="Garamond Premier Pro Caption" w:hAnsi="Garamond Premier Pro Caption"/>
            <w:sz w:val="22"/>
            <w:szCs w:val="22"/>
            <w:rtl w:val="0"/>
            <w:lang w:val="de-DE"/>
          </w:rPr>
          <w:delText>Die kleiner Raum gefesselt h</w:delText>
        </w:r>
      </w:del>
      <w:del w:id="5692" w:date="2023-01-13T18:26:59Z" w:author="Jan Groh">
        <w:r>
          <w:rPr>
            <w:rFonts w:ascii="Garamond Premier Pro Caption" w:hAnsi="Garamond Premier Pro Caption" w:hint="default"/>
            <w:sz w:val="22"/>
            <w:szCs w:val="22"/>
            <w:rtl w:val="0"/>
          </w:rPr>
          <w:delText>ä</w:delText>
        </w:r>
      </w:del>
      <w:del w:id="5693" w:date="2023-01-13T18:26:59Z" w:author="Jan Groh">
        <w:r>
          <w:rPr>
            <w:rFonts w:ascii="Garamond Premier Pro Caption" w:hAnsi="Garamond Premier Pro Caption"/>
            <w:sz w:val="22"/>
            <w:szCs w:val="22"/>
            <w:rtl w:val="0"/>
          </w:rPr>
          <w:delText xml:space="preserve">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94" w:date="2023-01-13T18:26:59Z" w:author="Jan Groh"/>
          <w:rFonts w:ascii="Garamond Premier Pro Caption" w:cs="Garamond Premier Pro Caption" w:hAnsi="Garamond Premier Pro Caption" w:eastAsia="Garamond Premier Pro Caption"/>
          <w:sz w:val="22"/>
          <w:szCs w:val="22"/>
        </w:rPr>
      </w:pPr>
      <w:del w:id="5695" w:date="2023-01-13T18:26:59Z" w:author="Jan Groh">
        <w:r>
          <w:rPr>
            <w:rFonts w:ascii="Garamond Premier Pro Caption" w:hAnsi="Garamond Premier Pro Caption"/>
            <w:sz w:val="22"/>
            <w:szCs w:val="22"/>
            <w:rtl w:val="0"/>
            <w:lang w:val="de-DE"/>
          </w:rPr>
          <w:delText>Dies Wogenmeer von Gl</w:delText>
        </w:r>
      </w:del>
      <w:del w:id="5696" w:date="2023-01-13T18:26:59Z" w:author="Jan Groh">
        <w:r>
          <w:rPr>
            <w:rFonts w:ascii="Garamond Premier Pro Caption" w:hAnsi="Garamond Premier Pro Caption" w:hint="default"/>
            <w:sz w:val="22"/>
            <w:szCs w:val="22"/>
            <w:rtl w:val="0"/>
          </w:rPr>
          <w:delText>ü</w:delText>
        </w:r>
      </w:del>
      <w:del w:id="5697" w:date="2023-01-13T18:26:59Z" w:author="Jan Groh">
        <w:r>
          <w:rPr>
            <w:rFonts w:ascii="Garamond Premier Pro Caption" w:hAnsi="Garamond Premier Pro Caption"/>
            <w:sz w:val="22"/>
            <w:szCs w:val="22"/>
            <w:rtl w:val="0"/>
            <w:lang w:val="de-DE"/>
          </w:rPr>
          <w:delText xml:space="preserve">ck und Schmerz,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5698" w:date="2023-01-13T18:26:59Z" w:author="Jan Groh"/>
          <w:rFonts w:ascii="Garamond Premier Pro Caption" w:cs="Garamond Premier Pro Caption" w:hAnsi="Garamond Premier Pro Caption" w:eastAsia="Garamond Premier Pro Caption"/>
          <w:sz w:val="22"/>
          <w:szCs w:val="22"/>
        </w:rPr>
      </w:pPr>
      <w:del w:id="5699" w:date="2023-01-13T18:26:59Z" w:author="Jan Groh">
        <w:r>
          <w:rPr>
            <w:rFonts w:ascii="Garamond Premier Pro Caption" w:hAnsi="Garamond Premier Pro Caption"/>
            <w:sz w:val="22"/>
            <w:szCs w:val="22"/>
            <w:rtl w:val="0"/>
            <w:lang w:val="de-DE"/>
          </w:rPr>
          <w:delText xml:space="preserve">Voll Licht und Nacht, </w:delText>
        </w:r>
      </w:del>
      <w:del w:id="5700" w:date="2023-01-13T18:26:59Z" w:author="Jan Groh">
        <w:r>
          <w:rPr>
            <w:rFonts w:ascii="Garamond Premier Pro Caption" w:hAnsi="Garamond Premier Pro Caption" w:hint="default"/>
            <w:sz w:val="22"/>
            <w:szCs w:val="22"/>
            <w:rtl w:val="0"/>
          </w:rPr>
          <w:delText xml:space="preserve">– </w:delText>
        </w:r>
      </w:del>
      <w:del w:id="5701" w:date="2023-01-13T18:26:59Z" w:author="Jan Groh">
        <w:r>
          <w:rPr>
            <w:rFonts w:ascii="Garamond Premier Pro Caption" w:hAnsi="Garamond Premier Pro Caption"/>
            <w:sz w:val="22"/>
            <w:szCs w:val="22"/>
            <w:rtl w:val="0"/>
            <w:lang w:val="de-DE"/>
          </w:rPr>
          <w:delText>der Frauen Herz.</w:delText>
        </w:r>
      </w:del>
      <w:del w:id="5702"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03" w:date="2023-01-13T18:26:59Z" w:author="Jan Groh"/>
          <w:rFonts w:ascii="Garamond Premier Pro Italic" w:cs="Garamond Premier Pro Italic" w:hAnsi="Garamond Premier Pro Italic" w:eastAsia="Garamond Premier Pro Italic"/>
          <w:sz w:val="22"/>
          <w:szCs w:val="22"/>
        </w:rPr>
      </w:pPr>
      <w:del w:id="5704" w:date="2023-01-13T18:26:59Z" w:author="Jan Groh">
        <w:r>
          <w:rPr>
            <w:rFonts w:ascii="Garamond Premier Pro Italic" w:hAnsi="Garamond Premier Pro Italic"/>
            <w:sz w:val="22"/>
            <w:szCs w:val="22"/>
            <w:rtl w:val="0"/>
            <w:lang w:val="de-DE"/>
          </w:rPr>
          <w:delText>Den 26. Juni 1823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0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0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07" w:date="2023-01-13T18:26:59Z" w:author="Jan Groh"/>
          <w:rFonts w:ascii="Garamond Premier Pro Italic" w:cs="Garamond Premier Pro Italic" w:hAnsi="Garamond Premier Pro Italic" w:eastAsia="Garamond Premier Pro Italic"/>
          <w:sz w:val="22"/>
          <w:szCs w:val="22"/>
        </w:rPr>
      </w:pPr>
      <w:del w:id="5708" w:date="2023-01-13T18:26:59Z" w:author="Jan Groh">
        <w:r>
          <w:rPr>
            <w:rFonts w:ascii="Garamond Premier Pro Italic" w:hAnsi="Garamond Premier Pro Italic"/>
            <w:sz w:val="22"/>
            <w:szCs w:val="22"/>
            <w:rtl w:val="0"/>
            <w:lang w:val="en-US"/>
          </w:rPr>
          <w:delText>Goethe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09" w:date="2023-01-13T18:26:59Z" w:author="Jan Groh"/>
          <w:rFonts w:ascii="Garamond Premier Pro Italic" w:cs="Garamond Premier Pro Italic" w:hAnsi="Garamond Premier Pro Italic" w:eastAsia="Garamond Premier Pro Italic"/>
          <w:sz w:val="22"/>
          <w:szCs w:val="22"/>
        </w:rPr>
      </w:pPr>
      <w:del w:id="5710" w:date="2023-01-13T18:26:59Z" w:author="Jan Groh">
        <w:r>
          <w:rPr>
            <w:rFonts w:ascii="Garamond Premier Pro Italic" w:hAnsi="Garamond Premier Pro Italic"/>
            <w:sz w:val="22"/>
            <w:szCs w:val="22"/>
            <w:rtl w:val="0"/>
            <w:lang w:val="de-DE"/>
          </w:rPr>
          <w:delText>Marienbad, den 18. August 1823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11" w:date="2023-01-13T18:26:59Z" w:author="Jan Groh"/>
          <w:rFonts w:ascii="Garamond Premier Pro Caption" w:cs="Garamond Premier Pro Caption" w:hAnsi="Garamond Premier Pro Caption" w:eastAsia="Garamond Premier Pro Caption"/>
          <w:sz w:val="22"/>
          <w:szCs w:val="22"/>
        </w:rPr>
      </w:pPr>
      <w:del w:id="5712" w:date="2023-01-13T18:26:59Z" w:author="Jan Groh">
        <w:r>
          <w:rPr>
            <w:rFonts w:ascii="Garamond Premier Pro Caption" w:hAnsi="Garamond Premier Pro Caption"/>
            <w:sz w:val="22"/>
            <w:szCs w:val="22"/>
            <w:rtl w:val="0"/>
            <w:lang w:val="de-DE"/>
          </w:rPr>
          <w:delText>Ich freute mich schon, als August mir von seinem guten Willen gegen Sterling schrieb; vom ersten Augenblicke an war ich ihm geneigt, und da</w:delText>
        </w:r>
      </w:del>
      <w:del w:id="5713" w:date="2023-01-13T18:26:59Z" w:author="Jan Groh">
        <w:r>
          <w:rPr>
            <w:rFonts w:ascii="Garamond Premier Pro Caption" w:hAnsi="Garamond Premier Pro Caption" w:hint="default"/>
            <w:sz w:val="22"/>
            <w:szCs w:val="22"/>
            <w:rtl w:val="0"/>
            <w:lang w:val="de-DE"/>
          </w:rPr>
          <w:delText xml:space="preserve">ß </w:delText>
        </w:r>
      </w:del>
      <w:del w:id="5714" w:date="2023-01-13T18:26:59Z" w:author="Jan Groh">
        <w:r>
          <w:rPr>
            <w:rFonts w:ascii="Garamond Premier Pro Caption" w:hAnsi="Garamond Premier Pro Caption"/>
            <w:sz w:val="22"/>
            <w:szCs w:val="22"/>
            <w:rtl w:val="0"/>
            <w:lang w:val="de-DE"/>
          </w:rPr>
          <w:delText>er sich so in uns alle hereinf</w:delText>
        </w:r>
      </w:del>
      <w:del w:id="5715" w:date="2023-01-13T18:26:59Z" w:author="Jan Groh">
        <w:r>
          <w:rPr>
            <w:rFonts w:ascii="Garamond Premier Pro Caption" w:hAnsi="Garamond Premier Pro Caption" w:hint="default"/>
            <w:sz w:val="22"/>
            <w:szCs w:val="22"/>
            <w:rtl w:val="0"/>
          </w:rPr>
          <w:delText>ü</w:delText>
        </w:r>
      </w:del>
      <w:del w:id="5716" w:date="2023-01-13T18:26:59Z" w:author="Jan Groh">
        <w:r>
          <w:rPr>
            <w:rFonts w:ascii="Garamond Premier Pro Caption" w:hAnsi="Garamond Premier Pro Caption"/>
            <w:sz w:val="22"/>
            <w:szCs w:val="22"/>
            <w:rtl w:val="0"/>
            <w:lang w:val="de-DE"/>
          </w:rPr>
          <w:delText xml:space="preserve">gt, ist mir eine wahre Lust. Verzeihung! </w:delText>
        </w:r>
      </w:del>
      <w:del w:id="5717" w:date="2023-01-13T18:26:59Z" w:author="Jan Groh">
        <w:r>
          <w:rPr>
            <w:rFonts w:ascii="Garamond Premier Pro Caption" w:hAnsi="Garamond Premier Pro Caption" w:hint="default"/>
            <w:sz w:val="22"/>
            <w:szCs w:val="22"/>
            <w:rtl w:val="0"/>
          </w:rPr>
          <w:delText xml:space="preserve">– </w:delText>
        </w:r>
      </w:del>
      <w:del w:id="5718" w:date="2023-01-13T18:26:59Z" w:author="Jan Groh">
        <w:r>
          <w:rPr>
            <w:rFonts w:ascii="Garamond Premier Pro Caption" w:hAnsi="Garamond Premier Pro Caption"/>
            <w:sz w:val="22"/>
            <w:szCs w:val="22"/>
            <w:rtl w:val="0"/>
            <w:lang w:val="de-DE"/>
          </w:rPr>
          <w:delText>aber das Zusammensein so guter verst</w:delText>
        </w:r>
      </w:del>
      <w:del w:id="5719" w:date="2023-01-13T18:26:59Z" w:author="Jan Groh">
        <w:r>
          <w:rPr>
            <w:rFonts w:ascii="Garamond Premier Pro Caption" w:hAnsi="Garamond Premier Pro Caption" w:hint="default"/>
            <w:sz w:val="22"/>
            <w:szCs w:val="22"/>
            <w:rtl w:val="0"/>
          </w:rPr>
          <w:delText>ä</w:delText>
        </w:r>
      </w:del>
      <w:del w:id="5720" w:date="2023-01-13T18:26:59Z" w:author="Jan Groh">
        <w:r>
          <w:rPr>
            <w:rFonts w:ascii="Garamond Premier Pro Caption" w:hAnsi="Garamond Premier Pro Caption"/>
            <w:sz w:val="22"/>
            <w:szCs w:val="22"/>
            <w:rtl w:val="0"/>
            <w:lang w:val="de-DE"/>
          </w:rPr>
          <w:delText>ndiger und geistreicher Menschen, als wir sind, war mitunter so stockend als m</w:delText>
        </w:r>
      </w:del>
      <w:del w:id="5721" w:date="2023-01-13T18:26:59Z" w:author="Jan Groh">
        <w:r>
          <w:rPr>
            <w:rFonts w:ascii="Garamond Premier Pro Caption" w:hAnsi="Garamond Premier Pro Caption" w:hint="default"/>
            <w:sz w:val="22"/>
            <w:szCs w:val="22"/>
            <w:rtl w:val="0"/>
            <w:lang w:val="sv-SE"/>
          </w:rPr>
          <w:delText>ö</w:delText>
        </w:r>
      </w:del>
      <w:del w:id="5722" w:date="2023-01-13T18:26:59Z" w:author="Jan Groh">
        <w:r>
          <w:rPr>
            <w:rFonts w:ascii="Garamond Premier Pro Caption" w:hAnsi="Garamond Premier Pro Caption"/>
            <w:sz w:val="22"/>
            <w:szCs w:val="22"/>
            <w:rtl w:val="0"/>
            <w:lang w:val="de-DE"/>
          </w:rPr>
          <w:delText>glich, zu meiner Verzweiflung; es fehlte ein Drittes oder Viertes, um den Kreis abzuschlie</w:delText>
        </w:r>
      </w:del>
      <w:del w:id="5723" w:date="2023-01-13T18:26:59Z" w:author="Jan Groh">
        <w:r>
          <w:rPr>
            <w:rFonts w:ascii="Garamond Premier Pro Caption" w:hAnsi="Garamond Premier Pro Caption" w:hint="default"/>
            <w:sz w:val="22"/>
            <w:szCs w:val="22"/>
            <w:rtl w:val="0"/>
            <w:lang w:val="de-DE"/>
          </w:rPr>
          <w:delText>ß</w:delText>
        </w:r>
      </w:del>
      <w:del w:id="5724" w:date="2023-01-13T18:26:59Z" w:author="Jan Groh">
        <w:r>
          <w:rPr>
            <w:rFonts w:ascii="Garamond Premier Pro Caption" w:hAnsi="Garamond Premier Pro Caption"/>
            <w:sz w:val="22"/>
            <w:szCs w:val="22"/>
            <w:rtl w:val="0"/>
          </w:rPr>
          <w:delTex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2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26" w:date="2023-01-13T18:26:59Z" w:author="Jan Groh"/>
          <w:rFonts w:ascii="Garamond Premier Pro Italic" w:cs="Garamond Premier Pro Italic" w:hAnsi="Garamond Premier Pro Italic" w:eastAsia="Garamond Premier Pro Italic"/>
          <w:sz w:val="22"/>
          <w:szCs w:val="22"/>
        </w:rPr>
      </w:pPr>
      <w:del w:id="5727" w:date="2023-01-13T18:26:59Z" w:author="Jan Groh">
        <w:r>
          <w:rPr>
            <w:rFonts w:ascii="Garamond Premier Pro Italic" w:hAnsi="Garamond Premier Pro Italic"/>
            <w:sz w:val="22"/>
            <w:szCs w:val="22"/>
            <w:rtl w:val="0"/>
            <w:lang w:val="de-DE"/>
          </w:rPr>
          <w:delText>Marienbad, den 19. August 1823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28" w:date="2023-01-13T18:26:59Z" w:author="Jan Groh"/>
          <w:rFonts w:ascii="Garamond Premier Pro Caption" w:cs="Garamond Premier Pro Caption" w:hAnsi="Garamond Premier Pro Caption" w:eastAsia="Garamond Premier Pro Caption"/>
          <w:sz w:val="22"/>
          <w:szCs w:val="22"/>
        </w:rPr>
      </w:pPr>
      <w:del w:id="5729" w:date="2023-01-13T18:26:59Z" w:author="Jan Groh">
        <w:r>
          <w:rPr>
            <w:rFonts w:ascii="Garamond Premier Pro Caption" w:hAnsi="Garamond Premier Pro Caption"/>
            <w:sz w:val="22"/>
            <w:szCs w:val="22"/>
            <w:rtl w:val="0"/>
            <w:lang w:val="de-DE"/>
          </w:rPr>
          <w:delText>Auch in diesem alten Irdischen, so wie im neusten Himmlischen, hab ich k</w:delText>
        </w:r>
      </w:del>
      <w:del w:id="5730" w:date="2023-01-13T18:26:59Z" w:author="Jan Groh">
        <w:r>
          <w:rPr>
            <w:rFonts w:ascii="Garamond Premier Pro Caption" w:hAnsi="Garamond Premier Pro Caption" w:hint="default"/>
            <w:sz w:val="22"/>
            <w:szCs w:val="22"/>
            <w:rtl w:val="0"/>
            <w:lang w:val="sv-SE"/>
          </w:rPr>
          <w:delText>ö</w:delText>
        </w:r>
      </w:del>
      <w:del w:id="5731" w:date="2023-01-13T18:26:59Z" w:author="Jan Groh">
        <w:r>
          <w:rPr>
            <w:rFonts w:ascii="Garamond Premier Pro Caption" w:hAnsi="Garamond Premier Pro Caption"/>
            <w:sz w:val="22"/>
            <w:szCs w:val="22"/>
            <w:rtl w:val="0"/>
            <w:lang w:val="de-DE"/>
          </w:rPr>
          <w:delText>stliche Erfahrungen gemacht; sch</w:delText>
        </w:r>
      </w:del>
      <w:del w:id="5732" w:date="2023-01-13T18:26:59Z" w:author="Jan Groh">
        <w:r>
          <w:rPr>
            <w:rFonts w:ascii="Garamond Premier Pro Caption" w:hAnsi="Garamond Premier Pro Caption" w:hint="default"/>
            <w:sz w:val="22"/>
            <w:szCs w:val="22"/>
            <w:rtl w:val="0"/>
            <w:lang w:val="sv-SE"/>
          </w:rPr>
          <w:delText>ö</w:delText>
        </w:r>
      </w:del>
      <w:del w:id="5733" w:date="2023-01-13T18:26:59Z" w:author="Jan Groh">
        <w:r>
          <w:rPr>
            <w:rFonts w:ascii="Garamond Premier Pro Caption" w:hAnsi="Garamond Premier Pro Caption"/>
            <w:sz w:val="22"/>
            <w:szCs w:val="22"/>
            <w:rtl w:val="0"/>
            <w:lang w:val="de-DE"/>
          </w:rPr>
          <w:delText>ne Zusammenstellungen sind mir geworden, woran mir ganz alleine leid tut, da</w:delText>
        </w:r>
      </w:del>
      <w:del w:id="5734" w:date="2023-01-13T18:26:59Z" w:author="Jan Groh">
        <w:r>
          <w:rPr>
            <w:rFonts w:ascii="Garamond Premier Pro Caption" w:hAnsi="Garamond Premier Pro Caption" w:hint="default"/>
            <w:sz w:val="22"/>
            <w:szCs w:val="22"/>
            <w:rtl w:val="0"/>
            <w:lang w:val="de-DE"/>
          </w:rPr>
          <w:delText xml:space="preserve">ß </w:delText>
        </w:r>
      </w:del>
      <w:del w:id="5735" w:date="2023-01-13T18:26:59Z" w:author="Jan Groh">
        <w:r>
          <w:rPr>
            <w:rFonts w:ascii="Garamond Premier Pro Caption" w:hAnsi="Garamond Premier Pro Caption"/>
            <w:sz w:val="22"/>
            <w:szCs w:val="22"/>
            <w:rtl w:val="0"/>
            <w:lang w:val="de-DE"/>
          </w:rPr>
          <w:delText>ich Dir davon nichts mitteilen kann. Hast Du aber Geduld, so wird bei stiller Winternacht eine gewisse Vertraulichkeit nicht ausbleiben, die doch immer den Vorteil hat, da</w:delText>
        </w:r>
      </w:del>
      <w:del w:id="5736" w:date="2023-01-13T18:26:59Z" w:author="Jan Groh">
        <w:r>
          <w:rPr>
            <w:rFonts w:ascii="Garamond Premier Pro Caption" w:hAnsi="Garamond Premier Pro Caption" w:hint="default"/>
            <w:sz w:val="22"/>
            <w:szCs w:val="22"/>
            <w:rtl w:val="0"/>
            <w:lang w:val="de-DE"/>
          </w:rPr>
          <w:delText xml:space="preserve">ß </w:delText>
        </w:r>
      </w:del>
      <w:del w:id="5737" w:date="2023-01-13T18:26:59Z" w:author="Jan Groh">
        <w:r>
          <w:rPr>
            <w:rFonts w:ascii="Garamond Premier Pro Caption" w:hAnsi="Garamond Premier Pro Caption"/>
            <w:sz w:val="22"/>
            <w:szCs w:val="22"/>
            <w:rtl w:val="0"/>
            <w:lang w:val="de-DE"/>
          </w:rPr>
          <w:delText>der Vertrauende in einen Bezug zu der Vertrauten kommt, der ich wei</w:delText>
        </w:r>
      </w:del>
      <w:del w:id="5738" w:date="2023-01-13T18:26:59Z" w:author="Jan Groh">
        <w:r>
          <w:rPr>
            <w:rFonts w:ascii="Garamond Premier Pro Caption" w:hAnsi="Garamond Premier Pro Caption" w:hint="default"/>
            <w:sz w:val="22"/>
            <w:szCs w:val="22"/>
            <w:rtl w:val="0"/>
            <w:lang w:val="de-DE"/>
          </w:rPr>
          <w:delText xml:space="preserve">ß </w:delText>
        </w:r>
      </w:del>
      <w:del w:id="5739" w:date="2023-01-13T18:26:59Z" w:author="Jan Groh">
        <w:r>
          <w:rPr>
            <w:rFonts w:ascii="Garamond Premier Pro Caption" w:hAnsi="Garamond Premier Pro Caption"/>
            <w:sz w:val="22"/>
            <w:szCs w:val="22"/>
            <w:rtl w:val="0"/>
            <w:lang w:val="de-DE"/>
          </w:rPr>
          <w:delText>nicht was f</w:delText>
        </w:r>
      </w:del>
      <w:del w:id="5740" w:date="2023-01-13T18:26:59Z" w:author="Jan Groh">
        <w:r>
          <w:rPr>
            <w:rFonts w:ascii="Garamond Premier Pro Caption" w:hAnsi="Garamond Premier Pro Caption" w:hint="default"/>
            <w:sz w:val="22"/>
            <w:szCs w:val="22"/>
            <w:rtl w:val="0"/>
          </w:rPr>
          <w:delText>ü</w:delText>
        </w:r>
      </w:del>
      <w:del w:id="5741" w:date="2023-01-13T18:26:59Z" w:author="Jan Groh">
        <w:r>
          <w:rPr>
            <w:rFonts w:ascii="Garamond Premier Pro Caption" w:hAnsi="Garamond Premier Pro Caption"/>
            <w:sz w:val="22"/>
            <w:szCs w:val="22"/>
            <w:rtl w:val="0"/>
            <w:lang w:val="de-DE"/>
          </w:rPr>
          <w:delText>r Eigenheiten mit sich bringt. M</w:delText>
        </w:r>
      </w:del>
      <w:del w:id="5742" w:date="2023-01-13T18:26:59Z" w:author="Jan Groh">
        <w:r>
          <w:rPr>
            <w:rFonts w:ascii="Garamond Premier Pro Caption" w:hAnsi="Garamond Premier Pro Caption" w:hint="default"/>
            <w:sz w:val="22"/>
            <w:szCs w:val="22"/>
            <w:rtl w:val="0"/>
            <w:lang w:val="sv-SE"/>
          </w:rPr>
          <w:delText>ö</w:delText>
        </w:r>
      </w:del>
      <w:del w:id="5743" w:date="2023-01-13T18:26:59Z" w:author="Jan Groh">
        <w:r>
          <w:rPr>
            <w:rFonts w:ascii="Garamond Premier Pro Caption" w:hAnsi="Garamond Premier Pro Caption"/>
            <w:sz w:val="22"/>
            <w:szCs w:val="22"/>
            <w:rtl w:val="0"/>
            <w:lang w:val="de-DE"/>
          </w:rPr>
          <w:delText>ge das alles werden, wie ich</w:delText>
        </w:r>
      </w:del>
      <w:del w:id="5744" w:date="2023-01-13T18:26:59Z" w:author="Jan Groh">
        <w:r>
          <w:rPr>
            <w:rFonts w:ascii="Garamond Premier Pro Caption" w:hAnsi="Garamond Premier Pro Caption" w:hint="default"/>
            <w:sz w:val="22"/>
            <w:szCs w:val="22"/>
            <w:rtl w:val="1"/>
          </w:rPr>
          <w:delText>’</w:delText>
        </w:r>
      </w:del>
      <w:del w:id="5745" w:date="2023-01-13T18:26:59Z" w:author="Jan Groh">
        <w:r>
          <w:rPr>
            <w:rFonts w:ascii="Garamond Premier Pro Caption" w:hAnsi="Garamond Premier Pro Caption"/>
            <w:sz w:val="22"/>
            <w:szCs w:val="22"/>
            <w:rtl w:val="0"/>
            <w:lang w:val="de-DE"/>
          </w:rPr>
          <w:delText>s denke und w</w:delText>
        </w:r>
      </w:del>
      <w:del w:id="5746" w:date="2023-01-13T18:26:59Z" w:author="Jan Groh">
        <w:r>
          <w:rPr>
            <w:rFonts w:ascii="Garamond Premier Pro Caption" w:hAnsi="Garamond Premier Pro Caption" w:hint="default"/>
            <w:sz w:val="22"/>
            <w:szCs w:val="22"/>
            <w:rtl w:val="0"/>
          </w:rPr>
          <w:delText>ü</w:delText>
        </w:r>
      </w:del>
      <w:del w:id="5747" w:date="2023-01-13T18:26:59Z" w:author="Jan Groh">
        <w:r>
          <w:rPr>
            <w:rFonts w:ascii="Garamond Premier Pro Caption" w:hAnsi="Garamond Premier Pro Caption"/>
            <w:sz w:val="22"/>
            <w:szCs w:val="22"/>
            <w:rtl w:val="0"/>
            <w:lang w:val="de-DE"/>
          </w:rPr>
          <w:delText>nsche.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4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5749" w:date="2023-01-05T23:00:06Z" w:author="Jan Groh"/>
          <w:del w:id="57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5751" w:date="2023-01-05T23:00:06Z" w:author="Jan Groh"/>
          <w:del w:id="575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5753" w:date="2023-01-05T23:00:06Z" w:author="Jan Groh"/>
          <w:del w:id="5754" w:date="2023-01-13T18:26:59Z" w:author="Jan Groh"/>
          <w:rFonts w:ascii="Garamond Premier Pro Caption" w:cs="Garamond Premier Pro Caption" w:hAnsi="Garamond Premier Pro Caption" w:eastAsia="Garamond Premier Pro Caption"/>
          <w:sz w:val="22"/>
          <w:szCs w:val="22"/>
        </w:rPr>
      </w:pPr>
      <w:ins w:id="5755" w:date="2023-01-05T23:00:06Z" w:author="Jan Groh">
        <w:del w:id="5756" w:date="2023-01-13T18:26:59Z" w:author="Jan Groh">
          <w:r>
            <w:rPr>
              <w:rFonts w:ascii="Garamond Premier Pro Bold" w:hAnsi="Garamond Premier Pro Bold"/>
              <w:sz w:val="22"/>
              <w:szCs w:val="22"/>
              <w:rtl w:val="0"/>
              <w:lang w:val="de-DE"/>
            </w:rPr>
            <w:delText>27</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5757" w:date="2023-01-05T23:00:06Z" w:author="Jan Groh"/>
          <w:del w:id="5758" w:date="2023-01-13T18:26:59Z" w:author="Jan Groh"/>
          <w:rFonts w:ascii="Garamond Premier Pro Caption" w:cs="Garamond Premier Pro Caption" w:hAnsi="Garamond Premier Pro Caption" w:eastAsia="Garamond Premier Pro Caption"/>
          <w:sz w:val="22"/>
          <w:szCs w:val="22"/>
        </w:rPr>
      </w:pPr>
      <w:ins w:id="5759" w:date="2023-01-05T23:00:06Z" w:author="Jan Groh">
        <w:del w:id="5760" w:date="2023-01-13T18:26:59Z" w:author="Jan Groh">
          <w:r>
            <w:rPr>
              <w:rFonts w:ascii="Garamond Premier Pro Caption" w:hAnsi="Garamond Premier Pro Caption"/>
              <w:sz w:val="22"/>
              <w:szCs w:val="22"/>
              <w:rtl w:val="0"/>
              <w:lang w:val="de-DE"/>
            </w:rPr>
            <w:delText>(1823/24)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5761" w:date="2023-01-05T23:00:06Z" w:author="Jan Groh"/>
          <w:del w:id="576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63"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64" w:date="2023-01-13T18:26:59Z" w:author="Jan Groh"/>
          <w:rFonts w:ascii="Garamond Premier Pro Italic" w:cs="Garamond Premier Pro Italic" w:hAnsi="Garamond Premier Pro Italic" w:eastAsia="Garamond Premier Pro Italic"/>
          <w:sz w:val="22"/>
          <w:szCs w:val="22"/>
        </w:rPr>
      </w:pPr>
      <w:del w:id="5765" w:date="2023-01-13T18:26:59Z" w:author="Jan Groh">
        <w:r>
          <w:rPr>
            <w:rFonts w:ascii="Garamond Premier Pro Italic" w:hAnsi="Garamond Premier Pro Italic"/>
            <w:sz w:val="22"/>
            <w:szCs w:val="22"/>
            <w:rtl w:val="0"/>
            <w:lang w:val="de-DE"/>
          </w:rPr>
          <w:delText>Aus Adele Schopenhauers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66" w:date="2023-01-13T18:26:59Z" w:author="Jan Groh"/>
          <w:rFonts w:ascii="Garamond Premier Pro Italic" w:cs="Garamond Premier Pro Italic" w:hAnsi="Garamond Premier Pro Italic" w:eastAsia="Garamond Premier Pro Italic"/>
          <w:sz w:val="22"/>
          <w:szCs w:val="22"/>
        </w:rPr>
      </w:pPr>
      <w:del w:id="5767" w:date="2023-01-13T18:26:59Z" w:author="Jan Groh">
        <w:r>
          <w:rPr>
            <w:rFonts w:ascii="Garamond Premier Pro Italic" w:hAnsi="Garamond Premier Pro Italic"/>
            <w:sz w:val="22"/>
            <w:szCs w:val="22"/>
            <w:rtl w:val="0"/>
            <w:lang w:val="de-DE"/>
          </w:rPr>
          <w:delText>28. Dezember 1823. Fr</w:delText>
        </w:r>
      </w:del>
      <w:del w:id="5768" w:date="2023-01-13T18:26:59Z" w:author="Jan Groh">
        <w:r>
          <w:rPr>
            <w:rFonts w:ascii="Garamond Premier Pro Italic" w:hAnsi="Garamond Premier Pro Italic" w:hint="default"/>
            <w:sz w:val="22"/>
            <w:szCs w:val="22"/>
            <w:rtl w:val="0"/>
          </w:rPr>
          <w:delText>ü</w:delText>
        </w:r>
      </w:del>
      <w:del w:id="5769" w:date="2023-01-13T18:26:59Z" w:author="Jan Groh">
        <w:r>
          <w:rPr>
            <w:rFonts w:ascii="Garamond Premier Pro Italic" w:hAnsi="Garamond Premier Pro Italic"/>
            <w:sz w:val="22"/>
            <w:szCs w:val="22"/>
            <w:rtl w:val="0"/>
          </w:rPr>
          <w:delText>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70" w:date="2023-01-13T18:26:59Z" w:author="Jan Groh"/>
          <w:rFonts w:ascii="Garamond Premier Pro Caption" w:cs="Garamond Premier Pro Caption" w:hAnsi="Garamond Premier Pro Caption" w:eastAsia="Garamond Premier Pro Caption"/>
          <w:sz w:val="22"/>
          <w:szCs w:val="22"/>
        </w:rPr>
      </w:pPr>
      <w:del w:id="5771" w:date="2023-01-13T18:26:59Z" w:author="Jan Groh">
        <w:r>
          <w:rPr>
            <w:rFonts w:ascii="Garamond Premier Pro Caption" w:hAnsi="Garamond Premier Pro Caption"/>
            <w:sz w:val="22"/>
            <w:szCs w:val="22"/>
            <w:rtl w:val="0"/>
            <w:lang w:val="de-DE"/>
          </w:rPr>
          <w:delText>Diesen Morgen ist sie fort, nach Berlin. Oh, welch eine H</w:delText>
        </w:r>
      </w:del>
      <w:del w:id="5772" w:date="2023-01-13T18:26:59Z" w:author="Jan Groh">
        <w:r>
          <w:rPr>
            <w:rFonts w:ascii="Garamond Premier Pro Caption" w:hAnsi="Garamond Premier Pro Caption" w:hint="default"/>
            <w:sz w:val="22"/>
            <w:szCs w:val="22"/>
            <w:rtl w:val="0"/>
            <w:lang w:val="sv-SE"/>
          </w:rPr>
          <w:delText>ö</w:delText>
        </w:r>
      </w:del>
      <w:del w:id="5773" w:date="2023-01-13T18:26:59Z" w:author="Jan Groh">
        <w:r>
          <w:rPr>
            <w:rFonts w:ascii="Garamond Premier Pro Caption" w:hAnsi="Garamond Premier Pro Caption"/>
            <w:sz w:val="22"/>
            <w:szCs w:val="22"/>
            <w:rtl w:val="0"/>
            <w:lang w:val="de-DE"/>
          </w:rPr>
          <w:delText xml:space="preserve">llenqual liegt in diesen letzten Monaten! Beschreiben kann ich sie nicht, einen Moment verlor ich mich selbst, als sie </w:delText>
        </w:r>
      </w:del>
      <w:del w:id="5774" w:date="2023-01-13T18:26:59Z" w:author="Jan Groh">
        <w:r>
          <w:rPr>
            <w:rFonts w:ascii="Garamond Premier Pro Caption" w:hAnsi="Garamond Premier Pro Caption" w:hint="default"/>
            <w:sz w:val="22"/>
            <w:szCs w:val="22"/>
            <w:rtl w:val="0"/>
          </w:rPr>
          <w:delText xml:space="preserve">– </w:delText>
        </w:r>
      </w:del>
      <w:del w:id="5775" w:date="2023-01-13T18:26:59Z" w:author="Jan Groh">
        <w:r>
          <w:rPr>
            <w:rFonts w:ascii="Garamond Premier Pro Caption" w:hAnsi="Garamond Premier Pro Caption"/>
            <w:sz w:val="22"/>
            <w:szCs w:val="22"/>
            <w:rtl w:val="0"/>
            <w:lang w:val="de-DE"/>
          </w:rPr>
          <w:delText>eifers</w:delText>
        </w:r>
      </w:del>
      <w:del w:id="5776" w:date="2023-01-13T18:26:59Z" w:author="Jan Groh">
        <w:r>
          <w:rPr>
            <w:rFonts w:ascii="Garamond Premier Pro Caption" w:hAnsi="Garamond Premier Pro Caption" w:hint="default"/>
            <w:sz w:val="22"/>
            <w:szCs w:val="22"/>
            <w:rtl w:val="0"/>
          </w:rPr>
          <w:delText>ü</w:delText>
        </w:r>
      </w:del>
      <w:del w:id="5777" w:date="2023-01-13T18:26:59Z" w:author="Jan Groh">
        <w:r>
          <w:rPr>
            <w:rFonts w:ascii="Garamond Premier Pro Caption" w:hAnsi="Garamond Premier Pro Caption"/>
            <w:sz w:val="22"/>
            <w:szCs w:val="22"/>
            <w:rtl w:val="0"/>
            <w:lang w:val="de-DE"/>
          </w:rPr>
          <w:delText>chtig auf mich war! Whemes, wieder ein Name, der mein Herz zerri</w:delText>
        </w:r>
      </w:del>
      <w:del w:id="5778" w:date="2023-01-13T18:26:59Z" w:author="Jan Groh">
        <w:r>
          <w:rPr>
            <w:rFonts w:ascii="Garamond Premier Pro Caption" w:hAnsi="Garamond Premier Pro Caption" w:hint="default"/>
            <w:sz w:val="22"/>
            <w:szCs w:val="22"/>
            <w:rtl w:val="0"/>
            <w:lang w:val="de-DE"/>
          </w:rPr>
          <w:delText>ß</w:delText>
        </w:r>
      </w:del>
      <w:del w:id="5779" w:date="2023-01-13T18:26:59Z" w:author="Jan Groh">
        <w:r>
          <w:rPr>
            <w:rFonts w:ascii="Garamond Premier Pro Caption" w:hAnsi="Garamond Premier Pro Caption"/>
            <w:sz w:val="22"/>
            <w:szCs w:val="22"/>
            <w:rtl w:val="0"/>
            <w:lang w:val="de-DE"/>
          </w:rPr>
          <w:delText>, Sterling, den ich gar, gar nicht verstand, noch verstehe in seiner neunzehnj</w:delText>
        </w:r>
      </w:del>
      <w:del w:id="5780" w:date="2023-01-13T18:26:59Z" w:author="Jan Groh">
        <w:r>
          <w:rPr>
            <w:rFonts w:ascii="Garamond Premier Pro Caption" w:hAnsi="Garamond Premier Pro Caption" w:hint="default"/>
            <w:sz w:val="22"/>
            <w:szCs w:val="22"/>
            <w:rtl w:val="0"/>
          </w:rPr>
          <w:delText>ä</w:delText>
        </w:r>
      </w:del>
      <w:del w:id="5781" w:date="2023-01-13T18:26:59Z" w:author="Jan Groh">
        <w:r>
          <w:rPr>
            <w:rFonts w:ascii="Garamond Premier Pro Caption" w:hAnsi="Garamond Premier Pro Caption"/>
            <w:sz w:val="22"/>
            <w:szCs w:val="22"/>
            <w:rtl w:val="0"/>
            <w:lang w:val="de-DE"/>
          </w:rPr>
          <w:delText>hrigen Freundschaft, und der mich immer an mein Lied vom Vogel und der Sonne erinnerte. Alle diese wunderbaren Formen des Gef</w:delText>
        </w:r>
      </w:del>
      <w:del w:id="5782" w:date="2023-01-13T18:26:59Z" w:author="Jan Groh">
        <w:r>
          <w:rPr>
            <w:rFonts w:ascii="Garamond Premier Pro Caption" w:hAnsi="Garamond Premier Pro Caption" w:hint="default"/>
            <w:sz w:val="22"/>
            <w:szCs w:val="22"/>
            <w:rtl w:val="0"/>
          </w:rPr>
          <w:delText>ü</w:delText>
        </w:r>
      </w:del>
      <w:del w:id="5783" w:date="2023-01-13T18:26:59Z" w:author="Jan Groh">
        <w:r>
          <w:rPr>
            <w:rFonts w:ascii="Garamond Premier Pro Caption" w:hAnsi="Garamond Premier Pro Caption"/>
            <w:sz w:val="22"/>
            <w:szCs w:val="22"/>
            <w:rtl w:val="0"/>
            <w:lang w:val="de-DE"/>
          </w:rPr>
          <w:delText>hls, alles, was ich mir als Unrecht anrechnen und gewi</w:delText>
        </w:r>
      </w:del>
      <w:del w:id="5784" w:date="2023-01-13T18:26:59Z" w:author="Jan Groh">
        <w:r>
          <w:rPr>
            <w:rFonts w:ascii="Garamond Premier Pro Caption" w:hAnsi="Garamond Premier Pro Caption" w:hint="default"/>
            <w:sz w:val="22"/>
            <w:szCs w:val="22"/>
            <w:rtl w:val="0"/>
            <w:lang w:val="de-DE"/>
          </w:rPr>
          <w:delText xml:space="preserve">ß </w:delText>
        </w:r>
      </w:del>
      <w:del w:id="5785" w:date="2023-01-13T18:26:59Z" w:author="Jan Groh">
        <w:r>
          <w:rPr>
            <w:rFonts w:ascii="Garamond Premier Pro Caption" w:hAnsi="Garamond Premier Pro Caption"/>
            <w:sz w:val="22"/>
            <w:szCs w:val="22"/>
            <w:rtl w:val="0"/>
            <w:lang w:val="de-DE"/>
          </w:rPr>
          <w:delText>dadurch nicht t</w:delText>
        </w:r>
      </w:del>
      <w:del w:id="5786" w:date="2023-01-13T18:26:59Z" w:author="Jan Groh">
        <w:r>
          <w:rPr>
            <w:rFonts w:ascii="Garamond Premier Pro Caption" w:hAnsi="Garamond Premier Pro Caption" w:hint="default"/>
            <w:sz w:val="22"/>
            <w:szCs w:val="22"/>
            <w:rtl w:val="0"/>
            <w:lang w:val="sv-SE"/>
          </w:rPr>
          <w:delText>ö</w:delText>
        </w:r>
      </w:del>
      <w:del w:id="5787" w:date="2023-01-13T18:26:59Z" w:author="Jan Groh">
        <w:r>
          <w:rPr>
            <w:rFonts w:ascii="Garamond Premier Pro Caption" w:hAnsi="Garamond Premier Pro Caption"/>
            <w:sz w:val="22"/>
            <w:szCs w:val="22"/>
            <w:rtl w:val="0"/>
            <w:lang w:val="nl-NL"/>
          </w:rPr>
          <w:delText>ten w</w:delText>
        </w:r>
      </w:del>
      <w:del w:id="5788" w:date="2023-01-13T18:26:59Z" w:author="Jan Groh">
        <w:r>
          <w:rPr>
            <w:rFonts w:ascii="Garamond Premier Pro Caption" w:hAnsi="Garamond Premier Pro Caption" w:hint="default"/>
            <w:sz w:val="22"/>
            <w:szCs w:val="22"/>
            <w:rtl w:val="0"/>
          </w:rPr>
          <w:delText>ü</w:delText>
        </w:r>
      </w:del>
      <w:del w:id="5789" w:date="2023-01-13T18:26:59Z" w:author="Jan Groh">
        <w:r>
          <w:rPr>
            <w:rFonts w:ascii="Garamond Premier Pro Caption" w:hAnsi="Garamond Premier Pro Caption"/>
            <w:sz w:val="22"/>
            <w:szCs w:val="22"/>
            <w:rtl w:val="0"/>
            <w:lang w:val="pt-PT"/>
          </w:rPr>
          <w:delText>rde, mu</w:delText>
        </w:r>
      </w:del>
      <w:del w:id="5790" w:date="2023-01-13T18:26:59Z" w:author="Jan Groh">
        <w:r>
          <w:rPr>
            <w:rFonts w:ascii="Garamond Premier Pro Caption" w:hAnsi="Garamond Premier Pro Caption" w:hint="default"/>
            <w:sz w:val="22"/>
            <w:szCs w:val="22"/>
            <w:rtl w:val="0"/>
            <w:lang w:val="de-DE"/>
          </w:rPr>
          <w:delText xml:space="preserve">ß </w:delText>
        </w:r>
      </w:del>
      <w:del w:id="5791" w:date="2023-01-13T18:26:59Z" w:author="Jan Groh">
        <w:r>
          <w:rPr>
            <w:rFonts w:ascii="Garamond Premier Pro Caption" w:hAnsi="Garamond Premier Pro Caption"/>
            <w:sz w:val="22"/>
            <w:szCs w:val="22"/>
            <w:rtl w:val="0"/>
            <w:lang w:val="de-DE"/>
          </w:rPr>
          <w:delText xml:space="preserve">ich an Ottilien verzeihen, weil ihre kristallklare Seele </w:delText>
        </w:r>
      </w:del>
      <w:del w:id="5792" w:date="2023-01-13T18:26:59Z" w:author="Jan Groh">
        <w:r>
          <w:rPr>
            <w:rFonts w:ascii="Garamond Premier Pro Caption" w:hAnsi="Garamond Premier Pro Caption" w:hint="default"/>
            <w:sz w:val="22"/>
            <w:szCs w:val="22"/>
            <w:rtl w:val="0"/>
          </w:rPr>
          <w:delText>ü</w:delText>
        </w:r>
      </w:del>
      <w:del w:id="5793" w:date="2023-01-13T18:26:59Z" w:author="Jan Groh">
        <w:r>
          <w:rPr>
            <w:rFonts w:ascii="Garamond Premier Pro Caption" w:hAnsi="Garamond Premier Pro Caption"/>
            <w:sz w:val="22"/>
            <w:szCs w:val="22"/>
            <w:rtl w:val="0"/>
            <w:lang w:val="de-DE"/>
          </w:rPr>
          <w:delText>ber all das Formenwesen hinaus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94" w:date="2023-01-05T23:00:32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95" w:date="2023-01-05T23:00:32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96" w:date="2023-01-05T23:00:32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97" w:date="2023-01-05T23:00:32Z" w:author="Jan Groh"/>
          <w:rFonts w:ascii="Garamond Premier Pro Bold" w:cs="Garamond Premier Pro Bold" w:hAnsi="Garamond Premier Pro Bold" w:eastAsia="Garamond Premier Pro Bold"/>
          <w:sz w:val="22"/>
          <w:szCs w:val="22"/>
        </w:rPr>
      </w:pPr>
      <w:del w:id="5798" w:date="2023-01-05T23:00:32Z" w:author="Jan Groh">
        <w:r>
          <w:rPr>
            <w:rFonts w:ascii="Garamond Premier Pro Bold" w:hAnsi="Garamond Premier Pro Bold"/>
            <w:sz w:val="22"/>
            <w:szCs w:val="22"/>
            <w:rtl w:val="0"/>
          </w:rPr>
          <w:delText>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799" w:date="2023-01-13T18:26:59Z" w:author="Jan Groh"/>
          <w:rFonts w:ascii="Garamond Premier Pro Caption" w:cs="Garamond Premier Pro Caption" w:hAnsi="Garamond Premier Pro Caption" w:eastAsia="Garamond Premier Pro Caption"/>
          <w:sz w:val="22"/>
          <w:szCs w:val="22"/>
        </w:rPr>
      </w:pPr>
      <w:del w:id="5800" w:date="2023-01-05T23:00:32Z" w:author="Jan Groh">
        <w:r>
          <w:rPr>
            <w:rFonts w:ascii="Garamond Premier Pro Caption" w:hAnsi="Garamond Premier Pro Caption"/>
            <w:sz w:val="22"/>
            <w:szCs w:val="22"/>
            <w:rtl w:val="0"/>
            <w:lang w:val="de-DE"/>
          </w:rPr>
          <w:delText>(Ottilie 27-/28-j</w:delText>
        </w:r>
      </w:del>
      <w:del w:id="5801" w:date="2023-01-05T23:00:32Z" w:author="Jan Groh">
        <w:r>
          <w:rPr>
            <w:rFonts w:ascii="Garamond Premier Pro Caption" w:hAnsi="Garamond Premier Pro Caption" w:hint="default"/>
            <w:sz w:val="22"/>
            <w:szCs w:val="22"/>
            <w:rtl w:val="0"/>
            <w:lang w:val="de-DE"/>
          </w:rPr>
          <w:delText>ä</w:delText>
        </w:r>
      </w:del>
      <w:del w:id="5802" w:date="2023-01-05T23:00:32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03" w:date="2023-01-05T23:00:36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0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05" w:date="2023-01-13T18:26:59Z" w:author="Jan Groh"/>
          <w:rFonts w:ascii="Garamond Premier Pro Italic" w:cs="Garamond Premier Pro Italic" w:hAnsi="Garamond Premier Pro Italic" w:eastAsia="Garamond Premier Pro Italic"/>
          <w:sz w:val="22"/>
          <w:szCs w:val="22"/>
        </w:rPr>
      </w:pPr>
      <w:del w:id="5806" w:date="2023-01-13T18:26:59Z" w:author="Jan Groh">
        <w:r>
          <w:rPr>
            <w:rFonts w:ascii="Garamond Premier Pro Italic" w:hAnsi="Garamond Premier Pro Italic"/>
            <w:sz w:val="22"/>
            <w:szCs w:val="22"/>
            <w:rtl w:val="0"/>
            <w:lang w:val="de-DE"/>
          </w:rPr>
          <w:delText>Ottilie an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07" w:date="2023-01-13T18:26:59Z" w:author="Jan Groh"/>
          <w:rFonts w:ascii="Garamond Premier Pro Italic" w:cs="Garamond Premier Pro Italic" w:hAnsi="Garamond Premier Pro Italic" w:eastAsia="Garamond Premier Pro Italic"/>
          <w:sz w:val="22"/>
          <w:szCs w:val="22"/>
        </w:rPr>
      </w:pPr>
      <w:del w:id="5808" w:date="2023-01-13T18:26:59Z" w:author="Jan Groh">
        <w:r>
          <w:rPr>
            <w:rFonts w:ascii="Garamond Premier Pro Italic" w:hAnsi="Garamond Premier Pro Italic"/>
            <w:sz w:val="22"/>
            <w:szCs w:val="22"/>
            <w:rtl w:val="0"/>
            <w:lang w:val="de-DE"/>
          </w:rPr>
          <w:delText>Berlin, den 1. Januar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09" w:date="2023-01-13T18:26:59Z" w:author="Jan Groh"/>
          <w:rFonts w:ascii="Garamond Premier Pro Caption" w:cs="Garamond Premier Pro Caption" w:hAnsi="Garamond Premier Pro Caption" w:eastAsia="Garamond Premier Pro Caption"/>
          <w:sz w:val="22"/>
          <w:szCs w:val="22"/>
        </w:rPr>
      </w:pPr>
      <w:del w:id="5810" w:date="2023-01-13T18:26:59Z" w:author="Jan Groh">
        <w:r>
          <w:rPr>
            <w:rFonts w:ascii="Garamond Premier Pro Caption" w:hAnsi="Garamond Premier Pro Caption"/>
            <w:sz w:val="22"/>
            <w:szCs w:val="22"/>
            <w:rtl w:val="0"/>
            <w:lang w:val="de-DE"/>
          </w:rPr>
          <w:delText>Es ist billig, lieber August, da</w:delText>
        </w:r>
      </w:del>
      <w:del w:id="5811" w:date="2023-01-13T18:26:59Z" w:author="Jan Groh">
        <w:r>
          <w:rPr>
            <w:rFonts w:ascii="Garamond Premier Pro Caption" w:hAnsi="Garamond Premier Pro Caption" w:hint="default"/>
            <w:sz w:val="22"/>
            <w:szCs w:val="22"/>
            <w:rtl w:val="0"/>
            <w:lang w:val="de-DE"/>
          </w:rPr>
          <w:delText xml:space="preserve">ß </w:delText>
        </w:r>
      </w:del>
      <w:del w:id="5812" w:date="2023-01-13T18:26:59Z" w:author="Jan Groh">
        <w:r>
          <w:rPr>
            <w:rFonts w:ascii="Garamond Premier Pro Caption" w:hAnsi="Garamond Premier Pro Caption"/>
            <w:sz w:val="22"/>
            <w:szCs w:val="22"/>
            <w:rtl w:val="0"/>
            <w:lang w:val="de-DE"/>
          </w:rPr>
          <w:delText>die ersten Zeilen, die ich in Berlin schreibe, an Dich gerichtet sind, dem ich vor allen die Freude verdanke, hier zu sein, und w</w:delText>
        </w:r>
      </w:del>
      <w:del w:id="5813" w:date="2023-01-13T18:26:59Z" w:author="Jan Groh">
        <w:r>
          <w:rPr>
            <w:rFonts w:ascii="Garamond Premier Pro Caption" w:hAnsi="Garamond Premier Pro Caption" w:hint="default"/>
            <w:sz w:val="22"/>
            <w:szCs w:val="22"/>
            <w:rtl w:val="0"/>
            <w:lang w:val="de-DE"/>
          </w:rPr>
          <w:delText>üß</w:delText>
        </w:r>
      </w:del>
      <w:del w:id="5814" w:date="2023-01-13T18:26:59Z" w:author="Jan Groh">
        <w:r>
          <w:rPr>
            <w:rFonts w:ascii="Garamond Premier Pro Caption" w:hAnsi="Garamond Premier Pro Caption"/>
            <w:sz w:val="22"/>
            <w:szCs w:val="22"/>
            <w:rtl w:val="0"/>
            <w:lang w:val="de-DE"/>
          </w:rPr>
          <w:delText>test Du, wie oft ich Deiner dankbar gedacht, oder lie</w:delText>
        </w:r>
      </w:del>
      <w:del w:id="5815" w:date="2023-01-13T18:26:59Z" w:author="Jan Groh">
        <w:r>
          <w:rPr>
            <w:rFonts w:ascii="Garamond Premier Pro Caption" w:hAnsi="Garamond Premier Pro Caption" w:hint="default"/>
            <w:sz w:val="22"/>
            <w:szCs w:val="22"/>
            <w:rtl w:val="0"/>
            <w:lang w:val="de-DE"/>
          </w:rPr>
          <w:delText>ß</w:delText>
        </w:r>
      </w:del>
      <w:del w:id="5816" w:date="2023-01-13T18:26:59Z" w:author="Jan Groh">
        <w:r>
          <w:rPr>
            <w:rFonts w:ascii="Garamond Premier Pro Caption" w:hAnsi="Garamond Premier Pro Caption"/>
            <w:sz w:val="22"/>
            <w:szCs w:val="22"/>
            <w:rtl w:val="0"/>
            <w:lang w:val="de-DE"/>
          </w:rPr>
          <w:delText>e sich ein Gedankenh</w:delText>
        </w:r>
      </w:del>
      <w:del w:id="5817" w:date="2023-01-13T18:26:59Z" w:author="Jan Groh">
        <w:r>
          <w:rPr>
            <w:rFonts w:ascii="Garamond Premier Pro Caption" w:hAnsi="Garamond Premier Pro Caption" w:hint="default"/>
            <w:sz w:val="22"/>
            <w:szCs w:val="22"/>
            <w:rtl w:val="0"/>
          </w:rPr>
          <w:delText>ä</w:delText>
        </w:r>
      </w:del>
      <w:del w:id="5818" w:date="2023-01-13T18:26:59Z" w:author="Jan Groh">
        <w:r>
          <w:rPr>
            <w:rFonts w:ascii="Garamond Premier Pro Caption" w:hAnsi="Garamond Premier Pro Caption"/>
            <w:sz w:val="22"/>
            <w:szCs w:val="22"/>
            <w:rtl w:val="0"/>
            <w:lang w:val="de-DE"/>
          </w:rPr>
          <w:delText xml:space="preserve">ndedruck </w:delText>
        </w:r>
      </w:del>
      <w:commentRangeStart w:id="5819"/>
      <w:del w:id="5820" w:date="2023-01-13T18:26:59Z" w:author="Jan Groh">
        <w:r>
          <w:rPr>
            <w:rFonts w:ascii="Garamond Premier Pro Caption" w:hAnsi="Garamond Premier Pro Caption"/>
            <w:sz w:val="22"/>
            <w:szCs w:val="22"/>
            <w:rtl w:val="0"/>
            <w:lang w:val="de-DE"/>
          </w:rPr>
          <w:delText>82 Meilen</w:delText>
        </w:r>
      </w:del>
      <w:commentRangeEnd w:id="5819"/>
      <w:r>
        <w:commentReference w:id="5819"/>
      </w:r>
      <w:del w:id="5821" w:date="2023-01-13T18:26:59Z" w:author="Jan Groh">
        <w:r>
          <w:rPr>
            <w:rFonts w:ascii="Garamond Premier Pro Caption" w:hAnsi="Garamond Premier Pro Caption"/>
            <w:sz w:val="22"/>
            <w:szCs w:val="22"/>
            <w:rtl w:val="0"/>
            <w:lang w:val="de-DE"/>
          </w:rPr>
          <w:delText xml:space="preserve"> weit f</w:delText>
        </w:r>
      </w:del>
      <w:del w:id="5822" w:date="2023-01-13T18:26:59Z" w:author="Jan Groh">
        <w:r>
          <w:rPr>
            <w:rFonts w:ascii="Garamond Premier Pro Caption" w:hAnsi="Garamond Premier Pro Caption" w:hint="default"/>
            <w:sz w:val="22"/>
            <w:szCs w:val="22"/>
            <w:rtl w:val="0"/>
          </w:rPr>
          <w:delText>ü</w:delText>
        </w:r>
      </w:del>
      <w:del w:id="5823" w:date="2023-01-13T18:26:59Z" w:author="Jan Groh">
        <w:r>
          <w:rPr>
            <w:rFonts w:ascii="Garamond Premier Pro Caption" w:hAnsi="Garamond Premier Pro Caption"/>
            <w:sz w:val="22"/>
            <w:szCs w:val="22"/>
            <w:rtl w:val="0"/>
            <w:lang w:val="de-DE"/>
          </w:rPr>
          <w:delText>hlen, so w</w:delText>
        </w:r>
      </w:del>
      <w:del w:id="5824" w:date="2023-01-13T18:26:59Z" w:author="Jan Groh">
        <w:r>
          <w:rPr>
            <w:rFonts w:ascii="Garamond Premier Pro Caption" w:hAnsi="Garamond Premier Pro Caption" w:hint="default"/>
            <w:sz w:val="22"/>
            <w:szCs w:val="22"/>
            <w:rtl w:val="0"/>
          </w:rPr>
          <w:delText>ü</w:delText>
        </w:r>
      </w:del>
      <w:del w:id="5825" w:date="2023-01-13T18:26:59Z" w:author="Jan Groh">
        <w:r>
          <w:rPr>
            <w:rFonts w:ascii="Garamond Premier Pro Caption" w:hAnsi="Garamond Premier Pro Caption"/>
            <w:sz w:val="22"/>
            <w:szCs w:val="22"/>
            <w:rtl w:val="0"/>
            <w:lang w:val="de-DE"/>
          </w:rPr>
          <w:delText>rdest Du mit mir zufrieden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2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28" w:date="2023-01-13T18:26:59Z" w:author="Jan Groh"/>
          <w:rFonts w:ascii="Garamond Premier Pro Italic" w:cs="Garamond Premier Pro Italic" w:hAnsi="Garamond Premier Pro Italic" w:eastAsia="Garamond Premier Pro Italic"/>
          <w:sz w:val="22"/>
          <w:szCs w:val="22"/>
        </w:rPr>
      </w:pPr>
      <w:del w:id="5829" w:date="2023-01-13T18:26:59Z" w:author="Jan Groh">
        <w:r>
          <w:rPr>
            <w:rFonts w:ascii="Garamond Premier Pro Italic" w:hAnsi="Garamond Premier Pro Italic"/>
            <w:sz w:val="22"/>
            <w:szCs w:val="22"/>
            <w:rtl w:val="0"/>
            <w:lang w:val="en-US"/>
          </w:rPr>
          <w:delText>Goethe an Zelter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30" w:date="2023-01-13T18:26:59Z" w:author="Jan Groh"/>
          <w:rFonts w:ascii="Garamond Premier Pro Italic" w:cs="Garamond Premier Pro Italic" w:hAnsi="Garamond Premier Pro Italic" w:eastAsia="Garamond Premier Pro Italic"/>
          <w:sz w:val="22"/>
          <w:szCs w:val="22"/>
        </w:rPr>
      </w:pPr>
      <w:del w:id="5831" w:date="2023-01-13T18:26:59Z" w:author="Jan Groh">
        <w:r>
          <w:rPr>
            <w:rFonts w:ascii="Garamond Premier Pro Italic" w:hAnsi="Garamond Premier Pro Italic"/>
            <w:sz w:val="22"/>
            <w:szCs w:val="22"/>
            <w:rtl w:val="0"/>
            <w:lang w:val="de-DE"/>
          </w:rPr>
          <w:delText>Weimar, den 9. Januar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32" w:date="2023-01-13T18:26:59Z" w:author="Jan Groh"/>
          <w:rFonts w:ascii="Garamond Premier Pro Caption" w:cs="Garamond Premier Pro Caption" w:hAnsi="Garamond Premier Pro Caption" w:eastAsia="Garamond Premier Pro Caption"/>
          <w:sz w:val="22"/>
          <w:szCs w:val="22"/>
        </w:rPr>
      </w:pPr>
      <w:del w:id="5833" w:date="2023-01-13T18:26:59Z" w:author="Jan Groh">
        <w:r>
          <w:rPr>
            <w:rFonts w:ascii="Garamond Premier Pro Caption" w:hAnsi="Garamond Premier Pro Caption"/>
            <w:sz w:val="22"/>
            <w:szCs w:val="22"/>
            <w:rtl w:val="0"/>
            <w:lang w:val="de-DE"/>
          </w:rPr>
          <w:delText>Ottilie west nun in Berlin und wird es von Stunde zu Stunde treiben, bis sie von Zeit zu Zeit pausieren mu</w:delText>
        </w:r>
      </w:del>
      <w:del w:id="5834" w:date="2023-01-13T18:26:59Z" w:author="Jan Groh">
        <w:r>
          <w:rPr>
            <w:rFonts w:ascii="Garamond Premier Pro Caption" w:hAnsi="Garamond Premier Pro Caption" w:hint="default"/>
            <w:sz w:val="22"/>
            <w:szCs w:val="22"/>
            <w:rtl w:val="0"/>
            <w:lang w:val="de-DE"/>
          </w:rPr>
          <w:delText>ß</w:delText>
        </w:r>
      </w:del>
      <w:del w:id="5835" w:date="2023-01-13T18:26:59Z" w:author="Jan Groh">
        <w:r>
          <w:rPr>
            <w:rFonts w:ascii="Garamond Premier Pro Caption" w:hAnsi="Garamond Premier Pro Caption"/>
            <w:sz w:val="22"/>
            <w:szCs w:val="22"/>
            <w:rtl w:val="0"/>
            <w:lang w:val="de-DE"/>
          </w:rPr>
          <w:delText>; vielleicht gibt ihr das erreichte Ziel, wieder durchs Brandenburger Tor eingefahren zu sein, wenigstens einige Milderung der Hast, ohne die man sie freilich kaum denken kann. Du tust ihr, wei</w:delText>
        </w:r>
      </w:del>
      <w:del w:id="5836" w:date="2023-01-13T18:26:59Z" w:author="Jan Groh">
        <w:r>
          <w:rPr>
            <w:rFonts w:ascii="Garamond Premier Pro Caption" w:hAnsi="Garamond Premier Pro Caption" w:hint="default"/>
            <w:sz w:val="22"/>
            <w:szCs w:val="22"/>
            <w:rtl w:val="0"/>
            <w:lang w:val="de-DE"/>
          </w:rPr>
          <w:delText xml:space="preserve">ß </w:delText>
        </w:r>
      </w:del>
      <w:del w:id="5837" w:date="2023-01-13T18:26:59Z" w:author="Jan Groh">
        <w:r>
          <w:rPr>
            <w:rFonts w:ascii="Garamond Premier Pro Caption" w:hAnsi="Garamond Premier Pro Caption"/>
            <w:sz w:val="22"/>
            <w:szCs w:val="22"/>
            <w:rtl w:val="0"/>
            <w:lang w:val="de-DE"/>
          </w:rPr>
          <w:delText>ich, alles zur Liebe; das Beste kann freilich nicht ohne Aufregung ihres aufgeregten Wesens geschehen.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3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3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40" w:date="2023-01-13T18:26:59Z" w:author="Jan Groh"/>
          <w:rFonts w:ascii="Garamond Premier Pro Italic" w:cs="Garamond Premier Pro Italic" w:hAnsi="Garamond Premier Pro Italic" w:eastAsia="Garamond Premier Pro Italic"/>
          <w:sz w:val="22"/>
          <w:szCs w:val="22"/>
        </w:rPr>
      </w:pPr>
      <w:del w:id="5841" w:date="2023-01-13T18:26:59Z" w:author="Jan Groh">
        <w:r>
          <w:rPr>
            <w:rFonts w:ascii="Garamond Premier Pro Italic" w:hAnsi="Garamond Premier Pro Italic"/>
            <w:sz w:val="22"/>
            <w:szCs w:val="22"/>
            <w:rtl w:val="0"/>
            <w:lang w:val="en-US"/>
          </w:rPr>
          <w:delText>Goethe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42" w:date="2023-01-13T18:26:59Z" w:author="Jan Groh"/>
          <w:rFonts w:ascii="Garamond Premier Pro Italic" w:cs="Garamond Premier Pro Italic" w:hAnsi="Garamond Premier Pro Italic" w:eastAsia="Garamond Premier Pro Italic"/>
          <w:sz w:val="22"/>
          <w:szCs w:val="22"/>
        </w:rPr>
      </w:pPr>
      <w:del w:id="5843" w:date="2023-01-13T18:26:59Z" w:author="Jan Groh">
        <w:r>
          <w:rPr>
            <w:rFonts w:ascii="Garamond Premier Pro Italic" w:hAnsi="Garamond Premier Pro Italic"/>
            <w:sz w:val="22"/>
            <w:szCs w:val="22"/>
            <w:rtl w:val="0"/>
            <w:lang w:val="de-DE"/>
          </w:rPr>
          <w:delText>Weimar, den 18. Januar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44" w:date="2023-01-13T18:26:59Z" w:author="Jan Groh"/>
          <w:rFonts w:ascii="Garamond Premier Pro Caption" w:cs="Garamond Premier Pro Caption" w:hAnsi="Garamond Premier Pro Caption" w:eastAsia="Garamond Premier Pro Caption"/>
          <w:sz w:val="22"/>
          <w:szCs w:val="22"/>
        </w:rPr>
      </w:pPr>
      <w:del w:id="5845" w:date="2023-01-13T18:26:59Z" w:author="Jan Groh">
        <w:r>
          <w:rPr>
            <w:rFonts w:ascii="Garamond Premier Pro Caption" w:hAnsi="Garamond Premier Pro Caption"/>
            <w:sz w:val="22"/>
            <w:szCs w:val="22"/>
            <w:rtl w:val="0"/>
            <w:lang w:val="de-DE"/>
          </w:rPr>
          <w:delText>Wenn ich, meine liebe Tochter, unsern Zustand aufrichtig vermelden soll, so geht es im Hause und in der Residenz ebenso verwirrt zu, als wenn Du da w</w:delText>
        </w:r>
      </w:del>
      <w:del w:id="5846" w:date="2023-01-13T18:26:59Z" w:author="Jan Groh">
        <w:r>
          <w:rPr>
            <w:rFonts w:ascii="Garamond Premier Pro Caption" w:hAnsi="Garamond Premier Pro Caption" w:hint="default"/>
            <w:sz w:val="22"/>
            <w:szCs w:val="22"/>
            <w:rtl w:val="0"/>
          </w:rPr>
          <w:delText>ä</w:delText>
        </w:r>
      </w:del>
      <w:del w:id="5847" w:date="2023-01-13T18:26:59Z" w:author="Jan Groh">
        <w:r>
          <w:rPr>
            <w:rFonts w:ascii="Garamond Premier Pro Caption" w:hAnsi="Garamond Premier Pro Caption"/>
            <w:sz w:val="22"/>
            <w:szCs w:val="22"/>
            <w:rtl w:val="0"/>
            <w:lang w:val="de-DE"/>
          </w:rPr>
          <w:delText>rst; Tableaus und Maskeraden, Picknicks und B</w:delText>
        </w:r>
      </w:del>
      <w:del w:id="5848" w:date="2023-01-13T18:26:59Z" w:author="Jan Groh">
        <w:r>
          <w:rPr>
            <w:rFonts w:ascii="Garamond Premier Pro Caption" w:hAnsi="Garamond Premier Pro Caption" w:hint="default"/>
            <w:sz w:val="22"/>
            <w:szCs w:val="22"/>
            <w:rtl w:val="0"/>
          </w:rPr>
          <w:delText>ä</w:delText>
        </w:r>
      </w:del>
      <w:del w:id="5849" w:date="2023-01-13T18:26:59Z" w:author="Jan Groh">
        <w:r>
          <w:rPr>
            <w:rFonts w:ascii="Garamond Premier Pro Caption" w:hAnsi="Garamond Premier Pro Caption"/>
            <w:sz w:val="22"/>
            <w:szCs w:val="22"/>
            <w:rtl w:val="0"/>
            <w:lang w:val="de-DE"/>
          </w:rPr>
          <w:delText>lle lassen die Menschen im Kleinen nicht zu sich kommen, so wie ich denke, da</w:delText>
        </w:r>
      </w:del>
      <w:del w:id="5850" w:date="2023-01-13T18:26:59Z" w:author="Jan Groh">
        <w:r>
          <w:rPr>
            <w:rFonts w:ascii="Garamond Premier Pro Caption" w:hAnsi="Garamond Premier Pro Caption" w:hint="default"/>
            <w:sz w:val="22"/>
            <w:szCs w:val="22"/>
            <w:rtl w:val="0"/>
            <w:lang w:val="de-DE"/>
          </w:rPr>
          <w:delText xml:space="preserve">ß </w:delText>
        </w:r>
      </w:del>
      <w:del w:id="5851" w:date="2023-01-13T18:26:59Z" w:author="Jan Groh">
        <w:r>
          <w:rPr>
            <w:rFonts w:ascii="Garamond Premier Pro Caption" w:hAnsi="Garamond Premier Pro Caption"/>
            <w:sz w:val="22"/>
            <w:szCs w:val="22"/>
            <w:rtl w:val="0"/>
            <w:lang w:val="de-DE"/>
          </w:rPr>
          <w:delText>Dir</w:delText>
        </w:r>
      </w:del>
      <w:del w:id="5852" w:date="2023-01-13T18:26:59Z" w:author="Jan Groh">
        <w:r>
          <w:rPr>
            <w:rFonts w:ascii="Garamond Premier Pro Caption" w:hAnsi="Garamond Premier Pro Caption" w:hint="default"/>
            <w:sz w:val="22"/>
            <w:szCs w:val="22"/>
            <w:rtl w:val="1"/>
          </w:rPr>
          <w:delText>’</w:delText>
        </w:r>
      </w:del>
      <w:del w:id="5853" w:date="2023-01-13T18:26:59Z" w:author="Jan Groh">
        <w:r>
          <w:rPr>
            <w:rFonts w:ascii="Garamond Premier Pro Caption" w:hAnsi="Garamond Premier Pro Caption"/>
            <w:sz w:val="22"/>
            <w:szCs w:val="22"/>
            <w:rtl w:val="0"/>
            <w:lang w:val="de-DE"/>
          </w:rPr>
          <w:delText>s im Gro</w:delText>
        </w:r>
      </w:del>
      <w:del w:id="5854" w:date="2023-01-13T18:26:59Z" w:author="Jan Groh">
        <w:r>
          <w:rPr>
            <w:rFonts w:ascii="Garamond Premier Pro Caption" w:hAnsi="Garamond Premier Pro Caption" w:hint="default"/>
            <w:sz w:val="22"/>
            <w:szCs w:val="22"/>
            <w:rtl w:val="0"/>
            <w:lang w:val="de-DE"/>
          </w:rPr>
          <w:delText>ß</w:delText>
        </w:r>
      </w:del>
      <w:del w:id="5855" w:date="2023-01-13T18:26:59Z" w:author="Jan Groh">
        <w:r>
          <w:rPr>
            <w:rFonts w:ascii="Garamond Premier Pro Caption" w:hAnsi="Garamond Premier Pro Caption"/>
            <w:sz w:val="22"/>
            <w:szCs w:val="22"/>
            <w:rtl w:val="0"/>
            <w:lang w:val="de-DE"/>
          </w:rPr>
          <w:delText>en geht. Nun kannst Du Dir aber was zugute tun, wenn Du vernimmst, da</w:delText>
        </w:r>
      </w:del>
      <w:del w:id="5856" w:date="2023-01-13T18:26:59Z" w:author="Jan Groh">
        <w:r>
          <w:rPr>
            <w:rFonts w:ascii="Garamond Premier Pro Caption" w:hAnsi="Garamond Premier Pro Caption" w:hint="default"/>
            <w:sz w:val="22"/>
            <w:szCs w:val="22"/>
            <w:rtl w:val="0"/>
            <w:lang w:val="de-DE"/>
          </w:rPr>
          <w:delText xml:space="preserve">ß </w:delText>
        </w:r>
      </w:del>
      <w:del w:id="5857" w:date="2023-01-13T18:26:59Z" w:author="Jan Groh">
        <w:r>
          <w:rPr>
            <w:rFonts w:ascii="Garamond Premier Pro Caption" w:hAnsi="Garamond Premier Pro Caption"/>
            <w:sz w:val="22"/>
            <w:szCs w:val="22"/>
            <w:rtl w:val="0"/>
            <w:lang w:val="de-DE"/>
          </w:rPr>
          <w:delText>in allen diesen Fastnachtsn</w:delText>
        </w:r>
      </w:del>
      <w:del w:id="5858" w:date="2023-01-13T18:26:59Z" w:author="Jan Groh">
        <w:r>
          <w:rPr>
            <w:rFonts w:ascii="Garamond Premier Pro Caption" w:hAnsi="Garamond Premier Pro Caption" w:hint="default"/>
            <w:sz w:val="22"/>
            <w:szCs w:val="22"/>
            <w:rtl w:val="0"/>
            <w:lang w:val="sv-SE"/>
          </w:rPr>
          <w:delText>ö</w:delText>
        </w:r>
      </w:del>
      <w:del w:id="5859" w:date="2023-01-13T18:26:59Z" w:author="Jan Groh">
        <w:r>
          <w:rPr>
            <w:rFonts w:ascii="Garamond Premier Pro Caption" w:hAnsi="Garamond Premier Pro Caption"/>
            <w:sz w:val="22"/>
            <w:szCs w:val="22"/>
            <w:rtl w:val="0"/>
            <w:lang w:val="de-DE"/>
          </w:rPr>
          <w:delText>ten Du immer als Hilfsheilige angerufen wirst; da es mir etwas wunderlich vorkam, da</w:delText>
        </w:r>
      </w:del>
      <w:del w:id="5860" w:date="2023-01-13T18:26:59Z" w:author="Jan Groh">
        <w:r>
          <w:rPr>
            <w:rFonts w:ascii="Garamond Premier Pro Caption" w:hAnsi="Garamond Premier Pro Caption" w:hint="default"/>
            <w:sz w:val="22"/>
            <w:szCs w:val="22"/>
            <w:rtl w:val="0"/>
            <w:lang w:val="de-DE"/>
          </w:rPr>
          <w:delText xml:space="preserve">ß </w:delText>
        </w:r>
      </w:del>
      <w:del w:id="5861" w:date="2023-01-13T18:26:59Z" w:author="Jan Groh">
        <w:r>
          <w:rPr>
            <w:rFonts w:ascii="Garamond Premier Pro Caption" w:hAnsi="Garamond Premier Pro Caption"/>
            <w:sz w:val="22"/>
            <w:szCs w:val="22"/>
            <w:rtl w:val="0"/>
            <w:lang w:val="de-DE"/>
          </w:rPr>
          <w:delText>Du auf einmal in den Geruch des Paradieses kommen solltest</w:delText>
        </w:r>
      </w:del>
      <w:del w:id="5862" w:date="2023-01-13T18:26:59Z" w:author="Jan Groh">
        <w:r>
          <w:rPr>
            <w:rFonts w:ascii="Garamond Premier Pro Caption" w:hAnsi="Garamond Premier Pro Caption"/>
            <w:sz w:val="22"/>
            <w:szCs w:val="22"/>
            <w:rtl w:val="0"/>
            <w:lang w:val="de-DE"/>
          </w:rPr>
          <w:delText>,</w:delText>
        </w:r>
      </w:del>
      <w:del w:id="5863" w:date="2023-01-13T18:26:59Z" w:author="Jan Groh">
        <w:r>
          <w:rPr>
            <w:rFonts w:ascii="Garamond Premier Pro Caption" w:hAnsi="Garamond Premier Pro Caption"/>
            <w:sz w:val="22"/>
            <w:szCs w:val="22"/>
            <w:rtl w:val="0"/>
            <w:lang w:val="de-DE"/>
          </w:rPr>
          <w:delText xml:space="preserve"> so hab ich mich nach Deinen Verdiensten genau erkundigt; sie bestehen, wenn es Dir noch nicht genau bekannt sein sollte, da</w:delText>
        </w:r>
      </w:del>
      <w:del w:id="5864" w:date="2023-01-13T18:26:59Z" w:author="Jan Groh">
        <w:r>
          <w:rPr>
            <w:rFonts w:ascii="Garamond Premier Pro Caption" w:hAnsi="Garamond Premier Pro Caption" w:hint="default"/>
            <w:sz w:val="22"/>
            <w:szCs w:val="22"/>
            <w:rtl w:val="0"/>
            <w:lang w:val="de-DE"/>
          </w:rPr>
          <w:delText xml:space="preserve">ß </w:delText>
        </w:r>
      </w:del>
      <w:del w:id="5865" w:date="2023-01-13T18:26:59Z" w:author="Jan Groh">
        <w:r>
          <w:rPr>
            <w:rFonts w:ascii="Garamond Premier Pro Caption" w:hAnsi="Garamond Premier Pro Caption"/>
            <w:sz w:val="22"/>
            <w:szCs w:val="22"/>
            <w:rtl w:val="0"/>
            <w:lang w:val="de-DE"/>
          </w:rPr>
          <w:delText>Du jedermann Deine Kleider, B</w:delText>
        </w:r>
      </w:del>
      <w:del w:id="5866" w:date="2023-01-13T18:26:59Z" w:author="Jan Groh">
        <w:r>
          <w:rPr>
            <w:rFonts w:ascii="Garamond Premier Pro Caption" w:hAnsi="Garamond Premier Pro Caption" w:hint="default"/>
            <w:sz w:val="22"/>
            <w:szCs w:val="22"/>
            <w:rtl w:val="0"/>
          </w:rPr>
          <w:delText>ä</w:delText>
        </w:r>
      </w:del>
      <w:del w:id="5867" w:date="2023-01-13T18:26:59Z" w:author="Jan Groh">
        <w:r>
          <w:rPr>
            <w:rFonts w:ascii="Garamond Premier Pro Caption" w:hAnsi="Garamond Premier Pro Caption"/>
            <w:sz w:val="22"/>
            <w:szCs w:val="22"/>
            <w:rtl w:val="0"/>
            <w:lang w:val="de-DE"/>
          </w:rPr>
          <w:delText>nder und Blumen borgst und zuletzt mit der schlechtesten Maske vorlieb nimmst. Da nun dies von jeher der Weg war, kanonisiert zu werden, so w</w:delText>
        </w:r>
      </w:del>
      <w:del w:id="5868" w:date="2023-01-13T18:26:59Z" w:author="Jan Groh">
        <w:r>
          <w:rPr>
            <w:rFonts w:ascii="Garamond Premier Pro Caption" w:hAnsi="Garamond Premier Pro Caption" w:hint="default"/>
            <w:sz w:val="22"/>
            <w:szCs w:val="22"/>
            <w:rtl w:val="0"/>
          </w:rPr>
          <w:delText>ü</w:delText>
        </w:r>
      </w:del>
      <w:del w:id="5869" w:date="2023-01-13T18:26:59Z" w:author="Jan Groh">
        <w:r>
          <w:rPr>
            <w:rFonts w:ascii="Garamond Premier Pro Caption" w:hAnsi="Garamond Premier Pro Caption"/>
            <w:sz w:val="22"/>
            <w:szCs w:val="22"/>
            <w:rtl w:val="0"/>
            <w:lang w:val="de-DE"/>
          </w:rPr>
          <w:delText>rde ich Dir zu solcher geistlichen Standeserh</w:delText>
        </w:r>
      </w:del>
      <w:del w:id="5870" w:date="2023-01-13T18:26:59Z" w:author="Jan Groh">
        <w:r>
          <w:rPr>
            <w:rFonts w:ascii="Garamond Premier Pro Caption" w:hAnsi="Garamond Premier Pro Caption" w:hint="default"/>
            <w:sz w:val="22"/>
            <w:szCs w:val="22"/>
            <w:rtl w:val="0"/>
            <w:lang w:val="sv-SE"/>
          </w:rPr>
          <w:delText>ö</w:delText>
        </w:r>
      </w:del>
      <w:del w:id="5871" w:date="2023-01-13T18:26:59Z" w:author="Jan Groh">
        <w:r>
          <w:rPr>
            <w:rFonts w:ascii="Garamond Premier Pro Caption" w:hAnsi="Garamond Premier Pro Caption"/>
            <w:sz w:val="22"/>
            <w:szCs w:val="22"/>
            <w:rtl w:val="0"/>
            <w:lang w:val="de-DE"/>
          </w:rPr>
          <w:delText>hung</w:delText>
        </w:r>
      </w:del>
      <w:del w:id="5872" w:date="2023-01-13T18:26:59Z" w:author="Jan Groh">
        <w:r>
          <w:rPr>
            <w:rFonts w:ascii="Garamond Premier Pro Caption" w:hAnsi="Garamond Premier Pro Caption"/>
            <w:sz w:val="22"/>
            <w:szCs w:val="22"/>
            <w:rtl w:val="0"/>
            <w:lang w:val="de-DE"/>
          </w:rPr>
          <w:delText xml:space="preserve"> </w:delText>
        </w:r>
      </w:del>
      <w:del w:id="5873" w:date="2023-01-13T18:26:59Z" w:author="Jan Groh">
        <w:r>
          <w:rPr>
            <w:rFonts w:ascii="Garamond Premier Pro Caption" w:hAnsi="Garamond Premier Pro Caption"/>
            <w:sz w:val="22"/>
            <w:szCs w:val="22"/>
            <w:rtl w:val="0"/>
          </w:rPr>
          <w:delText>Gl</w:delText>
        </w:r>
      </w:del>
      <w:del w:id="5874" w:date="2023-01-13T18:26:59Z" w:author="Jan Groh">
        <w:r>
          <w:rPr>
            <w:rFonts w:ascii="Garamond Premier Pro Caption" w:hAnsi="Garamond Premier Pro Caption" w:hint="default"/>
            <w:sz w:val="22"/>
            <w:szCs w:val="22"/>
            <w:rtl w:val="0"/>
          </w:rPr>
          <w:delText>ü</w:delText>
        </w:r>
      </w:del>
      <w:del w:id="5875" w:date="2023-01-13T18:26:59Z" w:author="Jan Groh">
        <w:r>
          <w:rPr>
            <w:rFonts w:ascii="Garamond Premier Pro Caption" w:hAnsi="Garamond Premier Pro Caption"/>
            <w:sz w:val="22"/>
            <w:szCs w:val="22"/>
            <w:rtl w:val="0"/>
            <w:lang w:val="en-US"/>
          </w:rPr>
          <w:delText>ck w</w:delText>
        </w:r>
      </w:del>
      <w:del w:id="5876" w:date="2023-01-13T18:26:59Z" w:author="Jan Groh">
        <w:r>
          <w:rPr>
            <w:rFonts w:ascii="Garamond Premier Pro Caption" w:hAnsi="Garamond Premier Pro Caption" w:hint="default"/>
            <w:sz w:val="22"/>
            <w:szCs w:val="22"/>
            <w:rtl w:val="0"/>
          </w:rPr>
          <w:delText>ü</w:delText>
        </w:r>
      </w:del>
      <w:del w:id="5877" w:date="2023-01-13T18:26:59Z" w:author="Jan Groh">
        <w:r>
          <w:rPr>
            <w:rFonts w:ascii="Garamond Premier Pro Caption" w:hAnsi="Garamond Premier Pro Caption"/>
            <w:sz w:val="22"/>
            <w:szCs w:val="22"/>
            <w:rtl w:val="0"/>
            <w:lang w:val="de-DE"/>
          </w:rPr>
          <w:delText>nschen, wenn Du nicht jetzt in Berlin f</w:delText>
        </w:r>
      </w:del>
      <w:del w:id="5878" w:date="2023-01-13T18:26:59Z" w:author="Jan Groh">
        <w:r>
          <w:rPr>
            <w:rFonts w:ascii="Garamond Premier Pro Caption" w:hAnsi="Garamond Premier Pro Caption" w:hint="default"/>
            <w:sz w:val="22"/>
            <w:szCs w:val="22"/>
            <w:rtl w:val="0"/>
          </w:rPr>
          <w:delText>ü</w:delText>
        </w:r>
      </w:del>
      <w:del w:id="5879" w:date="2023-01-13T18:26:59Z" w:author="Jan Groh">
        <w:r>
          <w:rPr>
            <w:rFonts w:ascii="Garamond Premier Pro Caption" w:hAnsi="Garamond Premier Pro Caption"/>
            <w:sz w:val="22"/>
            <w:szCs w:val="22"/>
            <w:rtl w:val="0"/>
            <w:lang w:val="de-DE"/>
          </w:rPr>
          <w:delText>r alles weimarische Entbehren Deinen Erdenlohn dahinn</w:delText>
        </w:r>
      </w:del>
      <w:del w:id="5880" w:date="2023-01-13T18:26:59Z" w:author="Jan Groh">
        <w:r>
          <w:rPr>
            <w:rFonts w:ascii="Garamond Premier Pro Caption" w:hAnsi="Garamond Premier Pro Caption" w:hint="default"/>
            <w:sz w:val="22"/>
            <w:szCs w:val="22"/>
            <w:rtl w:val="0"/>
          </w:rPr>
          <w:delText>ä</w:delText>
        </w:r>
      </w:del>
      <w:del w:id="5881" w:date="2023-01-13T18:26:59Z" w:author="Jan Groh">
        <w:r>
          <w:rPr>
            <w:rFonts w:ascii="Garamond Premier Pro Caption" w:hAnsi="Garamond Premier Pro Caption"/>
            <w:sz w:val="22"/>
            <w:szCs w:val="22"/>
            <w:rtl w:val="0"/>
          </w:rPr>
          <w:delText>hmest.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8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84" w:date="2023-01-13T18:26:59Z" w:author="Jan Groh"/>
          <w:rFonts w:ascii="Garamond Premier Pro Italic" w:cs="Garamond Premier Pro Italic" w:hAnsi="Garamond Premier Pro Italic" w:eastAsia="Garamond Premier Pro Italic"/>
          <w:sz w:val="22"/>
          <w:szCs w:val="22"/>
        </w:rPr>
      </w:pPr>
      <w:del w:id="5885" w:date="2023-01-13T18:26:59Z" w:author="Jan Groh">
        <w:r>
          <w:rPr>
            <w:rFonts w:ascii="Garamond Premier Pro Italic" w:hAnsi="Garamond Premier Pro Italic"/>
            <w:sz w:val="22"/>
            <w:szCs w:val="22"/>
            <w:rtl w:val="0"/>
            <w:lang w:val="de-DE"/>
          </w:rPr>
          <w:delText>Aus Augusts Tagebuch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86" w:date="2023-01-13T18:26:59Z" w:author="Jan Groh"/>
          <w:rFonts w:ascii="Garamond Premier Pro Italic" w:cs="Garamond Premier Pro Italic" w:hAnsi="Garamond Premier Pro Italic" w:eastAsia="Garamond Premier Pro Italic"/>
          <w:sz w:val="22"/>
          <w:szCs w:val="22"/>
        </w:rPr>
      </w:pPr>
      <w:del w:id="5887" w:date="2023-01-13T18:26:59Z" w:author="Jan Groh">
        <w:r>
          <w:rPr>
            <w:rFonts w:ascii="Garamond Premier Pro Italic" w:hAnsi="Garamond Premier Pro Italic"/>
            <w:sz w:val="22"/>
            <w:szCs w:val="22"/>
            <w:rtl w:val="0"/>
            <w:lang w:val="en-US"/>
          </w:rPr>
          <w:delText>Den 6. Februar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88" w:date="2023-01-13T18:26:59Z" w:author="Jan Groh"/>
          <w:rFonts w:ascii="Garamond Premier Pro Caption" w:cs="Garamond Premier Pro Caption" w:hAnsi="Garamond Premier Pro Caption" w:eastAsia="Garamond Premier Pro Caption"/>
          <w:sz w:val="22"/>
          <w:szCs w:val="22"/>
        </w:rPr>
      </w:pPr>
      <w:del w:id="5889" w:date="2023-01-13T18:26:59Z" w:author="Jan Groh">
        <w:r>
          <w:rPr>
            <w:rFonts w:ascii="Garamond Premier Pro Caption" w:hAnsi="Garamond Premier Pro Caption"/>
            <w:sz w:val="22"/>
            <w:szCs w:val="22"/>
            <w:rtl w:val="0"/>
          </w:rPr>
          <w:delText>Fr</w:delText>
        </w:r>
      </w:del>
      <w:del w:id="5890" w:date="2023-01-13T18:26:59Z" w:author="Jan Groh">
        <w:r>
          <w:rPr>
            <w:rFonts w:ascii="Garamond Premier Pro Caption" w:hAnsi="Garamond Premier Pro Caption" w:hint="default"/>
            <w:sz w:val="22"/>
            <w:szCs w:val="22"/>
            <w:rtl w:val="0"/>
          </w:rPr>
          <w:delText>ü</w:delText>
        </w:r>
      </w:del>
      <w:del w:id="5891" w:date="2023-01-13T18:26:59Z" w:author="Jan Groh">
        <w:r>
          <w:rPr>
            <w:rFonts w:ascii="Garamond Premier Pro Caption" w:hAnsi="Garamond Premier Pro Caption"/>
            <w:sz w:val="22"/>
            <w:szCs w:val="22"/>
            <w:rtl w:val="0"/>
            <w:lang w:val="de-DE"/>
          </w:rPr>
          <w:delText>h sieben Uhr erhielt ich Deinen und Heinrichs</w:delText>
        </w:r>
      </w:del>
      <w:del w:id="5892" w:date="2023-01-13T18:26:59Z" w:author="Jan Groh">
        <w:r>
          <w:rPr>
            <w:rFonts w:ascii="Garamond Premier Pro Caption" w:cs="Garamond Premier Pro Caption" w:hAnsi="Garamond Premier Pro Caption" w:eastAsia="Garamond Premier Pro Caption"/>
            <w:sz w:val="22"/>
            <w:szCs w:val="22"/>
            <w:vertAlign w:val="superscript"/>
          </w:rPr>
          <w:footnoteReference w:id="118"/>
        </w:r>
      </w:del>
      <w:del w:id="5893" w:date="2023-01-13T18:26:59Z" w:author="Jan Groh">
        <w:r>
          <w:rPr>
            <w:rFonts w:ascii="Garamond Premier Pro Caption" w:hAnsi="Garamond Premier Pro Caption"/>
            <w:sz w:val="22"/>
            <w:szCs w:val="22"/>
            <w:rtl w:val="0"/>
            <w:lang w:val="de-DE"/>
          </w:rPr>
          <w:delText xml:space="preserve"> Brief </w:delText>
        </w:r>
      </w:del>
      <w:del w:id="5894" w:date="2023-01-13T18:26:59Z" w:author="Jan Groh">
        <w:r>
          <w:rPr>
            <w:rFonts w:ascii="Garamond Premier Pro Caption" w:hAnsi="Garamond Premier Pro Caption" w:hint="default"/>
            <w:sz w:val="22"/>
            <w:szCs w:val="22"/>
            <w:rtl w:val="0"/>
          </w:rPr>
          <w:delText>ü</w:delText>
        </w:r>
      </w:del>
      <w:del w:id="5895" w:date="2023-01-13T18:26:59Z" w:author="Jan Groh">
        <w:r>
          <w:rPr>
            <w:rFonts w:ascii="Garamond Premier Pro Caption" w:hAnsi="Garamond Premier Pro Caption"/>
            <w:sz w:val="22"/>
            <w:szCs w:val="22"/>
            <w:rtl w:val="0"/>
            <w:lang w:val="de-DE"/>
          </w:rPr>
          <w:delText>ber den unangenehmen Vorfall und will jetzt einiges dar</w:delText>
        </w:r>
      </w:del>
      <w:del w:id="5896" w:date="2023-01-13T18:26:59Z" w:author="Jan Groh">
        <w:r>
          <w:rPr>
            <w:rFonts w:ascii="Garamond Premier Pro Caption" w:hAnsi="Garamond Premier Pro Caption" w:hint="default"/>
            <w:sz w:val="22"/>
            <w:szCs w:val="22"/>
            <w:rtl w:val="0"/>
          </w:rPr>
          <w:delText>ü</w:delText>
        </w:r>
      </w:del>
      <w:del w:id="5897" w:date="2023-01-13T18:26:59Z" w:author="Jan Groh">
        <w:r>
          <w:rPr>
            <w:rFonts w:ascii="Garamond Premier Pro Caption" w:hAnsi="Garamond Premier Pro Caption"/>
            <w:sz w:val="22"/>
            <w:szCs w:val="22"/>
            <w:rtl w:val="0"/>
            <w:lang w:val="de-DE"/>
          </w:rPr>
          <w:delText>ber schreiben: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898" w:date="2023-01-13T18:26:59Z" w:author="Jan Groh"/>
          <w:rFonts w:ascii="Garamond Premier Pro Caption" w:cs="Garamond Premier Pro Caption" w:hAnsi="Garamond Premier Pro Caption" w:eastAsia="Garamond Premier Pro Caption"/>
          <w:sz w:val="22"/>
          <w:szCs w:val="22"/>
        </w:rPr>
      </w:pPr>
      <w:del w:id="5899" w:date="2023-01-13T18:26:59Z" w:author="Jan Groh">
        <w:r>
          <w:rPr>
            <w:rFonts w:ascii="Garamond Premier Pro Caption" w:hAnsi="Garamond Premier Pro Caption"/>
            <w:sz w:val="22"/>
            <w:szCs w:val="22"/>
            <w:rtl w:val="0"/>
          </w:rPr>
          <w:delText>1. da</w:delText>
        </w:r>
      </w:del>
      <w:del w:id="5900" w:date="2023-01-13T18:26:59Z" w:author="Jan Groh">
        <w:r>
          <w:rPr>
            <w:rFonts w:ascii="Garamond Premier Pro Caption" w:hAnsi="Garamond Premier Pro Caption" w:hint="default"/>
            <w:sz w:val="22"/>
            <w:szCs w:val="22"/>
            <w:rtl w:val="0"/>
            <w:lang w:val="de-DE"/>
          </w:rPr>
          <w:delText xml:space="preserve">ß </w:delText>
        </w:r>
      </w:del>
      <w:del w:id="5901" w:date="2023-01-13T18:26:59Z" w:author="Jan Groh">
        <w:r>
          <w:rPr>
            <w:rFonts w:ascii="Garamond Premier Pro Caption" w:hAnsi="Garamond Premier Pro Caption"/>
            <w:sz w:val="22"/>
            <w:szCs w:val="22"/>
            <w:rtl w:val="0"/>
            <w:lang w:val="de-DE"/>
          </w:rPr>
          <w:delText xml:space="preserve">ich </w:delText>
        </w:r>
      </w:del>
      <w:del w:id="5902" w:date="2023-01-13T18:26:59Z" w:author="Jan Groh">
        <w:r>
          <w:rPr>
            <w:rFonts w:ascii="Garamond Premier Pro Caption" w:hAnsi="Garamond Premier Pro Caption" w:hint="default"/>
            <w:sz w:val="22"/>
            <w:szCs w:val="22"/>
            <w:rtl w:val="0"/>
          </w:rPr>
          <w:delText>ü</w:delText>
        </w:r>
      </w:del>
      <w:del w:id="5903" w:date="2023-01-13T18:26:59Z" w:author="Jan Groh">
        <w:r>
          <w:rPr>
            <w:rFonts w:ascii="Garamond Premier Pro Caption" w:hAnsi="Garamond Premier Pro Caption"/>
            <w:sz w:val="22"/>
            <w:szCs w:val="22"/>
            <w:rtl w:val="0"/>
            <w:lang w:val="de-DE"/>
          </w:rPr>
          <w:delText>ber Dein Verh</w:delText>
        </w:r>
      </w:del>
      <w:del w:id="5904" w:date="2023-01-13T18:26:59Z" w:author="Jan Groh">
        <w:r>
          <w:rPr>
            <w:rFonts w:ascii="Garamond Premier Pro Caption" w:hAnsi="Garamond Premier Pro Caption" w:hint="default"/>
            <w:sz w:val="22"/>
            <w:szCs w:val="22"/>
            <w:rtl w:val="0"/>
          </w:rPr>
          <w:delText>ä</w:delText>
        </w:r>
      </w:del>
      <w:del w:id="5905" w:date="2023-01-13T18:26:59Z" w:author="Jan Groh">
        <w:r>
          <w:rPr>
            <w:rFonts w:ascii="Garamond Premier Pro Caption" w:hAnsi="Garamond Premier Pro Caption"/>
            <w:sz w:val="22"/>
            <w:szCs w:val="22"/>
            <w:rtl w:val="0"/>
            <w:lang w:val="de-DE"/>
          </w:rPr>
          <w:delText>ltnis mit Sterling auch jetzt nicht anders denke wie sonst und ich in dieser Hinsicht weder Verteidigung noch</w:delText>
        </w:r>
      </w:del>
      <w:del w:id="5906" w:date="2023-01-13T18:26:59Z" w:author="Jan Groh">
        <w:r>
          <w:rPr>
            <w:rFonts w:ascii="Garamond Premier Pro Caption" w:hAnsi="Garamond Premier Pro Caption"/>
            <w:sz w:val="22"/>
            <w:szCs w:val="22"/>
            <w:rtl w:val="0"/>
            <w:lang w:val="de-DE"/>
          </w:rPr>
          <w:delText xml:space="preserve"> </w:delText>
        </w:r>
      </w:del>
      <w:del w:id="5907" w:date="2023-01-13T18:26:59Z" w:author="Jan Groh">
        <w:r>
          <w:rPr>
            <w:rFonts w:ascii="Garamond Premier Pro Caption" w:hAnsi="Garamond Premier Pro Caption"/>
            <w:sz w:val="22"/>
            <w:szCs w:val="22"/>
            <w:rtl w:val="0"/>
            <w:lang w:val="de-DE"/>
          </w:rPr>
          <w:delText>Aufkl</w:delText>
        </w:r>
      </w:del>
      <w:del w:id="5908" w:date="2023-01-13T18:26:59Z" w:author="Jan Groh">
        <w:r>
          <w:rPr>
            <w:rFonts w:ascii="Garamond Premier Pro Caption" w:hAnsi="Garamond Premier Pro Caption" w:hint="default"/>
            <w:sz w:val="22"/>
            <w:szCs w:val="22"/>
            <w:rtl w:val="0"/>
          </w:rPr>
          <w:delText>ä</w:delText>
        </w:r>
      </w:del>
      <w:del w:id="5909" w:date="2023-01-13T18:26:59Z" w:author="Jan Groh">
        <w:r>
          <w:rPr>
            <w:rFonts w:ascii="Garamond Premier Pro Caption" w:hAnsi="Garamond Premier Pro Caption"/>
            <w:sz w:val="22"/>
            <w:szCs w:val="22"/>
            <w:rtl w:val="0"/>
            <w:lang w:val="de-DE"/>
          </w:rPr>
          <w:delText>rung verlange;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10" w:date="2023-01-13T18:26:59Z" w:author="Jan Groh"/>
          <w:rFonts w:ascii="Garamond Premier Pro Caption" w:cs="Garamond Premier Pro Caption" w:hAnsi="Garamond Premier Pro Caption" w:eastAsia="Garamond Premier Pro Caption"/>
          <w:sz w:val="22"/>
          <w:szCs w:val="22"/>
        </w:rPr>
      </w:pPr>
      <w:del w:id="5911" w:date="2023-01-13T18:26:59Z" w:author="Jan Groh">
        <w:r>
          <w:rPr>
            <w:rFonts w:ascii="Arial Unicode MS" w:cs="Arial Unicode MS" w:hAnsi="Arial Unicode MS" w:eastAsia="Arial Unicode MS"/>
            <w:b w:val="0"/>
            <w:bCs w:val="0"/>
            <w:i w:val="0"/>
            <w:iCs w:val="0"/>
            <w:sz w:val="22"/>
            <w:szCs w:val="22"/>
            <w:rtl w:val="0"/>
          </w:rPr>
          <w:delText>﻿﻿﻿</w:delText>
        </w:r>
      </w:del>
      <w:del w:id="5912" w:date="2023-01-13T18:26:59Z" w:author="Jan Groh">
        <w:r>
          <w:rPr>
            <w:rFonts w:ascii="Garamond Premier Pro Caption" w:hAnsi="Garamond Premier Pro Caption"/>
            <w:sz w:val="22"/>
            <w:szCs w:val="22"/>
            <w:rtl w:val="0"/>
            <w:lang w:val="de-DE"/>
          </w:rPr>
          <w:delText xml:space="preserve">2. </w:delText>
        </w:r>
      </w:del>
      <w:del w:id="5913" w:date="2023-01-13T18:26:59Z" w:author="Jan Groh">
        <w:r>
          <w:rPr>
            <w:rFonts w:ascii="Garamond Premier Pro Caption" w:hAnsi="Garamond Premier Pro Caption"/>
            <w:sz w:val="22"/>
            <w:szCs w:val="22"/>
            <w:rtl w:val="0"/>
          </w:rPr>
          <w:delText>da</w:delText>
        </w:r>
      </w:del>
      <w:del w:id="5914" w:date="2023-01-13T18:26:59Z" w:author="Jan Groh">
        <w:r>
          <w:rPr>
            <w:rFonts w:ascii="Garamond Premier Pro Caption" w:hAnsi="Garamond Premier Pro Caption" w:hint="default"/>
            <w:sz w:val="22"/>
            <w:szCs w:val="22"/>
            <w:rtl w:val="0"/>
            <w:lang w:val="de-DE"/>
          </w:rPr>
          <w:delText xml:space="preserve">ß </w:delText>
        </w:r>
      </w:del>
      <w:del w:id="5915" w:date="2023-01-13T18:26:59Z" w:author="Jan Groh">
        <w:r>
          <w:rPr>
            <w:rFonts w:ascii="Garamond Premier Pro Caption" w:hAnsi="Garamond Premier Pro Caption"/>
            <w:sz w:val="22"/>
            <w:szCs w:val="22"/>
            <w:rtl w:val="0"/>
            <w:lang w:val="de-DE"/>
          </w:rPr>
          <w:delText>mich aber diese Angelegenheit in dem Ma</w:delText>
        </w:r>
      </w:del>
      <w:del w:id="5916" w:date="2023-01-13T18:26:59Z" w:author="Jan Groh">
        <w:r>
          <w:rPr>
            <w:rFonts w:ascii="Garamond Premier Pro Caption" w:hAnsi="Garamond Premier Pro Caption" w:hint="default"/>
            <w:sz w:val="22"/>
            <w:szCs w:val="22"/>
            <w:rtl w:val="0"/>
            <w:lang w:val="de-DE"/>
          </w:rPr>
          <w:delText>ß</w:delText>
        </w:r>
      </w:del>
      <w:del w:id="5917" w:date="2023-01-13T18:26:59Z" w:author="Jan Groh">
        <w:r>
          <w:rPr>
            <w:rFonts w:ascii="Garamond Premier Pro Caption" w:hAnsi="Garamond Premier Pro Caption"/>
            <w:sz w:val="22"/>
            <w:szCs w:val="22"/>
            <w:rtl w:val="0"/>
            <w:lang w:val="de-DE"/>
          </w:rPr>
          <w:delText>e, wie sie Sterling nahm, sehr ergriff und im ersten Augenblick erstarrte; weswegen ich auch nicht selbst schrieb;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18" w:date="2023-01-13T18:26:59Z" w:author="Jan Groh"/>
          <w:rFonts w:ascii="Garamond Premier Pro Caption" w:cs="Garamond Premier Pro Caption" w:hAnsi="Garamond Premier Pro Caption" w:eastAsia="Garamond Premier Pro Caption"/>
          <w:sz w:val="22"/>
          <w:szCs w:val="22"/>
        </w:rPr>
      </w:pPr>
      <w:del w:id="5919" w:date="2023-01-13T18:26:59Z" w:author="Jan Groh">
        <w:r>
          <w:rPr>
            <w:rFonts w:ascii="Garamond Premier Pro Caption" w:hAnsi="Garamond Premier Pro Caption"/>
            <w:sz w:val="22"/>
            <w:szCs w:val="22"/>
            <w:rtl w:val="0"/>
            <w:lang w:val="de-DE"/>
          </w:rPr>
          <w:delText xml:space="preserve">3. </w:delText>
        </w:r>
      </w:del>
      <w:del w:id="5920" w:date="2023-01-13T18:26:59Z" w:author="Jan Groh">
        <w:r>
          <w:rPr>
            <w:rFonts w:ascii="Arial Unicode MS" w:cs="Arial Unicode MS" w:hAnsi="Arial Unicode MS" w:eastAsia="Arial Unicode MS"/>
            <w:b w:val="0"/>
            <w:bCs w:val="0"/>
            <w:i w:val="0"/>
            <w:iCs w:val="0"/>
            <w:sz w:val="22"/>
            <w:szCs w:val="22"/>
            <w:rtl w:val="0"/>
          </w:rPr>
          <w:delText>﻿﻿﻿</w:delText>
        </w:r>
      </w:del>
      <w:del w:id="5921" w:date="2023-01-13T18:26:59Z" w:author="Jan Groh">
        <w:r>
          <w:rPr>
            <w:rFonts w:ascii="Garamond Premier Pro Caption" w:hAnsi="Garamond Premier Pro Caption"/>
            <w:sz w:val="22"/>
            <w:szCs w:val="22"/>
            <w:rtl w:val="0"/>
          </w:rPr>
          <w:delText>da</w:delText>
        </w:r>
      </w:del>
      <w:del w:id="5922" w:date="2023-01-13T18:26:59Z" w:author="Jan Groh">
        <w:r>
          <w:rPr>
            <w:rFonts w:ascii="Garamond Premier Pro Caption" w:hAnsi="Garamond Premier Pro Caption" w:hint="default"/>
            <w:sz w:val="22"/>
            <w:szCs w:val="22"/>
            <w:rtl w:val="0"/>
            <w:lang w:val="de-DE"/>
          </w:rPr>
          <w:delText xml:space="preserve">ß </w:delText>
        </w:r>
      </w:del>
      <w:del w:id="5923" w:date="2023-01-13T18:26:59Z" w:author="Jan Groh">
        <w:r>
          <w:rPr>
            <w:rFonts w:ascii="Garamond Premier Pro Caption" w:hAnsi="Garamond Premier Pro Caption"/>
            <w:sz w:val="22"/>
            <w:szCs w:val="22"/>
            <w:rtl w:val="0"/>
            <w:lang w:val="de-DE"/>
          </w:rPr>
          <w:delText>mein Verh</w:delText>
        </w:r>
      </w:del>
      <w:del w:id="5924" w:date="2023-01-13T18:26:59Z" w:author="Jan Groh">
        <w:r>
          <w:rPr>
            <w:rFonts w:ascii="Garamond Premier Pro Caption" w:hAnsi="Garamond Premier Pro Caption" w:hint="default"/>
            <w:sz w:val="22"/>
            <w:szCs w:val="22"/>
            <w:rtl w:val="0"/>
          </w:rPr>
          <w:delText>ä</w:delText>
        </w:r>
      </w:del>
      <w:del w:id="5925" w:date="2023-01-13T18:26:59Z" w:author="Jan Groh">
        <w:r>
          <w:rPr>
            <w:rFonts w:ascii="Garamond Premier Pro Caption" w:hAnsi="Garamond Premier Pro Caption"/>
            <w:sz w:val="22"/>
            <w:szCs w:val="22"/>
            <w:rtl w:val="0"/>
            <w:lang w:val="de-DE"/>
          </w:rPr>
          <w:delText>ltnis dasselbe mit Sterling ist wie sonst und ich</w:delText>
        </w:r>
      </w:del>
      <w:del w:id="5926" w:date="2023-01-13T18:26:59Z" w:author="Jan Groh">
        <w:r>
          <w:rPr>
            <w:rFonts w:ascii="Garamond Premier Pro Caption" w:hAnsi="Garamond Premier Pro Caption"/>
            <w:sz w:val="22"/>
            <w:szCs w:val="22"/>
            <w:rtl w:val="0"/>
            <w:lang w:val="de-DE"/>
          </w:rPr>
          <w:delText xml:space="preserve"> </w:delText>
        </w:r>
      </w:del>
      <w:del w:id="5927" w:date="2023-01-13T18:26:59Z" w:author="Jan Groh">
        <w:r>
          <w:rPr>
            <w:rFonts w:ascii="Garamond Premier Pro Caption" w:hAnsi="Garamond Premier Pro Caption"/>
            <w:sz w:val="22"/>
            <w:szCs w:val="22"/>
            <w:rtl w:val="0"/>
            <w:lang w:val="de-DE"/>
          </w:rPr>
          <w:delText>keine Ver</w:delText>
        </w:r>
      </w:del>
      <w:del w:id="5928" w:date="2023-01-13T18:26:59Z" w:author="Jan Groh">
        <w:r>
          <w:rPr>
            <w:rFonts w:ascii="Garamond Premier Pro Caption" w:hAnsi="Garamond Premier Pro Caption" w:hint="default"/>
            <w:sz w:val="22"/>
            <w:szCs w:val="22"/>
            <w:rtl w:val="0"/>
          </w:rPr>
          <w:delText>ä</w:delText>
        </w:r>
      </w:del>
      <w:del w:id="5929" w:date="2023-01-13T18:26:59Z" w:author="Jan Groh">
        <w:r>
          <w:rPr>
            <w:rFonts w:ascii="Garamond Premier Pro Caption" w:hAnsi="Garamond Premier Pro Caption"/>
            <w:sz w:val="22"/>
            <w:szCs w:val="22"/>
            <w:rtl w:val="0"/>
            <w:lang w:val="de-DE"/>
          </w:rPr>
          <w:delText>nderung habe finden k</w:delText>
        </w:r>
      </w:del>
      <w:del w:id="5930" w:date="2023-01-13T18:26:59Z" w:author="Jan Groh">
        <w:r>
          <w:rPr>
            <w:rFonts w:ascii="Garamond Premier Pro Caption" w:hAnsi="Garamond Premier Pro Caption" w:hint="default"/>
            <w:sz w:val="22"/>
            <w:szCs w:val="22"/>
            <w:rtl w:val="0"/>
            <w:lang w:val="sv-SE"/>
          </w:rPr>
          <w:delText>ö</w:delText>
        </w:r>
      </w:del>
      <w:del w:id="5931" w:date="2023-01-13T18:26:59Z" w:author="Jan Groh">
        <w:r>
          <w:rPr>
            <w:rFonts w:ascii="Garamond Premier Pro Caption" w:hAnsi="Garamond Premier Pro Caption"/>
            <w:sz w:val="22"/>
            <w:szCs w:val="22"/>
            <w:rtl w:val="0"/>
          </w:rPr>
          <w:delText>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32" w:date="2023-01-13T18:26:59Z" w:author="Jan Groh"/>
          <w:rFonts w:ascii="Garamond Premier Pro Caption" w:cs="Garamond Premier Pro Caption" w:hAnsi="Garamond Premier Pro Caption" w:eastAsia="Garamond Premier Pro Caption"/>
          <w:sz w:val="22"/>
          <w:szCs w:val="22"/>
        </w:rPr>
      </w:pPr>
      <w:del w:id="5933" w:date="2023-01-13T18:26:59Z" w:author="Jan Groh">
        <w:r>
          <w:rPr>
            <w:rFonts w:ascii="Garamond Premier Pro Caption" w:hAnsi="Garamond Premier Pro Caption"/>
            <w:sz w:val="22"/>
            <w:szCs w:val="22"/>
            <w:rtl w:val="0"/>
            <w:lang w:val="de-DE"/>
          </w:rPr>
          <w:delText>4. Nur Deine Reden und Benehmen gegen Heinrich konnten ihn verm</w:delText>
        </w:r>
      </w:del>
      <w:del w:id="5934" w:date="2023-01-13T18:26:59Z" w:author="Jan Groh">
        <w:r>
          <w:rPr>
            <w:rFonts w:ascii="Garamond Premier Pro Caption" w:hAnsi="Garamond Premier Pro Caption" w:hint="default"/>
            <w:sz w:val="22"/>
            <w:szCs w:val="22"/>
            <w:rtl w:val="0"/>
            <w:lang w:val="sv-SE"/>
          </w:rPr>
          <w:delText>ö</w:delText>
        </w:r>
      </w:del>
      <w:del w:id="5935" w:date="2023-01-13T18:26:59Z" w:author="Jan Groh">
        <w:r>
          <w:rPr>
            <w:rFonts w:ascii="Garamond Premier Pro Caption" w:hAnsi="Garamond Premier Pro Caption"/>
            <w:sz w:val="22"/>
            <w:szCs w:val="22"/>
            <w:rtl w:val="0"/>
            <w:lang w:val="de-DE"/>
          </w:rPr>
          <w:delText>gen, an Sterling so zu schreiben, wie er tat; da</w:delText>
        </w:r>
      </w:del>
      <w:del w:id="5936" w:date="2023-01-13T18:26:59Z" w:author="Jan Groh">
        <w:r>
          <w:rPr>
            <w:rFonts w:ascii="Garamond Premier Pro Caption" w:hAnsi="Garamond Premier Pro Caption" w:hint="default"/>
            <w:sz w:val="22"/>
            <w:szCs w:val="22"/>
            <w:rtl w:val="0"/>
            <w:lang w:val="de-DE"/>
          </w:rPr>
          <w:delText xml:space="preserve">ß </w:delText>
        </w:r>
      </w:del>
      <w:del w:id="5937" w:date="2023-01-13T18:26:59Z" w:author="Jan Groh">
        <w:r>
          <w:rPr>
            <w:rFonts w:ascii="Garamond Premier Pro Caption" w:hAnsi="Garamond Premier Pro Caption"/>
            <w:sz w:val="22"/>
            <w:szCs w:val="22"/>
            <w:rtl w:val="0"/>
            <w:lang w:val="de-DE"/>
          </w:rPr>
          <w:delText xml:space="preserve">also mit ein wenig Vorsicht von Deiner und mit mehr </w:delText>
        </w:r>
      </w:del>
      <w:del w:id="5938" w:date="2023-01-13T18:26:59Z" w:author="Jan Groh">
        <w:r>
          <w:rPr>
            <w:rFonts w:ascii="Garamond Premier Pro Caption" w:hAnsi="Garamond Premier Pro Caption" w:hint="default"/>
            <w:sz w:val="22"/>
            <w:szCs w:val="22"/>
            <w:rtl w:val="0"/>
            <w:lang w:val="de-DE"/>
          </w:rPr>
          <w:delText>Ü</w:delText>
        </w:r>
      </w:del>
      <w:del w:id="5939" w:date="2023-01-13T18:26:59Z" w:author="Jan Groh">
        <w:r>
          <w:rPr>
            <w:rFonts w:ascii="Garamond Premier Pro Caption" w:hAnsi="Garamond Premier Pro Caption"/>
            <w:sz w:val="22"/>
            <w:szCs w:val="22"/>
            <w:rtl w:val="0"/>
            <w:lang w:val="de-DE"/>
          </w:rPr>
          <w:delText>berlegung von Heinrichs Seite diese Angelegenheit, die uns alle tief ber</w:delText>
        </w:r>
      </w:del>
      <w:del w:id="5940" w:date="2023-01-13T18:26:59Z" w:author="Jan Groh">
        <w:r>
          <w:rPr>
            <w:rFonts w:ascii="Garamond Premier Pro Caption" w:hAnsi="Garamond Premier Pro Caption" w:hint="default"/>
            <w:sz w:val="22"/>
            <w:szCs w:val="22"/>
            <w:rtl w:val="0"/>
          </w:rPr>
          <w:delText>ü</w:delText>
        </w:r>
      </w:del>
      <w:del w:id="5941" w:date="2023-01-13T18:26:59Z" w:author="Jan Groh">
        <w:r>
          <w:rPr>
            <w:rFonts w:ascii="Garamond Premier Pro Caption" w:hAnsi="Garamond Premier Pro Caption"/>
            <w:sz w:val="22"/>
            <w:szCs w:val="22"/>
            <w:rtl w:val="0"/>
            <w:lang w:val="de-DE"/>
          </w:rPr>
          <w:delText>hrt, h</w:delText>
        </w:r>
      </w:del>
      <w:del w:id="5942" w:date="2023-01-13T18:26:59Z" w:author="Jan Groh">
        <w:r>
          <w:rPr>
            <w:rFonts w:ascii="Garamond Premier Pro Caption" w:hAnsi="Garamond Premier Pro Caption" w:hint="default"/>
            <w:sz w:val="22"/>
            <w:szCs w:val="22"/>
            <w:rtl w:val="0"/>
          </w:rPr>
          <w:delText>ä</w:delText>
        </w:r>
      </w:del>
      <w:del w:id="5943" w:date="2023-01-13T18:26:59Z" w:author="Jan Groh">
        <w:r>
          <w:rPr>
            <w:rFonts w:ascii="Garamond Premier Pro Caption" w:hAnsi="Garamond Premier Pro Caption"/>
            <w:sz w:val="22"/>
            <w:szCs w:val="22"/>
            <w:rtl w:val="0"/>
            <w:lang w:val="de-DE"/>
          </w:rPr>
          <w:delText>tte leicht vermieden werden k</w:delText>
        </w:r>
      </w:del>
      <w:del w:id="5944" w:date="2023-01-13T18:26:59Z" w:author="Jan Groh">
        <w:r>
          <w:rPr>
            <w:rFonts w:ascii="Garamond Premier Pro Caption" w:hAnsi="Garamond Premier Pro Caption" w:hint="default"/>
            <w:sz w:val="22"/>
            <w:szCs w:val="22"/>
            <w:rtl w:val="0"/>
            <w:lang w:val="sv-SE"/>
          </w:rPr>
          <w:delText>ö</w:delText>
        </w:r>
      </w:del>
      <w:del w:id="5945" w:date="2023-01-13T18:26:59Z" w:author="Jan Groh">
        <w:r>
          <w:rPr>
            <w:rFonts w:ascii="Garamond Premier Pro Caption" w:hAnsi="Garamond Premier Pro Caption"/>
            <w:sz w:val="22"/>
            <w:szCs w:val="22"/>
            <w:rtl w:val="0"/>
            <w:lang w:val="de-DE"/>
          </w:rPr>
          <w:delText xml:space="preserve">nnen. Einen Brief von der Mutter an Dich habe ich abgewendet, und </w:delText>
        </w:r>
      </w:del>
      <w:del w:id="5946" w:date="2023-01-13T18:26:59Z" w:author="Jan Groh">
        <w:r>
          <w:rPr>
            <w:rFonts w:ascii="Garamond Premier Pro Caption" w:hAnsi="Garamond Premier Pro Caption" w:hint="default"/>
            <w:sz w:val="22"/>
            <w:szCs w:val="22"/>
            <w:rtl w:val="0"/>
          </w:rPr>
          <w:delText>ü</w:delText>
        </w:r>
      </w:del>
      <w:del w:id="5947" w:date="2023-01-13T18:26:59Z" w:author="Jan Groh">
        <w:r>
          <w:rPr>
            <w:rFonts w:ascii="Garamond Premier Pro Caption" w:hAnsi="Garamond Premier Pro Caption"/>
            <w:sz w:val="22"/>
            <w:szCs w:val="22"/>
            <w:rtl w:val="0"/>
            <w:lang w:val="de-DE"/>
          </w:rPr>
          <w:delText>berhaupt mit derselben so gesprochen, wie ich zu denken gewohnt bin. Auch mu</w:delText>
        </w:r>
      </w:del>
      <w:del w:id="5948" w:date="2023-01-13T18:26:59Z" w:author="Jan Groh">
        <w:r>
          <w:rPr>
            <w:rFonts w:ascii="Garamond Premier Pro Caption" w:hAnsi="Garamond Premier Pro Caption" w:hint="default"/>
            <w:sz w:val="22"/>
            <w:szCs w:val="22"/>
            <w:rtl w:val="0"/>
            <w:lang w:val="de-DE"/>
          </w:rPr>
          <w:delText>ß</w:delText>
        </w:r>
      </w:del>
      <w:del w:id="5949" w:date="2023-01-13T18:26:59Z" w:author="Jan Groh">
        <w:r>
          <w:rPr>
            <w:rFonts w:ascii="Garamond Premier Pro Caption" w:hAnsi="Garamond Premier Pro Caption"/>
            <w:sz w:val="22"/>
            <w:szCs w:val="22"/>
            <w:rtl w:val="0"/>
            <w:lang w:val="de-DE"/>
          </w:rPr>
          <w:delText>te Dir die Fortsetzung meiner t</w:delText>
        </w:r>
      </w:del>
      <w:del w:id="5950" w:date="2023-01-13T18:26:59Z" w:author="Jan Groh">
        <w:r>
          <w:rPr>
            <w:rFonts w:ascii="Garamond Premier Pro Caption" w:hAnsi="Garamond Premier Pro Caption" w:hint="default"/>
            <w:sz w:val="22"/>
            <w:szCs w:val="22"/>
            <w:rtl w:val="0"/>
          </w:rPr>
          <w:delText>ä</w:delText>
        </w:r>
      </w:del>
      <w:del w:id="5951" w:date="2023-01-13T18:26:59Z" w:author="Jan Groh">
        <w:r>
          <w:rPr>
            <w:rFonts w:ascii="Garamond Premier Pro Caption" w:hAnsi="Garamond Premier Pro Caption"/>
            <w:sz w:val="22"/>
            <w:szCs w:val="22"/>
            <w:rtl w:val="0"/>
            <w:lang w:val="de-DE"/>
          </w:rPr>
          <w:delText>glichen Nachrichten Beweis sein, wie ich die Sache genommen und da</w:delText>
        </w:r>
      </w:del>
      <w:del w:id="5952" w:date="2023-01-13T18:26:59Z" w:author="Jan Groh">
        <w:r>
          <w:rPr>
            <w:rFonts w:ascii="Garamond Premier Pro Caption" w:hAnsi="Garamond Premier Pro Caption" w:hint="default"/>
            <w:sz w:val="22"/>
            <w:szCs w:val="22"/>
            <w:rtl w:val="0"/>
            <w:lang w:val="de-DE"/>
          </w:rPr>
          <w:delText xml:space="preserve">ß </w:delText>
        </w:r>
      </w:del>
      <w:del w:id="5953" w:date="2023-01-13T18:26:59Z" w:author="Jan Groh">
        <w:r>
          <w:rPr>
            <w:rFonts w:ascii="Garamond Premier Pro Caption" w:hAnsi="Garamond Premier Pro Caption"/>
            <w:sz w:val="22"/>
            <w:szCs w:val="22"/>
            <w:rtl w:val="0"/>
            <w:lang w:val="de-DE"/>
          </w:rPr>
          <w:delText>Dir Ulrike nur Vorsicht empfehlen konnte.</w:delText>
        </w:r>
      </w:del>
      <w:del w:id="5954" w:date="2023-01-13T18:26:59Z" w:author="Jan Groh">
        <w:r>
          <w:rPr>
            <w:rFonts w:ascii="Garamond Premier Pro Caption" w:hAnsi="Garamond Premier Pro Caption"/>
            <w:sz w:val="22"/>
            <w:szCs w:val="22"/>
            <w:rtl w:val="0"/>
            <w:lang w:val="de-DE"/>
          </w:rPr>
          <w:delText xml:space="preserve"> </w:delText>
        </w:r>
      </w:del>
      <w:del w:id="5955" w:date="2023-01-13T18:26:59Z" w:author="Jan Groh">
        <w:r>
          <w:rPr>
            <w:rFonts w:ascii="Garamond Premier Pro Caption" w:hAnsi="Garamond Premier Pro Caption"/>
            <w:sz w:val="22"/>
            <w:szCs w:val="22"/>
            <w:rtl w:val="0"/>
          </w:rPr>
          <w:delText>Da</w:delText>
        </w:r>
      </w:del>
      <w:del w:id="5956" w:date="2023-01-13T18:26:59Z" w:author="Jan Groh">
        <w:r>
          <w:rPr>
            <w:rFonts w:ascii="Garamond Premier Pro Caption" w:hAnsi="Garamond Premier Pro Caption" w:hint="default"/>
            <w:sz w:val="22"/>
            <w:szCs w:val="22"/>
            <w:rtl w:val="0"/>
            <w:lang w:val="de-DE"/>
          </w:rPr>
          <w:delText xml:space="preserve">ß </w:delText>
        </w:r>
      </w:del>
      <w:del w:id="5957" w:date="2023-01-13T18:26:59Z" w:author="Jan Groh">
        <w:r>
          <w:rPr>
            <w:rFonts w:ascii="Garamond Premier Pro Caption" w:hAnsi="Garamond Premier Pro Caption"/>
            <w:sz w:val="22"/>
            <w:szCs w:val="22"/>
            <w:rtl w:val="0"/>
            <w:lang w:val="de-DE"/>
          </w:rPr>
          <w:delText>Sterling eher gehe, wie er wollte, finde ich unpassend; man w</w:delText>
        </w:r>
      </w:del>
      <w:del w:id="5958" w:date="2023-01-13T18:26:59Z" w:author="Jan Groh">
        <w:r>
          <w:rPr>
            <w:rFonts w:ascii="Garamond Premier Pro Caption" w:hAnsi="Garamond Premier Pro Caption" w:hint="default"/>
            <w:sz w:val="22"/>
            <w:szCs w:val="22"/>
            <w:rtl w:val="0"/>
          </w:rPr>
          <w:delText>ü</w:delText>
        </w:r>
      </w:del>
      <w:del w:id="5959" w:date="2023-01-13T18:26:59Z" w:author="Jan Groh">
        <w:r>
          <w:rPr>
            <w:rFonts w:ascii="Garamond Premier Pro Caption" w:hAnsi="Garamond Premier Pro Caption"/>
            <w:sz w:val="22"/>
            <w:szCs w:val="22"/>
            <w:rtl w:val="0"/>
            <w:lang w:val="de-DE"/>
          </w:rPr>
          <w:delText>rde dadurch ihn glauben machen, da</w:delText>
        </w:r>
      </w:del>
      <w:del w:id="5960" w:date="2023-01-13T18:26:59Z" w:author="Jan Groh">
        <w:r>
          <w:rPr>
            <w:rFonts w:ascii="Garamond Premier Pro Caption" w:hAnsi="Garamond Premier Pro Caption" w:hint="default"/>
            <w:sz w:val="22"/>
            <w:szCs w:val="22"/>
            <w:rtl w:val="0"/>
            <w:lang w:val="de-DE"/>
          </w:rPr>
          <w:delText xml:space="preserve">ß </w:delText>
        </w:r>
      </w:del>
      <w:del w:id="5961" w:date="2023-01-13T18:26:59Z" w:author="Jan Groh">
        <w:r>
          <w:rPr>
            <w:rFonts w:ascii="Garamond Premier Pro Caption" w:hAnsi="Garamond Premier Pro Caption"/>
            <w:sz w:val="22"/>
            <w:szCs w:val="22"/>
            <w:rtl w:val="0"/>
            <w:lang w:val="de-DE"/>
          </w:rPr>
          <w:delText>er gef</w:delText>
        </w:r>
      </w:del>
      <w:del w:id="5962" w:date="2023-01-13T18:26:59Z" w:author="Jan Groh">
        <w:r>
          <w:rPr>
            <w:rFonts w:ascii="Garamond Premier Pro Caption" w:hAnsi="Garamond Premier Pro Caption" w:hint="default"/>
            <w:sz w:val="22"/>
            <w:szCs w:val="22"/>
            <w:rtl w:val="0"/>
          </w:rPr>
          <w:delText>ä</w:delText>
        </w:r>
      </w:del>
      <w:del w:id="5963" w:date="2023-01-13T18:26:59Z" w:author="Jan Groh">
        <w:r>
          <w:rPr>
            <w:rFonts w:ascii="Garamond Premier Pro Caption" w:hAnsi="Garamond Premier Pro Caption"/>
            <w:sz w:val="22"/>
            <w:szCs w:val="22"/>
            <w:rtl w:val="0"/>
            <w:lang w:val="de-DE"/>
          </w:rPr>
          <w:delText xml:space="preserve">hrlich sei. Nimm also diese Zeilen als eine Beruhigung; </w:delText>
        </w:r>
      </w:del>
      <w:del w:id="5964" w:date="2023-01-13T18:26:59Z" w:author="Jan Groh">
        <w:r>
          <w:rPr>
            <w:rFonts w:ascii="Garamond Premier Pro Caption" w:hAnsi="Garamond Premier Pro Caption" w:hint="default"/>
            <w:sz w:val="22"/>
            <w:szCs w:val="22"/>
            <w:rtl w:val="0"/>
          </w:rPr>
          <w:delText>ü</w:delText>
        </w:r>
      </w:del>
      <w:del w:id="5965" w:date="2023-01-13T18:26:59Z" w:author="Jan Groh">
        <w:r>
          <w:rPr>
            <w:rFonts w:ascii="Garamond Premier Pro Caption" w:hAnsi="Garamond Premier Pro Caption"/>
            <w:sz w:val="22"/>
            <w:szCs w:val="22"/>
            <w:rtl w:val="0"/>
            <w:lang w:val="de-DE"/>
          </w:rPr>
          <w:delText>bereile nichts, denn jeder Schritt, den Du jetzt tust, ist nicht zur</w:delText>
        </w:r>
      </w:del>
      <w:del w:id="5966" w:date="2023-01-13T18:26:59Z" w:author="Jan Groh">
        <w:r>
          <w:rPr>
            <w:rFonts w:ascii="Garamond Premier Pro Caption" w:hAnsi="Garamond Premier Pro Caption" w:hint="default"/>
            <w:sz w:val="22"/>
            <w:szCs w:val="22"/>
            <w:rtl w:val="0"/>
          </w:rPr>
          <w:delText>ü</w:delText>
        </w:r>
      </w:del>
      <w:del w:id="5967" w:date="2023-01-13T18:26:59Z" w:author="Jan Groh">
        <w:r>
          <w:rPr>
            <w:rFonts w:ascii="Garamond Premier Pro Caption" w:hAnsi="Garamond Premier Pro Caption"/>
            <w:sz w:val="22"/>
            <w:szCs w:val="22"/>
            <w:rtl w:val="0"/>
            <w:lang w:val="de-DE"/>
          </w:rPr>
          <w:delText>ckzutun</w:delText>
        </w:r>
      </w:del>
      <w:del w:id="5968"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69" w:date="2023-01-13T18:26:59Z" w:author="Jan Groh"/>
          <w:rFonts w:ascii="Garamond Premier Pro Caption" w:cs="Garamond Premier Pro Caption" w:hAnsi="Garamond Premier Pro Caption" w:eastAsia="Garamond Premier Pro Caption"/>
          <w:sz w:val="22"/>
          <w:szCs w:val="22"/>
        </w:rPr>
      </w:pPr>
      <w:del w:id="5970" w:date="2023-01-13T18:26:59Z" w:author="Jan Groh">
        <w:r>
          <w:rPr>
            <w:rFonts w:ascii="Garamond Premier Pro Caption" w:hAnsi="Garamond Premier Pro Caption"/>
            <w:sz w:val="22"/>
            <w:szCs w:val="22"/>
            <w:rtl w:val="0"/>
            <w:lang w:val="de-DE"/>
          </w:rPr>
          <w:delText>Lebe wohl und beruhige Dich</w:delText>
        </w:r>
      </w:del>
      <w:del w:id="5971"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72" w:date="2023-01-13T18:26:59Z" w:author="Jan Groh"/>
          <w:rFonts w:ascii="Garamond Premier Pro Italic" w:cs="Garamond Premier Pro Italic" w:hAnsi="Garamond Premier Pro Italic" w:eastAsia="Garamond Premier Pro Italic"/>
          <w:sz w:val="22"/>
          <w:szCs w:val="22"/>
        </w:rPr>
      </w:pPr>
      <w:del w:id="5973" w:date="2023-01-13T18:26:59Z" w:author="Jan Groh">
        <w:r>
          <w:rPr>
            <w:rFonts w:ascii="Garamond Premier Pro Italic" w:hAnsi="Garamond Premier Pro Italic"/>
            <w:sz w:val="22"/>
            <w:szCs w:val="22"/>
            <w:rtl w:val="0"/>
            <w:lang w:val="de-DE"/>
          </w:rPr>
          <w:delText>wie immer Dein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7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7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76" w:date="2023-01-13T18:26:59Z" w:author="Jan Groh"/>
          <w:rFonts w:ascii="Garamond Premier Pro Italic" w:cs="Garamond Premier Pro Italic" w:hAnsi="Garamond Premier Pro Italic" w:eastAsia="Garamond Premier Pro Italic"/>
          <w:sz w:val="22"/>
          <w:szCs w:val="22"/>
        </w:rPr>
      </w:pPr>
      <w:del w:id="5977" w:date="2023-01-13T18:26:59Z" w:author="Jan Groh">
        <w:r>
          <w:rPr>
            <w:rFonts w:ascii="Garamond Premier Pro Italic" w:hAnsi="Garamond Premier Pro Italic"/>
            <w:sz w:val="22"/>
            <w:szCs w:val="22"/>
            <w:rtl w:val="0"/>
            <w:lang w:val="en-US"/>
          </w:rPr>
          <w:delText>August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78" w:date="2023-01-13T18:26:59Z" w:author="Jan Groh"/>
          <w:rFonts w:ascii="Garamond Premier Pro Italic" w:cs="Garamond Premier Pro Italic" w:hAnsi="Garamond Premier Pro Italic" w:eastAsia="Garamond Premier Pro Italic"/>
          <w:sz w:val="22"/>
          <w:szCs w:val="22"/>
        </w:rPr>
      </w:pPr>
      <w:del w:id="5979" w:date="2023-01-13T18:26:59Z" w:author="Jan Groh">
        <w:r>
          <w:rPr>
            <w:rFonts w:ascii="Garamond Premier Pro Italic" w:hAnsi="Garamond Premier Pro Italic"/>
            <w:sz w:val="22"/>
            <w:szCs w:val="22"/>
            <w:rtl w:val="0"/>
            <w:lang w:val="en-US"/>
          </w:rPr>
          <w:delText>22. Februar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5980" w:date="2023-01-13T18:26:59Z" w:author="Jan Groh"/>
          <w:rFonts w:ascii="Garamond Premier Pro Caption" w:cs="Garamond Premier Pro Caption" w:hAnsi="Garamond Premier Pro Caption" w:eastAsia="Garamond Premier Pro Caption"/>
          <w:sz w:val="22"/>
          <w:szCs w:val="22"/>
        </w:rPr>
      </w:pPr>
      <w:del w:id="5981" w:date="2023-01-13T18:26:59Z" w:author="Jan Groh">
        <w:r>
          <w:rPr>
            <w:rFonts w:ascii="Garamond Premier Pro Caption" w:hAnsi="Garamond Premier Pro Caption"/>
            <w:sz w:val="22"/>
            <w:szCs w:val="22"/>
            <w:rtl w:val="0"/>
            <w:lang w:val="de-DE"/>
          </w:rPr>
          <w:delText>Da ich glaubte, da</w:delText>
        </w:r>
      </w:del>
      <w:del w:id="5982" w:date="2023-01-13T18:26:59Z" w:author="Jan Groh">
        <w:r>
          <w:rPr>
            <w:rFonts w:ascii="Garamond Premier Pro Caption" w:hAnsi="Garamond Premier Pro Caption" w:hint="default"/>
            <w:sz w:val="22"/>
            <w:szCs w:val="22"/>
            <w:rtl w:val="0"/>
            <w:lang w:val="de-DE"/>
          </w:rPr>
          <w:delText xml:space="preserve">ß </w:delText>
        </w:r>
      </w:del>
      <w:del w:id="5983" w:date="2023-01-13T18:26:59Z" w:author="Jan Groh">
        <w:r>
          <w:rPr>
            <w:rFonts w:ascii="Garamond Premier Pro Caption" w:hAnsi="Garamond Premier Pro Caption"/>
            <w:sz w:val="22"/>
            <w:szCs w:val="22"/>
            <w:rtl w:val="0"/>
            <w:lang w:val="de-DE"/>
          </w:rPr>
          <w:delText>Du den 22. Februar von Berlin abreisen w</w:delText>
        </w:r>
      </w:del>
      <w:del w:id="5984" w:date="2023-01-13T18:26:59Z" w:author="Jan Groh">
        <w:r>
          <w:rPr>
            <w:rFonts w:ascii="Garamond Premier Pro Caption" w:hAnsi="Garamond Premier Pro Caption" w:hint="default"/>
            <w:sz w:val="22"/>
            <w:szCs w:val="22"/>
            <w:rtl w:val="0"/>
          </w:rPr>
          <w:delText>ü</w:delText>
        </w:r>
      </w:del>
      <w:del w:id="5985" w:date="2023-01-13T18:26:59Z" w:author="Jan Groh">
        <w:r>
          <w:rPr>
            <w:rFonts w:ascii="Garamond Premier Pro Caption" w:hAnsi="Garamond Premier Pro Caption"/>
            <w:sz w:val="22"/>
            <w:szCs w:val="22"/>
            <w:rtl w:val="0"/>
            <w:lang w:val="de-DE"/>
          </w:rPr>
          <w:delText>rdest, so schrieb ich nicht weiter an Dich, Dein Brief vom 17. belehrt mich aber eines anderen</w:delText>
        </w:r>
      </w:del>
      <w:del w:id="5986" w:date="2023-01-13T18:26:59Z" w:author="Jan Groh">
        <w:r>
          <w:rPr>
            <w:rFonts w:ascii="Garamond Premier Pro Caption" w:hAnsi="Garamond Premier Pro Caption"/>
            <w:sz w:val="22"/>
            <w:szCs w:val="22"/>
            <w:rtl w:val="0"/>
            <w:lang w:val="de-DE"/>
          </w:rPr>
          <w:delText xml:space="preserve"> </w:delText>
        </w:r>
      </w:del>
      <w:del w:id="5987" w:date="2023-01-13T18:26:59Z" w:author="Jan Groh">
        <w:r>
          <w:rPr>
            <w:rFonts w:ascii="Garamond Premier Pro Caption" w:hAnsi="Garamond Premier Pro Caption" w:hint="default"/>
            <w:sz w:val="22"/>
            <w:szCs w:val="22"/>
            <w:rtl w:val="0"/>
          </w:rPr>
          <w:delText xml:space="preserve">… </w:delText>
        </w:r>
      </w:del>
      <w:del w:id="5988" w:date="2023-01-13T18:26:59Z" w:author="Jan Groh">
        <w:r>
          <w:rPr>
            <w:rFonts w:ascii="Garamond Premier Pro Caption" w:hAnsi="Garamond Premier Pro Caption"/>
            <w:sz w:val="22"/>
            <w:szCs w:val="22"/>
            <w:rtl w:val="0"/>
            <w:lang w:val="de-DE"/>
          </w:rPr>
          <w:delText>Sterling ist von hier abgereist, er</w:delText>
        </w:r>
      </w:del>
      <w:del w:id="5989" w:date="2023-01-13T18:26:59Z" w:author="Jan Groh">
        <w:r>
          <w:rPr>
            <w:rFonts w:ascii="Garamond Premier Pro Caption" w:hAnsi="Garamond Premier Pro Caption"/>
            <w:sz w:val="22"/>
            <w:szCs w:val="22"/>
            <w:rtl w:val="0"/>
            <w:lang w:val="de-DE"/>
          </w:rPr>
          <w:delText xml:space="preserve"> </w:delText>
        </w:r>
      </w:del>
      <w:del w:id="5990" w:date="2023-01-13T18:26:59Z" w:author="Jan Groh">
        <w:r>
          <w:rPr>
            <w:rFonts w:ascii="Garamond Premier Pro Caption" w:hAnsi="Garamond Premier Pro Caption"/>
            <w:sz w:val="22"/>
            <w:szCs w:val="22"/>
            <w:rtl w:val="0"/>
            <w:lang w:val="de-DE"/>
          </w:rPr>
          <w:delText>geht nach Berlin. Nein, die Art seiner Abreise war weder klug eingeleitet, noch zeugte sie von Freundschaft gegen mich; denn ohne jemand (doch das will ich nicht ganz behaupten??) wenigstens von unserer Familie, etwas zu sagen, lie</w:delText>
        </w:r>
      </w:del>
      <w:del w:id="5991" w:date="2023-01-13T18:26:59Z" w:author="Jan Groh">
        <w:r>
          <w:rPr>
            <w:rFonts w:ascii="Garamond Premier Pro Caption" w:hAnsi="Garamond Premier Pro Caption" w:hint="default"/>
            <w:sz w:val="22"/>
            <w:szCs w:val="22"/>
            <w:rtl w:val="0"/>
            <w:lang w:val="de-DE"/>
          </w:rPr>
          <w:delText xml:space="preserve">ß </w:delText>
        </w:r>
      </w:del>
      <w:del w:id="5992" w:date="2023-01-13T18:26:59Z" w:author="Jan Groh">
        <w:r>
          <w:rPr>
            <w:rFonts w:ascii="Garamond Premier Pro Caption" w:hAnsi="Garamond Premier Pro Caption"/>
            <w:sz w:val="22"/>
            <w:szCs w:val="22"/>
            <w:rtl w:val="0"/>
            <w:lang w:val="de-DE"/>
          </w:rPr>
          <w:delText>er sich pl</w:delText>
        </w:r>
      </w:del>
      <w:del w:id="5993" w:date="2023-01-13T18:26:59Z" w:author="Jan Groh">
        <w:r>
          <w:rPr>
            <w:rFonts w:ascii="Garamond Premier Pro Caption" w:hAnsi="Garamond Premier Pro Caption" w:hint="default"/>
            <w:sz w:val="22"/>
            <w:szCs w:val="22"/>
            <w:rtl w:val="0"/>
            <w:lang w:val="sv-SE"/>
          </w:rPr>
          <w:delText>ö</w:delText>
        </w:r>
      </w:del>
      <w:del w:id="5994" w:date="2023-01-13T18:26:59Z" w:author="Jan Groh">
        <w:r>
          <w:rPr>
            <w:rFonts w:ascii="Garamond Premier Pro Caption" w:hAnsi="Garamond Premier Pro Caption"/>
            <w:sz w:val="22"/>
            <w:szCs w:val="22"/>
            <w:rtl w:val="0"/>
            <w:lang w:val="de-DE"/>
          </w:rPr>
          <w:delText>tzlich am Hof beurlauben, sprach nur einmal ganz fl</w:delText>
        </w:r>
      </w:del>
      <w:del w:id="5995" w:date="2023-01-13T18:26:59Z" w:author="Jan Groh">
        <w:r>
          <w:rPr>
            <w:rFonts w:ascii="Garamond Premier Pro Caption" w:hAnsi="Garamond Premier Pro Caption" w:hint="default"/>
            <w:sz w:val="22"/>
            <w:szCs w:val="22"/>
            <w:rtl w:val="0"/>
          </w:rPr>
          <w:delText>ü</w:delText>
        </w:r>
      </w:del>
      <w:del w:id="5996" w:date="2023-01-13T18:26:59Z" w:author="Jan Groh">
        <w:r>
          <w:rPr>
            <w:rFonts w:ascii="Garamond Premier Pro Caption" w:hAnsi="Garamond Premier Pro Caption"/>
            <w:sz w:val="22"/>
            <w:szCs w:val="22"/>
            <w:rtl w:val="0"/>
            <w:lang w:val="de-DE"/>
          </w:rPr>
          <w:delText>chtig mit mir und setzte gegen die Gesellschaft alle R</w:delText>
        </w:r>
      </w:del>
      <w:del w:id="5997" w:date="2023-01-13T18:26:59Z" w:author="Jan Groh">
        <w:r>
          <w:rPr>
            <w:rFonts w:ascii="Garamond Premier Pro Caption" w:hAnsi="Garamond Premier Pro Caption" w:hint="default"/>
            <w:sz w:val="22"/>
            <w:szCs w:val="22"/>
            <w:rtl w:val="0"/>
          </w:rPr>
          <w:delText>ü</w:delText>
        </w:r>
      </w:del>
      <w:del w:id="5998" w:date="2023-01-13T18:26:59Z" w:author="Jan Groh">
        <w:r>
          <w:rPr>
            <w:rFonts w:ascii="Garamond Premier Pro Caption" w:hAnsi="Garamond Premier Pro Caption"/>
            <w:sz w:val="22"/>
            <w:szCs w:val="22"/>
            <w:rtl w:val="0"/>
            <w:lang w:val="de-DE"/>
          </w:rPr>
          <w:delText>cksichten aus den Augen und schied.</w:delText>
        </w:r>
      </w:del>
      <w:del w:id="5999" w:date="2023-01-13T18:26:59Z" w:author="Jan Groh">
        <w:r>
          <w:rPr>
            <w:rFonts w:ascii="Garamond Premier Pro Caption" w:hAnsi="Garamond Premier Pro Caption"/>
            <w:sz w:val="22"/>
            <w:szCs w:val="22"/>
            <w:rtl w:val="0"/>
            <w:lang w:val="de-DE"/>
          </w:rPr>
          <w:delText xml:space="preserve"> </w:delText>
        </w:r>
      </w:del>
      <w:del w:id="6000" w:date="2023-01-13T18:26:59Z" w:author="Jan Groh">
        <w:r>
          <w:rPr>
            <w:rFonts w:ascii="Garamond Premier Pro Caption" w:hAnsi="Garamond Premier Pro Caption"/>
            <w:sz w:val="22"/>
            <w:szCs w:val="22"/>
            <w:rtl w:val="0"/>
            <w:lang w:val="de-DE"/>
          </w:rPr>
          <w:delText>Eine neue Erfahrung habe ich wenigstens gemacht, und sie wird mir ewig vorschweben, und meine Gutm</w:delText>
        </w:r>
      </w:del>
      <w:del w:id="6001" w:date="2023-01-13T18:26:59Z" w:author="Jan Groh">
        <w:r>
          <w:rPr>
            <w:rFonts w:ascii="Garamond Premier Pro Caption" w:hAnsi="Garamond Premier Pro Caption" w:hint="default"/>
            <w:sz w:val="22"/>
            <w:szCs w:val="22"/>
            <w:rtl w:val="0"/>
          </w:rPr>
          <w:delText>ü</w:delText>
        </w:r>
      </w:del>
      <w:del w:id="6002" w:date="2023-01-13T18:26:59Z" w:author="Jan Groh">
        <w:r>
          <w:rPr>
            <w:rFonts w:ascii="Garamond Premier Pro Caption" w:hAnsi="Garamond Premier Pro Caption"/>
            <w:sz w:val="22"/>
            <w:szCs w:val="22"/>
            <w:rtl w:val="0"/>
            <w:lang w:val="de-DE"/>
          </w:rPr>
          <w:delText>tigkeit wird wenigstens nie wieder auf eine Sandbank laufen!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0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0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05" w:date="2023-01-13T18:26:59Z" w:author="Jan Groh"/>
          <w:rFonts w:ascii="Garamond Premier Pro Italic" w:cs="Garamond Premier Pro Italic" w:hAnsi="Garamond Premier Pro Italic" w:eastAsia="Garamond Premier Pro Italic"/>
          <w:sz w:val="22"/>
          <w:szCs w:val="22"/>
        </w:rPr>
      </w:pPr>
      <w:del w:id="6006" w:date="2023-01-13T18:26:59Z" w:author="Jan Groh">
        <w:r>
          <w:rPr>
            <w:rFonts w:ascii="Garamond Premier Pro Italic" w:hAnsi="Garamond Premier Pro Italic"/>
            <w:sz w:val="22"/>
            <w:szCs w:val="22"/>
            <w:rtl w:val="0"/>
            <w:lang w:val="de-DE"/>
          </w:rPr>
          <w:delText>Goethe an Schultz</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07" w:date="2023-01-13T18:26:59Z" w:author="Jan Groh"/>
          <w:rFonts w:ascii="Garamond Premier Pro Italic" w:cs="Garamond Premier Pro Italic" w:hAnsi="Garamond Premier Pro Italic" w:eastAsia="Garamond Premier Pro Italic"/>
          <w:sz w:val="22"/>
          <w:szCs w:val="22"/>
        </w:rPr>
      </w:pPr>
      <w:del w:id="6008" w:date="2023-01-13T18:26:59Z" w:author="Jan Groh">
        <w:r>
          <w:rPr>
            <w:rFonts w:ascii="Garamond Premier Pro Italic" w:hAnsi="Garamond Premier Pro Italic"/>
            <w:sz w:val="22"/>
            <w:szCs w:val="22"/>
            <w:rtl w:val="0"/>
            <w:lang w:val="de-DE"/>
          </w:rPr>
          <w:delText>Weimar, 8. M</w:delText>
        </w:r>
      </w:del>
      <w:del w:id="6009" w:date="2023-01-13T18:26:59Z" w:author="Jan Groh">
        <w:r>
          <w:rPr>
            <w:rFonts w:ascii="Garamond Premier Pro Italic" w:hAnsi="Garamond Premier Pro Italic" w:hint="default"/>
            <w:sz w:val="22"/>
            <w:szCs w:val="22"/>
            <w:rtl w:val="0"/>
          </w:rPr>
          <w:delText>ä</w:delText>
        </w:r>
      </w:del>
      <w:del w:id="6010" w:date="2023-01-13T18:26:59Z" w:author="Jan Groh">
        <w:r>
          <w:rPr>
            <w:rFonts w:ascii="Garamond Premier Pro Italic" w:hAnsi="Garamond Premier Pro Italic"/>
            <w:sz w:val="22"/>
            <w:szCs w:val="22"/>
            <w:rtl w:val="0"/>
          </w:rPr>
          <w:delText>rz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11" w:date="2023-01-13T18:26:59Z" w:author="Jan Groh"/>
          <w:rFonts w:ascii="Garamond Premier Pro Caption" w:cs="Garamond Premier Pro Caption" w:hAnsi="Garamond Premier Pro Caption" w:eastAsia="Garamond Premier Pro Caption"/>
          <w:sz w:val="22"/>
          <w:szCs w:val="22"/>
        </w:rPr>
      </w:pPr>
      <w:del w:id="6012" w:date="2023-01-13T18:26:59Z" w:author="Jan Groh">
        <w:r>
          <w:rPr>
            <w:rFonts w:ascii="Garamond Premier Pro Caption" w:hAnsi="Garamond Premier Pro Caption"/>
            <w:sz w:val="22"/>
            <w:szCs w:val="22"/>
            <w:rtl w:val="0"/>
            <w:lang w:val="de-DE"/>
          </w:rPr>
          <w:delText>Nun ist Ottilie wieder zur</w:delText>
        </w:r>
      </w:del>
      <w:del w:id="6013" w:date="2023-01-13T18:26:59Z" w:author="Jan Groh">
        <w:r>
          <w:rPr>
            <w:rFonts w:ascii="Garamond Premier Pro Caption" w:hAnsi="Garamond Premier Pro Caption" w:hint="default"/>
            <w:sz w:val="22"/>
            <w:szCs w:val="22"/>
            <w:rtl w:val="0"/>
          </w:rPr>
          <w:delText>ü</w:delText>
        </w:r>
      </w:del>
      <w:del w:id="6014" w:date="2023-01-13T18:26:59Z" w:author="Jan Groh">
        <w:r>
          <w:rPr>
            <w:rFonts w:ascii="Garamond Premier Pro Caption" w:hAnsi="Garamond Premier Pro Caption"/>
            <w:sz w:val="22"/>
            <w:szCs w:val="22"/>
            <w:rtl w:val="0"/>
            <w:lang w:val="de-DE"/>
          </w:rPr>
          <w:delText>ck und h</w:delText>
        </w:r>
      </w:del>
      <w:del w:id="6015" w:date="2023-01-13T18:26:59Z" w:author="Jan Groh">
        <w:r>
          <w:rPr>
            <w:rFonts w:ascii="Garamond Premier Pro Caption" w:hAnsi="Garamond Premier Pro Caption" w:hint="default"/>
            <w:sz w:val="22"/>
            <w:szCs w:val="22"/>
            <w:rtl w:val="0"/>
          </w:rPr>
          <w:delText>ä</w:delText>
        </w:r>
      </w:del>
      <w:del w:id="6016" w:date="2023-01-13T18:26:59Z" w:author="Jan Groh">
        <w:r>
          <w:rPr>
            <w:rFonts w:ascii="Garamond Premier Pro Caption" w:hAnsi="Garamond Premier Pro Caption"/>
            <w:sz w:val="22"/>
            <w:szCs w:val="22"/>
            <w:rtl w:val="0"/>
            <w:lang w:val="de-DE"/>
          </w:rPr>
          <w:delText xml:space="preserve">lt Vorlesungen </w:delText>
        </w:r>
      </w:del>
      <w:del w:id="6017" w:date="2023-01-13T18:26:59Z" w:author="Jan Groh">
        <w:r>
          <w:rPr>
            <w:rFonts w:ascii="Garamond Premier Pro Caption" w:hAnsi="Garamond Premier Pro Caption" w:hint="default"/>
            <w:sz w:val="22"/>
            <w:szCs w:val="22"/>
            <w:rtl w:val="0"/>
          </w:rPr>
          <w:delText>ü</w:delText>
        </w:r>
      </w:del>
      <w:del w:id="6018" w:date="2023-01-13T18:26:59Z" w:author="Jan Groh">
        <w:r>
          <w:rPr>
            <w:rFonts w:ascii="Garamond Premier Pro Caption" w:hAnsi="Garamond Premier Pro Caption"/>
            <w:sz w:val="22"/>
            <w:szCs w:val="22"/>
            <w:rtl w:val="0"/>
            <w:lang w:val="de-DE"/>
          </w:rPr>
          <w:delText>ber ihr Tagebuch; sie hat freilich soviel herumgetrieben, viel gesehen und nach ihrer Weise Gutes genossen; haben Sie herzlichen Dank f</w:delText>
        </w:r>
      </w:del>
      <w:del w:id="6019" w:date="2023-01-13T18:26:59Z" w:author="Jan Groh">
        <w:r>
          <w:rPr>
            <w:rFonts w:ascii="Garamond Premier Pro Caption" w:hAnsi="Garamond Premier Pro Caption" w:hint="default"/>
            <w:sz w:val="22"/>
            <w:szCs w:val="22"/>
            <w:rtl w:val="0"/>
          </w:rPr>
          <w:delText>ü</w:delText>
        </w:r>
      </w:del>
      <w:del w:id="6020" w:date="2023-01-13T18:26:59Z" w:author="Jan Groh">
        <w:r>
          <w:rPr>
            <w:rFonts w:ascii="Garamond Premier Pro Caption" w:hAnsi="Garamond Premier Pro Caption"/>
            <w:sz w:val="22"/>
            <w:szCs w:val="22"/>
            <w:rtl w:val="0"/>
            <w:lang w:val="de-DE"/>
          </w:rPr>
          <w:delText>r alles, was Sie diesem lieben wunderlichen Wesen an Aufmerksamkeit und Neigung geg</w:delText>
        </w:r>
      </w:del>
      <w:del w:id="6021" w:date="2023-01-13T18:26:59Z" w:author="Jan Groh">
        <w:r>
          <w:rPr>
            <w:rFonts w:ascii="Garamond Premier Pro Caption" w:hAnsi="Garamond Premier Pro Caption" w:hint="default"/>
            <w:sz w:val="22"/>
            <w:szCs w:val="22"/>
            <w:rtl w:val="0"/>
            <w:lang w:val="sv-SE"/>
          </w:rPr>
          <w:delText>ö</w:delText>
        </w:r>
      </w:del>
      <w:del w:id="6022" w:date="2023-01-13T18:26:59Z" w:author="Jan Groh">
        <w:r>
          <w:rPr>
            <w:rFonts w:ascii="Garamond Premier Pro Caption" w:hAnsi="Garamond Premier Pro Caption"/>
            <w:sz w:val="22"/>
            <w:szCs w:val="22"/>
            <w:rtl w:val="0"/>
            <w:lang w:val="de-DE"/>
          </w:rPr>
          <w:delText>nnt haben; sie ist von dem Strudel hingerissen worden, der eigentlich das Element der Frauen zu sein scheint, und dann ist doch eine so gro</w:delText>
        </w:r>
      </w:del>
      <w:del w:id="6023" w:date="2023-01-13T18:26:59Z" w:author="Jan Groh">
        <w:r>
          <w:rPr>
            <w:rFonts w:ascii="Garamond Premier Pro Caption" w:hAnsi="Garamond Premier Pro Caption" w:hint="default"/>
            <w:sz w:val="22"/>
            <w:szCs w:val="22"/>
            <w:rtl w:val="0"/>
            <w:lang w:val="de-DE"/>
          </w:rPr>
          <w:delText>ß</w:delText>
        </w:r>
      </w:del>
      <w:del w:id="6024" w:date="2023-01-13T18:26:59Z" w:author="Jan Groh">
        <w:r>
          <w:rPr>
            <w:rFonts w:ascii="Garamond Premier Pro Caption" w:hAnsi="Garamond Premier Pro Caption"/>
            <w:sz w:val="22"/>
            <w:szCs w:val="22"/>
            <w:rtl w:val="0"/>
            <w:lang w:val="de-DE"/>
          </w:rPr>
          <w:delText>e bedeutende Stadt mit acht Wochen nicht abgetan. Sie wird eine Zeitlang Nachgenu</w:delText>
        </w:r>
      </w:del>
      <w:del w:id="6025" w:date="2023-01-13T18:26:59Z" w:author="Jan Groh">
        <w:r>
          <w:rPr>
            <w:rFonts w:ascii="Garamond Premier Pro Caption" w:hAnsi="Garamond Premier Pro Caption" w:hint="default"/>
            <w:sz w:val="22"/>
            <w:szCs w:val="22"/>
            <w:rtl w:val="0"/>
            <w:lang w:val="de-DE"/>
          </w:rPr>
          <w:delText xml:space="preserve">ß </w:delText>
        </w:r>
      </w:del>
      <w:del w:id="6026" w:date="2023-01-13T18:26:59Z" w:author="Jan Groh">
        <w:r>
          <w:rPr>
            <w:rFonts w:ascii="Garamond Premier Pro Caption" w:hAnsi="Garamond Premier Pro Caption"/>
            <w:sz w:val="22"/>
            <w:szCs w:val="22"/>
            <w:rtl w:val="0"/>
            <w:lang w:val="de-DE"/>
          </w:rPr>
          <w:delText>haben und uns daran teilnehmen lassen.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29" w:date="2023-01-13T18:26:59Z" w:author="Jan Groh"/>
          <w:rFonts w:ascii="Garamond Premier Pro Italic" w:cs="Garamond Premier Pro Italic" w:hAnsi="Garamond Premier Pro Italic" w:eastAsia="Garamond Premier Pro Italic"/>
          <w:sz w:val="22"/>
          <w:szCs w:val="22"/>
        </w:rPr>
      </w:pPr>
      <w:del w:id="6030" w:date="2023-01-13T18:26:59Z" w:author="Jan Groh">
        <w:r>
          <w:rPr>
            <w:rFonts w:ascii="Garamond Premier Pro Italic" w:hAnsi="Garamond Premier Pro Italic"/>
            <w:sz w:val="22"/>
            <w:szCs w:val="22"/>
            <w:rtl w:val="0"/>
            <w:lang w:val="de-DE"/>
          </w:rPr>
          <w:delText>Aus Adele Schopenhauers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31" w:date="2023-01-13T18:26:59Z" w:author="Jan Groh"/>
          <w:rFonts w:ascii="Garamond Premier Pro Italic" w:cs="Garamond Premier Pro Italic" w:hAnsi="Garamond Premier Pro Italic" w:eastAsia="Garamond Premier Pro Italic"/>
          <w:sz w:val="22"/>
          <w:szCs w:val="22"/>
        </w:rPr>
      </w:pPr>
      <w:del w:id="6032" w:date="2023-01-13T18:26:59Z" w:author="Jan Groh">
        <w:r>
          <w:rPr>
            <w:rFonts w:ascii="Garamond Premier Pro Italic" w:hAnsi="Garamond Premier Pro Italic"/>
            <w:sz w:val="22"/>
            <w:szCs w:val="22"/>
            <w:rtl w:val="0"/>
          </w:rPr>
          <w:delText>den 30. M</w:delText>
        </w:r>
      </w:del>
      <w:del w:id="6033" w:date="2023-01-13T18:26:59Z" w:author="Jan Groh">
        <w:r>
          <w:rPr>
            <w:rFonts w:ascii="Garamond Premier Pro Italic" w:hAnsi="Garamond Premier Pro Italic" w:hint="default"/>
            <w:sz w:val="22"/>
            <w:szCs w:val="22"/>
            <w:rtl w:val="0"/>
          </w:rPr>
          <w:delText>ä</w:delText>
        </w:r>
      </w:del>
      <w:del w:id="6034" w:date="2023-01-13T18:26:59Z" w:author="Jan Groh">
        <w:r>
          <w:rPr>
            <w:rFonts w:ascii="Garamond Premier Pro Italic" w:hAnsi="Garamond Premier Pro Italic"/>
            <w:sz w:val="22"/>
            <w:szCs w:val="22"/>
            <w:rtl w:val="0"/>
          </w:rPr>
          <w:delText>rz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35" w:date="2023-01-13T18:26:59Z" w:author="Jan Groh"/>
          <w:rFonts w:ascii="Garamond Premier Pro Caption" w:cs="Garamond Premier Pro Caption" w:hAnsi="Garamond Premier Pro Caption" w:eastAsia="Garamond Premier Pro Caption"/>
          <w:sz w:val="22"/>
          <w:szCs w:val="22"/>
        </w:rPr>
      </w:pPr>
      <w:del w:id="6036" w:date="2023-01-13T18:26:59Z" w:author="Jan Groh">
        <w:r>
          <w:rPr>
            <w:rFonts w:ascii="Garamond Premier Pro Caption" w:hAnsi="Garamond Premier Pro Caption"/>
            <w:sz w:val="22"/>
            <w:szCs w:val="22"/>
            <w:rtl w:val="0"/>
            <w:lang w:val="de-DE"/>
          </w:rPr>
          <w:delText>So wie ich einen Engel, ein Kind, eine Bl</w:delText>
        </w:r>
      </w:del>
      <w:del w:id="6037" w:date="2023-01-13T18:26:59Z" w:author="Jan Groh">
        <w:r>
          <w:rPr>
            <w:rFonts w:ascii="Garamond Premier Pro Caption" w:hAnsi="Garamond Premier Pro Caption" w:hint="default"/>
            <w:sz w:val="22"/>
            <w:szCs w:val="22"/>
            <w:rtl w:val="0"/>
          </w:rPr>
          <w:delText>ü</w:delText>
        </w:r>
      </w:del>
      <w:del w:id="6038" w:date="2023-01-13T18:26:59Z" w:author="Jan Groh">
        <w:r>
          <w:rPr>
            <w:rFonts w:ascii="Garamond Premier Pro Caption" w:hAnsi="Garamond Premier Pro Caption"/>
            <w:sz w:val="22"/>
            <w:szCs w:val="22"/>
            <w:rtl w:val="0"/>
            <w:lang w:val="de-DE"/>
          </w:rPr>
          <w:delText>te, einen Ton liebe, so liebte ich ihn</w:delText>
        </w:r>
      </w:del>
      <w:del w:id="6039" w:date="2023-01-13T18:26:59Z" w:author="Jan Groh">
        <w:r>
          <w:rPr>
            <w:rFonts w:ascii="Garamond Premier Pro Caption" w:cs="Garamond Premier Pro Caption" w:hAnsi="Garamond Premier Pro Caption" w:eastAsia="Garamond Premier Pro Caption"/>
            <w:sz w:val="22"/>
            <w:szCs w:val="22"/>
            <w:vertAlign w:val="superscript"/>
          </w:rPr>
          <w:footnoteReference w:id="119"/>
        </w:r>
      </w:del>
      <w:del w:id="6040" w:date="2023-01-13T18:26:59Z" w:author="Jan Groh">
        <w:r>
          <w:rPr>
            <w:rFonts w:ascii="Garamond Premier Pro Caption" w:hAnsi="Garamond Premier Pro Caption"/>
            <w:sz w:val="22"/>
            <w:szCs w:val="22"/>
            <w:rtl w:val="0"/>
            <w:lang w:val="de-DE"/>
          </w:rPr>
          <w:delText>. Mein Vorsatz, ihn zu entfernen, mi</w:delText>
        </w:r>
      </w:del>
      <w:del w:id="6041" w:date="2023-01-13T18:26:59Z" w:author="Jan Groh">
        <w:r>
          <w:rPr>
            <w:rFonts w:ascii="Garamond Premier Pro Caption" w:hAnsi="Garamond Premier Pro Caption" w:hint="default"/>
            <w:sz w:val="22"/>
            <w:szCs w:val="22"/>
            <w:rtl w:val="0"/>
            <w:lang w:val="de-DE"/>
          </w:rPr>
          <w:delText>ß</w:delText>
        </w:r>
      </w:del>
      <w:del w:id="6042" w:date="2023-01-13T18:26:59Z" w:author="Jan Groh">
        <w:r>
          <w:rPr>
            <w:rFonts w:ascii="Garamond Premier Pro Caption" w:hAnsi="Garamond Premier Pro Caption"/>
            <w:sz w:val="22"/>
            <w:szCs w:val="22"/>
            <w:rtl w:val="0"/>
          </w:rPr>
          <w:delText xml:space="preserve">lang </w:delText>
        </w:r>
      </w:del>
      <w:del w:id="6043" w:date="2023-01-13T18:26:59Z" w:author="Jan Groh">
        <w:r>
          <w:rPr>
            <w:rFonts w:ascii="Garamond Premier Pro Caption" w:hAnsi="Garamond Premier Pro Caption" w:hint="default"/>
            <w:sz w:val="22"/>
            <w:szCs w:val="22"/>
            <w:rtl w:val="0"/>
          </w:rPr>
          <w:delText xml:space="preserve">– </w:delText>
        </w:r>
      </w:del>
      <w:del w:id="6044" w:date="2023-01-13T18:26:59Z" w:author="Jan Groh">
        <w:r>
          <w:rPr>
            <w:rFonts w:ascii="Garamond Premier Pro Caption" w:hAnsi="Garamond Premier Pro Caption"/>
            <w:sz w:val="22"/>
            <w:szCs w:val="22"/>
            <w:rtl w:val="0"/>
            <w:lang w:val="en-US"/>
          </w:rPr>
          <w:delText>Augusts Mi</w:delText>
        </w:r>
      </w:del>
      <w:del w:id="6045" w:date="2023-01-13T18:26:59Z" w:author="Jan Groh">
        <w:r>
          <w:rPr>
            <w:rFonts w:ascii="Garamond Premier Pro Caption" w:hAnsi="Garamond Premier Pro Caption" w:hint="default"/>
            <w:sz w:val="22"/>
            <w:szCs w:val="22"/>
            <w:rtl w:val="0"/>
            <w:lang w:val="de-DE"/>
          </w:rPr>
          <w:delText>ß</w:delText>
        </w:r>
      </w:del>
      <w:del w:id="6046" w:date="2023-01-13T18:26:59Z" w:author="Jan Groh">
        <w:r>
          <w:rPr>
            <w:rFonts w:ascii="Garamond Premier Pro Caption" w:hAnsi="Garamond Premier Pro Caption"/>
            <w:sz w:val="22"/>
            <w:szCs w:val="22"/>
            <w:rtl w:val="0"/>
            <w:lang w:val="de-DE"/>
          </w:rPr>
          <w:delText>trauen, Heinrichs Unvorsichtigkeit und endlich auch Ottiliens Leidenschaftlichkeit zerst</w:delText>
        </w:r>
      </w:del>
      <w:del w:id="6047" w:date="2023-01-13T18:26:59Z" w:author="Jan Groh">
        <w:r>
          <w:rPr>
            <w:rFonts w:ascii="Garamond Premier Pro Caption" w:hAnsi="Garamond Premier Pro Caption" w:hint="default"/>
            <w:sz w:val="22"/>
            <w:szCs w:val="22"/>
            <w:rtl w:val="0"/>
            <w:lang w:val="sv-SE"/>
          </w:rPr>
          <w:delText>ö</w:delText>
        </w:r>
      </w:del>
      <w:del w:id="6048" w:date="2023-01-13T18:26:59Z" w:author="Jan Groh">
        <w:r>
          <w:rPr>
            <w:rFonts w:ascii="Garamond Premier Pro Caption" w:hAnsi="Garamond Premier Pro Caption"/>
            <w:sz w:val="22"/>
            <w:szCs w:val="22"/>
            <w:rtl w:val="0"/>
            <w:lang w:val="de-DE"/>
          </w:rPr>
          <w:delText>rten alles, ich mu</w:delText>
        </w:r>
      </w:del>
      <w:del w:id="6049" w:date="2023-01-13T18:26:59Z" w:author="Jan Groh">
        <w:r>
          <w:rPr>
            <w:rFonts w:ascii="Garamond Premier Pro Caption" w:hAnsi="Garamond Premier Pro Caption" w:hint="default"/>
            <w:sz w:val="22"/>
            <w:szCs w:val="22"/>
            <w:rtl w:val="0"/>
            <w:lang w:val="de-DE"/>
          </w:rPr>
          <w:delText>ß</w:delText>
        </w:r>
      </w:del>
      <w:del w:id="6050" w:date="2023-01-13T18:26:59Z" w:author="Jan Groh">
        <w:r>
          <w:rPr>
            <w:rFonts w:ascii="Garamond Premier Pro Caption" w:hAnsi="Garamond Premier Pro Caption"/>
            <w:sz w:val="22"/>
            <w:szCs w:val="22"/>
            <w:rtl w:val="0"/>
            <w:lang w:val="de-DE"/>
          </w:rPr>
          <w:delText>te damit zufrieden sein, da</w:delText>
        </w:r>
      </w:del>
      <w:del w:id="6051" w:date="2023-01-13T18:26:59Z" w:author="Jan Groh">
        <w:r>
          <w:rPr>
            <w:rFonts w:ascii="Garamond Premier Pro Caption" w:hAnsi="Garamond Premier Pro Caption" w:hint="default"/>
            <w:sz w:val="22"/>
            <w:szCs w:val="22"/>
            <w:rtl w:val="0"/>
            <w:lang w:val="de-DE"/>
          </w:rPr>
          <w:delText xml:space="preserve">ß </w:delText>
        </w:r>
      </w:del>
      <w:del w:id="6052" w:date="2023-01-13T18:26:59Z" w:author="Jan Groh">
        <w:r>
          <w:rPr>
            <w:rFonts w:ascii="Garamond Premier Pro Caption" w:hAnsi="Garamond Premier Pro Caption"/>
            <w:sz w:val="22"/>
            <w:szCs w:val="22"/>
            <w:rtl w:val="0"/>
            <w:lang w:val="de-DE"/>
          </w:rPr>
          <w:delText>er sie 4 Tage in Berlin sah und auf ewig schied.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53" w:date="2023-01-13T18:26:59Z" w:author="Jan Groh"/>
          <w:rFonts w:ascii="Garamond Premier Pro Caption" w:cs="Garamond Premier Pro Caption" w:hAnsi="Garamond Premier Pro Caption" w:eastAsia="Garamond Premier Pro Caption"/>
          <w:sz w:val="22"/>
          <w:szCs w:val="22"/>
        </w:rPr>
      </w:pPr>
      <w:del w:id="6054" w:date="2023-01-13T18:26:59Z" w:author="Jan Groh">
        <w:r>
          <w:rPr>
            <w:rFonts w:ascii="Garamond Premier Pro Caption" w:hAnsi="Garamond Premier Pro Caption"/>
            <w:sz w:val="22"/>
            <w:szCs w:val="22"/>
            <w:rtl w:val="0"/>
            <w:lang w:val="de-DE"/>
          </w:rPr>
          <w:delText>Sie kam, ich werde wohl steinalt werden, eh</w:delText>
        </w:r>
      </w:del>
      <w:del w:id="6055" w:date="2023-01-13T18:26:59Z" w:author="Jan Groh">
        <w:r>
          <w:rPr>
            <w:rFonts w:ascii="Garamond Premier Pro Caption" w:hAnsi="Garamond Premier Pro Caption" w:hint="default"/>
            <w:sz w:val="22"/>
            <w:szCs w:val="22"/>
            <w:rtl w:val="1"/>
          </w:rPr>
          <w:delText xml:space="preserve">’ </w:delText>
        </w:r>
      </w:del>
      <w:del w:id="6056" w:date="2023-01-13T18:26:59Z" w:author="Jan Groh">
        <w:r>
          <w:rPr>
            <w:rFonts w:ascii="Garamond Premier Pro Caption" w:hAnsi="Garamond Premier Pro Caption"/>
            <w:sz w:val="22"/>
            <w:szCs w:val="22"/>
            <w:rtl w:val="0"/>
            <w:lang w:val="de-DE"/>
          </w:rPr>
          <w:delText xml:space="preserve">ich vergesse, wie mir war, als ich sie mit so reiner Willenskraft, mit so friedlichem festem Mut ankommen sah </w:delText>
        </w:r>
      </w:del>
      <w:del w:id="6057" w:date="2023-01-13T18:26:59Z" w:author="Jan Groh">
        <w:r>
          <w:rPr>
            <w:rFonts w:ascii="Garamond Premier Pro Caption" w:hAnsi="Garamond Premier Pro Caption" w:hint="default"/>
            <w:sz w:val="22"/>
            <w:szCs w:val="22"/>
            <w:rtl w:val="0"/>
          </w:rPr>
          <w:delText xml:space="preserve">– </w:delText>
        </w:r>
      </w:del>
      <w:del w:id="6058" w:date="2023-01-13T18:26:59Z" w:author="Jan Groh">
        <w:r>
          <w:rPr>
            <w:rFonts w:ascii="Garamond Premier Pro Caption" w:hAnsi="Garamond Premier Pro Caption"/>
            <w:sz w:val="22"/>
            <w:szCs w:val="22"/>
            <w:rtl w:val="0"/>
            <w:lang w:val="de-DE"/>
          </w:rPr>
          <w:delText xml:space="preserve">August vernichtete Alles </w:delText>
        </w:r>
      </w:del>
      <w:del w:id="6059" w:date="2023-01-13T18:26:59Z" w:author="Jan Groh">
        <w:r>
          <w:rPr>
            <w:rFonts w:ascii="Garamond Premier Pro Caption" w:hAnsi="Garamond Premier Pro Caption" w:hint="default"/>
            <w:sz w:val="22"/>
            <w:szCs w:val="22"/>
            <w:rtl w:val="0"/>
          </w:rPr>
          <w:delText xml:space="preserve">– </w:delText>
        </w:r>
      </w:del>
      <w:del w:id="6060" w:date="2023-01-13T18:26:59Z" w:author="Jan Groh">
        <w:r>
          <w:rPr>
            <w:rFonts w:ascii="Garamond Premier Pro Caption" w:hAnsi="Garamond Premier Pro Caption"/>
            <w:sz w:val="22"/>
            <w:szCs w:val="22"/>
            <w:rtl w:val="0"/>
            <w:lang w:val="de-DE"/>
          </w:rPr>
          <w:delText>Alles! Mich verbannt sein Mi</w:delText>
        </w:r>
      </w:del>
      <w:del w:id="6061" w:date="2023-01-13T18:26:59Z" w:author="Jan Groh">
        <w:r>
          <w:rPr>
            <w:rFonts w:ascii="Garamond Premier Pro Caption" w:hAnsi="Garamond Premier Pro Caption" w:hint="default"/>
            <w:sz w:val="22"/>
            <w:szCs w:val="22"/>
            <w:rtl w:val="0"/>
            <w:lang w:val="de-DE"/>
          </w:rPr>
          <w:delText>ß</w:delText>
        </w:r>
      </w:del>
      <w:del w:id="6062" w:date="2023-01-13T18:26:59Z" w:author="Jan Groh">
        <w:r>
          <w:rPr>
            <w:rFonts w:ascii="Garamond Premier Pro Caption" w:hAnsi="Garamond Premier Pro Caption"/>
            <w:sz w:val="22"/>
            <w:szCs w:val="22"/>
            <w:rtl w:val="0"/>
            <w:lang w:val="de-DE"/>
          </w:rPr>
          <w:delText>trauen, die Pogwisch und die Henkel glauben, ich sei es, deren Schw</w:delText>
        </w:r>
      </w:del>
      <w:del w:id="6063" w:date="2023-01-13T18:26:59Z" w:author="Jan Groh">
        <w:r>
          <w:rPr>
            <w:rFonts w:ascii="Garamond Premier Pro Caption" w:hAnsi="Garamond Premier Pro Caption" w:hint="default"/>
            <w:sz w:val="22"/>
            <w:szCs w:val="22"/>
            <w:rtl w:val="0"/>
          </w:rPr>
          <w:delText>ä</w:delText>
        </w:r>
      </w:del>
      <w:del w:id="6064" w:date="2023-01-13T18:26:59Z" w:author="Jan Groh">
        <w:r>
          <w:rPr>
            <w:rFonts w:ascii="Garamond Premier Pro Caption" w:hAnsi="Garamond Premier Pro Caption"/>
            <w:sz w:val="22"/>
            <w:szCs w:val="22"/>
            <w:rtl w:val="0"/>
            <w:lang w:val="de-DE"/>
          </w:rPr>
          <w:delText xml:space="preserve">rmerei Ottilien verleitete </w:delText>
        </w:r>
      </w:del>
      <w:del w:id="6065" w:date="2023-01-13T18:26:59Z" w:author="Jan Groh">
        <w:r>
          <w:rPr>
            <w:rFonts w:ascii="Garamond Premier Pro Caption" w:hAnsi="Garamond Premier Pro Caption" w:hint="default"/>
            <w:sz w:val="22"/>
            <w:szCs w:val="22"/>
            <w:rtl w:val="0"/>
          </w:rPr>
          <w:delText xml:space="preserve">– </w:delText>
        </w:r>
      </w:del>
      <w:del w:id="6066" w:date="2023-01-13T18:26:59Z" w:author="Jan Groh">
        <w:r>
          <w:rPr>
            <w:rFonts w:ascii="Garamond Premier Pro Caption" w:hAnsi="Garamond Premier Pro Caption"/>
            <w:sz w:val="22"/>
            <w:szCs w:val="22"/>
            <w:rtl w:val="0"/>
            <w:lang w:val="de-DE"/>
          </w:rPr>
          <w:delText>er hat ihr verboten, mit Sterling zu korrespondieren, er h</w:delText>
        </w:r>
      </w:del>
      <w:del w:id="6067" w:date="2023-01-13T18:26:59Z" w:author="Jan Groh">
        <w:r>
          <w:rPr>
            <w:rFonts w:ascii="Garamond Premier Pro Caption" w:hAnsi="Garamond Premier Pro Caption" w:hint="default"/>
            <w:sz w:val="22"/>
            <w:szCs w:val="22"/>
            <w:rtl w:val="0"/>
          </w:rPr>
          <w:delText>ä</w:delText>
        </w:r>
      </w:del>
      <w:del w:id="6068" w:date="2023-01-13T18:26:59Z" w:author="Jan Groh">
        <w:r>
          <w:rPr>
            <w:rFonts w:ascii="Garamond Premier Pro Caption" w:hAnsi="Garamond Premier Pro Caption"/>
            <w:sz w:val="22"/>
            <w:szCs w:val="22"/>
            <w:rtl w:val="0"/>
            <w:lang w:val="de-DE"/>
          </w:rPr>
          <w:delText>uft H</w:delText>
        </w:r>
      </w:del>
      <w:del w:id="6069" w:date="2023-01-13T18:26:59Z" w:author="Jan Groh">
        <w:r>
          <w:rPr>
            <w:rFonts w:ascii="Garamond Premier Pro Caption" w:hAnsi="Garamond Premier Pro Caption" w:hint="default"/>
            <w:sz w:val="22"/>
            <w:szCs w:val="22"/>
            <w:rtl w:val="0"/>
          </w:rPr>
          <w:delText>ä</w:delText>
        </w:r>
      </w:del>
      <w:del w:id="6070" w:date="2023-01-13T18:26:59Z" w:author="Jan Groh">
        <w:r>
          <w:rPr>
            <w:rFonts w:ascii="Garamond Premier Pro Caption" w:hAnsi="Garamond Premier Pro Caption"/>
            <w:sz w:val="22"/>
            <w:szCs w:val="22"/>
            <w:rtl w:val="0"/>
            <w:lang w:val="es-ES_tradnl"/>
          </w:rPr>
          <w:delText>rte, Mi</w:delText>
        </w:r>
      </w:del>
      <w:del w:id="6071" w:date="2023-01-13T18:26:59Z" w:author="Jan Groh">
        <w:r>
          <w:rPr>
            <w:rFonts w:ascii="Garamond Premier Pro Caption" w:hAnsi="Garamond Premier Pro Caption" w:hint="default"/>
            <w:sz w:val="22"/>
            <w:szCs w:val="22"/>
            <w:rtl w:val="0"/>
            <w:lang w:val="de-DE"/>
          </w:rPr>
          <w:delText>ß</w:delText>
        </w:r>
      </w:del>
      <w:del w:id="6072" w:date="2023-01-13T18:26:59Z" w:author="Jan Groh">
        <w:r>
          <w:rPr>
            <w:rFonts w:ascii="Garamond Premier Pro Caption" w:hAnsi="Garamond Premier Pro Caption"/>
            <w:sz w:val="22"/>
            <w:szCs w:val="22"/>
            <w:rtl w:val="0"/>
            <w:lang w:val="de-DE"/>
          </w:rPr>
          <w:delText xml:space="preserve">trauen, Torheit </w:delText>
        </w:r>
      </w:del>
      <w:del w:id="6073" w:date="2023-01-13T18:26:59Z" w:author="Jan Groh">
        <w:r>
          <w:rPr>
            <w:rFonts w:ascii="Garamond Premier Pro Caption" w:hAnsi="Garamond Premier Pro Caption" w:hint="default"/>
            <w:sz w:val="22"/>
            <w:szCs w:val="22"/>
            <w:rtl w:val="0"/>
          </w:rPr>
          <w:delText xml:space="preserve">– </w:delText>
        </w:r>
      </w:del>
      <w:del w:id="6074" w:date="2023-01-13T18:26:59Z" w:author="Jan Groh">
        <w:r>
          <w:rPr>
            <w:rFonts w:ascii="Garamond Premier Pro Caption" w:hAnsi="Garamond Premier Pro Caption"/>
            <w:sz w:val="22"/>
            <w:szCs w:val="22"/>
            <w:rtl w:val="0"/>
            <w:lang w:val="de-DE"/>
          </w:rPr>
          <w:delText>wir haben Unrecht getan, aber bei Gott nicht</w:delText>
        </w:r>
      </w:del>
      <w:del w:id="6075" w:date="2023-01-13T18:26:59Z" w:author="Jan Groh">
        <w:r>
          <w:rPr>
            <w:rFonts w:ascii="Garamond Premier Pro Caption" w:hAnsi="Garamond Premier Pro Caption"/>
            <w:sz w:val="22"/>
            <w:szCs w:val="22"/>
            <w:rtl w:val="0"/>
            <w:lang w:val="de-DE"/>
          </w:rPr>
          <w:delText xml:space="preserve"> </w:delText>
        </w:r>
      </w:del>
      <w:del w:id="6076" w:date="2023-01-13T18:26:59Z" w:author="Jan Groh">
        <w:r>
          <w:rPr>
            <w:rFonts w:ascii="Garamond Premier Pro Caption" w:hAnsi="Garamond Premier Pro Caption"/>
            <w:sz w:val="22"/>
            <w:szCs w:val="22"/>
            <w:rtl w:val="0"/>
            <w:lang w:val="de-DE"/>
          </w:rPr>
          <w:delText>verdient, da</w:delText>
        </w:r>
      </w:del>
      <w:del w:id="6077" w:date="2023-01-13T18:26:59Z" w:author="Jan Groh">
        <w:r>
          <w:rPr>
            <w:rFonts w:ascii="Garamond Premier Pro Caption" w:hAnsi="Garamond Premier Pro Caption" w:hint="default"/>
            <w:sz w:val="22"/>
            <w:szCs w:val="22"/>
            <w:rtl w:val="0"/>
            <w:lang w:val="de-DE"/>
          </w:rPr>
          <w:delText xml:space="preserve">ß </w:delText>
        </w:r>
      </w:del>
      <w:del w:id="6078" w:date="2023-01-13T18:26:59Z" w:author="Jan Groh">
        <w:r>
          <w:rPr>
            <w:rFonts w:ascii="Garamond Premier Pro Caption" w:hAnsi="Garamond Premier Pro Caption"/>
            <w:sz w:val="22"/>
            <w:szCs w:val="22"/>
            <w:rtl w:val="0"/>
            <w:lang w:val="de-DE"/>
          </w:rPr>
          <w:delText>man so uns behandle. Und ich, was hatte ich nicht alles getan, um Sterling zum Gehen zu bewegen, ich hatte nicht Ottiliens Schmerz gescheut! Ich hatte darauf bestanden, da</w:delText>
        </w:r>
      </w:del>
      <w:del w:id="6079" w:date="2023-01-13T18:26:59Z" w:author="Jan Groh">
        <w:r>
          <w:rPr>
            <w:rFonts w:ascii="Garamond Premier Pro Caption" w:hAnsi="Garamond Premier Pro Caption" w:hint="default"/>
            <w:sz w:val="22"/>
            <w:szCs w:val="22"/>
            <w:rtl w:val="0"/>
            <w:lang w:val="de-DE"/>
          </w:rPr>
          <w:delText xml:space="preserve">ß </w:delText>
        </w:r>
      </w:del>
      <w:del w:id="6080" w:date="2023-01-13T18:26:59Z" w:author="Jan Groh">
        <w:r>
          <w:rPr>
            <w:rFonts w:ascii="Garamond Premier Pro Caption" w:hAnsi="Garamond Premier Pro Caption"/>
            <w:sz w:val="22"/>
            <w:szCs w:val="22"/>
            <w:rtl w:val="0"/>
            <w:lang w:val="de-DE"/>
          </w:rPr>
          <w:delText>ihr kurzes Wiedersehn in B</w:delText>
        </w:r>
      </w:del>
      <w:del w:id="6081" w:date="2023-01-13T18:26:59Z" w:author="Jan Groh">
        <w:r>
          <w:rPr>
            <w:rFonts w:ascii="Garamond Premier Pro Caption" w:cs="Garamond Premier Pro Caption" w:hAnsi="Garamond Premier Pro Caption" w:eastAsia="Garamond Premier Pro Caption"/>
            <w:sz w:val="22"/>
            <w:szCs w:val="22"/>
            <w:vertAlign w:val="superscript"/>
          </w:rPr>
          <w:footnoteReference w:id="120"/>
        </w:r>
      </w:del>
      <w:del w:id="6082" w:date="2023-01-13T18:26:59Z" w:author="Jan Groh">
        <w:r>
          <w:rPr>
            <w:rFonts w:ascii="Garamond Premier Pro Caption" w:hAnsi="Garamond Premier Pro Caption"/>
            <w:sz w:val="22"/>
            <w:szCs w:val="22"/>
            <w:rtl w:val="0"/>
            <w:lang w:val="de-DE"/>
          </w:rPr>
          <w:delText>sein sollte, um jeden Anschein zu meiden, ich hatte darauf gedrungen, da</w:delText>
        </w:r>
      </w:del>
      <w:del w:id="6083" w:date="2023-01-13T18:26:59Z" w:author="Jan Groh">
        <w:r>
          <w:rPr>
            <w:rFonts w:ascii="Garamond Premier Pro Caption" w:hAnsi="Garamond Premier Pro Caption" w:hint="default"/>
            <w:sz w:val="22"/>
            <w:szCs w:val="22"/>
            <w:rtl w:val="0"/>
            <w:lang w:val="de-DE"/>
          </w:rPr>
          <w:delText xml:space="preserve">ß </w:delText>
        </w:r>
      </w:del>
      <w:del w:id="6084" w:date="2023-01-13T18:26:59Z" w:author="Jan Groh">
        <w:r>
          <w:rPr>
            <w:rFonts w:ascii="Garamond Premier Pro Caption" w:hAnsi="Garamond Premier Pro Caption"/>
            <w:sz w:val="22"/>
            <w:szCs w:val="22"/>
            <w:rtl w:val="0"/>
          </w:rPr>
          <w:delText>St</w:delText>
        </w:r>
      </w:del>
      <w:del w:id="6085" w:date="2023-01-13T18:26:59Z" w:author="Jan Groh">
        <w:r>
          <w:rPr>
            <w:rFonts w:ascii="Garamond Premier Pro Caption" w:cs="Garamond Premier Pro Caption" w:hAnsi="Garamond Premier Pro Caption" w:eastAsia="Garamond Premier Pro Caption"/>
            <w:sz w:val="22"/>
            <w:szCs w:val="22"/>
            <w:vertAlign w:val="superscript"/>
          </w:rPr>
          <w:footnoteReference w:id="121"/>
        </w:r>
      </w:del>
      <w:del w:id="6086" w:date="2023-01-13T18:26:59Z" w:author="Jan Groh">
        <w:r>
          <w:rPr>
            <w:rFonts w:ascii="Garamond Premier Pro Caption" w:hAnsi="Garamond Premier Pro Caption"/>
            <w:sz w:val="22"/>
            <w:szCs w:val="22"/>
            <w:rtl w:val="0"/>
            <w:lang w:val="de-DE"/>
          </w:rPr>
          <w:delText xml:space="preserve"> ihn fragte; ich hatte von jeher mich bereit erwiesen, ihm Rede zu stehen, und ich glaube, h</w:delText>
        </w:r>
      </w:del>
      <w:del w:id="6087" w:date="2023-01-13T18:26:59Z" w:author="Jan Groh">
        <w:r>
          <w:rPr>
            <w:rFonts w:ascii="Garamond Premier Pro Caption" w:hAnsi="Garamond Premier Pro Caption" w:hint="default"/>
            <w:sz w:val="22"/>
            <w:szCs w:val="22"/>
            <w:rtl w:val="0"/>
          </w:rPr>
          <w:delText>ä</w:delText>
        </w:r>
      </w:del>
      <w:del w:id="6088" w:date="2023-01-13T18:26:59Z" w:author="Jan Groh">
        <w:r>
          <w:rPr>
            <w:rFonts w:ascii="Garamond Premier Pro Caption" w:hAnsi="Garamond Premier Pro Caption"/>
            <w:sz w:val="22"/>
            <w:szCs w:val="22"/>
            <w:rtl w:val="0"/>
            <w:lang w:val="de-DE"/>
          </w:rPr>
          <w:delText xml:space="preserve">tte er den Mut gehabt zu fragen </w:delText>
        </w:r>
      </w:del>
      <w:del w:id="6089" w:date="2023-01-13T18:26:59Z" w:author="Jan Groh">
        <w:r>
          <w:rPr>
            <w:rFonts w:ascii="Garamond Premier Pro Caption" w:hAnsi="Garamond Premier Pro Caption" w:hint="default"/>
            <w:sz w:val="22"/>
            <w:szCs w:val="22"/>
            <w:rtl w:val="0"/>
          </w:rPr>
          <w:delText xml:space="preserve">– </w:delText>
        </w:r>
      </w:del>
      <w:del w:id="6090" w:date="2023-01-13T18:26:59Z" w:author="Jan Groh">
        <w:r>
          <w:rPr>
            <w:rFonts w:ascii="Garamond Premier Pro Caption" w:hAnsi="Garamond Premier Pro Caption"/>
            <w:sz w:val="22"/>
            <w:szCs w:val="22"/>
            <w:rtl w:val="0"/>
            <w:lang w:val="de-DE"/>
          </w:rPr>
          <w:delText>ich h</w:delText>
        </w:r>
      </w:del>
      <w:del w:id="6091" w:date="2023-01-13T18:26:59Z" w:author="Jan Groh">
        <w:r>
          <w:rPr>
            <w:rFonts w:ascii="Garamond Premier Pro Caption" w:hAnsi="Garamond Premier Pro Caption" w:hint="default"/>
            <w:sz w:val="22"/>
            <w:szCs w:val="22"/>
            <w:rtl w:val="0"/>
          </w:rPr>
          <w:delText>ä</w:delText>
        </w:r>
      </w:del>
      <w:del w:id="6092" w:date="2023-01-13T18:26:59Z" w:author="Jan Groh">
        <w:r>
          <w:rPr>
            <w:rFonts w:ascii="Garamond Premier Pro Caption" w:hAnsi="Garamond Premier Pro Caption"/>
            <w:sz w:val="22"/>
            <w:szCs w:val="22"/>
            <w:rtl w:val="0"/>
            <w:lang w:val="de-DE"/>
          </w:rPr>
          <w:delText>tte offen geantwortet.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9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9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95" w:date="2023-01-13T18:26:59Z" w:author="Jan Groh"/>
          <w:rFonts w:ascii="Garamond Premier Pro Italic" w:cs="Garamond Premier Pro Italic" w:hAnsi="Garamond Premier Pro Italic" w:eastAsia="Garamond Premier Pro Italic"/>
          <w:sz w:val="22"/>
          <w:szCs w:val="22"/>
        </w:rPr>
      </w:pPr>
      <w:del w:id="6096"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97" w:date="2023-01-13T18:26:59Z" w:author="Jan Groh"/>
          <w:rFonts w:ascii="Garamond Premier Pro Italic" w:cs="Garamond Premier Pro Italic" w:hAnsi="Garamond Premier Pro Italic" w:eastAsia="Garamond Premier Pro Italic"/>
          <w:sz w:val="22"/>
          <w:szCs w:val="22"/>
        </w:rPr>
      </w:pPr>
      <w:del w:id="6098" w:date="2023-01-13T18:26:59Z" w:author="Jan Groh">
        <w:r>
          <w:rPr>
            <w:rFonts w:ascii="Garamond Premier Pro Italic" w:hAnsi="Garamond Premier Pro Italic"/>
            <w:sz w:val="22"/>
            <w:szCs w:val="22"/>
            <w:rtl w:val="0"/>
            <w:lang w:val="de-DE"/>
          </w:rPr>
          <w:delText>[aus Ems, Mitte Juli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099" w:date="2023-01-13T18:26:59Z" w:author="Jan Groh"/>
          <w:rFonts w:ascii="Garamond Premier Pro Caption" w:cs="Garamond Premier Pro Caption" w:hAnsi="Garamond Premier Pro Caption" w:eastAsia="Garamond Premier Pro Caption"/>
          <w:sz w:val="22"/>
          <w:szCs w:val="22"/>
        </w:rPr>
      </w:pPr>
      <w:del w:id="6100" w:date="2023-01-13T18:26:59Z" w:author="Jan Groh">
        <w:r>
          <w:rPr>
            <w:rFonts w:ascii="Garamond Premier Pro Caption" w:hAnsi="Garamond Premier Pro Caption"/>
            <w:sz w:val="22"/>
            <w:szCs w:val="22"/>
            <w:rtl w:val="0"/>
            <w:lang w:val="de-DE"/>
          </w:rPr>
          <w:delText>Kurz, liebe Mutter, lassen wir das alles, man mu</w:delText>
        </w:r>
      </w:del>
      <w:del w:id="6101" w:date="2023-01-13T18:26:59Z" w:author="Jan Groh">
        <w:r>
          <w:rPr>
            <w:rFonts w:ascii="Garamond Premier Pro Caption" w:hAnsi="Garamond Premier Pro Caption" w:hint="default"/>
            <w:sz w:val="22"/>
            <w:szCs w:val="22"/>
            <w:rtl w:val="0"/>
            <w:lang w:val="de-DE"/>
          </w:rPr>
          <w:delText xml:space="preserve">ß </w:delText>
        </w:r>
      </w:del>
      <w:del w:id="6102" w:date="2023-01-13T18:26:59Z" w:author="Jan Groh">
        <w:r>
          <w:rPr>
            <w:rFonts w:ascii="Garamond Premier Pro Caption" w:hAnsi="Garamond Premier Pro Caption"/>
            <w:sz w:val="22"/>
            <w:szCs w:val="22"/>
            <w:rtl w:val="0"/>
            <w:lang w:val="de-DE"/>
          </w:rPr>
          <w:delText>versuchen, wie jeder Tag einzeln hinzubringen ist, und an den folgenden wom</w:delText>
        </w:r>
      </w:del>
      <w:del w:id="6103" w:date="2023-01-13T18:26:59Z" w:author="Jan Groh">
        <w:r>
          <w:rPr>
            <w:rFonts w:ascii="Garamond Premier Pro Caption" w:hAnsi="Garamond Premier Pro Caption" w:hint="default"/>
            <w:sz w:val="22"/>
            <w:szCs w:val="22"/>
            <w:rtl w:val="0"/>
            <w:lang w:val="sv-SE"/>
          </w:rPr>
          <w:delText>ö</w:delText>
        </w:r>
      </w:del>
      <w:del w:id="6104" w:date="2023-01-13T18:26:59Z" w:author="Jan Groh">
        <w:r>
          <w:rPr>
            <w:rFonts w:ascii="Garamond Premier Pro Caption" w:hAnsi="Garamond Premier Pro Caption"/>
            <w:sz w:val="22"/>
            <w:szCs w:val="22"/>
            <w:rtl w:val="0"/>
            <w:lang w:val="de-DE"/>
          </w:rPr>
          <w:delText xml:space="preserve">glich gar nicht denken, </w:delText>
        </w:r>
      </w:del>
      <w:del w:id="6105" w:date="2023-01-13T18:26:59Z" w:author="Jan Groh">
        <w:r>
          <w:rPr>
            <w:rFonts w:ascii="Garamond Premier Pro Caption" w:hAnsi="Garamond Premier Pro Caption" w:hint="default"/>
            <w:sz w:val="22"/>
            <w:szCs w:val="22"/>
            <w:rtl w:val="0"/>
          </w:rPr>
          <w:delText xml:space="preserve">– </w:delText>
        </w:r>
      </w:del>
      <w:del w:id="6106" w:date="2023-01-13T18:26:59Z" w:author="Jan Groh">
        <w:r>
          <w:rPr>
            <w:rFonts w:ascii="Garamond Premier Pro Caption" w:hAnsi="Garamond Premier Pro Caption"/>
            <w:sz w:val="22"/>
            <w:szCs w:val="22"/>
            <w:rtl w:val="0"/>
            <w:lang w:val="de-DE"/>
          </w:rPr>
          <w:delText xml:space="preserve">denn was werden sie alle bringen als Entsagungen. </w:delText>
        </w:r>
      </w:del>
      <w:del w:id="6107" w:date="2023-01-13T18:26:59Z" w:author="Jan Groh">
        <w:r>
          <w:rPr>
            <w:rFonts w:ascii="Garamond Premier Pro Caption" w:hAnsi="Garamond Premier Pro Caption" w:hint="default"/>
            <w:sz w:val="22"/>
            <w:szCs w:val="22"/>
            <w:rtl w:val="0"/>
          </w:rPr>
          <w:delText xml:space="preserve">– </w:delText>
        </w:r>
      </w:del>
      <w:del w:id="6108" w:date="2023-01-13T18:26:59Z" w:author="Jan Groh">
        <w:r>
          <w:rPr>
            <w:rFonts w:ascii="Garamond Premier Pro Caption" w:hAnsi="Garamond Premier Pro Caption"/>
            <w:sz w:val="22"/>
            <w:szCs w:val="22"/>
            <w:rtl w:val="0"/>
            <w:lang w:val="en-US"/>
          </w:rPr>
          <w:delText>Wof</w:delText>
        </w:r>
      </w:del>
      <w:del w:id="6109" w:date="2023-01-13T18:26:59Z" w:author="Jan Groh">
        <w:r>
          <w:rPr>
            <w:rFonts w:ascii="Garamond Premier Pro Caption" w:hAnsi="Garamond Premier Pro Caption" w:hint="default"/>
            <w:sz w:val="22"/>
            <w:szCs w:val="22"/>
            <w:rtl w:val="0"/>
          </w:rPr>
          <w:delText>ü</w:delText>
        </w:r>
      </w:del>
      <w:del w:id="6110" w:date="2023-01-13T18:26:59Z" w:author="Jan Groh">
        <w:r>
          <w:rPr>
            <w:rFonts w:ascii="Garamond Premier Pro Caption" w:hAnsi="Garamond Premier Pro Caption"/>
            <w:sz w:val="22"/>
            <w:szCs w:val="22"/>
            <w:rtl w:val="0"/>
            <w:lang w:val="de-DE"/>
          </w:rPr>
          <w:delText>r ich Dir aber ewig danken will, ewig, ewig, das ist, da</w:delText>
        </w:r>
      </w:del>
      <w:del w:id="6111" w:date="2023-01-13T18:26:59Z" w:author="Jan Groh">
        <w:r>
          <w:rPr>
            <w:rFonts w:ascii="Garamond Premier Pro Caption" w:hAnsi="Garamond Premier Pro Caption" w:hint="default"/>
            <w:sz w:val="22"/>
            <w:szCs w:val="22"/>
            <w:rtl w:val="0"/>
            <w:lang w:val="de-DE"/>
          </w:rPr>
          <w:delText xml:space="preserve">ß </w:delText>
        </w:r>
      </w:del>
      <w:del w:id="6112" w:date="2023-01-13T18:26:59Z" w:author="Jan Groh">
        <w:r>
          <w:rPr>
            <w:rFonts w:ascii="Garamond Premier Pro Caption" w:hAnsi="Garamond Premier Pro Caption"/>
            <w:sz w:val="22"/>
            <w:szCs w:val="22"/>
            <w:rtl w:val="0"/>
            <w:lang w:val="de-DE"/>
          </w:rPr>
          <w:delText>Du mir sagst, ich sollte diese Art von Existenz nur noch zwei Jahre zu ertragen versuchen. Sieh, ich bin fester entschlossen wie je, solange nur noch ein Atem von Kraft in mir ist, da</w:delText>
        </w:r>
      </w:del>
      <w:del w:id="6113" w:date="2023-01-13T18:26:59Z" w:author="Jan Groh">
        <w:r>
          <w:rPr>
            <w:rFonts w:ascii="Garamond Premier Pro Caption" w:hAnsi="Garamond Premier Pro Caption" w:hint="default"/>
            <w:sz w:val="22"/>
            <w:szCs w:val="22"/>
            <w:rtl w:val="0"/>
            <w:lang w:val="de-DE"/>
          </w:rPr>
          <w:delText xml:space="preserve">ß </w:delText>
        </w:r>
      </w:del>
      <w:del w:id="6114" w:date="2023-01-13T18:26:59Z" w:author="Jan Groh">
        <w:r>
          <w:rPr>
            <w:rFonts w:ascii="Garamond Premier Pro Caption" w:hAnsi="Garamond Premier Pro Caption"/>
            <w:sz w:val="22"/>
            <w:szCs w:val="22"/>
            <w:rtl w:val="0"/>
            <w:lang w:val="de-DE"/>
          </w:rPr>
          <w:delText xml:space="preserve">Du Mitleiden genug hast, um nicht gleich den andern zu sagen: </w:delText>
        </w:r>
      </w:del>
      <w:del w:id="6115" w:date="2023-01-13T18:26:59Z" w:author="Jan Groh">
        <w:r>
          <w:rPr>
            <w:rFonts w:ascii="Garamond Premier Pro Caption" w:hAnsi="Garamond Premier Pro Caption" w:hint="default"/>
            <w:sz w:val="22"/>
            <w:szCs w:val="22"/>
            <w:rtl w:val="0"/>
            <w:lang w:val="it-IT"/>
          </w:rPr>
          <w:delText>»</w:delText>
        </w:r>
      </w:del>
      <w:del w:id="6116" w:date="2023-01-13T18:26:59Z" w:author="Jan Groh">
        <w:r>
          <w:rPr>
            <w:rFonts w:ascii="Garamond Premier Pro Caption" w:hAnsi="Garamond Premier Pro Caption"/>
            <w:sz w:val="22"/>
            <w:szCs w:val="22"/>
            <w:rtl w:val="0"/>
            <w:lang w:val="de-DE"/>
          </w:rPr>
          <w:delText>Du darfst nicht daran denken</w:delText>
        </w:r>
      </w:del>
      <w:del w:id="6117" w:date="2023-01-13T18:26:59Z" w:author="Jan Groh">
        <w:r>
          <w:rPr>
            <w:rFonts w:ascii="Garamond Premier Pro Caption" w:hAnsi="Garamond Premier Pro Caption" w:hint="default"/>
            <w:sz w:val="22"/>
            <w:szCs w:val="22"/>
            <w:rtl w:val="0"/>
            <w:lang w:val="fr-FR"/>
          </w:rPr>
          <w:delText>«</w:delText>
        </w:r>
      </w:del>
      <w:del w:id="6118" w:date="2023-01-13T18:26:59Z" w:author="Jan Groh">
        <w:r>
          <w:rPr>
            <w:rFonts w:ascii="Garamond Premier Pro Caption" w:hAnsi="Garamond Premier Pro Caption"/>
            <w:sz w:val="22"/>
            <w:szCs w:val="22"/>
            <w:rtl w:val="0"/>
            <w:lang w:val="de-DE"/>
          </w:rPr>
          <w:delText>, da</w:delText>
        </w:r>
      </w:del>
      <w:del w:id="6119" w:date="2023-01-13T18:26:59Z" w:author="Jan Groh">
        <w:r>
          <w:rPr>
            <w:rFonts w:ascii="Garamond Premier Pro Caption" w:hAnsi="Garamond Premier Pro Caption" w:hint="default"/>
            <w:sz w:val="22"/>
            <w:szCs w:val="22"/>
            <w:rtl w:val="0"/>
            <w:lang w:val="de-DE"/>
          </w:rPr>
          <w:delText xml:space="preserve">ß </w:delText>
        </w:r>
      </w:del>
      <w:del w:id="6120" w:date="2023-01-13T18:26:59Z" w:author="Jan Groh">
        <w:r>
          <w:rPr>
            <w:rFonts w:ascii="Garamond Premier Pro Caption" w:hAnsi="Garamond Premier Pro Caption"/>
            <w:sz w:val="22"/>
            <w:szCs w:val="22"/>
            <w:rtl w:val="0"/>
            <w:lang w:val="de-DE"/>
          </w:rPr>
          <w:delText>Du nicht kalt und unbarmherzig dadurch das Ungl</w:delText>
        </w:r>
      </w:del>
      <w:del w:id="6121" w:date="2023-01-13T18:26:59Z" w:author="Jan Groh">
        <w:r>
          <w:rPr>
            <w:rFonts w:ascii="Garamond Premier Pro Caption" w:hAnsi="Garamond Premier Pro Caption" w:hint="default"/>
            <w:sz w:val="22"/>
            <w:szCs w:val="22"/>
            <w:rtl w:val="0"/>
          </w:rPr>
          <w:delText>ü</w:delText>
        </w:r>
      </w:del>
      <w:del w:id="6122" w:date="2023-01-13T18:26:59Z" w:author="Jan Groh">
        <w:r>
          <w:rPr>
            <w:rFonts w:ascii="Garamond Premier Pro Caption" w:hAnsi="Garamond Premier Pro Caption"/>
            <w:sz w:val="22"/>
            <w:szCs w:val="22"/>
            <w:rtl w:val="0"/>
            <w:lang w:val="de-DE"/>
          </w:rPr>
          <w:delText xml:space="preserve">ck eines langen Lebens bestimmst. Warum ich mich nicht von August trennen will, habe ich schon zu oft gesagt, um es noch zu wiederholen, </w:delText>
        </w:r>
      </w:del>
      <w:del w:id="6123" w:date="2023-01-13T18:26:59Z" w:author="Jan Groh">
        <w:r>
          <w:rPr>
            <w:rFonts w:ascii="Garamond Premier Pro Caption" w:hAnsi="Garamond Premier Pro Caption" w:hint="default"/>
            <w:sz w:val="22"/>
            <w:szCs w:val="22"/>
            <w:rtl w:val="0"/>
          </w:rPr>
          <w:delText xml:space="preserve">– </w:delText>
        </w:r>
      </w:del>
      <w:del w:id="6124" w:date="2023-01-13T18:26:59Z" w:author="Jan Groh">
        <w:r>
          <w:rPr>
            <w:rFonts w:ascii="Garamond Premier Pro Caption" w:hAnsi="Garamond Premier Pro Caption"/>
            <w:sz w:val="22"/>
            <w:szCs w:val="22"/>
            <w:rtl w:val="0"/>
            <w:lang w:val="de-DE"/>
          </w:rPr>
          <w:delText xml:space="preserve">Sterling kommt jetzt in keinen Betracht dabei. </w:delText>
        </w:r>
      </w:del>
      <w:del w:id="6125" w:date="2023-01-13T18:26:59Z" w:author="Jan Groh">
        <w:r>
          <w:rPr>
            <w:rFonts w:ascii="Garamond Premier Pro Caption" w:hAnsi="Garamond Premier Pro Caption" w:hint="default"/>
            <w:sz w:val="22"/>
            <w:szCs w:val="22"/>
            <w:rtl w:val="0"/>
          </w:rPr>
          <w:delText xml:space="preserve">– </w:delText>
        </w:r>
      </w:del>
      <w:del w:id="6126" w:date="2023-01-13T18:26:59Z" w:author="Jan Groh">
        <w:r>
          <w:rPr>
            <w:rFonts w:ascii="Garamond Premier Pro Caption" w:hAnsi="Garamond Premier Pro Caption"/>
            <w:sz w:val="22"/>
            <w:szCs w:val="22"/>
            <w:rtl w:val="0"/>
            <w:lang w:val="de-DE"/>
          </w:rPr>
          <w:delText>Auch meine erste Idee, an August ausf</w:delText>
        </w:r>
      </w:del>
      <w:del w:id="6127" w:date="2023-01-13T18:26:59Z" w:author="Jan Groh">
        <w:r>
          <w:rPr>
            <w:rFonts w:ascii="Garamond Premier Pro Caption" w:hAnsi="Garamond Premier Pro Caption" w:hint="default"/>
            <w:sz w:val="22"/>
            <w:szCs w:val="22"/>
            <w:rtl w:val="0"/>
          </w:rPr>
          <w:delText>ü</w:delText>
        </w:r>
      </w:del>
      <w:del w:id="6128" w:date="2023-01-13T18:26:59Z" w:author="Jan Groh">
        <w:r>
          <w:rPr>
            <w:rFonts w:ascii="Garamond Premier Pro Caption" w:hAnsi="Garamond Premier Pro Caption"/>
            <w:sz w:val="22"/>
            <w:szCs w:val="22"/>
            <w:rtl w:val="0"/>
            <w:lang w:val="de-DE"/>
          </w:rPr>
          <w:delText xml:space="preserve">hrlich </w:delText>
        </w:r>
      </w:del>
      <w:del w:id="6129" w:date="2023-01-13T18:26:59Z" w:author="Jan Groh">
        <w:r>
          <w:rPr>
            <w:rFonts w:ascii="Garamond Premier Pro Caption" w:hAnsi="Garamond Premier Pro Caption" w:hint="default"/>
            <w:sz w:val="22"/>
            <w:szCs w:val="22"/>
            <w:rtl w:val="0"/>
          </w:rPr>
          <w:delText>ü</w:delText>
        </w:r>
      </w:del>
      <w:del w:id="6130" w:date="2023-01-13T18:26:59Z" w:author="Jan Groh">
        <w:r>
          <w:rPr>
            <w:rFonts w:ascii="Garamond Premier Pro Caption" w:hAnsi="Garamond Premier Pro Caption"/>
            <w:sz w:val="22"/>
            <w:szCs w:val="22"/>
            <w:rtl w:val="0"/>
            <w:lang w:val="de-DE"/>
          </w:rPr>
          <w:delText>ber unser Verh</w:delText>
        </w:r>
      </w:del>
      <w:del w:id="6131" w:date="2023-01-13T18:26:59Z" w:author="Jan Groh">
        <w:r>
          <w:rPr>
            <w:rFonts w:ascii="Garamond Premier Pro Caption" w:hAnsi="Garamond Premier Pro Caption" w:hint="default"/>
            <w:sz w:val="22"/>
            <w:szCs w:val="22"/>
            <w:rtl w:val="0"/>
          </w:rPr>
          <w:delText>ä</w:delText>
        </w:r>
      </w:del>
      <w:del w:id="6132" w:date="2023-01-13T18:26:59Z" w:author="Jan Groh">
        <w:r>
          <w:rPr>
            <w:rFonts w:ascii="Garamond Premier Pro Caption" w:hAnsi="Garamond Premier Pro Caption"/>
            <w:sz w:val="22"/>
            <w:szCs w:val="22"/>
            <w:rtl w:val="0"/>
            <w:lang w:val="de-DE"/>
          </w:rPr>
          <w:delText xml:space="preserve">ltnis zu schreiben, habe ich ganz aufgegeben: wozu? </w:delText>
        </w:r>
      </w:del>
      <w:del w:id="6133" w:date="2023-01-13T18:26:59Z" w:author="Jan Groh">
        <w:r>
          <w:rPr>
            <w:rFonts w:ascii="Garamond Premier Pro Caption" w:hAnsi="Garamond Premier Pro Caption" w:hint="default"/>
            <w:sz w:val="22"/>
            <w:szCs w:val="22"/>
            <w:rtl w:val="0"/>
          </w:rPr>
          <w:delText xml:space="preserve">– </w:delText>
        </w:r>
      </w:del>
      <w:del w:id="6134" w:date="2023-01-13T18:26:59Z" w:author="Jan Groh">
        <w:r>
          <w:rPr>
            <w:rFonts w:ascii="Garamond Premier Pro Caption" w:hAnsi="Garamond Premier Pro Caption"/>
            <w:sz w:val="22"/>
            <w:szCs w:val="22"/>
            <w:rtl w:val="0"/>
            <w:lang w:val="de-DE"/>
          </w:rPr>
          <w:delText>durch welches Gef</w:delText>
        </w:r>
      </w:del>
      <w:del w:id="6135" w:date="2023-01-13T18:26:59Z" w:author="Jan Groh">
        <w:r>
          <w:rPr>
            <w:rFonts w:ascii="Garamond Premier Pro Caption" w:hAnsi="Garamond Premier Pro Caption" w:hint="default"/>
            <w:sz w:val="22"/>
            <w:szCs w:val="22"/>
            <w:rtl w:val="0"/>
          </w:rPr>
          <w:delText>ü</w:delText>
        </w:r>
      </w:del>
      <w:del w:id="6136" w:date="2023-01-13T18:26:59Z" w:author="Jan Groh">
        <w:r>
          <w:rPr>
            <w:rFonts w:ascii="Garamond Premier Pro Caption" w:hAnsi="Garamond Premier Pro Caption"/>
            <w:sz w:val="22"/>
            <w:szCs w:val="22"/>
            <w:rtl w:val="0"/>
            <w:lang w:val="de-DE"/>
          </w:rPr>
          <w:delText>hl soll sich unser Verh</w:delText>
        </w:r>
      </w:del>
      <w:del w:id="6137" w:date="2023-01-13T18:26:59Z" w:author="Jan Groh">
        <w:r>
          <w:rPr>
            <w:rFonts w:ascii="Garamond Premier Pro Caption" w:hAnsi="Garamond Premier Pro Caption" w:hint="default"/>
            <w:sz w:val="22"/>
            <w:szCs w:val="22"/>
            <w:rtl w:val="0"/>
          </w:rPr>
          <w:delText>ä</w:delText>
        </w:r>
      </w:del>
      <w:del w:id="6138" w:date="2023-01-13T18:26:59Z" w:author="Jan Groh">
        <w:r>
          <w:rPr>
            <w:rFonts w:ascii="Garamond Premier Pro Caption" w:hAnsi="Garamond Premier Pro Caption"/>
            <w:sz w:val="22"/>
            <w:szCs w:val="22"/>
            <w:rtl w:val="0"/>
            <w:lang w:val="de-DE"/>
          </w:rPr>
          <w:delText>ltnis noch bessern? Ich wei</w:delText>
        </w:r>
      </w:del>
      <w:del w:id="6139" w:date="2023-01-13T18:26:59Z" w:author="Jan Groh">
        <w:r>
          <w:rPr>
            <w:rFonts w:ascii="Garamond Premier Pro Caption" w:hAnsi="Garamond Premier Pro Caption" w:hint="default"/>
            <w:sz w:val="22"/>
            <w:szCs w:val="22"/>
            <w:rtl w:val="0"/>
            <w:lang w:val="de-DE"/>
          </w:rPr>
          <w:delText xml:space="preserve">ß </w:delText>
        </w:r>
      </w:del>
      <w:del w:id="6140" w:date="2023-01-13T18:26:59Z" w:author="Jan Groh">
        <w:r>
          <w:rPr>
            <w:rFonts w:ascii="Garamond Premier Pro Caption" w:hAnsi="Garamond Premier Pro Caption"/>
            <w:sz w:val="22"/>
            <w:szCs w:val="22"/>
            <w:rtl w:val="0"/>
            <w:lang w:val="de-DE"/>
          </w:rPr>
          <w:delText xml:space="preserve">keines, es steht selbst nicht mehr in seiner Macht, </w:delText>
        </w:r>
      </w:del>
      <w:del w:id="6141" w:date="2023-01-13T18:26:59Z" w:author="Jan Groh">
        <w:r>
          <w:rPr>
            <w:rFonts w:ascii="Garamond Premier Pro Caption" w:hAnsi="Garamond Premier Pro Caption" w:hint="default"/>
            <w:sz w:val="22"/>
            <w:szCs w:val="22"/>
            <w:rtl w:val="0"/>
          </w:rPr>
          <w:delText xml:space="preserve">– </w:delText>
        </w:r>
      </w:del>
      <w:del w:id="6142" w:date="2023-01-13T18:26:59Z" w:author="Jan Groh">
        <w:r>
          <w:rPr>
            <w:rFonts w:ascii="Garamond Premier Pro Caption" w:hAnsi="Garamond Premier Pro Caption"/>
            <w:sz w:val="22"/>
            <w:szCs w:val="22"/>
            <w:rtl w:val="0"/>
            <w:lang w:val="de-DE"/>
          </w:rPr>
          <w:delText>sieben Jahre lang habe ich mich ungeliebt gesehen, stets getadelt, stets verletzt: nun h</w:delText>
        </w:r>
      </w:del>
      <w:del w:id="6143" w:date="2023-01-13T18:26:59Z" w:author="Jan Groh">
        <w:r>
          <w:rPr>
            <w:rFonts w:ascii="Garamond Premier Pro Caption" w:hAnsi="Garamond Premier Pro Caption" w:hint="default"/>
            <w:sz w:val="22"/>
            <w:szCs w:val="22"/>
            <w:rtl w:val="0"/>
          </w:rPr>
          <w:delText>ä</w:delText>
        </w:r>
      </w:del>
      <w:del w:id="6144" w:date="2023-01-13T18:26:59Z" w:author="Jan Groh">
        <w:r>
          <w:rPr>
            <w:rFonts w:ascii="Garamond Premier Pro Caption" w:hAnsi="Garamond Premier Pro Caption"/>
            <w:sz w:val="22"/>
            <w:szCs w:val="22"/>
            <w:rtl w:val="0"/>
            <w:lang w:val="de-DE"/>
          </w:rPr>
          <w:delText>ngt nichts mehr von ihm ab; er mag sein, wie er will, es kann mich zwar noch peinigend, nicht mehr aber erfreuend ber</w:delText>
        </w:r>
      </w:del>
      <w:del w:id="6145" w:date="2023-01-13T18:26:59Z" w:author="Jan Groh">
        <w:r>
          <w:rPr>
            <w:rFonts w:ascii="Garamond Premier Pro Caption" w:hAnsi="Garamond Premier Pro Caption" w:hint="default"/>
            <w:sz w:val="22"/>
            <w:szCs w:val="22"/>
            <w:rtl w:val="0"/>
          </w:rPr>
          <w:delText>ü</w:delText>
        </w:r>
      </w:del>
      <w:del w:id="6146" w:date="2023-01-13T18:26:59Z" w:author="Jan Groh">
        <w:r>
          <w:rPr>
            <w:rFonts w:ascii="Garamond Premier Pro Caption" w:hAnsi="Garamond Premier Pro Caption"/>
            <w:sz w:val="22"/>
            <w:szCs w:val="22"/>
            <w:rtl w:val="0"/>
            <w:lang w:val="de-DE"/>
          </w:rPr>
          <w:delText>hren. Und was sollte ich ihm sagen? Hat er nicht in allem, was ihn jetzt schmerzt und wor</w:delText>
        </w:r>
      </w:del>
      <w:del w:id="6147" w:date="2023-01-13T18:26:59Z" w:author="Jan Groh">
        <w:r>
          <w:rPr>
            <w:rFonts w:ascii="Garamond Premier Pro Caption" w:hAnsi="Garamond Premier Pro Caption" w:hint="default"/>
            <w:sz w:val="22"/>
            <w:szCs w:val="22"/>
            <w:rtl w:val="0"/>
          </w:rPr>
          <w:delText>ü</w:delText>
        </w:r>
      </w:del>
      <w:del w:id="6148" w:date="2023-01-13T18:26:59Z" w:author="Jan Groh">
        <w:r>
          <w:rPr>
            <w:rFonts w:ascii="Garamond Premier Pro Caption" w:hAnsi="Garamond Premier Pro Caption"/>
            <w:sz w:val="22"/>
            <w:szCs w:val="22"/>
            <w:rtl w:val="0"/>
            <w:lang w:val="de-DE"/>
          </w:rPr>
          <w:delText xml:space="preserve">ber er sich beklagt, vollkommen recht? </w:delText>
        </w:r>
      </w:del>
      <w:del w:id="6149" w:date="2023-01-13T18:26:59Z" w:author="Jan Groh">
        <w:r>
          <w:rPr>
            <w:rFonts w:ascii="Garamond Premier Pro Caption" w:hAnsi="Garamond Premier Pro Caption" w:hint="default"/>
            <w:sz w:val="22"/>
            <w:szCs w:val="22"/>
            <w:rtl w:val="0"/>
          </w:rPr>
          <w:delText xml:space="preserve">– </w:delText>
        </w:r>
      </w:del>
      <w:del w:id="6150" w:date="2023-01-13T18:26:59Z" w:author="Jan Groh">
        <w:r>
          <w:rPr>
            <w:rFonts w:ascii="Garamond Premier Pro Caption" w:hAnsi="Garamond Premier Pro Caption"/>
            <w:sz w:val="22"/>
            <w:szCs w:val="22"/>
            <w:rtl w:val="0"/>
            <w:lang w:val="de-DE"/>
          </w:rPr>
          <w:delText>Nein, ich bitte Euch, alles, nur keinen Trost f</w:delText>
        </w:r>
      </w:del>
      <w:del w:id="6151" w:date="2023-01-13T18:26:59Z" w:author="Jan Groh">
        <w:r>
          <w:rPr>
            <w:rFonts w:ascii="Garamond Premier Pro Caption" w:hAnsi="Garamond Premier Pro Caption" w:hint="default"/>
            <w:sz w:val="22"/>
            <w:szCs w:val="22"/>
            <w:rtl w:val="0"/>
          </w:rPr>
          <w:delText>ü</w:delText>
        </w:r>
      </w:del>
      <w:del w:id="6152" w:date="2023-01-13T18:26:59Z" w:author="Jan Groh">
        <w:r>
          <w:rPr>
            <w:rFonts w:ascii="Garamond Premier Pro Caption" w:hAnsi="Garamond Premier Pro Caption"/>
            <w:sz w:val="22"/>
            <w:szCs w:val="22"/>
            <w:rtl w:val="0"/>
            <w:lang w:val="de-DE"/>
          </w:rPr>
          <w:delText xml:space="preserve">r die Zukunft! </w:delText>
        </w:r>
      </w:del>
      <w:del w:id="6153" w:date="2023-01-13T18:26:59Z" w:author="Jan Groh">
        <w:r>
          <w:rPr>
            <w:rFonts w:ascii="Garamond Premier Pro Caption" w:hAnsi="Garamond Premier Pro Caption" w:hint="default"/>
            <w:sz w:val="22"/>
            <w:szCs w:val="22"/>
            <w:rtl w:val="0"/>
          </w:rPr>
          <w:delText xml:space="preserve">– </w:delText>
        </w:r>
      </w:del>
      <w:del w:id="6154" w:date="2023-01-13T18:26:59Z" w:author="Jan Groh">
        <w:r>
          <w:rPr>
            <w:rFonts w:ascii="Garamond Premier Pro Caption" w:hAnsi="Garamond Premier Pro Caption"/>
            <w:sz w:val="22"/>
            <w:szCs w:val="22"/>
            <w:rtl w:val="0"/>
            <w:lang w:val="de-DE"/>
          </w:rPr>
          <w:delText>das kann ich nicht ertragen.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5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5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57" w:date="2023-01-13T18:26:59Z" w:author="Jan Groh"/>
          <w:rFonts w:ascii="Garamond Premier Pro Italic" w:cs="Garamond Premier Pro Italic" w:hAnsi="Garamond Premier Pro Italic" w:eastAsia="Garamond Premier Pro Italic"/>
          <w:sz w:val="22"/>
          <w:szCs w:val="22"/>
        </w:rPr>
      </w:pPr>
      <w:del w:id="6158" w:date="2023-01-13T18:26:59Z" w:author="Jan Groh">
        <w:r>
          <w:rPr>
            <w:rFonts w:ascii="Garamond Premier Pro Italic" w:hAnsi="Garamond Premier Pro Italic"/>
            <w:sz w:val="22"/>
            <w:szCs w:val="22"/>
            <w:rtl w:val="0"/>
            <w:lang w:val="de-DE"/>
          </w:rPr>
          <w:delText>August an Ottilie (in Ems)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59" w:date="2023-01-13T18:26:59Z" w:author="Jan Groh"/>
          <w:rFonts w:ascii="Garamond Premier Pro Italic" w:cs="Garamond Premier Pro Italic" w:hAnsi="Garamond Premier Pro Italic" w:eastAsia="Garamond Premier Pro Italic"/>
          <w:sz w:val="22"/>
          <w:szCs w:val="22"/>
        </w:rPr>
      </w:pPr>
      <w:del w:id="6160" w:date="2023-01-13T18:26:59Z" w:author="Jan Groh">
        <w:r>
          <w:rPr>
            <w:rFonts w:ascii="Garamond Premier Pro Italic" w:hAnsi="Garamond Premier Pro Italic"/>
            <w:sz w:val="22"/>
            <w:szCs w:val="22"/>
            <w:rtl w:val="0"/>
            <w:lang w:val="de-DE"/>
          </w:rPr>
          <w:delText>Weimar, den 3. August, an Deines K</w:delText>
        </w:r>
      </w:del>
      <w:del w:id="6161" w:date="2023-01-13T18:26:59Z" w:author="Jan Groh">
        <w:r>
          <w:rPr>
            <w:rFonts w:ascii="Garamond Premier Pro Italic" w:hAnsi="Garamond Premier Pro Italic" w:hint="default"/>
            <w:sz w:val="22"/>
            <w:szCs w:val="22"/>
            <w:rtl w:val="0"/>
            <w:lang w:val="sv-SE"/>
          </w:rPr>
          <w:delText>ö</w:delText>
        </w:r>
      </w:del>
      <w:del w:id="6162" w:date="2023-01-13T18:26:59Z" w:author="Jan Groh">
        <w:r>
          <w:rPr>
            <w:rFonts w:ascii="Garamond Premier Pro Italic" w:hAnsi="Garamond Premier Pro Italic"/>
            <w:sz w:val="22"/>
            <w:szCs w:val="22"/>
            <w:rtl w:val="0"/>
            <w:lang w:val="de-DE"/>
          </w:rPr>
          <w:delText>nigs Geburtstag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63" w:date="2023-01-13T18:26:59Z" w:author="Jan Groh"/>
          <w:rFonts w:ascii="Garamond Premier Pro Caption" w:cs="Garamond Premier Pro Caption" w:hAnsi="Garamond Premier Pro Caption" w:eastAsia="Garamond Premier Pro Caption"/>
          <w:sz w:val="22"/>
          <w:szCs w:val="22"/>
        </w:rPr>
      </w:pPr>
      <w:del w:id="6164" w:date="2023-01-13T18:26:59Z" w:author="Jan Groh">
        <w:r>
          <w:rPr>
            <w:rFonts w:ascii="Garamond Premier Pro Caption" w:hAnsi="Garamond Premier Pro Caption"/>
            <w:sz w:val="22"/>
            <w:szCs w:val="22"/>
            <w:rtl w:val="0"/>
            <w:lang w:val="de-DE"/>
          </w:rPr>
          <w:delText>Liebe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65" w:date="2023-01-13T18:26:59Z" w:author="Jan Groh"/>
          <w:rFonts w:ascii="Garamond Premier Pro Caption" w:cs="Garamond Premier Pro Caption" w:hAnsi="Garamond Premier Pro Caption" w:eastAsia="Garamond Premier Pro Caption"/>
          <w:sz w:val="22"/>
          <w:szCs w:val="22"/>
        </w:rPr>
      </w:pPr>
      <w:del w:id="6166" w:date="2023-01-13T18:26:59Z" w:author="Jan Groh">
        <w:r>
          <w:rPr>
            <w:rFonts w:ascii="Garamond Premier Pro Caption" w:hAnsi="Garamond Premier Pro Caption"/>
            <w:sz w:val="22"/>
            <w:szCs w:val="22"/>
            <w:rtl w:val="0"/>
            <w:lang w:val="de-DE"/>
          </w:rPr>
          <w:delText>Dein letzter Brief vom 30. Juli hat mich sehr betr</w:delText>
        </w:r>
      </w:del>
      <w:del w:id="6167" w:date="2023-01-13T18:26:59Z" w:author="Jan Groh">
        <w:r>
          <w:rPr>
            <w:rFonts w:ascii="Garamond Premier Pro Caption" w:hAnsi="Garamond Premier Pro Caption" w:hint="default"/>
            <w:sz w:val="22"/>
            <w:szCs w:val="22"/>
            <w:rtl w:val="0"/>
          </w:rPr>
          <w:delText>ü</w:delText>
        </w:r>
      </w:del>
      <w:del w:id="6168" w:date="2023-01-13T18:26:59Z" w:author="Jan Groh">
        <w:r>
          <w:rPr>
            <w:rFonts w:ascii="Garamond Premier Pro Caption" w:hAnsi="Garamond Premier Pro Caption"/>
            <w:sz w:val="22"/>
            <w:szCs w:val="22"/>
            <w:rtl w:val="0"/>
            <w:lang w:val="de-DE"/>
          </w:rPr>
          <w:delText>bt, da ich sehe, da</w:delText>
        </w:r>
      </w:del>
      <w:del w:id="6169" w:date="2023-01-13T18:26:59Z" w:author="Jan Groh">
        <w:r>
          <w:rPr>
            <w:rFonts w:ascii="Garamond Premier Pro Caption" w:hAnsi="Garamond Premier Pro Caption" w:hint="default"/>
            <w:sz w:val="22"/>
            <w:szCs w:val="22"/>
            <w:rtl w:val="0"/>
            <w:lang w:val="de-DE"/>
          </w:rPr>
          <w:delText xml:space="preserve">ß </w:delText>
        </w:r>
      </w:del>
      <w:del w:id="6170" w:date="2023-01-13T18:26:59Z" w:author="Jan Groh">
        <w:r>
          <w:rPr>
            <w:rFonts w:ascii="Garamond Premier Pro Caption" w:hAnsi="Garamond Premier Pro Caption"/>
            <w:sz w:val="22"/>
            <w:szCs w:val="22"/>
            <w:rtl w:val="0"/>
            <w:lang w:val="de-DE"/>
          </w:rPr>
          <w:delText xml:space="preserve">Du Dich so </w:delText>
        </w:r>
      </w:del>
      <w:del w:id="6171" w:date="2023-01-13T18:26:59Z" w:author="Jan Groh">
        <w:r>
          <w:rPr>
            <w:rFonts w:ascii="Garamond Premier Pro Caption" w:hAnsi="Garamond Premier Pro Caption" w:hint="default"/>
            <w:sz w:val="22"/>
            <w:szCs w:val="22"/>
            <w:rtl w:val="0"/>
          </w:rPr>
          <w:delText>ü</w:delText>
        </w:r>
      </w:del>
      <w:del w:id="6172" w:date="2023-01-13T18:26:59Z" w:author="Jan Groh">
        <w:r>
          <w:rPr>
            <w:rFonts w:ascii="Garamond Premier Pro Caption" w:hAnsi="Garamond Premier Pro Caption"/>
            <w:sz w:val="22"/>
            <w:szCs w:val="22"/>
            <w:rtl w:val="0"/>
            <w:lang w:val="de-DE"/>
          </w:rPr>
          <w:delText>bel befindest; und so scheint es, da</w:delText>
        </w:r>
      </w:del>
      <w:del w:id="6173" w:date="2023-01-13T18:26:59Z" w:author="Jan Groh">
        <w:r>
          <w:rPr>
            <w:rFonts w:ascii="Garamond Premier Pro Caption" w:hAnsi="Garamond Premier Pro Caption" w:hint="default"/>
            <w:sz w:val="22"/>
            <w:szCs w:val="22"/>
            <w:rtl w:val="0"/>
            <w:lang w:val="de-DE"/>
          </w:rPr>
          <w:delText xml:space="preserve">ß </w:delText>
        </w:r>
      </w:del>
      <w:del w:id="6174" w:date="2023-01-13T18:26:59Z" w:author="Jan Groh">
        <w:r>
          <w:rPr>
            <w:rFonts w:ascii="Garamond Premier Pro Caption" w:hAnsi="Garamond Premier Pro Caption"/>
            <w:sz w:val="22"/>
            <w:szCs w:val="22"/>
            <w:rtl w:val="0"/>
            <w:lang w:val="de-DE"/>
          </w:rPr>
          <w:delText>sich ein paar traurige Briefe gekreuzt haben, denn der meinige war auch nicht besonders erheiternd.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75" w:date="2023-01-13T18:26:59Z" w:author="Jan Groh"/>
          <w:rFonts w:ascii="Garamond Premier Pro Caption" w:cs="Garamond Premier Pro Caption" w:hAnsi="Garamond Premier Pro Caption" w:eastAsia="Garamond Premier Pro Caption"/>
          <w:sz w:val="22"/>
          <w:szCs w:val="22"/>
        </w:rPr>
      </w:pPr>
      <w:del w:id="6176" w:date="2023-01-13T18:26:59Z" w:author="Jan Groh">
        <w:r>
          <w:rPr>
            <w:rFonts w:ascii="Garamond Premier Pro Caption" w:hAnsi="Garamond Premier Pro Caption"/>
            <w:sz w:val="22"/>
            <w:szCs w:val="22"/>
            <w:rtl w:val="0"/>
            <w:lang w:val="de-DE"/>
          </w:rPr>
          <w:delText>Auch ich halte es jetzt geratener, da</w:delText>
        </w:r>
      </w:del>
      <w:del w:id="6177" w:date="2023-01-13T18:26:59Z" w:author="Jan Groh">
        <w:r>
          <w:rPr>
            <w:rFonts w:ascii="Garamond Premier Pro Caption" w:hAnsi="Garamond Premier Pro Caption" w:hint="default"/>
            <w:sz w:val="22"/>
            <w:szCs w:val="22"/>
            <w:rtl w:val="0"/>
            <w:lang w:val="de-DE"/>
          </w:rPr>
          <w:delText xml:space="preserve">ß </w:delText>
        </w:r>
      </w:del>
      <w:del w:id="6178" w:date="2023-01-13T18:26:59Z" w:author="Jan Groh">
        <w:r>
          <w:rPr>
            <w:rFonts w:ascii="Garamond Premier Pro Caption" w:hAnsi="Garamond Premier Pro Caption"/>
            <w:sz w:val="22"/>
            <w:szCs w:val="22"/>
            <w:rtl w:val="0"/>
            <w:lang w:val="de-DE"/>
          </w:rPr>
          <w:delText>Du nach ganz vollbrachter Kur zur</w:delText>
        </w:r>
      </w:del>
      <w:del w:id="6179" w:date="2023-01-13T18:26:59Z" w:author="Jan Groh">
        <w:r>
          <w:rPr>
            <w:rFonts w:ascii="Garamond Premier Pro Caption" w:hAnsi="Garamond Premier Pro Caption" w:hint="default"/>
            <w:sz w:val="22"/>
            <w:szCs w:val="22"/>
            <w:rtl w:val="0"/>
          </w:rPr>
          <w:delText>ü</w:delText>
        </w:r>
      </w:del>
      <w:del w:id="6180" w:date="2023-01-13T18:26:59Z" w:author="Jan Groh">
        <w:r>
          <w:rPr>
            <w:rFonts w:ascii="Garamond Premier Pro Caption" w:hAnsi="Garamond Premier Pro Caption"/>
            <w:sz w:val="22"/>
            <w:szCs w:val="22"/>
            <w:rtl w:val="0"/>
            <w:lang w:val="de-DE"/>
          </w:rPr>
          <w:delText>ckkehrst und nicht in Frankfurt verweilst, weil neue Geldausgaben von mir unm</w:delText>
        </w:r>
      </w:del>
      <w:del w:id="6181" w:date="2023-01-13T18:26:59Z" w:author="Jan Groh">
        <w:r>
          <w:rPr>
            <w:rFonts w:ascii="Garamond Premier Pro Caption" w:hAnsi="Garamond Premier Pro Caption" w:hint="default"/>
            <w:sz w:val="22"/>
            <w:szCs w:val="22"/>
            <w:rtl w:val="0"/>
            <w:lang w:val="sv-SE"/>
          </w:rPr>
          <w:delText>ö</w:delText>
        </w:r>
      </w:del>
      <w:del w:id="6182" w:date="2023-01-13T18:26:59Z" w:author="Jan Groh">
        <w:r>
          <w:rPr>
            <w:rFonts w:ascii="Garamond Premier Pro Caption" w:hAnsi="Garamond Premier Pro Caption"/>
            <w:sz w:val="22"/>
            <w:szCs w:val="22"/>
            <w:rtl w:val="0"/>
            <w:lang w:val="de-DE"/>
          </w:rPr>
          <w:delText>glich zu bestreiten sind, indem schon mein ganzes Michaelisquartal und mehr wegen Deiner Reise an Elkan</w:delText>
        </w:r>
      </w:del>
      <w:del w:id="6183" w:date="2023-01-13T18:26:59Z" w:author="Jan Groh">
        <w:r>
          <w:rPr>
            <w:rFonts w:ascii="Garamond Premier Pro Caption" w:cs="Garamond Premier Pro Caption" w:hAnsi="Garamond Premier Pro Caption" w:eastAsia="Garamond Premier Pro Caption"/>
            <w:sz w:val="22"/>
            <w:szCs w:val="22"/>
            <w:vertAlign w:val="superscript"/>
          </w:rPr>
          <w:footnoteReference w:id="122"/>
        </w:r>
      </w:del>
      <w:del w:id="6184" w:date="2023-01-13T18:26:59Z" w:author="Jan Groh">
        <w:r>
          <w:rPr>
            <w:rFonts w:ascii="Garamond Premier Pro Caption" w:hAnsi="Garamond Premier Pro Caption"/>
            <w:sz w:val="22"/>
            <w:szCs w:val="22"/>
            <w:rtl w:val="0"/>
            <w:lang w:val="de-DE"/>
          </w:rPr>
          <w:delText xml:space="preserve"> verfallen ist. Solltest Du noch Geld in Frankfurt brauchen, so hat Elkan noch zirka 60 fl.</w:delText>
        </w:r>
      </w:del>
      <w:del w:id="6185" w:date="2023-01-13T18:26:59Z" w:author="Jan Groh">
        <w:r>
          <w:rPr>
            <w:rFonts w:ascii="Garamond Premier Pro Caption" w:cs="Garamond Premier Pro Caption" w:hAnsi="Garamond Premier Pro Caption" w:eastAsia="Garamond Premier Pro Caption"/>
            <w:sz w:val="22"/>
            <w:szCs w:val="22"/>
            <w:vertAlign w:val="superscript"/>
          </w:rPr>
          <w:footnoteReference w:id="123"/>
        </w:r>
      </w:del>
      <w:del w:id="6186" w:date="2023-01-13T18:26:59Z" w:author="Jan Groh">
        <w:r>
          <w:rPr>
            <w:rFonts w:ascii="Garamond Premier Pro Caption" w:hAnsi="Garamond Premier Pro Caption"/>
            <w:sz w:val="22"/>
            <w:szCs w:val="22"/>
            <w:rtl w:val="0"/>
            <w:lang w:val="de-DE"/>
          </w:rPr>
          <w:delText xml:space="preserve"> wegen dem, was Eckermann</w:delText>
        </w:r>
      </w:del>
      <w:del w:id="6187" w:date="2023-01-13T18:26:59Z" w:author="Jan Groh">
        <w:r>
          <w:rPr>
            <w:rFonts w:ascii="Garamond Premier Pro Caption" w:cs="Garamond Premier Pro Caption" w:hAnsi="Garamond Premier Pro Caption" w:eastAsia="Garamond Premier Pro Caption"/>
            <w:sz w:val="22"/>
            <w:szCs w:val="22"/>
            <w:vertAlign w:val="superscript"/>
          </w:rPr>
          <w:footnoteReference w:id="124"/>
        </w:r>
      </w:del>
      <w:del w:id="6188" w:date="2023-01-13T18:26:59Z" w:author="Jan Groh">
        <w:r>
          <w:rPr>
            <w:rFonts w:ascii="Garamond Premier Pro Caption" w:hAnsi="Garamond Premier Pro Caption"/>
            <w:sz w:val="22"/>
            <w:szCs w:val="22"/>
            <w:rtl w:val="0"/>
            <w:lang w:val="de-DE"/>
          </w:rPr>
          <w:delText xml:space="preserve"> </w:delText>
        </w:r>
      </w:del>
      <w:del w:id="6189" w:date="2023-01-13T18:26:59Z" w:author="Jan Groh">
        <w:r>
          <w:rPr>
            <w:rFonts w:ascii="Garamond Premier Pro Caption" w:hAnsi="Garamond Premier Pro Caption"/>
            <w:sz w:val="22"/>
            <w:szCs w:val="22"/>
            <w:rtl w:val="0"/>
            <w:lang w:val="de-DE"/>
          </w:rPr>
          <w:delText>bekommt, angewiesen; sehr lieb w</w:delText>
        </w:r>
      </w:del>
      <w:del w:id="6190" w:date="2023-01-13T18:26:59Z" w:author="Jan Groh">
        <w:r>
          <w:rPr>
            <w:rFonts w:ascii="Garamond Premier Pro Caption" w:hAnsi="Garamond Premier Pro Caption" w:hint="default"/>
            <w:sz w:val="22"/>
            <w:szCs w:val="22"/>
            <w:rtl w:val="0"/>
          </w:rPr>
          <w:delText>ä</w:delText>
        </w:r>
      </w:del>
      <w:del w:id="6191" w:date="2023-01-13T18:26:59Z" w:author="Jan Groh">
        <w:r>
          <w:rPr>
            <w:rFonts w:ascii="Garamond Premier Pro Caption" w:hAnsi="Garamond Premier Pro Caption"/>
            <w:sz w:val="22"/>
            <w:szCs w:val="22"/>
            <w:rtl w:val="0"/>
            <w:lang w:val="de-DE"/>
          </w:rPr>
          <w:delText>re es mir, wenn Du auch den Kutscher herw</w:delText>
        </w:r>
      </w:del>
      <w:del w:id="6192" w:date="2023-01-13T18:26:59Z" w:author="Jan Groh">
        <w:r>
          <w:rPr>
            <w:rFonts w:ascii="Garamond Premier Pro Caption" w:hAnsi="Garamond Premier Pro Caption" w:hint="default"/>
            <w:sz w:val="22"/>
            <w:szCs w:val="22"/>
            <w:rtl w:val="0"/>
          </w:rPr>
          <w:delText>ä</w:delText>
        </w:r>
      </w:del>
      <w:del w:id="6193" w:date="2023-01-13T18:26:59Z" w:author="Jan Groh">
        <w:r>
          <w:rPr>
            <w:rFonts w:ascii="Garamond Premier Pro Caption" w:hAnsi="Garamond Premier Pro Caption"/>
            <w:sz w:val="22"/>
            <w:szCs w:val="22"/>
            <w:rtl w:val="0"/>
            <w:lang w:val="de-DE"/>
          </w:rPr>
          <w:delText>rts bestreiten k</w:delText>
        </w:r>
      </w:del>
      <w:del w:id="6194" w:date="2023-01-13T18:26:59Z" w:author="Jan Groh">
        <w:r>
          <w:rPr>
            <w:rFonts w:ascii="Garamond Premier Pro Caption" w:hAnsi="Garamond Premier Pro Caption" w:hint="default"/>
            <w:sz w:val="22"/>
            <w:szCs w:val="22"/>
            <w:rtl w:val="0"/>
            <w:lang w:val="sv-SE"/>
          </w:rPr>
          <w:delText>ö</w:delText>
        </w:r>
      </w:del>
      <w:del w:id="6195" w:date="2023-01-13T18:26:59Z" w:author="Jan Groh">
        <w:r>
          <w:rPr>
            <w:rFonts w:ascii="Garamond Premier Pro Caption" w:hAnsi="Garamond Premier Pro Caption"/>
            <w:sz w:val="22"/>
            <w:szCs w:val="22"/>
            <w:rtl w:val="0"/>
            <w:lang w:val="de-DE"/>
          </w:rPr>
          <w:delText>nntest</w:delText>
        </w:r>
      </w:del>
      <w:del w:id="6196"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9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9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199" w:date="2023-01-13T18:26:59Z" w:author="Jan Groh"/>
          <w:rFonts w:ascii="Garamond Premier Pro Italic" w:cs="Garamond Premier Pro Italic" w:hAnsi="Garamond Premier Pro Italic" w:eastAsia="Garamond Premier Pro Italic"/>
          <w:sz w:val="22"/>
          <w:szCs w:val="22"/>
        </w:rPr>
      </w:pPr>
      <w:del w:id="6200" w:date="2023-01-13T18:26:59Z" w:author="Jan Groh">
        <w:r>
          <w:rPr>
            <w:rFonts w:ascii="Garamond Premier Pro Italic" w:hAnsi="Garamond Premier Pro Italic"/>
            <w:sz w:val="22"/>
            <w:szCs w:val="22"/>
            <w:rtl w:val="0"/>
            <w:lang w:val="de-DE"/>
          </w:rPr>
          <w:delText>Ottilie an Charles Sterling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01" w:date="2023-01-13T18:26:59Z" w:author="Jan Groh"/>
          <w:rFonts w:ascii="Garamond Premier Pro Italic" w:cs="Garamond Premier Pro Italic" w:hAnsi="Garamond Premier Pro Italic" w:eastAsia="Garamond Premier Pro Italic"/>
          <w:sz w:val="22"/>
          <w:szCs w:val="22"/>
        </w:rPr>
      </w:pPr>
      <w:del w:id="6202" w:date="2023-01-13T18:26:59Z" w:author="Jan Groh">
        <w:r>
          <w:rPr>
            <w:rFonts w:ascii="Garamond Premier Pro Italic" w:hAnsi="Garamond Premier Pro Italic"/>
            <w:sz w:val="22"/>
            <w:szCs w:val="22"/>
            <w:rtl w:val="0"/>
            <w:lang w:val="de-DE"/>
          </w:rPr>
          <w:delText>(Konzept]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03" w:date="2023-01-13T18:26:59Z" w:author="Jan Groh"/>
          <w:rFonts w:ascii="Garamond Premier Pro Italic" w:cs="Garamond Premier Pro Italic" w:hAnsi="Garamond Premier Pro Italic" w:eastAsia="Garamond Premier Pro Italic"/>
          <w:sz w:val="22"/>
          <w:szCs w:val="22"/>
        </w:rPr>
      </w:pPr>
      <w:del w:id="6204" w:date="2023-01-13T18:26:59Z" w:author="Jan Groh">
        <w:r>
          <w:rPr>
            <w:rFonts w:ascii="Garamond Premier Pro Italic" w:hAnsi="Garamond Premier Pro Italic"/>
            <w:sz w:val="22"/>
            <w:szCs w:val="22"/>
            <w:rtl w:val="0"/>
            <w:lang w:val="de-DE"/>
          </w:rPr>
          <w:delText>Mittwoch, d. 15. Sept. 1824.</w:delText>
        </w:r>
      </w:del>
      <w:del w:id="6205" w:date="2023-01-13T18:26:59Z" w:author="Jan Groh">
        <w:r>
          <w:rPr>
            <w:rFonts w:ascii="Garamond Premier Pro Italic" w:cs="Garamond Premier Pro Italic" w:hAnsi="Garamond Premier Pro Italic" w:eastAsia="Garamond Premier Pro Italic"/>
            <w:sz w:val="22"/>
            <w:szCs w:val="22"/>
          </w:rPr>
          <w:tab/>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06" w:date="2023-01-13T18:26:59Z" w:author="Jan Groh"/>
          <w:rFonts w:ascii="Garamond Premier Pro Caption" w:cs="Garamond Premier Pro Caption" w:hAnsi="Garamond Premier Pro Caption" w:eastAsia="Garamond Premier Pro Caption"/>
          <w:sz w:val="22"/>
          <w:szCs w:val="22"/>
        </w:rPr>
      </w:pPr>
      <w:del w:id="6207" w:date="2023-01-13T18:26:59Z" w:author="Jan Groh">
        <w:r>
          <w:rPr>
            <w:rFonts w:ascii="Garamond Premier Pro Caption" w:hAnsi="Garamond Premier Pro Caption"/>
            <w:sz w:val="22"/>
            <w:szCs w:val="22"/>
            <w:rtl w:val="0"/>
            <w:lang w:val="de-DE"/>
          </w:rPr>
          <w:delText>Ich wei</w:delText>
        </w:r>
      </w:del>
      <w:del w:id="6208" w:date="2023-01-13T18:26:59Z" w:author="Jan Groh">
        <w:r>
          <w:rPr>
            <w:rFonts w:ascii="Garamond Premier Pro Caption" w:hAnsi="Garamond Premier Pro Caption" w:hint="default"/>
            <w:sz w:val="22"/>
            <w:szCs w:val="22"/>
            <w:rtl w:val="0"/>
            <w:lang w:val="de-DE"/>
          </w:rPr>
          <w:delText xml:space="preserve">ß </w:delText>
        </w:r>
      </w:del>
      <w:del w:id="6209" w:date="2023-01-13T18:26:59Z" w:author="Jan Groh">
        <w:r>
          <w:rPr>
            <w:rFonts w:ascii="Garamond Premier Pro Caption" w:hAnsi="Garamond Premier Pro Caption"/>
            <w:sz w:val="22"/>
            <w:szCs w:val="22"/>
            <w:rtl w:val="0"/>
            <w:lang w:val="de-DE"/>
          </w:rPr>
          <w:delText>nicht, mein geliebter Freund, ob dieses Blatt je in Deine H</w:delText>
        </w:r>
      </w:del>
      <w:del w:id="6210" w:date="2023-01-13T18:26:59Z" w:author="Jan Groh">
        <w:r>
          <w:rPr>
            <w:rFonts w:ascii="Garamond Premier Pro Caption" w:hAnsi="Garamond Premier Pro Caption" w:hint="default"/>
            <w:sz w:val="22"/>
            <w:szCs w:val="22"/>
            <w:rtl w:val="0"/>
          </w:rPr>
          <w:delText>ä</w:delText>
        </w:r>
      </w:del>
      <w:del w:id="6211" w:date="2023-01-13T18:26:59Z" w:author="Jan Groh">
        <w:r>
          <w:rPr>
            <w:rFonts w:ascii="Garamond Premier Pro Caption" w:hAnsi="Garamond Premier Pro Caption"/>
            <w:sz w:val="22"/>
            <w:szCs w:val="22"/>
            <w:rtl w:val="0"/>
            <w:lang w:val="de-DE"/>
          </w:rPr>
          <w:delText xml:space="preserve">nde kommen wird, </w:delText>
        </w:r>
      </w:del>
      <w:del w:id="6212" w:date="2023-01-13T18:26:59Z" w:author="Jan Groh">
        <w:r>
          <w:rPr>
            <w:rFonts w:ascii="Garamond Premier Pro Caption" w:hAnsi="Garamond Premier Pro Caption" w:hint="default"/>
            <w:sz w:val="22"/>
            <w:szCs w:val="22"/>
            <w:rtl w:val="0"/>
          </w:rPr>
          <w:delText xml:space="preserve">– </w:delText>
        </w:r>
      </w:del>
      <w:del w:id="6213" w:date="2023-01-13T18:26:59Z" w:author="Jan Groh">
        <w:r>
          <w:rPr>
            <w:rFonts w:ascii="Garamond Premier Pro Caption" w:hAnsi="Garamond Premier Pro Caption"/>
            <w:sz w:val="22"/>
            <w:szCs w:val="22"/>
            <w:rtl w:val="0"/>
            <w:lang w:val="de-DE"/>
          </w:rPr>
          <w:delText>vielleicht legt mein Tod es Dir unter die Augen, und dann ist es mir ein s</w:delText>
        </w:r>
      </w:del>
      <w:del w:id="6214" w:date="2023-01-13T18:26:59Z" w:author="Jan Groh">
        <w:r>
          <w:rPr>
            <w:rFonts w:ascii="Garamond Premier Pro Caption" w:hAnsi="Garamond Premier Pro Caption" w:hint="default"/>
            <w:sz w:val="22"/>
            <w:szCs w:val="22"/>
            <w:rtl w:val="0"/>
            <w:lang w:val="de-DE"/>
          </w:rPr>
          <w:delText>üß</w:delText>
        </w:r>
      </w:del>
      <w:del w:id="6215" w:date="2023-01-13T18:26:59Z" w:author="Jan Groh">
        <w:r>
          <w:rPr>
            <w:rFonts w:ascii="Garamond Premier Pro Caption" w:hAnsi="Garamond Premier Pro Caption"/>
            <w:sz w:val="22"/>
            <w:szCs w:val="22"/>
            <w:rtl w:val="0"/>
            <w:lang w:val="de-DE"/>
          </w:rPr>
          <w:delText>er Gedanke, Trost und Beruhigung, in ihm f</w:delText>
        </w:r>
      </w:del>
      <w:del w:id="6216" w:date="2023-01-13T18:26:59Z" w:author="Jan Groh">
        <w:r>
          <w:rPr>
            <w:rFonts w:ascii="Garamond Premier Pro Caption" w:hAnsi="Garamond Premier Pro Caption" w:hint="default"/>
            <w:sz w:val="22"/>
            <w:szCs w:val="22"/>
            <w:rtl w:val="0"/>
          </w:rPr>
          <w:delText>ü</w:delText>
        </w:r>
      </w:del>
      <w:del w:id="6217" w:date="2023-01-13T18:26:59Z" w:author="Jan Groh">
        <w:r>
          <w:rPr>
            <w:rFonts w:ascii="Garamond Premier Pro Caption" w:hAnsi="Garamond Premier Pro Caption"/>
            <w:sz w:val="22"/>
            <w:szCs w:val="22"/>
            <w:rtl w:val="0"/>
            <w:lang w:val="de-DE"/>
          </w:rPr>
          <w:delText xml:space="preserve">r Dich niederzulegen </w:delText>
        </w:r>
      </w:del>
      <w:del w:id="6218" w:date="2023-01-13T18:26:59Z" w:author="Jan Groh">
        <w:r>
          <w:rPr>
            <w:rFonts w:ascii="Garamond Premier Pro Caption" w:hAnsi="Garamond Premier Pro Caption" w:hint="default"/>
            <w:sz w:val="22"/>
            <w:szCs w:val="22"/>
            <w:rtl w:val="0"/>
          </w:rPr>
          <w:delText>ü</w:delText>
        </w:r>
      </w:del>
      <w:del w:id="6219" w:date="2023-01-13T18:26:59Z" w:author="Jan Groh">
        <w:r>
          <w:rPr>
            <w:rFonts w:ascii="Garamond Premier Pro Caption" w:hAnsi="Garamond Premier Pro Caption"/>
            <w:sz w:val="22"/>
            <w:szCs w:val="22"/>
            <w:rtl w:val="0"/>
            <w:lang w:val="de-DE"/>
          </w:rPr>
          <w:delText>ber die Art, wie Dein Stillschweigen auf mich gewirkt. Mein geliebter Charles, ich brachte drei Monate zu, ohne da</w:delText>
        </w:r>
      </w:del>
      <w:del w:id="6220" w:date="2023-01-13T18:26:59Z" w:author="Jan Groh">
        <w:r>
          <w:rPr>
            <w:rFonts w:ascii="Garamond Premier Pro Caption" w:hAnsi="Garamond Premier Pro Caption" w:hint="default"/>
            <w:sz w:val="22"/>
            <w:szCs w:val="22"/>
            <w:rtl w:val="0"/>
            <w:lang w:val="de-DE"/>
          </w:rPr>
          <w:delText xml:space="preserve">ß </w:delText>
        </w:r>
      </w:del>
      <w:del w:id="6221" w:date="2023-01-13T18:26:59Z" w:author="Jan Groh">
        <w:r>
          <w:rPr>
            <w:rFonts w:ascii="Garamond Premier Pro Caption" w:hAnsi="Garamond Premier Pro Caption"/>
            <w:sz w:val="22"/>
            <w:szCs w:val="22"/>
            <w:rtl w:val="0"/>
            <w:lang w:val="de-DE"/>
          </w:rPr>
          <w:delText>nur ein Laut mir verriet</w:delText>
        </w:r>
      </w:del>
      <w:del w:id="6222" w:date="2023-01-13T18:26:59Z" w:author="Jan Groh">
        <w:r>
          <w:rPr>
            <w:rFonts w:ascii="Garamond Premier Pro Caption" w:hAnsi="Garamond Premier Pro Caption"/>
            <w:sz w:val="22"/>
            <w:szCs w:val="22"/>
            <w:rtl w:val="0"/>
            <w:lang w:val="de-DE"/>
          </w:rPr>
          <w:delText>,</w:delText>
        </w:r>
      </w:del>
      <w:del w:id="6223" w:date="2023-01-13T18:26:59Z" w:author="Jan Groh">
        <w:r>
          <w:rPr>
            <w:rFonts w:ascii="Garamond Premier Pro Caption" w:hAnsi="Garamond Premier Pro Caption"/>
            <w:sz w:val="22"/>
            <w:szCs w:val="22"/>
            <w:rtl w:val="0"/>
            <w:lang w:val="de-DE"/>
          </w:rPr>
          <w:delText xml:space="preserve"> warum die teuren Z</w:delText>
        </w:r>
      </w:del>
      <w:del w:id="6224" w:date="2023-01-13T18:26:59Z" w:author="Jan Groh">
        <w:r>
          <w:rPr>
            <w:rFonts w:ascii="Garamond Premier Pro Caption" w:hAnsi="Garamond Premier Pro Caption" w:hint="default"/>
            <w:sz w:val="22"/>
            <w:szCs w:val="22"/>
            <w:rtl w:val="0"/>
          </w:rPr>
          <w:delText>ü</w:delText>
        </w:r>
      </w:del>
      <w:del w:id="6225" w:date="2023-01-13T18:26:59Z" w:author="Jan Groh">
        <w:r>
          <w:rPr>
            <w:rFonts w:ascii="Garamond Premier Pro Caption" w:hAnsi="Garamond Premier Pro Caption"/>
            <w:sz w:val="22"/>
            <w:szCs w:val="22"/>
            <w:rtl w:val="0"/>
            <w:lang w:val="de-DE"/>
          </w:rPr>
          <w:delText>ge Deiner Hand nicht mehr meinem Blick begegnen, warum ich diese Welt durchstreife, ohne da</w:delText>
        </w:r>
      </w:del>
      <w:del w:id="6226" w:date="2023-01-13T18:26:59Z" w:author="Jan Groh">
        <w:r>
          <w:rPr>
            <w:rFonts w:ascii="Garamond Premier Pro Caption" w:hAnsi="Garamond Premier Pro Caption" w:hint="default"/>
            <w:sz w:val="22"/>
            <w:szCs w:val="22"/>
            <w:rtl w:val="0"/>
            <w:lang w:val="de-DE"/>
          </w:rPr>
          <w:delText xml:space="preserve">ß </w:delText>
        </w:r>
      </w:del>
      <w:del w:id="6227" w:date="2023-01-13T18:26:59Z" w:author="Jan Groh">
        <w:r>
          <w:rPr>
            <w:rFonts w:ascii="Garamond Premier Pro Caption" w:hAnsi="Garamond Premier Pro Caption"/>
            <w:sz w:val="22"/>
            <w:szCs w:val="22"/>
            <w:rtl w:val="0"/>
            <w:lang w:val="de-DE"/>
          </w:rPr>
          <w:delText>Dein Gl</w:delText>
        </w:r>
      </w:del>
      <w:del w:id="6228" w:date="2023-01-13T18:26:59Z" w:author="Jan Groh">
        <w:r>
          <w:rPr>
            <w:rFonts w:ascii="Garamond Premier Pro Caption" w:hAnsi="Garamond Premier Pro Caption" w:hint="default"/>
            <w:sz w:val="22"/>
            <w:szCs w:val="22"/>
            <w:rtl w:val="0"/>
          </w:rPr>
          <w:delText>ü</w:delText>
        </w:r>
      </w:del>
      <w:del w:id="6229" w:date="2023-01-13T18:26:59Z" w:author="Jan Groh">
        <w:r>
          <w:rPr>
            <w:rFonts w:ascii="Garamond Premier Pro Caption" w:hAnsi="Garamond Premier Pro Caption"/>
            <w:sz w:val="22"/>
            <w:szCs w:val="22"/>
            <w:rtl w:val="0"/>
            <w:lang w:val="de-DE"/>
          </w:rPr>
          <w:delText xml:space="preserve">ck, Dein Schmerz, in schwachen Umrissen wenigstens, </w:delText>
        </w:r>
      </w:del>
      <w:del w:id="6230" w:date="2023-01-13T18:26:59Z" w:author="Jan Groh">
        <w:r>
          <w:rPr>
            <w:rFonts w:ascii="Garamond Premier Pro Caption" w:hAnsi="Garamond Premier Pro Caption" w:hint="default"/>
            <w:sz w:val="22"/>
            <w:szCs w:val="22"/>
            <w:rtl w:val="0"/>
          </w:rPr>
          <w:delText xml:space="preserve">– </w:delText>
        </w:r>
      </w:del>
      <w:del w:id="6231" w:date="2023-01-13T18:26:59Z" w:author="Jan Groh">
        <w:r>
          <w:rPr>
            <w:rFonts w:ascii="Garamond Premier Pro Caption" w:hAnsi="Garamond Premier Pro Caption"/>
            <w:sz w:val="22"/>
            <w:szCs w:val="22"/>
            <w:rtl w:val="0"/>
            <w:lang w:val="de-DE"/>
          </w:rPr>
          <w:delText xml:space="preserve">(ach nicht einmal an mich gerichtet) </w:delText>
        </w:r>
      </w:del>
      <w:del w:id="6232" w:date="2023-01-13T18:26:59Z" w:author="Jan Groh">
        <w:r>
          <w:rPr>
            <w:rFonts w:ascii="Garamond Premier Pro Caption" w:hAnsi="Garamond Premier Pro Caption" w:hint="default"/>
            <w:sz w:val="22"/>
            <w:szCs w:val="22"/>
            <w:rtl w:val="0"/>
          </w:rPr>
          <w:delText xml:space="preserve">– </w:delText>
        </w:r>
      </w:del>
      <w:del w:id="6233" w:date="2023-01-13T18:26:59Z" w:author="Jan Groh">
        <w:r>
          <w:rPr>
            <w:rFonts w:ascii="Garamond Premier Pro Caption" w:hAnsi="Garamond Premier Pro Caption"/>
            <w:sz w:val="22"/>
            <w:szCs w:val="22"/>
            <w:rtl w:val="0"/>
            <w:lang w:val="de-DE"/>
          </w:rPr>
          <w:delText xml:space="preserve">zu mir dringt. Charles, wie Du mich zu kennen glaubst, wie Du mich leidenschaftlich leiden sahest </w:delText>
        </w:r>
      </w:del>
      <w:del w:id="6234" w:date="2023-01-13T18:26:59Z" w:author="Jan Groh">
        <w:r>
          <w:rPr>
            <w:rFonts w:ascii="Garamond Premier Pro Caption" w:hAnsi="Garamond Premier Pro Caption" w:hint="default"/>
            <w:sz w:val="22"/>
            <w:szCs w:val="22"/>
            <w:rtl w:val="0"/>
          </w:rPr>
          <w:delText>ü</w:delText>
        </w:r>
      </w:del>
      <w:del w:id="6235" w:date="2023-01-13T18:26:59Z" w:author="Jan Groh">
        <w:r>
          <w:rPr>
            <w:rFonts w:ascii="Garamond Premier Pro Caption" w:hAnsi="Garamond Premier Pro Caption"/>
            <w:sz w:val="22"/>
            <w:szCs w:val="22"/>
            <w:rtl w:val="0"/>
            <w:lang w:val="de-DE"/>
          </w:rPr>
          <w:delText>ber jedes kleine Zeichen der Vernachl</w:delText>
        </w:r>
      </w:del>
      <w:del w:id="6236" w:date="2023-01-13T18:26:59Z" w:author="Jan Groh">
        <w:r>
          <w:rPr>
            <w:rFonts w:ascii="Garamond Premier Pro Caption" w:hAnsi="Garamond Premier Pro Caption" w:hint="default"/>
            <w:sz w:val="22"/>
            <w:szCs w:val="22"/>
            <w:rtl w:val="0"/>
          </w:rPr>
          <w:delText>ä</w:delText>
        </w:r>
      </w:del>
      <w:del w:id="6237" w:date="2023-01-13T18:26:59Z" w:author="Jan Groh">
        <w:r>
          <w:rPr>
            <w:rFonts w:ascii="Garamond Premier Pro Caption" w:hAnsi="Garamond Premier Pro Caption"/>
            <w:sz w:val="22"/>
            <w:szCs w:val="22"/>
            <w:rtl w:val="0"/>
            <w:lang w:val="de-DE"/>
          </w:rPr>
          <w:delText xml:space="preserve">ssigung, </w:delText>
        </w:r>
      </w:del>
      <w:del w:id="6238" w:date="2023-01-13T18:26:59Z" w:author="Jan Groh">
        <w:r>
          <w:rPr>
            <w:rFonts w:ascii="Garamond Premier Pro Caption" w:hAnsi="Garamond Premier Pro Caption" w:hint="default"/>
            <w:sz w:val="22"/>
            <w:szCs w:val="22"/>
            <w:rtl w:val="0"/>
          </w:rPr>
          <w:delText xml:space="preserve">– </w:delText>
        </w:r>
      </w:del>
      <w:del w:id="6239" w:date="2023-01-13T18:26:59Z" w:author="Jan Groh">
        <w:r>
          <w:rPr>
            <w:rFonts w:ascii="Garamond Premier Pro Caption" w:hAnsi="Garamond Premier Pro Caption"/>
            <w:sz w:val="22"/>
            <w:szCs w:val="22"/>
            <w:rtl w:val="0"/>
            <w:lang w:val="de-DE"/>
          </w:rPr>
          <w:delText xml:space="preserve">wie Dein Verstummen, als ich in Berlin war, mich fast in einen Zustand der Verzweiflung brachte, </w:delText>
        </w:r>
      </w:del>
      <w:del w:id="6240" w:date="2023-01-13T18:26:59Z" w:author="Jan Groh">
        <w:r>
          <w:rPr>
            <w:rFonts w:ascii="Garamond Premier Pro Caption" w:hAnsi="Garamond Premier Pro Caption" w:hint="default"/>
            <w:sz w:val="22"/>
            <w:szCs w:val="22"/>
            <w:rtl w:val="0"/>
          </w:rPr>
          <w:delText xml:space="preserve">– </w:delText>
        </w:r>
      </w:del>
      <w:del w:id="6241" w:date="2023-01-13T18:26:59Z" w:author="Jan Groh">
        <w:r>
          <w:rPr>
            <w:rFonts w:ascii="Garamond Premier Pro Caption" w:hAnsi="Garamond Premier Pro Caption"/>
            <w:sz w:val="22"/>
            <w:szCs w:val="22"/>
            <w:rtl w:val="0"/>
          </w:rPr>
          <w:delText>mu</w:delText>
        </w:r>
      </w:del>
      <w:del w:id="6242" w:date="2023-01-13T18:26:59Z" w:author="Jan Groh">
        <w:r>
          <w:rPr>
            <w:rFonts w:ascii="Garamond Premier Pro Caption" w:hAnsi="Garamond Premier Pro Caption" w:hint="default"/>
            <w:sz w:val="22"/>
            <w:szCs w:val="22"/>
            <w:rtl w:val="0"/>
            <w:lang w:val="de-DE"/>
          </w:rPr>
          <w:delText>ß</w:delText>
        </w:r>
      </w:del>
      <w:del w:id="6243" w:date="2023-01-13T18:26:59Z" w:author="Jan Groh">
        <w:r>
          <w:rPr>
            <w:rFonts w:ascii="Garamond Premier Pro Caption" w:hAnsi="Garamond Premier Pro Caption"/>
            <w:sz w:val="22"/>
            <w:szCs w:val="22"/>
            <w:rtl w:val="0"/>
            <w:lang w:val="de-DE"/>
          </w:rPr>
          <w:delText>t Du glauben, da</w:delText>
        </w:r>
      </w:del>
      <w:del w:id="6244" w:date="2023-01-13T18:26:59Z" w:author="Jan Groh">
        <w:r>
          <w:rPr>
            <w:rFonts w:ascii="Garamond Premier Pro Caption" w:hAnsi="Garamond Premier Pro Caption" w:hint="default"/>
            <w:sz w:val="22"/>
            <w:szCs w:val="22"/>
            <w:rtl w:val="0"/>
            <w:lang w:val="de-DE"/>
          </w:rPr>
          <w:delText xml:space="preserve">ß </w:delText>
        </w:r>
      </w:del>
      <w:del w:id="6245" w:date="2023-01-13T18:26:59Z" w:author="Jan Groh">
        <w:r>
          <w:rPr>
            <w:rFonts w:ascii="Garamond Premier Pro Caption" w:hAnsi="Garamond Premier Pro Caption"/>
            <w:sz w:val="22"/>
            <w:szCs w:val="22"/>
            <w:rtl w:val="0"/>
            <w:lang w:val="de-DE"/>
          </w:rPr>
          <w:delText>der alte finstere Geist wieder in mir erwacht, da</w:delText>
        </w:r>
      </w:del>
      <w:del w:id="6246" w:date="2023-01-13T18:26:59Z" w:author="Jan Groh">
        <w:r>
          <w:rPr>
            <w:rFonts w:ascii="Garamond Premier Pro Caption" w:hAnsi="Garamond Premier Pro Caption" w:hint="default"/>
            <w:sz w:val="22"/>
            <w:szCs w:val="22"/>
            <w:rtl w:val="0"/>
            <w:lang w:val="de-DE"/>
          </w:rPr>
          <w:delText xml:space="preserve">ß </w:delText>
        </w:r>
      </w:del>
      <w:del w:id="6247" w:date="2023-01-13T18:26:59Z" w:author="Jan Groh">
        <w:r>
          <w:rPr>
            <w:rFonts w:ascii="Garamond Premier Pro Caption" w:hAnsi="Garamond Premier Pro Caption"/>
            <w:sz w:val="22"/>
            <w:szCs w:val="22"/>
            <w:rtl w:val="0"/>
            <w:lang w:val="de-DE"/>
          </w:rPr>
          <w:delText>mein Inneres gewaltsam dadurch zerst</w:delText>
        </w:r>
      </w:del>
      <w:del w:id="6248" w:date="2023-01-13T18:26:59Z" w:author="Jan Groh">
        <w:r>
          <w:rPr>
            <w:rFonts w:ascii="Garamond Premier Pro Caption" w:hAnsi="Garamond Premier Pro Caption" w:hint="default"/>
            <w:sz w:val="22"/>
            <w:szCs w:val="22"/>
            <w:rtl w:val="0"/>
            <w:lang w:val="sv-SE"/>
          </w:rPr>
          <w:delText>ö</w:delText>
        </w:r>
      </w:del>
      <w:del w:id="6249" w:date="2023-01-13T18:26:59Z" w:author="Jan Groh">
        <w:r>
          <w:rPr>
            <w:rFonts w:ascii="Garamond Premier Pro Caption" w:hAnsi="Garamond Premier Pro Caption"/>
            <w:sz w:val="22"/>
            <w:szCs w:val="22"/>
            <w:rtl w:val="0"/>
            <w:lang w:val="de-DE"/>
          </w:rPr>
          <w:delText>rt ist und Stolz und Argwohn mich bitter bei dem Gedanken an Dich machen. Nein, mein Charles, so ist es nicht, ich denke Deiner mit demselben</w:delText>
        </w:r>
      </w:del>
      <w:del w:id="6250" w:date="2023-01-13T18:26:59Z" w:author="Jan Groh">
        <w:r>
          <w:rPr>
            <w:rFonts w:ascii="Garamond Premier Pro Caption" w:hAnsi="Garamond Premier Pro Caption"/>
            <w:sz w:val="22"/>
            <w:szCs w:val="22"/>
            <w:rtl w:val="0"/>
            <w:lang w:val="de-DE"/>
          </w:rPr>
          <w:delText xml:space="preserve"> </w:delText>
        </w:r>
      </w:del>
      <w:del w:id="6251" w:date="2023-01-13T18:26:59Z" w:author="Jan Groh">
        <w:r>
          <w:rPr>
            <w:rFonts w:ascii="Garamond Premier Pro Caption" w:hAnsi="Garamond Premier Pro Caption"/>
            <w:sz w:val="22"/>
            <w:szCs w:val="22"/>
            <w:rtl w:val="0"/>
            <w:lang w:val="de-DE"/>
          </w:rPr>
          <w:delText>Gef</w:delText>
        </w:r>
      </w:del>
      <w:del w:id="6252" w:date="2023-01-13T18:26:59Z" w:author="Jan Groh">
        <w:r>
          <w:rPr>
            <w:rFonts w:ascii="Garamond Premier Pro Caption" w:hAnsi="Garamond Premier Pro Caption" w:hint="default"/>
            <w:sz w:val="22"/>
            <w:szCs w:val="22"/>
            <w:rtl w:val="0"/>
          </w:rPr>
          <w:delText>ü</w:delText>
        </w:r>
      </w:del>
      <w:del w:id="6253" w:date="2023-01-13T18:26:59Z" w:author="Jan Groh">
        <w:r>
          <w:rPr>
            <w:rFonts w:ascii="Garamond Premier Pro Caption" w:hAnsi="Garamond Premier Pro Caption"/>
            <w:sz w:val="22"/>
            <w:szCs w:val="22"/>
            <w:rtl w:val="0"/>
            <w:lang w:val="de-DE"/>
          </w:rPr>
          <w:delText>hl des Vertrauens und der Liebe wie in den gl</w:delText>
        </w:r>
      </w:del>
      <w:del w:id="6254" w:date="2023-01-13T18:26:59Z" w:author="Jan Groh">
        <w:r>
          <w:rPr>
            <w:rFonts w:ascii="Garamond Premier Pro Caption" w:hAnsi="Garamond Premier Pro Caption" w:hint="default"/>
            <w:sz w:val="22"/>
            <w:szCs w:val="22"/>
            <w:rtl w:val="0"/>
          </w:rPr>
          <w:delText>ü</w:delText>
        </w:r>
      </w:del>
      <w:del w:id="6255" w:date="2023-01-13T18:26:59Z" w:author="Jan Groh">
        <w:r>
          <w:rPr>
            <w:rFonts w:ascii="Garamond Premier Pro Caption" w:hAnsi="Garamond Premier Pro Caption"/>
            <w:sz w:val="22"/>
            <w:szCs w:val="22"/>
            <w:rtl w:val="0"/>
            <w:lang w:val="de-DE"/>
          </w:rPr>
          <w:delText>cklichsten Momenten unseres Zusammenlebens; was auch immer Dein Stillschweigen verursachen mag, ich tadele Dich nicht, ich richte nicht, ich liebe Dich nur und will mich freudig in alles f</w:delText>
        </w:r>
      </w:del>
      <w:del w:id="6256" w:date="2023-01-13T18:26:59Z" w:author="Jan Groh">
        <w:r>
          <w:rPr>
            <w:rFonts w:ascii="Garamond Premier Pro Caption" w:hAnsi="Garamond Premier Pro Caption" w:hint="default"/>
            <w:sz w:val="22"/>
            <w:szCs w:val="22"/>
            <w:rtl w:val="0"/>
          </w:rPr>
          <w:delText>ü</w:delText>
        </w:r>
      </w:del>
      <w:del w:id="6257" w:date="2023-01-13T18:26:59Z" w:author="Jan Groh">
        <w:r>
          <w:rPr>
            <w:rFonts w:ascii="Garamond Premier Pro Caption" w:hAnsi="Garamond Premier Pro Caption"/>
            <w:sz w:val="22"/>
            <w:szCs w:val="22"/>
            <w:rtl w:val="0"/>
            <w:lang w:val="de-DE"/>
          </w:rPr>
          <w:delText>gen, was Dir gef</w:delText>
        </w:r>
      </w:del>
      <w:del w:id="6258" w:date="2023-01-13T18:26:59Z" w:author="Jan Groh">
        <w:r>
          <w:rPr>
            <w:rFonts w:ascii="Garamond Premier Pro Caption" w:hAnsi="Garamond Premier Pro Caption" w:hint="default"/>
            <w:sz w:val="22"/>
            <w:szCs w:val="22"/>
            <w:rtl w:val="0"/>
          </w:rPr>
          <w:delText>ä</w:delText>
        </w:r>
      </w:del>
      <w:del w:id="6259" w:date="2023-01-13T18:26:59Z" w:author="Jan Groh">
        <w:r>
          <w:rPr>
            <w:rFonts w:ascii="Garamond Premier Pro Caption" w:hAnsi="Garamond Premier Pro Caption"/>
            <w:sz w:val="22"/>
            <w:szCs w:val="22"/>
            <w:rtl w:val="0"/>
          </w:rPr>
          <w:delText>llt.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6261" w:date="2023-01-05T23:01:20Z" w:author="Jan Groh"/>
          <w:del w:id="626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6263" w:date="2023-01-05T23:01:20Z" w:author="Jan Groh"/>
          <w:del w:id="626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6265" w:date="2023-01-05T23:01:20Z" w:author="Jan Groh"/>
          <w:del w:id="6266" w:date="2023-01-13T18:26:59Z" w:author="Jan Groh"/>
          <w:rFonts w:ascii="Garamond Premier Pro Caption" w:cs="Garamond Premier Pro Caption" w:hAnsi="Garamond Premier Pro Caption" w:eastAsia="Garamond Premier Pro Caption"/>
          <w:sz w:val="22"/>
          <w:szCs w:val="22"/>
        </w:rPr>
      </w:pPr>
      <w:ins w:id="6267" w:date="2023-01-05T23:01:20Z" w:author="Jan Groh">
        <w:del w:id="6268" w:date="2023-01-13T18:26:59Z" w:author="Jan Groh">
          <w:r>
            <w:rPr>
              <w:rFonts w:ascii="Garamond Premier Pro Bold" w:hAnsi="Garamond Premier Pro Bold"/>
              <w:sz w:val="22"/>
              <w:szCs w:val="22"/>
              <w:rtl w:val="0"/>
              <w:lang w:val="de-DE"/>
            </w:rPr>
            <w:delText>28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6269" w:date="2023-01-05T23:01:20Z" w:author="Jan Groh"/>
          <w:del w:id="6270" w:date="2023-01-13T18:26:59Z" w:author="Jan Groh"/>
          <w:rFonts w:ascii="Garamond Premier Pro Caption" w:cs="Garamond Premier Pro Caption" w:hAnsi="Garamond Premier Pro Caption" w:eastAsia="Garamond Premier Pro Caption"/>
          <w:sz w:val="22"/>
          <w:szCs w:val="22"/>
        </w:rPr>
      </w:pPr>
      <w:ins w:id="6271" w:date="2023-01-05T23:01:20Z" w:author="Jan Groh">
        <w:del w:id="6272" w:date="2023-01-13T18:26:59Z" w:author="Jan Groh">
          <w:r>
            <w:rPr>
              <w:rFonts w:ascii="Garamond Premier Pro Caption" w:hAnsi="Garamond Premier Pro Caption"/>
              <w:sz w:val="22"/>
              <w:szCs w:val="22"/>
              <w:rtl w:val="0"/>
              <w:lang w:val="de-DE"/>
            </w:rPr>
            <w:delText>(1824/25)</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6273" w:date="2023-01-05T23:01:20Z" w:author="Jan Groh"/>
          <w:del w:id="627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75"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76" w:date="2023-01-13T18:26:59Z" w:author="Jan Groh"/>
          <w:rFonts w:ascii="Garamond Premier Pro Italic" w:cs="Garamond Premier Pro Italic" w:hAnsi="Garamond Premier Pro Italic" w:eastAsia="Garamond Premier Pro Italic"/>
          <w:sz w:val="22"/>
          <w:szCs w:val="22"/>
        </w:rPr>
      </w:pPr>
      <w:del w:id="6277" w:date="2023-01-13T18:26:59Z" w:author="Jan Groh">
        <w:r>
          <w:rPr>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78" w:date="2023-01-13T18:26:59Z" w:author="Jan Groh"/>
          <w:rFonts w:ascii="Garamond Premier Pro Italic" w:cs="Garamond Premier Pro Italic" w:hAnsi="Garamond Premier Pro Italic" w:eastAsia="Garamond Premier Pro Italic"/>
          <w:sz w:val="22"/>
          <w:szCs w:val="22"/>
        </w:rPr>
      </w:pPr>
      <w:del w:id="6279" w:date="2023-01-13T18:26:59Z" w:author="Jan Groh">
        <w:r>
          <w:rPr>
            <w:rFonts w:ascii="Garamond Premier Pro Italic" w:hAnsi="Garamond Premier Pro Italic"/>
            <w:sz w:val="22"/>
            <w:szCs w:val="22"/>
            <w:rtl w:val="0"/>
          </w:rPr>
          <w:delText>Den 31. Okt. 1824</w:delText>
        </w:r>
      </w:del>
      <w:del w:id="6280" w:date="2023-01-13T18:26:59Z" w:author="Jan Groh">
        <w:r>
          <w:rPr>
            <w:rFonts w:ascii="Garamond Premier Pro Italic" w:cs="Garamond Premier Pro Italic" w:hAnsi="Garamond Premier Pro Italic" w:eastAsia="Garamond Premier Pro Italic"/>
            <w:sz w:val="22"/>
            <w:szCs w:val="22"/>
            <w:vertAlign w:val="superscript"/>
          </w:rPr>
          <w:footnoteReference w:id="125"/>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281" w:date="2023-01-13T18:26:59Z" w:author="Jan Groh"/>
          <w:rFonts w:ascii="Garamond Premier Pro Caption" w:cs="Garamond Premier Pro Caption" w:hAnsi="Garamond Premier Pro Caption" w:eastAsia="Garamond Premier Pro Caption"/>
          <w:sz w:val="22"/>
          <w:szCs w:val="22"/>
        </w:rPr>
      </w:pPr>
      <w:del w:id="6282" w:date="2023-01-13T18:26:59Z" w:author="Jan Groh">
        <w:r>
          <w:rPr>
            <w:rFonts w:ascii="Garamond Premier Pro Caption" w:hAnsi="Garamond Premier Pro Caption"/>
            <w:sz w:val="22"/>
            <w:szCs w:val="22"/>
            <w:rtl w:val="0"/>
            <w:lang w:val="de-DE"/>
          </w:rPr>
          <w:delText>Den Morgen von der Mutter, August, Ulle, Vater ec., kurz von allen Freunden auf das reichlichste beschenkt. Alle Freunde und Bekannte kamen; von Engl</w:delText>
        </w:r>
      </w:del>
      <w:del w:id="6283" w:date="2023-01-13T18:26:59Z" w:author="Jan Groh">
        <w:r>
          <w:rPr>
            <w:rFonts w:ascii="Garamond Premier Pro Caption" w:hAnsi="Garamond Premier Pro Caption" w:hint="default"/>
            <w:sz w:val="22"/>
            <w:szCs w:val="22"/>
            <w:rtl w:val="0"/>
          </w:rPr>
          <w:delText>ä</w:delText>
        </w:r>
      </w:del>
      <w:del w:id="6284" w:date="2023-01-13T18:26:59Z" w:author="Jan Groh">
        <w:r>
          <w:rPr>
            <w:rFonts w:ascii="Garamond Premier Pro Caption" w:hAnsi="Garamond Premier Pro Caption"/>
            <w:sz w:val="22"/>
            <w:szCs w:val="22"/>
            <w:rtl w:val="0"/>
            <w:lang w:val="de-DE"/>
          </w:rPr>
          <w:delText>nder beide Kynastons, French, Oude, Dooland und Wolley, der mir Mr. Stewart vorstellte. Mittag war Riemer</w:delText>
        </w:r>
      </w:del>
      <w:del w:id="6285" w:date="2023-01-13T18:26:59Z" w:author="Jan Groh">
        <w:r>
          <w:rPr>
            <w:rFonts w:ascii="Garamond Premier Pro Caption" w:cs="Garamond Premier Pro Caption" w:hAnsi="Garamond Premier Pro Caption" w:eastAsia="Garamond Premier Pro Caption"/>
            <w:sz w:val="22"/>
            <w:szCs w:val="22"/>
            <w:vertAlign w:val="superscript"/>
          </w:rPr>
          <w:footnoteReference w:id="126"/>
        </w:r>
      </w:del>
      <w:del w:id="6286" w:date="2023-01-13T18:26:59Z" w:author="Jan Groh">
        <w:r>
          <w:rPr>
            <w:rFonts w:ascii="Garamond Premier Pro Caption" w:hAnsi="Garamond Premier Pro Caption"/>
            <w:sz w:val="22"/>
            <w:szCs w:val="22"/>
            <w:rtl w:val="0"/>
            <w:lang w:val="de-DE"/>
          </w:rPr>
          <w:delText xml:space="preserve"> und Eckermann da. Es fehlte auch nicht an Gedichten;</w:delText>
        </w:r>
      </w:del>
      <w:del w:id="6287" w:date="2023-01-13T18:26:59Z" w:author="Jan Groh">
        <w:r>
          <w:rPr>
            <w:rFonts w:ascii="Garamond Premier Pro Caption" w:hAnsi="Garamond Premier Pro Caption"/>
            <w:sz w:val="22"/>
            <w:szCs w:val="22"/>
            <w:rtl w:val="0"/>
            <w:lang w:val="de-DE"/>
          </w:rPr>
          <w:delText xml:space="preserve"> </w:delText>
        </w:r>
      </w:del>
      <w:del w:id="6288" w:date="2023-01-13T18:26:59Z" w:author="Jan Groh">
        <w:r>
          <w:rPr>
            <w:rFonts w:ascii="Garamond Premier Pro Caption" w:hAnsi="Garamond Premier Pro Caption"/>
            <w:sz w:val="22"/>
            <w:szCs w:val="22"/>
            <w:rtl w:val="0"/>
            <w:lang w:val="de-DE"/>
          </w:rPr>
          <w:delText>Ulrike brachte das erste, dann Walther, der den Vater so gequ</w:delText>
        </w:r>
      </w:del>
      <w:del w:id="6289" w:date="2023-01-13T18:26:59Z" w:author="Jan Groh">
        <w:r>
          <w:rPr>
            <w:rFonts w:ascii="Garamond Premier Pro Caption" w:hAnsi="Garamond Premier Pro Caption" w:hint="default"/>
            <w:sz w:val="22"/>
            <w:szCs w:val="22"/>
            <w:rtl w:val="0"/>
          </w:rPr>
          <w:delText>ä</w:delText>
        </w:r>
      </w:del>
      <w:del w:id="6290" w:date="2023-01-13T18:26:59Z" w:author="Jan Groh">
        <w:r>
          <w:rPr>
            <w:rFonts w:ascii="Garamond Premier Pro Caption" w:hAnsi="Garamond Premier Pro Caption"/>
            <w:sz w:val="22"/>
            <w:szCs w:val="22"/>
            <w:rtl w:val="0"/>
            <w:lang w:val="de-DE"/>
          </w:rPr>
          <w:delText>lt hatte, da</w:delText>
        </w:r>
      </w:del>
      <w:del w:id="6291" w:date="2023-01-13T18:26:59Z" w:author="Jan Groh">
        <w:r>
          <w:rPr>
            <w:rFonts w:ascii="Garamond Premier Pro Caption" w:hAnsi="Garamond Premier Pro Caption" w:hint="default"/>
            <w:sz w:val="22"/>
            <w:szCs w:val="22"/>
            <w:rtl w:val="0"/>
            <w:lang w:val="de-DE"/>
          </w:rPr>
          <w:delText xml:space="preserve">ß </w:delText>
        </w:r>
      </w:del>
      <w:del w:id="6292" w:date="2023-01-13T18:26:59Z" w:author="Jan Groh">
        <w:r>
          <w:rPr>
            <w:rFonts w:ascii="Garamond Premier Pro Caption" w:hAnsi="Garamond Premier Pro Caption"/>
            <w:sz w:val="22"/>
            <w:szCs w:val="22"/>
            <w:rtl w:val="0"/>
            <w:lang w:val="de-DE"/>
          </w:rPr>
          <w:delText>er noch in dem letzten Augenblick eines mit Bleistift schrieb. Dann ein allerliebstes von Eckermann in seinem und der Engl</w:delText>
        </w:r>
      </w:del>
      <w:del w:id="6293" w:date="2023-01-13T18:26:59Z" w:author="Jan Groh">
        <w:r>
          <w:rPr>
            <w:rFonts w:ascii="Garamond Premier Pro Caption" w:hAnsi="Garamond Premier Pro Caption" w:hint="default"/>
            <w:sz w:val="22"/>
            <w:szCs w:val="22"/>
            <w:rtl w:val="0"/>
          </w:rPr>
          <w:delText>ä</w:delText>
        </w:r>
      </w:del>
      <w:del w:id="6294" w:date="2023-01-13T18:26:59Z" w:author="Jan Groh">
        <w:r>
          <w:rPr>
            <w:rFonts w:ascii="Garamond Premier Pro Caption" w:hAnsi="Garamond Premier Pro Caption"/>
            <w:sz w:val="22"/>
            <w:szCs w:val="22"/>
            <w:rtl w:val="0"/>
            <w:lang w:val="de-DE"/>
          </w:rPr>
          <w:delText xml:space="preserve">nder Namen. Nachmittags kam Emma, um den Brief an Captain Smith durchzulesen. Abends an Hof, </w:delText>
        </w:r>
      </w:del>
      <w:del w:id="6295" w:date="2023-01-13T18:26:59Z" w:author="Jan Groh">
        <w:r>
          <w:rPr>
            <w:rFonts w:ascii="Garamond Premier Pro Caption" w:hAnsi="Garamond Premier Pro Caption" w:hint="default"/>
            <w:sz w:val="22"/>
            <w:szCs w:val="22"/>
            <w:rtl w:val="0"/>
          </w:rPr>
          <w:delText xml:space="preserve">– </w:delText>
        </w:r>
      </w:del>
      <w:del w:id="6296" w:date="2023-01-13T18:26:59Z" w:author="Jan Groh">
        <w:r>
          <w:rPr>
            <w:rFonts w:ascii="Garamond Premier Pro Caption" w:hAnsi="Garamond Premier Pro Caption"/>
            <w:sz w:val="22"/>
            <w:szCs w:val="22"/>
            <w:rtl w:val="0"/>
            <w:lang w:val="de-DE"/>
          </w:rPr>
          <w:delText xml:space="preserve">dann zu Adele, um Sterlings Briefe und Billette durchzulesen und wieder zu mir zu holen. Ich blieb bis 10 Uhr und las dann noch bis halb 12 Uhr in meinem Zimmer die </w:delText>
        </w:r>
      </w:del>
      <w:del w:id="6297" w:date="2023-01-13T18:26:59Z" w:author="Jan Groh">
        <w:r>
          <w:rPr>
            <w:rFonts w:ascii="Garamond Premier Pro Caption" w:hAnsi="Garamond Premier Pro Caption" w:hint="default"/>
            <w:sz w:val="22"/>
            <w:szCs w:val="22"/>
            <w:rtl w:val="0"/>
          </w:rPr>
          <w:delText>ü</w:delText>
        </w:r>
      </w:del>
      <w:del w:id="6298" w:date="2023-01-13T18:26:59Z" w:author="Jan Groh">
        <w:r>
          <w:rPr>
            <w:rFonts w:ascii="Garamond Premier Pro Caption" w:hAnsi="Garamond Premier Pro Caption"/>
            <w:sz w:val="22"/>
            <w:szCs w:val="22"/>
            <w:rtl w:val="0"/>
            <w:lang w:val="de-DE"/>
          </w:rPr>
          <w:delText>brigen. Erst in diesen Stunden erlaubte ich mir den R</w:delText>
        </w:r>
      </w:del>
      <w:del w:id="6299" w:date="2023-01-13T18:26:59Z" w:author="Jan Groh">
        <w:r>
          <w:rPr>
            <w:rFonts w:ascii="Garamond Premier Pro Caption" w:hAnsi="Garamond Premier Pro Caption" w:hint="default"/>
            <w:sz w:val="22"/>
            <w:szCs w:val="22"/>
            <w:rtl w:val="0"/>
          </w:rPr>
          <w:delText>ü</w:delText>
        </w:r>
      </w:del>
      <w:del w:id="6300" w:date="2023-01-13T18:26:59Z" w:author="Jan Groh">
        <w:r>
          <w:rPr>
            <w:rFonts w:ascii="Garamond Premier Pro Caption" w:hAnsi="Garamond Premier Pro Caption"/>
            <w:sz w:val="22"/>
            <w:szCs w:val="22"/>
            <w:rtl w:val="0"/>
            <w:lang w:val="de-DE"/>
          </w:rPr>
          <w:delText xml:space="preserve">ckblick, nicht auf das vergangene Jahr, </w:delText>
        </w:r>
      </w:del>
      <w:del w:id="6301" w:date="2023-01-13T18:26:59Z" w:author="Jan Groh">
        <w:r>
          <w:rPr>
            <w:rFonts w:ascii="Garamond Premier Pro Caption" w:hAnsi="Garamond Premier Pro Caption" w:hint="default"/>
            <w:sz w:val="22"/>
            <w:szCs w:val="22"/>
            <w:rtl w:val="0"/>
          </w:rPr>
          <w:delText xml:space="preserve">– – </w:delText>
        </w:r>
      </w:del>
      <w:del w:id="6302" w:date="2023-01-13T18:26:59Z" w:author="Jan Groh">
        <w:r>
          <w:rPr>
            <w:rFonts w:ascii="Garamond Premier Pro Caption" w:hAnsi="Garamond Premier Pro Caption"/>
            <w:sz w:val="22"/>
            <w:szCs w:val="22"/>
            <w:rtl w:val="0"/>
            <w:lang w:val="de-DE"/>
          </w:rPr>
          <w:delText xml:space="preserve">ach nein! auf die verlorene Liebe </w:delText>
        </w:r>
      </w:del>
      <w:del w:id="6303" w:date="2023-01-13T18:26:59Z" w:author="Jan Groh">
        <w:r>
          <w:rPr>
            <w:rFonts w:ascii="Garamond Premier Pro Caption" w:hAnsi="Garamond Premier Pro Caption" w:hint="default"/>
            <w:sz w:val="22"/>
            <w:szCs w:val="22"/>
            <w:rtl w:val="0"/>
          </w:rPr>
          <w:delText xml:space="preserve">– </w:delText>
        </w:r>
      </w:del>
      <w:del w:id="6304" w:date="2023-01-13T18:26:59Z" w:author="Jan Groh">
        <w:r>
          <w:rPr>
            <w:rFonts w:ascii="Garamond Premier Pro Caption" w:hAnsi="Garamond Premier Pro Caption"/>
            <w:sz w:val="22"/>
            <w:szCs w:val="22"/>
            <w:rtl w:val="0"/>
            <w:lang w:val="de-DE"/>
          </w:rPr>
          <w:delText>Und doch selbst in dem Augenblick, da ich schmerzliche Tr</w:delText>
        </w:r>
      </w:del>
      <w:del w:id="6305" w:date="2023-01-13T18:26:59Z" w:author="Jan Groh">
        <w:r>
          <w:rPr>
            <w:rFonts w:ascii="Garamond Premier Pro Caption" w:hAnsi="Garamond Premier Pro Caption" w:hint="default"/>
            <w:sz w:val="22"/>
            <w:szCs w:val="22"/>
            <w:rtl w:val="0"/>
          </w:rPr>
          <w:delText>ä</w:delText>
        </w:r>
      </w:del>
      <w:del w:id="6306" w:date="2023-01-13T18:26:59Z" w:author="Jan Groh">
        <w:r>
          <w:rPr>
            <w:rFonts w:ascii="Garamond Premier Pro Caption" w:hAnsi="Garamond Premier Pro Caption"/>
            <w:sz w:val="22"/>
            <w:szCs w:val="22"/>
            <w:rtl w:val="0"/>
            <w:lang w:val="de-DE"/>
          </w:rPr>
          <w:delText>nen weinte, mu</w:delText>
        </w:r>
      </w:del>
      <w:del w:id="6307" w:date="2023-01-13T18:26:59Z" w:author="Jan Groh">
        <w:r>
          <w:rPr>
            <w:rFonts w:ascii="Garamond Premier Pro Caption" w:hAnsi="Garamond Premier Pro Caption" w:hint="default"/>
            <w:sz w:val="22"/>
            <w:szCs w:val="22"/>
            <w:rtl w:val="0"/>
            <w:lang w:val="de-DE"/>
          </w:rPr>
          <w:delText>ß</w:delText>
        </w:r>
      </w:del>
      <w:del w:id="6308" w:date="2023-01-13T18:26:59Z" w:author="Jan Groh">
        <w:r>
          <w:rPr>
            <w:rFonts w:ascii="Garamond Premier Pro Caption" w:hAnsi="Garamond Premier Pro Caption"/>
            <w:sz w:val="22"/>
            <w:szCs w:val="22"/>
            <w:rtl w:val="0"/>
            <w:lang w:val="de-DE"/>
          </w:rPr>
          <w:delText xml:space="preserve">te ich oft </w:delText>
        </w:r>
      </w:del>
      <w:del w:id="6309" w:date="2023-01-13T18:26:59Z" w:author="Jan Groh">
        <w:r>
          <w:rPr>
            <w:rFonts w:ascii="Garamond Premier Pro Caption" w:hAnsi="Garamond Premier Pro Caption" w:hint="default"/>
            <w:sz w:val="22"/>
            <w:szCs w:val="22"/>
            <w:rtl w:val="0"/>
          </w:rPr>
          <w:delText>ü</w:delText>
        </w:r>
      </w:del>
      <w:del w:id="6310" w:date="2023-01-13T18:26:59Z" w:author="Jan Groh">
        <w:r>
          <w:rPr>
            <w:rFonts w:ascii="Garamond Premier Pro Caption" w:hAnsi="Garamond Premier Pro Caption"/>
            <w:sz w:val="22"/>
            <w:szCs w:val="22"/>
            <w:rtl w:val="0"/>
            <w:lang w:val="de-DE"/>
          </w:rPr>
          <w:delText>ber seine Worte l</w:delText>
        </w:r>
      </w:del>
      <w:del w:id="6311" w:date="2023-01-13T18:26:59Z" w:author="Jan Groh">
        <w:r>
          <w:rPr>
            <w:rFonts w:ascii="Garamond Premier Pro Caption" w:hAnsi="Garamond Premier Pro Caption" w:hint="default"/>
            <w:sz w:val="22"/>
            <w:szCs w:val="22"/>
            <w:rtl w:val="0"/>
          </w:rPr>
          <w:delText>ä</w:delText>
        </w:r>
      </w:del>
      <w:del w:id="6312" w:date="2023-01-13T18:26:59Z" w:author="Jan Groh">
        <w:r>
          <w:rPr>
            <w:rFonts w:ascii="Garamond Premier Pro Caption" w:hAnsi="Garamond Premier Pro Caption"/>
            <w:sz w:val="22"/>
            <w:szCs w:val="22"/>
            <w:rtl w:val="0"/>
            <w:lang w:val="de-DE"/>
          </w:rPr>
          <w:delText>cheln. Mein Gott, was f</w:delText>
        </w:r>
      </w:del>
      <w:del w:id="6313" w:date="2023-01-13T18:26:59Z" w:author="Jan Groh">
        <w:r>
          <w:rPr>
            <w:rFonts w:ascii="Garamond Premier Pro Caption" w:hAnsi="Garamond Premier Pro Caption" w:hint="default"/>
            <w:sz w:val="22"/>
            <w:szCs w:val="22"/>
            <w:rtl w:val="0"/>
          </w:rPr>
          <w:delText>ü</w:delText>
        </w:r>
      </w:del>
      <w:del w:id="6314" w:date="2023-01-13T18:26:59Z" w:author="Jan Groh">
        <w:r>
          <w:rPr>
            <w:rFonts w:ascii="Garamond Premier Pro Caption" w:hAnsi="Garamond Premier Pro Caption"/>
            <w:sz w:val="22"/>
            <w:szCs w:val="22"/>
            <w:rtl w:val="0"/>
            <w:lang w:val="de-DE"/>
          </w:rPr>
          <w:delText>r ein Blumen-Paradies war es doch.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31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31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317" w:date="2023-01-13T18:26:59Z" w:author="Jan Groh"/>
          <w:rFonts w:ascii="Garamond Premier Pro Italic" w:cs="Garamond Premier Pro Italic" w:hAnsi="Garamond Premier Pro Italic" w:eastAsia="Garamond Premier Pro Italic"/>
          <w:sz w:val="22"/>
          <w:szCs w:val="22"/>
        </w:rPr>
      </w:pPr>
      <w:del w:id="6318" w:date="2023-01-13T18:26:59Z" w:author="Jan Groh">
        <w:r>
          <w:rPr>
            <w:rFonts w:ascii="Garamond Premier Pro Italic" w:hAnsi="Garamond Premier Pro Italic"/>
            <w:sz w:val="22"/>
            <w:szCs w:val="22"/>
            <w:rtl w:val="0"/>
            <w:lang w:val="de-DE"/>
          </w:rPr>
          <w:delText>Eckermann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319"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20" w:date="2023-01-13T18:26:59Z" w:author="Jan Groh"/>
          <w:rFonts w:ascii="Garamond Premier Pro Italic" w:cs="Garamond Premier Pro Italic" w:hAnsi="Garamond Premier Pro Italic" w:eastAsia="Garamond Premier Pro Italic"/>
          <w:sz w:val="22"/>
          <w:szCs w:val="22"/>
        </w:rPr>
      </w:pPr>
      <w:del w:id="6321" w:date="2023-01-13T18:26:59Z" w:author="Jan Groh">
        <w:r>
          <w:rPr>
            <w:rFonts w:ascii="Garamond Premier Pro Italic" w:hAnsi="Garamond Premier Pro Italic"/>
            <w:sz w:val="22"/>
            <w:szCs w:val="22"/>
            <w:rtl w:val="0"/>
            <w:lang w:val="de-DE"/>
          </w:rPr>
          <w:delText>An Frau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22" w:date="2023-01-13T18:26:59Z" w:author="Jan Groh"/>
          <w:rFonts w:ascii="Garamond Premier Pro Italic" w:cs="Garamond Premier Pro Italic" w:hAnsi="Garamond Premier Pro Italic" w:eastAsia="Garamond Premier Pro Italic"/>
          <w:sz w:val="22"/>
          <w:szCs w:val="22"/>
        </w:rPr>
      </w:pPr>
      <w:del w:id="6323" w:date="2023-01-13T18:26:59Z" w:author="Jan Groh">
        <w:r>
          <w:rPr>
            <w:rFonts w:ascii="Garamond Premier Pro Italic" w:hAnsi="Garamond Premier Pro Italic"/>
            <w:sz w:val="22"/>
            <w:szCs w:val="22"/>
            <w:rtl w:val="0"/>
            <w:lang w:val="de-DE"/>
          </w:rPr>
          <w:delText>zum 31. Oktober 1824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24" w:date="2023-01-13T18:26:59Z" w:author="Jan Groh"/>
          <w:rFonts w:ascii="Garamond Premier Pro Caption" w:cs="Garamond Premier Pro Caption" w:hAnsi="Garamond Premier Pro Caption" w:eastAsia="Garamond Premier Pro Caption"/>
          <w:sz w:val="22"/>
          <w:szCs w:val="22"/>
        </w:rPr>
      </w:pPr>
      <w:del w:id="6325" w:date="2023-01-13T18:26:59Z" w:author="Jan Groh">
        <w:r>
          <w:rPr>
            <w:rFonts w:ascii="Garamond Premier Pro Caption" w:hAnsi="Garamond Premier Pro Caption"/>
            <w:sz w:val="22"/>
            <w:szCs w:val="22"/>
            <w:rtl w:val="0"/>
            <w:lang w:val="de-DE"/>
          </w:rPr>
          <w:delText>Die F</w:delText>
        </w:r>
      </w:del>
      <w:del w:id="6326" w:date="2023-01-13T18:26:59Z" w:author="Jan Groh">
        <w:r>
          <w:rPr>
            <w:rFonts w:ascii="Garamond Premier Pro Caption" w:hAnsi="Garamond Premier Pro Caption" w:hint="default"/>
            <w:sz w:val="22"/>
            <w:szCs w:val="22"/>
            <w:rtl w:val="0"/>
          </w:rPr>
          <w:delText>ü</w:delText>
        </w:r>
      </w:del>
      <w:del w:id="6327" w:date="2023-01-13T18:26:59Z" w:author="Jan Groh">
        <w:r>
          <w:rPr>
            <w:rFonts w:ascii="Garamond Premier Pro Caption" w:hAnsi="Garamond Premier Pro Caption"/>
            <w:sz w:val="22"/>
            <w:szCs w:val="22"/>
            <w:rtl w:val="0"/>
            <w:lang w:val="de-DE"/>
          </w:rPr>
          <w:delText>rstent</w:delText>
        </w:r>
      </w:del>
      <w:del w:id="6328" w:date="2023-01-13T18:26:59Z" w:author="Jan Groh">
        <w:r>
          <w:rPr>
            <w:rFonts w:ascii="Garamond Premier Pro Caption" w:hAnsi="Garamond Premier Pro Caption" w:hint="default"/>
            <w:sz w:val="22"/>
            <w:szCs w:val="22"/>
            <w:rtl w:val="0"/>
            <w:lang w:val="sv-SE"/>
          </w:rPr>
          <w:delText>ö</w:delText>
        </w:r>
      </w:del>
      <w:del w:id="6329" w:date="2023-01-13T18:26:59Z" w:author="Jan Groh">
        <w:r>
          <w:rPr>
            <w:rFonts w:ascii="Garamond Premier Pro Caption" w:hAnsi="Garamond Premier Pro Caption"/>
            <w:sz w:val="22"/>
            <w:szCs w:val="22"/>
            <w:rtl w:val="0"/>
            <w:lang w:val="de-DE"/>
          </w:rPr>
          <w:delText>chter auf den deutschen Thronen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30" w:date="2023-01-13T18:26:59Z" w:author="Jan Groh"/>
          <w:rFonts w:ascii="Garamond Premier Pro Caption" w:cs="Garamond Premier Pro Caption" w:hAnsi="Garamond Premier Pro Caption" w:eastAsia="Garamond Premier Pro Caption"/>
          <w:sz w:val="22"/>
          <w:szCs w:val="22"/>
        </w:rPr>
      </w:pPr>
      <w:del w:id="6331" w:date="2023-01-13T18:26:59Z" w:author="Jan Groh">
        <w:r>
          <w:rPr>
            <w:rFonts w:ascii="Garamond Premier Pro Caption" w:hAnsi="Garamond Premier Pro Caption"/>
            <w:sz w:val="22"/>
            <w:szCs w:val="22"/>
            <w:rtl w:val="0"/>
            <w:lang w:val="de-DE"/>
          </w:rPr>
          <w:delText>Sind Deinem Gl</w:delText>
        </w:r>
      </w:del>
      <w:del w:id="6332" w:date="2023-01-13T18:26:59Z" w:author="Jan Groh">
        <w:r>
          <w:rPr>
            <w:rFonts w:ascii="Garamond Premier Pro Caption" w:hAnsi="Garamond Premier Pro Caption" w:hint="default"/>
            <w:sz w:val="22"/>
            <w:szCs w:val="22"/>
            <w:rtl w:val="0"/>
          </w:rPr>
          <w:delText>ü</w:delText>
        </w:r>
      </w:del>
      <w:del w:id="6333" w:date="2023-01-13T18:26:59Z" w:author="Jan Groh">
        <w:r>
          <w:rPr>
            <w:rFonts w:ascii="Garamond Premier Pro Caption" w:hAnsi="Garamond Premier Pro Caption"/>
            <w:sz w:val="22"/>
            <w:szCs w:val="22"/>
            <w:rtl w:val="0"/>
            <w:lang w:val="de-DE"/>
          </w:rPr>
          <w:delText>ck bei weitem nicht gewachsen;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34" w:date="2023-01-13T18:26:59Z" w:author="Jan Groh"/>
          <w:rFonts w:ascii="Garamond Premier Pro Caption" w:cs="Garamond Premier Pro Caption" w:hAnsi="Garamond Premier Pro Caption" w:eastAsia="Garamond Premier Pro Caption"/>
          <w:sz w:val="22"/>
          <w:szCs w:val="22"/>
        </w:rPr>
      </w:pPr>
      <w:del w:id="6335" w:date="2023-01-13T18:26:59Z" w:author="Jan Groh">
        <w:r>
          <w:rPr>
            <w:rFonts w:ascii="Garamond Premier Pro Caption" w:hAnsi="Garamond Premier Pro Caption"/>
            <w:sz w:val="22"/>
            <w:szCs w:val="22"/>
            <w:rtl w:val="0"/>
            <w:lang w:val="de-DE"/>
          </w:rPr>
          <w:delText>Denn Dir zu huld</w:delText>
        </w:r>
      </w:del>
      <w:del w:id="6336" w:date="2023-01-13T18:26:59Z" w:author="Jan Groh">
        <w:r>
          <w:rPr>
            <w:rFonts w:ascii="Garamond Premier Pro Caption" w:hAnsi="Garamond Premier Pro Caption" w:hint="default"/>
            <w:sz w:val="22"/>
            <w:szCs w:val="22"/>
            <w:rtl w:val="1"/>
          </w:rPr>
          <w:delText>’</w:delText>
        </w:r>
      </w:del>
      <w:del w:id="6337" w:date="2023-01-13T18:26:59Z" w:author="Jan Groh">
        <w:r>
          <w:rPr>
            <w:rFonts w:ascii="Garamond Premier Pro Caption" w:hAnsi="Garamond Premier Pro Caption"/>
            <w:sz w:val="22"/>
            <w:szCs w:val="22"/>
            <w:rtl w:val="0"/>
            <w:lang w:val="de-DE"/>
          </w:rPr>
          <w:delText xml:space="preserve">gen kommen Nationen,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38" w:date="2023-01-13T18:26:59Z" w:author="Jan Groh"/>
          <w:rFonts w:ascii="Garamond Premier Pro Caption" w:cs="Garamond Premier Pro Caption" w:hAnsi="Garamond Premier Pro Caption" w:eastAsia="Garamond Premier Pro Caption"/>
          <w:sz w:val="22"/>
          <w:szCs w:val="22"/>
        </w:rPr>
      </w:pPr>
      <w:del w:id="6339" w:date="2023-01-13T18:26:59Z" w:author="Jan Groh">
        <w:r>
          <w:rPr>
            <w:rFonts w:ascii="Garamond Premier Pro Caption" w:hAnsi="Garamond Premier Pro Caption"/>
            <w:sz w:val="22"/>
            <w:szCs w:val="22"/>
            <w:rtl w:val="0"/>
            <w:lang w:val="de-DE"/>
          </w:rPr>
          <w:delText xml:space="preserve">Und jenen </w:delText>
        </w:r>
      </w:del>
      <w:del w:id="6340" w:date="2023-01-13T18:26:59Z" w:author="Jan Groh">
        <w:r>
          <w:rPr>
            <w:rFonts w:ascii="Garamond Premier Pro Caption" w:hAnsi="Garamond Premier Pro Caption" w:hint="default"/>
            <w:sz w:val="22"/>
            <w:szCs w:val="22"/>
            <w:rtl w:val="0"/>
          </w:rPr>
          <w:delText xml:space="preserve">– </w:delText>
        </w:r>
      </w:del>
      <w:del w:id="6341" w:date="2023-01-13T18:26:59Z" w:author="Jan Groh">
        <w:r>
          <w:rPr>
            <w:rFonts w:ascii="Garamond Premier Pro Caption" w:hAnsi="Garamond Premier Pro Caption"/>
            <w:sz w:val="22"/>
            <w:szCs w:val="22"/>
            <w:rtl w:val="0"/>
          </w:rPr>
          <w:delText>blo</w:delText>
        </w:r>
      </w:del>
      <w:del w:id="6342" w:date="2023-01-13T18:26:59Z" w:author="Jan Groh">
        <w:r>
          <w:rPr>
            <w:rFonts w:ascii="Garamond Premier Pro Caption" w:hAnsi="Garamond Premier Pro Caption" w:hint="default"/>
            <w:sz w:val="22"/>
            <w:szCs w:val="22"/>
            <w:rtl w:val="0"/>
            <w:lang w:val="de-DE"/>
          </w:rPr>
          <w:delText xml:space="preserve">ß </w:delText>
        </w:r>
      </w:del>
      <w:del w:id="6343" w:date="2023-01-13T18:26:59Z" w:author="Jan Groh">
        <w:r>
          <w:rPr>
            <w:rFonts w:ascii="Garamond Premier Pro Caption" w:hAnsi="Garamond Premier Pro Caption"/>
            <w:sz w:val="22"/>
            <w:szCs w:val="22"/>
            <w:rtl w:val="0"/>
            <w:lang w:val="de-DE"/>
          </w:rPr>
          <w:delText>die Preu</w:delText>
        </w:r>
      </w:del>
      <w:del w:id="6344" w:date="2023-01-13T18:26:59Z" w:author="Jan Groh">
        <w:r>
          <w:rPr>
            <w:rFonts w:ascii="Garamond Premier Pro Caption" w:hAnsi="Garamond Premier Pro Caption" w:hint="default"/>
            <w:sz w:val="22"/>
            <w:szCs w:val="22"/>
            <w:rtl w:val="0"/>
            <w:lang w:val="de-DE"/>
          </w:rPr>
          <w:delText>ß</w:delText>
        </w:r>
      </w:del>
      <w:del w:id="6345" w:date="2023-01-13T18:26:59Z" w:author="Jan Groh">
        <w:r>
          <w:rPr>
            <w:rFonts w:ascii="Garamond Premier Pro Caption" w:hAnsi="Garamond Premier Pro Caption"/>
            <w:sz w:val="22"/>
            <w:szCs w:val="22"/>
            <w:rtl w:val="0"/>
            <w:lang w:val="de-DE"/>
          </w:rPr>
          <w:delText>en oder Sachsen.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47" w:date="2023-01-13T18:26:59Z" w:author="Jan Groh"/>
          <w:rFonts w:ascii="Garamond Premier Pro Caption" w:cs="Garamond Premier Pro Caption" w:hAnsi="Garamond Premier Pro Caption" w:eastAsia="Garamond Premier Pro Caption"/>
          <w:sz w:val="22"/>
          <w:szCs w:val="22"/>
        </w:rPr>
      </w:pPr>
      <w:del w:id="6348" w:date="2023-01-13T18:26:59Z" w:author="Jan Groh">
        <w:r>
          <w:rPr>
            <w:rFonts w:ascii="Garamond Premier Pro Caption" w:hAnsi="Garamond Premier Pro Caption"/>
            <w:sz w:val="22"/>
            <w:szCs w:val="22"/>
            <w:rtl w:val="0"/>
          </w:rPr>
          <w:delText>F</w:delText>
        </w:r>
      </w:del>
      <w:del w:id="6349" w:date="2023-01-13T18:26:59Z" w:author="Jan Groh">
        <w:r>
          <w:rPr>
            <w:rFonts w:ascii="Garamond Premier Pro Caption" w:hAnsi="Garamond Premier Pro Caption" w:hint="default"/>
            <w:sz w:val="22"/>
            <w:szCs w:val="22"/>
            <w:rtl w:val="0"/>
          </w:rPr>
          <w:delText>ü</w:delText>
        </w:r>
      </w:del>
      <w:del w:id="6350" w:date="2023-01-13T18:26:59Z" w:author="Jan Groh">
        <w:r>
          <w:rPr>
            <w:rFonts w:ascii="Garamond Premier Pro Caption" w:hAnsi="Garamond Premier Pro Caption"/>
            <w:sz w:val="22"/>
            <w:szCs w:val="22"/>
            <w:rtl w:val="0"/>
            <w:lang w:val="de-DE"/>
          </w:rPr>
          <w:delText>r diesmal sind</w:delText>
        </w:r>
      </w:del>
      <w:del w:id="6351" w:date="2023-01-13T18:26:59Z" w:author="Jan Groh">
        <w:r>
          <w:rPr>
            <w:rFonts w:ascii="Garamond Premier Pro Caption" w:hAnsi="Garamond Premier Pro Caption" w:hint="default"/>
            <w:sz w:val="22"/>
            <w:szCs w:val="22"/>
            <w:rtl w:val="1"/>
          </w:rPr>
          <w:delText>’</w:delText>
        </w:r>
      </w:del>
      <w:del w:id="6352" w:date="2023-01-13T18:26:59Z" w:author="Jan Groh">
        <w:r>
          <w:rPr>
            <w:rFonts w:ascii="Garamond Premier Pro Caption" w:hAnsi="Garamond Premier Pro Caption"/>
            <w:sz w:val="22"/>
            <w:szCs w:val="22"/>
            <w:rtl w:val="0"/>
          </w:rPr>
          <w:delText>s Irl</w:delText>
        </w:r>
      </w:del>
      <w:del w:id="6353" w:date="2023-01-13T18:26:59Z" w:author="Jan Groh">
        <w:r>
          <w:rPr>
            <w:rFonts w:ascii="Garamond Premier Pro Caption" w:hAnsi="Garamond Premier Pro Caption" w:hint="default"/>
            <w:sz w:val="22"/>
            <w:szCs w:val="22"/>
            <w:rtl w:val="0"/>
          </w:rPr>
          <w:delText>ä</w:delText>
        </w:r>
      </w:del>
      <w:del w:id="6354" w:date="2023-01-13T18:26:59Z" w:author="Jan Groh">
        <w:r>
          <w:rPr>
            <w:rFonts w:ascii="Garamond Premier Pro Caption" w:hAnsi="Garamond Premier Pro Caption"/>
            <w:sz w:val="22"/>
            <w:szCs w:val="22"/>
            <w:rtl w:val="0"/>
            <w:lang w:val="de-DE"/>
          </w:rPr>
          <w:delText xml:space="preserve">nder, Schotten, Briten,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55" w:date="2023-01-13T18:26:59Z" w:author="Jan Groh"/>
          <w:rFonts w:ascii="Garamond Premier Pro Caption" w:cs="Garamond Premier Pro Caption" w:hAnsi="Garamond Premier Pro Caption" w:eastAsia="Garamond Premier Pro Caption"/>
          <w:sz w:val="22"/>
          <w:szCs w:val="22"/>
        </w:rPr>
      </w:pPr>
      <w:del w:id="6356" w:date="2023-01-13T18:26:59Z" w:author="Jan Groh">
        <w:r>
          <w:rPr>
            <w:rFonts w:ascii="Garamond Premier Pro Caption" w:hAnsi="Garamond Premier Pro Caption"/>
            <w:sz w:val="22"/>
            <w:szCs w:val="22"/>
            <w:rtl w:val="0"/>
            <w:lang w:val="de-DE"/>
          </w:rPr>
          <w:delText>Auch deutschen Landsmann siehst Du unter ihnen;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57" w:date="2023-01-13T18:26:59Z" w:author="Jan Groh"/>
          <w:rFonts w:ascii="Garamond Premier Pro Caption" w:cs="Garamond Premier Pro Caption" w:hAnsi="Garamond Premier Pro Caption" w:eastAsia="Garamond Premier Pro Caption"/>
          <w:sz w:val="22"/>
          <w:szCs w:val="22"/>
        </w:rPr>
      </w:pPr>
      <w:del w:id="6358" w:date="2023-01-13T18:26:59Z" w:author="Jan Groh">
        <w:r>
          <w:rPr>
            <w:rFonts w:ascii="Garamond Premier Pro Caption" w:hAnsi="Garamond Premier Pro Caption"/>
            <w:sz w:val="22"/>
            <w:szCs w:val="22"/>
            <w:rtl w:val="0"/>
            <w:lang w:val="de-DE"/>
          </w:rPr>
          <w:delText xml:space="preserve">Sie kommen, Dich um Deine Huld zu bitten,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59" w:date="2023-01-13T18:26:59Z" w:author="Jan Groh"/>
          <w:rFonts w:ascii="Garamond Premier Pro Caption" w:cs="Garamond Premier Pro Caption" w:hAnsi="Garamond Premier Pro Caption" w:eastAsia="Garamond Premier Pro Caption"/>
          <w:sz w:val="22"/>
          <w:szCs w:val="22"/>
        </w:rPr>
      </w:pPr>
      <w:del w:id="6360" w:date="2023-01-13T18:26:59Z" w:author="Jan Groh">
        <w:r>
          <w:rPr>
            <w:rFonts w:ascii="Garamond Premier Pro Caption" w:hAnsi="Garamond Premier Pro Caption"/>
            <w:sz w:val="22"/>
            <w:szCs w:val="22"/>
            <w:rtl w:val="0"/>
            <w:lang w:val="de-DE"/>
          </w:rPr>
          <w:delText>Da soll er jenen als Vermittler dienen.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6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62" w:date="2023-01-13T18:26:59Z" w:author="Jan Groh"/>
          <w:rFonts w:ascii="Garamond Premier Pro Caption" w:cs="Garamond Premier Pro Caption" w:hAnsi="Garamond Premier Pro Caption" w:eastAsia="Garamond Premier Pro Caption"/>
          <w:sz w:val="22"/>
          <w:szCs w:val="22"/>
        </w:rPr>
      </w:pPr>
      <w:del w:id="6363" w:date="2023-01-13T18:26:59Z" w:author="Jan Groh">
        <w:r>
          <w:rPr>
            <w:rFonts w:ascii="Garamond Premier Pro Caption" w:hAnsi="Garamond Premier Pro Caption"/>
            <w:sz w:val="22"/>
            <w:szCs w:val="22"/>
            <w:rtl w:val="0"/>
            <w:lang w:val="de-DE"/>
          </w:rPr>
          <w:delText>Er aber hat f</w:delText>
        </w:r>
      </w:del>
      <w:del w:id="6364" w:date="2023-01-13T18:26:59Z" w:author="Jan Groh">
        <w:r>
          <w:rPr>
            <w:rFonts w:ascii="Garamond Premier Pro Caption" w:hAnsi="Garamond Premier Pro Caption" w:hint="default"/>
            <w:sz w:val="22"/>
            <w:szCs w:val="22"/>
            <w:rtl w:val="0"/>
          </w:rPr>
          <w:delText>ü</w:delText>
        </w:r>
      </w:del>
      <w:del w:id="6365" w:date="2023-01-13T18:26:59Z" w:author="Jan Groh">
        <w:r>
          <w:rPr>
            <w:rFonts w:ascii="Garamond Premier Pro Caption" w:hAnsi="Garamond Premier Pro Caption"/>
            <w:sz w:val="22"/>
            <w:szCs w:val="22"/>
            <w:rtl w:val="0"/>
            <w:lang w:val="de-DE"/>
          </w:rPr>
          <w:delText xml:space="preserve">r sich allein zu sprechen,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66" w:date="2023-01-13T18:26:59Z" w:author="Jan Groh"/>
          <w:rFonts w:ascii="Garamond Premier Pro Caption" w:cs="Garamond Premier Pro Caption" w:hAnsi="Garamond Premier Pro Caption" w:eastAsia="Garamond Premier Pro Caption"/>
          <w:sz w:val="22"/>
          <w:szCs w:val="22"/>
        </w:rPr>
      </w:pPr>
      <w:del w:id="6367" w:date="2023-01-13T18:26:59Z" w:author="Jan Groh">
        <w:r>
          <w:rPr>
            <w:rFonts w:ascii="Garamond Premier Pro Caption" w:hAnsi="Garamond Premier Pro Caption"/>
            <w:sz w:val="22"/>
            <w:szCs w:val="22"/>
            <w:rtl w:val="0"/>
            <w:lang w:val="de-DE"/>
          </w:rPr>
          <w:delText>Ihm ist nicht wen</w:delText>
        </w:r>
      </w:del>
      <w:del w:id="6368" w:date="2023-01-13T18:26:59Z" w:author="Jan Groh">
        <w:r>
          <w:rPr>
            <w:rFonts w:ascii="Garamond Premier Pro Caption" w:hAnsi="Garamond Premier Pro Caption" w:hint="default"/>
            <w:sz w:val="22"/>
            <w:szCs w:val="22"/>
            <w:rtl w:val="1"/>
          </w:rPr>
          <w:delText>’</w:delText>
        </w:r>
      </w:del>
      <w:del w:id="6369" w:date="2023-01-13T18:26:59Z" w:author="Jan Groh">
        <w:r>
          <w:rPr>
            <w:rFonts w:ascii="Garamond Premier Pro Caption" w:hAnsi="Garamond Premier Pro Caption"/>
            <w:sz w:val="22"/>
            <w:szCs w:val="22"/>
            <w:rtl w:val="0"/>
            <w:lang w:val="de-DE"/>
          </w:rPr>
          <w:delText>ger Deine Gunst erfreulich: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70" w:date="2023-01-13T18:26:59Z" w:author="Jan Groh"/>
          <w:rFonts w:ascii="Garamond Premier Pro Caption" w:cs="Garamond Premier Pro Caption" w:hAnsi="Garamond Premier Pro Caption" w:eastAsia="Garamond Premier Pro Caption"/>
          <w:sz w:val="22"/>
          <w:szCs w:val="22"/>
        </w:rPr>
      </w:pPr>
      <w:del w:id="6371" w:date="2023-01-13T18:26:59Z" w:author="Jan Groh">
        <w:r>
          <w:rPr>
            <w:rFonts w:ascii="Garamond Premier Pro Caption" w:hAnsi="Garamond Premier Pro Caption"/>
            <w:sz w:val="22"/>
            <w:szCs w:val="22"/>
            <w:rtl w:val="0"/>
            <w:lang w:val="de-DE"/>
          </w:rPr>
          <w:delText>So mag ein jeder denn nun radebrechen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72" w:date="2023-01-13T18:26:59Z" w:author="Jan Groh"/>
          <w:rFonts w:ascii="Garamond Premier Pro Caption" w:cs="Garamond Premier Pro Caption" w:hAnsi="Garamond Premier Pro Caption" w:eastAsia="Garamond Premier Pro Caption"/>
          <w:sz w:val="22"/>
          <w:szCs w:val="22"/>
        </w:rPr>
      </w:pPr>
      <w:del w:id="6373" w:date="2023-01-13T18:26:59Z" w:author="Jan Groh">
        <w:r>
          <w:rPr>
            <w:rFonts w:ascii="Garamond Premier Pro Caption" w:hAnsi="Garamond Premier Pro Caption"/>
            <w:sz w:val="22"/>
            <w:szCs w:val="22"/>
            <w:rtl w:val="0"/>
            <w:lang w:val="de-DE"/>
          </w:rPr>
          <w:delText>So gut er kann, und kl</w:delText>
        </w:r>
      </w:del>
      <w:del w:id="6374" w:date="2023-01-13T18:26:59Z" w:author="Jan Groh">
        <w:r>
          <w:rPr>
            <w:rFonts w:ascii="Garamond Premier Pro Caption" w:hAnsi="Garamond Premier Pro Caption" w:hint="default"/>
            <w:sz w:val="22"/>
            <w:szCs w:val="22"/>
            <w:rtl w:val="0"/>
          </w:rPr>
          <w:delText>ä</w:delText>
        </w:r>
      </w:del>
      <w:del w:id="6375" w:date="2023-01-13T18:26:59Z" w:author="Jan Groh">
        <w:r>
          <w:rPr>
            <w:rFonts w:ascii="Garamond Premier Pro Caption" w:hAnsi="Garamond Premier Pro Caption"/>
            <w:sz w:val="22"/>
            <w:szCs w:val="22"/>
            <w:rtl w:val="0"/>
          </w:rPr>
          <w:delText>ng</w:delText>
        </w:r>
      </w:del>
      <w:del w:id="6376" w:date="2023-01-13T18:26:59Z" w:author="Jan Groh">
        <w:r>
          <w:rPr>
            <w:rFonts w:ascii="Garamond Premier Pro Caption" w:hAnsi="Garamond Premier Pro Caption" w:hint="default"/>
            <w:sz w:val="22"/>
            <w:szCs w:val="22"/>
            <w:rtl w:val="1"/>
          </w:rPr>
          <w:delText xml:space="preserve">’ </w:delText>
        </w:r>
      </w:del>
      <w:del w:id="6377" w:date="2023-01-13T18:26:59Z" w:author="Jan Groh">
        <w:r>
          <w:rPr>
            <w:rFonts w:ascii="Garamond Premier Pro Caption" w:hAnsi="Garamond Premier Pro Caption"/>
            <w:sz w:val="22"/>
            <w:szCs w:val="22"/>
            <w:rtl w:val="0"/>
            <w:lang w:val="de-DE"/>
          </w:rPr>
          <w:delText>es auch abscheulich.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7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79" w:date="2023-01-13T18:26:59Z" w:author="Jan Groh"/>
          <w:rFonts w:ascii="Garamond Premier Pro Italic" w:cs="Garamond Premier Pro Italic" w:hAnsi="Garamond Premier Pro Italic" w:eastAsia="Garamond Premier Pro Italic"/>
          <w:sz w:val="22"/>
          <w:szCs w:val="22"/>
        </w:rPr>
      </w:pPr>
      <w:del w:id="6380" w:date="2023-01-13T18:26:59Z" w:author="Jan Groh">
        <w:r>
          <w:rPr>
            <w:rFonts w:ascii="Garamond Premier Pro Italic" w:hAnsi="Garamond Premier Pro Italic"/>
            <w:sz w:val="22"/>
            <w:szCs w:val="22"/>
            <w:rtl w:val="0"/>
            <w:lang w:val="de-DE"/>
          </w:rPr>
          <w:delText>Der Deutsche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81" w:date="2023-01-13T18:26:59Z" w:author="Jan Groh"/>
          <w:rFonts w:ascii="Garamond Premier Pro Caption" w:cs="Garamond Premier Pro Caption" w:hAnsi="Garamond Premier Pro Caption" w:eastAsia="Garamond Premier Pro Caption"/>
          <w:sz w:val="22"/>
          <w:szCs w:val="22"/>
        </w:rPr>
      </w:pPr>
      <w:del w:id="6382" w:date="2023-01-13T18:26:59Z" w:author="Jan Groh">
        <w:r>
          <w:rPr>
            <w:rFonts w:ascii="Garamond Premier Pro Caption" w:hAnsi="Garamond Premier Pro Caption"/>
            <w:sz w:val="22"/>
            <w:szCs w:val="22"/>
            <w:rtl w:val="0"/>
            <w:lang w:val="de-DE"/>
          </w:rPr>
          <w:delText>Mag auch Dein Sinn zu fernen L</w:delText>
        </w:r>
      </w:del>
      <w:del w:id="6383" w:date="2023-01-13T18:26:59Z" w:author="Jan Groh">
        <w:r>
          <w:rPr>
            <w:rFonts w:ascii="Garamond Premier Pro Caption" w:hAnsi="Garamond Premier Pro Caption" w:hint="default"/>
            <w:sz w:val="22"/>
            <w:szCs w:val="22"/>
            <w:rtl w:val="0"/>
          </w:rPr>
          <w:delText>ä</w:delText>
        </w:r>
      </w:del>
      <w:del w:id="6384" w:date="2023-01-13T18:26:59Z" w:author="Jan Groh">
        <w:r>
          <w:rPr>
            <w:rFonts w:ascii="Garamond Premier Pro Caption" w:hAnsi="Garamond Premier Pro Caption"/>
            <w:sz w:val="22"/>
            <w:szCs w:val="22"/>
            <w:rtl w:val="0"/>
            <w:lang w:val="de-DE"/>
          </w:rPr>
          <w:delText xml:space="preserve">ndern streben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85" w:date="2023-01-13T18:26:59Z" w:author="Jan Groh"/>
          <w:rFonts w:ascii="Garamond Premier Pro Caption" w:cs="Garamond Premier Pro Caption" w:hAnsi="Garamond Premier Pro Caption" w:eastAsia="Garamond Premier Pro Caption"/>
          <w:sz w:val="22"/>
          <w:szCs w:val="22"/>
        </w:rPr>
      </w:pPr>
      <w:del w:id="6386" w:date="2023-01-13T18:26:59Z" w:author="Jan Groh">
        <w:r>
          <w:rPr>
            <w:rFonts w:ascii="Garamond Premier Pro Caption" w:hAnsi="Garamond Premier Pro Caption"/>
            <w:sz w:val="22"/>
            <w:szCs w:val="22"/>
            <w:rtl w:val="0"/>
            <w:lang w:val="de-DE"/>
          </w:rPr>
          <w:delText>Ich freue mich, da</w:delText>
        </w:r>
      </w:del>
      <w:del w:id="6387" w:date="2023-01-13T18:26:59Z" w:author="Jan Groh">
        <w:r>
          <w:rPr>
            <w:rFonts w:ascii="Garamond Premier Pro Caption" w:hAnsi="Garamond Premier Pro Caption" w:hint="default"/>
            <w:sz w:val="22"/>
            <w:szCs w:val="22"/>
            <w:rtl w:val="0"/>
            <w:lang w:val="de-DE"/>
          </w:rPr>
          <w:delText xml:space="preserve">ß </w:delText>
        </w:r>
      </w:del>
      <w:del w:id="6388" w:date="2023-01-13T18:26:59Z" w:author="Jan Groh">
        <w:r>
          <w:rPr>
            <w:rFonts w:ascii="Garamond Premier Pro Caption" w:hAnsi="Garamond Premier Pro Caption"/>
            <w:sz w:val="22"/>
            <w:szCs w:val="22"/>
            <w:rtl w:val="0"/>
            <w:lang w:val="de-DE"/>
          </w:rPr>
          <w:delText>ich ein Deutscher bin;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89" w:date="2023-01-13T18:26:59Z" w:author="Jan Groh"/>
          <w:rFonts w:ascii="Garamond Premier Pro Caption" w:cs="Garamond Premier Pro Caption" w:hAnsi="Garamond Premier Pro Caption" w:eastAsia="Garamond Premier Pro Caption"/>
          <w:sz w:val="22"/>
          <w:szCs w:val="22"/>
        </w:rPr>
      </w:pPr>
      <w:del w:id="6390" w:date="2023-01-13T18:26:59Z" w:author="Jan Groh">
        <w:r>
          <w:rPr>
            <w:rFonts w:ascii="Garamond Premier Pro Caption" w:hAnsi="Garamond Premier Pro Caption"/>
            <w:sz w:val="22"/>
            <w:szCs w:val="22"/>
            <w:rtl w:val="0"/>
            <w:lang w:val="de-DE"/>
          </w:rPr>
          <w:delText xml:space="preserve">Dem Landsmann doch wirst Du den Vorzug geben,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91" w:date="2023-01-13T18:26:59Z" w:author="Jan Groh"/>
          <w:rFonts w:ascii="Garamond Premier Pro Caption" w:cs="Garamond Premier Pro Caption" w:hAnsi="Garamond Premier Pro Caption" w:eastAsia="Garamond Premier Pro Caption"/>
          <w:sz w:val="22"/>
          <w:szCs w:val="22"/>
        </w:rPr>
      </w:pPr>
      <w:del w:id="6392" w:date="2023-01-13T18:26:59Z" w:author="Jan Groh">
        <w:r>
          <w:rPr>
            <w:rFonts w:ascii="Garamond Premier Pro Caption" w:hAnsi="Garamond Premier Pro Caption"/>
            <w:sz w:val="22"/>
            <w:szCs w:val="22"/>
            <w:rtl w:val="0"/>
            <w:lang w:val="de-DE"/>
          </w:rPr>
          <w:delText>Und als empfangen schon nehm</w:delText>
        </w:r>
      </w:del>
      <w:del w:id="6393" w:date="2023-01-13T18:26:59Z" w:author="Jan Groh">
        <w:r>
          <w:rPr>
            <w:rFonts w:ascii="Garamond Premier Pro Caption" w:hAnsi="Garamond Premier Pro Caption" w:hint="default"/>
            <w:sz w:val="22"/>
            <w:szCs w:val="22"/>
            <w:rtl w:val="1"/>
          </w:rPr>
          <w:delText xml:space="preserve">’ </w:delText>
        </w:r>
      </w:del>
      <w:del w:id="6394" w:date="2023-01-13T18:26:59Z" w:author="Jan Groh">
        <w:r>
          <w:rPr>
            <w:rFonts w:ascii="Garamond Premier Pro Caption" w:hAnsi="Garamond Premier Pro Caption"/>
            <w:sz w:val="22"/>
            <w:szCs w:val="22"/>
            <w:rtl w:val="0"/>
            <w:lang w:val="de-DE"/>
          </w:rPr>
          <w:delText>ich ihn hin.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9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96" w:date="2023-01-13T18:26:59Z" w:author="Jan Groh"/>
          <w:rFonts w:ascii="Garamond Premier Pro Italic" w:cs="Garamond Premier Pro Italic" w:hAnsi="Garamond Premier Pro Italic" w:eastAsia="Garamond Premier Pro Italic"/>
          <w:sz w:val="22"/>
          <w:szCs w:val="22"/>
        </w:rPr>
      </w:pPr>
      <w:del w:id="6397" w:date="2023-01-13T18:26:59Z" w:author="Jan Groh">
        <w:r>
          <w:rPr>
            <w:rFonts w:ascii="Garamond Premier Pro Italic" w:hAnsi="Garamond Premier Pro Italic"/>
            <w:sz w:val="22"/>
            <w:szCs w:val="22"/>
            <w:rtl w:val="0"/>
            <w:lang w:val="de-DE"/>
          </w:rPr>
          <w:delText>Der Brite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398" w:date="2023-01-13T18:26:59Z" w:author="Jan Groh"/>
          <w:rFonts w:ascii="Garamond Premier Pro Caption" w:cs="Garamond Premier Pro Caption" w:hAnsi="Garamond Premier Pro Caption" w:eastAsia="Garamond Premier Pro Caption"/>
          <w:sz w:val="22"/>
          <w:szCs w:val="22"/>
        </w:rPr>
      </w:pPr>
      <w:del w:id="6399" w:date="2023-01-13T18:26:59Z" w:author="Jan Groh">
        <w:r>
          <w:rPr>
            <w:rFonts w:ascii="Garamond Premier Pro Caption" w:hAnsi="Garamond Premier Pro Caption"/>
            <w:sz w:val="22"/>
            <w:szCs w:val="22"/>
            <w:rtl w:val="0"/>
            <w:lang w:val="de-DE"/>
          </w:rPr>
          <w:delText>Ich g</w:delText>
        </w:r>
      </w:del>
      <w:del w:id="6400" w:date="2023-01-13T18:26:59Z" w:author="Jan Groh">
        <w:r>
          <w:rPr>
            <w:rFonts w:ascii="Garamond Premier Pro Caption" w:hAnsi="Garamond Premier Pro Caption" w:hint="default"/>
            <w:sz w:val="22"/>
            <w:szCs w:val="22"/>
            <w:rtl w:val="0"/>
            <w:lang w:val="sv-SE"/>
          </w:rPr>
          <w:delText>ö</w:delText>
        </w:r>
      </w:del>
      <w:del w:id="6401" w:date="2023-01-13T18:26:59Z" w:author="Jan Groh">
        <w:r>
          <w:rPr>
            <w:rFonts w:ascii="Garamond Premier Pro Caption" w:hAnsi="Garamond Premier Pro Caption"/>
            <w:sz w:val="22"/>
            <w:szCs w:val="22"/>
            <w:rtl w:val="0"/>
            <w:lang w:val="de-DE"/>
          </w:rPr>
          <w:delText xml:space="preserve">nne gern dem Deutschen seinen Glauben,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02" w:date="2023-01-13T18:26:59Z" w:author="Jan Groh"/>
          <w:rFonts w:ascii="Garamond Premier Pro Caption" w:cs="Garamond Premier Pro Caption" w:hAnsi="Garamond Premier Pro Caption" w:eastAsia="Garamond Premier Pro Caption"/>
          <w:sz w:val="22"/>
          <w:szCs w:val="22"/>
        </w:rPr>
      </w:pPr>
      <w:del w:id="6403" w:date="2023-01-13T18:26:59Z" w:author="Jan Groh">
        <w:r>
          <w:rPr>
            <w:rFonts w:ascii="Garamond Premier Pro Caption" w:hAnsi="Garamond Premier Pro Caption"/>
            <w:sz w:val="22"/>
            <w:szCs w:val="22"/>
            <w:rtl w:val="0"/>
            <w:lang w:val="de-DE"/>
          </w:rPr>
          <w:delText>Ich wei</w:delText>
        </w:r>
      </w:del>
      <w:del w:id="6404" w:date="2023-01-13T18:26:59Z" w:author="Jan Groh">
        <w:r>
          <w:rPr>
            <w:rFonts w:ascii="Garamond Premier Pro Caption" w:hAnsi="Garamond Premier Pro Caption" w:hint="default"/>
            <w:sz w:val="22"/>
            <w:szCs w:val="22"/>
            <w:rtl w:val="0"/>
            <w:lang w:val="de-DE"/>
          </w:rPr>
          <w:delText xml:space="preserve">ß </w:delText>
        </w:r>
      </w:del>
      <w:del w:id="6405" w:date="2023-01-13T18:26:59Z" w:author="Jan Groh">
        <w:r>
          <w:rPr>
            <w:rFonts w:ascii="Garamond Premier Pro Caption" w:hAnsi="Garamond Premier Pro Caption"/>
            <w:sz w:val="22"/>
            <w:szCs w:val="22"/>
            <w:rtl w:val="0"/>
            <w:lang w:val="de-DE"/>
          </w:rPr>
          <w:delText>doch, wie Du f</w:delText>
        </w:r>
      </w:del>
      <w:del w:id="6406" w:date="2023-01-13T18:26:59Z" w:author="Jan Groh">
        <w:r>
          <w:rPr>
            <w:rFonts w:ascii="Garamond Premier Pro Caption" w:hAnsi="Garamond Premier Pro Caption" w:hint="default"/>
            <w:sz w:val="22"/>
            <w:szCs w:val="22"/>
            <w:rtl w:val="0"/>
          </w:rPr>
          <w:delText>ü</w:delText>
        </w:r>
      </w:del>
      <w:del w:id="6407" w:date="2023-01-13T18:26:59Z" w:author="Jan Groh">
        <w:r>
          <w:rPr>
            <w:rFonts w:ascii="Garamond Premier Pro Caption" w:hAnsi="Garamond Premier Pro Caption"/>
            <w:sz w:val="22"/>
            <w:szCs w:val="22"/>
            <w:rtl w:val="0"/>
            <w:lang w:val="de-DE"/>
          </w:rPr>
          <w:delText>hlest, wie Du liebst;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08" w:date="2023-01-13T18:26:59Z" w:author="Jan Groh"/>
          <w:rFonts w:ascii="Garamond Premier Pro Caption" w:cs="Garamond Premier Pro Caption" w:hAnsi="Garamond Premier Pro Caption" w:eastAsia="Garamond Premier Pro Caption"/>
          <w:sz w:val="22"/>
          <w:szCs w:val="22"/>
        </w:rPr>
      </w:pPr>
      <w:del w:id="6409" w:date="2023-01-13T18:26:59Z" w:author="Jan Groh">
        <w:r>
          <w:rPr>
            <w:rFonts w:ascii="Garamond Premier Pro Caption" w:hAnsi="Garamond Premier Pro Caption"/>
            <w:sz w:val="22"/>
            <w:szCs w:val="22"/>
            <w:rtl w:val="0"/>
            <w:lang w:val="de-DE"/>
          </w:rPr>
          <w:delText>Ich bin gewi</w:delText>
        </w:r>
      </w:del>
      <w:del w:id="6410" w:date="2023-01-13T18:26:59Z" w:author="Jan Groh">
        <w:r>
          <w:rPr>
            <w:rFonts w:ascii="Garamond Premier Pro Caption" w:hAnsi="Garamond Premier Pro Caption" w:hint="default"/>
            <w:sz w:val="22"/>
            <w:szCs w:val="22"/>
            <w:rtl w:val="0"/>
            <w:lang w:val="de-DE"/>
          </w:rPr>
          <w:delText xml:space="preserve">ß </w:delText>
        </w:r>
      </w:del>
      <w:del w:id="6411" w:date="2023-01-13T18:26:59Z" w:author="Jan Groh">
        <w:r>
          <w:rPr>
            <w:rFonts w:ascii="Garamond Premier Pro Caption" w:hAnsi="Garamond Premier Pro Caption"/>
            <w:sz w:val="22"/>
            <w:szCs w:val="22"/>
            <w:rtl w:val="0"/>
            <w:lang w:val="de-DE"/>
          </w:rPr>
          <w:delText>und lass</w:delText>
        </w:r>
      </w:del>
      <w:del w:id="6412" w:date="2023-01-13T18:26:59Z" w:author="Jan Groh">
        <w:r>
          <w:rPr>
            <w:rFonts w:ascii="Garamond Premier Pro Caption" w:hAnsi="Garamond Premier Pro Caption" w:hint="default"/>
            <w:sz w:val="22"/>
            <w:szCs w:val="22"/>
            <w:rtl w:val="1"/>
          </w:rPr>
          <w:delText xml:space="preserve">’ </w:delText>
        </w:r>
      </w:del>
      <w:del w:id="6413" w:date="2023-01-13T18:26:59Z" w:author="Jan Groh">
        <w:r>
          <w:rPr>
            <w:rFonts w:ascii="Garamond Premier Pro Caption" w:hAnsi="Garamond Premier Pro Caption"/>
            <w:sz w:val="22"/>
            <w:szCs w:val="22"/>
            <w:rtl w:val="0"/>
            <w:lang w:val="de-DE"/>
          </w:rPr>
          <w:delText xml:space="preserve">es mir nicht rauben,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14" w:date="2023-01-13T18:26:59Z" w:author="Jan Groh"/>
          <w:rFonts w:ascii="Garamond Premier Pro Caption" w:cs="Garamond Premier Pro Caption" w:hAnsi="Garamond Premier Pro Caption" w:eastAsia="Garamond Premier Pro Caption"/>
          <w:sz w:val="22"/>
          <w:szCs w:val="22"/>
        </w:rPr>
      </w:pPr>
      <w:del w:id="6415" w:date="2023-01-13T18:26:59Z" w:author="Jan Groh">
        <w:r>
          <w:rPr>
            <w:rFonts w:ascii="Garamond Premier Pro Caption" w:hAnsi="Garamond Premier Pro Caption"/>
            <w:sz w:val="22"/>
            <w:szCs w:val="22"/>
            <w:rtl w:val="0"/>
          </w:rPr>
          <w:delText>Da</w:delText>
        </w:r>
      </w:del>
      <w:del w:id="6416" w:date="2023-01-13T18:26:59Z" w:author="Jan Groh">
        <w:r>
          <w:rPr>
            <w:rFonts w:ascii="Garamond Premier Pro Caption" w:hAnsi="Garamond Premier Pro Caption" w:hint="default"/>
            <w:sz w:val="22"/>
            <w:szCs w:val="22"/>
            <w:rtl w:val="0"/>
            <w:lang w:val="de-DE"/>
          </w:rPr>
          <w:delText xml:space="preserve">ß </w:delText>
        </w:r>
      </w:del>
      <w:del w:id="6417" w:date="2023-01-13T18:26:59Z" w:author="Jan Groh">
        <w:r>
          <w:rPr>
            <w:rFonts w:ascii="Garamond Premier Pro Caption" w:hAnsi="Garamond Premier Pro Caption"/>
            <w:sz w:val="22"/>
            <w:szCs w:val="22"/>
            <w:rtl w:val="0"/>
            <w:lang w:val="de-DE"/>
          </w:rPr>
          <w:delText>Du dem Briten doch den Vorzug gibst.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1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19" w:date="2023-01-13T18:26:59Z" w:author="Jan Groh"/>
          <w:rFonts w:ascii="Garamond Premier Pro Italic" w:cs="Garamond Premier Pro Italic" w:hAnsi="Garamond Premier Pro Italic" w:eastAsia="Garamond Premier Pro Italic"/>
          <w:sz w:val="22"/>
          <w:szCs w:val="22"/>
        </w:rPr>
      </w:pPr>
      <w:del w:id="6420" w:date="2023-01-13T18:26:59Z" w:author="Jan Groh">
        <w:r>
          <w:rPr>
            <w:rFonts w:ascii="Garamond Premier Pro Italic" w:hAnsi="Garamond Premier Pro Italic"/>
            <w:sz w:val="22"/>
            <w:szCs w:val="22"/>
            <w:rtl w:val="0"/>
            <w:lang w:val="de-DE"/>
          </w:rPr>
          <w:delText>Der Schotte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21" w:date="2023-01-13T18:26:59Z" w:author="Jan Groh"/>
          <w:rFonts w:ascii="Garamond Premier Pro Caption" w:cs="Garamond Premier Pro Caption" w:hAnsi="Garamond Premier Pro Caption" w:eastAsia="Garamond Premier Pro Caption"/>
          <w:sz w:val="22"/>
          <w:szCs w:val="22"/>
        </w:rPr>
      </w:pPr>
      <w:del w:id="6422" w:date="2023-01-13T18:26:59Z" w:author="Jan Groh">
        <w:r>
          <w:rPr>
            <w:rFonts w:ascii="Garamond Premier Pro Caption" w:hAnsi="Garamond Premier Pro Caption"/>
            <w:sz w:val="22"/>
            <w:szCs w:val="22"/>
            <w:rtl w:val="0"/>
            <w:lang w:val="de-DE"/>
          </w:rPr>
          <w:delText>Und wenn dem Briten, steh</w:delText>
        </w:r>
      </w:del>
      <w:del w:id="6423" w:date="2023-01-13T18:26:59Z" w:author="Jan Groh">
        <w:r>
          <w:rPr>
            <w:rFonts w:ascii="Garamond Premier Pro Caption" w:hAnsi="Garamond Premier Pro Caption" w:hint="default"/>
            <w:sz w:val="22"/>
            <w:szCs w:val="22"/>
            <w:rtl w:val="1"/>
          </w:rPr>
          <w:delText xml:space="preserve">’ </w:delText>
        </w:r>
      </w:del>
      <w:del w:id="6424" w:date="2023-01-13T18:26:59Z" w:author="Jan Groh">
        <w:r>
          <w:rPr>
            <w:rFonts w:ascii="Garamond Premier Pro Caption" w:hAnsi="Garamond Premier Pro Caption"/>
            <w:sz w:val="22"/>
            <w:szCs w:val="22"/>
            <w:rtl w:val="0"/>
            <w:lang w:val="de-DE"/>
          </w:rPr>
          <w:delText>ich nicht zur</w:delText>
        </w:r>
      </w:del>
      <w:del w:id="6425" w:date="2023-01-13T18:26:59Z" w:author="Jan Groh">
        <w:r>
          <w:rPr>
            <w:rFonts w:ascii="Garamond Premier Pro Caption" w:hAnsi="Garamond Premier Pro Caption" w:hint="default"/>
            <w:sz w:val="22"/>
            <w:szCs w:val="22"/>
            <w:rtl w:val="0"/>
          </w:rPr>
          <w:delText>ü</w:delText>
        </w:r>
      </w:del>
      <w:del w:id="6426" w:date="2023-01-13T18:26:59Z" w:author="Jan Groh">
        <w:r>
          <w:rPr>
            <w:rFonts w:ascii="Garamond Premier Pro Caption" w:hAnsi="Garamond Premier Pro Caption"/>
            <w:sz w:val="22"/>
            <w:szCs w:val="22"/>
            <w:rtl w:val="0"/>
            <w:lang w:val="da-DK"/>
          </w:rPr>
          <w:delText xml:space="preserve">cke,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27" w:date="2023-01-13T18:26:59Z" w:author="Jan Groh"/>
          <w:rFonts w:ascii="Garamond Premier Pro Caption" w:cs="Garamond Premier Pro Caption" w:hAnsi="Garamond Premier Pro Caption" w:eastAsia="Garamond Premier Pro Caption"/>
          <w:sz w:val="22"/>
          <w:szCs w:val="22"/>
        </w:rPr>
      </w:pPr>
      <w:del w:id="6428" w:date="2023-01-13T18:26:59Z" w:author="Jan Groh">
        <w:r>
          <w:rPr>
            <w:rFonts w:ascii="Garamond Premier Pro Caption" w:hAnsi="Garamond Premier Pro Caption"/>
            <w:sz w:val="22"/>
            <w:szCs w:val="22"/>
            <w:rtl w:val="0"/>
            <w:lang w:val="de-DE"/>
          </w:rPr>
          <w:delText>Der Schotte ist bei Dir wie er geliebt;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29" w:date="2023-01-13T18:26:59Z" w:author="Jan Groh"/>
          <w:rFonts w:ascii="Garamond Premier Pro Caption" w:cs="Garamond Premier Pro Caption" w:hAnsi="Garamond Premier Pro Caption" w:eastAsia="Garamond Premier Pro Caption"/>
          <w:sz w:val="22"/>
          <w:szCs w:val="22"/>
        </w:rPr>
      </w:pPr>
      <w:del w:id="6430" w:date="2023-01-13T18:26:59Z" w:author="Jan Groh">
        <w:r>
          <w:rPr>
            <w:rFonts w:ascii="Garamond Premier Pro Caption" w:hAnsi="Garamond Premier Pro Caption"/>
            <w:sz w:val="22"/>
            <w:szCs w:val="22"/>
            <w:rtl w:val="0"/>
            <w:lang w:val="de-DE"/>
          </w:rPr>
          <w:delText>Dein edles Herz, ich wei</w:delText>
        </w:r>
      </w:del>
      <w:del w:id="6431" w:date="2023-01-13T18:26:59Z" w:author="Jan Groh">
        <w:r>
          <w:rPr>
            <w:rFonts w:ascii="Garamond Premier Pro Caption" w:hAnsi="Garamond Premier Pro Caption" w:hint="default"/>
            <w:sz w:val="22"/>
            <w:szCs w:val="22"/>
            <w:rtl w:val="0"/>
            <w:lang w:val="de-DE"/>
          </w:rPr>
          <w:delText xml:space="preserve">ß </w:delText>
        </w:r>
      </w:del>
      <w:del w:id="6432" w:date="2023-01-13T18:26:59Z" w:author="Jan Groh">
        <w:r>
          <w:rPr>
            <w:rFonts w:ascii="Garamond Premier Pro Caption" w:hAnsi="Garamond Premier Pro Caption"/>
            <w:sz w:val="22"/>
            <w:szCs w:val="22"/>
            <w:rtl w:val="0"/>
            <w:lang w:val="de-DE"/>
          </w:rPr>
          <w:delText>zu meinem Gl</w:delText>
        </w:r>
      </w:del>
      <w:del w:id="6433" w:date="2023-01-13T18:26:59Z" w:author="Jan Groh">
        <w:r>
          <w:rPr>
            <w:rFonts w:ascii="Garamond Premier Pro Caption" w:hAnsi="Garamond Premier Pro Caption" w:hint="default"/>
            <w:sz w:val="22"/>
            <w:szCs w:val="22"/>
            <w:rtl w:val="0"/>
          </w:rPr>
          <w:delText>ü</w:delText>
        </w:r>
      </w:del>
      <w:del w:id="6434" w:date="2023-01-13T18:26:59Z" w:author="Jan Groh">
        <w:r>
          <w:rPr>
            <w:rFonts w:ascii="Garamond Premier Pro Caption" w:hAnsi="Garamond Premier Pro Caption"/>
            <w:sz w:val="22"/>
            <w:szCs w:val="22"/>
            <w:rtl w:val="0"/>
            <w:lang w:val="da-DK"/>
          </w:rPr>
          <w:delText xml:space="preserve">cke,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35" w:date="2023-01-13T18:26:59Z" w:author="Jan Groh"/>
          <w:rFonts w:ascii="Garamond Premier Pro Caption" w:cs="Garamond Premier Pro Caption" w:hAnsi="Garamond Premier Pro Caption" w:eastAsia="Garamond Premier Pro Caption"/>
          <w:sz w:val="22"/>
          <w:szCs w:val="22"/>
        </w:rPr>
      </w:pPr>
      <w:del w:id="6436" w:date="2023-01-13T18:26:59Z" w:author="Jan Groh">
        <w:r>
          <w:rPr>
            <w:rFonts w:ascii="Garamond Premier Pro Caption" w:hAnsi="Garamond Premier Pro Caption"/>
            <w:sz w:val="22"/>
            <w:szCs w:val="22"/>
            <w:rtl w:val="0"/>
          </w:rPr>
          <w:delText>Da</w:delText>
        </w:r>
      </w:del>
      <w:del w:id="6437" w:date="2023-01-13T18:26:59Z" w:author="Jan Groh">
        <w:r>
          <w:rPr>
            <w:rFonts w:ascii="Garamond Premier Pro Caption" w:hAnsi="Garamond Premier Pro Caption" w:hint="default"/>
            <w:sz w:val="22"/>
            <w:szCs w:val="22"/>
            <w:rtl w:val="0"/>
            <w:lang w:val="de-DE"/>
          </w:rPr>
          <w:delText xml:space="preserve">ß </w:delText>
        </w:r>
      </w:del>
      <w:del w:id="6438" w:date="2023-01-13T18:26:59Z" w:author="Jan Groh">
        <w:r>
          <w:rPr>
            <w:rFonts w:ascii="Garamond Premier Pro Caption" w:hAnsi="Garamond Premier Pro Caption"/>
            <w:sz w:val="22"/>
            <w:szCs w:val="22"/>
            <w:rtl w:val="0"/>
            <w:lang w:val="de-DE"/>
          </w:rPr>
          <w:delText>es dem T</w:delText>
        </w:r>
      </w:del>
      <w:del w:id="6439" w:date="2023-01-13T18:26:59Z" w:author="Jan Groh">
        <w:r>
          <w:rPr>
            <w:rFonts w:ascii="Garamond Premier Pro Caption" w:hAnsi="Garamond Premier Pro Caption" w:hint="default"/>
            <w:sz w:val="22"/>
            <w:szCs w:val="22"/>
            <w:rtl w:val="0"/>
          </w:rPr>
          <w:delText>ü</w:delText>
        </w:r>
      </w:del>
      <w:del w:id="6440" w:date="2023-01-13T18:26:59Z" w:author="Jan Groh">
        <w:r>
          <w:rPr>
            <w:rFonts w:ascii="Garamond Premier Pro Caption" w:hAnsi="Garamond Premier Pro Caption"/>
            <w:sz w:val="22"/>
            <w:szCs w:val="22"/>
            <w:rtl w:val="0"/>
            <w:lang w:val="de-DE"/>
          </w:rPr>
          <w:delText>cht</w:delText>
        </w:r>
      </w:del>
      <w:del w:id="6441" w:date="2023-01-13T18:26:59Z" w:author="Jan Groh">
        <w:r>
          <w:rPr>
            <w:rFonts w:ascii="Garamond Premier Pro Caption" w:hAnsi="Garamond Premier Pro Caption" w:hint="default"/>
            <w:sz w:val="22"/>
            <w:szCs w:val="22"/>
            <w:rtl w:val="1"/>
          </w:rPr>
          <w:delText>’</w:delText>
        </w:r>
      </w:del>
      <w:del w:id="6442" w:date="2023-01-13T18:26:59Z" w:author="Jan Groh">
        <w:r>
          <w:rPr>
            <w:rFonts w:ascii="Garamond Premier Pro Caption" w:hAnsi="Garamond Premier Pro Caption"/>
            <w:sz w:val="22"/>
            <w:szCs w:val="22"/>
            <w:rtl w:val="0"/>
            <w:lang w:val="de-DE"/>
          </w:rPr>
          <w:delText>gen stets den Vorzug gibt.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4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44" w:date="2023-01-13T18:26:59Z" w:author="Jan Groh"/>
          <w:rFonts w:ascii="Garamond Premier Pro Italic" w:cs="Garamond Premier Pro Italic" w:hAnsi="Garamond Premier Pro Italic" w:eastAsia="Garamond Premier Pro Italic"/>
          <w:sz w:val="22"/>
          <w:szCs w:val="22"/>
        </w:rPr>
      </w:pPr>
      <w:del w:id="6445" w:date="2023-01-13T18:26:59Z" w:author="Jan Groh">
        <w:r>
          <w:rPr>
            <w:rFonts w:ascii="Garamond Premier Pro Italic" w:hAnsi="Garamond Premier Pro Italic"/>
            <w:sz w:val="22"/>
            <w:szCs w:val="22"/>
            <w:rtl w:val="0"/>
            <w:lang w:val="de-DE"/>
          </w:rPr>
          <w:delText>Der Irl</w:delText>
        </w:r>
      </w:del>
      <w:del w:id="6446" w:date="2023-01-13T18:26:59Z" w:author="Jan Groh">
        <w:r>
          <w:rPr>
            <w:rFonts w:ascii="Garamond Premier Pro Italic" w:hAnsi="Garamond Premier Pro Italic" w:hint="default"/>
            <w:sz w:val="22"/>
            <w:szCs w:val="22"/>
            <w:rtl w:val="0"/>
          </w:rPr>
          <w:delText>ä</w:delText>
        </w:r>
      </w:del>
      <w:del w:id="6447" w:date="2023-01-13T18:26:59Z" w:author="Jan Groh">
        <w:r>
          <w:rPr>
            <w:rFonts w:ascii="Garamond Premier Pro Italic" w:hAnsi="Garamond Premier Pro Italic"/>
            <w:sz w:val="22"/>
            <w:szCs w:val="22"/>
            <w:rtl w:val="0"/>
            <w:lang w:val="de-DE"/>
          </w:rPr>
          <w:delText>nder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48" w:date="2023-01-13T18:26:59Z" w:author="Jan Groh"/>
          <w:rFonts w:ascii="Garamond Premier Pro Caption" w:cs="Garamond Premier Pro Caption" w:hAnsi="Garamond Premier Pro Caption" w:eastAsia="Garamond Premier Pro Caption"/>
          <w:sz w:val="22"/>
          <w:szCs w:val="22"/>
        </w:rPr>
      </w:pPr>
      <w:del w:id="6449" w:date="2023-01-13T18:26:59Z" w:author="Jan Groh">
        <w:r>
          <w:rPr>
            <w:rFonts w:ascii="Garamond Premier Pro Caption" w:hAnsi="Garamond Premier Pro Caption"/>
            <w:sz w:val="22"/>
            <w:szCs w:val="22"/>
            <w:rtl w:val="0"/>
            <w:lang w:val="de-DE"/>
          </w:rPr>
          <w:delText>Man sagt Dir nach, Du liebst die Verst</w:delText>
        </w:r>
      </w:del>
      <w:del w:id="6450" w:date="2023-01-13T18:26:59Z" w:author="Jan Groh">
        <w:r>
          <w:rPr>
            <w:rFonts w:ascii="Garamond Premier Pro Caption" w:hAnsi="Garamond Premier Pro Caption" w:hint="default"/>
            <w:sz w:val="22"/>
            <w:szCs w:val="22"/>
            <w:rtl w:val="0"/>
          </w:rPr>
          <w:delText>ä</w:delText>
        </w:r>
      </w:del>
      <w:del w:id="6451" w:date="2023-01-13T18:26:59Z" w:author="Jan Groh">
        <w:r>
          <w:rPr>
            <w:rFonts w:ascii="Garamond Premier Pro Caption" w:hAnsi="Garamond Premier Pro Caption"/>
            <w:sz w:val="22"/>
            <w:szCs w:val="22"/>
            <w:rtl w:val="0"/>
          </w:rPr>
          <w:delText>nd</w:delText>
        </w:r>
      </w:del>
      <w:del w:id="6452" w:date="2023-01-13T18:26:59Z" w:author="Jan Groh">
        <w:r>
          <w:rPr>
            <w:rFonts w:ascii="Garamond Premier Pro Caption" w:hAnsi="Garamond Premier Pro Caption" w:hint="default"/>
            <w:sz w:val="22"/>
            <w:szCs w:val="22"/>
            <w:rtl w:val="1"/>
          </w:rPr>
          <w:delText>’</w:delText>
        </w:r>
      </w:del>
      <w:del w:id="6453" w:date="2023-01-13T18:26:59Z" w:author="Jan Groh">
        <w:r>
          <w:rPr>
            <w:rFonts w:ascii="Garamond Premier Pro Caption" w:hAnsi="Garamond Premier Pro Caption"/>
            <w:sz w:val="22"/>
            <w:szCs w:val="22"/>
            <w:rtl w:val="0"/>
          </w:rPr>
          <w:delText>gen</w:delText>
        </w:r>
      </w:del>
      <w:del w:id="6454" w:date="2023-01-13T18:26:59Z" w:author="Jan Groh">
        <w:r>
          <w:rPr>
            <w:rFonts w:ascii="Garamond Premier Pro Caption" w:hAnsi="Garamond Premier Pro Caption" w:hint="default"/>
            <w:sz w:val="22"/>
            <w:szCs w:val="22"/>
            <w:rtl w:val="0"/>
            <w:lang w:val="de-DE"/>
          </w:rPr>
          <w:delText xml:space="preserve"> –</w:delText>
        </w:r>
      </w:del>
      <w:del w:id="6455"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56" w:date="2023-01-13T18:26:59Z" w:author="Jan Groh"/>
          <w:rFonts w:ascii="Garamond Premier Pro Caption" w:cs="Garamond Premier Pro Caption" w:hAnsi="Garamond Premier Pro Caption" w:eastAsia="Garamond Premier Pro Caption"/>
          <w:sz w:val="22"/>
          <w:szCs w:val="22"/>
        </w:rPr>
      </w:pPr>
      <w:del w:id="6457" w:date="2023-01-13T18:26:59Z" w:author="Jan Groh">
        <w:r>
          <w:rPr>
            <w:rFonts w:ascii="Garamond Premier Pro Caption" w:hAnsi="Garamond Premier Pro Caption"/>
            <w:sz w:val="22"/>
            <w:szCs w:val="22"/>
            <w:rtl w:val="0"/>
            <w:lang w:val="de-DE"/>
          </w:rPr>
          <w:delText>Ich zweifle fast, doch geb</w:delText>
        </w:r>
      </w:del>
      <w:del w:id="6458" w:date="2023-01-13T18:26:59Z" w:author="Jan Groh">
        <w:r>
          <w:rPr>
            <w:rFonts w:ascii="Garamond Premier Pro Caption" w:hAnsi="Garamond Premier Pro Caption" w:hint="default"/>
            <w:sz w:val="22"/>
            <w:szCs w:val="22"/>
            <w:rtl w:val="1"/>
          </w:rPr>
          <w:delText xml:space="preserve">’ </w:delText>
        </w:r>
      </w:del>
      <w:del w:id="6459" w:date="2023-01-13T18:26:59Z" w:author="Jan Groh">
        <w:r>
          <w:rPr>
            <w:rFonts w:ascii="Garamond Premier Pro Caption" w:hAnsi="Garamond Premier Pro Caption"/>
            <w:sz w:val="22"/>
            <w:szCs w:val="22"/>
            <w:rtl w:val="0"/>
            <w:lang w:val="de-DE"/>
          </w:rPr>
          <w:delText>ich</w:delText>
        </w:r>
      </w:del>
      <w:del w:id="6460" w:date="2023-01-13T18:26:59Z" w:author="Jan Groh">
        <w:r>
          <w:rPr>
            <w:rFonts w:ascii="Garamond Premier Pro Caption" w:hAnsi="Garamond Premier Pro Caption" w:hint="default"/>
            <w:sz w:val="22"/>
            <w:szCs w:val="22"/>
            <w:rtl w:val="1"/>
          </w:rPr>
          <w:delText>’</w:delText>
        </w:r>
      </w:del>
      <w:del w:id="6461" w:date="2023-01-13T18:26:59Z" w:author="Jan Groh">
        <w:r>
          <w:rPr>
            <w:rFonts w:ascii="Garamond Premier Pro Caption" w:hAnsi="Garamond Premier Pro Caption"/>
            <w:sz w:val="22"/>
            <w:szCs w:val="22"/>
            <w:rtl w:val="0"/>
            <w:lang w:val="de-DE"/>
          </w:rPr>
          <w:delText>s gerne zu;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62" w:date="2023-01-13T18:26:59Z" w:author="Jan Groh"/>
          <w:rFonts w:ascii="Garamond Premier Pro Caption" w:cs="Garamond Premier Pro Caption" w:hAnsi="Garamond Premier Pro Caption" w:eastAsia="Garamond Premier Pro Caption"/>
          <w:sz w:val="22"/>
          <w:szCs w:val="22"/>
        </w:rPr>
      </w:pPr>
      <w:del w:id="6463" w:date="2023-01-13T18:26:59Z" w:author="Jan Groh">
        <w:r>
          <w:rPr>
            <w:rFonts w:ascii="Garamond Premier Pro Caption" w:hAnsi="Garamond Premier Pro Caption"/>
            <w:sz w:val="22"/>
            <w:szCs w:val="22"/>
            <w:rtl w:val="0"/>
            <w:lang w:val="de-DE"/>
          </w:rPr>
          <w:delText>Ich aber wei</w:delText>
        </w:r>
      </w:del>
      <w:del w:id="6464" w:date="2023-01-13T18:26:59Z" w:author="Jan Groh">
        <w:r>
          <w:rPr>
            <w:rFonts w:ascii="Garamond Premier Pro Caption" w:hAnsi="Garamond Premier Pro Caption" w:hint="default"/>
            <w:sz w:val="22"/>
            <w:szCs w:val="22"/>
            <w:rtl w:val="0"/>
            <w:lang w:val="de-DE"/>
          </w:rPr>
          <w:delText>ß</w:delText>
        </w:r>
      </w:del>
      <w:del w:id="6465" w:date="2023-01-13T18:26:59Z" w:author="Jan Groh">
        <w:r>
          <w:rPr>
            <w:rFonts w:ascii="Garamond Premier Pro Caption" w:hAnsi="Garamond Premier Pro Caption"/>
            <w:sz w:val="22"/>
            <w:szCs w:val="22"/>
            <w:rtl w:val="0"/>
            <w:lang w:val="de-DE"/>
          </w:rPr>
          <w:delText>, Du liebst die Lebend</w:delText>
        </w:r>
      </w:del>
      <w:del w:id="6466" w:date="2023-01-13T18:26:59Z" w:author="Jan Groh">
        <w:r>
          <w:rPr>
            <w:rFonts w:ascii="Garamond Premier Pro Caption" w:hAnsi="Garamond Premier Pro Caption" w:hint="default"/>
            <w:sz w:val="22"/>
            <w:szCs w:val="22"/>
            <w:rtl w:val="1"/>
          </w:rPr>
          <w:delText>’</w:delText>
        </w:r>
      </w:del>
      <w:del w:id="6467" w:date="2023-01-13T18:26:59Z" w:author="Jan Groh">
        <w:r>
          <w:rPr>
            <w:rFonts w:ascii="Garamond Premier Pro Caption" w:hAnsi="Garamond Premier Pro Caption"/>
            <w:sz w:val="22"/>
            <w:szCs w:val="22"/>
            <w:rtl w:val="0"/>
            <w:lang w:val="de-DE"/>
          </w:rPr>
          <w:delText>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468" w:date="2023-01-13T18:26:59Z" w:author="Jan Groh"/>
          <w:rFonts w:ascii="Garamond Premier Pro Caption" w:cs="Garamond Premier Pro Caption" w:hAnsi="Garamond Premier Pro Caption" w:eastAsia="Garamond Premier Pro Caption"/>
          <w:sz w:val="22"/>
          <w:szCs w:val="22"/>
        </w:rPr>
      </w:pPr>
      <w:del w:id="6469" w:date="2023-01-13T18:26:59Z" w:author="Jan Groh">
        <w:r>
          <w:rPr>
            <w:rFonts w:ascii="Garamond Premier Pro Caption" w:hAnsi="Garamond Premier Pro Caption"/>
            <w:sz w:val="22"/>
            <w:szCs w:val="22"/>
            <w:rtl w:val="0"/>
            <w:lang w:val="de-DE"/>
          </w:rPr>
          <w:delText>Lebendig bin ich und auch jung dazu.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70" w:date="2023-01-05T23:01:4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71" w:date="2023-01-05T23:01:4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72" w:date="2023-01-05T23:01:4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73" w:date="2023-01-05T23:01:45Z" w:author="Jan Groh"/>
          <w:rFonts w:ascii="Garamond Premier Pro Bold" w:cs="Garamond Premier Pro Bold" w:hAnsi="Garamond Premier Pro Bold" w:eastAsia="Garamond Premier Pro Bold"/>
          <w:sz w:val="22"/>
          <w:szCs w:val="22"/>
        </w:rPr>
      </w:pPr>
      <w:del w:id="6474" w:date="2023-01-05T23:01:45Z" w:author="Jan Groh">
        <w:r>
          <w:rPr>
            <w:rFonts w:ascii="Garamond Premier Pro Bold" w:hAnsi="Garamond Premier Pro Bold"/>
            <w:sz w:val="22"/>
            <w:szCs w:val="22"/>
            <w:rtl w:val="0"/>
          </w:rPr>
          <w:delText>1825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75" w:date="2023-01-13T18:26:59Z" w:author="Jan Groh"/>
          <w:rFonts w:ascii="Garamond Premier Pro Caption" w:cs="Garamond Premier Pro Caption" w:hAnsi="Garamond Premier Pro Caption" w:eastAsia="Garamond Premier Pro Caption"/>
          <w:sz w:val="22"/>
          <w:szCs w:val="22"/>
        </w:rPr>
      </w:pPr>
      <w:del w:id="6476" w:date="2023-01-05T23:01:45Z" w:author="Jan Groh">
        <w:r>
          <w:rPr>
            <w:rFonts w:ascii="Garamond Premier Pro Caption" w:hAnsi="Garamond Premier Pro Caption"/>
            <w:sz w:val="22"/>
            <w:szCs w:val="22"/>
            <w:rtl w:val="0"/>
            <w:lang w:val="de-DE"/>
          </w:rPr>
          <w:delText>(Ottilie 28-/29-j</w:delText>
        </w:r>
      </w:del>
      <w:del w:id="6477" w:date="2023-01-05T23:01:45Z" w:author="Jan Groh">
        <w:r>
          <w:rPr>
            <w:rFonts w:ascii="Garamond Premier Pro Caption" w:hAnsi="Garamond Premier Pro Caption" w:hint="default"/>
            <w:sz w:val="22"/>
            <w:szCs w:val="22"/>
            <w:rtl w:val="0"/>
            <w:lang w:val="de-DE"/>
          </w:rPr>
          <w:delText>ä</w:delText>
        </w:r>
      </w:del>
      <w:del w:id="6478" w:date="2023-01-05T23:01:45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7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80" w:date="2023-01-13T18:26:59Z" w:author="Jan Groh"/>
          <w:rFonts w:ascii="Garamond Premier Pro Italic" w:cs="Garamond Premier Pro Italic" w:hAnsi="Garamond Premier Pro Italic" w:eastAsia="Garamond Premier Pro Italic"/>
          <w:sz w:val="22"/>
          <w:szCs w:val="22"/>
        </w:rPr>
      </w:pPr>
      <w:del w:id="6481" w:date="2023-01-13T18:26:59Z" w:author="Jan Groh">
        <w:r>
          <w:rPr>
            <w:rFonts w:ascii="Garamond Premier Pro Italic" w:hAnsi="Garamond Premier Pro Italic"/>
            <w:sz w:val="22"/>
            <w:szCs w:val="22"/>
            <w:rtl w:val="0"/>
            <w:lang w:val="de-DE"/>
          </w:rPr>
          <w:delText>Ottilie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82" w:date="2023-01-13T18:26:59Z" w:author="Jan Groh"/>
          <w:rFonts w:ascii="Garamond Premier Pro Italic" w:cs="Garamond Premier Pro Italic" w:hAnsi="Garamond Premier Pro Italic" w:eastAsia="Garamond Premier Pro Italic"/>
          <w:sz w:val="22"/>
          <w:szCs w:val="22"/>
        </w:rPr>
      </w:pPr>
      <w:del w:id="6483" w:date="2023-01-13T18:26:59Z" w:author="Jan Groh">
        <w:r>
          <w:rPr>
            <w:rFonts w:ascii="Garamond Premier Pro Italic" w:hAnsi="Garamond Premier Pro Italic"/>
            <w:sz w:val="22"/>
            <w:szCs w:val="22"/>
            <w:rtl w:val="0"/>
            <w:lang w:val="de-DE"/>
          </w:rPr>
          <w:delText>[19. Juni 1825</w:delText>
        </w:r>
      </w:del>
      <w:del w:id="6484" w:date="2023-01-13T18:26:59Z" w:author="Jan Groh">
        <w:r>
          <w:rPr>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485" w:date="2023-01-13T18:26:59Z" w:author="Jan Groh"/>
          <w:rFonts w:ascii="Garamond Premier Pro Caption" w:cs="Garamond Premier Pro Caption" w:hAnsi="Garamond Premier Pro Caption" w:eastAsia="Garamond Premier Pro Caption"/>
          <w:sz w:val="22"/>
          <w:szCs w:val="22"/>
        </w:rPr>
      </w:pPr>
      <w:del w:id="6486" w:date="2023-01-13T18:26:59Z" w:author="Jan Groh">
        <w:r>
          <w:rPr>
            <w:rFonts w:ascii="Garamond Premier Pro Caption" w:hAnsi="Garamond Premier Pro Caption"/>
            <w:sz w:val="22"/>
            <w:szCs w:val="22"/>
            <w:rtl w:val="0"/>
            <w:lang w:val="de-DE"/>
          </w:rPr>
          <w:delText xml:space="preserve">Diese Zeilen, mein lieber Vater, sollen Ihnen unsere Ankunft auf </w:delText>
        </w:r>
      </w:del>
      <w:del w:id="6487" w:date="2023-01-13T18:26:59Z" w:author="Jan Groh">
        <w:r>
          <w:rPr>
            <w:rFonts w:ascii="Garamond Premier Pro Caption" w:hAnsi="Garamond Premier Pro Caption" w:hint="default"/>
            <w:sz w:val="22"/>
            <w:szCs w:val="22"/>
            <w:rtl w:val="0"/>
          </w:rPr>
          <w:delText>ü</w:delText>
        </w:r>
      </w:del>
      <w:del w:id="6488" w:date="2023-01-13T18:26:59Z" w:author="Jan Groh">
        <w:r>
          <w:rPr>
            <w:rFonts w:ascii="Garamond Premier Pro Caption" w:hAnsi="Garamond Premier Pro Caption"/>
            <w:sz w:val="22"/>
            <w:szCs w:val="22"/>
            <w:rtl w:val="0"/>
            <w:lang w:val="nl-NL"/>
          </w:rPr>
          <w:delText>bermorgen verk</w:delText>
        </w:r>
      </w:del>
      <w:del w:id="6489" w:date="2023-01-13T18:26:59Z" w:author="Jan Groh">
        <w:r>
          <w:rPr>
            <w:rFonts w:ascii="Garamond Premier Pro Caption" w:hAnsi="Garamond Premier Pro Caption" w:hint="default"/>
            <w:sz w:val="22"/>
            <w:szCs w:val="22"/>
            <w:rtl w:val="0"/>
          </w:rPr>
          <w:delText>ü</w:delText>
        </w:r>
      </w:del>
      <w:del w:id="6490" w:date="2023-01-13T18:26:59Z" w:author="Jan Groh">
        <w:r>
          <w:rPr>
            <w:rFonts w:ascii="Garamond Premier Pro Caption" w:hAnsi="Garamond Premier Pro Caption"/>
            <w:sz w:val="22"/>
            <w:szCs w:val="22"/>
            <w:rtl w:val="0"/>
            <w:lang w:val="de-DE"/>
          </w:rPr>
          <w:delText>nden; und hustet Walther auch noch, so darf man doch sagen, da</w:delText>
        </w:r>
      </w:del>
      <w:del w:id="6491" w:date="2023-01-13T18:26:59Z" w:author="Jan Groh">
        <w:r>
          <w:rPr>
            <w:rFonts w:ascii="Garamond Premier Pro Caption" w:hAnsi="Garamond Premier Pro Caption" w:hint="default"/>
            <w:sz w:val="22"/>
            <w:szCs w:val="22"/>
            <w:rtl w:val="0"/>
            <w:lang w:val="de-DE"/>
          </w:rPr>
          <w:delText xml:space="preserve">ß </w:delText>
        </w:r>
      </w:del>
      <w:del w:id="6492" w:date="2023-01-13T18:26:59Z" w:author="Jan Groh">
        <w:r>
          <w:rPr>
            <w:rFonts w:ascii="Garamond Premier Pro Caption" w:hAnsi="Garamond Premier Pro Caption"/>
            <w:sz w:val="22"/>
            <w:szCs w:val="22"/>
            <w:rtl w:val="0"/>
            <w:lang w:val="de-DE"/>
          </w:rPr>
          <w:delText>es nur noch eine Erinnerung an den Keuchhusten ist. Er tobt und l</w:delText>
        </w:r>
      </w:del>
      <w:del w:id="6493" w:date="2023-01-13T18:26:59Z" w:author="Jan Groh">
        <w:r>
          <w:rPr>
            <w:rFonts w:ascii="Garamond Premier Pro Caption" w:hAnsi="Garamond Premier Pro Caption" w:hint="default"/>
            <w:sz w:val="22"/>
            <w:szCs w:val="22"/>
            <w:rtl w:val="0"/>
          </w:rPr>
          <w:delText>ä</w:delText>
        </w:r>
      </w:del>
      <w:del w:id="6494" w:date="2023-01-13T18:26:59Z" w:author="Jan Groh">
        <w:r>
          <w:rPr>
            <w:rFonts w:ascii="Garamond Premier Pro Caption" w:hAnsi="Garamond Premier Pro Caption"/>
            <w:sz w:val="22"/>
            <w:szCs w:val="22"/>
            <w:rtl w:val="0"/>
            <w:lang w:val="de-DE"/>
          </w:rPr>
          <w:delText xml:space="preserve">rmt in diesem Augenblick aber so im Zimmer umher, um mir seine Freude </w:delText>
        </w:r>
      </w:del>
      <w:del w:id="6495" w:date="2023-01-13T18:26:59Z" w:author="Jan Groh">
        <w:r>
          <w:rPr>
            <w:rFonts w:ascii="Garamond Premier Pro Caption" w:hAnsi="Garamond Premier Pro Caption" w:hint="default"/>
            <w:sz w:val="22"/>
            <w:szCs w:val="22"/>
            <w:rtl w:val="0"/>
          </w:rPr>
          <w:delText>ü</w:delText>
        </w:r>
      </w:del>
      <w:del w:id="6496" w:date="2023-01-13T18:26:59Z" w:author="Jan Groh">
        <w:r>
          <w:rPr>
            <w:rFonts w:ascii="Garamond Premier Pro Caption" w:hAnsi="Garamond Premier Pro Caption"/>
            <w:sz w:val="22"/>
            <w:szCs w:val="22"/>
            <w:rtl w:val="0"/>
            <w:lang w:val="de-DE"/>
          </w:rPr>
          <w:delText>ber unsere R</w:delText>
        </w:r>
      </w:del>
      <w:del w:id="6497" w:date="2023-01-13T18:26:59Z" w:author="Jan Groh">
        <w:r>
          <w:rPr>
            <w:rFonts w:ascii="Garamond Premier Pro Caption" w:hAnsi="Garamond Premier Pro Caption" w:hint="default"/>
            <w:sz w:val="22"/>
            <w:szCs w:val="22"/>
            <w:rtl w:val="0"/>
          </w:rPr>
          <w:delText>ü</w:delText>
        </w:r>
      </w:del>
      <w:del w:id="6498" w:date="2023-01-13T18:26:59Z" w:author="Jan Groh">
        <w:r>
          <w:rPr>
            <w:rFonts w:ascii="Garamond Premier Pro Caption" w:hAnsi="Garamond Premier Pro Caption"/>
            <w:sz w:val="22"/>
            <w:szCs w:val="22"/>
            <w:rtl w:val="0"/>
            <w:lang w:val="de-DE"/>
          </w:rPr>
          <w:delText>ckkehr zu beweisen, da</w:delText>
        </w:r>
      </w:del>
      <w:del w:id="6499" w:date="2023-01-13T18:26:59Z" w:author="Jan Groh">
        <w:r>
          <w:rPr>
            <w:rFonts w:ascii="Garamond Premier Pro Caption" w:hAnsi="Garamond Premier Pro Caption" w:hint="default"/>
            <w:sz w:val="22"/>
            <w:szCs w:val="22"/>
            <w:rtl w:val="0"/>
            <w:lang w:val="de-DE"/>
          </w:rPr>
          <w:delText xml:space="preserve">ß </w:delText>
        </w:r>
      </w:del>
      <w:del w:id="6500" w:date="2023-01-13T18:26:59Z" w:author="Jan Groh">
        <w:r>
          <w:rPr>
            <w:rFonts w:ascii="Garamond Premier Pro Caption" w:hAnsi="Garamond Premier Pro Caption"/>
            <w:sz w:val="22"/>
            <w:szCs w:val="22"/>
            <w:rtl w:val="0"/>
            <w:lang w:val="de-DE"/>
          </w:rPr>
          <w:delText xml:space="preserve">ich kaum schreiben kann. Dennoch will ich Sie noch bitten, Ihre Journalscheu zu </w:delText>
        </w:r>
      </w:del>
      <w:del w:id="6501" w:date="2023-01-13T18:26:59Z" w:author="Jan Groh">
        <w:r>
          <w:rPr>
            <w:rFonts w:ascii="Garamond Premier Pro Caption" w:hAnsi="Garamond Premier Pro Caption" w:hint="default"/>
            <w:sz w:val="22"/>
            <w:szCs w:val="22"/>
            <w:rtl w:val="0"/>
          </w:rPr>
          <w:delText>ü</w:delText>
        </w:r>
      </w:del>
      <w:del w:id="6502" w:date="2023-01-13T18:26:59Z" w:author="Jan Groh">
        <w:r>
          <w:rPr>
            <w:rFonts w:ascii="Garamond Premier Pro Caption" w:hAnsi="Garamond Premier Pro Caption"/>
            <w:sz w:val="22"/>
            <w:szCs w:val="22"/>
            <w:rtl w:val="0"/>
            <w:lang w:val="de-DE"/>
          </w:rPr>
          <w:delText xml:space="preserve">berwinden und einen Blick in den </w:delText>
        </w:r>
      </w:del>
      <w:del w:id="6503" w:date="2023-01-13T18:26:59Z" w:author="Jan Groh">
        <w:r>
          <w:rPr>
            <w:rFonts w:ascii="Garamond Premier Pro Caption" w:hAnsi="Garamond Premier Pro Caption" w:hint="default"/>
            <w:sz w:val="22"/>
            <w:szCs w:val="22"/>
            <w:rtl w:val="0"/>
            <w:lang w:val="it-IT"/>
          </w:rPr>
          <w:delText>»</w:delText>
        </w:r>
      </w:del>
      <w:del w:id="6504" w:date="2023-01-13T18:26:59Z" w:author="Jan Groh">
        <w:r>
          <w:rPr>
            <w:rFonts w:ascii="Garamond Premier Pro Caption" w:hAnsi="Garamond Premier Pro Caption"/>
            <w:sz w:val="22"/>
            <w:szCs w:val="22"/>
            <w:rtl w:val="0"/>
            <w:lang w:val="de-DE"/>
          </w:rPr>
          <w:delText>Gesellschafter</w:delText>
        </w:r>
      </w:del>
      <w:del w:id="6505" w:date="2023-01-13T18:26:59Z" w:author="Jan Groh">
        <w:r>
          <w:rPr>
            <w:rFonts w:ascii="Garamond Premier Pro Caption" w:hAnsi="Garamond Premier Pro Caption" w:hint="default"/>
            <w:sz w:val="22"/>
            <w:szCs w:val="22"/>
            <w:rtl w:val="0"/>
            <w:lang w:val="fr-FR"/>
          </w:rPr>
          <w:delText>«</w:delText>
        </w:r>
      </w:del>
      <w:del w:id="6506" w:date="2023-01-13T18:26:59Z" w:author="Jan Groh">
        <w:r>
          <w:rPr>
            <w:rFonts w:ascii="Garamond Premier Pro Caption" w:cs="Garamond Premier Pro Caption" w:hAnsi="Garamond Premier Pro Caption" w:eastAsia="Garamond Premier Pro Caption"/>
            <w:sz w:val="22"/>
            <w:szCs w:val="22"/>
            <w:vertAlign w:val="superscript"/>
          </w:rPr>
          <w:footnoteReference w:id="127"/>
        </w:r>
      </w:del>
      <w:del w:id="6507" w:date="2023-01-13T18:26:59Z" w:author="Jan Groh">
        <w:r>
          <w:rPr>
            <w:rFonts w:ascii="Garamond Premier Pro Caption" w:hAnsi="Garamond Premier Pro Caption"/>
            <w:sz w:val="22"/>
            <w:szCs w:val="22"/>
            <w:rtl w:val="0"/>
            <w:lang w:val="de-DE"/>
          </w:rPr>
          <w:delText xml:space="preserve"> des Monat Mai zu werfen, um dort einen Aufsatz </w:delText>
        </w:r>
      </w:del>
      <w:del w:id="6508" w:date="2023-01-13T18:26:59Z" w:author="Jan Groh">
        <w:r>
          <w:rPr>
            <w:rFonts w:ascii="Garamond Premier Pro Caption" w:hAnsi="Garamond Premier Pro Caption" w:hint="default"/>
            <w:sz w:val="22"/>
            <w:szCs w:val="22"/>
            <w:rtl w:val="0"/>
          </w:rPr>
          <w:delText>ü</w:delText>
        </w:r>
      </w:del>
      <w:del w:id="6509" w:date="2023-01-13T18:26:59Z" w:author="Jan Groh">
        <w:r>
          <w:rPr>
            <w:rFonts w:ascii="Garamond Premier Pro Caption" w:hAnsi="Garamond Premier Pro Caption"/>
            <w:sz w:val="22"/>
            <w:szCs w:val="22"/>
            <w:rtl w:val="0"/>
          </w:rPr>
          <w:delText xml:space="preserve">ber </w:delText>
        </w:r>
      </w:del>
      <w:del w:id="6510" w:date="2023-01-13T18:26:59Z" w:author="Jan Groh">
        <w:r>
          <w:rPr>
            <w:rFonts w:ascii="Garamond Premier Pro Caption" w:hAnsi="Garamond Premier Pro Caption" w:hint="default"/>
            <w:sz w:val="22"/>
            <w:szCs w:val="22"/>
            <w:rtl w:val="0"/>
            <w:lang w:val="it-IT"/>
          </w:rPr>
          <w:delText>»</w:delText>
        </w:r>
      </w:del>
      <w:del w:id="6511" w:date="2023-01-13T18:26:59Z" w:author="Jan Groh">
        <w:r>
          <w:rPr>
            <w:rFonts w:ascii="Garamond Premier Pro Caption" w:hAnsi="Garamond Premier Pro Caption"/>
            <w:sz w:val="22"/>
            <w:szCs w:val="22"/>
            <w:rtl w:val="0"/>
            <w:lang w:val="de-DE"/>
          </w:rPr>
          <w:delText>Kunst und Altertum</w:delText>
        </w:r>
      </w:del>
      <w:del w:id="6512" w:date="2023-01-13T18:26:59Z" w:author="Jan Groh">
        <w:r>
          <w:rPr>
            <w:rFonts w:ascii="Garamond Premier Pro Caption" w:hAnsi="Garamond Premier Pro Caption" w:hint="default"/>
            <w:sz w:val="22"/>
            <w:szCs w:val="22"/>
            <w:rtl w:val="0"/>
            <w:lang w:val="fr-FR"/>
          </w:rPr>
          <w:delText xml:space="preserve">« </w:delText>
        </w:r>
      </w:del>
      <w:del w:id="6513" w:date="2023-01-13T18:26:59Z" w:author="Jan Groh">
        <w:r>
          <w:rPr>
            <w:rFonts w:ascii="Garamond Premier Pro Caption" w:hAnsi="Garamond Premier Pro Caption"/>
            <w:sz w:val="22"/>
            <w:szCs w:val="22"/>
            <w:rtl w:val="0"/>
            <w:lang w:val="de-DE"/>
          </w:rPr>
          <w:delText xml:space="preserve">zu lesen. </w:delText>
        </w:r>
      </w:del>
      <w:del w:id="6514" w:date="2023-01-13T18:26:59Z" w:author="Jan Groh">
        <w:r>
          <w:rPr>
            <w:rFonts w:ascii="Garamond Premier Pro Caption" w:hAnsi="Garamond Premier Pro Caption" w:hint="default"/>
            <w:sz w:val="22"/>
            <w:szCs w:val="22"/>
            <w:rtl w:val="0"/>
          </w:rPr>
          <w:delText xml:space="preserve">– </w:delText>
        </w:r>
      </w:del>
      <w:del w:id="6515" w:date="2023-01-13T18:26:59Z" w:author="Jan Groh">
        <w:r>
          <w:rPr>
            <w:rFonts w:ascii="Garamond Premier Pro Caption" w:hAnsi="Garamond Premier Pro Caption"/>
            <w:sz w:val="22"/>
            <w:szCs w:val="22"/>
            <w:rtl w:val="0"/>
            <w:lang w:val="de-DE"/>
          </w:rPr>
          <w:delText>Ich hoffe, der arme Eckermann ist wieder ganz hergestellt. Ihr R</w:delText>
        </w:r>
      </w:del>
      <w:del w:id="6516" w:date="2023-01-13T18:26:59Z" w:author="Jan Groh">
        <w:r>
          <w:rPr>
            <w:rFonts w:ascii="Garamond Premier Pro Caption" w:hAnsi="Garamond Premier Pro Caption" w:hint="default"/>
            <w:sz w:val="22"/>
            <w:szCs w:val="22"/>
            <w:rtl w:val="0"/>
          </w:rPr>
          <w:delText>ä</w:delText>
        </w:r>
      </w:del>
      <w:del w:id="6517" w:date="2023-01-13T18:26:59Z" w:author="Jan Groh">
        <w:r>
          <w:rPr>
            <w:rFonts w:ascii="Garamond Premier Pro Caption" w:hAnsi="Garamond Premier Pro Caption"/>
            <w:sz w:val="22"/>
            <w:szCs w:val="22"/>
            <w:rtl w:val="0"/>
            <w:lang w:val="en-US"/>
          </w:rPr>
          <w:delText>tsel in Walthers Stammbuch qu</w:delText>
        </w:r>
      </w:del>
      <w:del w:id="6518" w:date="2023-01-13T18:26:59Z" w:author="Jan Groh">
        <w:r>
          <w:rPr>
            <w:rFonts w:ascii="Garamond Premier Pro Caption" w:hAnsi="Garamond Premier Pro Caption" w:hint="default"/>
            <w:sz w:val="22"/>
            <w:szCs w:val="22"/>
            <w:rtl w:val="0"/>
          </w:rPr>
          <w:delText>ä</w:delText>
        </w:r>
      </w:del>
      <w:del w:id="6519" w:date="2023-01-13T18:26:59Z" w:author="Jan Groh">
        <w:r>
          <w:rPr>
            <w:rFonts w:ascii="Garamond Premier Pro Caption" w:hAnsi="Garamond Premier Pro Caption"/>
            <w:sz w:val="22"/>
            <w:szCs w:val="22"/>
            <w:rtl w:val="0"/>
            <w:lang w:val="de-DE"/>
          </w:rPr>
          <w:delText>lt mich sehr.</w:delText>
        </w:r>
      </w:del>
      <w:del w:id="6520" w:date="2023-01-13T18:26:59Z" w:author="Jan Groh">
        <w:r>
          <w:rPr>
            <w:rFonts w:ascii="Garamond Premier Pro Caption" w:hAnsi="Garamond Premier Pro Caption"/>
            <w:sz w:val="22"/>
            <w:szCs w:val="22"/>
            <w:rtl w:val="0"/>
            <w:lang w:val="de-DE"/>
          </w:rPr>
          <w:delText xml:space="preserve"> </w:delText>
        </w:r>
      </w:del>
      <w:del w:id="6521" w:date="2023-01-13T18:26:59Z" w:author="Jan Groh">
        <w:r>
          <w:rPr>
            <w:rFonts w:ascii="Garamond Premier Pro Caption" w:hAnsi="Garamond Premier Pro Caption"/>
            <w:sz w:val="22"/>
            <w:szCs w:val="22"/>
            <w:rtl w:val="0"/>
            <w:lang w:val="de-DE"/>
          </w:rPr>
          <w:delText>Leben Sie wohl, bester Vater, in wenigen Tagen umarmt Sie mit der z</w:delText>
        </w:r>
      </w:del>
      <w:del w:id="6522" w:date="2023-01-13T18:26:59Z" w:author="Jan Groh">
        <w:r>
          <w:rPr>
            <w:rFonts w:ascii="Garamond Premier Pro Caption" w:hAnsi="Garamond Premier Pro Caption" w:hint="default"/>
            <w:sz w:val="22"/>
            <w:szCs w:val="22"/>
            <w:rtl w:val="0"/>
          </w:rPr>
          <w:delText>ä</w:delText>
        </w:r>
      </w:del>
      <w:del w:id="6523" w:date="2023-01-13T18:26:59Z" w:author="Jan Groh">
        <w:r>
          <w:rPr>
            <w:rFonts w:ascii="Garamond Premier Pro Caption" w:hAnsi="Garamond Premier Pro Caption"/>
            <w:sz w:val="22"/>
            <w:szCs w:val="22"/>
            <w:rtl w:val="0"/>
            <w:lang w:val="de-DE"/>
          </w:rPr>
          <w:delText>rtlichsten Liebe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24" w:date="2023-01-13T18:26:59Z" w:author="Jan Groh"/>
          <w:rFonts w:ascii="Garamond Premier Pro Italic" w:cs="Garamond Premier Pro Italic" w:hAnsi="Garamond Premier Pro Italic" w:eastAsia="Garamond Premier Pro Italic"/>
          <w:sz w:val="22"/>
          <w:szCs w:val="22"/>
        </w:rPr>
      </w:pPr>
      <w:del w:id="6525" w:date="2023-01-13T18:26:59Z" w:author="Jan Groh">
        <w:r>
          <w:rPr>
            <w:rFonts w:ascii="Garamond Premier Pro Italic" w:hAnsi="Garamond Premier Pro Italic"/>
            <w:sz w:val="22"/>
            <w:szCs w:val="22"/>
            <w:rtl w:val="0"/>
            <w:lang w:val="de-DE"/>
          </w:rPr>
          <w:delText>Ihre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2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29" w:date="2023-01-13T18:26:59Z" w:author="Jan Groh"/>
          <w:rFonts w:ascii="Garamond Premier Pro Bold" w:cs="Garamond Premier Pro Bold" w:hAnsi="Garamond Premier Pro Bold" w:eastAsia="Garamond Premier Pro Bold"/>
          <w:sz w:val="22"/>
          <w:szCs w:val="22"/>
        </w:rPr>
      </w:pPr>
      <w:del w:id="6530" w:date="2023-01-05T23:02:04Z" w:author="Jan Groh">
        <w:r>
          <w:rPr>
            <w:rFonts w:ascii="Garamond Premier Pro Bold" w:hAnsi="Garamond Premier Pro Bold"/>
            <w:sz w:val="22"/>
            <w:szCs w:val="22"/>
            <w:rtl w:val="0"/>
          </w:rPr>
          <w:delText>18</w:delText>
        </w:r>
      </w:del>
      <w:del w:id="6531" w:date="2023-01-13T18:26:59Z" w:author="Jan Groh">
        <w:r>
          <w:rPr>
            <w:rFonts w:ascii="Garamond Premier Pro Bold" w:hAnsi="Garamond Premier Pro Bold"/>
            <w:sz w:val="22"/>
            <w:szCs w:val="22"/>
            <w:rtl w:val="0"/>
          </w:rPr>
          <w:delText>2</w:delText>
        </w:r>
      </w:del>
      <w:del w:id="6532" w:date="2023-01-05T23:02:08Z" w:author="Jan Groh">
        <w:r>
          <w:rPr>
            <w:rFonts w:ascii="Garamond Premier Pro Bold" w:hAnsi="Garamond Premier Pro Bold"/>
            <w:sz w:val="22"/>
            <w:szCs w:val="22"/>
            <w:rtl w:val="0"/>
          </w:rPr>
          <w:delText>6</w:delText>
        </w:r>
      </w:del>
      <w:ins w:id="6533" w:date="2023-01-05T23:02:09Z" w:author="Jan Groh">
        <w:del w:id="6534" w:date="2023-01-13T18:26:59Z" w:author="Jan Groh">
          <w:r>
            <w:rPr>
              <w:rFonts w:ascii="Garamond Premier Pro Bold" w:hAnsi="Garamond Premier Pro Bold"/>
              <w:sz w:val="22"/>
              <w:szCs w:val="22"/>
              <w:rtl w:val="0"/>
              <w:lang w:val="de-DE"/>
            </w:rPr>
            <w:delText>9</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35" w:date="2023-01-13T18:26:59Z" w:author="Jan Groh"/>
          <w:rFonts w:ascii="Garamond Premier Pro Caption" w:cs="Garamond Premier Pro Caption" w:hAnsi="Garamond Premier Pro Caption" w:eastAsia="Garamond Premier Pro Caption"/>
          <w:sz w:val="22"/>
          <w:szCs w:val="22"/>
        </w:rPr>
      </w:pPr>
      <w:del w:id="6536" w:date="2023-01-13T18:26:59Z" w:author="Jan Groh">
        <w:r>
          <w:rPr>
            <w:rFonts w:ascii="Garamond Premier Pro Caption" w:hAnsi="Garamond Premier Pro Caption"/>
            <w:sz w:val="22"/>
            <w:szCs w:val="22"/>
            <w:rtl w:val="0"/>
            <w:lang w:val="de-DE"/>
          </w:rPr>
          <w:delText>(</w:delText>
        </w:r>
      </w:del>
      <w:del w:id="6537" w:date="2023-01-05T23:02:28Z" w:author="Jan Groh">
        <w:r>
          <w:rPr>
            <w:rFonts w:ascii="Garamond Premier Pro Caption" w:hAnsi="Garamond Premier Pro Caption"/>
            <w:sz w:val="22"/>
            <w:szCs w:val="22"/>
            <w:rtl w:val="0"/>
            <w:lang w:val="de-DE"/>
          </w:rPr>
          <w:delText>Ottilie 29-/30-j</w:delText>
        </w:r>
      </w:del>
      <w:del w:id="6538" w:date="2023-01-05T23:02:28Z" w:author="Jan Groh">
        <w:r>
          <w:rPr>
            <w:rFonts w:ascii="Garamond Premier Pro Caption" w:hAnsi="Garamond Premier Pro Caption" w:hint="default"/>
            <w:sz w:val="22"/>
            <w:szCs w:val="22"/>
            <w:rtl w:val="0"/>
            <w:lang w:val="de-DE"/>
          </w:rPr>
          <w:delText>ä</w:delText>
        </w:r>
      </w:del>
      <w:del w:id="6539" w:date="2023-01-05T23:02:28Z" w:author="Jan Groh">
        <w:r>
          <w:rPr>
            <w:rFonts w:ascii="Garamond Premier Pro Caption" w:hAnsi="Garamond Premier Pro Caption"/>
            <w:sz w:val="22"/>
            <w:szCs w:val="22"/>
            <w:rtl w:val="0"/>
            <w:lang w:val="de-DE"/>
          </w:rPr>
          <w:delText>hrig</w:delText>
        </w:r>
      </w:del>
      <w:ins w:id="6540" w:date="2023-01-05T23:02:32Z" w:author="Jan Groh">
        <w:del w:id="6541" w:date="2023-01-13T18:26:59Z" w:author="Jan Groh">
          <w:r>
            <w:rPr>
              <w:rFonts w:ascii="Garamond Premier Pro Caption" w:hAnsi="Garamond Premier Pro Caption"/>
              <w:sz w:val="22"/>
              <w:szCs w:val="22"/>
              <w:rtl w:val="0"/>
              <w:lang w:val="de-DE"/>
            </w:rPr>
            <w:delText>1825/26</w:delText>
          </w:r>
        </w:del>
      </w:ins>
      <w:del w:id="6542"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4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4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45" w:date="2023-01-13T18:26:59Z" w:author="Jan Groh"/>
          <w:rFonts w:ascii="Garamond Premier Pro Italic" w:cs="Garamond Premier Pro Italic" w:hAnsi="Garamond Premier Pro Italic" w:eastAsia="Garamond Premier Pro Italic"/>
          <w:sz w:val="22"/>
          <w:szCs w:val="22"/>
        </w:rPr>
      </w:pPr>
      <w:del w:id="6546" w:date="2023-01-13T18:26:59Z" w:author="Jan Groh">
        <w:r>
          <w:rPr>
            <w:rFonts w:ascii="Garamond Premier Pro Italic" w:hAnsi="Garamond Premier Pro Italic"/>
            <w:sz w:val="22"/>
            <w:szCs w:val="22"/>
            <w:rtl w:val="0"/>
            <w:lang w:val="de-DE"/>
          </w:rPr>
          <w:delText>Aus Goethes Gespr</w:delText>
        </w:r>
      </w:del>
      <w:del w:id="6547" w:date="2023-01-13T18:26:59Z" w:author="Jan Groh">
        <w:r>
          <w:rPr>
            <w:rFonts w:ascii="Garamond Premier Pro Italic" w:hAnsi="Garamond Premier Pro Italic" w:hint="default"/>
            <w:sz w:val="22"/>
            <w:szCs w:val="22"/>
            <w:rtl w:val="0"/>
          </w:rPr>
          <w:delText>ä</w:delText>
        </w:r>
      </w:del>
      <w:del w:id="6548" w:date="2023-01-13T18:26:59Z" w:author="Jan Groh">
        <w:r>
          <w:rPr>
            <w:rFonts w:ascii="Garamond Premier Pro Italic" w:hAnsi="Garamond Premier Pro Italic"/>
            <w:sz w:val="22"/>
            <w:szCs w:val="22"/>
            <w:rtl w:val="0"/>
            <w:lang w:val="de-DE"/>
          </w:rPr>
          <w:delText>chen mit Kanzler M</w:delText>
        </w:r>
      </w:del>
      <w:del w:id="6549" w:date="2023-01-13T18:26:59Z" w:author="Jan Groh">
        <w:r>
          <w:rPr>
            <w:rFonts w:ascii="Garamond Premier Pro Italic" w:hAnsi="Garamond Premier Pro Italic" w:hint="default"/>
            <w:sz w:val="22"/>
            <w:szCs w:val="22"/>
            <w:rtl w:val="0"/>
          </w:rPr>
          <w:delText>ü</w:delText>
        </w:r>
      </w:del>
      <w:del w:id="6550" w:date="2023-01-13T18:26:59Z" w:author="Jan Groh">
        <w:r>
          <w:rPr>
            <w:rFonts w:ascii="Garamond Premier Pro Italic" w:hAnsi="Garamond Premier Pro Italic"/>
            <w:sz w:val="22"/>
            <w:szCs w:val="22"/>
            <w:rtl w:val="0"/>
            <w:lang w:val="da-DK"/>
          </w:rPr>
          <w:delText>ller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51" w:date="2023-01-13T18:26:59Z" w:author="Jan Groh"/>
          <w:rFonts w:ascii="Garamond Premier Pro Italic" w:cs="Garamond Premier Pro Italic" w:hAnsi="Garamond Premier Pro Italic" w:eastAsia="Garamond Premier Pro Italic"/>
          <w:sz w:val="22"/>
          <w:szCs w:val="22"/>
        </w:rPr>
      </w:pPr>
      <w:del w:id="6552" w:date="2023-01-13T18:26:59Z" w:author="Jan Groh">
        <w:r>
          <w:rPr>
            <w:rFonts w:ascii="Garamond Premier Pro Italic" w:hAnsi="Garamond Premier Pro Italic"/>
            <w:sz w:val="22"/>
            <w:szCs w:val="22"/>
            <w:rtl w:val="0"/>
            <w:lang w:val="de-DE"/>
          </w:rPr>
          <w:delText>Tagebuch, 17. Mai 1826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53" w:date="2023-01-13T18:26:59Z" w:author="Jan Groh"/>
          <w:rFonts w:ascii="Garamond Premier Pro Caption" w:cs="Garamond Premier Pro Caption" w:hAnsi="Garamond Premier Pro Caption" w:eastAsia="Garamond Premier Pro Caption"/>
          <w:sz w:val="22"/>
          <w:szCs w:val="22"/>
        </w:rPr>
      </w:pPr>
      <w:del w:id="6554" w:date="2023-01-13T18:26:59Z" w:author="Jan Groh">
        <w:r>
          <w:rPr>
            <w:rFonts w:ascii="Garamond Premier Pro Caption" w:hAnsi="Garamond Premier Pro Caption"/>
            <w:sz w:val="22"/>
            <w:szCs w:val="22"/>
            <w:rtl w:val="0"/>
            <w:lang w:val="de-DE"/>
          </w:rPr>
          <w:delText>Ottilie konnte sich noch nicht sehen lassen, Goethe hatte sich bis jetzt selbst noch immer gescheut, ihr entstelltes Antlitz zu sehen:</w:delText>
        </w:r>
      </w:del>
      <w:del w:id="6555" w:date="2023-01-13T18:26:59Z" w:author="Jan Groh">
        <w:r>
          <w:rPr>
            <w:rFonts w:ascii="Garamond Premier Pro Caption" w:hAnsi="Garamond Premier Pro Caption"/>
            <w:sz w:val="22"/>
            <w:szCs w:val="22"/>
            <w:rtl w:val="0"/>
            <w:lang w:val="de-DE"/>
          </w:rPr>
          <w:delText xml:space="preserve"> </w:delText>
        </w:r>
      </w:del>
      <w:del w:id="6556" w:date="2023-01-13T18:26:59Z" w:author="Jan Groh">
        <w:r>
          <w:rPr>
            <w:rFonts w:ascii="Garamond Premier Pro Caption" w:hAnsi="Garamond Premier Pro Caption"/>
            <w:sz w:val="22"/>
            <w:szCs w:val="22"/>
            <w:rtl w:val="0"/>
            <w:lang w:val="de-DE"/>
          </w:rPr>
          <w:delText>Denn, sagte er, ich werde solche h</w:delText>
        </w:r>
      </w:del>
      <w:del w:id="6557" w:date="2023-01-13T18:26:59Z" w:author="Jan Groh">
        <w:r>
          <w:rPr>
            <w:rFonts w:ascii="Garamond Premier Pro Caption" w:hAnsi="Garamond Premier Pro Caption" w:hint="default"/>
            <w:sz w:val="22"/>
            <w:szCs w:val="22"/>
            <w:rtl w:val="0"/>
            <w:lang w:val="de-DE"/>
          </w:rPr>
          <w:delText>äß</w:delText>
        </w:r>
      </w:del>
      <w:del w:id="6558" w:date="2023-01-13T18:26:59Z" w:author="Jan Groh">
        <w:r>
          <w:rPr>
            <w:rFonts w:ascii="Garamond Premier Pro Caption" w:hAnsi="Garamond Premier Pro Caption"/>
            <w:sz w:val="22"/>
            <w:szCs w:val="22"/>
            <w:rtl w:val="0"/>
            <w:lang w:val="de-DE"/>
          </w:rPr>
          <w:delText>lichen Eindr</w:delText>
        </w:r>
      </w:del>
      <w:del w:id="6559" w:date="2023-01-13T18:26:59Z" w:author="Jan Groh">
        <w:r>
          <w:rPr>
            <w:rFonts w:ascii="Garamond Premier Pro Caption" w:hAnsi="Garamond Premier Pro Caption" w:hint="default"/>
            <w:sz w:val="22"/>
            <w:szCs w:val="22"/>
            <w:rtl w:val="0"/>
          </w:rPr>
          <w:delText>ü</w:delText>
        </w:r>
      </w:del>
      <w:del w:id="6560" w:date="2023-01-13T18:26:59Z" w:author="Jan Groh">
        <w:r>
          <w:rPr>
            <w:rFonts w:ascii="Garamond Premier Pro Caption" w:hAnsi="Garamond Premier Pro Caption"/>
            <w:sz w:val="22"/>
            <w:szCs w:val="22"/>
            <w:rtl w:val="0"/>
            <w:lang w:val="de-DE"/>
          </w:rPr>
          <w:delText>cke nicht wieder los, sie verderben mir f</w:delText>
        </w:r>
      </w:del>
      <w:del w:id="6561" w:date="2023-01-13T18:26:59Z" w:author="Jan Groh">
        <w:r>
          <w:rPr>
            <w:rFonts w:ascii="Garamond Premier Pro Caption" w:hAnsi="Garamond Premier Pro Caption" w:hint="default"/>
            <w:sz w:val="22"/>
            <w:szCs w:val="22"/>
            <w:rtl w:val="0"/>
          </w:rPr>
          <w:delText>ü</w:delText>
        </w:r>
      </w:del>
      <w:del w:id="6562" w:date="2023-01-13T18:26:59Z" w:author="Jan Groh">
        <w:r>
          <w:rPr>
            <w:rFonts w:ascii="Garamond Premier Pro Caption" w:hAnsi="Garamond Premier Pro Caption"/>
            <w:sz w:val="22"/>
            <w:szCs w:val="22"/>
            <w:rtl w:val="0"/>
            <w:lang w:val="de-DE"/>
          </w:rPr>
          <w:delText>r immer die Erinnerung. Ich bin hinsichtlich meines sinnlichen Auffassungsverm</w:delText>
        </w:r>
      </w:del>
      <w:del w:id="6563" w:date="2023-01-13T18:26:59Z" w:author="Jan Groh">
        <w:r>
          <w:rPr>
            <w:rFonts w:ascii="Garamond Premier Pro Caption" w:hAnsi="Garamond Premier Pro Caption" w:hint="default"/>
            <w:sz w:val="22"/>
            <w:szCs w:val="22"/>
            <w:rtl w:val="0"/>
            <w:lang w:val="sv-SE"/>
          </w:rPr>
          <w:delText>ö</w:delText>
        </w:r>
      </w:del>
      <w:del w:id="6564" w:date="2023-01-13T18:26:59Z" w:author="Jan Groh">
        <w:r>
          <w:rPr>
            <w:rFonts w:ascii="Garamond Premier Pro Caption" w:hAnsi="Garamond Premier Pro Caption"/>
            <w:sz w:val="22"/>
            <w:szCs w:val="22"/>
            <w:rtl w:val="0"/>
            <w:lang w:val="de-DE"/>
          </w:rPr>
          <w:delText>gens so seltsam geartet, da</w:delText>
        </w:r>
      </w:del>
      <w:del w:id="6565" w:date="2023-01-13T18:26:59Z" w:author="Jan Groh">
        <w:r>
          <w:rPr>
            <w:rFonts w:ascii="Garamond Premier Pro Caption" w:hAnsi="Garamond Premier Pro Caption" w:hint="default"/>
            <w:sz w:val="22"/>
            <w:szCs w:val="22"/>
            <w:rtl w:val="0"/>
            <w:lang w:val="de-DE"/>
          </w:rPr>
          <w:delText xml:space="preserve">ß </w:delText>
        </w:r>
      </w:del>
      <w:del w:id="6566" w:date="2023-01-13T18:26:59Z" w:author="Jan Groh">
        <w:r>
          <w:rPr>
            <w:rFonts w:ascii="Garamond Premier Pro Caption" w:hAnsi="Garamond Premier Pro Caption"/>
            <w:sz w:val="22"/>
            <w:szCs w:val="22"/>
            <w:rtl w:val="0"/>
            <w:lang w:val="de-DE"/>
          </w:rPr>
          <w:delText>ich alle Umrisse und Formen aufs sch</w:delText>
        </w:r>
      </w:del>
      <w:del w:id="6567" w:date="2023-01-13T18:26:59Z" w:author="Jan Groh">
        <w:r>
          <w:rPr>
            <w:rFonts w:ascii="Garamond Premier Pro Caption" w:hAnsi="Garamond Premier Pro Caption" w:hint="default"/>
            <w:sz w:val="22"/>
            <w:szCs w:val="22"/>
            <w:rtl w:val="0"/>
          </w:rPr>
          <w:delText>ä</w:delText>
        </w:r>
      </w:del>
      <w:del w:id="6568" w:date="2023-01-13T18:26:59Z" w:author="Jan Groh">
        <w:r>
          <w:rPr>
            <w:rFonts w:ascii="Garamond Premier Pro Caption" w:hAnsi="Garamond Premier Pro Caption"/>
            <w:sz w:val="22"/>
            <w:szCs w:val="22"/>
            <w:rtl w:val="0"/>
            <w:lang w:val="de-DE"/>
          </w:rPr>
          <w:delText>rfste und bestimmteste in der Erinnerung behalte, dabei aber durch Mi</w:delText>
        </w:r>
      </w:del>
      <w:del w:id="6569" w:date="2023-01-13T18:26:59Z" w:author="Jan Groh">
        <w:r>
          <w:rPr>
            <w:rFonts w:ascii="Garamond Premier Pro Caption" w:hAnsi="Garamond Premier Pro Caption" w:hint="default"/>
            <w:sz w:val="22"/>
            <w:szCs w:val="22"/>
            <w:rtl w:val="0"/>
            <w:lang w:val="de-DE"/>
          </w:rPr>
          <w:delText>ß</w:delText>
        </w:r>
      </w:del>
      <w:del w:id="6570" w:date="2023-01-13T18:26:59Z" w:author="Jan Groh">
        <w:r>
          <w:rPr>
            <w:rFonts w:ascii="Garamond Premier Pro Caption" w:hAnsi="Garamond Premier Pro Caption"/>
            <w:sz w:val="22"/>
            <w:szCs w:val="22"/>
            <w:rtl w:val="0"/>
            <w:lang w:val="de-DE"/>
          </w:rPr>
          <w:delText>gestaltungen und M</w:delText>
        </w:r>
      </w:del>
      <w:del w:id="6571" w:date="2023-01-13T18:26:59Z" w:author="Jan Groh">
        <w:r>
          <w:rPr>
            <w:rFonts w:ascii="Garamond Premier Pro Caption" w:hAnsi="Garamond Premier Pro Caption" w:hint="default"/>
            <w:sz w:val="22"/>
            <w:szCs w:val="22"/>
            <w:rtl w:val="0"/>
          </w:rPr>
          <w:delText>ä</w:delText>
        </w:r>
      </w:del>
      <w:del w:id="6572" w:date="2023-01-13T18:26:59Z" w:author="Jan Groh">
        <w:r>
          <w:rPr>
            <w:rFonts w:ascii="Garamond Premier Pro Caption" w:hAnsi="Garamond Premier Pro Caption"/>
            <w:sz w:val="22"/>
            <w:szCs w:val="22"/>
            <w:rtl w:val="0"/>
            <w:lang w:val="de-DE"/>
          </w:rPr>
          <w:delText>ngel mich aufs lebhafteste affiziert</w:delText>
        </w:r>
      </w:del>
      <w:del w:id="6573" w:date="2023-01-13T18:26:59Z" w:author="Jan Groh">
        <w:r>
          <w:rPr>
            <w:rFonts w:ascii="Garamond Premier Pro Caption" w:cs="Garamond Premier Pro Caption" w:hAnsi="Garamond Premier Pro Caption" w:eastAsia="Garamond Premier Pro Caption"/>
            <w:sz w:val="22"/>
            <w:szCs w:val="22"/>
            <w:vertAlign w:val="superscript"/>
          </w:rPr>
          <w:footnoteReference w:id="128"/>
        </w:r>
      </w:del>
      <w:del w:id="6574" w:date="2023-01-13T18:26:59Z" w:author="Jan Groh">
        <w:r>
          <w:rPr>
            <w:rFonts w:ascii="Garamond Premier Pro Caption" w:hAnsi="Garamond Premier Pro Caption"/>
            <w:sz w:val="22"/>
            <w:szCs w:val="22"/>
            <w:rtl w:val="0"/>
            <w:lang w:val="de-DE"/>
          </w:rPr>
          <w:delText xml:space="preserve"> finde.</w:delText>
        </w:r>
      </w:del>
      <w:del w:id="6575" w:date="2023-01-13T18:26:59Z" w:author="Jan Groh">
        <w:r>
          <w:rPr>
            <w:rFonts w:ascii="Garamond Premier Pro Caption" w:cs="Garamond Premier Pro Caption" w:hAnsi="Garamond Premier Pro Caption" w:eastAsia="Garamond Premier Pro Caption"/>
            <w:sz w:val="22"/>
            <w:szCs w:val="22"/>
            <w:vertAlign w:val="superscript"/>
          </w:rPr>
          <w:footnoteReference w:id="129"/>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7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7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78" w:date="2023-01-13T18:26:59Z" w:author="Jan Groh"/>
          <w:rFonts w:ascii="Garamond Premier Pro Italic" w:cs="Garamond Premier Pro Italic" w:hAnsi="Garamond Premier Pro Italic" w:eastAsia="Garamond Premier Pro Italic"/>
          <w:sz w:val="22"/>
          <w:szCs w:val="22"/>
        </w:rPr>
      </w:pPr>
      <w:del w:id="6579" w:date="2023-01-13T18:26:59Z" w:author="Jan Groh">
        <w:r>
          <w:rPr>
            <w:rFonts w:ascii="Garamond Premier Pro Italic" w:hAnsi="Garamond Premier Pro Italic"/>
            <w:sz w:val="22"/>
            <w:szCs w:val="22"/>
            <w:rtl w:val="0"/>
            <w:lang w:val="en-US"/>
          </w:rPr>
          <w:delText>Goethe an Charles Sterling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80" w:date="2023-01-13T18:26:59Z" w:author="Jan Groh"/>
          <w:rFonts w:ascii="Garamond Premier Pro Italic" w:cs="Garamond Premier Pro Italic" w:hAnsi="Garamond Premier Pro Italic" w:eastAsia="Garamond Premier Pro Italic"/>
          <w:sz w:val="22"/>
          <w:szCs w:val="22"/>
        </w:rPr>
      </w:pPr>
      <w:del w:id="6581" w:date="2023-01-13T18:26:59Z" w:author="Jan Groh">
        <w:r>
          <w:rPr>
            <w:rFonts w:ascii="Garamond Premier Pro Italic" w:hAnsi="Garamond Premier Pro Italic"/>
            <w:sz w:val="22"/>
            <w:szCs w:val="22"/>
            <w:rtl w:val="0"/>
            <w:lang w:val="de-DE"/>
          </w:rPr>
          <w:delText>10. Juli 1826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82" w:date="2023-01-13T18:26:59Z" w:author="Jan Groh"/>
          <w:rFonts w:ascii="Garamond Premier Pro Caption" w:cs="Garamond Premier Pro Caption" w:hAnsi="Garamond Premier Pro Caption" w:eastAsia="Garamond Premier Pro Caption"/>
          <w:sz w:val="22"/>
          <w:szCs w:val="22"/>
        </w:rPr>
      </w:pPr>
      <w:del w:id="6583" w:date="2023-01-13T18:26:59Z" w:author="Jan Groh">
        <w:r>
          <w:rPr>
            <w:rFonts w:ascii="Garamond Premier Pro Caption" w:hAnsi="Garamond Premier Pro Caption"/>
            <w:sz w:val="22"/>
            <w:szCs w:val="22"/>
            <w:rtl w:val="0"/>
            <w:lang w:val="de-DE"/>
          </w:rPr>
          <w:delText>Bei uns ist nicht alles gegangen, wie es sollte. Ottilien war geraten, um ihrer Gesundheit willen sich ans Reiten zu gew</w:delText>
        </w:r>
      </w:del>
      <w:del w:id="6584" w:date="2023-01-13T18:26:59Z" w:author="Jan Groh">
        <w:r>
          <w:rPr>
            <w:rFonts w:ascii="Garamond Premier Pro Caption" w:hAnsi="Garamond Premier Pro Caption" w:hint="default"/>
            <w:sz w:val="22"/>
            <w:szCs w:val="22"/>
            <w:rtl w:val="0"/>
            <w:lang w:val="sv-SE"/>
          </w:rPr>
          <w:delText>ö</w:delText>
        </w:r>
      </w:del>
      <w:del w:id="6585" w:date="2023-01-13T18:26:59Z" w:author="Jan Groh">
        <w:r>
          <w:rPr>
            <w:rFonts w:ascii="Garamond Premier Pro Caption" w:hAnsi="Garamond Premier Pro Caption"/>
            <w:sz w:val="22"/>
            <w:szCs w:val="22"/>
            <w:rtl w:val="0"/>
            <w:lang w:val="de-DE"/>
          </w:rPr>
          <w:delText>hnen; aber ehe hiervon einiger Nutzen zu sp</w:delText>
        </w:r>
      </w:del>
      <w:del w:id="6586" w:date="2023-01-13T18:26:59Z" w:author="Jan Groh">
        <w:r>
          <w:rPr>
            <w:rFonts w:ascii="Garamond Premier Pro Caption" w:hAnsi="Garamond Premier Pro Caption" w:hint="default"/>
            <w:sz w:val="22"/>
            <w:szCs w:val="22"/>
            <w:rtl w:val="0"/>
          </w:rPr>
          <w:delText>ü</w:delText>
        </w:r>
      </w:del>
      <w:del w:id="6587" w:date="2023-01-13T18:26:59Z" w:author="Jan Groh">
        <w:r>
          <w:rPr>
            <w:rFonts w:ascii="Garamond Premier Pro Caption" w:hAnsi="Garamond Premier Pro Caption"/>
            <w:sz w:val="22"/>
            <w:szCs w:val="22"/>
            <w:rtl w:val="0"/>
            <w:lang w:val="de-DE"/>
          </w:rPr>
          <w:delText>ren war, ereignete sich das Ungl</w:delText>
        </w:r>
      </w:del>
      <w:del w:id="6588" w:date="2023-01-13T18:26:59Z" w:author="Jan Groh">
        <w:r>
          <w:rPr>
            <w:rFonts w:ascii="Garamond Premier Pro Caption" w:hAnsi="Garamond Premier Pro Caption" w:hint="default"/>
            <w:sz w:val="22"/>
            <w:szCs w:val="22"/>
            <w:rtl w:val="0"/>
          </w:rPr>
          <w:delText>ü</w:delText>
        </w:r>
      </w:del>
      <w:del w:id="6589" w:date="2023-01-13T18:26:59Z" w:author="Jan Groh">
        <w:r>
          <w:rPr>
            <w:rFonts w:ascii="Garamond Premier Pro Caption" w:hAnsi="Garamond Premier Pro Caption"/>
            <w:sz w:val="22"/>
            <w:szCs w:val="22"/>
            <w:rtl w:val="0"/>
            <w:lang w:val="en-US"/>
          </w:rPr>
          <w:delText>ck,</w:delText>
        </w:r>
      </w:del>
      <w:del w:id="6590" w:date="2023-01-13T18:26:59Z" w:author="Jan Groh">
        <w:r>
          <w:rPr>
            <w:rFonts w:ascii="Garamond Premier Pro Caption" w:hAnsi="Garamond Premier Pro Caption"/>
            <w:sz w:val="22"/>
            <w:szCs w:val="22"/>
            <w:rtl w:val="0"/>
            <w:lang w:val="de-DE"/>
          </w:rPr>
          <w:delText xml:space="preserve"> </w:delText>
        </w:r>
      </w:del>
      <w:del w:id="6591" w:date="2023-01-13T18:26:59Z" w:author="Jan Groh">
        <w:r>
          <w:rPr>
            <w:rFonts w:ascii="Garamond Premier Pro Caption" w:hAnsi="Garamond Premier Pro Caption"/>
            <w:sz w:val="22"/>
            <w:szCs w:val="22"/>
            <w:rtl w:val="0"/>
          </w:rPr>
          <w:delText>da</w:delText>
        </w:r>
      </w:del>
      <w:del w:id="6592" w:date="2023-01-13T18:26:59Z" w:author="Jan Groh">
        <w:r>
          <w:rPr>
            <w:rFonts w:ascii="Garamond Premier Pro Caption" w:hAnsi="Garamond Premier Pro Caption" w:hint="default"/>
            <w:sz w:val="22"/>
            <w:szCs w:val="22"/>
            <w:rtl w:val="0"/>
            <w:lang w:val="de-DE"/>
          </w:rPr>
          <w:delText xml:space="preserve">ß </w:delText>
        </w:r>
      </w:del>
      <w:del w:id="6593" w:date="2023-01-13T18:26:59Z" w:author="Jan Groh">
        <w:r>
          <w:rPr>
            <w:rFonts w:ascii="Garamond Premier Pro Caption" w:hAnsi="Garamond Premier Pro Caption"/>
            <w:sz w:val="22"/>
            <w:szCs w:val="22"/>
            <w:rtl w:val="0"/>
            <w:lang w:val="de-DE"/>
          </w:rPr>
          <w:delText>sie vom Pferde st</w:delText>
        </w:r>
      </w:del>
      <w:del w:id="6594" w:date="2023-01-13T18:26:59Z" w:author="Jan Groh">
        <w:r>
          <w:rPr>
            <w:rFonts w:ascii="Garamond Premier Pro Caption" w:hAnsi="Garamond Premier Pro Caption" w:hint="default"/>
            <w:sz w:val="22"/>
            <w:szCs w:val="22"/>
            <w:rtl w:val="0"/>
          </w:rPr>
          <w:delText>ü</w:delText>
        </w:r>
      </w:del>
      <w:del w:id="6595" w:date="2023-01-13T18:26:59Z" w:author="Jan Groh">
        <w:r>
          <w:rPr>
            <w:rFonts w:ascii="Garamond Premier Pro Caption" w:hAnsi="Garamond Premier Pro Caption"/>
            <w:sz w:val="22"/>
            <w:szCs w:val="22"/>
            <w:rtl w:val="0"/>
            <w:lang w:val="de-DE"/>
          </w:rPr>
          <w:delText>rzte und sich verletzte, schon acht Wochen leidet, aber bei fortdauernder Besserung einer baldigen Genesung entgegensieht.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9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9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598" w:date="2023-01-13T18:26:59Z" w:author="Jan Groh"/>
          <w:rFonts w:ascii="Garamond Premier Pro Italic" w:cs="Garamond Premier Pro Italic" w:hAnsi="Garamond Premier Pro Italic" w:eastAsia="Garamond Premier Pro Italic"/>
          <w:sz w:val="22"/>
          <w:szCs w:val="22"/>
        </w:rPr>
      </w:pPr>
      <w:del w:id="6599" w:date="2023-01-13T18:26:59Z" w:author="Jan Groh">
        <w:r>
          <w:rPr>
            <w:rFonts w:ascii="Garamond Premier Pro Italic" w:hAnsi="Garamond Premier Pro Italic"/>
            <w:sz w:val="22"/>
            <w:szCs w:val="22"/>
            <w:rtl w:val="0"/>
            <w:lang w:val="de-DE"/>
          </w:rPr>
          <w:delText>Ottilie an ihre Schwester Ulrike von Pogwisch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00" w:date="2023-01-13T18:26:59Z" w:author="Jan Groh"/>
          <w:rFonts w:ascii="Garamond Premier Pro Italic" w:cs="Garamond Premier Pro Italic" w:hAnsi="Garamond Premier Pro Italic" w:eastAsia="Garamond Premier Pro Italic"/>
          <w:sz w:val="22"/>
          <w:szCs w:val="22"/>
        </w:rPr>
      </w:pPr>
      <w:del w:id="6601" w:date="2023-01-13T18:26:59Z" w:author="Jan Groh">
        <w:r>
          <w:rPr>
            <w:rFonts w:ascii="Garamond Premier Pro Italic" w:hAnsi="Garamond Premier Pro Italic"/>
            <w:sz w:val="22"/>
            <w:szCs w:val="22"/>
            <w:rtl w:val="0"/>
            <w:lang w:val="de-DE"/>
          </w:rPr>
          <w:delText>8. August 1826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02" w:date="2023-01-13T18:26:59Z" w:author="Jan Groh"/>
          <w:rFonts w:ascii="Garamond Premier Pro Caption" w:cs="Garamond Premier Pro Caption" w:hAnsi="Garamond Premier Pro Caption" w:eastAsia="Garamond Premier Pro Caption"/>
          <w:sz w:val="22"/>
          <w:szCs w:val="22"/>
        </w:rPr>
      </w:pPr>
      <w:del w:id="6603" w:date="2023-01-13T18:26:59Z" w:author="Jan Groh">
        <w:r>
          <w:rPr>
            <w:rFonts w:ascii="Garamond Premier Pro Caption" w:hAnsi="Garamond Premier Pro Caption"/>
            <w:sz w:val="22"/>
            <w:szCs w:val="22"/>
            <w:rtl w:val="0"/>
            <w:lang w:val="de-DE"/>
          </w:rPr>
          <w:delText>Von mir ist wenig Gutes zu h</w:delText>
        </w:r>
      </w:del>
      <w:del w:id="6604" w:date="2023-01-13T18:26:59Z" w:author="Jan Groh">
        <w:r>
          <w:rPr>
            <w:rFonts w:ascii="Garamond Premier Pro Caption" w:hAnsi="Garamond Premier Pro Caption" w:hint="default"/>
            <w:sz w:val="22"/>
            <w:szCs w:val="22"/>
            <w:rtl w:val="0"/>
            <w:lang w:val="sv-SE"/>
          </w:rPr>
          <w:delText>ö</w:delText>
        </w:r>
      </w:del>
      <w:del w:id="6605" w:date="2023-01-13T18:26:59Z" w:author="Jan Groh">
        <w:r>
          <w:rPr>
            <w:rFonts w:ascii="Garamond Premier Pro Caption" w:hAnsi="Garamond Premier Pro Caption"/>
            <w:sz w:val="22"/>
            <w:szCs w:val="22"/>
            <w:rtl w:val="0"/>
            <w:lang w:val="de-DE"/>
          </w:rPr>
          <w:delText>ren; ich bleibe auf ewig entstellt und bin daher in meinem Innern in einer Art von Verzweiflung, die kaum ein fremdes Auge ermessen kann. Bei den vielen Fremden, die der Vater sieht, erneuert sich mir t</w:delText>
        </w:r>
      </w:del>
      <w:del w:id="6606" w:date="2023-01-13T18:26:59Z" w:author="Jan Groh">
        <w:r>
          <w:rPr>
            <w:rFonts w:ascii="Garamond Premier Pro Caption" w:hAnsi="Garamond Premier Pro Caption" w:hint="default"/>
            <w:sz w:val="22"/>
            <w:szCs w:val="22"/>
            <w:rtl w:val="0"/>
          </w:rPr>
          <w:delText>ä</w:delText>
        </w:r>
      </w:del>
      <w:del w:id="6607" w:date="2023-01-13T18:26:59Z" w:author="Jan Groh">
        <w:r>
          <w:rPr>
            <w:rFonts w:ascii="Garamond Premier Pro Caption" w:hAnsi="Garamond Premier Pro Caption"/>
            <w:sz w:val="22"/>
            <w:szCs w:val="22"/>
            <w:rtl w:val="0"/>
            <w:lang w:val="de-DE"/>
          </w:rPr>
          <w:delText>glich die Qual des Kampfes!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08" w:date="2023-01-13T18:26:59Z" w:author="Jan Groh"/>
          <w:rFonts w:ascii="Garamond Premier Pro Caption" w:cs="Garamond Premier Pro Caption" w:hAnsi="Garamond Premier Pro Caption" w:eastAsia="Garamond Premier Pro Caption"/>
          <w:sz w:val="22"/>
          <w:szCs w:val="22"/>
        </w:rPr>
      </w:pPr>
      <w:del w:id="6609" w:date="2023-01-13T18:26:59Z" w:author="Jan Groh">
        <w:r>
          <w:rPr>
            <w:rFonts w:ascii="Garamond Premier Pro Caption" w:hAnsi="Garamond Premier Pro Caption"/>
            <w:sz w:val="22"/>
            <w:szCs w:val="22"/>
            <w:rtl w:val="0"/>
            <w:lang w:val="de-DE"/>
          </w:rPr>
          <w:delText>Was f</w:delText>
        </w:r>
      </w:del>
      <w:del w:id="6610" w:date="2023-01-13T18:26:59Z" w:author="Jan Groh">
        <w:r>
          <w:rPr>
            <w:rFonts w:ascii="Garamond Premier Pro Caption" w:hAnsi="Garamond Premier Pro Caption" w:hint="default"/>
            <w:sz w:val="22"/>
            <w:szCs w:val="22"/>
            <w:rtl w:val="0"/>
          </w:rPr>
          <w:delText>ü</w:delText>
        </w:r>
      </w:del>
      <w:del w:id="6611" w:date="2023-01-13T18:26:59Z" w:author="Jan Groh">
        <w:r>
          <w:rPr>
            <w:rFonts w:ascii="Garamond Premier Pro Caption" w:hAnsi="Garamond Premier Pro Caption"/>
            <w:sz w:val="22"/>
            <w:szCs w:val="22"/>
            <w:rtl w:val="0"/>
            <w:lang w:val="de-DE"/>
          </w:rPr>
          <w:delText>r ein Gef</w:delText>
        </w:r>
      </w:del>
      <w:del w:id="6612" w:date="2023-01-13T18:26:59Z" w:author="Jan Groh">
        <w:r>
          <w:rPr>
            <w:rFonts w:ascii="Garamond Premier Pro Caption" w:hAnsi="Garamond Premier Pro Caption" w:hint="default"/>
            <w:sz w:val="22"/>
            <w:szCs w:val="22"/>
            <w:rtl w:val="0"/>
          </w:rPr>
          <w:delText>ü</w:delText>
        </w:r>
      </w:del>
      <w:del w:id="6613" w:date="2023-01-13T18:26:59Z" w:author="Jan Groh">
        <w:r>
          <w:rPr>
            <w:rFonts w:ascii="Garamond Premier Pro Caption" w:hAnsi="Garamond Premier Pro Caption"/>
            <w:sz w:val="22"/>
            <w:szCs w:val="22"/>
            <w:rtl w:val="0"/>
            <w:lang w:val="de-DE"/>
          </w:rPr>
          <w:delText>hl, einem jeden Unbekannten mit dem Bewu</w:delText>
        </w:r>
      </w:del>
      <w:del w:id="6614" w:date="2023-01-13T18:26:59Z" w:author="Jan Groh">
        <w:r>
          <w:rPr>
            <w:rFonts w:ascii="Garamond Premier Pro Caption" w:hAnsi="Garamond Premier Pro Caption" w:hint="default"/>
            <w:sz w:val="22"/>
            <w:szCs w:val="22"/>
            <w:rtl w:val="0"/>
            <w:lang w:val="de-DE"/>
          </w:rPr>
          <w:delText>ß</w:delText>
        </w:r>
      </w:del>
      <w:del w:id="6615" w:date="2023-01-13T18:26:59Z" w:author="Jan Groh">
        <w:r>
          <w:rPr>
            <w:rFonts w:ascii="Garamond Premier Pro Caption" w:hAnsi="Garamond Premier Pro Caption"/>
            <w:sz w:val="22"/>
            <w:szCs w:val="22"/>
            <w:rtl w:val="0"/>
            <w:lang w:val="de-DE"/>
          </w:rPr>
          <w:delText>tsein entgegenzutreten, da</w:delText>
        </w:r>
      </w:del>
      <w:del w:id="6616" w:date="2023-01-13T18:26:59Z" w:author="Jan Groh">
        <w:r>
          <w:rPr>
            <w:rFonts w:ascii="Garamond Premier Pro Caption" w:hAnsi="Garamond Premier Pro Caption" w:hint="default"/>
            <w:sz w:val="22"/>
            <w:szCs w:val="22"/>
            <w:rtl w:val="0"/>
            <w:lang w:val="de-DE"/>
          </w:rPr>
          <w:delText xml:space="preserve">ß </w:delText>
        </w:r>
      </w:del>
      <w:del w:id="6617" w:date="2023-01-13T18:26:59Z" w:author="Jan Groh">
        <w:r>
          <w:rPr>
            <w:rFonts w:ascii="Garamond Premier Pro Caption" w:hAnsi="Garamond Premier Pro Caption"/>
            <w:sz w:val="22"/>
            <w:szCs w:val="22"/>
            <w:rtl w:val="0"/>
            <w:lang w:val="de-DE"/>
          </w:rPr>
          <w:delText>ich Widerwillen erregen mu</w:delText>
        </w:r>
      </w:del>
      <w:del w:id="6618" w:date="2023-01-13T18:26:59Z" w:author="Jan Groh">
        <w:r>
          <w:rPr>
            <w:rFonts w:ascii="Garamond Premier Pro Caption" w:hAnsi="Garamond Premier Pro Caption" w:hint="default"/>
            <w:sz w:val="22"/>
            <w:szCs w:val="22"/>
            <w:rtl w:val="0"/>
            <w:lang w:val="de-DE"/>
          </w:rPr>
          <w:delText>ß</w:delText>
        </w:r>
      </w:del>
      <w:del w:id="6619" w:date="2023-01-13T18:26:59Z" w:author="Jan Groh">
        <w:r>
          <w:rPr>
            <w:rFonts w:ascii="Garamond Premier Pro Caption" w:hAnsi="Garamond Premier Pro Caption"/>
            <w:sz w:val="22"/>
            <w:szCs w:val="22"/>
            <w:rtl w:val="0"/>
            <w:lang w:val="de-DE"/>
          </w:rPr>
          <w:delText>; nie kann ich mehr Weimar verlassen, denn ich w</w:delText>
        </w:r>
      </w:del>
      <w:del w:id="6620" w:date="2023-01-13T18:26:59Z" w:author="Jan Groh">
        <w:r>
          <w:rPr>
            <w:rFonts w:ascii="Garamond Premier Pro Caption" w:hAnsi="Garamond Premier Pro Caption" w:hint="default"/>
            <w:sz w:val="22"/>
            <w:szCs w:val="22"/>
            <w:rtl w:val="0"/>
          </w:rPr>
          <w:delText>ü</w:delText>
        </w:r>
      </w:del>
      <w:del w:id="6621" w:date="2023-01-13T18:26:59Z" w:author="Jan Groh">
        <w:r>
          <w:rPr>
            <w:rFonts w:ascii="Garamond Premier Pro Caption" w:hAnsi="Garamond Premier Pro Caption"/>
            <w:sz w:val="22"/>
            <w:szCs w:val="22"/>
            <w:rtl w:val="0"/>
            <w:lang w:val="de-DE"/>
          </w:rPr>
          <w:delText>rde ein Gegenstand neugieriger Fragen sein. Das einzige, was mir Frieden geben k</w:delText>
        </w:r>
      </w:del>
      <w:del w:id="6622" w:date="2023-01-13T18:26:59Z" w:author="Jan Groh">
        <w:r>
          <w:rPr>
            <w:rFonts w:ascii="Garamond Premier Pro Caption" w:hAnsi="Garamond Premier Pro Caption" w:hint="default"/>
            <w:sz w:val="22"/>
            <w:szCs w:val="22"/>
            <w:rtl w:val="0"/>
            <w:lang w:val="sv-SE"/>
          </w:rPr>
          <w:delText>ö</w:delText>
        </w:r>
      </w:del>
      <w:del w:id="6623" w:date="2023-01-13T18:26:59Z" w:author="Jan Groh">
        <w:r>
          <w:rPr>
            <w:rFonts w:ascii="Garamond Premier Pro Caption" w:hAnsi="Garamond Premier Pro Caption"/>
            <w:sz w:val="22"/>
            <w:szCs w:val="22"/>
            <w:rtl w:val="0"/>
            <w:lang w:val="de-DE"/>
          </w:rPr>
          <w:delText>nnte, w</w:delText>
        </w:r>
      </w:del>
      <w:del w:id="6624" w:date="2023-01-13T18:26:59Z" w:author="Jan Groh">
        <w:r>
          <w:rPr>
            <w:rFonts w:ascii="Garamond Premier Pro Caption" w:hAnsi="Garamond Premier Pro Caption" w:hint="default"/>
            <w:sz w:val="22"/>
            <w:szCs w:val="22"/>
            <w:rtl w:val="0"/>
          </w:rPr>
          <w:delText>ä</w:delText>
        </w:r>
      </w:del>
      <w:del w:id="6625" w:date="2023-01-13T18:26:59Z" w:author="Jan Groh">
        <w:r>
          <w:rPr>
            <w:rFonts w:ascii="Garamond Premier Pro Caption" w:hAnsi="Garamond Premier Pro Caption"/>
            <w:sz w:val="22"/>
            <w:szCs w:val="22"/>
            <w:rtl w:val="0"/>
            <w:lang w:val="de-DE"/>
          </w:rPr>
          <w:delText>re, da</w:delText>
        </w:r>
      </w:del>
      <w:del w:id="6626" w:date="2023-01-13T18:26:59Z" w:author="Jan Groh">
        <w:r>
          <w:rPr>
            <w:rFonts w:ascii="Garamond Premier Pro Caption" w:hAnsi="Garamond Premier Pro Caption" w:hint="default"/>
            <w:sz w:val="22"/>
            <w:szCs w:val="22"/>
            <w:rtl w:val="0"/>
            <w:lang w:val="de-DE"/>
          </w:rPr>
          <w:delText xml:space="preserve">ß </w:delText>
        </w:r>
      </w:del>
      <w:del w:id="6627" w:date="2023-01-13T18:26:59Z" w:author="Jan Groh">
        <w:r>
          <w:rPr>
            <w:rFonts w:ascii="Garamond Premier Pro Caption" w:hAnsi="Garamond Premier Pro Caption"/>
            <w:sz w:val="22"/>
            <w:szCs w:val="22"/>
            <w:rtl w:val="0"/>
            <w:lang w:val="de-DE"/>
          </w:rPr>
          <w:delText>August sich von mir scheiden lie</w:delText>
        </w:r>
      </w:del>
      <w:del w:id="6628" w:date="2023-01-13T18:26:59Z" w:author="Jan Groh">
        <w:r>
          <w:rPr>
            <w:rFonts w:ascii="Garamond Premier Pro Caption" w:hAnsi="Garamond Premier Pro Caption" w:hint="default"/>
            <w:sz w:val="22"/>
            <w:szCs w:val="22"/>
            <w:rtl w:val="0"/>
            <w:lang w:val="de-DE"/>
          </w:rPr>
          <w:delText>ß</w:delText>
        </w:r>
      </w:del>
      <w:del w:id="6629" w:date="2023-01-13T18:26:59Z" w:author="Jan Groh">
        <w:r>
          <w:rPr>
            <w:rFonts w:ascii="Garamond Premier Pro Caption" w:hAnsi="Garamond Premier Pro Caption"/>
            <w:sz w:val="22"/>
            <w:szCs w:val="22"/>
            <w:rtl w:val="0"/>
            <w:lang w:val="de-DE"/>
          </w:rPr>
          <w:delText>e und ich in einen ruhigen Winkel z</w:delText>
        </w:r>
      </w:del>
      <w:del w:id="6630" w:date="2023-01-13T18:26:59Z" w:author="Jan Groh">
        <w:r>
          <w:rPr>
            <w:rFonts w:ascii="Garamond Premier Pro Caption" w:hAnsi="Garamond Premier Pro Caption" w:hint="default"/>
            <w:sz w:val="22"/>
            <w:szCs w:val="22"/>
            <w:rtl w:val="0"/>
            <w:lang w:val="sv-SE"/>
          </w:rPr>
          <w:delText>ö</w:delText>
        </w:r>
      </w:del>
      <w:del w:id="6631" w:date="2023-01-13T18:26:59Z" w:author="Jan Groh">
        <w:r>
          <w:rPr>
            <w:rFonts w:ascii="Garamond Premier Pro Caption" w:hAnsi="Garamond Premier Pro Caption"/>
            <w:sz w:val="22"/>
            <w:szCs w:val="22"/>
            <w:rtl w:val="0"/>
            <w:lang w:val="de-DE"/>
          </w:rPr>
          <w:delText>ge; dies will er nicht, und doch ist das Leben so nicht zu ertragen; ich bewundere, da</w:delText>
        </w:r>
      </w:del>
      <w:del w:id="6632" w:date="2023-01-13T18:26:59Z" w:author="Jan Groh">
        <w:r>
          <w:rPr>
            <w:rFonts w:ascii="Garamond Premier Pro Caption" w:hAnsi="Garamond Premier Pro Caption" w:hint="default"/>
            <w:sz w:val="22"/>
            <w:szCs w:val="22"/>
            <w:rtl w:val="0"/>
            <w:lang w:val="de-DE"/>
          </w:rPr>
          <w:delText xml:space="preserve">ß </w:delText>
        </w:r>
      </w:del>
      <w:del w:id="6633" w:date="2023-01-13T18:26:59Z" w:author="Jan Groh">
        <w:r>
          <w:rPr>
            <w:rFonts w:ascii="Garamond Premier Pro Caption" w:hAnsi="Garamond Premier Pro Caption"/>
            <w:sz w:val="22"/>
            <w:szCs w:val="22"/>
            <w:rtl w:val="0"/>
            <w:lang w:val="de-DE"/>
          </w:rPr>
          <w:delText>er diesen Tr</w:delText>
        </w:r>
      </w:del>
      <w:del w:id="6634" w:date="2023-01-13T18:26:59Z" w:author="Jan Groh">
        <w:r>
          <w:rPr>
            <w:rFonts w:ascii="Garamond Premier Pro Caption" w:hAnsi="Garamond Premier Pro Caption" w:hint="default"/>
            <w:sz w:val="22"/>
            <w:szCs w:val="22"/>
            <w:rtl w:val="0"/>
          </w:rPr>
          <w:delText>ü</w:delText>
        </w:r>
      </w:del>
      <w:del w:id="6635" w:date="2023-01-13T18:26:59Z" w:author="Jan Groh">
        <w:r>
          <w:rPr>
            <w:rFonts w:ascii="Garamond Premier Pro Caption" w:hAnsi="Garamond Premier Pro Caption"/>
            <w:sz w:val="22"/>
            <w:szCs w:val="22"/>
            <w:rtl w:val="0"/>
            <w:lang w:val="de-DE"/>
          </w:rPr>
          <w:delText>bsinn, diese ewige Unzufriedenheit mit meinem Zustand so geduldig ertr</w:delText>
        </w:r>
      </w:del>
      <w:del w:id="6636" w:date="2023-01-13T18:26:59Z" w:author="Jan Groh">
        <w:r>
          <w:rPr>
            <w:rFonts w:ascii="Garamond Premier Pro Caption" w:hAnsi="Garamond Premier Pro Caption" w:hint="default"/>
            <w:sz w:val="22"/>
            <w:szCs w:val="22"/>
            <w:rtl w:val="0"/>
          </w:rPr>
          <w:delText>ä</w:delText>
        </w:r>
      </w:del>
      <w:del w:id="6637" w:date="2023-01-13T18:26:59Z" w:author="Jan Groh">
        <w:r>
          <w:rPr>
            <w:rFonts w:ascii="Garamond Premier Pro Caption" w:hAnsi="Garamond Premier Pro Caption"/>
            <w:sz w:val="22"/>
            <w:szCs w:val="22"/>
            <w:rtl w:val="0"/>
            <w:lang w:val="de-DE"/>
          </w:rPr>
          <w:delText>gt; doch so kann es nicht bleiben. La</w:delText>
        </w:r>
      </w:del>
      <w:del w:id="6638" w:date="2023-01-13T18:26:59Z" w:author="Jan Groh">
        <w:r>
          <w:rPr>
            <w:rFonts w:ascii="Garamond Premier Pro Caption" w:hAnsi="Garamond Premier Pro Caption" w:hint="default"/>
            <w:sz w:val="22"/>
            <w:szCs w:val="22"/>
            <w:rtl w:val="0"/>
            <w:lang w:val="de-DE"/>
          </w:rPr>
          <w:delText xml:space="preserve">ß </w:delText>
        </w:r>
      </w:del>
      <w:del w:id="6639" w:date="2023-01-13T18:26:59Z" w:author="Jan Groh">
        <w:r>
          <w:rPr>
            <w:rFonts w:ascii="Garamond Premier Pro Caption" w:hAnsi="Garamond Premier Pro Caption"/>
            <w:sz w:val="22"/>
            <w:szCs w:val="22"/>
            <w:rtl w:val="0"/>
            <w:lang w:val="de-DE"/>
          </w:rPr>
          <w:delText>mich nicht alle k</w:delText>
        </w:r>
      </w:del>
      <w:del w:id="6640" w:date="2023-01-13T18:26:59Z" w:author="Jan Groh">
        <w:r>
          <w:rPr>
            <w:rFonts w:ascii="Garamond Premier Pro Caption" w:hAnsi="Garamond Premier Pro Caption" w:hint="default"/>
            <w:sz w:val="22"/>
            <w:szCs w:val="22"/>
            <w:rtl w:val="0"/>
            <w:lang w:val="sv-SE"/>
          </w:rPr>
          <w:delText>ö</w:delText>
        </w:r>
      </w:del>
      <w:del w:id="6641" w:date="2023-01-13T18:26:59Z" w:author="Jan Groh">
        <w:r>
          <w:rPr>
            <w:rFonts w:ascii="Garamond Premier Pro Caption" w:hAnsi="Garamond Premier Pro Caption"/>
            <w:sz w:val="22"/>
            <w:szCs w:val="22"/>
            <w:rtl w:val="0"/>
            <w:lang w:val="de-DE"/>
          </w:rPr>
          <w:delText xml:space="preserve">rperlichen Unbequemlichkeiten beschreiben, die mir von dem Fall geblieben sind </w:delText>
        </w:r>
      </w:del>
      <w:del w:id="6642" w:date="2023-01-13T18:26:59Z" w:author="Jan Groh">
        <w:r>
          <w:rPr>
            <w:rFonts w:ascii="Garamond Premier Pro Caption" w:hAnsi="Garamond Premier Pro Caption" w:hint="default"/>
            <w:sz w:val="22"/>
            <w:szCs w:val="22"/>
            <w:rtl w:val="0"/>
          </w:rPr>
          <w:delText xml:space="preserve">– </w:delText>
        </w:r>
      </w:del>
      <w:del w:id="6643" w:date="2023-01-13T18:26:59Z" w:author="Jan Groh">
        <w:r>
          <w:rPr>
            <w:rFonts w:ascii="Garamond Premier Pro Caption" w:hAnsi="Garamond Premier Pro Caption"/>
            <w:sz w:val="22"/>
            <w:szCs w:val="22"/>
            <w:rtl w:val="0"/>
            <w:lang w:val="de-DE"/>
          </w:rPr>
          <w:delText xml:space="preserve">die geistigen Schmerzen sind ja noch </w:delText>
        </w:r>
      </w:del>
      <w:del w:id="6644" w:date="2023-01-13T18:26:59Z" w:author="Jan Groh">
        <w:r>
          <w:rPr>
            <w:rFonts w:ascii="Garamond Premier Pro Caption" w:hAnsi="Garamond Premier Pro Caption" w:hint="default"/>
            <w:sz w:val="22"/>
            <w:szCs w:val="22"/>
            <w:rtl w:val="0"/>
          </w:rPr>
          <w:delText>ü</w:delText>
        </w:r>
      </w:del>
      <w:del w:id="6645" w:date="2023-01-13T18:26:59Z" w:author="Jan Groh">
        <w:r>
          <w:rPr>
            <w:rFonts w:ascii="Garamond Premier Pro Caption" w:hAnsi="Garamond Premier Pro Caption"/>
            <w:sz w:val="22"/>
            <w:szCs w:val="22"/>
            <w:rtl w:val="0"/>
            <w:lang w:val="de-DE"/>
          </w:rPr>
          <w:delText>berwiegender, denn ich kann nun nicht einmal w</w:delText>
        </w:r>
      </w:del>
      <w:del w:id="6646" w:date="2023-01-13T18:26:59Z" w:author="Jan Groh">
        <w:r>
          <w:rPr>
            <w:rFonts w:ascii="Garamond Premier Pro Caption" w:hAnsi="Garamond Premier Pro Caption" w:hint="default"/>
            <w:sz w:val="22"/>
            <w:szCs w:val="22"/>
            <w:rtl w:val="0"/>
          </w:rPr>
          <w:delText>ü</w:delText>
        </w:r>
      </w:del>
      <w:del w:id="6647" w:date="2023-01-13T18:26:59Z" w:author="Jan Groh">
        <w:r>
          <w:rPr>
            <w:rFonts w:ascii="Garamond Premier Pro Caption" w:hAnsi="Garamond Premier Pro Caption"/>
            <w:sz w:val="22"/>
            <w:szCs w:val="22"/>
            <w:rtl w:val="0"/>
            <w:lang w:val="de-DE"/>
          </w:rPr>
          <w:delText xml:space="preserve">nschen, alte Freunde wiederzusehen </w:delText>
        </w:r>
      </w:del>
      <w:del w:id="6648" w:date="2023-01-13T18:26:59Z" w:author="Jan Groh">
        <w:r>
          <w:rPr>
            <w:rFonts w:ascii="Garamond Premier Pro Caption" w:hAnsi="Garamond Premier Pro Caption" w:hint="default"/>
            <w:sz w:val="22"/>
            <w:szCs w:val="22"/>
            <w:rtl w:val="0"/>
          </w:rPr>
          <w:delText xml:space="preserve">– </w:delText>
        </w:r>
      </w:del>
      <w:del w:id="6649" w:date="2023-01-13T18:26:59Z" w:author="Jan Groh">
        <w:r>
          <w:rPr>
            <w:rFonts w:ascii="Garamond Premier Pro Caption" w:hAnsi="Garamond Premier Pro Caption"/>
            <w:sz w:val="22"/>
            <w:szCs w:val="22"/>
            <w:rtl w:val="0"/>
            <w:lang w:val="de-DE"/>
          </w:rPr>
          <w:delText>das ist doch Verarmung!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5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52" w:date="2023-01-13T18:26:59Z" w:author="Jan Groh"/>
          <w:rFonts w:ascii="Garamond Premier Pro Italic" w:cs="Garamond Premier Pro Italic" w:hAnsi="Garamond Premier Pro Italic" w:eastAsia="Garamond Premier Pro Italic"/>
          <w:sz w:val="22"/>
          <w:szCs w:val="22"/>
        </w:rPr>
      </w:pPr>
      <w:del w:id="6653" w:date="2023-01-13T18:26:59Z" w:author="Jan Groh">
        <w:r>
          <w:rPr>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54" w:date="2023-01-13T18:26:59Z" w:author="Jan Groh"/>
          <w:rFonts w:ascii="Garamond Premier Pro Italic" w:cs="Garamond Premier Pro Italic" w:hAnsi="Garamond Premier Pro Italic" w:eastAsia="Garamond Premier Pro Italic"/>
          <w:sz w:val="22"/>
          <w:szCs w:val="22"/>
        </w:rPr>
      </w:pPr>
      <w:del w:id="6655" w:date="2023-01-13T18:26:59Z" w:author="Jan Groh">
        <w:r>
          <w:rPr>
            <w:rFonts w:ascii="Garamond Premier Pro Italic" w:hAnsi="Garamond Premier Pro Italic"/>
            <w:sz w:val="22"/>
            <w:szCs w:val="22"/>
            <w:rtl w:val="0"/>
            <w:lang w:val="de-DE"/>
          </w:rPr>
          <w:delText>Freitag, den 11. August 1826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56" w:date="2023-01-13T18:26:59Z" w:author="Jan Groh"/>
          <w:rFonts w:ascii="Garamond Premier Pro Caption" w:cs="Garamond Premier Pro Caption" w:hAnsi="Garamond Premier Pro Caption" w:eastAsia="Garamond Premier Pro Caption"/>
          <w:sz w:val="22"/>
          <w:szCs w:val="22"/>
        </w:rPr>
      </w:pPr>
      <w:del w:id="6657" w:date="2023-01-13T18:26:59Z" w:author="Jan Groh">
        <w:r>
          <w:rPr>
            <w:rFonts w:ascii="Garamond Premier Pro Caption" w:hAnsi="Garamond Premier Pro Caption"/>
            <w:sz w:val="22"/>
            <w:szCs w:val="22"/>
            <w:rtl w:val="0"/>
            <w:lang w:val="de-DE"/>
          </w:rPr>
          <w:delText>Nach meiner Zur</w:delText>
        </w:r>
      </w:del>
      <w:del w:id="6658" w:date="2023-01-13T18:26:59Z" w:author="Jan Groh">
        <w:r>
          <w:rPr>
            <w:rFonts w:ascii="Garamond Premier Pro Caption" w:hAnsi="Garamond Premier Pro Caption" w:hint="default"/>
            <w:sz w:val="22"/>
            <w:szCs w:val="22"/>
            <w:rtl w:val="0"/>
          </w:rPr>
          <w:delText>ü</w:delText>
        </w:r>
      </w:del>
      <w:del w:id="6659" w:date="2023-01-13T18:26:59Z" w:author="Jan Groh">
        <w:r>
          <w:rPr>
            <w:rFonts w:ascii="Garamond Premier Pro Caption" w:hAnsi="Garamond Premier Pro Caption"/>
            <w:sz w:val="22"/>
            <w:szCs w:val="22"/>
            <w:rtl w:val="0"/>
            <w:lang w:val="de-DE"/>
          </w:rPr>
          <w:delText>ckkunft schrieb ich nachstehende Verse, wovon der erste schon ein paar Tage fr</w:delText>
        </w:r>
      </w:del>
      <w:del w:id="6660" w:date="2023-01-13T18:26:59Z" w:author="Jan Groh">
        <w:r>
          <w:rPr>
            <w:rFonts w:ascii="Garamond Premier Pro Caption" w:hAnsi="Garamond Premier Pro Caption" w:hint="default"/>
            <w:sz w:val="22"/>
            <w:szCs w:val="22"/>
            <w:rtl w:val="0"/>
          </w:rPr>
          <w:delText>ü</w:delText>
        </w:r>
      </w:del>
      <w:del w:id="6661" w:date="2023-01-13T18:26:59Z" w:author="Jan Groh">
        <w:r>
          <w:rPr>
            <w:rFonts w:ascii="Garamond Premier Pro Caption" w:hAnsi="Garamond Premier Pro Caption"/>
            <w:sz w:val="22"/>
            <w:szCs w:val="22"/>
            <w:rtl w:val="0"/>
            <w:lang w:val="de-DE"/>
          </w:rPr>
          <w:delText xml:space="preserve">her gedichtet, </w:delText>
        </w:r>
      </w:del>
      <w:del w:id="6662" w:date="2023-01-13T18:26:59Z" w:author="Jan Groh">
        <w:r>
          <w:rPr>
            <w:rFonts w:ascii="Garamond Premier Pro Caption" w:hAnsi="Garamond Premier Pro Caption" w:hint="default"/>
            <w:sz w:val="22"/>
            <w:szCs w:val="22"/>
            <w:rtl w:val="0"/>
          </w:rPr>
          <w:delText xml:space="preserve">– </w:delText>
        </w:r>
      </w:del>
      <w:del w:id="6663" w:date="2023-01-13T18:26:59Z" w:author="Jan Groh">
        <w:r>
          <w:rPr>
            <w:rFonts w:ascii="Garamond Premier Pro Caption" w:hAnsi="Garamond Premier Pro Caption"/>
            <w:sz w:val="22"/>
            <w:szCs w:val="22"/>
            <w:rtl w:val="0"/>
            <w:lang w:val="de-DE"/>
          </w:rPr>
          <w:delText>mein Gedanke ist: ihm all meine W</w:delText>
        </w:r>
      </w:del>
      <w:del w:id="6664" w:date="2023-01-13T18:26:59Z" w:author="Jan Groh">
        <w:r>
          <w:rPr>
            <w:rFonts w:ascii="Garamond Premier Pro Caption" w:hAnsi="Garamond Premier Pro Caption" w:hint="default"/>
            <w:sz w:val="22"/>
            <w:szCs w:val="22"/>
            <w:rtl w:val="0"/>
          </w:rPr>
          <w:delText>ü</w:delText>
        </w:r>
      </w:del>
      <w:del w:id="6665" w:date="2023-01-13T18:26:59Z" w:author="Jan Groh">
        <w:r>
          <w:rPr>
            <w:rFonts w:ascii="Garamond Premier Pro Caption" w:hAnsi="Garamond Premier Pro Caption"/>
            <w:sz w:val="22"/>
            <w:szCs w:val="22"/>
            <w:rtl w:val="0"/>
            <w:lang w:val="de-DE"/>
          </w:rPr>
          <w:delText>nsche auf die einzige Weise zu sagen, wie ich sie sagen darf.</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66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67" w:date="2023-01-13T18:26:59Z" w:author="Jan Groh"/>
          <w:rFonts w:ascii="Garamond Premier Pro Italic" w:cs="Garamond Premier Pro Italic" w:hAnsi="Garamond Premier Pro Italic" w:eastAsia="Garamond Premier Pro Italic"/>
          <w:sz w:val="22"/>
          <w:szCs w:val="22"/>
        </w:rPr>
      </w:pPr>
      <w:del w:id="6668" w:date="2023-01-13T18:26:59Z" w:author="Jan Groh">
        <w:r>
          <w:rPr>
            <w:rFonts w:ascii="Garamond Premier Pro Italic" w:hAnsi="Garamond Premier Pro Italic"/>
            <w:sz w:val="22"/>
            <w:szCs w:val="22"/>
            <w:rtl w:val="0"/>
            <w:lang w:val="en-US"/>
          </w:rPr>
          <w:delText>An Charles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69"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70" w:date="2023-01-13T18:26:59Z" w:author="Jan Groh"/>
          <w:rFonts w:ascii="Garamond Premier Pro Caption" w:cs="Garamond Premier Pro Caption" w:hAnsi="Garamond Premier Pro Caption" w:eastAsia="Garamond Premier Pro Caption"/>
          <w:sz w:val="22"/>
          <w:szCs w:val="22"/>
        </w:rPr>
      </w:pPr>
      <w:del w:id="6671" w:date="2023-01-13T18:26:59Z" w:author="Jan Groh">
        <w:r>
          <w:rPr>
            <w:rFonts w:ascii="Garamond Premier Pro Caption" w:hAnsi="Garamond Premier Pro Caption"/>
            <w:sz w:val="22"/>
            <w:szCs w:val="22"/>
            <w:rtl w:val="0"/>
            <w:lang w:val="de-DE"/>
          </w:rPr>
          <w:delText>Ich wei</w:delText>
        </w:r>
      </w:del>
      <w:del w:id="6672" w:date="2023-01-13T18:26:59Z" w:author="Jan Groh">
        <w:r>
          <w:rPr>
            <w:rFonts w:ascii="Garamond Premier Pro Caption" w:hAnsi="Garamond Premier Pro Caption" w:hint="default"/>
            <w:sz w:val="22"/>
            <w:szCs w:val="22"/>
            <w:rtl w:val="0"/>
            <w:lang w:val="de-DE"/>
          </w:rPr>
          <w:delText>ß</w:delText>
        </w:r>
      </w:del>
      <w:del w:id="6673" w:date="2023-01-13T18:26:59Z" w:author="Jan Groh">
        <w:r>
          <w:rPr>
            <w:rFonts w:ascii="Garamond Premier Pro Caption" w:hAnsi="Garamond Premier Pro Caption"/>
            <w:sz w:val="22"/>
            <w:szCs w:val="22"/>
            <w:rtl w:val="0"/>
            <w:lang w:val="de-DE"/>
          </w:rPr>
          <w:delText>, Du kannst mir nicht geh</w:delText>
        </w:r>
      </w:del>
      <w:del w:id="6674" w:date="2023-01-13T18:26:59Z" w:author="Jan Groh">
        <w:r>
          <w:rPr>
            <w:rFonts w:ascii="Garamond Premier Pro Caption" w:hAnsi="Garamond Premier Pro Caption" w:hint="default"/>
            <w:sz w:val="22"/>
            <w:szCs w:val="22"/>
            <w:rtl w:val="0"/>
            <w:lang w:val="sv-SE"/>
          </w:rPr>
          <w:delText>ö</w:delText>
        </w:r>
      </w:del>
      <w:del w:id="6675"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76" w:date="2023-01-13T18:26:59Z" w:author="Jan Groh"/>
          <w:rFonts w:ascii="Garamond Premier Pro Caption" w:cs="Garamond Premier Pro Caption" w:hAnsi="Garamond Premier Pro Caption" w:eastAsia="Garamond Premier Pro Caption"/>
          <w:sz w:val="22"/>
          <w:szCs w:val="22"/>
        </w:rPr>
      </w:pPr>
      <w:del w:id="6677" w:date="2023-01-13T18:26:59Z" w:author="Jan Groh">
        <w:r>
          <w:rPr>
            <w:rFonts w:ascii="Garamond Premier Pro Caption" w:hAnsi="Garamond Premier Pro Caption"/>
            <w:sz w:val="22"/>
            <w:szCs w:val="22"/>
            <w:rtl w:val="0"/>
            <w:lang w:val="de-DE"/>
          </w:rPr>
          <w:delText>Und nimmer, nimmer m</w:delText>
        </w:r>
      </w:del>
      <w:del w:id="6678" w:date="2023-01-13T18:26:59Z" w:author="Jan Groh">
        <w:r>
          <w:rPr>
            <w:rFonts w:ascii="Garamond Premier Pro Caption" w:hAnsi="Garamond Premier Pro Caption" w:hint="default"/>
            <w:sz w:val="22"/>
            <w:szCs w:val="22"/>
            <w:rtl w:val="0"/>
            <w:lang w:val="sv-SE"/>
          </w:rPr>
          <w:delText>ö</w:delText>
        </w:r>
      </w:del>
      <w:del w:id="6679" w:date="2023-01-13T18:26:59Z" w:author="Jan Groh">
        <w:r>
          <w:rPr>
            <w:rFonts w:ascii="Garamond Premier Pro Caption" w:hAnsi="Garamond Premier Pro Caption"/>
            <w:sz w:val="22"/>
            <w:szCs w:val="22"/>
            <w:rtl w:val="0"/>
            <w:lang w:val="de-DE"/>
          </w:rPr>
          <w:delText xml:space="preserve">chte ich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80" w:date="2023-01-13T18:26:59Z" w:author="Jan Groh"/>
          <w:rFonts w:ascii="Garamond Premier Pro Caption" w:cs="Garamond Premier Pro Caption" w:hAnsi="Garamond Premier Pro Caption" w:eastAsia="Garamond Premier Pro Caption"/>
          <w:sz w:val="22"/>
          <w:szCs w:val="22"/>
        </w:rPr>
      </w:pPr>
      <w:del w:id="6681" w:date="2023-01-13T18:26:59Z" w:author="Jan Groh">
        <w:r>
          <w:rPr>
            <w:rFonts w:ascii="Garamond Premier Pro Caption" w:hAnsi="Garamond Premier Pro Caption"/>
            <w:sz w:val="22"/>
            <w:szCs w:val="22"/>
            <w:rtl w:val="0"/>
            <w:lang w:val="de-DE"/>
          </w:rPr>
          <w:delText>Dein gl</w:delText>
        </w:r>
      </w:del>
      <w:del w:id="6682" w:date="2023-01-13T18:26:59Z" w:author="Jan Groh">
        <w:r>
          <w:rPr>
            <w:rFonts w:ascii="Garamond Premier Pro Caption" w:hAnsi="Garamond Premier Pro Caption" w:hint="default"/>
            <w:sz w:val="22"/>
            <w:szCs w:val="22"/>
            <w:rtl w:val="0"/>
          </w:rPr>
          <w:delText>ä</w:delText>
        </w:r>
      </w:del>
      <w:del w:id="6683" w:date="2023-01-13T18:26:59Z" w:author="Jan Groh">
        <w:r>
          <w:rPr>
            <w:rFonts w:ascii="Garamond Premier Pro Caption" w:hAnsi="Garamond Premier Pro Caption"/>
            <w:sz w:val="22"/>
            <w:szCs w:val="22"/>
            <w:rtl w:val="0"/>
            <w:lang w:val="de-DE"/>
          </w:rPr>
          <w:delText>nzend Blumen-Reich zerst</w:delText>
        </w:r>
      </w:del>
      <w:del w:id="6684" w:date="2023-01-13T18:26:59Z" w:author="Jan Groh">
        <w:r>
          <w:rPr>
            <w:rFonts w:ascii="Garamond Premier Pro Caption" w:hAnsi="Garamond Premier Pro Caption" w:hint="default"/>
            <w:sz w:val="22"/>
            <w:szCs w:val="22"/>
            <w:rtl w:val="0"/>
            <w:lang w:val="sv-SE"/>
          </w:rPr>
          <w:delText>ö</w:delText>
        </w:r>
      </w:del>
      <w:del w:id="6685" w:date="2023-01-13T18:26:59Z" w:author="Jan Groh">
        <w:r>
          <w:rPr>
            <w:rFonts w:ascii="Garamond Premier Pro Caption" w:hAnsi="Garamond Premier Pro Caption"/>
            <w:sz w:val="22"/>
            <w:szCs w:val="22"/>
            <w:rtl w:val="0"/>
            <w:lang w:val="de-DE"/>
          </w:rPr>
          <w:delText>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86" w:date="2023-01-13T18:26:59Z" w:author="Jan Groh"/>
          <w:rFonts w:ascii="Garamond Premier Pro Caption" w:cs="Garamond Premier Pro Caption" w:hAnsi="Garamond Premier Pro Caption" w:eastAsia="Garamond Premier Pro Caption"/>
          <w:sz w:val="22"/>
          <w:szCs w:val="22"/>
        </w:rPr>
      </w:pPr>
      <w:del w:id="6687" w:date="2023-01-13T18:26:59Z" w:author="Jan Groh">
        <w:r>
          <w:rPr>
            <w:rFonts w:ascii="Garamond Premier Pro Caption" w:hAnsi="Garamond Premier Pro Caption"/>
            <w:sz w:val="22"/>
            <w:szCs w:val="22"/>
            <w:rtl w:val="0"/>
            <w:lang w:val="de-DE"/>
          </w:rPr>
          <w:delText xml:space="preserve">Der Tag ist Dein, </w:delText>
        </w:r>
      </w:del>
      <w:del w:id="6688" w:date="2023-01-13T18:26:59Z" w:author="Jan Groh">
        <w:r>
          <w:rPr>
            <w:rFonts w:ascii="Garamond Premier Pro Caption" w:hAnsi="Garamond Premier Pro Caption" w:hint="default"/>
            <w:sz w:val="22"/>
            <w:szCs w:val="22"/>
            <w:rtl w:val="0"/>
          </w:rPr>
          <w:delText xml:space="preserve">– </w:delText>
        </w:r>
      </w:del>
      <w:del w:id="6689" w:date="2023-01-13T18:26:59Z" w:author="Jan Groh">
        <w:r>
          <w:rPr>
            <w:rFonts w:ascii="Garamond Premier Pro Caption" w:hAnsi="Garamond Premier Pro Caption"/>
            <w:sz w:val="22"/>
            <w:szCs w:val="22"/>
            <w:rtl w:val="0"/>
            <w:lang w:val="de-DE"/>
          </w:rPr>
          <w:delText>die Nacht f</w:delText>
        </w:r>
      </w:del>
      <w:del w:id="6690" w:date="2023-01-13T18:26:59Z" w:author="Jan Groh">
        <w:r>
          <w:rPr>
            <w:rFonts w:ascii="Garamond Premier Pro Caption" w:hAnsi="Garamond Premier Pro Caption" w:hint="default"/>
            <w:sz w:val="22"/>
            <w:szCs w:val="22"/>
            <w:rtl w:val="0"/>
          </w:rPr>
          <w:delText>ü</w:delText>
        </w:r>
      </w:del>
      <w:del w:id="6691" w:date="2023-01-13T18:26:59Z" w:author="Jan Groh">
        <w:r>
          <w:rPr>
            <w:rFonts w:ascii="Garamond Premier Pro Caption" w:hAnsi="Garamond Premier Pro Caption"/>
            <w:sz w:val="22"/>
            <w:szCs w:val="22"/>
            <w:rtl w:val="0"/>
          </w:rPr>
          <w:delText>r mich.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9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93" w:date="2023-01-13T18:26:59Z" w:author="Jan Groh"/>
          <w:rFonts w:ascii="Garamond Premier Pro Caption" w:cs="Garamond Premier Pro Caption" w:hAnsi="Garamond Premier Pro Caption" w:eastAsia="Garamond Premier Pro Caption"/>
          <w:sz w:val="22"/>
          <w:szCs w:val="22"/>
        </w:rPr>
      </w:pPr>
      <w:del w:id="6694" w:date="2023-01-13T18:26:59Z" w:author="Jan Groh">
        <w:r>
          <w:rPr>
            <w:rFonts w:ascii="Garamond Premier Pro Caption" w:hAnsi="Garamond Premier Pro Caption"/>
            <w:sz w:val="22"/>
            <w:szCs w:val="22"/>
            <w:rtl w:val="0"/>
            <w:lang w:val="de-DE"/>
          </w:rPr>
          <w:delText>Ich wei</w:delText>
        </w:r>
      </w:del>
      <w:del w:id="6695" w:date="2023-01-13T18:26:59Z" w:author="Jan Groh">
        <w:r>
          <w:rPr>
            <w:rFonts w:ascii="Garamond Premier Pro Caption" w:hAnsi="Garamond Premier Pro Caption" w:hint="default"/>
            <w:sz w:val="22"/>
            <w:szCs w:val="22"/>
            <w:rtl w:val="0"/>
            <w:lang w:val="de-DE"/>
          </w:rPr>
          <w:delText>ß</w:delText>
        </w:r>
      </w:del>
      <w:del w:id="6696" w:date="2023-01-13T18:26:59Z" w:author="Jan Groh">
        <w:r>
          <w:rPr>
            <w:rFonts w:ascii="Garamond Premier Pro Caption" w:hAnsi="Garamond Premier Pro Caption"/>
            <w:sz w:val="22"/>
            <w:szCs w:val="22"/>
            <w:rtl w:val="0"/>
            <w:lang w:val="fr-FR"/>
          </w:rPr>
          <w:delText>, Du mu</w:delText>
        </w:r>
      </w:del>
      <w:del w:id="6697" w:date="2023-01-13T18:26:59Z" w:author="Jan Groh">
        <w:r>
          <w:rPr>
            <w:rFonts w:ascii="Garamond Premier Pro Caption" w:hAnsi="Garamond Premier Pro Caption" w:hint="default"/>
            <w:sz w:val="22"/>
            <w:szCs w:val="22"/>
            <w:rtl w:val="0"/>
            <w:lang w:val="de-DE"/>
          </w:rPr>
          <w:delText>ß</w:delText>
        </w:r>
      </w:del>
      <w:del w:id="6698" w:date="2023-01-13T18:26:59Z" w:author="Jan Groh">
        <w:r>
          <w:rPr>
            <w:rFonts w:ascii="Garamond Premier Pro Caption" w:hAnsi="Garamond Premier Pro Caption"/>
            <w:sz w:val="22"/>
            <w:szCs w:val="22"/>
            <w:rtl w:val="0"/>
            <w:lang w:val="de-DE"/>
          </w:rPr>
          <w:delText xml:space="preserve">t Dich von mir wenden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699" w:date="2023-01-13T18:26:59Z" w:author="Jan Groh"/>
          <w:rFonts w:ascii="Garamond Premier Pro Caption" w:cs="Garamond Premier Pro Caption" w:hAnsi="Garamond Premier Pro Caption" w:eastAsia="Garamond Premier Pro Caption"/>
          <w:sz w:val="22"/>
          <w:szCs w:val="22"/>
        </w:rPr>
      </w:pPr>
      <w:del w:id="6700" w:date="2023-01-13T18:26:59Z" w:author="Jan Groh">
        <w:r>
          <w:rPr>
            <w:rFonts w:ascii="Garamond Premier Pro Caption" w:hAnsi="Garamond Premier Pro Caption"/>
            <w:sz w:val="22"/>
            <w:szCs w:val="22"/>
            <w:rtl w:val="0"/>
            <w:lang w:val="de-DE"/>
          </w:rPr>
          <w:delText>Du darfst der Jugend G</w:delText>
        </w:r>
      </w:del>
      <w:del w:id="6701" w:date="2023-01-13T18:26:59Z" w:author="Jan Groh">
        <w:r>
          <w:rPr>
            <w:rFonts w:ascii="Garamond Premier Pro Caption" w:hAnsi="Garamond Premier Pro Caption" w:hint="default"/>
            <w:sz w:val="22"/>
            <w:szCs w:val="22"/>
            <w:rtl w:val="0"/>
            <w:lang w:val="sv-SE"/>
          </w:rPr>
          <w:delText>ö</w:delText>
        </w:r>
      </w:del>
      <w:del w:id="6702" w:date="2023-01-13T18:26:59Z" w:author="Jan Groh">
        <w:r>
          <w:rPr>
            <w:rFonts w:ascii="Garamond Premier Pro Caption" w:hAnsi="Garamond Premier Pro Caption"/>
            <w:sz w:val="22"/>
            <w:szCs w:val="22"/>
            <w:rtl w:val="0"/>
            <w:lang w:val="de-DE"/>
          </w:rPr>
          <w:delText xml:space="preserve">tterkraft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03" w:date="2023-01-13T18:26:59Z" w:author="Jan Groh"/>
          <w:rFonts w:ascii="Garamond Premier Pro Caption" w:cs="Garamond Premier Pro Caption" w:hAnsi="Garamond Premier Pro Caption" w:eastAsia="Garamond Premier Pro Caption"/>
          <w:sz w:val="22"/>
          <w:szCs w:val="22"/>
        </w:rPr>
      </w:pPr>
      <w:del w:id="6704" w:date="2023-01-13T18:26:59Z" w:author="Jan Groh">
        <w:r>
          <w:rPr>
            <w:rFonts w:ascii="Garamond Premier Pro Caption" w:hAnsi="Garamond Premier Pro Caption"/>
            <w:sz w:val="22"/>
            <w:szCs w:val="22"/>
            <w:rtl w:val="0"/>
            <w:lang w:val="de-DE"/>
          </w:rPr>
          <w:delText xml:space="preserve">Nicht nutzlos eitler Klage spenden,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05" w:date="2023-01-13T18:26:59Z" w:author="Jan Groh"/>
          <w:rFonts w:ascii="Garamond Premier Pro Caption" w:cs="Garamond Premier Pro Caption" w:hAnsi="Garamond Premier Pro Caption" w:eastAsia="Garamond Premier Pro Caption"/>
          <w:sz w:val="22"/>
          <w:szCs w:val="22"/>
        </w:rPr>
      </w:pPr>
      <w:del w:id="6706" w:date="2023-01-13T18:26:59Z" w:author="Jan Groh">
        <w:r>
          <w:rPr>
            <w:rFonts w:ascii="Garamond Premier Pro Caption" w:hAnsi="Garamond Premier Pro Caption"/>
            <w:sz w:val="22"/>
            <w:szCs w:val="22"/>
            <w:rtl w:val="0"/>
            <w:lang w:val="de-DE"/>
          </w:rPr>
          <w:delText>Da Dein der Quell, der Taten schafft.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0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08" w:date="2023-01-13T18:26:59Z" w:author="Jan Groh"/>
          <w:rFonts w:ascii="Garamond Premier Pro Caption" w:cs="Garamond Premier Pro Caption" w:hAnsi="Garamond Premier Pro Caption" w:eastAsia="Garamond Premier Pro Caption"/>
          <w:sz w:val="22"/>
          <w:szCs w:val="22"/>
        </w:rPr>
      </w:pPr>
      <w:del w:id="6709" w:date="2023-01-13T18:26:59Z" w:author="Jan Groh">
        <w:r>
          <w:rPr>
            <w:rFonts w:ascii="Garamond Premier Pro Caption" w:hAnsi="Garamond Premier Pro Caption"/>
            <w:sz w:val="22"/>
            <w:szCs w:val="22"/>
            <w:rtl w:val="0"/>
            <w:lang w:val="de-DE"/>
          </w:rPr>
          <w:delText>Ich wei</w:delText>
        </w:r>
      </w:del>
      <w:del w:id="6710" w:date="2023-01-13T18:26:59Z" w:author="Jan Groh">
        <w:r>
          <w:rPr>
            <w:rFonts w:ascii="Garamond Premier Pro Caption" w:hAnsi="Garamond Premier Pro Caption" w:hint="default"/>
            <w:sz w:val="22"/>
            <w:szCs w:val="22"/>
            <w:rtl w:val="0"/>
            <w:lang w:val="de-DE"/>
          </w:rPr>
          <w:delText>ß</w:delText>
        </w:r>
      </w:del>
      <w:del w:id="6711" w:date="2023-01-13T18:26:59Z" w:author="Jan Groh">
        <w:r>
          <w:rPr>
            <w:rFonts w:ascii="Garamond Premier Pro Caption" w:hAnsi="Garamond Premier Pro Caption"/>
            <w:sz w:val="22"/>
            <w:szCs w:val="22"/>
            <w:rtl w:val="0"/>
            <w:lang w:val="de-DE"/>
          </w:rPr>
          <w:delText>, ich mu</w:delText>
        </w:r>
      </w:del>
      <w:del w:id="6712" w:date="2023-01-13T18:26:59Z" w:author="Jan Groh">
        <w:r>
          <w:rPr>
            <w:rFonts w:ascii="Garamond Premier Pro Caption" w:hAnsi="Garamond Premier Pro Caption" w:hint="default"/>
            <w:sz w:val="22"/>
            <w:szCs w:val="22"/>
            <w:rtl w:val="0"/>
            <w:lang w:val="de-DE"/>
          </w:rPr>
          <w:delText xml:space="preserve">ß </w:delText>
        </w:r>
      </w:del>
      <w:del w:id="6713" w:date="2023-01-13T18:26:59Z" w:author="Jan Groh">
        <w:r>
          <w:rPr>
            <w:rFonts w:ascii="Garamond Premier Pro Caption" w:hAnsi="Garamond Premier Pro Caption"/>
            <w:sz w:val="22"/>
            <w:szCs w:val="22"/>
            <w:rtl w:val="0"/>
            <w:lang w:val="de-DE"/>
          </w:rPr>
          <w:delText xml:space="preserve">dem Traum entsagen,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14" w:date="2023-01-13T18:26:59Z" w:author="Jan Groh"/>
          <w:rFonts w:ascii="Garamond Premier Pro Caption" w:cs="Garamond Premier Pro Caption" w:hAnsi="Garamond Premier Pro Caption" w:eastAsia="Garamond Premier Pro Caption"/>
          <w:sz w:val="22"/>
          <w:szCs w:val="22"/>
        </w:rPr>
      </w:pPr>
      <w:del w:id="6715" w:date="2023-01-13T18:26:59Z" w:author="Jan Groh">
        <w:r>
          <w:rPr>
            <w:rFonts w:ascii="Garamond Premier Pro Caption" w:hAnsi="Garamond Premier Pro Caption"/>
            <w:sz w:val="22"/>
            <w:szCs w:val="22"/>
            <w:rtl w:val="0"/>
            <w:lang w:val="nl-NL"/>
          </w:rPr>
          <w:delText>Als k</w:delText>
        </w:r>
      </w:del>
      <w:del w:id="6716" w:date="2023-01-13T18:26:59Z" w:author="Jan Groh">
        <w:r>
          <w:rPr>
            <w:rFonts w:ascii="Garamond Premier Pro Caption" w:hAnsi="Garamond Premier Pro Caption" w:hint="default"/>
            <w:sz w:val="22"/>
            <w:szCs w:val="22"/>
            <w:rtl w:val="0"/>
            <w:lang w:val="sv-SE"/>
          </w:rPr>
          <w:delText>ö</w:delText>
        </w:r>
      </w:del>
      <w:del w:id="6717" w:date="2023-01-13T18:26:59Z" w:author="Jan Groh">
        <w:r>
          <w:rPr>
            <w:rFonts w:ascii="Garamond Premier Pro Caption" w:hAnsi="Garamond Premier Pro Caption"/>
            <w:sz w:val="22"/>
            <w:szCs w:val="22"/>
            <w:rtl w:val="0"/>
            <w:lang w:val="de-DE"/>
          </w:rPr>
          <w:delText>nntest fern, doch mein Du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18" w:date="2023-01-13T18:26:59Z" w:author="Jan Groh"/>
          <w:rFonts w:ascii="Garamond Premier Pro Caption" w:cs="Garamond Premier Pro Caption" w:hAnsi="Garamond Premier Pro Caption" w:eastAsia="Garamond Premier Pro Caption"/>
          <w:sz w:val="22"/>
          <w:szCs w:val="22"/>
        </w:rPr>
      </w:pPr>
      <w:del w:id="6719" w:date="2023-01-13T18:26:59Z" w:author="Jan Groh">
        <w:r>
          <w:rPr>
            <w:rFonts w:ascii="Garamond Premier Pro Caption" w:hAnsi="Garamond Premier Pro Caption"/>
            <w:sz w:val="22"/>
            <w:szCs w:val="22"/>
            <w:rtl w:val="0"/>
            <w:lang w:val="de-DE"/>
          </w:rPr>
          <w:delText>Ein neuer Morgen mu</w:delText>
        </w:r>
      </w:del>
      <w:del w:id="6720" w:date="2023-01-13T18:26:59Z" w:author="Jan Groh">
        <w:r>
          <w:rPr>
            <w:rFonts w:ascii="Garamond Premier Pro Caption" w:hAnsi="Garamond Premier Pro Caption" w:hint="default"/>
            <w:sz w:val="22"/>
            <w:szCs w:val="22"/>
            <w:rtl w:val="0"/>
            <w:lang w:val="de-DE"/>
          </w:rPr>
          <w:delText xml:space="preserve">ß </w:delText>
        </w:r>
      </w:del>
      <w:del w:id="6721" w:date="2023-01-13T18:26:59Z" w:author="Jan Groh">
        <w:r>
          <w:rPr>
            <w:rFonts w:ascii="Garamond Premier Pro Caption" w:hAnsi="Garamond Premier Pro Caption"/>
            <w:sz w:val="22"/>
            <w:szCs w:val="22"/>
            <w:rtl w:val="0"/>
            <w:lang w:val="sv-SE"/>
          </w:rPr>
          <w:delText xml:space="preserve">Dir tagen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22" w:date="2023-01-13T18:26:59Z" w:author="Jan Groh"/>
          <w:rFonts w:ascii="Garamond Premier Pro Caption" w:cs="Garamond Premier Pro Caption" w:hAnsi="Garamond Premier Pro Caption" w:eastAsia="Garamond Premier Pro Caption"/>
          <w:sz w:val="22"/>
          <w:szCs w:val="22"/>
        </w:rPr>
      </w:pPr>
      <w:del w:id="6723" w:date="2023-01-13T18:26:59Z" w:author="Jan Groh">
        <w:r>
          <w:rPr>
            <w:rFonts w:ascii="Garamond Premier Pro Caption" w:hAnsi="Garamond Premier Pro Caption"/>
            <w:sz w:val="22"/>
            <w:szCs w:val="22"/>
            <w:rtl w:val="0"/>
            <w:lang w:val="de-DE"/>
          </w:rPr>
          <w:delText>Und neuer Liebe Rosenschein!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2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25" w:date="2023-01-13T18:26:59Z" w:author="Jan Groh"/>
          <w:rFonts w:ascii="Garamond Premier Pro Caption" w:cs="Garamond Premier Pro Caption" w:hAnsi="Garamond Premier Pro Caption" w:eastAsia="Garamond Premier Pro Caption"/>
          <w:sz w:val="22"/>
          <w:szCs w:val="22"/>
        </w:rPr>
      </w:pPr>
      <w:del w:id="6726" w:date="2023-01-13T18:26:59Z" w:author="Jan Groh">
        <w:r>
          <w:rPr>
            <w:rFonts w:ascii="Garamond Premier Pro Caption" w:hAnsi="Garamond Premier Pro Caption"/>
            <w:sz w:val="22"/>
            <w:szCs w:val="22"/>
            <w:rtl w:val="0"/>
            <w:lang w:val="de-DE"/>
          </w:rPr>
          <w:delText>Drum z</w:delText>
        </w:r>
      </w:del>
      <w:del w:id="6727" w:date="2023-01-13T18:26:59Z" w:author="Jan Groh">
        <w:r>
          <w:rPr>
            <w:rFonts w:ascii="Garamond Premier Pro Caption" w:hAnsi="Garamond Premier Pro Caption" w:hint="default"/>
            <w:sz w:val="22"/>
            <w:szCs w:val="22"/>
            <w:rtl w:val="0"/>
          </w:rPr>
          <w:delText>ü</w:delText>
        </w:r>
      </w:del>
      <w:del w:id="6728" w:date="2023-01-13T18:26:59Z" w:author="Jan Groh">
        <w:r>
          <w:rPr>
            <w:rFonts w:ascii="Garamond Premier Pro Caption" w:hAnsi="Garamond Premier Pro Caption"/>
            <w:sz w:val="22"/>
            <w:szCs w:val="22"/>
            <w:rtl w:val="0"/>
            <w:lang w:val="de-DE"/>
          </w:rPr>
          <w:delText xml:space="preserve">rn ich nicht, wenn fremde Blicke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29" w:date="2023-01-13T18:26:59Z" w:author="Jan Groh"/>
          <w:rFonts w:ascii="Garamond Premier Pro Caption" w:cs="Garamond Premier Pro Caption" w:hAnsi="Garamond Premier Pro Caption" w:eastAsia="Garamond Premier Pro Caption"/>
          <w:sz w:val="22"/>
          <w:szCs w:val="22"/>
        </w:rPr>
      </w:pPr>
      <w:del w:id="6730" w:date="2023-01-13T18:26:59Z" w:author="Jan Groh">
        <w:r>
          <w:rPr>
            <w:rFonts w:ascii="Garamond Premier Pro Caption" w:hAnsi="Garamond Premier Pro Caption"/>
            <w:sz w:val="22"/>
            <w:szCs w:val="22"/>
            <w:rtl w:val="0"/>
            <w:lang w:val="de-DE"/>
          </w:rPr>
          <w:delText>Die Deinen liebend an sich ziehen;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31" w:date="2023-01-13T18:26:59Z" w:author="Jan Groh"/>
          <w:rFonts w:ascii="Garamond Premier Pro Caption" w:cs="Garamond Premier Pro Caption" w:hAnsi="Garamond Premier Pro Caption" w:eastAsia="Garamond Premier Pro Caption"/>
          <w:sz w:val="22"/>
          <w:szCs w:val="22"/>
        </w:rPr>
      </w:pPr>
      <w:del w:id="6732" w:date="2023-01-13T18:26:59Z" w:author="Jan Groh">
        <w:r>
          <w:rPr>
            <w:rFonts w:ascii="Garamond Premier Pro Caption" w:hAnsi="Garamond Premier Pro Caption"/>
            <w:sz w:val="22"/>
            <w:szCs w:val="22"/>
            <w:rtl w:val="0"/>
            <w:lang w:val="de-DE"/>
          </w:rPr>
          <w:delText>Wenn fremde Anmut Dich entz</w:delText>
        </w:r>
      </w:del>
      <w:del w:id="6733" w:date="2023-01-13T18:26:59Z" w:author="Jan Groh">
        <w:r>
          <w:rPr>
            <w:rFonts w:ascii="Garamond Premier Pro Caption" w:hAnsi="Garamond Premier Pro Caption" w:hint="default"/>
            <w:sz w:val="22"/>
            <w:szCs w:val="22"/>
            <w:rtl w:val="0"/>
          </w:rPr>
          <w:delText>ü</w:delText>
        </w:r>
      </w:del>
      <w:del w:id="6734" w:date="2023-01-13T18:26:59Z" w:author="Jan Groh">
        <w:r>
          <w:rPr>
            <w:rFonts w:ascii="Garamond Premier Pro Caption" w:hAnsi="Garamond Premier Pro Caption"/>
            <w:sz w:val="22"/>
            <w:szCs w:val="22"/>
            <w:rtl w:val="0"/>
            <w:lang w:val="da-DK"/>
          </w:rPr>
          <w:delText xml:space="preserve">cke,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35" w:date="2023-01-13T18:26:59Z" w:author="Jan Groh"/>
          <w:rFonts w:ascii="Garamond Premier Pro Caption" w:cs="Garamond Premier Pro Caption" w:hAnsi="Garamond Premier Pro Caption" w:eastAsia="Garamond Premier Pro Caption"/>
          <w:sz w:val="22"/>
          <w:szCs w:val="22"/>
        </w:rPr>
      </w:pPr>
      <w:del w:id="6736" w:date="2023-01-13T18:26:59Z" w:author="Jan Groh">
        <w:r>
          <w:rPr>
            <w:rFonts w:ascii="Garamond Premier Pro Caption" w:hAnsi="Garamond Premier Pro Caption"/>
            <w:sz w:val="22"/>
            <w:szCs w:val="22"/>
            <w:rtl w:val="0"/>
            <w:lang w:val="de-DE"/>
          </w:rPr>
          <w:delText>Sollst Du den Zauberkreis nicht fliehen.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38" w:date="2023-01-13T18:26:59Z" w:author="Jan Groh"/>
          <w:rFonts w:ascii="Garamond Premier Pro Caption" w:cs="Garamond Premier Pro Caption" w:hAnsi="Garamond Premier Pro Caption" w:eastAsia="Garamond Premier Pro Caption"/>
          <w:sz w:val="22"/>
          <w:szCs w:val="22"/>
        </w:rPr>
      </w:pPr>
      <w:del w:id="6739" w:date="2023-01-13T18:26:59Z" w:author="Jan Groh">
        <w:r>
          <w:rPr>
            <w:rFonts w:ascii="Garamond Premier Pro Caption" w:hAnsi="Garamond Premier Pro Caption"/>
            <w:sz w:val="22"/>
            <w:szCs w:val="22"/>
            <w:rtl w:val="0"/>
            <w:lang w:val="de-DE"/>
          </w:rPr>
          <w:delText>Mit Stolz darf ich mir selbst bekennen: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40" w:date="2023-01-13T18:26:59Z" w:author="Jan Groh"/>
          <w:rFonts w:ascii="Garamond Premier Pro Caption" w:cs="Garamond Premier Pro Caption" w:hAnsi="Garamond Premier Pro Caption" w:eastAsia="Garamond Premier Pro Caption"/>
          <w:sz w:val="22"/>
          <w:szCs w:val="22"/>
        </w:rPr>
      </w:pPr>
      <w:del w:id="6741" w:date="2023-01-13T18:26:59Z" w:author="Jan Groh">
        <w:r>
          <w:rPr>
            <w:rFonts w:ascii="Garamond Premier Pro Caption" w:hAnsi="Garamond Premier Pro Caption"/>
            <w:sz w:val="22"/>
            <w:szCs w:val="22"/>
            <w:rtl w:val="0"/>
            <w:lang w:val="de-DE"/>
          </w:rPr>
          <w:delText>Zum Dichter k</w:delText>
        </w:r>
      </w:del>
      <w:del w:id="6742" w:date="2023-01-13T18:26:59Z" w:author="Jan Groh">
        <w:r>
          <w:rPr>
            <w:rFonts w:ascii="Garamond Premier Pro Caption" w:hAnsi="Garamond Premier Pro Caption" w:hint="default"/>
            <w:sz w:val="22"/>
            <w:szCs w:val="22"/>
            <w:rtl w:val="0"/>
            <w:lang w:val="de-DE"/>
          </w:rPr>
          <w:delText>üß</w:delText>
        </w:r>
      </w:del>
      <w:del w:id="6743" w:date="2023-01-13T18:26:59Z" w:author="Jan Groh">
        <w:r>
          <w:rPr>
            <w:rFonts w:ascii="Garamond Premier Pro Caption" w:hAnsi="Garamond Premier Pro Caption"/>
            <w:sz w:val="22"/>
            <w:szCs w:val="22"/>
            <w:rtl w:val="0"/>
            <w:lang w:val="de-DE"/>
          </w:rPr>
          <w:delText>te ich Dich wach!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44" w:date="2023-01-13T18:26:59Z" w:author="Jan Groh"/>
          <w:rFonts w:ascii="Garamond Premier Pro Caption" w:cs="Garamond Premier Pro Caption" w:hAnsi="Garamond Premier Pro Caption" w:eastAsia="Garamond Premier Pro Caption"/>
          <w:sz w:val="22"/>
          <w:szCs w:val="22"/>
        </w:rPr>
      </w:pPr>
      <w:del w:id="6745" w:date="2023-01-13T18:26:59Z" w:author="Jan Groh">
        <w:r>
          <w:rPr>
            <w:rFonts w:ascii="Garamond Premier Pro Caption" w:hAnsi="Garamond Premier Pro Caption"/>
            <w:sz w:val="22"/>
            <w:szCs w:val="22"/>
            <w:rtl w:val="0"/>
            <w:lang w:val="de-DE"/>
          </w:rPr>
          <w:delText xml:space="preserve">Und wird man Deinen Namen nennen,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46" w:date="2023-01-13T18:26:59Z" w:author="Jan Groh"/>
          <w:rFonts w:ascii="Garamond Premier Pro Caption" w:cs="Garamond Premier Pro Caption" w:hAnsi="Garamond Premier Pro Caption" w:eastAsia="Garamond Premier Pro Caption"/>
          <w:sz w:val="22"/>
          <w:szCs w:val="22"/>
        </w:rPr>
      </w:pPr>
      <w:del w:id="6747" w:date="2023-01-13T18:26:59Z" w:author="Jan Groh">
        <w:r>
          <w:rPr>
            <w:rFonts w:ascii="Garamond Premier Pro Caption" w:hAnsi="Garamond Premier Pro Caption"/>
            <w:sz w:val="22"/>
            <w:szCs w:val="22"/>
            <w:rtl w:val="0"/>
            <w:lang w:val="en-US"/>
          </w:rPr>
          <w:delText>So t</w:delText>
        </w:r>
      </w:del>
      <w:del w:id="6748" w:date="2023-01-13T18:26:59Z" w:author="Jan Groh">
        <w:r>
          <w:rPr>
            <w:rFonts w:ascii="Garamond Premier Pro Caption" w:hAnsi="Garamond Premier Pro Caption" w:hint="default"/>
            <w:sz w:val="22"/>
            <w:szCs w:val="22"/>
            <w:rtl w:val="0"/>
            <w:lang w:val="sv-SE"/>
          </w:rPr>
          <w:delText>ö</w:delText>
        </w:r>
      </w:del>
      <w:del w:id="6749" w:date="2023-01-13T18:26:59Z" w:author="Jan Groh">
        <w:r>
          <w:rPr>
            <w:rFonts w:ascii="Garamond Premier Pro Caption" w:hAnsi="Garamond Premier Pro Caption"/>
            <w:sz w:val="22"/>
            <w:szCs w:val="22"/>
            <w:rtl w:val="0"/>
            <w:lang w:val="de-DE"/>
          </w:rPr>
          <w:delText>nt der meine leise nach.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51" w:date="2023-01-13T18:26:59Z" w:author="Jan Groh"/>
          <w:rFonts w:ascii="Garamond Premier Pro Caption" w:cs="Garamond Premier Pro Caption" w:hAnsi="Garamond Premier Pro Caption" w:eastAsia="Garamond Premier Pro Caption"/>
          <w:sz w:val="22"/>
          <w:szCs w:val="22"/>
        </w:rPr>
      </w:pPr>
      <w:del w:id="6752" w:date="2023-01-13T18:26:59Z" w:author="Jan Groh">
        <w:r>
          <w:rPr>
            <w:rFonts w:ascii="Garamond Premier Pro Caption" w:hAnsi="Garamond Premier Pro Caption"/>
            <w:sz w:val="22"/>
            <w:szCs w:val="22"/>
            <w:rtl w:val="0"/>
            <w:lang w:val="de-DE"/>
          </w:rPr>
          <w:delText>Drum will ich nicht mein Werk zerst</w:delText>
        </w:r>
      </w:del>
      <w:del w:id="6753" w:date="2023-01-13T18:26:59Z" w:author="Jan Groh">
        <w:r>
          <w:rPr>
            <w:rFonts w:ascii="Garamond Premier Pro Caption" w:hAnsi="Garamond Premier Pro Caption" w:hint="default"/>
            <w:sz w:val="22"/>
            <w:szCs w:val="22"/>
            <w:rtl w:val="0"/>
            <w:lang w:val="sv-SE"/>
          </w:rPr>
          <w:delText>ö</w:delText>
        </w:r>
      </w:del>
      <w:del w:id="6754" w:date="2023-01-13T18:26:59Z" w:author="Jan Groh">
        <w:r>
          <w:rPr>
            <w:rFonts w:ascii="Garamond Premier Pro Caption" w:hAnsi="Garamond Premier Pro Caption"/>
            <w:sz w:val="22"/>
            <w:szCs w:val="22"/>
            <w:rtl w:val="0"/>
            <w:lang w:val="de-DE"/>
          </w:rPr>
          <w:delText>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55" w:date="2023-01-13T18:26:59Z" w:author="Jan Groh"/>
          <w:rFonts w:ascii="Garamond Premier Pro Caption" w:cs="Garamond Premier Pro Caption" w:hAnsi="Garamond Premier Pro Caption" w:eastAsia="Garamond Premier Pro Caption"/>
          <w:sz w:val="22"/>
          <w:szCs w:val="22"/>
        </w:rPr>
      </w:pPr>
      <w:del w:id="6756" w:date="2023-01-13T18:26:59Z" w:author="Jan Groh">
        <w:r>
          <w:rPr>
            <w:rFonts w:ascii="Garamond Premier Pro Caption" w:hAnsi="Garamond Premier Pro Caption"/>
            <w:sz w:val="22"/>
            <w:szCs w:val="22"/>
            <w:rtl w:val="0"/>
            <w:lang w:val="de-DE"/>
          </w:rPr>
          <w:delText xml:space="preserve">Als Vorbild leuchte Du der Welt </w:delText>
        </w:r>
      </w:del>
      <w:del w:id="6757"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58" w:date="2023-01-13T18:26:59Z" w:author="Jan Groh"/>
          <w:rFonts w:ascii="Garamond Premier Pro Caption" w:cs="Garamond Premier Pro Caption" w:hAnsi="Garamond Premier Pro Caption" w:eastAsia="Garamond Premier Pro Caption"/>
          <w:sz w:val="22"/>
          <w:szCs w:val="22"/>
        </w:rPr>
      </w:pPr>
      <w:del w:id="6759" w:date="2023-01-13T18:26:59Z" w:author="Jan Groh">
        <w:r>
          <w:rPr>
            <w:rFonts w:ascii="Garamond Premier Pro Caption" w:hAnsi="Garamond Premier Pro Caption"/>
            <w:sz w:val="22"/>
            <w:szCs w:val="22"/>
            <w:rtl w:val="0"/>
          </w:rPr>
          <w:delText>La</w:delText>
        </w:r>
      </w:del>
      <w:del w:id="6760" w:date="2023-01-13T18:26:59Z" w:author="Jan Groh">
        <w:r>
          <w:rPr>
            <w:rFonts w:ascii="Garamond Premier Pro Caption" w:hAnsi="Garamond Premier Pro Caption" w:hint="default"/>
            <w:sz w:val="22"/>
            <w:szCs w:val="22"/>
            <w:rtl w:val="0"/>
            <w:lang w:val="de-DE"/>
          </w:rPr>
          <w:delText xml:space="preserve">ß </w:delText>
        </w:r>
      </w:del>
      <w:del w:id="6761" w:date="2023-01-13T18:26:59Z" w:author="Jan Groh">
        <w:r>
          <w:rPr>
            <w:rFonts w:ascii="Garamond Premier Pro Caption" w:hAnsi="Garamond Premier Pro Caption"/>
            <w:sz w:val="22"/>
            <w:szCs w:val="22"/>
            <w:rtl w:val="0"/>
            <w:lang w:val="de-DE"/>
          </w:rPr>
          <w:delText>mich den Tr</w:delText>
        </w:r>
      </w:del>
      <w:del w:id="6762" w:date="2023-01-13T18:26:59Z" w:author="Jan Groh">
        <w:r>
          <w:rPr>
            <w:rFonts w:ascii="Garamond Premier Pro Caption" w:hAnsi="Garamond Premier Pro Caption" w:hint="default"/>
            <w:sz w:val="22"/>
            <w:szCs w:val="22"/>
            <w:rtl w:val="0"/>
          </w:rPr>
          <w:delText>ä</w:delText>
        </w:r>
      </w:del>
      <w:del w:id="6763" w:date="2023-01-13T18:26:59Z" w:author="Jan Groh">
        <w:r>
          <w:rPr>
            <w:rFonts w:ascii="Garamond Premier Pro Caption" w:hAnsi="Garamond Premier Pro Caption"/>
            <w:sz w:val="22"/>
            <w:szCs w:val="22"/>
            <w:rtl w:val="0"/>
            <w:lang w:val="de-DE"/>
          </w:rPr>
          <w:delText>umen angeh</w:delText>
        </w:r>
      </w:del>
      <w:del w:id="6764" w:date="2023-01-13T18:26:59Z" w:author="Jan Groh">
        <w:r>
          <w:rPr>
            <w:rFonts w:ascii="Garamond Premier Pro Caption" w:hAnsi="Garamond Premier Pro Caption" w:hint="default"/>
            <w:sz w:val="22"/>
            <w:szCs w:val="22"/>
            <w:rtl w:val="0"/>
            <w:lang w:val="sv-SE"/>
          </w:rPr>
          <w:delText>ö</w:delText>
        </w:r>
      </w:del>
      <w:del w:id="6765"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66" w:date="2023-01-13T18:26:59Z" w:author="Jan Groh"/>
          <w:rFonts w:ascii="Garamond Premier Pro Caption" w:cs="Garamond Premier Pro Caption" w:hAnsi="Garamond Premier Pro Caption" w:eastAsia="Garamond Premier Pro Caption"/>
          <w:sz w:val="22"/>
          <w:szCs w:val="22"/>
        </w:rPr>
      </w:pPr>
      <w:del w:id="6767" w:date="2023-01-13T18:26:59Z" w:author="Jan Groh">
        <w:r>
          <w:rPr>
            <w:rFonts w:ascii="Garamond Premier Pro Caption" w:hAnsi="Garamond Premier Pro Caption"/>
            <w:sz w:val="22"/>
            <w:szCs w:val="22"/>
            <w:rtl w:val="0"/>
            <w:lang w:val="de-DE"/>
          </w:rPr>
          <w:delText>Die Zukunft finde Dich als Held.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6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69" w:date="2023-01-13T18:26:59Z" w:author="Jan Groh"/>
          <w:rFonts w:ascii="Garamond Premier Pro Caption" w:cs="Garamond Premier Pro Caption" w:hAnsi="Garamond Premier Pro Caption" w:eastAsia="Garamond Premier Pro Caption"/>
          <w:sz w:val="22"/>
          <w:szCs w:val="22"/>
        </w:rPr>
      </w:pPr>
      <w:del w:id="6770" w:date="2023-01-13T18:26:59Z" w:author="Jan Groh">
        <w:r>
          <w:rPr>
            <w:rFonts w:ascii="Garamond Premier Pro Caption" w:hAnsi="Garamond Premier Pro Caption"/>
            <w:sz w:val="22"/>
            <w:szCs w:val="22"/>
            <w:rtl w:val="0"/>
            <w:lang w:val="de-DE"/>
          </w:rPr>
          <w:delText>Doch wenn sich jetzt mit leisem Schritte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71" w:date="2023-01-13T18:26:59Z" w:author="Jan Groh"/>
          <w:rFonts w:ascii="Garamond Premier Pro Caption" w:cs="Garamond Premier Pro Caption" w:hAnsi="Garamond Premier Pro Caption" w:eastAsia="Garamond Premier Pro Caption"/>
          <w:sz w:val="22"/>
          <w:szCs w:val="22"/>
        </w:rPr>
      </w:pPr>
      <w:del w:id="6772" w:date="2023-01-13T18:26:59Z" w:author="Jan Groh">
        <w:r>
          <w:rPr>
            <w:rFonts w:ascii="Garamond Premier Pro Caption" w:hAnsi="Garamond Premier Pro Caption"/>
            <w:sz w:val="22"/>
            <w:szCs w:val="22"/>
            <w:rtl w:val="0"/>
            <w:lang w:val="de-DE"/>
          </w:rPr>
          <w:delText xml:space="preserve">Die Nachtgestalt dem Herzen naht,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73" w:date="2023-01-13T18:26:59Z" w:author="Jan Groh"/>
          <w:rFonts w:ascii="Garamond Premier Pro Caption" w:cs="Garamond Premier Pro Caption" w:hAnsi="Garamond Premier Pro Caption" w:eastAsia="Garamond Premier Pro Caption"/>
          <w:sz w:val="22"/>
          <w:szCs w:val="22"/>
        </w:rPr>
      </w:pPr>
      <w:del w:id="6774" w:date="2023-01-13T18:26:59Z" w:author="Jan Groh">
        <w:r>
          <w:rPr>
            <w:rFonts w:ascii="Garamond Premier Pro Caption" w:hAnsi="Garamond Premier Pro Caption"/>
            <w:sz w:val="22"/>
            <w:szCs w:val="22"/>
            <w:rtl w:val="0"/>
            <w:lang w:val="en-US"/>
          </w:rPr>
          <w:delText>So h</w:delText>
        </w:r>
      </w:del>
      <w:del w:id="6775" w:date="2023-01-13T18:26:59Z" w:author="Jan Groh">
        <w:r>
          <w:rPr>
            <w:rFonts w:ascii="Garamond Premier Pro Caption" w:hAnsi="Garamond Premier Pro Caption" w:hint="default"/>
            <w:sz w:val="22"/>
            <w:szCs w:val="22"/>
            <w:rtl w:val="0"/>
            <w:lang w:val="sv-SE"/>
          </w:rPr>
          <w:delText>ö</w:delText>
        </w:r>
      </w:del>
      <w:del w:id="6776" w:date="2023-01-13T18:26:59Z" w:author="Jan Groh">
        <w:r>
          <w:rPr>
            <w:rFonts w:ascii="Garamond Premier Pro Caption" w:hAnsi="Garamond Premier Pro Caption"/>
            <w:sz w:val="22"/>
            <w:szCs w:val="22"/>
            <w:rtl w:val="0"/>
            <w:lang w:val="de-DE"/>
          </w:rPr>
          <w:delText xml:space="preserve">re ihre sanfte Bitte,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77" w:date="2023-01-13T18:26:59Z" w:author="Jan Groh"/>
          <w:rFonts w:ascii="Garamond Premier Pro Caption" w:cs="Garamond Premier Pro Caption" w:hAnsi="Garamond Premier Pro Caption" w:eastAsia="Garamond Premier Pro Caption"/>
          <w:sz w:val="22"/>
          <w:szCs w:val="22"/>
        </w:rPr>
      </w:pPr>
      <w:del w:id="6778" w:date="2023-01-13T18:26:59Z" w:author="Jan Groh">
        <w:r>
          <w:rPr>
            <w:rFonts w:ascii="Garamond Premier Pro Caption" w:hAnsi="Garamond Premier Pro Caption"/>
            <w:sz w:val="22"/>
            <w:szCs w:val="22"/>
            <w:rtl w:val="0"/>
            <w:lang w:val="de-DE"/>
          </w:rPr>
          <w:delText>Gew</w:delText>
        </w:r>
      </w:del>
      <w:del w:id="6779" w:date="2023-01-13T18:26:59Z" w:author="Jan Groh">
        <w:r>
          <w:rPr>
            <w:rFonts w:ascii="Garamond Premier Pro Caption" w:hAnsi="Garamond Premier Pro Caption" w:hint="default"/>
            <w:sz w:val="22"/>
            <w:szCs w:val="22"/>
            <w:rtl w:val="0"/>
          </w:rPr>
          <w:delText>ä</w:delText>
        </w:r>
      </w:del>
      <w:del w:id="6780" w:date="2023-01-13T18:26:59Z" w:author="Jan Groh">
        <w:r>
          <w:rPr>
            <w:rFonts w:ascii="Garamond Premier Pro Caption" w:hAnsi="Garamond Premier Pro Caption"/>
            <w:sz w:val="22"/>
            <w:szCs w:val="22"/>
            <w:rtl w:val="0"/>
            <w:lang w:val="de-DE"/>
          </w:rPr>
          <w:delText>hre, was ich Arme bat!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8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82" w:date="2023-01-13T18:26:59Z" w:author="Jan Groh"/>
          <w:rFonts w:ascii="Garamond Premier Pro Caption" w:cs="Garamond Premier Pro Caption" w:hAnsi="Garamond Premier Pro Caption" w:eastAsia="Garamond Premier Pro Caption"/>
          <w:sz w:val="22"/>
          <w:szCs w:val="22"/>
        </w:rPr>
      </w:pPr>
      <w:del w:id="6783" w:date="2023-01-13T18:26:59Z" w:author="Jan Groh">
        <w:r>
          <w:rPr>
            <w:rFonts w:ascii="Garamond Premier Pro Caption" w:hAnsi="Garamond Premier Pro Caption"/>
            <w:sz w:val="22"/>
            <w:szCs w:val="22"/>
            <w:rtl w:val="0"/>
          </w:rPr>
          <w:delText>La</w:delText>
        </w:r>
      </w:del>
      <w:del w:id="6784" w:date="2023-01-13T18:26:59Z" w:author="Jan Groh">
        <w:r>
          <w:rPr>
            <w:rFonts w:ascii="Garamond Premier Pro Caption" w:hAnsi="Garamond Premier Pro Caption" w:hint="default"/>
            <w:sz w:val="22"/>
            <w:szCs w:val="22"/>
            <w:rtl w:val="0"/>
            <w:lang w:val="de-DE"/>
          </w:rPr>
          <w:delText xml:space="preserve">ß </w:delText>
        </w:r>
      </w:del>
      <w:del w:id="6785" w:date="2023-01-13T18:26:59Z" w:author="Jan Groh">
        <w:r>
          <w:rPr>
            <w:rFonts w:ascii="Garamond Premier Pro Caption" w:hAnsi="Garamond Premier Pro Caption"/>
            <w:sz w:val="22"/>
            <w:szCs w:val="22"/>
            <w:rtl w:val="0"/>
            <w:lang w:val="de-DE"/>
          </w:rPr>
          <w:delText xml:space="preserve">mir ein freundlich bleibend Zeichen,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86" w:date="2023-01-13T18:26:59Z" w:author="Jan Groh"/>
          <w:rFonts w:ascii="Garamond Premier Pro Caption" w:cs="Garamond Premier Pro Caption" w:hAnsi="Garamond Premier Pro Caption" w:eastAsia="Garamond Premier Pro Caption"/>
          <w:sz w:val="22"/>
          <w:szCs w:val="22"/>
        </w:rPr>
      </w:pPr>
      <w:del w:id="6787" w:date="2023-01-13T18:26:59Z" w:author="Jan Groh">
        <w:r>
          <w:rPr>
            <w:rFonts w:ascii="Garamond Premier Pro Caption" w:hAnsi="Garamond Premier Pro Caption"/>
            <w:sz w:val="22"/>
            <w:szCs w:val="22"/>
            <w:rtl w:val="0"/>
            <w:lang w:val="de-DE"/>
          </w:rPr>
          <w:delText>Dem einst mein tr</w:delText>
        </w:r>
      </w:del>
      <w:del w:id="6788" w:date="2023-01-13T18:26:59Z" w:author="Jan Groh">
        <w:r>
          <w:rPr>
            <w:rFonts w:ascii="Garamond Premier Pro Caption" w:hAnsi="Garamond Premier Pro Caption" w:hint="default"/>
            <w:sz w:val="22"/>
            <w:szCs w:val="22"/>
            <w:rtl w:val="0"/>
          </w:rPr>
          <w:delText>ü</w:delText>
        </w:r>
      </w:del>
      <w:del w:id="6789" w:date="2023-01-13T18:26:59Z" w:author="Jan Groh">
        <w:r>
          <w:rPr>
            <w:rFonts w:ascii="Garamond Premier Pro Caption" w:hAnsi="Garamond Premier Pro Caption"/>
            <w:sz w:val="22"/>
            <w:szCs w:val="22"/>
            <w:rtl w:val="0"/>
            <w:lang w:val="de-DE"/>
          </w:rPr>
          <w:delText xml:space="preserve">bes Auge traut,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90" w:date="2023-01-13T18:26:59Z" w:author="Jan Groh"/>
          <w:rFonts w:ascii="Garamond Premier Pro Caption" w:cs="Garamond Premier Pro Caption" w:hAnsi="Garamond Premier Pro Caption" w:eastAsia="Garamond Premier Pro Caption"/>
          <w:sz w:val="22"/>
          <w:szCs w:val="22"/>
        </w:rPr>
      </w:pPr>
      <w:del w:id="6791" w:date="2023-01-13T18:26:59Z" w:author="Jan Groh">
        <w:r>
          <w:rPr>
            <w:rFonts w:ascii="Garamond Premier Pro Caption" w:hAnsi="Garamond Premier Pro Caption"/>
            <w:sz w:val="22"/>
            <w:szCs w:val="22"/>
            <w:rtl w:val="0"/>
            <w:lang w:val="de-DE"/>
          </w:rPr>
          <w:delText>Wenn diese Locken wei</w:delText>
        </w:r>
      </w:del>
      <w:del w:id="6792" w:date="2023-01-13T18:26:59Z" w:author="Jan Groh">
        <w:r>
          <w:rPr>
            <w:rFonts w:ascii="Garamond Premier Pro Caption" w:hAnsi="Garamond Premier Pro Caption" w:hint="default"/>
            <w:sz w:val="22"/>
            <w:szCs w:val="22"/>
            <w:rtl w:val="0"/>
            <w:lang w:val="de-DE"/>
          </w:rPr>
          <w:delText xml:space="preserve">ß </w:delText>
        </w:r>
      </w:del>
      <w:del w:id="6793" w:date="2023-01-13T18:26:59Z" w:author="Jan Groh">
        <w:r>
          <w:rPr>
            <w:rFonts w:ascii="Garamond Premier Pro Caption" w:hAnsi="Garamond Premier Pro Caption"/>
            <w:sz w:val="22"/>
            <w:szCs w:val="22"/>
            <w:rtl w:val="0"/>
            <w:lang w:val="de-DE"/>
          </w:rPr>
          <w:delText xml:space="preserve">sich bleichen,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94" w:date="2023-01-13T18:26:59Z" w:author="Jan Groh"/>
          <w:rFonts w:ascii="Garamond Premier Pro Caption" w:cs="Garamond Premier Pro Caption" w:hAnsi="Garamond Premier Pro Caption" w:eastAsia="Garamond Premier Pro Caption"/>
          <w:sz w:val="22"/>
          <w:szCs w:val="22"/>
        </w:rPr>
      </w:pPr>
      <w:del w:id="6795" w:date="2023-01-13T18:26:59Z" w:author="Jan Groh">
        <w:r>
          <w:rPr>
            <w:rFonts w:ascii="Garamond Premier Pro Caption" w:hAnsi="Garamond Premier Pro Caption"/>
            <w:sz w:val="22"/>
            <w:szCs w:val="22"/>
            <w:rtl w:val="0"/>
          </w:rPr>
          <w:delText>Da</w:delText>
        </w:r>
      </w:del>
      <w:del w:id="6796" w:date="2023-01-13T18:26:59Z" w:author="Jan Groh">
        <w:r>
          <w:rPr>
            <w:rFonts w:ascii="Garamond Premier Pro Caption" w:hAnsi="Garamond Premier Pro Caption" w:hint="default"/>
            <w:sz w:val="22"/>
            <w:szCs w:val="22"/>
            <w:rtl w:val="0"/>
            <w:lang w:val="de-DE"/>
          </w:rPr>
          <w:delText xml:space="preserve">ß </w:delText>
        </w:r>
      </w:del>
      <w:del w:id="6797" w:date="2023-01-13T18:26:59Z" w:author="Jan Groh">
        <w:r>
          <w:rPr>
            <w:rFonts w:ascii="Garamond Premier Pro Caption" w:hAnsi="Garamond Premier Pro Caption"/>
            <w:sz w:val="22"/>
            <w:szCs w:val="22"/>
            <w:rtl w:val="0"/>
            <w:lang w:val="de-DE"/>
          </w:rPr>
          <w:delText>liebend Du auf mich geschaut.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9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799" w:date="2023-01-13T18:26:59Z" w:author="Jan Groh"/>
          <w:rFonts w:ascii="Garamond Premier Pro Caption" w:cs="Garamond Premier Pro Caption" w:hAnsi="Garamond Premier Pro Caption" w:eastAsia="Garamond Premier Pro Caption"/>
          <w:sz w:val="22"/>
          <w:szCs w:val="22"/>
        </w:rPr>
      </w:pPr>
      <w:del w:id="6800" w:date="2023-01-13T18:26:59Z" w:author="Jan Groh">
        <w:r>
          <w:rPr>
            <w:rFonts w:ascii="Garamond Premier Pro Caption" w:hAnsi="Garamond Premier Pro Caption"/>
            <w:sz w:val="22"/>
            <w:szCs w:val="22"/>
            <w:rtl w:val="0"/>
            <w:lang w:val="de-DE"/>
          </w:rPr>
          <w:delText xml:space="preserve">Gib mir Dein Bild </w:delText>
        </w:r>
      </w:del>
      <w:del w:id="6801" w:date="2023-01-13T18:26:59Z" w:author="Jan Groh">
        <w:r>
          <w:rPr>
            <w:rFonts w:ascii="Garamond Premier Pro Caption" w:hAnsi="Garamond Premier Pro Caption" w:hint="default"/>
            <w:sz w:val="22"/>
            <w:szCs w:val="22"/>
            <w:rtl w:val="0"/>
          </w:rPr>
          <w:delText xml:space="preserve">– </w:delText>
        </w:r>
      </w:del>
      <w:del w:id="6802" w:date="2023-01-13T18:26:59Z" w:author="Jan Groh">
        <w:r>
          <w:rPr>
            <w:rFonts w:ascii="Garamond Premier Pro Caption" w:hAnsi="Garamond Premier Pro Caption"/>
            <w:sz w:val="22"/>
            <w:szCs w:val="22"/>
            <w:rtl w:val="0"/>
            <w:lang w:val="de-DE"/>
          </w:rPr>
          <w:delText xml:space="preserve">ich will es tragen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03" w:date="2023-01-13T18:26:59Z" w:author="Jan Groh"/>
          <w:rFonts w:ascii="Garamond Premier Pro Caption" w:cs="Garamond Premier Pro Caption" w:hAnsi="Garamond Premier Pro Caption" w:eastAsia="Garamond Premier Pro Caption"/>
          <w:sz w:val="22"/>
          <w:szCs w:val="22"/>
        </w:rPr>
      </w:pPr>
      <w:del w:id="6804" w:date="2023-01-13T18:26:59Z" w:author="Jan Groh">
        <w:r>
          <w:rPr>
            <w:rFonts w:ascii="Garamond Premier Pro Caption" w:hAnsi="Garamond Premier Pro Caption"/>
            <w:sz w:val="22"/>
            <w:szCs w:val="22"/>
            <w:rtl w:val="0"/>
            <w:lang w:val="de-DE"/>
          </w:rPr>
          <w:delText>Als einen Schild, der St</w:delText>
        </w:r>
      </w:del>
      <w:del w:id="6805" w:date="2023-01-13T18:26:59Z" w:author="Jan Groh">
        <w:r>
          <w:rPr>
            <w:rFonts w:ascii="Garamond Premier Pro Caption" w:hAnsi="Garamond Premier Pro Caption" w:hint="default"/>
            <w:sz w:val="22"/>
            <w:szCs w:val="22"/>
            <w:rtl w:val="0"/>
          </w:rPr>
          <w:delText>ä</w:delText>
        </w:r>
      </w:del>
      <w:del w:id="6806" w:date="2023-01-13T18:26:59Z" w:author="Jan Groh">
        <w:r>
          <w:rPr>
            <w:rFonts w:ascii="Garamond Premier Pro Caption" w:hAnsi="Garamond Premier Pro Caption"/>
            <w:sz w:val="22"/>
            <w:szCs w:val="22"/>
            <w:rtl w:val="0"/>
            <w:lang w:val="de-DE"/>
          </w:rPr>
          <w:delText xml:space="preserve">rke gibt,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07" w:date="2023-01-13T18:26:59Z" w:author="Jan Groh"/>
          <w:rFonts w:ascii="Garamond Premier Pro Caption" w:cs="Garamond Premier Pro Caption" w:hAnsi="Garamond Premier Pro Caption" w:eastAsia="Garamond Premier Pro Caption"/>
          <w:sz w:val="22"/>
          <w:szCs w:val="22"/>
        </w:rPr>
      </w:pPr>
      <w:del w:id="6808" w:date="2023-01-13T18:26:59Z" w:author="Jan Groh">
        <w:r>
          <w:rPr>
            <w:rFonts w:ascii="Garamond Premier Pro Caption" w:hAnsi="Garamond Premier Pro Caption"/>
            <w:sz w:val="22"/>
            <w:szCs w:val="22"/>
            <w:rtl w:val="0"/>
            <w:lang w:val="de-DE"/>
          </w:rPr>
          <w:delText>Und mutig jedem Schmerzlaut sagen: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09" w:date="2023-01-13T18:26:59Z" w:author="Jan Groh"/>
          <w:rFonts w:ascii="Garamond Premier Pro Caption" w:cs="Garamond Premier Pro Caption" w:hAnsi="Garamond Premier Pro Caption" w:eastAsia="Garamond Premier Pro Caption"/>
          <w:sz w:val="22"/>
          <w:szCs w:val="22"/>
        </w:rPr>
      </w:pPr>
      <w:del w:id="6810" w:date="2023-01-13T18:26:59Z" w:author="Jan Groh">
        <w:r>
          <w:rPr>
            <w:rFonts w:ascii="Garamond Premier Pro Caption" w:hAnsi="Garamond Premier Pro Caption"/>
            <w:sz w:val="22"/>
            <w:szCs w:val="22"/>
            <w:rtl w:val="0"/>
            <w:lang w:val="de-DE"/>
          </w:rPr>
          <w:delText>Verstummt! Er hat mich ja geliebt!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1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12" w:date="2023-01-13T18:26:59Z" w:author="Jan Groh"/>
          <w:rFonts w:ascii="Garamond Premier Pro Caption" w:cs="Garamond Premier Pro Caption" w:hAnsi="Garamond Premier Pro Caption" w:eastAsia="Garamond Premier Pro Caption"/>
          <w:sz w:val="22"/>
          <w:szCs w:val="22"/>
        </w:rPr>
      </w:pPr>
      <w:del w:id="6813" w:date="2023-01-13T18:26:59Z" w:author="Jan Groh">
        <w:r>
          <w:rPr>
            <w:rFonts w:ascii="Garamond Premier Pro Caption" w:hAnsi="Garamond Premier Pro Caption"/>
            <w:sz w:val="22"/>
            <w:szCs w:val="22"/>
            <w:rtl w:val="0"/>
            <w:lang w:val="de-DE"/>
          </w:rPr>
          <w:delText>Dann la</w:delText>
        </w:r>
      </w:del>
      <w:del w:id="6814" w:date="2023-01-13T18:26:59Z" w:author="Jan Groh">
        <w:r>
          <w:rPr>
            <w:rFonts w:ascii="Garamond Premier Pro Caption" w:hAnsi="Garamond Premier Pro Caption" w:hint="default"/>
            <w:sz w:val="22"/>
            <w:szCs w:val="22"/>
            <w:rtl w:val="0"/>
            <w:lang w:val="de-DE"/>
          </w:rPr>
          <w:delText>ß</w:delText>
        </w:r>
      </w:del>
      <w:del w:id="6815" w:date="2023-01-13T18:26:59Z" w:author="Jan Groh">
        <w:r>
          <w:rPr>
            <w:rFonts w:ascii="Garamond Premier Pro Caption" w:hAnsi="Garamond Premier Pro Caption"/>
            <w:sz w:val="22"/>
            <w:szCs w:val="22"/>
            <w:rtl w:val="0"/>
            <w:lang w:val="pt-PT"/>
          </w:rPr>
          <w:delText>, o la</w:delText>
        </w:r>
      </w:del>
      <w:del w:id="6816" w:date="2023-01-13T18:26:59Z" w:author="Jan Groh">
        <w:r>
          <w:rPr>
            <w:rFonts w:ascii="Garamond Premier Pro Caption" w:hAnsi="Garamond Premier Pro Caption" w:hint="default"/>
            <w:sz w:val="22"/>
            <w:szCs w:val="22"/>
            <w:rtl w:val="0"/>
            <w:lang w:val="de-DE"/>
          </w:rPr>
          <w:delText xml:space="preserve">ß </w:delText>
        </w:r>
      </w:del>
      <w:del w:id="6817" w:date="2023-01-13T18:26:59Z" w:author="Jan Groh">
        <w:r>
          <w:rPr>
            <w:rFonts w:ascii="Garamond Premier Pro Caption" w:hAnsi="Garamond Premier Pro Caption"/>
            <w:sz w:val="22"/>
            <w:szCs w:val="22"/>
            <w:rtl w:val="0"/>
            <w:lang w:val="de-DE"/>
          </w:rPr>
          <w:delText>mich Dich beschw</w:delText>
        </w:r>
      </w:del>
      <w:del w:id="6818" w:date="2023-01-13T18:26:59Z" w:author="Jan Groh">
        <w:r>
          <w:rPr>
            <w:rFonts w:ascii="Garamond Premier Pro Caption" w:hAnsi="Garamond Premier Pro Caption" w:hint="default"/>
            <w:sz w:val="22"/>
            <w:szCs w:val="22"/>
            <w:rtl w:val="0"/>
            <w:lang w:val="sv-SE"/>
          </w:rPr>
          <w:delText>ö</w:delText>
        </w:r>
      </w:del>
      <w:del w:id="6819"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20" w:date="2023-01-13T18:26:59Z" w:author="Jan Groh"/>
          <w:rFonts w:ascii="Garamond Premier Pro Caption" w:cs="Garamond Premier Pro Caption" w:hAnsi="Garamond Premier Pro Caption" w:eastAsia="Garamond Premier Pro Caption"/>
          <w:sz w:val="22"/>
          <w:szCs w:val="22"/>
        </w:rPr>
      </w:pPr>
      <w:del w:id="6821" w:date="2023-01-13T18:26:59Z" w:author="Jan Groh">
        <w:r>
          <w:rPr>
            <w:rFonts w:ascii="Garamond Premier Pro Caption" w:hAnsi="Garamond Premier Pro Caption"/>
            <w:sz w:val="22"/>
            <w:szCs w:val="22"/>
            <w:rtl w:val="0"/>
            <w:lang w:val="de-DE"/>
          </w:rPr>
          <w:delText xml:space="preserve">Des Wortes eingedenk zu sein,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22" w:date="2023-01-13T18:26:59Z" w:author="Jan Groh"/>
          <w:rFonts w:ascii="Garamond Premier Pro Caption" w:cs="Garamond Premier Pro Caption" w:hAnsi="Garamond Premier Pro Caption" w:eastAsia="Garamond Premier Pro Caption"/>
          <w:sz w:val="22"/>
          <w:szCs w:val="22"/>
        </w:rPr>
      </w:pPr>
      <w:del w:id="6823" w:date="2023-01-13T18:26:59Z" w:author="Jan Groh">
        <w:r>
          <w:rPr>
            <w:rFonts w:ascii="Garamond Premier Pro Caption" w:hAnsi="Garamond Premier Pro Caption"/>
            <w:sz w:val="22"/>
            <w:szCs w:val="22"/>
            <w:rtl w:val="0"/>
            <w:lang w:val="de-DE"/>
          </w:rPr>
          <w:delText>Im Leben magst Du andrer Lieb</w:delText>
        </w:r>
      </w:del>
      <w:del w:id="6824" w:date="2023-01-13T18:26:59Z" w:author="Jan Groh">
        <w:r>
          <w:rPr>
            <w:rFonts w:ascii="Garamond Premier Pro Caption" w:hAnsi="Garamond Premier Pro Caption" w:hint="default"/>
            <w:sz w:val="22"/>
            <w:szCs w:val="22"/>
            <w:rtl w:val="1"/>
          </w:rPr>
          <w:delText xml:space="preserve">’ </w:delText>
        </w:r>
      </w:del>
      <w:del w:id="6825" w:date="2023-01-13T18:26:59Z" w:author="Jan Groh">
        <w:r>
          <w:rPr>
            <w:rFonts w:ascii="Garamond Premier Pro Caption" w:hAnsi="Garamond Premier Pro Caption"/>
            <w:sz w:val="22"/>
            <w:szCs w:val="22"/>
            <w:rtl w:val="0"/>
            <w:lang w:val="de-DE"/>
          </w:rPr>
          <w:delText>geh</w:delText>
        </w:r>
      </w:del>
      <w:del w:id="6826" w:date="2023-01-13T18:26:59Z" w:author="Jan Groh">
        <w:r>
          <w:rPr>
            <w:rFonts w:ascii="Garamond Premier Pro Caption" w:hAnsi="Garamond Premier Pro Caption" w:hint="default"/>
            <w:sz w:val="22"/>
            <w:szCs w:val="22"/>
            <w:rtl w:val="0"/>
            <w:lang w:val="sv-SE"/>
          </w:rPr>
          <w:delText>ö</w:delText>
        </w:r>
      </w:del>
      <w:del w:id="6827"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28" w:date="2023-01-13T18:26:59Z" w:author="Jan Groh"/>
          <w:rFonts w:ascii="Garamond Premier Pro Caption" w:cs="Garamond Premier Pro Caption" w:hAnsi="Garamond Premier Pro Caption" w:eastAsia="Garamond Premier Pro Caption"/>
          <w:sz w:val="22"/>
          <w:szCs w:val="22"/>
        </w:rPr>
      </w:pPr>
      <w:del w:id="6829" w:date="2023-01-13T18:26:59Z" w:author="Jan Groh">
        <w:r>
          <w:rPr>
            <w:rFonts w:ascii="Garamond Premier Pro Caption" w:hAnsi="Garamond Premier Pro Caption"/>
            <w:sz w:val="22"/>
            <w:szCs w:val="22"/>
            <w:rtl w:val="0"/>
            <w:lang w:val="de-DE"/>
          </w:rPr>
          <w:delText>Doch ach! im Liede bleibe mein.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3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31" w:date="2023-01-13T18:26:59Z" w:author="Jan Groh"/>
          <w:rFonts w:ascii="Garamond Premier Pro Caption" w:cs="Garamond Premier Pro Caption" w:hAnsi="Garamond Premier Pro Caption" w:eastAsia="Garamond Premier Pro Caption"/>
          <w:sz w:val="22"/>
          <w:szCs w:val="22"/>
        </w:rPr>
      </w:pPr>
      <w:del w:id="6832" w:date="2023-01-13T18:26:59Z" w:author="Jan Groh">
        <w:r>
          <w:rPr>
            <w:rFonts w:ascii="Garamond Premier Pro Caption" w:hAnsi="Garamond Premier Pro Caption"/>
            <w:sz w:val="22"/>
            <w:szCs w:val="22"/>
            <w:rtl w:val="0"/>
            <w:lang w:val="de-DE"/>
          </w:rPr>
          <w:delText xml:space="preserve">Du frugst mich, ob ich wohl zufrieden,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33" w:date="2023-01-13T18:26:59Z" w:author="Jan Groh"/>
          <w:rFonts w:ascii="Garamond Premier Pro Caption" w:cs="Garamond Premier Pro Caption" w:hAnsi="Garamond Premier Pro Caption" w:eastAsia="Garamond Premier Pro Caption"/>
          <w:sz w:val="22"/>
          <w:szCs w:val="22"/>
        </w:rPr>
      </w:pPr>
      <w:del w:id="6834" w:date="2023-01-13T18:26:59Z" w:author="Jan Groh">
        <w:r>
          <w:rPr>
            <w:rFonts w:ascii="Garamond Premier Pro Caption" w:hAnsi="Garamond Premier Pro Caption"/>
            <w:sz w:val="22"/>
            <w:szCs w:val="22"/>
            <w:rtl w:val="0"/>
            <w:lang w:val="de-DE"/>
          </w:rPr>
          <w:delText xml:space="preserve">Wenn durch der Liebe Zauberwort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35" w:date="2023-01-13T18:26:59Z" w:author="Jan Groh"/>
          <w:rFonts w:ascii="Garamond Premier Pro Caption" w:cs="Garamond Premier Pro Caption" w:hAnsi="Garamond Premier Pro Caption" w:eastAsia="Garamond Premier Pro Caption"/>
          <w:sz w:val="22"/>
          <w:szCs w:val="22"/>
        </w:rPr>
      </w:pPr>
      <w:del w:id="6836" w:date="2023-01-13T18:26:59Z" w:author="Jan Groh">
        <w:r>
          <w:rPr>
            <w:rFonts w:ascii="Garamond Premier Pro Caption" w:hAnsi="Garamond Premier Pro Caption"/>
            <w:sz w:val="22"/>
            <w:szCs w:val="22"/>
            <w:rtl w:val="0"/>
            <w:lang w:val="es-ES_tradnl"/>
          </w:rPr>
          <w:delText>Mir Lauras</w:delText>
        </w:r>
      </w:del>
      <w:del w:id="6837" w:date="2023-01-13T18:26:59Z" w:author="Jan Groh">
        <w:r>
          <w:rPr>
            <w:rFonts w:ascii="Garamond Premier Pro Caption" w:cs="Garamond Premier Pro Caption" w:hAnsi="Garamond Premier Pro Caption" w:eastAsia="Garamond Premier Pro Caption"/>
            <w:sz w:val="22"/>
            <w:szCs w:val="22"/>
            <w:vertAlign w:val="superscript"/>
          </w:rPr>
          <w:footnoteReference w:id="130"/>
        </w:r>
      </w:del>
      <w:del w:id="6838" w:date="2023-01-13T18:26:59Z" w:author="Jan Groh">
        <w:r>
          <w:rPr>
            <w:rFonts w:ascii="Garamond Premier Pro Caption" w:hAnsi="Garamond Premier Pro Caption"/>
            <w:sz w:val="22"/>
            <w:szCs w:val="22"/>
            <w:rtl w:val="0"/>
            <w:lang w:val="de-DE"/>
          </w:rPr>
          <w:delText xml:space="preserve"> Nachruhm sei beschieden.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39" w:date="2023-01-13T18:26:59Z" w:author="Jan Groh"/>
          <w:rFonts w:ascii="Garamond Premier Pro Caption" w:cs="Garamond Premier Pro Caption" w:hAnsi="Garamond Premier Pro Caption" w:eastAsia="Garamond Premier Pro Caption"/>
          <w:sz w:val="22"/>
          <w:szCs w:val="22"/>
        </w:rPr>
      </w:pPr>
      <w:del w:id="6840" w:date="2023-01-13T18:26:59Z" w:author="Jan Groh">
        <w:r>
          <w:rPr>
            <w:rFonts w:ascii="Garamond Premier Pro Caption" w:hAnsi="Garamond Premier Pro Caption"/>
            <w:sz w:val="22"/>
            <w:szCs w:val="22"/>
            <w:rtl w:val="0"/>
            <w:lang w:val="de-DE"/>
          </w:rPr>
          <w:delText>Mein Ruhm mit Deinem t</w:delText>
        </w:r>
      </w:del>
      <w:del w:id="6841" w:date="2023-01-13T18:26:59Z" w:author="Jan Groh">
        <w:r>
          <w:rPr>
            <w:rFonts w:ascii="Garamond Premier Pro Caption" w:hAnsi="Garamond Premier Pro Caption" w:hint="default"/>
            <w:sz w:val="22"/>
            <w:szCs w:val="22"/>
            <w:rtl w:val="0"/>
            <w:lang w:val="sv-SE"/>
          </w:rPr>
          <w:delText>ö</w:delText>
        </w:r>
      </w:del>
      <w:del w:id="6842" w:date="2023-01-13T18:26:59Z" w:author="Jan Groh">
        <w:r>
          <w:rPr>
            <w:rFonts w:ascii="Garamond Premier Pro Caption" w:hAnsi="Garamond Premier Pro Caption"/>
            <w:sz w:val="22"/>
            <w:szCs w:val="22"/>
            <w:rtl w:val="0"/>
            <w:lang w:val="zh-TW" w:eastAsia="zh-TW"/>
          </w:rPr>
          <w:delText>ne fort?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4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44" w:date="2023-01-13T18:26:59Z" w:author="Jan Groh"/>
          <w:rFonts w:ascii="Garamond Premier Pro Caption" w:cs="Garamond Premier Pro Caption" w:hAnsi="Garamond Premier Pro Caption" w:eastAsia="Garamond Premier Pro Caption"/>
          <w:sz w:val="22"/>
          <w:szCs w:val="22"/>
        </w:rPr>
      </w:pPr>
      <w:del w:id="6845" w:date="2023-01-13T18:26:59Z" w:author="Jan Groh">
        <w:r>
          <w:rPr>
            <w:rFonts w:ascii="Garamond Premier Pro Caption" w:hAnsi="Garamond Premier Pro Caption"/>
            <w:sz w:val="22"/>
            <w:szCs w:val="22"/>
            <w:rtl w:val="0"/>
            <w:lang w:val="de-DE"/>
          </w:rPr>
          <w:delText xml:space="preserve">Dir schien so leicht, es zu erreichen,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46" w:date="2023-01-13T18:26:59Z" w:author="Jan Groh"/>
          <w:rFonts w:ascii="Garamond Premier Pro Caption" w:cs="Garamond Premier Pro Caption" w:hAnsi="Garamond Premier Pro Caption" w:eastAsia="Garamond Premier Pro Caption"/>
          <w:sz w:val="22"/>
          <w:szCs w:val="22"/>
        </w:rPr>
      </w:pPr>
      <w:del w:id="6847" w:date="2023-01-13T18:26:59Z" w:author="Jan Groh">
        <w:r>
          <w:rPr>
            <w:rFonts w:ascii="Garamond Premier Pro Caption" w:hAnsi="Garamond Premier Pro Caption"/>
            <w:sz w:val="22"/>
            <w:szCs w:val="22"/>
            <w:rtl w:val="0"/>
            <w:lang w:val="de-DE"/>
          </w:rPr>
          <w:delText>Du glaubtest, jedes Hindernis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48" w:date="2023-01-13T18:26:59Z" w:author="Jan Groh"/>
          <w:rFonts w:ascii="Garamond Premier Pro Caption" w:cs="Garamond Premier Pro Caption" w:hAnsi="Garamond Premier Pro Caption" w:eastAsia="Garamond Premier Pro Caption"/>
          <w:sz w:val="22"/>
          <w:szCs w:val="22"/>
        </w:rPr>
      </w:pPr>
      <w:del w:id="6849" w:date="2023-01-13T18:26:59Z" w:author="Jan Groh">
        <w:r>
          <w:rPr>
            <w:rFonts w:ascii="Garamond Premier Pro Caption" w:hAnsi="Garamond Premier Pro Caption"/>
            <w:sz w:val="22"/>
            <w:szCs w:val="22"/>
            <w:rtl w:val="0"/>
          </w:rPr>
          <w:delText>M</w:delText>
        </w:r>
      </w:del>
      <w:del w:id="6850" w:date="2023-01-13T18:26:59Z" w:author="Jan Groh">
        <w:r>
          <w:rPr>
            <w:rFonts w:ascii="Garamond Premier Pro Caption" w:hAnsi="Garamond Premier Pro Caption" w:hint="default"/>
            <w:sz w:val="22"/>
            <w:szCs w:val="22"/>
            <w:rtl w:val="0"/>
            <w:lang w:val="de-DE"/>
          </w:rPr>
          <w:delText>üß</w:delText>
        </w:r>
      </w:del>
      <w:del w:id="6851" w:date="2023-01-13T18:26:59Z" w:author="Jan Groh">
        <w:r>
          <w:rPr>
            <w:rFonts w:ascii="Garamond Premier Pro Caption" w:hAnsi="Garamond Premier Pro Caption"/>
            <w:sz w:val="22"/>
            <w:szCs w:val="22"/>
            <w:rtl w:val="0"/>
            <w:lang w:val="de-DE"/>
          </w:rPr>
          <w:delText xml:space="preserve">te der Liebe Zauber weichen,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6852" w:date="2023-01-13T18:26:59Z" w:author="Jan Groh"/>
          <w:rFonts w:ascii="Garamond Premier Pro Caption" w:cs="Garamond Premier Pro Caption" w:hAnsi="Garamond Premier Pro Caption" w:eastAsia="Garamond Premier Pro Caption"/>
          <w:sz w:val="22"/>
          <w:szCs w:val="22"/>
        </w:rPr>
      </w:pPr>
      <w:del w:id="6853" w:date="2023-01-13T18:26:59Z" w:author="Jan Groh">
        <w:r>
          <w:rPr>
            <w:rFonts w:ascii="Garamond Premier Pro Caption" w:hAnsi="Garamond Premier Pro Caption"/>
            <w:sz w:val="22"/>
            <w:szCs w:val="22"/>
            <w:rtl w:val="0"/>
            <w:lang w:val="de-DE"/>
          </w:rPr>
          <w:delText>Beherrschend Licht und Finsternis!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5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5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56" w:date="2023-01-13T18:26:59Z" w:author="Jan Groh"/>
          <w:rFonts w:ascii="Garamond Premier Pro Italic" w:cs="Garamond Premier Pro Italic" w:hAnsi="Garamond Premier Pro Italic" w:eastAsia="Garamond Premier Pro Italic"/>
          <w:sz w:val="22"/>
          <w:szCs w:val="22"/>
        </w:rPr>
      </w:pPr>
      <w:del w:id="6857" w:date="2023-01-13T18:26:59Z" w:author="Jan Groh">
        <w:r>
          <w:rPr>
            <w:rFonts w:ascii="Garamond Premier Pro Italic" w:hAnsi="Garamond Premier Pro Italic"/>
            <w:sz w:val="22"/>
            <w:szCs w:val="22"/>
            <w:rtl w:val="0"/>
            <w:lang w:val="de-DE"/>
          </w:rPr>
          <w:delText>Sonnabend, den 14. Oktober 1826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58" w:date="2023-01-13T18:26:59Z" w:author="Jan Groh"/>
          <w:rFonts w:ascii="Garamond Premier Pro Caption" w:cs="Garamond Premier Pro Caption" w:hAnsi="Garamond Premier Pro Caption" w:eastAsia="Garamond Premier Pro Caption"/>
          <w:sz w:val="22"/>
          <w:szCs w:val="22"/>
        </w:rPr>
      </w:pPr>
      <w:del w:id="6859" w:date="2023-01-13T18:26:59Z" w:author="Jan Groh">
        <w:r>
          <w:rPr>
            <w:rFonts w:ascii="Garamond Premier Pro Caption" w:hAnsi="Garamond Premier Pro Caption"/>
            <w:sz w:val="22"/>
            <w:szCs w:val="22"/>
            <w:rtl w:val="0"/>
            <w:lang w:val="de-DE"/>
          </w:rPr>
          <w:delText>Was ich Sonnabend fr</w:delText>
        </w:r>
      </w:del>
      <w:del w:id="6860" w:date="2023-01-13T18:26:59Z" w:author="Jan Groh">
        <w:r>
          <w:rPr>
            <w:rFonts w:ascii="Garamond Premier Pro Caption" w:hAnsi="Garamond Premier Pro Caption" w:hint="default"/>
            <w:sz w:val="22"/>
            <w:szCs w:val="22"/>
            <w:rtl w:val="0"/>
          </w:rPr>
          <w:delText>ü</w:delText>
        </w:r>
      </w:del>
      <w:del w:id="6861" w:date="2023-01-13T18:26:59Z" w:author="Jan Groh">
        <w:r>
          <w:rPr>
            <w:rFonts w:ascii="Garamond Premier Pro Caption" w:hAnsi="Garamond Premier Pro Caption"/>
            <w:sz w:val="22"/>
            <w:szCs w:val="22"/>
            <w:rtl w:val="0"/>
            <w:lang w:val="de-DE"/>
          </w:rPr>
          <w:delText>h getan, wei</w:delText>
        </w:r>
      </w:del>
      <w:del w:id="6862" w:date="2023-01-13T18:26:59Z" w:author="Jan Groh">
        <w:r>
          <w:rPr>
            <w:rFonts w:ascii="Garamond Premier Pro Caption" w:hAnsi="Garamond Premier Pro Caption" w:hint="default"/>
            <w:sz w:val="22"/>
            <w:szCs w:val="22"/>
            <w:rtl w:val="0"/>
            <w:lang w:val="de-DE"/>
          </w:rPr>
          <w:delText xml:space="preserve">ß </w:delText>
        </w:r>
      </w:del>
      <w:del w:id="6863" w:date="2023-01-13T18:26:59Z" w:author="Jan Groh">
        <w:r>
          <w:rPr>
            <w:rFonts w:ascii="Garamond Premier Pro Caption" w:hAnsi="Garamond Premier Pro Caption"/>
            <w:sz w:val="22"/>
            <w:szCs w:val="22"/>
            <w:rtl w:val="0"/>
            <w:lang w:val="de-DE"/>
          </w:rPr>
          <w:delText xml:space="preserve">ich nicht </w:delText>
        </w:r>
      </w:del>
      <w:del w:id="6864" w:date="2023-01-13T18:26:59Z" w:author="Jan Groh">
        <w:r>
          <w:rPr>
            <w:rFonts w:ascii="Garamond Premier Pro Caption" w:hAnsi="Garamond Premier Pro Caption" w:hint="default"/>
            <w:sz w:val="22"/>
            <w:szCs w:val="22"/>
            <w:rtl w:val="0"/>
          </w:rPr>
          <w:delText xml:space="preserve">– </w:delText>
        </w:r>
      </w:del>
      <w:del w:id="6865" w:date="2023-01-13T18:26:59Z" w:author="Jan Groh">
        <w:r>
          <w:rPr>
            <w:rFonts w:ascii="Garamond Premier Pro Caption" w:hAnsi="Garamond Premier Pro Caption"/>
            <w:sz w:val="22"/>
            <w:szCs w:val="22"/>
            <w:rtl w:val="0"/>
            <w:lang w:val="de-DE"/>
          </w:rPr>
          <w:delText>ehrlich gesagt:</w:delText>
        </w:r>
      </w:del>
      <w:del w:id="6866" w:date="2023-01-13T18:26:59Z" w:author="Jan Groh">
        <w:r>
          <w:rPr>
            <w:rFonts w:ascii="Garamond Premier Pro Caption" w:hAnsi="Garamond Premier Pro Caption"/>
            <w:sz w:val="22"/>
            <w:szCs w:val="22"/>
            <w:rtl w:val="0"/>
            <w:lang w:val="de-DE"/>
          </w:rPr>
          <w:delText xml:space="preserve"> </w:delText>
        </w:r>
      </w:del>
      <w:del w:id="6867" w:date="2023-01-13T18:26:59Z" w:author="Jan Groh">
        <w:r>
          <w:rPr>
            <w:rFonts w:ascii="Garamond Premier Pro Caption" w:hAnsi="Garamond Premier Pro Caption"/>
            <w:sz w:val="22"/>
            <w:szCs w:val="22"/>
            <w:rtl w:val="0"/>
            <w:lang w:val="de-DE"/>
          </w:rPr>
          <w:delText>wahrscheinlich auf Des Voeux</w:delText>
        </w:r>
      </w:del>
      <w:del w:id="6868" w:date="2023-01-13T18:26:59Z" w:author="Jan Groh">
        <w:r>
          <w:rPr>
            <w:rFonts w:ascii="Garamond Premier Pro Caption" w:cs="Garamond Premier Pro Caption" w:hAnsi="Garamond Premier Pro Caption" w:eastAsia="Garamond Premier Pro Caption"/>
            <w:sz w:val="22"/>
            <w:szCs w:val="22"/>
            <w:vertAlign w:val="superscript"/>
          </w:rPr>
          <w:footnoteReference w:id="131"/>
        </w:r>
      </w:del>
      <w:del w:id="6869" w:date="2023-01-13T18:26:59Z" w:author="Jan Groh">
        <w:r>
          <w:rPr>
            <w:rFonts w:ascii="Garamond Premier Pro Caption" w:hAnsi="Garamond Premier Pro Caption"/>
            <w:sz w:val="22"/>
            <w:szCs w:val="22"/>
            <w:rtl w:val="0"/>
            <w:lang w:val="de-DE"/>
          </w:rPr>
          <w:delText xml:space="preserve"> </w:delText>
        </w:r>
      </w:del>
      <w:del w:id="6870" w:date="2023-01-13T18:26:59Z" w:author="Jan Groh">
        <w:r>
          <w:rPr>
            <w:rFonts w:ascii="Garamond Premier Pro Caption" w:hAnsi="Garamond Premier Pro Caption"/>
            <w:sz w:val="22"/>
            <w:szCs w:val="22"/>
            <w:rtl w:val="0"/>
            <w:lang w:val="de-DE"/>
          </w:rPr>
          <w:delText xml:space="preserve">gewartet. Er kam nicht. </w:delText>
        </w:r>
      </w:del>
      <w:del w:id="6871"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7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73" w:date="2023-01-13T18:26:59Z" w:author="Jan Groh"/>
          <w:rFonts w:ascii="Garamond Premier Pro Italic" w:cs="Garamond Premier Pro Italic" w:hAnsi="Garamond Premier Pro Italic" w:eastAsia="Garamond Premier Pro Italic"/>
          <w:sz w:val="22"/>
          <w:szCs w:val="22"/>
        </w:rPr>
      </w:pPr>
      <w:del w:id="6874" w:date="2023-01-13T18:26:59Z" w:author="Jan Groh">
        <w:r>
          <w:rPr>
            <w:rFonts w:ascii="Garamond Premier Pro Italic" w:hAnsi="Garamond Premier Pro Italic"/>
            <w:sz w:val="22"/>
            <w:szCs w:val="22"/>
            <w:rtl w:val="0"/>
            <w:lang w:val="de-DE"/>
          </w:rPr>
          <w:delText>Montag, 16. Oktober 1826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75" w:date="2023-01-13T18:26:59Z" w:author="Jan Groh"/>
          <w:rFonts w:ascii="Garamond Premier Pro Caption" w:cs="Garamond Premier Pro Caption" w:hAnsi="Garamond Premier Pro Caption" w:eastAsia="Garamond Premier Pro Caption"/>
          <w:sz w:val="22"/>
          <w:szCs w:val="22"/>
        </w:rPr>
      </w:pPr>
      <w:del w:id="6876" w:date="2023-01-13T18:26:59Z" w:author="Jan Groh">
        <w:r>
          <w:rPr>
            <w:rFonts w:ascii="Garamond Premier Pro Caption" w:hAnsi="Garamond Premier Pro Caption"/>
            <w:sz w:val="22"/>
            <w:szCs w:val="22"/>
            <w:rtl w:val="0"/>
            <w:lang w:val="de-DE"/>
          </w:rPr>
          <w:delText>Heftige Kopfweh. Vogel</w:delText>
        </w:r>
      </w:del>
      <w:del w:id="6877" w:date="2023-01-13T18:26:59Z" w:author="Jan Groh">
        <w:r>
          <w:rPr>
            <w:rFonts w:ascii="Garamond Premier Pro Caption" w:cs="Garamond Premier Pro Caption" w:hAnsi="Garamond Premier Pro Caption" w:eastAsia="Garamond Premier Pro Caption"/>
            <w:sz w:val="22"/>
            <w:szCs w:val="22"/>
            <w:vertAlign w:val="superscript"/>
          </w:rPr>
          <w:footnoteReference w:id="132"/>
        </w:r>
      </w:del>
      <w:del w:id="6878" w:date="2023-01-13T18:26:59Z" w:author="Jan Groh">
        <w:r>
          <w:rPr>
            <w:rFonts w:ascii="Garamond Premier Pro Caption" w:hAnsi="Garamond Premier Pro Caption"/>
            <w:sz w:val="22"/>
            <w:szCs w:val="22"/>
            <w:rtl w:val="0"/>
            <w:lang w:val="de-DE"/>
          </w:rPr>
          <w:delText xml:space="preserve"> kam und gab mir etwas; Ulrike ging aus;</w:delText>
        </w:r>
      </w:del>
      <w:del w:id="6879" w:date="2023-01-13T18:26:59Z" w:author="Jan Groh">
        <w:r>
          <w:rPr>
            <w:rFonts w:ascii="Garamond Premier Pro Caption" w:hAnsi="Garamond Premier Pro Caption"/>
            <w:sz w:val="22"/>
            <w:szCs w:val="22"/>
            <w:rtl w:val="0"/>
            <w:lang w:val="de-DE"/>
          </w:rPr>
          <w:delText xml:space="preserve"> </w:delText>
        </w:r>
      </w:del>
      <w:del w:id="6880" w:date="2023-01-13T18:26:59Z" w:author="Jan Groh">
        <w:r>
          <w:rPr>
            <w:rFonts w:ascii="Garamond Premier Pro Caption" w:hAnsi="Garamond Premier Pro Caption"/>
            <w:sz w:val="22"/>
            <w:szCs w:val="22"/>
            <w:rtl w:val="0"/>
            <w:lang w:val="fr-FR"/>
          </w:rPr>
          <w:delText xml:space="preserve">Des Voeux kam, </w:delText>
        </w:r>
      </w:del>
      <w:del w:id="6881" w:date="2023-01-13T18:26:59Z" w:author="Jan Groh">
        <w:r>
          <w:rPr>
            <w:rFonts w:ascii="Garamond Premier Pro Caption" w:hAnsi="Garamond Premier Pro Caption" w:hint="default"/>
            <w:sz w:val="22"/>
            <w:szCs w:val="22"/>
            <w:rtl w:val="0"/>
          </w:rPr>
          <w:delText xml:space="preserve">– </w:delText>
        </w:r>
      </w:del>
      <w:del w:id="6882" w:date="2023-01-13T18:26:59Z" w:author="Jan Groh">
        <w:r>
          <w:rPr>
            <w:rFonts w:ascii="Garamond Premier Pro Caption" w:hAnsi="Garamond Premier Pro Caption"/>
            <w:sz w:val="22"/>
            <w:szCs w:val="22"/>
            <w:rtl w:val="0"/>
            <w:lang w:val="de-DE"/>
          </w:rPr>
          <w:delText>die Kopfweh wurden besser, und ich lie</w:delText>
        </w:r>
      </w:del>
      <w:del w:id="6883" w:date="2023-01-13T18:26:59Z" w:author="Jan Groh">
        <w:r>
          <w:rPr>
            <w:rFonts w:ascii="Garamond Premier Pro Caption" w:hAnsi="Garamond Premier Pro Caption" w:hint="default"/>
            <w:sz w:val="22"/>
            <w:szCs w:val="22"/>
            <w:rtl w:val="0"/>
            <w:lang w:val="de-DE"/>
          </w:rPr>
          <w:delText xml:space="preserve">ß </w:delText>
        </w:r>
      </w:del>
      <w:del w:id="6884" w:date="2023-01-13T18:26:59Z" w:author="Jan Groh">
        <w:r>
          <w:rPr>
            <w:rFonts w:ascii="Garamond Premier Pro Caption" w:hAnsi="Garamond Premier Pro Caption"/>
            <w:sz w:val="22"/>
            <w:szCs w:val="22"/>
            <w:rtl w:val="0"/>
            <w:lang w:val="de-DE"/>
          </w:rPr>
          <w:delText>ihn</w:delText>
        </w:r>
      </w:del>
      <w:del w:id="6885" w:date="2023-01-13T18:26:59Z" w:author="Jan Groh">
        <w:r>
          <w:rPr>
            <w:rFonts w:ascii="Garamond Premier Pro Caption" w:hAnsi="Garamond Premier Pro Caption"/>
            <w:sz w:val="22"/>
            <w:szCs w:val="22"/>
            <w:rtl w:val="0"/>
            <w:lang w:val="de-DE"/>
          </w:rPr>
          <w:delText xml:space="preserve"> </w:delText>
        </w:r>
      </w:del>
      <w:del w:id="6886" w:date="2023-01-13T18:26:59Z" w:author="Jan Groh">
        <w:r>
          <w:rPr>
            <w:rFonts w:ascii="Garamond Premier Pro Caption" w:hAnsi="Garamond Premier Pro Caption"/>
            <w:sz w:val="22"/>
            <w:szCs w:val="22"/>
            <w:rtl w:val="0"/>
            <w:lang w:val="de-DE"/>
          </w:rPr>
          <w:delText xml:space="preserve">mehrere deutsche Gedichte von dem Vater lesen, </w:delText>
        </w:r>
      </w:del>
      <w:del w:id="6887" w:date="2023-01-13T18:26:59Z" w:author="Jan Groh">
        <w:r>
          <w:rPr>
            <w:rFonts w:ascii="Garamond Premier Pro Caption" w:hAnsi="Garamond Premier Pro Caption" w:hint="default"/>
            <w:sz w:val="22"/>
            <w:szCs w:val="22"/>
            <w:rtl w:val="0"/>
          </w:rPr>
          <w:delText xml:space="preserve">– </w:delText>
        </w:r>
      </w:del>
      <w:del w:id="6888" w:date="2023-01-13T18:26:59Z" w:author="Jan Groh">
        <w:r>
          <w:rPr>
            <w:rFonts w:ascii="Garamond Premier Pro Caption" w:hAnsi="Garamond Premier Pro Caption"/>
            <w:sz w:val="22"/>
            <w:szCs w:val="22"/>
            <w:rtl w:val="0"/>
            <w:lang w:val="de-DE"/>
          </w:rPr>
          <w:delText xml:space="preserve">wie er den Ton meiner Stimme, den Ausdruck, den ich hineinlegte, nachahmte, </w:delText>
        </w:r>
      </w:del>
      <w:del w:id="6889" w:date="2023-01-13T18:26:59Z" w:author="Jan Groh">
        <w:r>
          <w:rPr>
            <w:rFonts w:ascii="Garamond Premier Pro Caption" w:hAnsi="Garamond Premier Pro Caption" w:hint="default"/>
            <w:sz w:val="22"/>
            <w:szCs w:val="22"/>
            <w:rtl w:val="0"/>
          </w:rPr>
          <w:delText xml:space="preserve">– </w:delText>
        </w:r>
      </w:del>
      <w:del w:id="6890" w:date="2023-01-13T18:26:59Z" w:author="Jan Groh">
        <w:r>
          <w:rPr>
            <w:rFonts w:ascii="Garamond Premier Pro Caption" w:hAnsi="Garamond Premier Pro Caption"/>
            <w:sz w:val="22"/>
            <w:szCs w:val="22"/>
            <w:rtl w:val="0"/>
            <w:lang w:val="de-DE"/>
          </w:rPr>
          <w:delText>wie oft er meine Hand ergriff, wie oft die Augen aussprachen, was nie in ihnen h</w:delText>
        </w:r>
      </w:del>
      <w:del w:id="6891" w:date="2023-01-13T18:26:59Z" w:author="Jan Groh">
        <w:r>
          <w:rPr>
            <w:rFonts w:ascii="Garamond Premier Pro Caption" w:hAnsi="Garamond Premier Pro Caption" w:hint="default"/>
            <w:sz w:val="22"/>
            <w:szCs w:val="22"/>
            <w:rtl w:val="0"/>
          </w:rPr>
          <w:delText>ä</w:delText>
        </w:r>
      </w:del>
      <w:del w:id="6892" w:date="2023-01-13T18:26:59Z" w:author="Jan Groh">
        <w:r>
          <w:rPr>
            <w:rFonts w:ascii="Garamond Premier Pro Caption" w:hAnsi="Garamond Premier Pro Caption"/>
            <w:sz w:val="22"/>
            <w:szCs w:val="22"/>
            <w:rtl w:val="0"/>
            <w:lang w:val="de-DE"/>
          </w:rPr>
          <w:delText xml:space="preserve">tte Sprache finden sollen </w:delText>
        </w:r>
      </w:del>
      <w:del w:id="6893" w:date="2023-01-13T18:26:59Z" w:author="Jan Groh">
        <w:r>
          <w:rPr>
            <w:rFonts w:ascii="Garamond Premier Pro Caption" w:hAnsi="Garamond Premier Pro Caption" w:hint="default"/>
            <w:sz w:val="22"/>
            <w:szCs w:val="22"/>
            <w:rtl w:val="0"/>
          </w:rPr>
          <w:delText xml:space="preserve">– </w:delText>
        </w:r>
      </w:del>
      <w:del w:id="6894" w:date="2023-01-13T18:26:59Z" w:author="Jan Groh">
        <w:r>
          <w:rPr>
            <w:rFonts w:ascii="Garamond Premier Pro Caption" w:hAnsi="Garamond Premier Pro Caption"/>
            <w:sz w:val="22"/>
            <w:szCs w:val="22"/>
            <w:rtl w:val="0"/>
            <w:lang w:val="de-DE"/>
          </w:rPr>
          <w:delText>lassen wir das.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9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9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9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898" w:date="2023-01-13T18:26:59Z" w:author="Jan Groh"/>
          <w:rFonts w:ascii="Garamond Premier Pro Bold" w:cs="Garamond Premier Pro Bold" w:hAnsi="Garamond Premier Pro Bold" w:eastAsia="Garamond Premier Pro Bold"/>
          <w:sz w:val="22"/>
          <w:szCs w:val="22"/>
        </w:rPr>
      </w:pPr>
      <w:del w:id="6899" w:date="2023-01-05T23:03:05Z" w:author="Jan Groh">
        <w:r>
          <w:rPr>
            <w:rFonts w:ascii="Garamond Premier Pro Bold" w:hAnsi="Garamond Premier Pro Bold"/>
            <w:sz w:val="22"/>
            <w:szCs w:val="22"/>
            <w:rtl w:val="0"/>
          </w:rPr>
          <w:delText>1827</w:delText>
        </w:r>
      </w:del>
      <w:ins w:id="6900" w:date="2023-01-05T23:03:05Z" w:author="Jan Groh">
        <w:del w:id="6901" w:date="2023-01-13T18:26:59Z" w:author="Jan Groh">
          <w:r>
            <w:rPr>
              <w:rFonts w:ascii="Garamond Premier Pro Bold" w:hAnsi="Garamond Premier Pro Bold"/>
              <w:sz w:val="22"/>
              <w:szCs w:val="22"/>
              <w:rtl w:val="0"/>
              <w:lang w:val="de-DE"/>
            </w:rPr>
            <w:delText>30</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02" w:date="2023-01-13T18:26:59Z" w:author="Jan Groh"/>
          <w:rFonts w:ascii="Garamond Premier Pro Caption" w:cs="Garamond Premier Pro Caption" w:hAnsi="Garamond Premier Pro Caption" w:eastAsia="Garamond Premier Pro Caption"/>
          <w:sz w:val="22"/>
          <w:szCs w:val="22"/>
        </w:rPr>
      </w:pPr>
      <w:del w:id="6903" w:date="2023-01-13T18:26:59Z" w:author="Jan Groh">
        <w:r>
          <w:rPr>
            <w:rFonts w:ascii="Garamond Premier Pro Caption" w:hAnsi="Garamond Premier Pro Caption"/>
            <w:sz w:val="22"/>
            <w:szCs w:val="22"/>
            <w:rtl w:val="0"/>
            <w:lang w:val="de-DE"/>
          </w:rPr>
          <w:delText>(</w:delText>
        </w:r>
      </w:del>
      <w:del w:id="6904" w:date="2023-01-05T23:03:14Z" w:author="Jan Groh">
        <w:r>
          <w:rPr>
            <w:rFonts w:ascii="Garamond Premier Pro Caption" w:hAnsi="Garamond Premier Pro Caption"/>
            <w:sz w:val="22"/>
            <w:szCs w:val="22"/>
            <w:rtl w:val="0"/>
            <w:lang w:val="de-DE"/>
          </w:rPr>
          <w:delText>Ottilie 30-/31-j</w:delText>
        </w:r>
      </w:del>
      <w:del w:id="6905" w:date="2023-01-05T23:03:14Z" w:author="Jan Groh">
        <w:r>
          <w:rPr>
            <w:rFonts w:ascii="Garamond Premier Pro Caption" w:hAnsi="Garamond Premier Pro Caption" w:hint="default"/>
            <w:sz w:val="22"/>
            <w:szCs w:val="22"/>
            <w:rtl w:val="0"/>
            <w:lang w:val="de-DE"/>
          </w:rPr>
          <w:delText>ä</w:delText>
        </w:r>
      </w:del>
      <w:del w:id="6906" w:date="2023-01-05T23:03:14Z" w:author="Jan Groh">
        <w:r>
          <w:rPr>
            <w:rFonts w:ascii="Garamond Premier Pro Caption" w:hAnsi="Garamond Premier Pro Caption"/>
            <w:sz w:val="22"/>
            <w:szCs w:val="22"/>
            <w:rtl w:val="0"/>
            <w:lang w:val="de-DE"/>
          </w:rPr>
          <w:delText>hrig</w:delText>
        </w:r>
      </w:del>
      <w:ins w:id="6907" w:date="2023-01-05T23:03:17Z" w:author="Jan Groh">
        <w:del w:id="6908" w:date="2023-01-13T18:26:59Z" w:author="Jan Groh">
          <w:r>
            <w:rPr>
              <w:rFonts w:ascii="Garamond Premier Pro Caption" w:hAnsi="Garamond Premier Pro Caption"/>
              <w:sz w:val="22"/>
              <w:szCs w:val="22"/>
              <w:rtl w:val="0"/>
              <w:lang w:val="de-DE"/>
            </w:rPr>
            <w:delText>1826/27</w:delText>
          </w:r>
        </w:del>
      </w:ins>
      <w:del w:id="6909"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1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1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12" w:date="2023-01-13T18:26:59Z" w:author="Jan Groh"/>
          <w:rFonts w:ascii="Garamond Premier Pro Italic" w:cs="Garamond Premier Pro Italic" w:hAnsi="Garamond Premier Pro Italic" w:eastAsia="Garamond Premier Pro Italic"/>
          <w:sz w:val="22"/>
          <w:szCs w:val="22"/>
        </w:rPr>
      </w:pPr>
      <w:del w:id="6913" w:date="2023-01-13T18:26:59Z" w:author="Jan Groh">
        <w:r>
          <w:rPr>
            <w:rFonts w:ascii="Garamond Premier Pro Italic" w:hAnsi="Garamond Premier Pro Italic"/>
            <w:sz w:val="22"/>
            <w:szCs w:val="22"/>
            <w:rtl w:val="0"/>
            <w:lang w:val="de-DE"/>
          </w:rPr>
          <w:delText>Rahel Friedrike Varnhagen</w:delText>
        </w:r>
      </w:del>
      <w:del w:id="6914" w:date="2023-01-13T18:26:59Z" w:author="Jan Groh">
        <w:r>
          <w:rPr>
            <w:rFonts w:ascii="Garamond Premier Pro Italic" w:cs="Garamond Premier Pro Italic" w:hAnsi="Garamond Premier Pro Italic" w:eastAsia="Garamond Premier Pro Italic"/>
            <w:sz w:val="22"/>
            <w:szCs w:val="22"/>
            <w:vertAlign w:val="superscript"/>
          </w:rPr>
          <w:footnoteReference w:id="133"/>
        </w:r>
      </w:del>
      <w:del w:id="6915" w:date="2023-01-13T18:26:59Z" w:author="Jan Groh">
        <w:r>
          <w:rPr>
            <w:rFonts w:ascii="Garamond Premier Pro Italic" w:hAnsi="Garamond Premier Pro Italic"/>
            <w:sz w:val="22"/>
            <w:szCs w:val="22"/>
            <w:rtl w:val="0"/>
            <w:lang w:val="en-US"/>
          </w:rPr>
          <w:delText xml:space="preserv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16" w:date="2023-01-13T18:26:59Z" w:author="Jan Groh"/>
          <w:rFonts w:ascii="Garamond Premier Pro Italic" w:cs="Garamond Premier Pro Italic" w:hAnsi="Garamond Premier Pro Italic" w:eastAsia="Garamond Premier Pro Italic"/>
          <w:sz w:val="22"/>
          <w:szCs w:val="22"/>
        </w:rPr>
      </w:pPr>
      <w:del w:id="6917" w:date="2023-01-13T18:26:59Z" w:author="Jan Groh">
        <w:r>
          <w:rPr>
            <w:rFonts w:ascii="Garamond Premier Pro Italic" w:hAnsi="Garamond Premier Pro Italic"/>
            <w:sz w:val="22"/>
            <w:szCs w:val="22"/>
            <w:rtl w:val="0"/>
            <w:lang w:val="de-DE"/>
          </w:rPr>
          <w:delText>Berlin, den 13. Merz 1827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18" w:date="2023-01-13T18:26:59Z" w:author="Jan Groh"/>
          <w:rFonts w:ascii="Garamond Premier Pro Caption" w:cs="Garamond Premier Pro Caption" w:hAnsi="Garamond Premier Pro Caption" w:eastAsia="Garamond Premier Pro Caption"/>
          <w:sz w:val="22"/>
          <w:szCs w:val="22"/>
        </w:rPr>
      </w:pPr>
      <w:del w:id="6919" w:date="2023-01-13T18:26:59Z" w:author="Jan Groh">
        <w:r>
          <w:rPr>
            <w:rFonts w:ascii="Garamond Premier Pro Caption" w:hAnsi="Garamond Premier Pro Caption"/>
            <w:sz w:val="22"/>
            <w:szCs w:val="22"/>
            <w:rtl w:val="0"/>
            <w:lang w:val="de-DE"/>
          </w:rPr>
          <w:delText>Verzeihen Sie mir, geehrte G</w:delText>
        </w:r>
      </w:del>
      <w:del w:id="6920" w:date="2023-01-13T18:26:59Z" w:author="Jan Groh">
        <w:r>
          <w:rPr>
            <w:rFonts w:ascii="Garamond Premier Pro Caption" w:hAnsi="Garamond Premier Pro Caption" w:hint="default"/>
            <w:sz w:val="22"/>
            <w:szCs w:val="22"/>
            <w:rtl w:val="0"/>
            <w:lang w:val="sv-SE"/>
          </w:rPr>
          <w:delText>ö</w:delText>
        </w:r>
      </w:del>
      <w:del w:id="6921" w:date="2023-01-13T18:26:59Z" w:author="Jan Groh">
        <w:r>
          <w:rPr>
            <w:rFonts w:ascii="Garamond Premier Pro Caption" w:hAnsi="Garamond Premier Pro Caption"/>
            <w:sz w:val="22"/>
            <w:szCs w:val="22"/>
            <w:rtl w:val="0"/>
            <w:lang w:val="de-DE"/>
          </w:rPr>
          <w:delText>nnerin, wenn ich es anstatt Herr Professor Zelter bin, die sich Ihnen pl</w:delText>
        </w:r>
      </w:del>
      <w:del w:id="6922" w:date="2023-01-13T18:26:59Z" w:author="Jan Groh">
        <w:r>
          <w:rPr>
            <w:rFonts w:ascii="Garamond Premier Pro Caption" w:hAnsi="Garamond Premier Pro Caption" w:hint="default"/>
            <w:sz w:val="22"/>
            <w:szCs w:val="22"/>
            <w:rtl w:val="0"/>
            <w:lang w:val="sv-SE"/>
          </w:rPr>
          <w:delText>ö</w:delText>
        </w:r>
      </w:del>
      <w:del w:id="6923" w:date="2023-01-13T18:26:59Z" w:author="Jan Groh">
        <w:r>
          <w:rPr>
            <w:rFonts w:ascii="Garamond Premier Pro Caption" w:hAnsi="Garamond Premier Pro Caption"/>
            <w:sz w:val="22"/>
            <w:szCs w:val="22"/>
            <w:rtl w:val="0"/>
            <w:lang w:val="de-DE"/>
          </w:rPr>
          <w:delText>tzlich durch einen Brief, den Ihnen Herr Hofschauspieler Kr</w:delText>
        </w:r>
      </w:del>
      <w:del w:id="6924" w:date="2023-01-13T18:26:59Z" w:author="Jan Groh">
        <w:r>
          <w:rPr>
            <w:rFonts w:ascii="Garamond Premier Pro Caption" w:hAnsi="Garamond Premier Pro Caption" w:hint="default"/>
            <w:sz w:val="22"/>
            <w:szCs w:val="22"/>
            <w:rtl w:val="0"/>
          </w:rPr>
          <w:delText>ü</w:delText>
        </w:r>
      </w:del>
      <w:del w:id="6925" w:date="2023-01-13T18:26:59Z" w:author="Jan Groh">
        <w:r>
          <w:rPr>
            <w:rFonts w:ascii="Garamond Premier Pro Caption" w:hAnsi="Garamond Premier Pro Caption"/>
            <w:sz w:val="22"/>
            <w:szCs w:val="22"/>
            <w:rtl w:val="0"/>
            <w:lang w:val="de-DE"/>
          </w:rPr>
          <w:delText xml:space="preserve">ger zu </w:delText>
        </w:r>
      </w:del>
      <w:del w:id="6926" w:date="2023-01-13T18:26:59Z" w:author="Jan Groh">
        <w:r>
          <w:rPr>
            <w:rFonts w:ascii="Garamond Premier Pro Caption" w:hAnsi="Garamond Premier Pro Caption" w:hint="default"/>
            <w:sz w:val="22"/>
            <w:szCs w:val="22"/>
            <w:rtl w:val="0"/>
          </w:rPr>
          <w:delText>ü</w:delText>
        </w:r>
      </w:del>
      <w:del w:id="6927" w:date="2023-01-13T18:26:59Z" w:author="Jan Groh">
        <w:r>
          <w:rPr>
            <w:rFonts w:ascii="Garamond Premier Pro Caption" w:hAnsi="Garamond Premier Pro Caption"/>
            <w:sz w:val="22"/>
            <w:szCs w:val="22"/>
            <w:rtl w:val="0"/>
            <w:lang w:val="de-DE"/>
          </w:rPr>
          <w:delText>berbringen die Ehre hat, vor Augen stelle! Herr Zelter war es, der Herrn Kr</w:delText>
        </w:r>
      </w:del>
      <w:del w:id="6928" w:date="2023-01-13T18:26:59Z" w:author="Jan Groh">
        <w:r>
          <w:rPr>
            <w:rFonts w:ascii="Garamond Premier Pro Caption" w:hAnsi="Garamond Premier Pro Caption" w:hint="default"/>
            <w:sz w:val="22"/>
            <w:szCs w:val="22"/>
            <w:rtl w:val="0"/>
          </w:rPr>
          <w:delText>ü</w:delText>
        </w:r>
      </w:del>
      <w:del w:id="6929" w:date="2023-01-13T18:26:59Z" w:author="Jan Groh">
        <w:r>
          <w:rPr>
            <w:rFonts w:ascii="Garamond Premier Pro Caption" w:hAnsi="Garamond Premier Pro Caption"/>
            <w:sz w:val="22"/>
            <w:szCs w:val="22"/>
            <w:rtl w:val="0"/>
            <w:lang w:val="de-DE"/>
          </w:rPr>
          <w:delText>ger eine Empfehlung an Ihren Herrn Vater versprochen hatte; der Tod des jungen Zelter, der den Vater sehr ergriffen, d</w:delText>
        </w:r>
      </w:del>
      <w:del w:id="6930" w:date="2023-01-13T18:26:59Z" w:author="Jan Groh">
        <w:r>
          <w:rPr>
            <w:rFonts w:ascii="Garamond Premier Pro Caption" w:hAnsi="Garamond Premier Pro Caption" w:hint="default"/>
            <w:sz w:val="22"/>
            <w:szCs w:val="22"/>
            <w:rtl w:val="0"/>
          </w:rPr>
          <w:delText>ü</w:delText>
        </w:r>
      </w:del>
      <w:del w:id="6931" w:date="2023-01-13T18:26:59Z" w:author="Jan Groh">
        <w:r>
          <w:rPr>
            <w:rFonts w:ascii="Garamond Premier Pro Caption" w:hAnsi="Garamond Premier Pro Caption"/>
            <w:sz w:val="22"/>
            <w:szCs w:val="22"/>
            <w:rtl w:val="0"/>
            <w:lang w:val="de-DE"/>
          </w:rPr>
          <w:delText>nkt nun den Herrn</w:delText>
        </w:r>
      </w:del>
      <w:del w:id="6932" w:date="2023-01-13T18:26:59Z" w:author="Jan Groh">
        <w:r>
          <w:rPr>
            <w:rFonts w:ascii="Garamond Premier Pro Caption" w:hAnsi="Garamond Premier Pro Caption"/>
            <w:sz w:val="22"/>
            <w:szCs w:val="22"/>
            <w:rtl w:val="0"/>
            <w:lang w:val="de-DE"/>
          </w:rPr>
          <w:delText xml:space="preserve"> </w:delText>
        </w:r>
      </w:del>
      <w:del w:id="6933" w:date="2023-01-13T18:26:59Z" w:author="Jan Groh">
        <w:r>
          <w:rPr>
            <w:rFonts w:ascii="Garamond Premier Pro Caption" w:hAnsi="Garamond Premier Pro Caption"/>
            <w:sz w:val="22"/>
            <w:szCs w:val="22"/>
            <w:rtl w:val="0"/>
            <w:lang w:val="de-DE"/>
          </w:rPr>
          <w:delText>als</w:delText>
        </w:r>
      </w:del>
      <w:del w:id="6934" w:date="2023-01-13T18:26:59Z" w:author="Jan Groh">
        <w:r>
          <w:rPr>
            <w:rFonts w:ascii="Garamond Premier Pro Caption" w:hAnsi="Garamond Premier Pro Caption"/>
            <w:sz w:val="22"/>
            <w:szCs w:val="22"/>
            <w:rtl w:val="0"/>
            <w:lang w:val="de-DE"/>
          </w:rPr>
          <w:delText xml:space="preserve"> </w:delText>
        </w:r>
      </w:del>
      <w:del w:id="6935" w:date="2023-01-13T18:26:59Z" w:author="Jan Groh">
        <w:r>
          <w:rPr>
            <w:rFonts w:ascii="Garamond Premier Pro Caption" w:hAnsi="Garamond Premier Pro Caption"/>
            <w:sz w:val="22"/>
            <w:szCs w:val="22"/>
            <w:rtl w:val="0"/>
            <w:lang w:val="de-DE"/>
          </w:rPr>
          <w:delText>beinah unzul</w:delText>
        </w:r>
      </w:del>
      <w:del w:id="6936" w:date="2023-01-13T18:26:59Z" w:author="Jan Groh">
        <w:r>
          <w:rPr>
            <w:rFonts w:ascii="Garamond Premier Pro Caption" w:hAnsi="Garamond Premier Pro Caption" w:hint="default"/>
            <w:sz w:val="22"/>
            <w:szCs w:val="22"/>
            <w:rtl w:val="0"/>
            <w:lang w:val="de-DE"/>
          </w:rPr>
          <w:delText>äß</w:delText>
        </w:r>
      </w:del>
      <w:del w:id="6937" w:date="2023-01-13T18:26:59Z" w:author="Jan Groh">
        <w:r>
          <w:rPr>
            <w:rFonts w:ascii="Garamond Premier Pro Caption" w:hAnsi="Garamond Premier Pro Caption"/>
            <w:sz w:val="22"/>
            <w:szCs w:val="22"/>
            <w:rtl w:val="0"/>
            <w:lang w:val="de-DE"/>
          </w:rPr>
          <w:delText>lich, wieder bei dem armen Vater das tief Ersehnte anzusprechen. Er kam gestern zu mir, mir dies zu erz</w:delText>
        </w:r>
      </w:del>
      <w:del w:id="6938" w:date="2023-01-13T18:26:59Z" w:author="Jan Groh">
        <w:r>
          <w:rPr>
            <w:rFonts w:ascii="Garamond Premier Pro Caption" w:hAnsi="Garamond Premier Pro Caption" w:hint="default"/>
            <w:sz w:val="22"/>
            <w:szCs w:val="22"/>
            <w:rtl w:val="0"/>
          </w:rPr>
          <w:delText>ä</w:delText>
        </w:r>
      </w:del>
      <w:del w:id="6939" w:date="2023-01-13T18:26:59Z" w:author="Jan Groh">
        <w:r>
          <w:rPr>
            <w:rFonts w:ascii="Garamond Premier Pro Caption" w:hAnsi="Garamond Premier Pro Caption"/>
            <w:sz w:val="22"/>
            <w:szCs w:val="22"/>
            <w:rtl w:val="0"/>
            <w:lang w:val="de-DE"/>
          </w:rPr>
          <w:delText>hlen und mich um einige Zeilen zu bitten. Um keinen Preis m</w:delText>
        </w:r>
      </w:del>
      <w:del w:id="6940" w:date="2023-01-13T18:26:59Z" w:author="Jan Groh">
        <w:r>
          <w:rPr>
            <w:rFonts w:ascii="Garamond Premier Pro Caption" w:hAnsi="Garamond Premier Pro Caption" w:hint="default"/>
            <w:sz w:val="22"/>
            <w:szCs w:val="22"/>
            <w:rtl w:val="0"/>
            <w:lang w:val="sv-SE"/>
          </w:rPr>
          <w:delText>ö</w:delText>
        </w:r>
      </w:del>
      <w:del w:id="6941" w:date="2023-01-13T18:26:59Z" w:author="Jan Groh">
        <w:r>
          <w:rPr>
            <w:rFonts w:ascii="Garamond Premier Pro Caption" w:hAnsi="Garamond Premier Pro Caption"/>
            <w:sz w:val="22"/>
            <w:szCs w:val="22"/>
            <w:rtl w:val="0"/>
            <w:lang w:val="de-DE"/>
          </w:rPr>
          <w:delText>chte ich ihn direkt empfehlen; ich kann dem Vater nicht schreiben. Kr</w:delText>
        </w:r>
      </w:del>
      <w:del w:id="6942" w:date="2023-01-13T18:26:59Z" w:author="Jan Groh">
        <w:r>
          <w:rPr>
            <w:rFonts w:ascii="Garamond Premier Pro Caption" w:hAnsi="Garamond Premier Pro Caption" w:hint="default"/>
            <w:sz w:val="22"/>
            <w:szCs w:val="22"/>
            <w:rtl w:val="0"/>
          </w:rPr>
          <w:delText>ü</w:delText>
        </w:r>
      </w:del>
      <w:del w:id="6943" w:date="2023-01-13T18:26:59Z" w:author="Jan Groh">
        <w:r>
          <w:rPr>
            <w:rFonts w:ascii="Garamond Premier Pro Caption" w:hAnsi="Garamond Premier Pro Caption"/>
            <w:sz w:val="22"/>
            <w:szCs w:val="22"/>
            <w:rtl w:val="0"/>
            <w:lang w:val="de-DE"/>
          </w:rPr>
          <w:delText>ger aber verdient auch, meines Bedenkens, als Schauspieler, die Empfehlung seiner Landsleute, die ihn kennen, und es freut und ermutigt mich, da</w:delText>
        </w:r>
      </w:del>
      <w:del w:id="6944" w:date="2023-01-13T18:26:59Z" w:author="Jan Groh">
        <w:r>
          <w:rPr>
            <w:rFonts w:ascii="Garamond Premier Pro Caption" w:hAnsi="Garamond Premier Pro Caption" w:hint="default"/>
            <w:sz w:val="22"/>
            <w:szCs w:val="22"/>
            <w:rtl w:val="0"/>
            <w:lang w:val="de-DE"/>
          </w:rPr>
          <w:delText xml:space="preserve">ß </w:delText>
        </w:r>
      </w:del>
      <w:del w:id="6945" w:date="2023-01-13T18:26:59Z" w:author="Jan Groh">
        <w:r>
          <w:rPr>
            <w:rFonts w:ascii="Garamond Premier Pro Caption" w:hAnsi="Garamond Premier Pro Caption"/>
            <w:sz w:val="22"/>
            <w:szCs w:val="22"/>
            <w:rtl w:val="0"/>
            <w:lang w:val="de-DE"/>
          </w:rPr>
          <w:delText>Herr Zelter ihn auch so ansieht. Haben Sie die Gnade, ihn zu beachten; ich bin sicher, da</w:delText>
        </w:r>
      </w:del>
      <w:del w:id="6946" w:date="2023-01-13T18:26:59Z" w:author="Jan Groh">
        <w:r>
          <w:rPr>
            <w:rFonts w:ascii="Garamond Premier Pro Caption" w:hAnsi="Garamond Premier Pro Caption" w:hint="default"/>
            <w:sz w:val="22"/>
            <w:szCs w:val="22"/>
            <w:rtl w:val="0"/>
            <w:lang w:val="de-DE"/>
          </w:rPr>
          <w:delText xml:space="preserve">ß </w:delText>
        </w:r>
      </w:del>
      <w:del w:id="6947" w:date="2023-01-13T18:26:59Z" w:author="Jan Groh">
        <w:r>
          <w:rPr>
            <w:rFonts w:ascii="Garamond Premier Pro Caption" w:hAnsi="Garamond Premier Pro Caption"/>
            <w:sz w:val="22"/>
            <w:szCs w:val="22"/>
            <w:rtl w:val="0"/>
            <w:lang w:val="de-DE"/>
          </w:rPr>
          <w:delText>er sich dann Ihres Schutzes erfreuen wird.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4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49"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50" w:date="2023-01-13T18:26:59Z" w:author="Jan Groh"/>
          <w:rFonts w:ascii="Garamond Premier Pro Italic" w:cs="Garamond Premier Pro Italic" w:hAnsi="Garamond Premier Pro Italic" w:eastAsia="Garamond Premier Pro Italic"/>
          <w:sz w:val="22"/>
          <w:szCs w:val="22"/>
        </w:rPr>
      </w:pPr>
      <w:del w:id="6951" w:date="2023-01-13T18:26:59Z" w:author="Jan Groh">
        <w:r>
          <w:rPr>
            <w:rFonts w:ascii="Garamond Premier Pro Italic" w:hAnsi="Garamond Premier Pro Italic"/>
            <w:sz w:val="22"/>
            <w:szCs w:val="22"/>
            <w:rtl w:val="0"/>
            <w:lang w:val="nl-NL"/>
          </w:rPr>
          <w:delText>Ottilie an Charles Des Voeux</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52" w:date="2023-01-13T18:26:59Z" w:author="Jan Groh"/>
          <w:rFonts w:ascii="Garamond Premier Pro Italic" w:cs="Garamond Premier Pro Italic" w:hAnsi="Garamond Premier Pro Italic" w:eastAsia="Garamond Premier Pro Italic"/>
          <w:sz w:val="22"/>
          <w:szCs w:val="22"/>
        </w:rPr>
      </w:pPr>
      <w:del w:id="6953" w:date="2023-01-13T18:26:59Z" w:author="Jan Groh">
        <w:r>
          <w:rPr>
            <w:rFonts w:ascii="Garamond Premier Pro Italic" w:hAnsi="Garamond Premier Pro Italic"/>
            <w:sz w:val="22"/>
            <w:szCs w:val="22"/>
            <w:rtl w:val="0"/>
            <w:lang w:val="de-DE"/>
          </w:rPr>
          <w:delText>[Konzept]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54" w:date="2023-01-13T18:26:59Z" w:author="Jan Groh"/>
          <w:rFonts w:ascii="Garamond Premier Pro Italic" w:cs="Garamond Premier Pro Italic" w:hAnsi="Garamond Premier Pro Italic" w:eastAsia="Garamond Premier Pro Italic"/>
          <w:sz w:val="22"/>
          <w:szCs w:val="22"/>
        </w:rPr>
      </w:pPr>
      <w:del w:id="6955" w:date="2023-01-13T18:26:59Z" w:author="Jan Groh">
        <w:r>
          <w:rPr>
            <w:rFonts w:ascii="Garamond Premier Pro Italic" w:hAnsi="Garamond Premier Pro Italic"/>
            <w:sz w:val="22"/>
            <w:szCs w:val="22"/>
            <w:rtl w:val="0"/>
            <w:lang w:val="de-DE"/>
          </w:rPr>
          <w:delText>[Sommer 1827</w:delText>
        </w:r>
      </w:del>
      <w:del w:id="6956" w:date="2023-01-13T18:26:59Z" w:author="Jan Groh">
        <w:r>
          <w:rPr>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6957" w:date="2023-01-13T18:26:59Z" w:author="Jan Groh"/>
          <w:rFonts w:ascii="Garamond Premier Pro Caption" w:cs="Garamond Premier Pro Caption" w:hAnsi="Garamond Premier Pro Caption" w:eastAsia="Garamond Premier Pro Caption"/>
          <w:sz w:val="22"/>
          <w:szCs w:val="22"/>
        </w:rPr>
      </w:pPr>
      <w:del w:id="6958" w:date="2023-01-13T18:26:59Z" w:author="Jan Groh">
        <w:r>
          <w:rPr>
            <w:rFonts w:ascii="Garamond Premier Pro Caption" w:hAnsi="Garamond Premier Pro Caption"/>
            <w:sz w:val="22"/>
            <w:szCs w:val="22"/>
            <w:rtl w:val="0"/>
            <w:lang w:val="de-DE"/>
          </w:rPr>
          <w:delText xml:space="preserve">Ich gehe, mein Freund! </w:delText>
        </w:r>
      </w:del>
      <w:del w:id="6959" w:date="2023-01-13T18:26:59Z" w:author="Jan Groh">
        <w:r>
          <w:rPr>
            <w:rFonts w:ascii="Garamond Premier Pro Caption" w:hAnsi="Garamond Premier Pro Caption" w:hint="default"/>
            <w:sz w:val="22"/>
            <w:szCs w:val="22"/>
            <w:rtl w:val="0"/>
          </w:rPr>
          <w:delText xml:space="preserve">– </w:delText>
        </w:r>
      </w:del>
      <w:del w:id="6960" w:date="2023-01-13T18:26:59Z" w:author="Jan Groh">
        <w:r>
          <w:rPr>
            <w:rFonts w:ascii="Garamond Premier Pro Caption" w:hAnsi="Garamond Premier Pro Caption"/>
            <w:sz w:val="22"/>
            <w:szCs w:val="22"/>
            <w:rtl w:val="0"/>
            <w:lang w:val="de-DE"/>
          </w:rPr>
          <w:delText>freiwillig verbanne ich mich aus Ihrer N</w:delText>
        </w:r>
      </w:del>
      <w:del w:id="6961" w:date="2023-01-13T18:26:59Z" w:author="Jan Groh">
        <w:r>
          <w:rPr>
            <w:rFonts w:ascii="Garamond Premier Pro Caption" w:hAnsi="Garamond Premier Pro Caption" w:hint="default"/>
            <w:sz w:val="22"/>
            <w:szCs w:val="22"/>
            <w:rtl w:val="0"/>
          </w:rPr>
          <w:delText>ä</w:delText>
        </w:r>
      </w:del>
      <w:del w:id="6962" w:date="2023-01-13T18:26:59Z" w:author="Jan Groh">
        <w:r>
          <w:rPr>
            <w:rFonts w:ascii="Garamond Premier Pro Caption" w:hAnsi="Garamond Premier Pro Caption"/>
            <w:sz w:val="22"/>
            <w:szCs w:val="22"/>
            <w:rtl w:val="0"/>
            <w:lang w:val="de-DE"/>
          </w:rPr>
          <w:delText>he, und was ich nicht f</w:delText>
        </w:r>
      </w:del>
      <w:del w:id="6963" w:date="2023-01-13T18:26:59Z" w:author="Jan Groh">
        <w:r>
          <w:rPr>
            <w:rFonts w:ascii="Garamond Premier Pro Caption" w:hAnsi="Garamond Premier Pro Caption" w:hint="default"/>
            <w:sz w:val="22"/>
            <w:szCs w:val="22"/>
            <w:rtl w:val="0"/>
          </w:rPr>
          <w:delText>ü</w:delText>
        </w:r>
      </w:del>
      <w:del w:id="6964" w:date="2023-01-13T18:26:59Z" w:author="Jan Groh">
        <w:r>
          <w:rPr>
            <w:rFonts w:ascii="Garamond Premier Pro Caption" w:hAnsi="Garamond Premier Pro Caption"/>
            <w:sz w:val="22"/>
            <w:szCs w:val="22"/>
            <w:rtl w:val="0"/>
            <w:lang w:val="de-DE"/>
          </w:rPr>
          <w:delText>r mich zu tun vermocht h</w:delText>
        </w:r>
      </w:del>
      <w:del w:id="6965" w:date="2023-01-13T18:26:59Z" w:author="Jan Groh">
        <w:r>
          <w:rPr>
            <w:rFonts w:ascii="Garamond Premier Pro Caption" w:hAnsi="Garamond Premier Pro Caption" w:hint="default"/>
            <w:sz w:val="22"/>
            <w:szCs w:val="22"/>
            <w:rtl w:val="0"/>
          </w:rPr>
          <w:delText>ä</w:delText>
        </w:r>
      </w:del>
      <w:del w:id="6966" w:date="2023-01-13T18:26:59Z" w:author="Jan Groh">
        <w:r>
          <w:rPr>
            <w:rFonts w:ascii="Garamond Premier Pro Caption" w:hAnsi="Garamond Premier Pro Caption"/>
            <w:sz w:val="22"/>
            <w:szCs w:val="22"/>
            <w:rtl w:val="0"/>
            <w:lang w:val="de-DE"/>
          </w:rPr>
          <w:delText>tte, hoffe ich f</w:delText>
        </w:r>
      </w:del>
      <w:del w:id="6967" w:date="2023-01-13T18:26:59Z" w:author="Jan Groh">
        <w:r>
          <w:rPr>
            <w:rFonts w:ascii="Garamond Premier Pro Caption" w:hAnsi="Garamond Premier Pro Caption" w:hint="default"/>
            <w:sz w:val="22"/>
            <w:szCs w:val="22"/>
            <w:rtl w:val="0"/>
          </w:rPr>
          <w:delText>ü</w:delText>
        </w:r>
      </w:del>
      <w:del w:id="6968" w:date="2023-01-13T18:26:59Z" w:author="Jan Groh">
        <w:r>
          <w:rPr>
            <w:rFonts w:ascii="Garamond Premier Pro Caption" w:hAnsi="Garamond Premier Pro Caption"/>
            <w:sz w:val="22"/>
            <w:szCs w:val="22"/>
            <w:rtl w:val="0"/>
            <w:lang w:val="de-DE"/>
          </w:rPr>
          <w:delText>r Sie zu verm</w:delText>
        </w:r>
      </w:del>
      <w:del w:id="6969" w:date="2023-01-13T18:26:59Z" w:author="Jan Groh">
        <w:r>
          <w:rPr>
            <w:rFonts w:ascii="Garamond Premier Pro Caption" w:hAnsi="Garamond Premier Pro Caption" w:hint="default"/>
            <w:sz w:val="22"/>
            <w:szCs w:val="22"/>
            <w:rtl w:val="0"/>
            <w:lang w:val="sv-SE"/>
          </w:rPr>
          <w:delText>ö</w:delText>
        </w:r>
      </w:del>
      <w:del w:id="6970" w:date="2023-01-13T18:26:59Z" w:author="Jan Groh">
        <w:r>
          <w:rPr>
            <w:rFonts w:ascii="Garamond Premier Pro Caption" w:hAnsi="Garamond Premier Pro Caption"/>
            <w:sz w:val="22"/>
            <w:szCs w:val="22"/>
            <w:rtl w:val="0"/>
          </w:rPr>
          <w:delText>gen. F</w:delText>
        </w:r>
      </w:del>
      <w:del w:id="6971" w:date="2023-01-13T18:26:59Z" w:author="Jan Groh">
        <w:r>
          <w:rPr>
            <w:rFonts w:ascii="Garamond Premier Pro Caption" w:hAnsi="Garamond Premier Pro Caption" w:hint="default"/>
            <w:sz w:val="22"/>
            <w:szCs w:val="22"/>
            <w:rtl w:val="0"/>
          </w:rPr>
          <w:delText>ü</w:delText>
        </w:r>
      </w:del>
      <w:del w:id="6972" w:date="2023-01-13T18:26:59Z" w:author="Jan Groh">
        <w:r>
          <w:rPr>
            <w:rFonts w:ascii="Garamond Premier Pro Caption" w:hAnsi="Garamond Premier Pro Caption"/>
            <w:sz w:val="22"/>
            <w:szCs w:val="22"/>
            <w:rtl w:val="0"/>
            <w:lang w:val="de-DE"/>
          </w:rPr>
          <w:delText>rchten Sie keinen Vorwurf: mein Herz ist unf</w:delText>
        </w:r>
      </w:del>
      <w:del w:id="6973" w:date="2023-01-13T18:26:59Z" w:author="Jan Groh">
        <w:r>
          <w:rPr>
            <w:rFonts w:ascii="Garamond Premier Pro Caption" w:hAnsi="Garamond Premier Pro Caption" w:hint="default"/>
            <w:sz w:val="22"/>
            <w:szCs w:val="22"/>
            <w:rtl w:val="0"/>
          </w:rPr>
          <w:delText>ä</w:delText>
        </w:r>
      </w:del>
      <w:del w:id="6974" w:date="2023-01-13T18:26:59Z" w:author="Jan Groh">
        <w:r>
          <w:rPr>
            <w:rFonts w:ascii="Garamond Premier Pro Caption" w:hAnsi="Garamond Premier Pro Caption"/>
            <w:sz w:val="22"/>
            <w:szCs w:val="22"/>
            <w:rtl w:val="0"/>
            <w:lang w:val="de-DE"/>
          </w:rPr>
          <w:delText>hig, Ihnen je einen zu machen, und mein Verstand soll schweigen. Ich will Ihnen nicht von Ihrem und meinem Gef</w:delText>
        </w:r>
      </w:del>
      <w:del w:id="6975" w:date="2023-01-13T18:26:59Z" w:author="Jan Groh">
        <w:r>
          <w:rPr>
            <w:rFonts w:ascii="Garamond Premier Pro Caption" w:hAnsi="Garamond Premier Pro Caption" w:hint="default"/>
            <w:sz w:val="22"/>
            <w:szCs w:val="22"/>
            <w:rtl w:val="0"/>
          </w:rPr>
          <w:delText>ü</w:delText>
        </w:r>
      </w:del>
      <w:del w:id="6976" w:date="2023-01-13T18:26:59Z" w:author="Jan Groh">
        <w:r>
          <w:rPr>
            <w:rFonts w:ascii="Garamond Premier Pro Caption" w:hAnsi="Garamond Premier Pro Caption"/>
            <w:sz w:val="22"/>
            <w:szCs w:val="22"/>
            <w:rtl w:val="0"/>
            <w:lang w:val="de-DE"/>
          </w:rPr>
          <w:delText xml:space="preserve">hl sprechen, ich will nicht zergliedern, wie es war, </w:delText>
        </w:r>
      </w:del>
      <w:del w:id="6977" w:date="2023-01-13T18:26:59Z" w:author="Jan Groh">
        <w:r>
          <w:rPr>
            <w:rFonts w:ascii="Garamond Premier Pro Caption" w:hAnsi="Garamond Premier Pro Caption" w:hint="default"/>
            <w:sz w:val="22"/>
            <w:szCs w:val="22"/>
            <w:rtl w:val="0"/>
          </w:rPr>
          <w:delText xml:space="preserve">– </w:delText>
        </w:r>
      </w:del>
      <w:del w:id="6978" w:date="2023-01-13T18:26:59Z" w:author="Jan Groh">
        <w:r>
          <w:rPr>
            <w:rFonts w:ascii="Garamond Premier Pro Caption" w:hAnsi="Garamond Premier Pro Caption"/>
            <w:sz w:val="22"/>
            <w:szCs w:val="22"/>
            <w:rtl w:val="0"/>
            <w:lang w:val="de-DE"/>
          </w:rPr>
          <w:delText>und wie es ist, nur von der verschiedenen Zeiteinteilung lassen Sie mich sprechen. Sonst wu</w:delText>
        </w:r>
      </w:del>
      <w:del w:id="6979" w:date="2023-01-13T18:26:59Z" w:author="Jan Groh">
        <w:r>
          <w:rPr>
            <w:rFonts w:ascii="Garamond Premier Pro Caption" w:hAnsi="Garamond Premier Pro Caption" w:hint="default"/>
            <w:sz w:val="22"/>
            <w:szCs w:val="22"/>
            <w:rtl w:val="0"/>
            <w:lang w:val="de-DE"/>
          </w:rPr>
          <w:delText>ß</w:delText>
        </w:r>
      </w:del>
      <w:del w:id="6980" w:date="2023-01-13T18:26:59Z" w:author="Jan Groh">
        <w:r>
          <w:rPr>
            <w:rFonts w:ascii="Garamond Premier Pro Caption" w:hAnsi="Garamond Premier Pro Caption"/>
            <w:sz w:val="22"/>
            <w:szCs w:val="22"/>
            <w:rtl w:val="0"/>
            <w:lang w:val="de-DE"/>
          </w:rPr>
          <w:delText>te ich nur, da</w:delText>
        </w:r>
      </w:del>
      <w:del w:id="6981" w:date="2023-01-13T18:26:59Z" w:author="Jan Groh">
        <w:r>
          <w:rPr>
            <w:rFonts w:ascii="Garamond Premier Pro Caption" w:hAnsi="Garamond Premier Pro Caption" w:hint="default"/>
            <w:sz w:val="22"/>
            <w:szCs w:val="22"/>
            <w:rtl w:val="0"/>
            <w:lang w:val="de-DE"/>
          </w:rPr>
          <w:delText xml:space="preserve">ß </w:delText>
        </w:r>
      </w:del>
      <w:del w:id="6982" w:date="2023-01-13T18:26:59Z" w:author="Jan Groh">
        <w:r>
          <w:rPr>
            <w:rFonts w:ascii="Garamond Premier Pro Caption" w:hAnsi="Garamond Premier Pro Caption"/>
            <w:sz w:val="22"/>
            <w:szCs w:val="22"/>
            <w:rtl w:val="0"/>
            <w:lang w:val="de-DE"/>
          </w:rPr>
          <w:delText>Ihnen mein ganzer Tag geh</w:delText>
        </w:r>
      </w:del>
      <w:del w:id="6983" w:date="2023-01-13T18:26:59Z" w:author="Jan Groh">
        <w:r>
          <w:rPr>
            <w:rFonts w:ascii="Garamond Premier Pro Caption" w:hAnsi="Garamond Premier Pro Caption" w:hint="default"/>
            <w:sz w:val="22"/>
            <w:szCs w:val="22"/>
            <w:rtl w:val="0"/>
            <w:lang w:val="sv-SE"/>
          </w:rPr>
          <w:delText>ö</w:delText>
        </w:r>
      </w:del>
      <w:del w:id="6984" w:date="2023-01-13T18:26:59Z" w:author="Jan Groh">
        <w:r>
          <w:rPr>
            <w:rFonts w:ascii="Garamond Premier Pro Caption" w:hAnsi="Garamond Premier Pro Caption"/>
            <w:sz w:val="22"/>
            <w:szCs w:val="22"/>
            <w:rtl w:val="0"/>
            <w:lang w:val="de-DE"/>
          </w:rPr>
          <w:delText>rte; was sonst meine Stunden ausgef</w:delText>
        </w:r>
      </w:del>
      <w:del w:id="6985" w:date="2023-01-13T18:26:59Z" w:author="Jan Groh">
        <w:r>
          <w:rPr>
            <w:rFonts w:ascii="Garamond Premier Pro Caption" w:hAnsi="Garamond Premier Pro Caption" w:hint="default"/>
            <w:sz w:val="22"/>
            <w:szCs w:val="22"/>
            <w:rtl w:val="0"/>
          </w:rPr>
          <w:delText>ü</w:delText>
        </w:r>
      </w:del>
      <w:del w:id="6986" w:date="2023-01-13T18:26:59Z" w:author="Jan Groh">
        <w:r>
          <w:rPr>
            <w:rFonts w:ascii="Garamond Premier Pro Caption" w:hAnsi="Garamond Premier Pro Caption"/>
            <w:sz w:val="22"/>
            <w:szCs w:val="22"/>
            <w:rtl w:val="0"/>
            <w:lang w:val="de-DE"/>
          </w:rPr>
          <w:delText>llt hatte, war verschwunden; Gesellschaft und Theater war nur f</w:delText>
        </w:r>
      </w:del>
      <w:del w:id="6987" w:date="2023-01-13T18:26:59Z" w:author="Jan Groh">
        <w:r>
          <w:rPr>
            <w:rFonts w:ascii="Garamond Premier Pro Caption" w:hAnsi="Garamond Premier Pro Caption" w:hint="default"/>
            <w:sz w:val="22"/>
            <w:szCs w:val="22"/>
            <w:rtl w:val="0"/>
          </w:rPr>
          <w:delText>ü</w:delText>
        </w:r>
      </w:del>
      <w:del w:id="6988" w:date="2023-01-13T18:26:59Z" w:author="Jan Groh">
        <w:r>
          <w:rPr>
            <w:rFonts w:ascii="Garamond Premier Pro Caption" w:hAnsi="Garamond Premier Pro Caption"/>
            <w:sz w:val="22"/>
            <w:szCs w:val="22"/>
            <w:rtl w:val="0"/>
            <w:lang w:val="de-DE"/>
          </w:rPr>
          <w:delText>r mich in der Welt, wenn Sie zu w</w:delText>
        </w:r>
      </w:del>
      <w:del w:id="6989" w:date="2023-01-13T18:26:59Z" w:author="Jan Groh">
        <w:r>
          <w:rPr>
            <w:rFonts w:ascii="Garamond Premier Pro Caption" w:hAnsi="Garamond Premier Pro Caption" w:hint="default"/>
            <w:sz w:val="22"/>
            <w:szCs w:val="22"/>
            <w:rtl w:val="0"/>
          </w:rPr>
          <w:delText>ü</w:delText>
        </w:r>
      </w:del>
      <w:del w:id="6990" w:date="2023-01-13T18:26:59Z" w:author="Jan Groh">
        <w:r>
          <w:rPr>
            <w:rFonts w:ascii="Garamond Premier Pro Caption" w:hAnsi="Garamond Premier Pro Caption"/>
            <w:sz w:val="22"/>
            <w:szCs w:val="22"/>
            <w:rtl w:val="0"/>
            <w:lang w:val="de-DE"/>
          </w:rPr>
          <w:delText>nschen schienen, da</w:delText>
        </w:r>
      </w:del>
      <w:del w:id="6991" w:date="2023-01-13T18:26:59Z" w:author="Jan Groh">
        <w:r>
          <w:rPr>
            <w:rFonts w:ascii="Garamond Premier Pro Caption" w:hAnsi="Garamond Premier Pro Caption" w:hint="default"/>
            <w:sz w:val="22"/>
            <w:szCs w:val="22"/>
            <w:rtl w:val="0"/>
            <w:lang w:val="de-DE"/>
          </w:rPr>
          <w:delText xml:space="preserve">ß </w:delText>
        </w:r>
      </w:del>
      <w:del w:id="6992" w:date="2023-01-13T18:26:59Z" w:author="Jan Groh">
        <w:r>
          <w:rPr>
            <w:rFonts w:ascii="Garamond Premier Pro Caption" w:hAnsi="Garamond Premier Pro Caption"/>
            <w:sz w:val="22"/>
            <w:szCs w:val="22"/>
            <w:rtl w:val="0"/>
            <w:lang w:val="de-DE"/>
          </w:rPr>
          <w:delText>ich hingehen sollte; doch da Sie gew</w:delText>
        </w:r>
      </w:del>
      <w:del w:id="6993" w:date="2023-01-13T18:26:59Z" w:author="Jan Groh">
        <w:r>
          <w:rPr>
            <w:rFonts w:ascii="Garamond Premier Pro Caption" w:hAnsi="Garamond Premier Pro Caption" w:hint="default"/>
            <w:sz w:val="22"/>
            <w:szCs w:val="22"/>
            <w:rtl w:val="0"/>
            <w:lang w:val="sv-SE"/>
          </w:rPr>
          <w:delText>ö</w:delText>
        </w:r>
      </w:del>
      <w:del w:id="6994" w:date="2023-01-13T18:26:59Z" w:author="Jan Groh">
        <w:r>
          <w:rPr>
            <w:rFonts w:ascii="Garamond Premier Pro Caption" w:hAnsi="Garamond Premier Pro Caption"/>
            <w:sz w:val="22"/>
            <w:szCs w:val="22"/>
            <w:rtl w:val="0"/>
            <w:lang w:val="de-DE"/>
          </w:rPr>
          <w:delText>hnlich vorzogen, mit mir zu bleiben, wu</w:delText>
        </w:r>
      </w:del>
      <w:del w:id="6995" w:date="2023-01-13T18:26:59Z" w:author="Jan Groh">
        <w:r>
          <w:rPr>
            <w:rFonts w:ascii="Garamond Premier Pro Caption" w:hAnsi="Garamond Premier Pro Caption" w:hint="default"/>
            <w:sz w:val="22"/>
            <w:szCs w:val="22"/>
            <w:rtl w:val="0"/>
            <w:lang w:val="de-DE"/>
          </w:rPr>
          <w:delText>ß</w:delText>
        </w:r>
      </w:del>
      <w:del w:id="6996" w:date="2023-01-13T18:26:59Z" w:author="Jan Groh">
        <w:r>
          <w:rPr>
            <w:rFonts w:ascii="Garamond Premier Pro Caption" w:hAnsi="Garamond Premier Pro Caption"/>
            <w:sz w:val="22"/>
            <w:szCs w:val="22"/>
            <w:rtl w:val="0"/>
            <w:lang w:val="de-DE"/>
          </w:rPr>
          <w:delText>te ich kaum, da</w:delText>
        </w:r>
      </w:del>
      <w:del w:id="6997" w:date="2023-01-13T18:26:59Z" w:author="Jan Groh">
        <w:r>
          <w:rPr>
            <w:rFonts w:ascii="Garamond Premier Pro Caption" w:hAnsi="Garamond Premier Pro Caption" w:hint="default"/>
            <w:sz w:val="22"/>
            <w:szCs w:val="22"/>
            <w:rtl w:val="0"/>
            <w:lang w:val="de-DE"/>
          </w:rPr>
          <w:delText xml:space="preserve">ß </w:delText>
        </w:r>
      </w:del>
      <w:del w:id="6998" w:date="2023-01-13T18:26:59Z" w:author="Jan Groh">
        <w:r>
          <w:rPr>
            <w:rFonts w:ascii="Garamond Premier Pro Caption" w:hAnsi="Garamond Premier Pro Caption"/>
            <w:sz w:val="22"/>
            <w:szCs w:val="22"/>
            <w:rtl w:val="0"/>
            <w:lang w:val="de-DE"/>
          </w:rPr>
          <w:delText>es stattfand. Jetzt zeigen Sie mir, da</w:delText>
        </w:r>
      </w:del>
      <w:del w:id="6999" w:date="2023-01-13T18:26:59Z" w:author="Jan Groh">
        <w:r>
          <w:rPr>
            <w:rFonts w:ascii="Garamond Premier Pro Caption" w:hAnsi="Garamond Premier Pro Caption" w:hint="default"/>
            <w:sz w:val="22"/>
            <w:szCs w:val="22"/>
            <w:rtl w:val="0"/>
            <w:lang w:val="de-DE"/>
          </w:rPr>
          <w:delText xml:space="preserve">ß </w:delText>
        </w:r>
      </w:del>
      <w:del w:id="7000" w:date="2023-01-13T18:26:59Z" w:author="Jan Groh">
        <w:r>
          <w:rPr>
            <w:rFonts w:ascii="Garamond Premier Pro Caption" w:hAnsi="Garamond Premier Pro Caption"/>
            <w:sz w:val="22"/>
            <w:szCs w:val="22"/>
            <w:rtl w:val="0"/>
            <w:lang w:val="de-DE"/>
          </w:rPr>
          <w:delText>Ihnen meine Gesellschaft nicht gen</w:delText>
        </w:r>
      </w:del>
      <w:del w:id="7001" w:date="2023-01-13T18:26:59Z" w:author="Jan Groh">
        <w:r>
          <w:rPr>
            <w:rFonts w:ascii="Garamond Premier Pro Caption" w:hAnsi="Garamond Premier Pro Caption" w:hint="default"/>
            <w:sz w:val="22"/>
            <w:szCs w:val="22"/>
            <w:rtl w:val="0"/>
          </w:rPr>
          <w:delText>ü</w:delText>
        </w:r>
      </w:del>
      <w:del w:id="7002" w:date="2023-01-13T18:26:59Z" w:author="Jan Groh">
        <w:r>
          <w:rPr>
            <w:rFonts w:ascii="Garamond Premier Pro Caption" w:hAnsi="Garamond Premier Pro Caption"/>
            <w:sz w:val="22"/>
            <w:szCs w:val="22"/>
            <w:rtl w:val="0"/>
            <w:lang w:val="de-DE"/>
          </w:rPr>
          <w:delText>gt; Sie w</w:delText>
        </w:r>
      </w:del>
      <w:del w:id="7003" w:date="2023-01-13T18:26:59Z" w:author="Jan Groh">
        <w:r>
          <w:rPr>
            <w:rFonts w:ascii="Garamond Premier Pro Caption" w:hAnsi="Garamond Premier Pro Caption" w:hint="default"/>
            <w:sz w:val="22"/>
            <w:szCs w:val="22"/>
            <w:rtl w:val="0"/>
          </w:rPr>
          <w:delText>ä</w:delText>
        </w:r>
      </w:del>
      <w:del w:id="7004" w:date="2023-01-13T18:26:59Z" w:author="Jan Groh">
        <w:r>
          <w:rPr>
            <w:rFonts w:ascii="Garamond Premier Pro Caption" w:hAnsi="Garamond Premier Pro Caption"/>
            <w:sz w:val="22"/>
            <w:szCs w:val="22"/>
            <w:rtl w:val="0"/>
            <w:lang w:val="de-DE"/>
          </w:rPr>
          <w:delText>hlen einen neuen Kreis Freunde und geben diesen gerade die einzigen Abende, die ich gewohnt war, als mein Eigentum zu betrachten. Hier ist von keiner Eifersucht die Rede, nur der ganz nat</w:delText>
        </w:r>
      </w:del>
      <w:del w:id="7005" w:date="2023-01-13T18:26:59Z" w:author="Jan Groh">
        <w:r>
          <w:rPr>
            <w:rFonts w:ascii="Garamond Premier Pro Caption" w:hAnsi="Garamond Premier Pro Caption" w:hint="default"/>
            <w:sz w:val="22"/>
            <w:szCs w:val="22"/>
            <w:rtl w:val="0"/>
          </w:rPr>
          <w:delText>ü</w:delText>
        </w:r>
      </w:del>
      <w:del w:id="7006" w:date="2023-01-13T18:26:59Z" w:author="Jan Groh">
        <w:r>
          <w:rPr>
            <w:rFonts w:ascii="Garamond Premier Pro Caption" w:hAnsi="Garamond Premier Pro Caption"/>
            <w:sz w:val="22"/>
            <w:szCs w:val="22"/>
            <w:rtl w:val="0"/>
            <w:lang w:val="de-DE"/>
          </w:rPr>
          <w:delText>rliche Gedanke dringt sich mir auf: ich bin Ihnen nicht mehr, was ich Ihnen war, ja ich bin Ihnen vielleicht im Wege, und selbst die Zeit, die Sie noch mit mir zubringen, ist Ihnen dr</w:delText>
        </w:r>
      </w:del>
      <w:del w:id="7007" w:date="2023-01-13T18:26:59Z" w:author="Jan Groh">
        <w:r>
          <w:rPr>
            <w:rFonts w:ascii="Garamond Premier Pro Caption" w:hAnsi="Garamond Premier Pro Caption" w:hint="default"/>
            <w:sz w:val="22"/>
            <w:szCs w:val="22"/>
            <w:rtl w:val="0"/>
          </w:rPr>
          <w:delText>ü</w:delText>
        </w:r>
      </w:del>
      <w:del w:id="7008" w:date="2023-01-13T18:26:59Z" w:author="Jan Groh">
        <w:r>
          <w:rPr>
            <w:rFonts w:ascii="Garamond Premier Pro Caption" w:hAnsi="Garamond Premier Pro Caption"/>
            <w:sz w:val="22"/>
            <w:szCs w:val="22"/>
            <w:rtl w:val="0"/>
          </w:rPr>
          <w:delText>ckend.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0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1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11" w:date="2023-01-13T18:26:59Z" w:author="Jan Groh"/>
          <w:rFonts w:ascii="Garamond Premier Pro Italic" w:cs="Garamond Premier Pro Italic" w:hAnsi="Garamond Premier Pro Italic" w:eastAsia="Garamond Premier Pro Italic"/>
          <w:sz w:val="22"/>
          <w:szCs w:val="22"/>
        </w:rPr>
      </w:pPr>
      <w:del w:id="7012"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13" w:date="2023-01-13T18:26:59Z" w:author="Jan Groh"/>
          <w:rFonts w:ascii="Garamond Premier Pro Italic" w:cs="Garamond Premier Pro Italic" w:hAnsi="Garamond Premier Pro Italic" w:eastAsia="Garamond Premier Pro Italic"/>
          <w:sz w:val="22"/>
          <w:szCs w:val="22"/>
        </w:rPr>
      </w:pPr>
      <w:del w:id="7014" w:date="2023-01-13T18:26:59Z" w:author="Jan Groh">
        <w:r>
          <w:rPr>
            <w:rFonts w:ascii="Garamond Premier Pro Italic" w:hAnsi="Garamond Premier Pro Italic"/>
            <w:sz w:val="22"/>
            <w:szCs w:val="22"/>
            <w:rtl w:val="0"/>
            <w:lang w:val="pt-PT"/>
          </w:rPr>
          <w:delText>[Sp</w:delText>
        </w:r>
      </w:del>
      <w:del w:id="7015" w:date="2023-01-13T18:26:59Z" w:author="Jan Groh">
        <w:r>
          <w:rPr>
            <w:rFonts w:ascii="Garamond Premier Pro Italic" w:hAnsi="Garamond Premier Pro Italic" w:hint="default"/>
            <w:sz w:val="22"/>
            <w:szCs w:val="22"/>
            <w:rtl w:val="0"/>
          </w:rPr>
          <w:delText>ä</w:delText>
        </w:r>
      </w:del>
      <w:del w:id="7016" w:date="2023-01-13T18:26:59Z" w:author="Jan Groh">
        <w:r>
          <w:rPr>
            <w:rFonts w:ascii="Garamond Premier Pro Italic" w:hAnsi="Garamond Premier Pro Italic"/>
            <w:sz w:val="22"/>
            <w:szCs w:val="22"/>
            <w:rtl w:val="0"/>
          </w:rPr>
          <w:delText>tsommer]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17" w:date="2023-01-13T18:26:59Z" w:author="Jan Groh"/>
          <w:rFonts w:ascii="Garamond Premier Pro Caption" w:cs="Garamond Premier Pro Caption" w:hAnsi="Garamond Premier Pro Caption" w:eastAsia="Garamond Premier Pro Caption"/>
          <w:sz w:val="22"/>
          <w:szCs w:val="22"/>
        </w:rPr>
      </w:pPr>
      <w:del w:id="7018" w:date="2023-01-13T18:26:59Z" w:author="Jan Groh">
        <w:r>
          <w:rPr>
            <w:rFonts w:ascii="Garamond Premier Pro Caption" w:hAnsi="Garamond Premier Pro Caption"/>
            <w:sz w:val="22"/>
            <w:szCs w:val="22"/>
            <w:rtl w:val="0"/>
            <w:lang w:val="de-DE"/>
          </w:rPr>
          <w:delText>Ich gehe nach Tiefurt</w:delText>
        </w:r>
      </w:del>
      <w:del w:id="7019" w:date="2023-01-13T18:26:59Z" w:author="Jan Groh">
        <w:r>
          <w:rPr>
            <w:rFonts w:ascii="Garamond Premier Pro Caption" w:cs="Garamond Premier Pro Caption" w:hAnsi="Garamond Premier Pro Caption" w:eastAsia="Garamond Premier Pro Caption"/>
            <w:sz w:val="22"/>
            <w:szCs w:val="22"/>
            <w:vertAlign w:val="superscript"/>
          </w:rPr>
          <w:footnoteReference w:id="134"/>
        </w:r>
      </w:del>
      <w:del w:id="7020" w:date="2023-01-13T18:26:59Z" w:author="Jan Groh">
        <w:r>
          <w:rPr>
            <w:rFonts w:ascii="Garamond Premier Pro Caption" w:hAnsi="Garamond Premier Pro Caption"/>
            <w:sz w:val="22"/>
            <w:szCs w:val="22"/>
            <w:rtl w:val="0"/>
            <w:lang w:val="de-DE"/>
          </w:rPr>
          <w:delText>, liebe Mutter, in der Absicht, mir dort ein Zimmerchen zu mieten und bis zum 1. Oktober dort zu bleiben!</w:delText>
        </w:r>
      </w:del>
      <w:del w:id="7021" w:date="2023-01-13T18:26:59Z" w:author="Jan Groh">
        <w:r>
          <w:rPr>
            <w:rFonts w:ascii="Garamond Premier Pro Caption" w:hAnsi="Garamond Premier Pro Caption"/>
            <w:sz w:val="22"/>
            <w:szCs w:val="22"/>
            <w:rtl w:val="0"/>
            <w:lang w:val="de-DE"/>
          </w:rPr>
          <w:delText xml:space="preserve"> </w:delText>
        </w:r>
      </w:del>
      <w:del w:id="7022" w:date="2023-01-13T18:26:59Z" w:author="Jan Groh">
        <w:r>
          <w:rPr>
            <w:rFonts w:ascii="Garamond Premier Pro Caption" w:hAnsi="Garamond Premier Pro Caption"/>
            <w:sz w:val="22"/>
            <w:szCs w:val="22"/>
            <w:rtl w:val="0"/>
            <w:lang w:val="de-DE"/>
          </w:rPr>
          <w:delText>Wie reizbar ich bin, wie alles mich in einen Zustand der Verzweiflung bringt, hast Du selbst gesehen; ich vermag die Qual des Gedankens aber nicht mehr zu ertragen, durch diese heftigen Ersch</w:delText>
        </w:r>
      </w:del>
      <w:del w:id="7023" w:date="2023-01-13T18:26:59Z" w:author="Jan Groh">
        <w:r>
          <w:rPr>
            <w:rFonts w:ascii="Garamond Premier Pro Caption" w:hAnsi="Garamond Premier Pro Caption" w:hint="default"/>
            <w:sz w:val="22"/>
            <w:szCs w:val="22"/>
            <w:rtl w:val="0"/>
          </w:rPr>
          <w:delText>ü</w:delText>
        </w:r>
      </w:del>
      <w:del w:id="7024" w:date="2023-01-13T18:26:59Z" w:author="Jan Groh">
        <w:r>
          <w:rPr>
            <w:rFonts w:ascii="Garamond Premier Pro Caption" w:hAnsi="Garamond Premier Pro Caption"/>
            <w:sz w:val="22"/>
            <w:szCs w:val="22"/>
            <w:rtl w:val="0"/>
            <w:lang w:val="de-DE"/>
          </w:rPr>
          <w:delText>tterungen, die sich ja beinah t</w:delText>
        </w:r>
      </w:del>
      <w:del w:id="7025" w:date="2023-01-13T18:26:59Z" w:author="Jan Groh">
        <w:r>
          <w:rPr>
            <w:rFonts w:ascii="Garamond Premier Pro Caption" w:hAnsi="Garamond Premier Pro Caption" w:hint="default"/>
            <w:sz w:val="22"/>
            <w:szCs w:val="22"/>
            <w:rtl w:val="0"/>
          </w:rPr>
          <w:delText>ä</w:delText>
        </w:r>
      </w:del>
      <w:del w:id="7026" w:date="2023-01-13T18:26:59Z" w:author="Jan Groh">
        <w:r>
          <w:rPr>
            <w:rFonts w:ascii="Garamond Premier Pro Caption" w:hAnsi="Garamond Premier Pro Caption"/>
            <w:sz w:val="22"/>
            <w:szCs w:val="22"/>
            <w:rtl w:val="0"/>
            <w:lang w:val="de-DE"/>
          </w:rPr>
          <w:delText>glich erneuern, das Leben des Kindes</w:delText>
        </w:r>
      </w:del>
      <w:del w:id="7027" w:date="2023-01-13T18:26:59Z" w:author="Jan Groh">
        <w:r>
          <w:rPr>
            <w:rFonts w:ascii="Garamond Premier Pro Caption" w:cs="Garamond Premier Pro Caption" w:hAnsi="Garamond Premier Pro Caption" w:eastAsia="Garamond Premier Pro Caption"/>
            <w:sz w:val="22"/>
            <w:szCs w:val="22"/>
            <w:vertAlign w:val="superscript"/>
          </w:rPr>
          <w:footnoteReference w:id="135"/>
        </w:r>
      </w:del>
      <w:del w:id="7028" w:date="2023-01-13T18:26:59Z" w:author="Jan Groh">
        <w:r>
          <w:rPr>
            <w:rFonts w:ascii="Garamond Premier Pro Caption" w:hAnsi="Garamond Premier Pro Caption"/>
            <w:sz w:val="22"/>
            <w:szCs w:val="22"/>
            <w:rtl w:val="0"/>
            <w:lang w:val="de-DE"/>
          </w:rPr>
          <w:delText xml:space="preserve"> zu gef</w:delText>
        </w:r>
      </w:del>
      <w:del w:id="7029" w:date="2023-01-13T18:26:59Z" w:author="Jan Groh">
        <w:r>
          <w:rPr>
            <w:rFonts w:ascii="Garamond Premier Pro Caption" w:hAnsi="Garamond Premier Pro Caption" w:hint="default"/>
            <w:sz w:val="22"/>
            <w:szCs w:val="22"/>
            <w:rtl w:val="0"/>
          </w:rPr>
          <w:delText>ä</w:delText>
        </w:r>
      </w:del>
      <w:del w:id="7030" w:date="2023-01-13T18:26:59Z" w:author="Jan Groh">
        <w:r>
          <w:rPr>
            <w:rFonts w:ascii="Garamond Premier Pro Caption" w:hAnsi="Garamond Premier Pro Caption"/>
            <w:sz w:val="22"/>
            <w:szCs w:val="22"/>
            <w:rtl w:val="0"/>
            <w:lang w:val="de-DE"/>
          </w:rPr>
          <w:delText xml:space="preserve">hrden. Ich hoffe, Du besuchst mich recht oft, da Du ja eine Spaziergeherin bist, und den Morgen, wo die einzige Zeit Deiner Freiheit ist, der Vater die Pferde nicht braucht. Tadele mich nicht zu sehr, </w:delText>
        </w:r>
      </w:del>
      <w:del w:id="7031" w:date="2023-01-13T18:26:59Z" w:author="Jan Groh">
        <w:r>
          <w:rPr>
            <w:rFonts w:ascii="Garamond Premier Pro Caption" w:hAnsi="Garamond Premier Pro Caption" w:hint="default"/>
            <w:sz w:val="22"/>
            <w:szCs w:val="22"/>
            <w:rtl w:val="0"/>
          </w:rPr>
          <w:delText xml:space="preserve">– </w:delText>
        </w:r>
      </w:del>
      <w:del w:id="7032" w:date="2023-01-13T18:26:59Z" w:author="Jan Groh">
        <w:r>
          <w:rPr>
            <w:rFonts w:ascii="Garamond Premier Pro Caption" w:hAnsi="Garamond Premier Pro Caption"/>
            <w:sz w:val="22"/>
            <w:szCs w:val="22"/>
            <w:rtl w:val="0"/>
            <w:lang w:val="de-DE"/>
          </w:rPr>
          <w:delText>ich habe keine Kr</w:delText>
        </w:r>
      </w:del>
      <w:del w:id="7033" w:date="2023-01-13T18:26:59Z" w:author="Jan Groh">
        <w:r>
          <w:rPr>
            <w:rFonts w:ascii="Garamond Premier Pro Caption" w:hAnsi="Garamond Premier Pro Caption" w:hint="default"/>
            <w:sz w:val="22"/>
            <w:szCs w:val="22"/>
            <w:rtl w:val="0"/>
          </w:rPr>
          <w:delText>ä</w:delText>
        </w:r>
      </w:del>
      <w:del w:id="7034" w:date="2023-01-13T18:26:59Z" w:author="Jan Groh">
        <w:r>
          <w:rPr>
            <w:rFonts w:ascii="Garamond Premier Pro Caption" w:hAnsi="Garamond Premier Pro Caption"/>
            <w:sz w:val="22"/>
            <w:szCs w:val="22"/>
            <w:rtl w:val="0"/>
            <w:lang w:val="de-DE"/>
          </w:rPr>
          <w:delText>fte mehr und kann wirklich nicht anders. Wie soll ich wohl das Leben ertragen, wenn ich alle Verh</w:delText>
        </w:r>
      </w:del>
      <w:del w:id="7035" w:date="2023-01-13T18:26:59Z" w:author="Jan Groh">
        <w:r>
          <w:rPr>
            <w:rFonts w:ascii="Garamond Premier Pro Caption" w:hAnsi="Garamond Premier Pro Caption" w:hint="default"/>
            <w:sz w:val="22"/>
            <w:szCs w:val="22"/>
            <w:rtl w:val="0"/>
          </w:rPr>
          <w:delText>ä</w:delText>
        </w:r>
      </w:del>
      <w:del w:id="7036" w:date="2023-01-13T18:26:59Z" w:author="Jan Groh">
        <w:r>
          <w:rPr>
            <w:rFonts w:ascii="Garamond Premier Pro Caption" w:hAnsi="Garamond Premier Pro Caption"/>
            <w:sz w:val="22"/>
            <w:szCs w:val="22"/>
            <w:rtl w:val="0"/>
            <w:lang w:val="de-DE"/>
          </w:rPr>
          <w:delText>ltnisse erst habe bis zum Schlimmsten kommen lassen.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37" w:date="2023-01-13T18:26:59Z" w:author="Jan Groh"/>
          <w:rFonts w:ascii="Garamond Premier Pro Caption" w:cs="Garamond Premier Pro Caption" w:hAnsi="Garamond Premier Pro Caption" w:eastAsia="Garamond Premier Pro Caption"/>
          <w:sz w:val="22"/>
          <w:szCs w:val="22"/>
        </w:rPr>
      </w:pPr>
      <w:del w:id="7038" w:date="2023-01-13T18:26:59Z" w:author="Jan Groh">
        <w:r>
          <w:rPr>
            <w:rFonts w:ascii="Garamond Premier Pro Caption" w:hAnsi="Garamond Premier Pro Caption"/>
            <w:sz w:val="22"/>
            <w:szCs w:val="22"/>
            <w:rtl w:val="0"/>
            <w:lang w:val="de-DE"/>
          </w:rPr>
          <w:delText>Lebewohl und g</w:delText>
        </w:r>
      </w:del>
      <w:del w:id="7039" w:date="2023-01-13T18:26:59Z" w:author="Jan Groh">
        <w:r>
          <w:rPr>
            <w:rFonts w:ascii="Garamond Premier Pro Caption" w:hAnsi="Garamond Premier Pro Caption" w:hint="default"/>
            <w:sz w:val="22"/>
            <w:szCs w:val="22"/>
            <w:rtl w:val="0"/>
            <w:lang w:val="sv-SE"/>
          </w:rPr>
          <w:delText>ö</w:delText>
        </w:r>
      </w:del>
      <w:del w:id="7040" w:date="2023-01-13T18:26:59Z" w:author="Jan Groh">
        <w:r>
          <w:rPr>
            <w:rFonts w:ascii="Garamond Premier Pro Caption" w:hAnsi="Garamond Premier Pro Caption"/>
            <w:sz w:val="22"/>
            <w:szCs w:val="22"/>
            <w:rtl w:val="0"/>
            <w:lang w:val="de-DE"/>
          </w:rPr>
          <w:delText>nne mir Ruhe.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7041" w:date="2023-01-05T23:03:39Z" w:author="Jan Groh"/>
          <w:del w:id="704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4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44" w:date="2023-01-13T18:26:59Z" w:author="Jan Groh"/>
          <w:rFonts w:ascii="Garamond Premier Pro Italic" w:cs="Garamond Premier Pro Italic" w:hAnsi="Garamond Premier Pro Italic" w:eastAsia="Garamond Premier Pro Italic"/>
          <w:sz w:val="22"/>
          <w:szCs w:val="22"/>
        </w:rPr>
      </w:pPr>
      <w:del w:id="7045" w:date="2023-01-13T18:26:59Z" w:author="Jan Groh">
        <w:r>
          <w:rPr>
            <w:rFonts w:ascii="Garamond Premier Pro Italic" w:hAnsi="Garamond Premier Pro Italic"/>
            <w:sz w:val="22"/>
            <w:szCs w:val="22"/>
            <w:rtl w:val="0"/>
            <w:lang w:val="en-US"/>
          </w:rPr>
          <w:delText>Goethe an Zelter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46" w:date="2023-01-13T18:26:59Z" w:author="Jan Groh"/>
          <w:rFonts w:ascii="Garamond Premier Pro Italic" w:cs="Garamond Premier Pro Italic" w:hAnsi="Garamond Premier Pro Italic" w:eastAsia="Garamond Premier Pro Italic"/>
          <w:sz w:val="22"/>
          <w:szCs w:val="22"/>
        </w:rPr>
      </w:pPr>
      <w:del w:id="7047" w:date="2023-01-13T18:26:59Z" w:author="Jan Groh">
        <w:r>
          <w:rPr>
            <w:rFonts w:ascii="Garamond Premier Pro Italic" w:hAnsi="Garamond Premier Pro Italic"/>
            <w:sz w:val="22"/>
            <w:szCs w:val="22"/>
            <w:rtl w:val="0"/>
          </w:rPr>
          <w:delText>29. September 1827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48" w:date="2023-01-13T18:26:59Z" w:author="Jan Groh"/>
          <w:rFonts w:ascii="Garamond Premier Pro Caption" w:cs="Garamond Premier Pro Caption" w:hAnsi="Garamond Premier Pro Caption" w:eastAsia="Garamond Premier Pro Caption"/>
          <w:sz w:val="22"/>
          <w:szCs w:val="22"/>
        </w:rPr>
      </w:pPr>
      <w:del w:id="7049" w:date="2023-01-13T18:26:59Z" w:author="Jan Groh">
        <w:r>
          <w:rPr>
            <w:rFonts w:ascii="Garamond Premier Pro Caption" w:hAnsi="Garamond Premier Pro Caption"/>
            <w:sz w:val="22"/>
            <w:szCs w:val="22"/>
            <w:rtl w:val="0"/>
            <w:lang w:val="de-DE"/>
          </w:rPr>
          <w:delText>Meine Schwiegertochter sieht ihrer Entbindung, und wir mit ihr, um desto sehnsuchtsvoller entgegen, als sie diesmal in ihrem Zustand mehr als billig zu leiden hat. Werden wir von diesem Hauskreuz gl</w:delText>
        </w:r>
      </w:del>
      <w:del w:id="7050" w:date="2023-01-13T18:26:59Z" w:author="Jan Groh">
        <w:r>
          <w:rPr>
            <w:rFonts w:ascii="Garamond Premier Pro Caption" w:hAnsi="Garamond Premier Pro Caption" w:hint="default"/>
            <w:sz w:val="22"/>
            <w:szCs w:val="22"/>
            <w:rtl w:val="0"/>
          </w:rPr>
          <w:delText>ü</w:delText>
        </w:r>
      </w:del>
      <w:del w:id="7051" w:date="2023-01-13T18:26:59Z" w:author="Jan Groh">
        <w:r>
          <w:rPr>
            <w:rFonts w:ascii="Garamond Premier Pro Caption" w:hAnsi="Garamond Premier Pro Caption"/>
            <w:sz w:val="22"/>
            <w:szCs w:val="22"/>
            <w:rtl w:val="0"/>
            <w:lang w:val="de-DE"/>
          </w:rPr>
          <w:delText>cklich erl</w:delText>
        </w:r>
      </w:del>
      <w:del w:id="7052" w:date="2023-01-13T18:26:59Z" w:author="Jan Groh">
        <w:r>
          <w:rPr>
            <w:rFonts w:ascii="Garamond Premier Pro Caption" w:hAnsi="Garamond Premier Pro Caption" w:hint="default"/>
            <w:sz w:val="22"/>
            <w:szCs w:val="22"/>
            <w:rtl w:val="0"/>
            <w:lang w:val="sv-SE"/>
          </w:rPr>
          <w:delText>ö</w:delText>
        </w:r>
      </w:del>
      <w:del w:id="7053" w:date="2023-01-13T18:26:59Z" w:author="Jan Groh">
        <w:r>
          <w:rPr>
            <w:rFonts w:ascii="Garamond Premier Pro Caption" w:hAnsi="Garamond Premier Pro Caption"/>
            <w:sz w:val="22"/>
            <w:szCs w:val="22"/>
            <w:rtl w:val="0"/>
            <w:lang w:val="de-DE"/>
          </w:rPr>
          <w:delText>st, und Du kommst zur rechten Zeit an, so k</w:delText>
        </w:r>
      </w:del>
      <w:del w:id="7054" w:date="2023-01-13T18:26:59Z" w:author="Jan Groh">
        <w:r>
          <w:rPr>
            <w:rFonts w:ascii="Garamond Premier Pro Caption" w:hAnsi="Garamond Premier Pro Caption" w:hint="default"/>
            <w:sz w:val="22"/>
            <w:szCs w:val="22"/>
            <w:rtl w:val="0"/>
            <w:lang w:val="sv-SE"/>
          </w:rPr>
          <w:delText>ö</w:delText>
        </w:r>
      </w:del>
      <w:del w:id="7055" w:date="2023-01-13T18:26:59Z" w:author="Jan Groh">
        <w:r>
          <w:rPr>
            <w:rFonts w:ascii="Garamond Premier Pro Caption" w:hAnsi="Garamond Premier Pro Caption"/>
            <w:sz w:val="22"/>
            <w:szCs w:val="22"/>
            <w:rtl w:val="0"/>
            <w:lang w:val="de-DE"/>
          </w:rPr>
          <w:delText>nnten wir noch einmal einer christlich-kirchlichen Funktion zusammen beiwohnen, welches doch auch ein ganz artiger Passus in unsrer Lebensgeschichte sein w</w:delText>
        </w:r>
      </w:del>
      <w:del w:id="7056" w:date="2023-01-13T18:26:59Z" w:author="Jan Groh">
        <w:r>
          <w:rPr>
            <w:rFonts w:ascii="Garamond Premier Pro Caption" w:hAnsi="Garamond Premier Pro Caption" w:hint="default"/>
            <w:sz w:val="22"/>
            <w:szCs w:val="22"/>
            <w:rtl w:val="0"/>
          </w:rPr>
          <w:delText>ü</w:delText>
        </w:r>
      </w:del>
      <w:del w:id="7057" w:date="2023-01-13T18:26:59Z" w:author="Jan Groh">
        <w:r>
          <w:rPr>
            <w:rFonts w:ascii="Garamond Premier Pro Caption" w:hAnsi="Garamond Premier Pro Caption"/>
            <w:sz w:val="22"/>
            <w:szCs w:val="22"/>
            <w:rtl w:val="0"/>
          </w:rPr>
          <w:delText>rde.</w:delText>
        </w:r>
      </w:del>
      <w:del w:id="7058"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7059" w:date="2023-01-05T23:04:01Z" w:author="Jan Groh"/>
          <w:del w:id="70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7061" w:date="2023-01-05T23:04:01Z" w:author="Jan Groh"/>
          <w:del w:id="706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7063" w:date="2023-01-05T23:04:01Z" w:author="Jan Groh"/>
          <w:del w:id="706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65" w:date="2023-01-13T18:26:59Z" w:author="Jan Groh"/>
          <w:rFonts w:ascii="Garamond Premier Pro Bold" w:cs="Garamond Premier Pro Bold" w:hAnsi="Garamond Premier Pro Bold" w:eastAsia="Garamond Premier Pro Bold"/>
          <w:sz w:val="22"/>
          <w:szCs w:val="22"/>
        </w:rPr>
      </w:pPr>
      <w:ins w:id="7066" w:date="2023-01-05T23:04:01Z" w:author="Jan Groh">
        <w:del w:id="7067" w:date="2023-01-13T18:26:59Z" w:author="Jan Groh">
          <w:r>
            <w:rPr>
              <w:rFonts w:ascii="Garamond Premier Pro Bold" w:hAnsi="Garamond Premier Pro Bold"/>
              <w:sz w:val="22"/>
              <w:szCs w:val="22"/>
              <w:rtl w:val="0"/>
              <w:lang w:val="de-DE"/>
            </w:rPr>
            <w:delText>31</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7068" w:date="2023-01-05T23:04:28Z" w:author="Jan Groh"/>
          <w:del w:id="7069" w:date="2023-01-13T18:26:59Z" w:author="Jan Groh"/>
          <w:rFonts w:ascii="Garamond Premier Pro Caption" w:cs="Garamond Premier Pro Caption" w:hAnsi="Garamond Premier Pro Caption" w:eastAsia="Garamond Premier Pro Caption"/>
          <w:sz w:val="22"/>
          <w:szCs w:val="22"/>
        </w:rPr>
      </w:pPr>
      <w:ins w:id="7070" w:date="2023-01-05T23:04:28Z" w:author="Jan Groh">
        <w:del w:id="7071" w:date="2023-01-13T18:26:59Z" w:author="Jan Groh">
          <w:r>
            <w:rPr>
              <w:rFonts w:ascii="Garamond Premier Pro Caption" w:hAnsi="Garamond Premier Pro Caption"/>
              <w:sz w:val="22"/>
              <w:szCs w:val="22"/>
              <w:rtl w:val="0"/>
              <w:lang w:val="de-DE"/>
            </w:rPr>
            <w:delText>(1827/28)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7072" w:date="2023-01-05T23:04:28Z" w:author="Jan Groh"/>
          <w:del w:id="70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7074" w:date="2023-01-05T23:04:28Z" w:author="Jan Groh"/>
          <w:del w:id="707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76" w:date="2023-01-13T18:26:59Z" w:author="Jan Groh"/>
          <w:rFonts w:ascii="Garamond Premier Pro Italic" w:cs="Garamond Premier Pro Italic" w:hAnsi="Garamond Premier Pro Italic" w:eastAsia="Garamond Premier Pro Italic"/>
          <w:sz w:val="22"/>
          <w:szCs w:val="22"/>
        </w:rPr>
      </w:pPr>
      <w:del w:id="7077" w:date="2023-01-13T18:26:59Z" w:author="Jan Groh">
        <w:r>
          <w:rPr>
            <w:rFonts w:ascii="Garamond Premier Pro Italic" w:hAnsi="Garamond Premier Pro Italic"/>
            <w:sz w:val="22"/>
            <w:szCs w:val="22"/>
            <w:rtl w:val="0"/>
            <w:lang w:val="de-DE"/>
          </w:rPr>
          <w:delText>Ottilie von Goethe (Aufzeichnungen)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78" w:date="2023-01-13T18:26:59Z" w:author="Jan Groh"/>
          <w:rFonts w:ascii="Garamond Premier Pro Italic" w:cs="Garamond Premier Pro Italic" w:hAnsi="Garamond Premier Pro Italic" w:eastAsia="Garamond Premier Pro Italic"/>
          <w:sz w:val="22"/>
          <w:szCs w:val="22"/>
        </w:rPr>
      </w:pPr>
      <w:del w:id="7079" w:date="2023-01-13T18:26:59Z" w:author="Jan Groh">
        <w:r>
          <w:rPr>
            <w:rFonts w:ascii="Garamond Premier Pro Italic" w:hAnsi="Garamond Premier Pro Italic"/>
            <w:sz w:val="22"/>
            <w:szCs w:val="22"/>
            <w:rtl w:val="0"/>
          </w:rPr>
          <w:delText>November 1827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80" w:date="2023-01-13T18:26:59Z" w:author="Jan Groh"/>
          <w:rFonts w:ascii="Garamond Premier Pro Caption" w:cs="Garamond Premier Pro Caption" w:hAnsi="Garamond Premier Pro Caption" w:eastAsia="Garamond Premier Pro Caption"/>
          <w:sz w:val="22"/>
          <w:szCs w:val="22"/>
        </w:rPr>
      </w:pPr>
      <w:del w:id="7081" w:date="2023-01-13T18:26:59Z" w:author="Jan Groh">
        <w:r>
          <w:rPr>
            <w:rFonts w:ascii="Garamond Premier Pro Caption" w:hAnsi="Garamond Premier Pro Caption"/>
            <w:sz w:val="22"/>
            <w:szCs w:val="22"/>
            <w:rtl w:val="0"/>
            <w:lang w:val="de-DE"/>
          </w:rPr>
          <w:delText>Als er das erste Mal heraufkam, sie</w:delText>
        </w:r>
      </w:del>
      <w:del w:id="7082" w:date="2023-01-13T18:26:59Z" w:author="Jan Groh">
        <w:r>
          <w:rPr>
            <w:rFonts w:ascii="Garamond Premier Pro Caption" w:cs="Garamond Premier Pro Caption" w:hAnsi="Garamond Premier Pro Caption" w:eastAsia="Garamond Premier Pro Caption"/>
            <w:sz w:val="22"/>
            <w:szCs w:val="22"/>
            <w:vertAlign w:val="superscript"/>
          </w:rPr>
          <w:footnoteReference w:id="136"/>
        </w:r>
      </w:del>
      <w:del w:id="7083" w:date="2023-01-13T18:26:59Z" w:author="Jan Groh">
        <w:r>
          <w:rPr>
            <w:rFonts w:ascii="Garamond Premier Pro Caption" w:hAnsi="Garamond Premier Pro Caption"/>
            <w:sz w:val="22"/>
            <w:szCs w:val="22"/>
            <w:rtl w:val="0"/>
            <w:lang w:val="de-DE"/>
          </w:rPr>
          <w:delText xml:space="preserve"> zu sehen, beugte er sich mit auf den R</w:delText>
        </w:r>
      </w:del>
      <w:del w:id="7084" w:date="2023-01-13T18:26:59Z" w:author="Jan Groh">
        <w:r>
          <w:rPr>
            <w:rFonts w:ascii="Garamond Premier Pro Caption" w:hAnsi="Garamond Premier Pro Caption" w:hint="default"/>
            <w:sz w:val="22"/>
            <w:szCs w:val="22"/>
            <w:rtl w:val="0"/>
          </w:rPr>
          <w:delText>ü</w:delText>
        </w:r>
      </w:del>
      <w:del w:id="7085" w:date="2023-01-13T18:26:59Z" w:author="Jan Groh">
        <w:r>
          <w:rPr>
            <w:rFonts w:ascii="Garamond Premier Pro Caption" w:hAnsi="Garamond Premier Pro Caption"/>
            <w:sz w:val="22"/>
            <w:szCs w:val="22"/>
            <w:rtl w:val="0"/>
            <w:lang w:val="de-DE"/>
          </w:rPr>
          <w:delText>cken zusammengehaltenen H</w:delText>
        </w:r>
      </w:del>
      <w:del w:id="7086" w:date="2023-01-13T18:26:59Z" w:author="Jan Groh">
        <w:r>
          <w:rPr>
            <w:rFonts w:ascii="Garamond Premier Pro Caption" w:hAnsi="Garamond Premier Pro Caption" w:hint="default"/>
            <w:sz w:val="22"/>
            <w:szCs w:val="22"/>
            <w:rtl w:val="0"/>
          </w:rPr>
          <w:delText>ä</w:delText>
        </w:r>
      </w:del>
      <w:del w:id="7087" w:date="2023-01-13T18:26:59Z" w:author="Jan Groh">
        <w:r>
          <w:rPr>
            <w:rFonts w:ascii="Garamond Premier Pro Caption" w:hAnsi="Garamond Premier Pro Caption"/>
            <w:sz w:val="22"/>
            <w:szCs w:val="22"/>
            <w:rtl w:val="0"/>
            <w:lang w:val="de-DE"/>
          </w:rPr>
          <w:delText>nden, wie es seine Art war, zu ihrer Wiege hinab und sagte, nachdem er sie lange freundlich betrachtet hatte: Alma soll sie hei</w:delText>
        </w:r>
      </w:del>
      <w:del w:id="7088" w:date="2023-01-13T18:26:59Z" w:author="Jan Groh">
        <w:r>
          <w:rPr>
            <w:rFonts w:ascii="Garamond Premier Pro Caption" w:hAnsi="Garamond Premier Pro Caption" w:hint="default"/>
            <w:sz w:val="22"/>
            <w:szCs w:val="22"/>
            <w:rtl w:val="0"/>
            <w:lang w:val="de-DE"/>
          </w:rPr>
          <w:delText>ß</w:delText>
        </w:r>
      </w:del>
      <w:del w:id="7089" w:date="2023-01-13T18:26:59Z" w:author="Jan Groh">
        <w:r>
          <w:rPr>
            <w:rFonts w:ascii="Garamond Premier Pro Caption" w:hAnsi="Garamond Premier Pro Caption"/>
            <w:sz w:val="22"/>
            <w:szCs w:val="22"/>
            <w:rtl w:val="0"/>
          </w:rPr>
          <w:delTex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9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9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92" w:date="2023-01-13T18:26:59Z" w:author="Jan Groh"/>
          <w:rFonts w:ascii="Garamond Premier Pro Italic" w:cs="Garamond Premier Pro Italic" w:hAnsi="Garamond Premier Pro Italic" w:eastAsia="Garamond Premier Pro Italic"/>
          <w:sz w:val="22"/>
          <w:szCs w:val="22"/>
        </w:rPr>
      </w:pPr>
      <w:del w:id="7093"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94" w:date="2023-01-13T18:26:59Z" w:author="Jan Groh"/>
          <w:rFonts w:ascii="Garamond Premier Pro Italic" w:cs="Garamond Premier Pro Italic" w:hAnsi="Garamond Premier Pro Italic" w:eastAsia="Garamond Premier Pro Italic"/>
          <w:sz w:val="22"/>
          <w:szCs w:val="22"/>
        </w:rPr>
      </w:pPr>
      <w:del w:id="7095" w:date="2023-01-13T18:26:59Z" w:author="Jan Groh">
        <w:r>
          <w:rPr>
            <w:rFonts w:ascii="Garamond Premier Pro Italic" w:hAnsi="Garamond Premier Pro Italic"/>
            <w:sz w:val="22"/>
            <w:szCs w:val="22"/>
            <w:rtl w:val="0"/>
            <w:lang w:val="pt-PT"/>
          </w:rPr>
          <w:delText>[1827]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096" w:date="2023-01-13T18:26:59Z" w:author="Jan Groh"/>
          <w:rFonts w:ascii="Garamond Premier Pro Caption" w:cs="Garamond Premier Pro Caption" w:hAnsi="Garamond Premier Pro Caption" w:eastAsia="Garamond Premier Pro Caption"/>
          <w:sz w:val="22"/>
          <w:szCs w:val="22"/>
        </w:rPr>
      </w:pPr>
      <w:del w:id="7097" w:date="2023-01-13T18:26:59Z" w:author="Jan Groh">
        <w:r>
          <w:rPr>
            <w:rFonts w:ascii="Garamond Premier Pro Caption" w:hAnsi="Garamond Premier Pro Caption" w:hint="default"/>
            <w:sz w:val="22"/>
            <w:szCs w:val="22"/>
            <w:rtl w:val="0"/>
            <w:lang w:val="de-DE"/>
          </w:rPr>
          <w:delText xml:space="preserve">… </w:delText>
        </w:r>
      </w:del>
      <w:del w:id="7098" w:date="2023-01-13T18:26:59Z" w:author="Jan Groh">
        <w:r>
          <w:rPr>
            <w:rFonts w:ascii="Garamond Premier Pro Caption" w:hAnsi="Garamond Premier Pro Caption"/>
            <w:sz w:val="22"/>
            <w:szCs w:val="22"/>
            <w:rtl w:val="0"/>
            <w:lang w:val="de-DE"/>
          </w:rPr>
          <w:delText>Des Voeux schrieb mir von Dresden, verk</w:delText>
        </w:r>
      </w:del>
      <w:del w:id="7099" w:date="2023-01-13T18:26:59Z" w:author="Jan Groh">
        <w:r>
          <w:rPr>
            <w:rFonts w:ascii="Garamond Premier Pro Caption" w:hAnsi="Garamond Premier Pro Caption" w:hint="default"/>
            <w:sz w:val="22"/>
            <w:szCs w:val="22"/>
            <w:rtl w:val="0"/>
          </w:rPr>
          <w:delText>ü</w:delText>
        </w:r>
      </w:del>
      <w:del w:id="7100" w:date="2023-01-13T18:26:59Z" w:author="Jan Groh">
        <w:r>
          <w:rPr>
            <w:rFonts w:ascii="Garamond Premier Pro Caption" w:hAnsi="Garamond Premier Pro Caption"/>
            <w:sz w:val="22"/>
            <w:szCs w:val="22"/>
            <w:rtl w:val="0"/>
            <w:lang w:val="de-DE"/>
          </w:rPr>
          <w:delText>ndete seine baldige Ankunft. Welch ein entsetzlicher Zustand des Wartens nun eintraf, kann ich Dir nicht ausf</w:delText>
        </w:r>
      </w:del>
      <w:del w:id="7101" w:date="2023-01-13T18:26:59Z" w:author="Jan Groh">
        <w:r>
          <w:rPr>
            <w:rFonts w:ascii="Garamond Premier Pro Caption" w:hAnsi="Garamond Premier Pro Caption" w:hint="default"/>
            <w:sz w:val="22"/>
            <w:szCs w:val="22"/>
            <w:rtl w:val="0"/>
          </w:rPr>
          <w:delText>ü</w:delText>
        </w:r>
      </w:del>
      <w:del w:id="7102" w:date="2023-01-13T18:26:59Z" w:author="Jan Groh">
        <w:r>
          <w:rPr>
            <w:rFonts w:ascii="Garamond Premier Pro Caption" w:hAnsi="Garamond Premier Pro Caption"/>
            <w:sz w:val="22"/>
            <w:szCs w:val="22"/>
            <w:rtl w:val="0"/>
            <w:lang w:val="de-DE"/>
          </w:rPr>
          <w:delText>hrlich genug beschreiben. Ich verlie</w:delText>
        </w:r>
      </w:del>
      <w:del w:id="7103" w:date="2023-01-13T18:26:59Z" w:author="Jan Groh">
        <w:r>
          <w:rPr>
            <w:rFonts w:ascii="Garamond Premier Pro Caption" w:hAnsi="Garamond Premier Pro Caption" w:hint="default"/>
            <w:sz w:val="22"/>
            <w:szCs w:val="22"/>
            <w:rtl w:val="0"/>
            <w:lang w:val="de-DE"/>
          </w:rPr>
          <w:delText xml:space="preserve">ß </w:delText>
        </w:r>
      </w:del>
      <w:del w:id="7104" w:date="2023-01-13T18:26:59Z" w:author="Jan Groh">
        <w:r>
          <w:rPr>
            <w:rFonts w:ascii="Garamond Premier Pro Caption" w:hAnsi="Garamond Premier Pro Caption"/>
            <w:sz w:val="22"/>
            <w:szCs w:val="22"/>
            <w:rtl w:val="0"/>
            <w:lang w:val="de-DE"/>
          </w:rPr>
          <w:delText>beinahe nie mehr das Haus, und das ganze Gesch</w:delText>
        </w:r>
      </w:del>
      <w:del w:id="7105" w:date="2023-01-13T18:26:59Z" w:author="Jan Groh">
        <w:r>
          <w:rPr>
            <w:rFonts w:ascii="Garamond Premier Pro Caption" w:hAnsi="Garamond Premier Pro Caption" w:hint="default"/>
            <w:sz w:val="22"/>
            <w:szCs w:val="22"/>
            <w:rtl w:val="0"/>
          </w:rPr>
          <w:delText>ä</w:delText>
        </w:r>
      </w:del>
      <w:del w:id="7106" w:date="2023-01-13T18:26:59Z" w:author="Jan Groh">
        <w:r>
          <w:rPr>
            <w:rFonts w:ascii="Garamond Premier Pro Caption" w:hAnsi="Garamond Premier Pro Caption"/>
            <w:sz w:val="22"/>
            <w:szCs w:val="22"/>
            <w:rtl w:val="0"/>
            <w:lang w:val="de-DE"/>
          </w:rPr>
          <w:delText>ft meines Lebens war, stundenlang am Fenster zu stehen und jedes Klopfen, jeden Fu</w:delText>
        </w:r>
      </w:del>
      <w:del w:id="7107" w:date="2023-01-13T18:26:59Z" w:author="Jan Groh">
        <w:r>
          <w:rPr>
            <w:rFonts w:ascii="Garamond Premier Pro Caption" w:hAnsi="Garamond Premier Pro Caption" w:hint="default"/>
            <w:sz w:val="22"/>
            <w:szCs w:val="22"/>
            <w:rtl w:val="0"/>
            <w:lang w:val="de-DE"/>
          </w:rPr>
          <w:delText>ß</w:delText>
        </w:r>
      </w:del>
      <w:del w:id="7108" w:date="2023-01-13T18:26:59Z" w:author="Jan Groh">
        <w:r>
          <w:rPr>
            <w:rFonts w:ascii="Garamond Premier Pro Caption" w:hAnsi="Garamond Premier Pro Caption"/>
            <w:sz w:val="22"/>
            <w:szCs w:val="22"/>
            <w:rtl w:val="0"/>
            <w:lang w:val="de-DE"/>
          </w:rPr>
          <w:delText>tritt f</w:delText>
        </w:r>
      </w:del>
      <w:del w:id="7109" w:date="2023-01-13T18:26:59Z" w:author="Jan Groh">
        <w:r>
          <w:rPr>
            <w:rFonts w:ascii="Garamond Premier Pro Caption" w:hAnsi="Garamond Premier Pro Caption" w:hint="default"/>
            <w:sz w:val="22"/>
            <w:szCs w:val="22"/>
            <w:rtl w:val="0"/>
          </w:rPr>
          <w:delText>ü</w:delText>
        </w:r>
      </w:del>
      <w:del w:id="7110" w:date="2023-01-13T18:26:59Z" w:author="Jan Groh">
        <w:r>
          <w:rPr>
            <w:rFonts w:ascii="Garamond Premier Pro Caption" w:hAnsi="Garamond Premier Pro Caption"/>
            <w:sz w:val="22"/>
            <w:szCs w:val="22"/>
            <w:rtl w:val="0"/>
            <w:lang w:val="de-DE"/>
          </w:rPr>
          <w:delText xml:space="preserve">r die seinen zu halten. So vergingen Wochen </w:delText>
        </w:r>
      </w:del>
      <w:del w:id="7111" w:date="2023-01-13T18:26:59Z" w:author="Jan Groh">
        <w:r>
          <w:rPr>
            <w:rFonts w:ascii="Garamond Premier Pro Caption" w:hAnsi="Garamond Premier Pro Caption" w:hint="default"/>
            <w:sz w:val="22"/>
            <w:szCs w:val="22"/>
            <w:rtl w:val="0"/>
          </w:rPr>
          <w:delText xml:space="preserve">– </w:delText>
        </w:r>
      </w:del>
      <w:del w:id="7112" w:date="2023-01-13T18:26:59Z" w:author="Jan Groh">
        <w:r>
          <w:rPr>
            <w:rFonts w:ascii="Garamond Premier Pro Caption" w:hAnsi="Garamond Premier Pro Caption"/>
            <w:sz w:val="22"/>
            <w:szCs w:val="22"/>
            <w:rtl w:val="0"/>
            <w:lang w:val="de-DE"/>
          </w:rPr>
          <w:delText xml:space="preserve">Wochen, die sich zu </w:delText>
        </w:r>
      </w:del>
      <w:del w:id="7113" w:date="2023-01-13T18:26:59Z" w:author="Jan Groh">
        <w:r>
          <w:rPr>
            <w:rFonts w:ascii="Garamond Premier Pro Caption" w:hAnsi="Garamond Premier Pro Caption"/>
            <w:sz w:val="22"/>
            <w:szCs w:val="22"/>
            <w:rtl w:val="0"/>
            <w:lang w:val="de-DE"/>
          </w:rPr>
          <w:delText>J</w:delText>
        </w:r>
      </w:del>
      <w:del w:id="7114" w:date="2023-01-13T18:26:59Z" w:author="Jan Groh">
        <w:r>
          <w:rPr>
            <w:rFonts w:ascii="Garamond Premier Pro Caption" w:hAnsi="Garamond Premier Pro Caption"/>
            <w:sz w:val="22"/>
            <w:szCs w:val="22"/>
            <w:rtl w:val="0"/>
            <w:lang w:val="de-DE"/>
          </w:rPr>
          <w:delText xml:space="preserve">ahren ausdehnten </w:delText>
        </w:r>
      </w:del>
      <w:del w:id="7115" w:date="2023-01-13T18:26:59Z" w:author="Jan Groh">
        <w:r>
          <w:rPr>
            <w:rFonts w:ascii="Garamond Premier Pro Caption" w:hAnsi="Garamond Premier Pro Caption" w:hint="default"/>
            <w:sz w:val="22"/>
            <w:szCs w:val="22"/>
            <w:rtl w:val="0"/>
          </w:rPr>
          <w:delText xml:space="preserve">– </w:delText>
        </w:r>
      </w:del>
      <w:del w:id="7116" w:date="2023-01-13T18:26:59Z" w:author="Jan Groh">
        <w:r>
          <w:rPr>
            <w:rFonts w:ascii="Garamond Premier Pro Caption" w:hAnsi="Garamond Premier Pro Caption"/>
            <w:sz w:val="22"/>
            <w:szCs w:val="22"/>
            <w:rtl w:val="0"/>
            <w:lang w:val="de-DE"/>
          </w:rPr>
          <w:delText>und Du kannst Dir denken, in welchen Zustand meine Nerven gerieten. Endlich bekam ich einen Morgen ein Billett, was mir seine Ankunft und seinen Besuch auf halb zw</w:delText>
        </w:r>
      </w:del>
      <w:del w:id="7117" w:date="2023-01-13T18:26:59Z" w:author="Jan Groh">
        <w:r>
          <w:rPr>
            <w:rFonts w:ascii="Garamond Premier Pro Caption" w:hAnsi="Garamond Premier Pro Caption" w:hint="default"/>
            <w:sz w:val="22"/>
            <w:szCs w:val="22"/>
            <w:rtl w:val="0"/>
            <w:lang w:val="sv-SE"/>
          </w:rPr>
          <w:delText>ö</w:delText>
        </w:r>
      </w:del>
      <w:del w:id="7118" w:date="2023-01-13T18:26:59Z" w:author="Jan Groh">
        <w:r>
          <w:rPr>
            <w:rFonts w:ascii="Garamond Premier Pro Caption" w:hAnsi="Garamond Premier Pro Caption"/>
            <w:sz w:val="22"/>
            <w:szCs w:val="22"/>
            <w:rtl w:val="0"/>
            <w:lang w:val="en-US"/>
          </w:rPr>
          <w:delText>lf ank</w:delText>
        </w:r>
      </w:del>
      <w:del w:id="7119" w:date="2023-01-13T18:26:59Z" w:author="Jan Groh">
        <w:r>
          <w:rPr>
            <w:rFonts w:ascii="Garamond Premier Pro Caption" w:hAnsi="Garamond Premier Pro Caption" w:hint="default"/>
            <w:sz w:val="22"/>
            <w:szCs w:val="22"/>
            <w:rtl w:val="0"/>
          </w:rPr>
          <w:delText>ü</w:delText>
        </w:r>
      </w:del>
      <w:del w:id="7120" w:date="2023-01-13T18:26:59Z" w:author="Jan Groh">
        <w:r>
          <w:rPr>
            <w:rFonts w:ascii="Garamond Premier Pro Caption" w:hAnsi="Garamond Premier Pro Caption"/>
            <w:sz w:val="22"/>
            <w:szCs w:val="22"/>
            <w:rtl w:val="0"/>
            <w:lang w:val="de-DE"/>
          </w:rPr>
          <w:delText xml:space="preserve">ndete </w:delText>
        </w:r>
      </w:del>
      <w:del w:id="7121" w:date="2023-01-13T18:26:59Z" w:author="Jan Groh">
        <w:r>
          <w:rPr>
            <w:rFonts w:ascii="Garamond Premier Pro Caption" w:hAnsi="Garamond Premier Pro Caption" w:hint="default"/>
            <w:sz w:val="22"/>
            <w:szCs w:val="22"/>
            <w:rtl w:val="0"/>
          </w:rPr>
          <w:delText xml:space="preserve">– </w:delText>
        </w:r>
      </w:del>
      <w:del w:id="7122" w:date="2023-01-13T18:26:59Z" w:author="Jan Groh">
        <w:r>
          <w:rPr>
            <w:rFonts w:ascii="Garamond Premier Pro Caption" w:hAnsi="Garamond Premier Pro Caption"/>
            <w:sz w:val="22"/>
            <w:szCs w:val="22"/>
            <w:rtl w:val="0"/>
            <w:lang w:val="de-DE"/>
          </w:rPr>
          <w:delText>er kam, und Du magst Dir wohl denken, da</w:delText>
        </w:r>
      </w:del>
      <w:del w:id="7123" w:date="2023-01-13T18:26:59Z" w:author="Jan Groh">
        <w:r>
          <w:rPr>
            <w:rFonts w:ascii="Garamond Premier Pro Caption" w:hAnsi="Garamond Premier Pro Caption" w:hint="default"/>
            <w:sz w:val="22"/>
            <w:szCs w:val="22"/>
            <w:rtl w:val="0"/>
            <w:lang w:val="de-DE"/>
          </w:rPr>
          <w:delText xml:space="preserve">ß </w:delText>
        </w:r>
      </w:del>
      <w:del w:id="7124" w:date="2023-01-13T18:26:59Z" w:author="Jan Groh">
        <w:r>
          <w:rPr>
            <w:rFonts w:ascii="Garamond Premier Pro Caption" w:hAnsi="Garamond Premier Pro Caption"/>
            <w:sz w:val="22"/>
            <w:szCs w:val="22"/>
            <w:rtl w:val="0"/>
            <w:lang w:val="de-DE"/>
          </w:rPr>
          <w:delText>ich sprachlos war; auch er schien sehr bewegt, doch er war so gut, so weich, so ersch</w:delText>
        </w:r>
      </w:del>
      <w:del w:id="7125" w:date="2023-01-13T18:26:59Z" w:author="Jan Groh">
        <w:r>
          <w:rPr>
            <w:rFonts w:ascii="Garamond Premier Pro Caption" w:hAnsi="Garamond Premier Pro Caption" w:hint="default"/>
            <w:sz w:val="22"/>
            <w:szCs w:val="22"/>
            <w:rtl w:val="0"/>
          </w:rPr>
          <w:delText>ü</w:delText>
        </w:r>
      </w:del>
      <w:del w:id="7126" w:date="2023-01-13T18:26:59Z" w:author="Jan Groh">
        <w:r>
          <w:rPr>
            <w:rFonts w:ascii="Garamond Premier Pro Caption" w:hAnsi="Garamond Premier Pro Caption"/>
            <w:sz w:val="22"/>
            <w:szCs w:val="22"/>
            <w:rtl w:val="0"/>
            <w:lang w:val="de-DE"/>
          </w:rPr>
          <w:delText>ttert, als er Alma an sein Herz dr</w:delText>
        </w:r>
      </w:del>
      <w:del w:id="7127" w:date="2023-01-13T18:26:59Z" w:author="Jan Groh">
        <w:r>
          <w:rPr>
            <w:rFonts w:ascii="Garamond Premier Pro Caption" w:hAnsi="Garamond Premier Pro Caption" w:hint="default"/>
            <w:sz w:val="22"/>
            <w:szCs w:val="22"/>
            <w:rtl w:val="0"/>
          </w:rPr>
          <w:delText>ü</w:delText>
        </w:r>
      </w:del>
      <w:del w:id="7128" w:date="2023-01-13T18:26:59Z" w:author="Jan Groh">
        <w:r>
          <w:rPr>
            <w:rFonts w:ascii="Garamond Premier Pro Caption" w:hAnsi="Garamond Premier Pro Caption"/>
            <w:sz w:val="22"/>
            <w:szCs w:val="22"/>
            <w:rtl w:val="0"/>
            <w:lang w:val="de-DE"/>
          </w:rPr>
          <w:delText>ckte, da</w:delText>
        </w:r>
      </w:del>
      <w:del w:id="7129" w:date="2023-01-13T18:26:59Z" w:author="Jan Groh">
        <w:r>
          <w:rPr>
            <w:rFonts w:ascii="Garamond Premier Pro Caption" w:hAnsi="Garamond Premier Pro Caption" w:hint="default"/>
            <w:sz w:val="22"/>
            <w:szCs w:val="22"/>
            <w:rtl w:val="0"/>
            <w:lang w:val="de-DE"/>
          </w:rPr>
          <w:delText xml:space="preserve">ß </w:delText>
        </w:r>
      </w:del>
      <w:del w:id="7130" w:date="2023-01-13T18:26:59Z" w:author="Jan Groh">
        <w:r>
          <w:rPr>
            <w:rFonts w:ascii="Garamond Premier Pro Caption" w:hAnsi="Garamond Premier Pro Caption"/>
            <w:sz w:val="22"/>
            <w:szCs w:val="22"/>
            <w:rtl w:val="0"/>
            <w:lang w:val="de-DE"/>
          </w:rPr>
          <w:delText>ich mir mit tausend Eiden zuschwor, durch nichts seinen Aufenthalt zu tr</w:delText>
        </w:r>
      </w:del>
      <w:del w:id="7131" w:date="2023-01-13T18:26:59Z" w:author="Jan Groh">
        <w:r>
          <w:rPr>
            <w:rFonts w:ascii="Garamond Premier Pro Caption" w:hAnsi="Garamond Premier Pro Caption" w:hint="default"/>
            <w:sz w:val="22"/>
            <w:szCs w:val="22"/>
            <w:rtl w:val="0"/>
          </w:rPr>
          <w:delText>ü</w:delText>
        </w:r>
      </w:del>
      <w:del w:id="7132" w:date="2023-01-13T18:26:59Z" w:author="Jan Groh">
        <w:r>
          <w:rPr>
            <w:rFonts w:ascii="Garamond Premier Pro Caption" w:hAnsi="Garamond Premier Pro Caption"/>
            <w:sz w:val="22"/>
            <w:szCs w:val="22"/>
            <w:rtl w:val="0"/>
            <w:lang w:val="de-DE"/>
          </w:rPr>
          <w:delText>ben und nur das L</w:delText>
        </w:r>
      </w:del>
      <w:del w:id="7133" w:date="2023-01-13T18:26:59Z" w:author="Jan Groh">
        <w:r>
          <w:rPr>
            <w:rFonts w:ascii="Garamond Premier Pro Caption" w:hAnsi="Garamond Premier Pro Caption" w:hint="default"/>
            <w:sz w:val="22"/>
            <w:szCs w:val="22"/>
            <w:rtl w:val="0"/>
          </w:rPr>
          <w:delText>ä</w:delText>
        </w:r>
      </w:del>
      <w:del w:id="7134" w:date="2023-01-13T18:26:59Z" w:author="Jan Groh">
        <w:r>
          <w:rPr>
            <w:rFonts w:ascii="Garamond Premier Pro Caption" w:hAnsi="Garamond Premier Pro Caption"/>
            <w:sz w:val="22"/>
            <w:szCs w:val="22"/>
            <w:rtl w:val="0"/>
            <w:lang w:val="de-DE"/>
          </w:rPr>
          <w:delText>cheln der Freude f</w:delText>
        </w:r>
      </w:del>
      <w:del w:id="7135" w:date="2023-01-13T18:26:59Z" w:author="Jan Groh">
        <w:r>
          <w:rPr>
            <w:rFonts w:ascii="Garamond Premier Pro Caption" w:hAnsi="Garamond Premier Pro Caption" w:hint="default"/>
            <w:sz w:val="22"/>
            <w:szCs w:val="22"/>
            <w:rtl w:val="0"/>
          </w:rPr>
          <w:delText>ü</w:delText>
        </w:r>
      </w:del>
      <w:del w:id="7136" w:date="2023-01-13T18:26:59Z" w:author="Jan Groh">
        <w:r>
          <w:rPr>
            <w:rFonts w:ascii="Garamond Premier Pro Caption" w:hAnsi="Garamond Premier Pro Caption"/>
            <w:sz w:val="22"/>
            <w:szCs w:val="22"/>
            <w:rtl w:val="0"/>
            <w:lang w:val="de-DE"/>
          </w:rPr>
          <w:delText>r ihn zu haben.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3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3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39" w:date="2023-01-13T18:26:59Z" w:author="Jan Groh"/>
          <w:rFonts w:ascii="Garamond Premier Pro Italic" w:cs="Garamond Premier Pro Italic" w:hAnsi="Garamond Premier Pro Italic" w:eastAsia="Garamond Premier Pro Italic"/>
          <w:sz w:val="22"/>
          <w:szCs w:val="22"/>
        </w:rPr>
      </w:pPr>
      <w:del w:id="7140" w:date="2023-01-13T18:26:59Z" w:author="Jan Groh">
        <w:r>
          <w:rPr>
            <w:rFonts w:ascii="Garamond Premier Pro Italic" w:hAnsi="Garamond Premier Pro Italic"/>
            <w:sz w:val="22"/>
            <w:szCs w:val="22"/>
            <w:rtl w:val="0"/>
            <w:lang w:val="nl-NL"/>
          </w:rPr>
          <w:delText>Ottilie an Charles Des Voeux</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41" w:date="2023-01-13T18:26:59Z" w:author="Jan Groh"/>
          <w:rFonts w:ascii="Garamond Premier Pro Italic" w:cs="Garamond Premier Pro Italic" w:hAnsi="Garamond Premier Pro Italic" w:eastAsia="Garamond Premier Pro Italic"/>
          <w:sz w:val="22"/>
          <w:szCs w:val="22"/>
        </w:rPr>
      </w:pPr>
      <w:del w:id="7142" w:date="2023-01-13T18:26:59Z" w:author="Jan Groh">
        <w:r>
          <w:rPr>
            <w:rFonts w:ascii="Garamond Premier Pro Italic" w:hAnsi="Garamond Premier Pro Italic"/>
            <w:sz w:val="22"/>
            <w:szCs w:val="22"/>
            <w:rtl w:val="0"/>
            <w:lang w:val="de-DE"/>
          </w:rPr>
          <w:delText>Weimar, den 6. Dezember 1827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43" w:date="2023-01-13T18:26:59Z" w:author="Jan Groh"/>
          <w:rFonts w:ascii="Garamond Premier Pro Caption" w:cs="Garamond Premier Pro Caption" w:hAnsi="Garamond Premier Pro Caption" w:eastAsia="Garamond Premier Pro Caption"/>
          <w:sz w:val="22"/>
          <w:szCs w:val="22"/>
        </w:rPr>
      </w:pPr>
      <w:del w:id="7144" w:date="2023-01-13T18:26:59Z" w:author="Jan Groh">
        <w:r>
          <w:rPr>
            <w:rFonts w:ascii="Garamond Premier Pro Caption" w:hAnsi="Garamond Premier Pro Caption"/>
            <w:sz w:val="22"/>
            <w:szCs w:val="22"/>
            <w:rtl w:val="0"/>
            <w:lang w:val="de-DE"/>
          </w:rPr>
          <w:delText>Des Voeux! Sie haben mich tief und unheilbar verletzt. Mit dem Glauben an das Traumbild Ihrer Freundschaft gebe ich den letzten Anspruch an Gl</w:delText>
        </w:r>
      </w:del>
      <w:del w:id="7145" w:date="2023-01-13T18:26:59Z" w:author="Jan Groh">
        <w:r>
          <w:rPr>
            <w:rFonts w:ascii="Garamond Premier Pro Caption" w:hAnsi="Garamond Premier Pro Caption" w:hint="default"/>
            <w:sz w:val="22"/>
            <w:szCs w:val="22"/>
            <w:rtl w:val="0"/>
          </w:rPr>
          <w:delText>ü</w:delText>
        </w:r>
      </w:del>
      <w:del w:id="7146" w:date="2023-01-13T18:26:59Z" w:author="Jan Groh">
        <w:r>
          <w:rPr>
            <w:rFonts w:ascii="Garamond Premier Pro Caption" w:hAnsi="Garamond Premier Pro Caption"/>
            <w:sz w:val="22"/>
            <w:szCs w:val="22"/>
            <w:rtl w:val="0"/>
            <w:lang w:val="en-US"/>
          </w:rPr>
          <w:delText>ck f</w:delText>
        </w:r>
      </w:del>
      <w:del w:id="7147" w:date="2023-01-13T18:26:59Z" w:author="Jan Groh">
        <w:r>
          <w:rPr>
            <w:rFonts w:ascii="Garamond Premier Pro Caption" w:hAnsi="Garamond Premier Pro Caption" w:hint="default"/>
            <w:sz w:val="22"/>
            <w:szCs w:val="22"/>
            <w:rtl w:val="0"/>
          </w:rPr>
          <w:delText>ü</w:delText>
        </w:r>
      </w:del>
      <w:del w:id="7148" w:date="2023-01-13T18:26:59Z" w:author="Jan Groh">
        <w:r>
          <w:rPr>
            <w:rFonts w:ascii="Garamond Premier Pro Caption" w:hAnsi="Garamond Premier Pro Caption"/>
            <w:sz w:val="22"/>
            <w:szCs w:val="22"/>
            <w:rtl w:val="0"/>
            <w:lang w:val="de-DE"/>
          </w:rPr>
          <w:delText>r ewig auf und kehre zu der einsamen Lebensalpe zur</w:delText>
        </w:r>
      </w:del>
      <w:del w:id="7149" w:date="2023-01-13T18:26:59Z" w:author="Jan Groh">
        <w:r>
          <w:rPr>
            <w:rFonts w:ascii="Garamond Premier Pro Caption" w:hAnsi="Garamond Premier Pro Caption" w:hint="default"/>
            <w:sz w:val="22"/>
            <w:szCs w:val="22"/>
            <w:rtl w:val="0"/>
          </w:rPr>
          <w:delText>ü</w:delText>
        </w:r>
      </w:del>
      <w:del w:id="7150" w:date="2023-01-13T18:26:59Z" w:author="Jan Groh">
        <w:r>
          <w:rPr>
            <w:rFonts w:ascii="Garamond Premier Pro Caption" w:hAnsi="Garamond Premier Pro Caption"/>
            <w:sz w:val="22"/>
            <w:szCs w:val="22"/>
            <w:rtl w:val="0"/>
            <w:lang w:val="de-DE"/>
          </w:rPr>
          <w:delText>ck, wo es meine Bestimmung war zu existieren, obgleich die Neigung anderer mir so oft nahte.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51" w:date="2023-01-05T23:04:4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52" w:date="2023-01-05T23:04:4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53" w:date="2023-01-05T23:04:4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54" w:date="2023-01-05T23:04:49Z" w:author="Jan Groh"/>
          <w:rFonts w:ascii="Garamond Premier Pro Caption" w:cs="Garamond Premier Pro Caption" w:hAnsi="Garamond Premier Pro Caption" w:eastAsia="Garamond Premier Pro Caption"/>
          <w:sz w:val="22"/>
          <w:szCs w:val="22"/>
        </w:rPr>
      </w:pPr>
      <w:del w:id="7155" w:date="2023-01-05T23:04:49Z" w:author="Jan Groh">
        <w:r>
          <w:rPr>
            <w:rFonts w:ascii="Garamond Premier Pro Bold" w:hAnsi="Garamond Premier Pro Bold"/>
            <w:sz w:val="22"/>
            <w:szCs w:val="22"/>
            <w:rtl w:val="0"/>
          </w:rPr>
          <w:delText>1828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56" w:date="2023-01-13T18:26:59Z" w:author="Jan Groh"/>
          <w:rFonts w:ascii="Garamond Premier Pro Caption" w:cs="Garamond Premier Pro Caption" w:hAnsi="Garamond Premier Pro Caption" w:eastAsia="Garamond Premier Pro Caption"/>
          <w:sz w:val="22"/>
          <w:szCs w:val="22"/>
        </w:rPr>
      </w:pPr>
      <w:del w:id="7157" w:date="2023-01-05T23:04:49Z" w:author="Jan Groh">
        <w:r>
          <w:rPr>
            <w:rFonts w:ascii="Garamond Premier Pro Caption" w:hAnsi="Garamond Premier Pro Caption"/>
            <w:sz w:val="22"/>
            <w:szCs w:val="22"/>
            <w:rtl w:val="0"/>
            <w:lang w:val="de-DE"/>
          </w:rPr>
          <w:delText>(Ottilie 31-/32-j</w:delText>
        </w:r>
      </w:del>
      <w:del w:id="7158" w:date="2023-01-05T23:04:49Z" w:author="Jan Groh">
        <w:r>
          <w:rPr>
            <w:rFonts w:ascii="Garamond Premier Pro Caption" w:hAnsi="Garamond Premier Pro Caption" w:hint="default"/>
            <w:sz w:val="22"/>
            <w:szCs w:val="22"/>
            <w:rtl w:val="0"/>
            <w:lang w:val="de-DE"/>
          </w:rPr>
          <w:delText>ä</w:delText>
        </w:r>
      </w:del>
      <w:del w:id="7159" w:date="2023-01-05T23:04:49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60" w:date="2023-01-05T23:04:53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61"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62" w:date="2023-01-13T18:26:59Z" w:author="Jan Groh"/>
          <w:rFonts w:ascii="Garamond Premier Pro Italic" w:cs="Garamond Premier Pro Italic" w:hAnsi="Garamond Premier Pro Italic" w:eastAsia="Garamond Premier Pro Italic"/>
          <w:sz w:val="22"/>
          <w:szCs w:val="22"/>
        </w:rPr>
      </w:pPr>
      <w:del w:id="7163" w:date="2023-01-13T18:26:59Z" w:author="Jan Groh">
        <w:r>
          <w:rPr>
            <w:rFonts w:ascii="Garamond Premier Pro Italic" w:hAnsi="Garamond Premier Pro Italic"/>
            <w:sz w:val="22"/>
            <w:szCs w:val="22"/>
            <w:rtl w:val="0"/>
            <w:lang w:val="en-US"/>
          </w:rPr>
          <w:delText>Goethe an Zelter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64" w:date="2023-01-13T18:26:59Z" w:author="Jan Groh"/>
          <w:rFonts w:ascii="Garamond Premier Pro Italic" w:cs="Garamond Premier Pro Italic" w:hAnsi="Garamond Premier Pro Italic" w:eastAsia="Garamond Premier Pro Italic"/>
          <w:sz w:val="22"/>
          <w:szCs w:val="22"/>
        </w:rPr>
      </w:pPr>
      <w:del w:id="7165" w:date="2023-01-13T18:26:59Z" w:author="Jan Groh">
        <w:r>
          <w:rPr>
            <w:rFonts w:ascii="Garamond Premier Pro Italic" w:hAnsi="Garamond Premier Pro Italic"/>
            <w:sz w:val="22"/>
            <w:szCs w:val="22"/>
            <w:rtl w:val="0"/>
            <w:lang w:val="de-DE"/>
          </w:rPr>
          <w:delText>24. Januar 1828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66" w:date="2023-01-13T18:26:59Z" w:author="Jan Groh"/>
          <w:rFonts w:ascii="Garamond Premier Pro Caption" w:cs="Garamond Premier Pro Caption" w:hAnsi="Garamond Premier Pro Caption" w:eastAsia="Garamond Premier Pro Caption"/>
          <w:sz w:val="22"/>
          <w:szCs w:val="22"/>
        </w:rPr>
      </w:pPr>
      <w:del w:id="7167" w:date="2023-01-13T18:26:59Z" w:author="Jan Groh">
        <w:r>
          <w:rPr>
            <w:rFonts w:ascii="Garamond Premier Pro Caption" w:hAnsi="Garamond Premier Pro Caption"/>
            <w:sz w:val="22"/>
            <w:szCs w:val="22"/>
            <w:rtl w:val="0"/>
            <w:lang w:val="de-DE"/>
          </w:rPr>
          <w:delText>Ottilie besch</w:delText>
        </w:r>
      </w:del>
      <w:del w:id="7168" w:date="2023-01-13T18:26:59Z" w:author="Jan Groh">
        <w:r>
          <w:rPr>
            <w:rFonts w:ascii="Garamond Premier Pro Caption" w:hAnsi="Garamond Premier Pro Caption" w:hint="default"/>
            <w:sz w:val="22"/>
            <w:szCs w:val="22"/>
            <w:rtl w:val="0"/>
          </w:rPr>
          <w:delText>ä</w:delText>
        </w:r>
      </w:del>
      <w:del w:id="7169" w:date="2023-01-13T18:26:59Z" w:author="Jan Groh">
        <w:r>
          <w:rPr>
            <w:rFonts w:ascii="Garamond Premier Pro Caption" w:hAnsi="Garamond Premier Pro Caption"/>
            <w:sz w:val="22"/>
            <w:szCs w:val="22"/>
            <w:rtl w:val="0"/>
            <w:lang w:val="de-DE"/>
          </w:rPr>
          <w:delText>ftigt sich, das T</w:delText>
        </w:r>
      </w:del>
      <w:del w:id="7170" w:date="2023-01-13T18:26:59Z" w:author="Jan Groh">
        <w:r>
          <w:rPr>
            <w:rFonts w:ascii="Garamond Premier Pro Caption" w:hAnsi="Garamond Premier Pro Caption" w:hint="default"/>
            <w:sz w:val="22"/>
            <w:szCs w:val="22"/>
            <w:rtl w:val="0"/>
            <w:lang w:val="sv-SE"/>
          </w:rPr>
          <w:delText>ö</w:delText>
        </w:r>
      </w:del>
      <w:del w:id="7171" w:date="2023-01-13T18:26:59Z" w:author="Jan Groh">
        <w:r>
          <w:rPr>
            <w:rFonts w:ascii="Garamond Premier Pro Caption" w:hAnsi="Garamond Premier Pro Caption"/>
            <w:sz w:val="22"/>
            <w:szCs w:val="22"/>
            <w:rtl w:val="0"/>
            <w:lang w:val="de-DE"/>
          </w:rPr>
          <w:delText>chterchen heranzuf</w:delText>
        </w:r>
      </w:del>
      <w:del w:id="7172" w:date="2023-01-13T18:26:59Z" w:author="Jan Groh">
        <w:r>
          <w:rPr>
            <w:rFonts w:ascii="Garamond Premier Pro Caption" w:hAnsi="Garamond Premier Pro Caption" w:hint="default"/>
            <w:sz w:val="22"/>
            <w:szCs w:val="22"/>
            <w:rtl w:val="0"/>
          </w:rPr>
          <w:delText>ü</w:delText>
        </w:r>
      </w:del>
      <w:del w:id="7173" w:date="2023-01-13T18:26:59Z" w:author="Jan Groh">
        <w:r>
          <w:rPr>
            <w:rFonts w:ascii="Garamond Premier Pro Caption" w:hAnsi="Garamond Premier Pro Caption"/>
            <w:sz w:val="22"/>
            <w:szCs w:val="22"/>
            <w:rtl w:val="0"/>
            <w:lang w:val="de-DE"/>
          </w:rPr>
          <w:delText>ttern, das vorderhand ganz niedlich und freundlich aussieht. Unsere junge Frauenwelt ist durch frisch angekommene englische Rekruten nicht wenig in Bewegung gesetzt, macht sich mit allerlei Liebschaften Lust, damit es ja an einem leidenschaftlichen Kapitel nicht fehle, wovon man sp</w:delText>
        </w:r>
      </w:del>
      <w:del w:id="7174" w:date="2023-01-13T18:26:59Z" w:author="Jan Groh">
        <w:r>
          <w:rPr>
            <w:rFonts w:ascii="Garamond Premier Pro Caption" w:hAnsi="Garamond Premier Pro Caption" w:hint="default"/>
            <w:sz w:val="22"/>
            <w:szCs w:val="22"/>
            <w:rtl w:val="0"/>
          </w:rPr>
          <w:delText>ä</w:delText>
        </w:r>
      </w:del>
      <w:del w:id="7175" w:date="2023-01-13T18:26:59Z" w:author="Jan Groh">
        <w:r>
          <w:rPr>
            <w:rFonts w:ascii="Garamond Premier Pro Caption" w:hAnsi="Garamond Premier Pro Caption"/>
            <w:sz w:val="22"/>
            <w:szCs w:val="22"/>
            <w:rtl w:val="0"/>
            <w:lang w:val="de-DE"/>
          </w:rPr>
          <w:delText>ter, beim Abschied und endlicher Entbehrung, die Schmerzensinteressen reichlich einzunehmen habe.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7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7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78" w:date="2023-01-13T18:26:59Z" w:author="Jan Groh"/>
          <w:rFonts w:ascii="Garamond Premier Pro Italic" w:cs="Garamond Premier Pro Italic" w:hAnsi="Garamond Premier Pro Italic" w:eastAsia="Garamond Premier Pro Italic"/>
          <w:sz w:val="22"/>
          <w:szCs w:val="22"/>
        </w:rPr>
      </w:pPr>
      <w:del w:id="7179"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80" w:date="2023-01-13T18:26:59Z" w:author="Jan Groh"/>
          <w:rFonts w:ascii="Garamond Premier Pro Italic" w:cs="Garamond Premier Pro Italic" w:hAnsi="Garamond Premier Pro Italic" w:eastAsia="Garamond Premier Pro Italic"/>
          <w:sz w:val="22"/>
          <w:szCs w:val="22"/>
        </w:rPr>
      </w:pPr>
      <w:del w:id="7181" w:date="2023-01-13T18:26:59Z" w:author="Jan Groh">
        <w:r>
          <w:rPr>
            <w:rFonts w:ascii="Garamond Premier Pro Italic" w:hAnsi="Garamond Premier Pro Italic"/>
            <w:sz w:val="22"/>
            <w:szCs w:val="22"/>
            <w:rtl w:val="0"/>
            <w:lang w:val="pt-PT"/>
          </w:rPr>
          <w:delText>[1828]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182" w:date="2023-01-13T18:26:59Z" w:author="Jan Groh"/>
          <w:rFonts w:ascii="Garamond Premier Pro Caption" w:cs="Garamond Premier Pro Caption" w:hAnsi="Garamond Premier Pro Caption" w:eastAsia="Garamond Premier Pro Caption"/>
          <w:sz w:val="22"/>
          <w:szCs w:val="22"/>
        </w:rPr>
      </w:pPr>
      <w:del w:id="7183" w:date="2023-01-13T18:26:59Z" w:author="Jan Groh">
        <w:r>
          <w:rPr>
            <w:rFonts w:ascii="Garamond Premier Pro Caption" w:hAnsi="Garamond Premier Pro Caption"/>
            <w:sz w:val="22"/>
            <w:szCs w:val="22"/>
            <w:rtl w:val="0"/>
            <w:lang w:val="de-DE"/>
          </w:rPr>
          <w:delText>Liebe Adele. Des Voeux heiratet. Seit acht Tagen belehrte mich ein Brief von ihm davon, doch ohne mir zu sagen, wer es sei; auch scheint ein wunderbarer Umstand dabei zu sein, da er mir sagt, es sei noch ein unentdecktes Geheimnis, und ich m</w:delText>
        </w:r>
      </w:del>
      <w:del w:id="7184" w:date="2023-01-13T18:26:59Z" w:author="Jan Groh">
        <w:r>
          <w:rPr>
            <w:rFonts w:ascii="Garamond Premier Pro Caption" w:hAnsi="Garamond Premier Pro Caption" w:hint="default"/>
            <w:sz w:val="22"/>
            <w:szCs w:val="22"/>
            <w:rtl w:val="0"/>
            <w:lang w:val="sv-SE"/>
          </w:rPr>
          <w:delText>ö</w:delText>
        </w:r>
      </w:del>
      <w:del w:id="7185" w:date="2023-01-13T18:26:59Z" w:author="Jan Groh">
        <w:r>
          <w:rPr>
            <w:rFonts w:ascii="Garamond Premier Pro Caption" w:hAnsi="Garamond Premier Pro Caption"/>
            <w:sz w:val="22"/>
            <w:szCs w:val="22"/>
            <w:rtl w:val="0"/>
            <w:lang w:val="de-DE"/>
          </w:rPr>
          <w:delText xml:space="preserve">chte jede Anspielung darauf vermeiden, namentlich gegen den </w:delText>
        </w:r>
      </w:del>
      <w:del w:id="7186" w:date="2023-01-13T18:26:59Z" w:author="Jan Groh">
        <w:r>
          <w:rPr>
            <w:rFonts w:ascii="Garamond Premier Pro Caption" w:hAnsi="Garamond Premier Pro Caption" w:hint="default"/>
            <w:sz w:val="22"/>
            <w:szCs w:val="22"/>
            <w:rtl w:val="0"/>
            <w:lang w:val="de-DE"/>
          </w:rPr>
          <w:delText>Ü</w:delText>
        </w:r>
      </w:del>
      <w:del w:id="7187" w:date="2023-01-13T18:26:59Z" w:author="Jan Groh">
        <w:r>
          <w:rPr>
            <w:rFonts w:ascii="Garamond Premier Pro Caption" w:hAnsi="Garamond Premier Pro Caption"/>
            <w:sz w:val="22"/>
            <w:szCs w:val="22"/>
            <w:rtl w:val="0"/>
            <w:lang w:val="de-DE"/>
          </w:rPr>
          <w:delText>berbringer des Briefes. Kein Wort spricht von Liebe, spricht von Gl</w:delText>
        </w:r>
      </w:del>
      <w:del w:id="7188" w:date="2023-01-13T18:26:59Z" w:author="Jan Groh">
        <w:r>
          <w:rPr>
            <w:rFonts w:ascii="Garamond Premier Pro Caption" w:hAnsi="Garamond Premier Pro Caption" w:hint="default"/>
            <w:sz w:val="22"/>
            <w:szCs w:val="22"/>
            <w:rtl w:val="0"/>
          </w:rPr>
          <w:delText>ü</w:delText>
        </w:r>
      </w:del>
      <w:del w:id="7189" w:date="2023-01-13T18:26:59Z" w:author="Jan Groh">
        <w:r>
          <w:rPr>
            <w:rFonts w:ascii="Garamond Premier Pro Caption" w:hAnsi="Garamond Premier Pro Caption"/>
            <w:sz w:val="22"/>
            <w:szCs w:val="22"/>
            <w:rtl w:val="0"/>
            <w:lang w:val="de-DE"/>
          </w:rPr>
          <w:delText>ck, doch halte ich dies f</w:delText>
        </w:r>
      </w:del>
      <w:del w:id="7190" w:date="2023-01-13T18:26:59Z" w:author="Jan Groh">
        <w:r>
          <w:rPr>
            <w:rFonts w:ascii="Garamond Premier Pro Caption" w:hAnsi="Garamond Premier Pro Caption" w:hint="default"/>
            <w:sz w:val="22"/>
            <w:szCs w:val="22"/>
            <w:rtl w:val="0"/>
          </w:rPr>
          <w:delText>ü</w:delText>
        </w:r>
      </w:del>
      <w:del w:id="7191" w:date="2023-01-13T18:26:59Z" w:author="Jan Groh">
        <w:r>
          <w:rPr>
            <w:rFonts w:ascii="Garamond Premier Pro Caption" w:hAnsi="Garamond Premier Pro Caption"/>
            <w:sz w:val="22"/>
            <w:szCs w:val="22"/>
            <w:rtl w:val="0"/>
            <w:lang w:val="de-DE"/>
          </w:rPr>
          <w:delText>r eine Schonung f</w:delText>
        </w:r>
      </w:del>
      <w:del w:id="7192" w:date="2023-01-13T18:26:59Z" w:author="Jan Groh">
        <w:r>
          <w:rPr>
            <w:rFonts w:ascii="Garamond Premier Pro Caption" w:hAnsi="Garamond Premier Pro Caption" w:hint="default"/>
            <w:sz w:val="22"/>
            <w:szCs w:val="22"/>
            <w:rtl w:val="0"/>
          </w:rPr>
          <w:delText>ü</w:delText>
        </w:r>
      </w:del>
      <w:del w:id="7193" w:date="2023-01-13T18:26:59Z" w:author="Jan Groh">
        <w:r>
          <w:rPr>
            <w:rFonts w:ascii="Garamond Premier Pro Caption" w:hAnsi="Garamond Premier Pro Caption"/>
            <w:sz w:val="22"/>
            <w:szCs w:val="22"/>
            <w:rtl w:val="0"/>
            <w:lang w:val="de-DE"/>
          </w:rPr>
          <w:delText>r mich</w:delText>
        </w:r>
      </w:del>
      <w:del w:id="7194" w:date="2023-01-13T18:26:59Z" w:author="Jan Groh">
        <w:r>
          <w:rPr>
            <w:rFonts w:ascii="Garamond Premier Pro Caption" w:hAnsi="Garamond Premier Pro Caption"/>
            <w:sz w:val="22"/>
            <w:szCs w:val="22"/>
            <w:rtl w:val="0"/>
            <w:lang w:val="de-DE"/>
          </w:rPr>
          <w:delText xml:space="preserve"> </w:delText>
        </w:r>
      </w:del>
      <w:del w:id="7195" w:date="2023-01-13T18:26:59Z" w:author="Jan Groh">
        <w:r>
          <w:rPr>
            <w:rFonts w:ascii="Garamond Premier Pro Caption" w:hAnsi="Garamond Premier Pro Caption" w:hint="default"/>
            <w:sz w:val="22"/>
            <w:szCs w:val="22"/>
            <w:rtl w:val="0"/>
          </w:rPr>
          <w:delText xml:space="preserve">… </w:delText>
        </w:r>
      </w:del>
      <w:del w:id="7196" w:date="2023-01-13T18:26:59Z" w:author="Jan Groh">
        <w:r>
          <w:rPr>
            <w:rFonts w:ascii="Garamond Premier Pro Caption" w:hAnsi="Garamond Premier Pro Caption"/>
            <w:sz w:val="22"/>
            <w:szCs w:val="22"/>
            <w:rtl w:val="0"/>
            <w:lang w:val="de-DE"/>
          </w:rPr>
          <w:delText xml:space="preserve">Seit vier Wochen kenne ich den Sohn des Herzogs von Wellington, Marquis von Douro; </w:delText>
        </w:r>
      </w:del>
      <w:del w:id="7197" w:date="2023-01-13T18:26:59Z" w:author="Jan Groh">
        <w:r>
          <w:rPr>
            <w:rFonts w:ascii="Garamond Premier Pro Caption" w:hAnsi="Garamond Premier Pro Caption" w:hint="default"/>
            <w:sz w:val="22"/>
            <w:szCs w:val="22"/>
            <w:rtl w:val="0"/>
          </w:rPr>
          <w:delText xml:space="preserve">– </w:delText>
        </w:r>
      </w:del>
      <w:del w:id="7198" w:date="2023-01-13T18:26:59Z" w:author="Jan Groh">
        <w:r>
          <w:rPr>
            <w:rFonts w:ascii="Garamond Premier Pro Caption" w:hAnsi="Garamond Premier Pro Caption"/>
            <w:sz w:val="22"/>
            <w:szCs w:val="22"/>
            <w:rtl w:val="0"/>
          </w:rPr>
          <w:delText>er</w:delText>
        </w:r>
      </w:del>
      <w:del w:id="7199" w:date="2023-01-13T18:26:59Z" w:author="Jan Groh">
        <w:r>
          <w:rPr>
            <w:rFonts w:ascii="Garamond Premier Pro Caption" w:hAnsi="Garamond Premier Pro Caption"/>
            <w:sz w:val="22"/>
            <w:szCs w:val="22"/>
            <w:rtl w:val="0"/>
            <w:lang w:val="de-DE"/>
          </w:rPr>
          <w:delText xml:space="preserve"> </w:delText>
        </w:r>
      </w:del>
      <w:del w:id="7200" w:date="2023-01-13T18:26:59Z" w:author="Jan Groh">
        <w:r>
          <w:rPr>
            <w:rFonts w:ascii="Garamond Premier Pro Caption" w:hAnsi="Garamond Premier Pro Caption"/>
            <w:sz w:val="22"/>
            <w:szCs w:val="22"/>
            <w:rtl w:val="0"/>
            <w:lang w:val="de-DE"/>
          </w:rPr>
          <w:delText>ist viel, viel mehr wie andere M</w:delText>
        </w:r>
      </w:del>
      <w:del w:id="7201" w:date="2023-01-13T18:26:59Z" w:author="Jan Groh">
        <w:r>
          <w:rPr>
            <w:rFonts w:ascii="Garamond Premier Pro Caption" w:hAnsi="Garamond Premier Pro Caption" w:hint="default"/>
            <w:sz w:val="22"/>
            <w:szCs w:val="22"/>
            <w:rtl w:val="0"/>
          </w:rPr>
          <w:delText>ä</w:delText>
        </w:r>
      </w:del>
      <w:del w:id="7202" w:date="2023-01-13T18:26:59Z" w:author="Jan Groh">
        <w:r>
          <w:rPr>
            <w:rFonts w:ascii="Garamond Premier Pro Caption" w:hAnsi="Garamond Premier Pro Caption"/>
            <w:sz w:val="22"/>
            <w:szCs w:val="22"/>
            <w:rtl w:val="0"/>
            <w:lang w:val="da-DK"/>
          </w:rPr>
          <w:delText>nner, gro</w:delText>
        </w:r>
      </w:del>
      <w:del w:id="7203" w:date="2023-01-13T18:26:59Z" w:author="Jan Groh">
        <w:r>
          <w:rPr>
            <w:rFonts w:ascii="Garamond Premier Pro Caption" w:hAnsi="Garamond Premier Pro Caption" w:hint="default"/>
            <w:sz w:val="22"/>
            <w:szCs w:val="22"/>
            <w:rtl w:val="0"/>
            <w:lang w:val="de-DE"/>
          </w:rPr>
          <w:delText>ß</w:delText>
        </w:r>
      </w:del>
      <w:del w:id="7204" w:date="2023-01-13T18:26:59Z" w:author="Jan Groh">
        <w:r>
          <w:rPr>
            <w:rFonts w:ascii="Garamond Premier Pro Caption" w:hAnsi="Garamond Premier Pro Caption"/>
            <w:sz w:val="22"/>
            <w:szCs w:val="22"/>
            <w:rtl w:val="0"/>
            <w:lang w:val="de-DE"/>
          </w:rPr>
          <w:delText>artig, edel, geistreich, liebensw</w:delText>
        </w:r>
      </w:del>
      <w:del w:id="7205" w:date="2023-01-13T18:26:59Z" w:author="Jan Groh">
        <w:r>
          <w:rPr>
            <w:rFonts w:ascii="Garamond Premier Pro Caption" w:hAnsi="Garamond Premier Pro Caption" w:hint="default"/>
            <w:sz w:val="22"/>
            <w:szCs w:val="22"/>
            <w:rtl w:val="0"/>
          </w:rPr>
          <w:delText>ü</w:delText>
        </w:r>
      </w:del>
      <w:del w:id="7206" w:date="2023-01-13T18:26:59Z" w:author="Jan Groh">
        <w:r>
          <w:rPr>
            <w:rFonts w:ascii="Garamond Premier Pro Caption" w:hAnsi="Garamond Premier Pro Caption"/>
            <w:sz w:val="22"/>
            <w:szCs w:val="22"/>
            <w:rtl w:val="0"/>
            <w:lang w:val="de-DE"/>
          </w:rPr>
          <w:delText>rdig, und ich zitterte, da</w:delText>
        </w:r>
      </w:del>
      <w:del w:id="7207" w:date="2023-01-13T18:26:59Z" w:author="Jan Groh">
        <w:r>
          <w:rPr>
            <w:rFonts w:ascii="Garamond Premier Pro Caption" w:hAnsi="Garamond Premier Pro Caption" w:hint="default"/>
            <w:sz w:val="22"/>
            <w:szCs w:val="22"/>
            <w:rtl w:val="0"/>
            <w:lang w:val="de-DE"/>
          </w:rPr>
          <w:delText xml:space="preserve">ß </w:delText>
        </w:r>
      </w:del>
      <w:del w:id="7208" w:date="2023-01-13T18:26:59Z" w:author="Jan Groh">
        <w:r>
          <w:rPr>
            <w:rFonts w:ascii="Garamond Premier Pro Caption" w:hAnsi="Garamond Premier Pro Caption"/>
            <w:sz w:val="22"/>
            <w:szCs w:val="22"/>
            <w:rtl w:val="0"/>
            <w:lang w:val="de-DE"/>
          </w:rPr>
          <w:delText>aufs neue ein kurzer Fr</w:delText>
        </w:r>
      </w:del>
      <w:del w:id="7209" w:date="2023-01-13T18:26:59Z" w:author="Jan Groh">
        <w:r>
          <w:rPr>
            <w:rFonts w:ascii="Garamond Premier Pro Caption" w:hAnsi="Garamond Premier Pro Caption" w:hint="default"/>
            <w:sz w:val="22"/>
            <w:szCs w:val="22"/>
            <w:rtl w:val="0"/>
          </w:rPr>
          <w:delText>ü</w:delText>
        </w:r>
      </w:del>
      <w:del w:id="7210" w:date="2023-01-13T18:26:59Z" w:author="Jan Groh">
        <w:r>
          <w:rPr>
            <w:rFonts w:ascii="Garamond Premier Pro Caption" w:hAnsi="Garamond Premier Pro Caption"/>
            <w:sz w:val="22"/>
            <w:szCs w:val="22"/>
            <w:rtl w:val="0"/>
            <w:lang w:val="de-DE"/>
          </w:rPr>
          <w:delText xml:space="preserve">hling in mein Leben treten werde, </w:delText>
        </w:r>
      </w:del>
      <w:del w:id="7211" w:date="2023-01-13T18:26:59Z" w:author="Jan Groh">
        <w:r>
          <w:rPr>
            <w:rFonts w:ascii="Garamond Premier Pro Caption" w:hAnsi="Garamond Premier Pro Caption" w:hint="default"/>
            <w:sz w:val="22"/>
            <w:szCs w:val="22"/>
            <w:rtl w:val="0"/>
          </w:rPr>
          <w:delText xml:space="preserve">– </w:delText>
        </w:r>
      </w:del>
      <w:del w:id="7212" w:date="2023-01-13T18:26:59Z" w:author="Jan Groh">
        <w:r>
          <w:rPr>
            <w:rFonts w:ascii="Garamond Premier Pro Caption" w:hAnsi="Garamond Premier Pro Caption"/>
            <w:sz w:val="22"/>
            <w:szCs w:val="22"/>
            <w:rtl w:val="0"/>
            <w:lang w:val="de-DE"/>
          </w:rPr>
          <w:delText>ich war vorsichtig wie noch nie gewesen, ich lie</w:delText>
        </w:r>
      </w:del>
      <w:del w:id="7213" w:date="2023-01-13T18:26:59Z" w:author="Jan Groh">
        <w:r>
          <w:rPr>
            <w:rFonts w:ascii="Garamond Premier Pro Caption" w:hAnsi="Garamond Premier Pro Caption" w:hint="default"/>
            <w:sz w:val="22"/>
            <w:szCs w:val="22"/>
            <w:rtl w:val="0"/>
            <w:lang w:val="de-DE"/>
          </w:rPr>
          <w:delText xml:space="preserve">ß </w:delText>
        </w:r>
      </w:del>
      <w:del w:id="7214" w:date="2023-01-13T18:26:59Z" w:author="Jan Groh">
        <w:r>
          <w:rPr>
            <w:rFonts w:ascii="Garamond Premier Pro Caption" w:hAnsi="Garamond Premier Pro Caption"/>
            <w:sz w:val="22"/>
            <w:szCs w:val="22"/>
            <w:rtl w:val="0"/>
            <w:lang w:val="de-DE"/>
          </w:rPr>
          <w:delText>meine Erfahrung sprechen, meine Phantasie schweigen; und ich denke, ich werde zu den alten Schmerzen keine neuen hinzuf</w:delText>
        </w:r>
      </w:del>
      <w:del w:id="7215" w:date="2023-01-13T18:26:59Z" w:author="Jan Groh">
        <w:r>
          <w:rPr>
            <w:rFonts w:ascii="Garamond Premier Pro Caption" w:hAnsi="Garamond Premier Pro Caption" w:hint="default"/>
            <w:sz w:val="22"/>
            <w:szCs w:val="22"/>
            <w:rtl w:val="0"/>
          </w:rPr>
          <w:delText>ü</w:delText>
        </w:r>
      </w:del>
      <w:del w:id="7216" w:date="2023-01-13T18:26:59Z" w:author="Jan Groh">
        <w:r>
          <w:rPr>
            <w:rFonts w:ascii="Garamond Premier Pro Caption" w:hAnsi="Garamond Premier Pro Caption"/>
            <w:sz w:val="22"/>
            <w:szCs w:val="22"/>
            <w:rtl w:val="0"/>
          </w:rPr>
          <w:delText>gen</w:delText>
        </w:r>
      </w:del>
      <w:del w:id="7217" w:date="2023-01-13T18:26:59Z" w:author="Jan Groh">
        <w:r>
          <w:rPr>
            <w:rFonts w:ascii="Garamond Premier Pro Caption" w:hAnsi="Garamond Premier Pro Caption"/>
            <w:sz w:val="22"/>
            <w:szCs w:val="22"/>
            <w:rtl w:val="0"/>
            <w:lang w:val="de-DE"/>
          </w:rPr>
          <w:delText xml:space="preserve"> </w:delText>
        </w:r>
      </w:del>
      <w:del w:id="7218" w:date="2023-01-13T18:26:59Z" w:author="Jan Groh">
        <w:r>
          <w:rPr>
            <w:rFonts w:ascii="Garamond Premier Pro Caption" w:hAnsi="Garamond Premier Pro Caption" w:hint="default"/>
            <w:sz w:val="22"/>
            <w:szCs w:val="22"/>
            <w:rtl w:val="0"/>
          </w:rPr>
          <w:delText xml:space="preserve">… </w:delText>
        </w:r>
      </w:del>
      <w:del w:id="7219" w:date="2023-01-13T18:26:59Z" w:author="Jan Groh">
        <w:r>
          <w:rPr>
            <w:rFonts w:ascii="Garamond Premier Pro Caption" w:hAnsi="Garamond Premier Pro Caption"/>
            <w:sz w:val="22"/>
            <w:szCs w:val="22"/>
            <w:rtl w:val="0"/>
            <w:lang w:val="de-DE"/>
          </w:rPr>
          <w:delText>Adele, es ist nicht Eitelkeit, aber ich f</w:delText>
        </w:r>
      </w:del>
      <w:del w:id="7220" w:date="2023-01-13T18:26:59Z" w:author="Jan Groh">
        <w:r>
          <w:rPr>
            <w:rFonts w:ascii="Garamond Premier Pro Caption" w:hAnsi="Garamond Premier Pro Caption" w:hint="default"/>
            <w:sz w:val="22"/>
            <w:szCs w:val="22"/>
            <w:rtl w:val="0"/>
          </w:rPr>
          <w:delText>ü</w:delText>
        </w:r>
      </w:del>
      <w:del w:id="7221" w:date="2023-01-13T18:26:59Z" w:author="Jan Groh">
        <w:r>
          <w:rPr>
            <w:rFonts w:ascii="Garamond Premier Pro Caption" w:hAnsi="Garamond Premier Pro Caption"/>
            <w:sz w:val="22"/>
            <w:szCs w:val="22"/>
            <w:rtl w:val="0"/>
            <w:lang w:val="de-DE"/>
          </w:rPr>
          <w:delText>hle auf das bestimmteste, da</w:delText>
        </w:r>
      </w:del>
      <w:del w:id="7222" w:date="2023-01-13T18:26:59Z" w:author="Jan Groh">
        <w:r>
          <w:rPr>
            <w:rFonts w:ascii="Garamond Premier Pro Caption" w:hAnsi="Garamond Premier Pro Caption" w:hint="default"/>
            <w:sz w:val="22"/>
            <w:szCs w:val="22"/>
            <w:rtl w:val="0"/>
            <w:lang w:val="de-DE"/>
          </w:rPr>
          <w:delText>ß</w:delText>
        </w:r>
      </w:del>
      <w:del w:id="7223" w:date="2023-01-13T18:26:59Z" w:author="Jan Groh">
        <w:r>
          <w:rPr>
            <w:rFonts w:ascii="Garamond Premier Pro Caption" w:hAnsi="Garamond Premier Pro Caption"/>
            <w:sz w:val="22"/>
            <w:szCs w:val="22"/>
            <w:rtl w:val="0"/>
            <w:lang w:val="da-DK"/>
          </w:rPr>
          <w:delText>, h</w:delText>
        </w:r>
      </w:del>
      <w:del w:id="7224" w:date="2023-01-13T18:26:59Z" w:author="Jan Groh">
        <w:r>
          <w:rPr>
            <w:rFonts w:ascii="Garamond Premier Pro Caption" w:hAnsi="Garamond Premier Pro Caption" w:hint="default"/>
            <w:sz w:val="22"/>
            <w:szCs w:val="22"/>
            <w:rtl w:val="0"/>
          </w:rPr>
          <w:delText>ä</w:delText>
        </w:r>
      </w:del>
      <w:del w:id="7225" w:date="2023-01-13T18:26:59Z" w:author="Jan Groh">
        <w:r>
          <w:rPr>
            <w:rFonts w:ascii="Garamond Premier Pro Caption" w:hAnsi="Garamond Premier Pro Caption"/>
            <w:sz w:val="22"/>
            <w:szCs w:val="22"/>
            <w:rtl w:val="0"/>
            <w:lang w:val="de-DE"/>
          </w:rPr>
          <w:delText>tte Gott mich gesund und bl</w:delText>
        </w:r>
      </w:del>
      <w:del w:id="7226" w:date="2023-01-13T18:26:59Z" w:author="Jan Groh">
        <w:r>
          <w:rPr>
            <w:rFonts w:ascii="Garamond Premier Pro Caption" w:hAnsi="Garamond Premier Pro Caption" w:hint="default"/>
            <w:sz w:val="22"/>
            <w:szCs w:val="22"/>
            <w:rtl w:val="0"/>
          </w:rPr>
          <w:delText>ü</w:delText>
        </w:r>
      </w:del>
      <w:del w:id="7227" w:date="2023-01-13T18:26:59Z" w:author="Jan Groh">
        <w:r>
          <w:rPr>
            <w:rFonts w:ascii="Garamond Premier Pro Caption" w:hAnsi="Garamond Premier Pro Caption"/>
            <w:sz w:val="22"/>
            <w:szCs w:val="22"/>
            <w:rtl w:val="0"/>
            <w:lang w:val="de-DE"/>
          </w:rPr>
          <w:delText>hend Des Voeux in den Weg gef</w:delText>
        </w:r>
      </w:del>
      <w:del w:id="7228" w:date="2023-01-13T18:26:59Z" w:author="Jan Groh">
        <w:r>
          <w:rPr>
            <w:rFonts w:ascii="Garamond Premier Pro Caption" w:hAnsi="Garamond Premier Pro Caption" w:hint="default"/>
            <w:sz w:val="22"/>
            <w:szCs w:val="22"/>
            <w:rtl w:val="0"/>
          </w:rPr>
          <w:delText>ü</w:delText>
        </w:r>
      </w:del>
      <w:del w:id="7229" w:date="2023-01-13T18:26:59Z" w:author="Jan Groh">
        <w:r>
          <w:rPr>
            <w:rFonts w:ascii="Garamond Premier Pro Caption" w:hAnsi="Garamond Premier Pro Caption"/>
            <w:sz w:val="22"/>
            <w:szCs w:val="22"/>
            <w:rtl w:val="0"/>
            <w:lang w:val="de-DE"/>
          </w:rPr>
          <w:delText>hrt, h</w:delText>
        </w:r>
      </w:del>
      <w:del w:id="7230" w:date="2023-01-13T18:26:59Z" w:author="Jan Groh">
        <w:r>
          <w:rPr>
            <w:rFonts w:ascii="Garamond Premier Pro Caption" w:hAnsi="Garamond Premier Pro Caption" w:hint="default"/>
            <w:sz w:val="22"/>
            <w:szCs w:val="22"/>
            <w:rtl w:val="0"/>
          </w:rPr>
          <w:delText>ä</w:delText>
        </w:r>
      </w:del>
      <w:del w:id="7231" w:date="2023-01-13T18:26:59Z" w:author="Jan Groh">
        <w:r>
          <w:rPr>
            <w:rFonts w:ascii="Garamond Premier Pro Caption" w:hAnsi="Garamond Premier Pro Caption"/>
            <w:sz w:val="22"/>
            <w:szCs w:val="22"/>
            <w:rtl w:val="0"/>
            <w:lang w:val="de-DE"/>
          </w:rPr>
          <w:delText>tte ich ihn schuldlos und innig lieben k</w:delText>
        </w:r>
      </w:del>
      <w:del w:id="7232" w:date="2023-01-13T18:26:59Z" w:author="Jan Groh">
        <w:r>
          <w:rPr>
            <w:rFonts w:ascii="Garamond Premier Pro Caption" w:hAnsi="Garamond Premier Pro Caption" w:hint="default"/>
            <w:sz w:val="22"/>
            <w:szCs w:val="22"/>
            <w:rtl w:val="0"/>
            <w:lang w:val="sv-SE"/>
          </w:rPr>
          <w:delText>ö</w:delText>
        </w:r>
      </w:del>
      <w:del w:id="7233" w:date="2023-01-13T18:26:59Z" w:author="Jan Groh">
        <w:r>
          <w:rPr>
            <w:rFonts w:ascii="Garamond Premier Pro Caption" w:hAnsi="Garamond Premier Pro Caption"/>
            <w:sz w:val="22"/>
            <w:szCs w:val="22"/>
            <w:rtl w:val="0"/>
            <w:lang w:val="de-DE"/>
          </w:rPr>
          <w:delText>nnen, meine Hand h</w:delText>
        </w:r>
      </w:del>
      <w:del w:id="7234" w:date="2023-01-13T18:26:59Z" w:author="Jan Groh">
        <w:r>
          <w:rPr>
            <w:rFonts w:ascii="Garamond Premier Pro Caption" w:hAnsi="Garamond Premier Pro Caption" w:hint="default"/>
            <w:sz w:val="22"/>
            <w:szCs w:val="22"/>
            <w:rtl w:val="0"/>
          </w:rPr>
          <w:delText>ä</w:delText>
        </w:r>
      </w:del>
      <w:del w:id="7235" w:date="2023-01-13T18:26:59Z" w:author="Jan Groh">
        <w:r>
          <w:rPr>
            <w:rFonts w:ascii="Garamond Premier Pro Caption" w:hAnsi="Garamond Premier Pro Caption"/>
            <w:sz w:val="22"/>
            <w:szCs w:val="22"/>
            <w:rtl w:val="0"/>
            <w:lang w:val="de-DE"/>
          </w:rPr>
          <w:delText>tte es vermocht, ihn zu ewigem Ruhm zu geleiten. Der Himmel gebe dem Herzen, was jetzt an dem seinen ruht, dieselbe Kraft! Scheint es doch mein Schicksal sein zu sollen:</w:delText>
        </w:r>
      </w:del>
      <w:del w:id="7236" w:date="2023-01-13T18:26:59Z" w:author="Jan Groh">
        <w:r>
          <w:rPr>
            <w:rFonts w:ascii="Garamond Premier Pro Caption" w:hAnsi="Garamond Premier Pro Caption"/>
            <w:sz w:val="22"/>
            <w:szCs w:val="22"/>
            <w:rtl w:val="0"/>
            <w:lang w:val="de-DE"/>
          </w:rPr>
          <w:delText xml:space="preserve"> </w:delText>
        </w:r>
      </w:del>
      <w:del w:id="7237" w:date="2023-01-13T18:26:59Z" w:author="Jan Groh">
        <w:r>
          <w:rPr>
            <w:rFonts w:ascii="Garamond Premier Pro Caption" w:hAnsi="Garamond Premier Pro Caption"/>
            <w:sz w:val="22"/>
            <w:szCs w:val="22"/>
            <w:rtl w:val="0"/>
            <w:lang w:val="de-DE"/>
          </w:rPr>
          <w:delText xml:space="preserve">Leben zu erwecken, </w:delText>
        </w:r>
      </w:del>
      <w:del w:id="7238" w:date="2023-01-13T18:26:59Z" w:author="Jan Groh">
        <w:r>
          <w:rPr>
            <w:rFonts w:ascii="Garamond Premier Pro Caption" w:hAnsi="Garamond Premier Pro Caption" w:hint="default"/>
            <w:sz w:val="22"/>
            <w:szCs w:val="22"/>
            <w:rtl w:val="0"/>
          </w:rPr>
          <w:delText xml:space="preserve">– </w:delText>
        </w:r>
      </w:del>
      <w:del w:id="7239" w:date="2023-01-13T18:26:59Z" w:author="Jan Groh">
        <w:r>
          <w:rPr>
            <w:rFonts w:ascii="Garamond Premier Pro Caption" w:hAnsi="Garamond Premier Pro Caption"/>
            <w:sz w:val="22"/>
            <w:szCs w:val="22"/>
            <w:rtl w:val="0"/>
            <w:lang w:val="de-DE"/>
          </w:rPr>
          <w:delText>aber nicht Leben zu genie</w:delText>
        </w:r>
      </w:del>
      <w:del w:id="7240" w:date="2023-01-13T18:26:59Z" w:author="Jan Groh">
        <w:r>
          <w:rPr>
            <w:rFonts w:ascii="Garamond Premier Pro Caption" w:hAnsi="Garamond Premier Pro Caption" w:hint="default"/>
            <w:sz w:val="22"/>
            <w:szCs w:val="22"/>
            <w:rtl w:val="0"/>
            <w:lang w:val="de-DE"/>
          </w:rPr>
          <w:delText>ß</w:delText>
        </w:r>
      </w:del>
      <w:del w:id="7241" w:date="2023-01-13T18:26:59Z" w:author="Jan Groh">
        <w:r>
          <w:rPr>
            <w:rFonts w:ascii="Garamond Premier Pro Caption" w:hAnsi="Garamond Premier Pro Caption"/>
            <w:sz w:val="22"/>
            <w:szCs w:val="22"/>
            <w:rtl w:val="0"/>
            <w:lang w:val="de-DE"/>
          </w:rPr>
          <w:delText>en. Lebe wohl, liebe Adele, es sind fl</w:delText>
        </w:r>
      </w:del>
      <w:del w:id="7242" w:date="2023-01-13T18:26:59Z" w:author="Jan Groh">
        <w:r>
          <w:rPr>
            <w:rFonts w:ascii="Garamond Premier Pro Caption" w:hAnsi="Garamond Premier Pro Caption" w:hint="default"/>
            <w:sz w:val="22"/>
            <w:szCs w:val="22"/>
            <w:rtl w:val="0"/>
          </w:rPr>
          <w:delText>ü</w:delText>
        </w:r>
      </w:del>
      <w:del w:id="7243" w:date="2023-01-13T18:26:59Z" w:author="Jan Groh">
        <w:r>
          <w:rPr>
            <w:rFonts w:ascii="Garamond Premier Pro Caption" w:hAnsi="Garamond Premier Pro Caption"/>
            <w:sz w:val="22"/>
            <w:szCs w:val="22"/>
            <w:rtl w:val="0"/>
            <w:lang w:val="de-DE"/>
          </w:rPr>
          <w:delText xml:space="preserve">chtige Worte, und Du erwartest wohl keine andern </w:delText>
        </w:r>
      </w:del>
      <w:del w:id="7244" w:date="2023-01-13T18:26:59Z" w:author="Jan Groh">
        <w:r>
          <w:rPr>
            <w:rFonts w:ascii="Garamond Premier Pro Caption" w:hAnsi="Garamond Premier Pro Caption"/>
            <w:sz w:val="22"/>
            <w:szCs w:val="22"/>
            <w:rtl w:val="0"/>
            <w:lang w:val="de-DE"/>
          </w:rPr>
          <w:delText>j</w:delText>
        </w:r>
      </w:del>
      <w:del w:id="7245" w:date="2023-01-13T18:26:59Z" w:author="Jan Groh">
        <w:r>
          <w:rPr>
            <w:rFonts w:ascii="Garamond Premier Pro Caption" w:hAnsi="Garamond Premier Pro Caption"/>
            <w:sz w:val="22"/>
            <w:szCs w:val="22"/>
            <w:rtl w:val="0"/>
            <w:lang w:val="de-DE"/>
          </w:rPr>
          <w:delText>etzt von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46" w:date="2023-01-13T18:26:59Z" w:author="Jan Groh"/>
          <w:rFonts w:ascii="Garamond Premier Pro Italic" w:cs="Garamond Premier Pro Italic" w:hAnsi="Garamond Premier Pro Italic" w:eastAsia="Garamond Premier Pro Italic"/>
          <w:sz w:val="22"/>
          <w:szCs w:val="22"/>
        </w:rPr>
      </w:pPr>
      <w:del w:id="7247" w:date="2023-01-13T18:26:59Z" w:author="Jan Groh">
        <w:r>
          <w:rPr>
            <w:rFonts w:ascii="Garamond Premier Pro Italic" w:hAnsi="Garamond Premier Pro Italic"/>
            <w:sz w:val="22"/>
            <w:szCs w:val="22"/>
            <w:rtl w:val="0"/>
            <w:lang w:val="de-DE"/>
          </w:rPr>
          <w:delText>Deiner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4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4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50" w:date="2023-01-13T18:26:59Z" w:author="Jan Groh"/>
          <w:rFonts w:ascii="Garamond Premier Pro Italic" w:cs="Garamond Premier Pro Italic" w:hAnsi="Garamond Premier Pro Italic" w:eastAsia="Garamond Premier Pro Italic"/>
          <w:sz w:val="22"/>
          <w:szCs w:val="22"/>
        </w:rPr>
      </w:pPr>
      <w:del w:id="7251"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52" w:date="2023-01-13T18:26:59Z" w:author="Jan Groh"/>
          <w:rFonts w:ascii="Garamond Premier Pro Italic" w:cs="Garamond Premier Pro Italic" w:hAnsi="Garamond Premier Pro Italic" w:eastAsia="Garamond Premier Pro Italic"/>
          <w:sz w:val="22"/>
          <w:szCs w:val="22"/>
        </w:rPr>
      </w:pPr>
      <w:del w:id="7253" w:date="2023-01-13T18:26:59Z" w:author="Jan Groh">
        <w:r>
          <w:rPr>
            <w:rFonts w:ascii="Garamond Premier Pro Italic" w:hAnsi="Garamond Premier Pro Italic"/>
            <w:sz w:val="22"/>
            <w:szCs w:val="22"/>
            <w:rtl w:val="0"/>
            <w:lang w:val="de-DE"/>
          </w:rPr>
          <w:delText>1. Juli 1828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54" w:date="2023-01-13T18:26:59Z" w:author="Jan Groh"/>
          <w:rFonts w:ascii="Garamond Premier Pro Caption" w:cs="Garamond Premier Pro Caption" w:hAnsi="Garamond Premier Pro Caption" w:eastAsia="Garamond Premier Pro Caption"/>
          <w:sz w:val="22"/>
          <w:szCs w:val="22"/>
        </w:rPr>
      </w:pPr>
      <w:del w:id="7255" w:date="2023-01-13T18:26:59Z" w:author="Jan Groh">
        <w:r>
          <w:rPr>
            <w:rFonts w:ascii="Garamond Premier Pro Caption" w:hAnsi="Garamond Premier Pro Caption"/>
            <w:sz w:val="22"/>
            <w:szCs w:val="22"/>
            <w:rtl w:val="0"/>
            <w:lang w:val="de-DE"/>
          </w:rPr>
          <w:delText>Und w</w:delText>
        </w:r>
      </w:del>
      <w:del w:id="7256" w:date="2023-01-13T18:26:59Z" w:author="Jan Groh">
        <w:r>
          <w:rPr>
            <w:rFonts w:ascii="Garamond Premier Pro Caption" w:hAnsi="Garamond Premier Pro Caption" w:hint="default"/>
            <w:sz w:val="22"/>
            <w:szCs w:val="22"/>
            <w:rtl w:val="0"/>
          </w:rPr>
          <w:delText>ä</w:delText>
        </w:r>
      </w:del>
      <w:del w:id="7257" w:date="2023-01-13T18:26:59Z" w:author="Jan Groh">
        <w:r>
          <w:rPr>
            <w:rFonts w:ascii="Garamond Premier Pro Caption" w:hAnsi="Garamond Premier Pro Caption"/>
            <w:sz w:val="22"/>
            <w:szCs w:val="22"/>
            <w:rtl w:val="0"/>
            <w:lang w:val="de-DE"/>
          </w:rPr>
          <w:delText>re es auch nur ein Wort, liebe Adele, was ich Dir schreiben kann, so soll doch dies eine heute</w:delText>
        </w:r>
      </w:del>
      <w:del w:id="7258" w:date="2023-01-13T18:26:59Z" w:author="Jan Groh">
        <w:r>
          <w:rPr>
            <w:rFonts w:ascii="Garamond Premier Pro Caption" w:cs="Garamond Premier Pro Caption" w:hAnsi="Garamond Premier Pro Caption" w:eastAsia="Garamond Premier Pro Caption"/>
            <w:sz w:val="22"/>
            <w:szCs w:val="22"/>
            <w:vertAlign w:val="superscript"/>
          </w:rPr>
          <w:footnoteReference w:id="137"/>
        </w:r>
      </w:del>
      <w:del w:id="7259" w:date="2023-01-13T18:26:59Z" w:author="Jan Groh">
        <w:r>
          <w:rPr>
            <w:rFonts w:ascii="Garamond Premier Pro Caption" w:hAnsi="Garamond Premier Pro Caption"/>
            <w:sz w:val="22"/>
            <w:szCs w:val="22"/>
            <w:rtl w:val="0"/>
            <w:lang w:val="de-DE"/>
          </w:rPr>
          <w:delText xml:space="preserve"> an Dich gerichtet sein, wo das sch</w:delText>
        </w:r>
      </w:del>
      <w:del w:id="7260" w:date="2023-01-13T18:26:59Z" w:author="Jan Groh">
        <w:r>
          <w:rPr>
            <w:rFonts w:ascii="Garamond Premier Pro Caption" w:hAnsi="Garamond Premier Pro Caption" w:hint="default"/>
            <w:sz w:val="22"/>
            <w:szCs w:val="22"/>
            <w:rtl w:val="0"/>
            <w:lang w:val="sv-SE"/>
          </w:rPr>
          <w:delText>ö</w:delText>
        </w:r>
      </w:del>
      <w:del w:id="7261" w:date="2023-01-13T18:26:59Z" w:author="Jan Groh">
        <w:r>
          <w:rPr>
            <w:rFonts w:ascii="Garamond Premier Pro Caption" w:hAnsi="Garamond Premier Pro Caption"/>
            <w:sz w:val="22"/>
            <w:szCs w:val="22"/>
            <w:rtl w:val="0"/>
            <w:lang w:val="de-DE"/>
          </w:rPr>
          <w:delText>nste Herz dieser Erde zum ersten Mal entgegenschlug. Es ist hart, ihm nicht einmal sagen zu d</w:delText>
        </w:r>
      </w:del>
      <w:del w:id="7262" w:date="2023-01-13T18:26:59Z" w:author="Jan Groh">
        <w:r>
          <w:rPr>
            <w:rFonts w:ascii="Garamond Premier Pro Caption" w:hAnsi="Garamond Premier Pro Caption" w:hint="default"/>
            <w:sz w:val="22"/>
            <w:szCs w:val="22"/>
            <w:rtl w:val="0"/>
          </w:rPr>
          <w:delText>ü</w:delText>
        </w:r>
      </w:del>
      <w:del w:id="7263" w:date="2023-01-13T18:26:59Z" w:author="Jan Groh">
        <w:r>
          <w:rPr>
            <w:rFonts w:ascii="Garamond Premier Pro Caption" w:hAnsi="Garamond Premier Pro Caption"/>
            <w:sz w:val="22"/>
            <w:szCs w:val="22"/>
            <w:rtl w:val="0"/>
            <w:lang w:val="de-DE"/>
          </w:rPr>
          <w:delText>rfen,</w:delText>
        </w:r>
      </w:del>
      <w:del w:id="7264" w:date="2023-01-13T18:26:59Z" w:author="Jan Groh">
        <w:r>
          <w:rPr>
            <w:rFonts w:ascii="Garamond Premier Pro Caption" w:hAnsi="Garamond Premier Pro Caption"/>
            <w:sz w:val="22"/>
            <w:szCs w:val="22"/>
            <w:rtl w:val="0"/>
            <w:lang w:val="de-DE"/>
          </w:rPr>
          <w:delText xml:space="preserve"> </w:delText>
        </w:r>
      </w:del>
      <w:del w:id="7265" w:date="2023-01-13T18:26:59Z" w:author="Jan Groh">
        <w:r>
          <w:rPr>
            <w:rFonts w:ascii="Garamond Premier Pro Caption" w:hAnsi="Garamond Premier Pro Caption" w:hint="default"/>
            <w:sz w:val="22"/>
            <w:szCs w:val="22"/>
            <w:rtl w:val="0"/>
            <w:lang w:val="it-IT"/>
          </w:rPr>
          <w:delText>»</w:delText>
        </w:r>
      </w:del>
      <w:del w:id="7266" w:date="2023-01-13T18:26:59Z" w:author="Jan Groh">
        <w:r>
          <w:rPr>
            <w:rFonts w:ascii="Garamond Premier Pro Caption" w:hAnsi="Garamond Premier Pro Caption"/>
            <w:sz w:val="22"/>
            <w:szCs w:val="22"/>
            <w:rtl w:val="0"/>
            <w:lang w:val="de-DE"/>
          </w:rPr>
          <w:delText>welche Gestalt Dein Gl</w:delText>
        </w:r>
      </w:del>
      <w:del w:id="7267" w:date="2023-01-13T18:26:59Z" w:author="Jan Groh">
        <w:r>
          <w:rPr>
            <w:rFonts w:ascii="Garamond Premier Pro Caption" w:hAnsi="Garamond Premier Pro Caption" w:hint="default"/>
            <w:sz w:val="22"/>
            <w:szCs w:val="22"/>
            <w:rtl w:val="0"/>
          </w:rPr>
          <w:delText>ü</w:delText>
        </w:r>
      </w:del>
      <w:del w:id="7268" w:date="2023-01-13T18:26:59Z" w:author="Jan Groh">
        <w:r>
          <w:rPr>
            <w:rFonts w:ascii="Garamond Premier Pro Caption" w:hAnsi="Garamond Premier Pro Caption"/>
            <w:sz w:val="22"/>
            <w:szCs w:val="22"/>
            <w:rtl w:val="0"/>
            <w:lang w:val="de-DE"/>
          </w:rPr>
          <w:delText>ck auch jetzt tragen mag, unter jeder Form will ich es lieben</w:delText>
        </w:r>
      </w:del>
      <w:del w:id="7269" w:date="2023-01-13T18:26:59Z" w:author="Jan Groh">
        <w:r>
          <w:rPr>
            <w:rFonts w:ascii="Garamond Premier Pro Caption" w:hAnsi="Garamond Premier Pro Caption" w:hint="default"/>
            <w:sz w:val="22"/>
            <w:szCs w:val="22"/>
            <w:rtl w:val="0"/>
            <w:lang w:val="fr-FR"/>
          </w:rPr>
          <w:delText>«</w:delText>
        </w:r>
      </w:del>
      <w:del w:id="7270"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71" w:date="2023-01-13T18:26:59Z" w:author="Jan Groh"/>
          <w:rFonts w:ascii="Garamond Premier Pro Caption" w:cs="Garamond Premier Pro Caption" w:hAnsi="Garamond Premier Pro Caption" w:eastAsia="Garamond Premier Pro Caption"/>
          <w:sz w:val="22"/>
          <w:szCs w:val="22"/>
        </w:rPr>
      </w:pPr>
      <w:del w:id="7272" w:date="2023-01-13T18:26:59Z" w:author="Jan Groh">
        <w:r>
          <w:rPr>
            <w:rFonts w:ascii="Garamond Premier Pro Caption" w:hAnsi="Garamond Premier Pro Caption"/>
            <w:sz w:val="22"/>
            <w:szCs w:val="22"/>
            <w:rtl w:val="0"/>
            <w:lang w:val="de-DE"/>
          </w:rPr>
          <w:delText>Alles was Du tust, Deine Zukunft an ein solches Wesen</w:delText>
        </w:r>
      </w:del>
      <w:del w:id="7273" w:date="2023-01-13T18:26:59Z" w:author="Jan Groh">
        <w:r>
          <w:rPr>
            <w:rFonts w:ascii="Garamond Premier Pro Caption" w:cs="Garamond Premier Pro Caption" w:hAnsi="Garamond Premier Pro Caption" w:eastAsia="Garamond Premier Pro Caption"/>
            <w:sz w:val="22"/>
            <w:szCs w:val="22"/>
            <w:vertAlign w:val="superscript"/>
          </w:rPr>
          <w:footnoteReference w:id="138"/>
        </w:r>
      </w:del>
      <w:del w:id="7274" w:date="2023-01-13T18:26:59Z" w:author="Jan Groh">
        <w:r>
          <w:rPr>
            <w:rFonts w:ascii="Garamond Premier Pro Caption" w:hAnsi="Garamond Premier Pro Caption"/>
            <w:sz w:val="22"/>
            <w:szCs w:val="22"/>
            <w:rtl w:val="0"/>
            <w:lang w:val="de-DE"/>
          </w:rPr>
          <w:delText xml:space="preserve">  zu kn</w:delText>
        </w:r>
      </w:del>
      <w:del w:id="7275" w:date="2023-01-13T18:26:59Z" w:author="Jan Groh">
        <w:r>
          <w:rPr>
            <w:rFonts w:ascii="Garamond Premier Pro Caption" w:hAnsi="Garamond Premier Pro Caption" w:hint="default"/>
            <w:sz w:val="22"/>
            <w:szCs w:val="22"/>
            <w:rtl w:val="0"/>
          </w:rPr>
          <w:delText>ü</w:delText>
        </w:r>
      </w:del>
      <w:del w:id="7276" w:date="2023-01-13T18:26:59Z" w:author="Jan Groh">
        <w:r>
          <w:rPr>
            <w:rFonts w:ascii="Garamond Premier Pro Caption" w:hAnsi="Garamond Premier Pro Caption"/>
            <w:sz w:val="22"/>
            <w:szCs w:val="22"/>
            <w:rtl w:val="0"/>
            <w:lang w:val="de-DE"/>
          </w:rPr>
          <w:delText xml:space="preserve">pfen, erfreut mich, denn durch das Gleichgewicht ihrer Seele, durch die </w:delText>
        </w:r>
      </w:del>
      <w:del w:id="7277" w:date="2023-01-13T18:26:59Z" w:author="Jan Groh">
        <w:r>
          <w:rPr>
            <w:rFonts w:ascii="Garamond Premier Pro Caption" w:hAnsi="Garamond Premier Pro Caption" w:hint="default"/>
            <w:sz w:val="22"/>
            <w:szCs w:val="22"/>
            <w:rtl w:val="0"/>
            <w:lang w:val="de-DE"/>
          </w:rPr>
          <w:delText>Ü</w:delText>
        </w:r>
      </w:del>
      <w:del w:id="7278" w:date="2023-01-13T18:26:59Z" w:author="Jan Groh">
        <w:r>
          <w:rPr>
            <w:rFonts w:ascii="Garamond Premier Pro Caption" w:hAnsi="Garamond Premier Pro Caption"/>
            <w:sz w:val="22"/>
            <w:szCs w:val="22"/>
            <w:rtl w:val="0"/>
            <w:lang w:val="de-DE"/>
          </w:rPr>
          <w:delText>bereinstimmung, die in ihr</w:delText>
        </w:r>
      </w:del>
      <w:del w:id="7279" w:date="2023-01-13T18:26:59Z" w:author="Jan Groh">
        <w:r>
          <w:rPr>
            <w:rFonts w:ascii="Garamond Premier Pro Caption" w:hAnsi="Garamond Premier Pro Caption"/>
            <w:sz w:val="22"/>
            <w:szCs w:val="22"/>
            <w:rtl w:val="0"/>
            <w:lang w:val="de-DE"/>
          </w:rPr>
          <w:delText xml:space="preserve"> </w:delText>
        </w:r>
      </w:del>
      <w:del w:id="7280" w:date="2023-01-13T18:26:59Z" w:author="Jan Groh">
        <w:r>
          <w:rPr>
            <w:rFonts w:ascii="Garamond Premier Pro Caption" w:hAnsi="Garamond Premier Pro Caption"/>
            <w:sz w:val="22"/>
            <w:szCs w:val="22"/>
            <w:rtl w:val="0"/>
            <w:lang w:val="de-DE"/>
          </w:rPr>
          <w:delText>von Sollen und K</w:delText>
        </w:r>
      </w:del>
      <w:del w:id="7281" w:date="2023-01-13T18:26:59Z" w:author="Jan Groh">
        <w:r>
          <w:rPr>
            <w:rFonts w:ascii="Garamond Premier Pro Caption" w:hAnsi="Garamond Premier Pro Caption" w:hint="default"/>
            <w:sz w:val="22"/>
            <w:szCs w:val="22"/>
            <w:rtl w:val="0"/>
            <w:lang w:val="sv-SE"/>
          </w:rPr>
          <w:delText>ö</w:delText>
        </w:r>
      </w:del>
      <w:del w:id="7282" w:date="2023-01-13T18:26:59Z" w:author="Jan Groh">
        <w:r>
          <w:rPr>
            <w:rFonts w:ascii="Garamond Premier Pro Caption" w:hAnsi="Garamond Premier Pro Caption"/>
            <w:sz w:val="22"/>
            <w:szCs w:val="22"/>
            <w:rtl w:val="0"/>
            <w:lang w:val="de-DE"/>
          </w:rPr>
          <w:delText>nnen existiert, f</w:delText>
        </w:r>
      </w:del>
      <w:del w:id="7283" w:date="2023-01-13T18:26:59Z" w:author="Jan Groh">
        <w:r>
          <w:rPr>
            <w:rFonts w:ascii="Garamond Premier Pro Caption" w:hAnsi="Garamond Premier Pro Caption" w:hint="default"/>
            <w:sz w:val="22"/>
            <w:szCs w:val="22"/>
            <w:rtl w:val="0"/>
          </w:rPr>
          <w:delText>ü</w:delText>
        </w:r>
      </w:del>
      <w:del w:id="7284" w:date="2023-01-13T18:26:59Z" w:author="Jan Groh">
        <w:r>
          <w:rPr>
            <w:rFonts w:ascii="Garamond Premier Pro Caption" w:hAnsi="Garamond Premier Pro Caption"/>
            <w:sz w:val="22"/>
            <w:szCs w:val="22"/>
            <w:rtl w:val="0"/>
            <w:lang w:val="de-DE"/>
          </w:rPr>
          <w:delText>hlt man sich so sicher und ruhig in ihrer N</w:delText>
        </w:r>
      </w:del>
      <w:del w:id="7285" w:date="2023-01-13T18:26:59Z" w:author="Jan Groh">
        <w:r>
          <w:rPr>
            <w:rFonts w:ascii="Garamond Premier Pro Caption" w:hAnsi="Garamond Premier Pro Caption" w:hint="default"/>
            <w:sz w:val="22"/>
            <w:szCs w:val="22"/>
            <w:rtl w:val="0"/>
          </w:rPr>
          <w:delText>ä</w:delText>
        </w:r>
      </w:del>
      <w:del w:id="7286" w:date="2023-01-13T18:26:59Z" w:author="Jan Groh">
        <w:r>
          <w:rPr>
            <w:rFonts w:ascii="Garamond Premier Pro Caption" w:hAnsi="Garamond Premier Pro Caption"/>
            <w:sz w:val="22"/>
            <w:szCs w:val="22"/>
            <w:rtl w:val="0"/>
            <w:lang w:val="de-DE"/>
          </w:rPr>
          <w:delText>he, w</w:delText>
        </w:r>
      </w:del>
      <w:del w:id="7287" w:date="2023-01-13T18:26:59Z" w:author="Jan Groh">
        <w:r>
          <w:rPr>
            <w:rFonts w:ascii="Garamond Premier Pro Caption" w:hAnsi="Garamond Premier Pro Caption" w:hint="default"/>
            <w:sz w:val="22"/>
            <w:szCs w:val="22"/>
            <w:rtl w:val="0"/>
          </w:rPr>
          <w:delText>ä</w:delText>
        </w:r>
      </w:del>
      <w:del w:id="7288" w:date="2023-01-13T18:26:59Z" w:author="Jan Groh">
        <w:r>
          <w:rPr>
            <w:rFonts w:ascii="Garamond Premier Pro Caption" w:hAnsi="Garamond Premier Pro Caption"/>
            <w:sz w:val="22"/>
            <w:szCs w:val="22"/>
            <w:rtl w:val="0"/>
            <w:lang w:val="de-DE"/>
          </w:rPr>
          <w:delText>hrend ich nur zu oft einem schwachen Fahrzeuge gleiche, das man tadeln mu</w:delText>
        </w:r>
      </w:del>
      <w:del w:id="7289" w:date="2023-01-13T18:26:59Z" w:author="Jan Groh">
        <w:r>
          <w:rPr>
            <w:rFonts w:ascii="Garamond Premier Pro Caption" w:hAnsi="Garamond Premier Pro Caption" w:hint="default"/>
            <w:sz w:val="22"/>
            <w:szCs w:val="22"/>
            <w:rtl w:val="0"/>
            <w:lang w:val="de-DE"/>
          </w:rPr>
          <w:delText>ß</w:delText>
        </w:r>
      </w:del>
      <w:del w:id="7290" w:date="2023-01-13T18:26:59Z" w:author="Jan Groh">
        <w:r>
          <w:rPr>
            <w:rFonts w:ascii="Garamond Premier Pro Caption" w:hAnsi="Garamond Premier Pro Caption"/>
            <w:sz w:val="22"/>
            <w:szCs w:val="22"/>
            <w:rtl w:val="0"/>
            <w:lang w:val="de-DE"/>
          </w:rPr>
          <w:delText>, da</w:delText>
        </w:r>
      </w:del>
      <w:del w:id="7291" w:date="2023-01-13T18:26:59Z" w:author="Jan Groh">
        <w:r>
          <w:rPr>
            <w:rFonts w:ascii="Garamond Premier Pro Caption" w:hAnsi="Garamond Premier Pro Caption" w:hint="default"/>
            <w:sz w:val="22"/>
            <w:szCs w:val="22"/>
            <w:rtl w:val="0"/>
            <w:lang w:val="de-DE"/>
          </w:rPr>
          <w:delText xml:space="preserve">ß </w:delText>
        </w:r>
      </w:del>
      <w:del w:id="7292" w:date="2023-01-13T18:26:59Z" w:author="Jan Groh">
        <w:r>
          <w:rPr>
            <w:rFonts w:ascii="Garamond Premier Pro Caption" w:hAnsi="Garamond Premier Pro Caption"/>
            <w:sz w:val="22"/>
            <w:szCs w:val="22"/>
            <w:rtl w:val="0"/>
            <w:lang w:val="de-DE"/>
          </w:rPr>
          <w:delText>es sich in einem Augenblick auf die See gewagt hat, wo man den Sturm voraussehen konnte.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9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9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95" w:date="2023-01-13T18:26:59Z" w:author="Jan Groh"/>
          <w:rFonts w:ascii="Garamond Premier Pro Italic" w:cs="Garamond Premier Pro Italic" w:hAnsi="Garamond Premier Pro Italic" w:eastAsia="Garamond Premier Pro Italic"/>
          <w:sz w:val="22"/>
          <w:szCs w:val="22"/>
        </w:rPr>
      </w:pPr>
      <w:del w:id="7296" w:date="2023-01-13T18:26:59Z" w:author="Jan Groh">
        <w:r>
          <w:rPr>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97" w:date="2023-01-13T18:26:59Z" w:author="Jan Groh"/>
          <w:rFonts w:ascii="Garamond Premier Pro Italic" w:cs="Garamond Premier Pro Italic" w:hAnsi="Garamond Premier Pro Italic" w:eastAsia="Garamond Premier Pro Italic"/>
          <w:sz w:val="22"/>
          <w:szCs w:val="22"/>
        </w:rPr>
      </w:pPr>
      <w:del w:id="7298" w:date="2023-01-13T18:26:59Z" w:author="Jan Groh">
        <w:r>
          <w:rPr>
            <w:rFonts w:ascii="Garamond Premier Pro Italic" w:hAnsi="Garamond Premier Pro Italic"/>
            <w:sz w:val="22"/>
            <w:szCs w:val="22"/>
            <w:rtl w:val="0"/>
            <w:lang w:val="de-DE"/>
          </w:rPr>
          <w:delText>den 9. Juli 1828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299" w:date="2023-01-13T18:26:59Z" w:author="Jan Groh"/>
          <w:rFonts w:ascii="Garamond Premier Pro Caption" w:cs="Garamond Premier Pro Caption" w:hAnsi="Garamond Premier Pro Caption" w:eastAsia="Garamond Premier Pro Caption"/>
          <w:sz w:val="22"/>
          <w:szCs w:val="22"/>
        </w:rPr>
      </w:pPr>
      <w:del w:id="7300" w:date="2023-01-13T18:26:59Z" w:author="Jan Groh">
        <w:r>
          <w:rPr>
            <w:rFonts w:ascii="Garamond Premier Pro Caption" w:hAnsi="Garamond Premier Pro Caption"/>
            <w:sz w:val="22"/>
            <w:szCs w:val="22"/>
            <w:rtl w:val="0"/>
            <w:lang w:val="de-DE"/>
          </w:rPr>
          <w:delText>Es ist mir eine unbeschreiblich traurige Empfindung, das Haus ohne den Vater zu finden; es sagt mir, so wie es k</w:delText>
        </w:r>
      </w:del>
      <w:del w:id="7301" w:date="2023-01-13T18:26:59Z" w:author="Jan Groh">
        <w:r>
          <w:rPr>
            <w:rFonts w:ascii="Garamond Premier Pro Caption" w:hAnsi="Garamond Premier Pro Caption" w:hint="default"/>
            <w:sz w:val="22"/>
            <w:szCs w:val="22"/>
            <w:rtl w:val="0"/>
          </w:rPr>
          <w:delText>ü</w:delText>
        </w:r>
      </w:del>
      <w:del w:id="7302" w:date="2023-01-13T18:26:59Z" w:author="Jan Groh">
        <w:r>
          <w:rPr>
            <w:rFonts w:ascii="Garamond Premier Pro Caption" w:hAnsi="Garamond Premier Pro Caption"/>
            <w:sz w:val="22"/>
            <w:szCs w:val="22"/>
            <w:rtl w:val="0"/>
            <w:lang w:val="de-DE"/>
          </w:rPr>
          <w:delText>nftig sein wird. Die Kinder und August waren, Gottlob, wohl. Alma erkannte mich nach der ersten halben Stunde vollkommen.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03" w:date="2023-01-13T18:26:59Z" w:author="Jan Groh"/>
          <w:rFonts w:ascii="Garamond Premier Pro Caption" w:cs="Garamond Premier Pro Caption" w:hAnsi="Garamond Premier Pro Caption" w:eastAsia="Garamond Premier Pro Caption"/>
          <w:sz w:val="22"/>
          <w:szCs w:val="22"/>
        </w:rPr>
      </w:pPr>
      <w:del w:id="7304" w:date="2023-01-13T18:26:59Z" w:author="Jan Groh">
        <w:r>
          <w:rPr>
            <w:rFonts w:ascii="Garamond Premier Pro Caption" w:hAnsi="Garamond Premier Pro Caption"/>
            <w:sz w:val="22"/>
            <w:szCs w:val="22"/>
            <w:rtl w:val="0"/>
            <w:lang w:val="de-DE"/>
          </w:rPr>
          <w:delText>Langes Gespr</w:delText>
        </w:r>
      </w:del>
      <w:del w:id="7305" w:date="2023-01-13T18:26:59Z" w:author="Jan Groh">
        <w:r>
          <w:rPr>
            <w:rFonts w:ascii="Garamond Premier Pro Caption" w:hAnsi="Garamond Premier Pro Caption" w:hint="default"/>
            <w:sz w:val="22"/>
            <w:szCs w:val="22"/>
            <w:rtl w:val="0"/>
          </w:rPr>
          <w:delText>ä</w:delText>
        </w:r>
      </w:del>
      <w:del w:id="7306" w:date="2023-01-13T18:26:59Z" w:author="Jan Groh">
        <w:r>
          <w:rPr>
            <w:rFonts w:ascii="Garamond Premier Pro Caption" w:hAnsi="Garamond Premier Pro Caption"/>
            <w:sz w:val="22"/>
            <w:szCs w:val="22"/>
            <w:rtl w:val="0"/>
            <w:lang w:val="de-DE"/>
          </w:rPr>
          <w:delText xml:space="preserve">ch von August </w:delText>
        </w:r>
      </w:del>
      <w:del w:id="7307" w:date="2023-01-13T18:26:59Z" w:author="Jan Groh">
        <w:r>
          <w:rPr>
            <w:rFonts w:ascii="Garamond Premier Pro Caption" w:hAnsi="Garamond Premier Pro Caption" w:hint="default"/>
            <w:sz w:val="22"/>
            <w:szCs w:val="22"/>
            <w:rtl w:val="0"/>
          </w:rPr>
          <w:delText>ü</w:delText>
        </w:r>
      </w:del>
      <w:del w:id="7308" w:date="2023-01-13T18:26:59Z" w:author="Jan Groh">
        <w:r>
          <w:rPr>
            <w:rFonts w:ascii="Garamond Premier Pro Caption" w:hAnsi="Garamond Premier Pro Caption"/>
            <w:sz w:val="22"/>
            <w:szCs w:val="22"/>
            <w:rtl w:val="0"/>
            <w:lang w:val="de-DE"/>
          </w:rPr>
          <w:delText>ber den neuen Regenten; was sonst in Bitterkeit w</w:delText>
        </w:r>
      </w:del>
      <w:del w:id="7309" w:date="2023-01-13T18:26:59Z" w:author="Jan Groh">
        <w:r>
          <w:rPr>
            <w:rFonts w:ascii="Garamond Premier Pro Caption" w:hAnsi="Garamond Premier Pro Caption" w:hint="default"/>
            <w:sz w:val="22"/>
            <w:szCs w:val="22"/>
            <w:rtl w:val="0"/>
          </w:rPr>
          <w:delText>ü</w:delText>
        </w:r>
      </w:del>
      <w:del w:id="7310" w:date="2023-01-13T18:26:59Z" w:author="Jan Groh">
        <w:r>
          <w:rPr>
            <w:rFonts w:ascii="Garamond Premier Pro Caption" w:hAnsi="Garamond Premier Pro Caption"/>
            <w:sz w:val="22"/>
            <w:szCs w:val="22"/>
            <w:rtl w:val="0"/>
            <w:lang w:val="de-DE"/>
          </w:rPr>
          <w:delText>rde ausgeartet sein, wurde jetzt nur mit einer scherzhaften Wendung oder einem originellen Seitensprung geendet, denn August schien entschlossen, mit mir gut sein zu wollen.Es war vielleicht zwischen Mann und Frau eine nicht ganz nat</w:delText>
        </w:r>
      </w:del>
      <w:del w:id="7311" w:date="2023-01-13T18:26:59Z" w:author="Jan Groh">
        <w:r>
          <w:rPr>
            <w:rFonts w:ascii="Garamond Premier Pro Caption" w:hAnsi="Garamond Premier Pro Caption" w:hint="default"/>
            <w:sz w:val="22"/>
            <w:szCs w:val="22"/>
            <w:rtl w:val="0"/>
          </w:rPr>
          <w:delText>ü</w:delText>
        </w:r>
      </w:del>
      <w:del w:id="7312" w:date="2023-01-13T18:26:59Z" w:author="Jan Groh">
        <w:r>
          <w:rPr>
            <w:rFonts w:ascii="Garamond Premier Pro Caption" w:hAnsi="Garamond Premier Pro Caption"/>
            <w:sz w:val="22"/>
            <w:szCs w:val="22"/>
            <w:rtl w:val="0"/>
            <w:lang w:val="de-DE"/>
          </w:rPr>
          <w:delText>rliche Art, aber doch w</w:delText>
        </w:r>
      </w:del>
      <w:del w:id="7313" w:date="2023-01-13T18:26:59Z" w:author="Jan Groh">
        <w:r>
          <w:rPr>
            <w:rFonts w:ascii="Garamond Premier Pro Caption" w:hAnsi="Garamond Premier Pro Caption" w:hint="default"/>
            <w:sz w:val="22"/>
            <w:szCs w:val="22"/>
            <w:rtl w:val="0"/>
          </w:rPr>
          <w:delText>ä</w:delText>
        </w:r>
      </w:del>
      <w:del w:id="7314" w:date="2023-01-13T18:26:59Z" w:author="Jan Groh">
        <w:r>
          <w:rPr>
            <w:rFonts w:ascii="Garamond Premier Pro Caption" w:hAnsi="Garamond Premier Pro Caption"/>
            <w:sz w:val="22"/>
            <w:szCs w:val="22"/>
            <w:rtl w:val="0"/>
            <w:lang w:val="de-DE"/>
          </w:rPr>
          <w:delText>re es gl</w:delText>
        </w:r>
      </w:del>
      <w:del w:id="7315" w:date="2023-01-13T18:26:59Z" w:author="Jan Groh">
        <w:r>
          <w:rPr>
            <w:rFonts w:ascii="Garamond Premier Pro Caption" w:hAnsi="Garamond Premier Pro Caption" w:hint="default"/>
            <w:sz w:val="22"/>
            <w:szCs w:val="22"/>
            <w:rtl w:val="0"/>
          </w:rPr>
          <w:delText>ü</w:delText>
        </w:r>
      </w:del>
      <w:del w:id="7316" w:date="2023-01-13T18:26:59Z" w:author="Jan Groh">
        <w:r>
          <w:rPr>
            <w:rFonts w:ascii="Garamond Premier Pro Caption" w:hAnsi="Garamond Premier Pro Caption"/>
            <w:sz w:val="22"/>
            <w:szCs w:val="22"/>
            <w:rtl w:val="0"/>
            <w:lang w:val="de-DE"/>
          </w:rPr>
          <w:delText>cklich, es bliebe so. Es war, wie man sich ein Verh</w:delText>
        </w:r>
      </w:del>
      <w:del w:id="7317" w:date="2023-01-13T18:26:59Z" w:author="Jan Groh">
        <w:r>
          <w:rPr>
            <w:rFonts w:ascii="Garamond Premier Pro Caption" w:hAnsi="Garamond Premier Pro Caption" w:hint="default"/>
            <w:sz w:val="22"/>
            <w:szCs w:val="22"/>
            <w:rtl w:val="0"/>
          </w:rPr>
          <w:delText>ä</w:delText>
        </w:r>
      </w:del>
      <w:del w:id="7318" w:date="2023-01-13T18:26:59Z" w:author="Jan Groh">
        <w:r>
          <w:rPr>
            <w:rFonts w:ascii="Garamond Premier Pro Caption" w:hAnsi="Garamond Premier Pro Caption"/>
            <w:sz w:val="22"/>
            <w:szCs w:val="22"/>
            <w:rtl w:val="0"/>
            <w:lang w:val="de-DE"/>
          </w:rPr>
          <w:delText xml:space="preserve">ltnis der Art zwischen zwei sehr vornehmen und vielleicht sogar an Alter verschiedenen Personen vorstellen kann. </w:delText>
        </w:r>
      </w:del>
      <w:del w:id="7319" w:date="2023-01-13T18:26:59Z" w:author="Jan Groh">
        <w:r>
          <w:rPr>
            <w:rFonts w:ascii="Garamond Premier Pro Caption" w:hAnsi="Garamond Premier Pro Caption" w:hint="default"/>
            <w:sz w:val="22"/>
            <w:szCs w:val="22"/>
            <w:rtl w:val="0"/>
            <w:lang w:val="de-DE"/>
          </w:rPr>
          <w:delText xml:space="preserve">… </w:delText>
        </w:r>
      </w:del>
      <w:del w:id="7320" w:date="2023-01-13T18:26:59Z" w:author="Jan Groh">
        <w:r>
          <w:rPr>
            <w:rFonts w:ascii="Garamond Premier Pro Caption" w:hAnsi="Garamond Premier Pro Caption"/>
            <w:sz w:val="22"/>
            <w:szCs w:val="22"/>
            <w:rtl w:val="0"/>
            <w:lang w:val="de-DE"/>
          </w:rPr>
          <w:delText>mein Leben ist ja reich. Kann man denn nicht begreifen, da</w:delText>
        </w:r>
      </w:del>
      <w:del w:id="7321" w:date="2023-01-13T18:26:59Z" w:author="Jan Groh">
        <w:r>
          <w:rPr>
            <w:rFonts w:ascii="Garamond Premier Pro Caption" w:hAnsi="Garamond Premier Pro Caption" w:hint="default"/>
            <w:sz w:val="22"/>
            <w:szCs w:val="22"/>
            <w:rtl w:val="0"/>
            <w:lang w:val="de-DE"/>
          </w:rPr>
          <w:delText xml:space="preserve">ß </w:delText>
        </w:r>
      </w:del>
      <w:del w:id="7322" w:date="2023-01-13T18:26:59Z" w:author="Jan Groh">
        <w:r>
          <w:rPr>
            <w:rFonts w:ascii="Garamond Premier Pro Caption" w:hAnsi="Garamond Premier Pro Caption"/>
            <w:sz w:val="22"/>
            <w:szCs w:val="22"/>
            <w:rtl w:val="0"/>
            <w:lang w:val="de-DE"/>
          </w:rPr>
          <w:delText>ich es erkenne und doch wehm</w:delText>
        </w:r>
      </w:del>
      <w:del w:id="7323" w:date="2023-01-13T18:26:59Z" w:author="Jan Groh">
        <w:r>
          <w:rPr>
            <w:rFonts w:ascii="Garamond Premier Pro Caption" w:hAnsi="Garamond Premier Pro Caption" w:hint="default"/>
            <w:sz w:val="22"/>
            <w:szCs w:val="22"/>
            <w:rtl w:val="0"/>
          </w:rPr>
          <w:delText>ü</w:delText>
        </w:r>
      </w:del>
      <w:del w:id="7324" w:date="2023-01-13T18:26:59Z" w:author="Jan Groh">
        <w:r>
          <w:rPr>
            <w:rFonts w:ascii="Garamond Premier Pro Caption" w:hAnsi="Garamond Premier Pro Caption"/>
            <w:sz w:val="22"/>
            <w:szCs w:val="22"/>
            <w:rtl w:val="0"/>
            <w:lang w:val="de-DE"/>
          </w:rPr>
          <w:delText>tig bin? Es ist eine reiche Landschaft; prachtvolle Geb</w:delText>
        </w:r>
      </w:del>
      <w:del w:id="7325" w:date="2023-01-13T18:26:59Z" w:author="Jan Groh">
        <w:r>
          <w:rPr>
            <w:rFonts w:ascii="Garamond Premier Pro Caption" w:hAnsi="Garamond Premier Pro Caption" w:hint="default"/>
            <w:sz w:val="22"/>
            <w:szCs w:val="22"/>
            <w:rtl w:val="0"/>
          </w:rPr>
          <w:delText>ä</w:delText>
        </w:r>
      </w:del>
      <w:del w:id="7326" w:date="2023-01-13T18:26:59Z" w:author="Jan Groh">
        <w:r>
          <w:rPr>
            <w:rFonts w:ascii="Garamond Premier Pro Caption" w:hAnsi="Garamond Premier Pro Caption"/>
            <w:sz w:val="22"/>
            <w:szCs w:val="22"/>
            <w:rtl w:val="0"/>
            <w:lang w:val="da-DK"/>
          </w:rPr>
          <w:delText>ude, f</w:delText>
        </w:r>
      </w:del>
      <w:del w:id="7327" w:date="2023-01-13T18:26:59Z" w:author="Jan Groh">
        <w:r>
          <w:rPr>
            <w:rFonts w:ascii="Garamond Premier Pro Caption" w:hAnsi="Garamond Premier Pro Caption" w:hint="default"/>
            <w:sz w:val="22"/>
            <w:szCs w:val="22"/>
            <w:rtl w:val="0"/>
          </w:rPr>
          <w:delText>ü</w:delText>
        </w:r>
      </w:del>
      <w:del w:id="7328" w:date="2023-01-13T18:26:59Z" w:author="Jan Groh">
        <w:r>
          <w:rPr>
            <w:rFonts w:ascii="Garamond Premier Pro Caption" w:hAnsi="Garamond Premier Pro Caption"/>
            <w:sz w:val="22"/>
            <w:szCs w:val="22"/>
            <w:rtl w:val="0"/>
            <w:lang w:val="de-DE"/>
          </w:rPr>
          <w:delText>r Jahrhunderte begr</w:delText>
        </w:r>
      </w:del>
      <w:del w:id="7329" w:date="2023-01-13T18:26:59Z" w:author="Jan Groh">
        <w:r>
          <w:rPr>
            <w:rFonts w:ascii="Garamond Premier Pro Caption" w:hAnsi="Garamond Premier Pro Caption" w:hint="default"/>
            <w:sz w:val="22"/>
            <w:szCs w:val="22"/>
            <w:rtl w:val="0"/>
          </w:rPr>
          <w:delText>ü</w:delText>
        </w:r>
      </w:del>
      <w:del w:id="7330" w:date="2023-01-13T18:26:59Z" w:author="Jan Groh">
        <w:r>
          <w:rPr>
            <w:rFonts w:ascii="Garamond Premier Pro Caption" w:hAnsi="Garamond Premier Pro Caption"/>
            <w:sz w:val="22"/>
            <w:szCs w:val="22"/>
            <w:rtl w:val="0"/>
            <w:lang w:val="de-DE"/>
          </w:rPr>
          <w:delText>ndet; liebliche Wiesen, Wasserf</w:delText>
        </w:r>
      </w:del>
      <w:del w:id="7331" w:date="2023-01-13T18:26:59Z" w:author="Jan Groh">
        <w:r>
          <w:rPr>
            <w:rFonts w:ascii="Garamond Premier Pro Caption" w:hAnsi="Garamond Premier Pro Caption" w:hint="default"/>
            <w:sz w:val="22"/>
            <w:szCs w:val="22"/>
            <w:rtl w:val="0"/>
          </w:rPr>
          <w:delText>ä</w:delText>
        </w:r>
      </w:del>
      <w:del w:id="7332" w:date="2023-01-13T18:26:59Z" w:author="Jan Groh">
        <w:r>
          <w:rPr>
            <w:rFonts w:ascii="Garamond Premier Pro Caption" w:hAnsi="Garamond Premier Pro Caption"/>
            <w:sz w:val="22"/>
            <w:szCs w:val="22"/>
            <w:rtl w:val="0"/>
            <w:lang w:val="de-DE"/>
          </w:rPr>
          <w:delText>lle, die es pl</w:delText>
        </w:r>
      </w:del>
      <w:del w:id="7333" w:date="2023-01-13T18:26:59Z" w:author="Jan Groh">
        <w:r>
          <w:rPr>
            <w:rFonts w:ascii="Garamond Premier Pro Caption" w:hAnsi="Garamond Premier Pro Caption" w:hint="default"/>
            <w:sz w:val="22"/>
            <w:szCs w:val="22"/>
            <w:rtl w:val="0"/>
          </w:rPr>
          <w:delText>ä</w:delText>
        </w:r>
      </w:del>
      <w:del w:id="7334" w:date="2023-01-13T18:26:59Z" w:author="Jan Groh">
        <w:r>
          <w:rPr>
            <w:rFonts w:ascii="Garamond Premier Pro Caption" w:hAnsi="Garamond Premier Pro Caption"/>
            <w:sz w:val="22"/>
            <w:szCs w:val="22"/>
            <w:rtl w:val="0"/>
            <w:lang w:val="de-DE"/>
          </w:rPr>
          <w:delText>tschernd beleben, Blumen, B</w:delText>
        </w:r>
      </w:del>
      <w:del w:id="7335" w:date="2023-01-13T18:26:59Z" w:author="Jan Groh">
        <w:r>
          <w:rPr>
            <w:rFonts w:ascii="Garamond Premier Pro Caption" w:hAnsi="Garamond Premier Pro Caption" w:hint="default"/>
            <w:sz w:val="22"/>
            <w:szCs w:val="22"/>
            <w:rtl w:val="0"/>
          </w:rPr>
          <w:delText>ä</w:delText>
        </w:r>
      </w:del>
      <w:del w:id="7336" w:date="2023-01-13T18:26:59Z" w:author="Jan Groh">
        <w:r>
          <w:rPr>
            <w:rFonts w:ascii="Garamond Premier Pro Caption" w:hAnsi="Garamond Premier Pro Caption"/>
            <w:sz w:val="22"/>
            <w:szCs w:val="22"/>
            <w:rtl w:val="0"/>
          </w:rPr>
          <w:delText xml:space="preserve">ume </w:delText>
        </w:r>
      </w:del>
      <w:del w:id="7337" w:date="2023-01-13T18:26:59Z" w:author="Jan Groh">
        <w:r>
          <w:rPr>
            <w:rFonts w:ascii="Garamond Premier Pro Caption" w:hAnsi="Garamond Premier Pro Caption" w:hint="default"/>
            <w:sz w:val="22"/>
            <w:szCs w:val="22"/>
            <w:rtl w:val="0"/>
          </w:rPr>
          <w:delText xml:space="preserve">– </w:delText>
        </w:r>
      </w:del>
      <w:del w:id="7338" w:date="2023-01-13T18:26:59Z" w:author="Jan Groh">
        <w:r>
          <w:rPr>
            <w:rFonts w:ascii="Garamond Premier Pro Caption" w:hAnsi="Garamond Premier Pro Caption"/>
            <w:sz w:val="22"/>
            <w:szCs w:val="22"/>
            <w:rtl w:val="0"/>
            <w:lang w:val="de-DE"/>
          </w:rPr>
          <w:delText xml:space="preserve">das alles ist da, </w:delText>
        </w:r>
      </w:del>
      <w:del w:id="7339" w:date="2023-01-13T18:26:59Z" w:author="Jan Groh">
        <w:r>
          <w:rPr>
            <w:rFonts w:ascii="Garamond Premier Pro Caption" w:hAnsi="Garamond Premier Pro Caption" w:hint="default"/>
            <w:sz w:val="22"/>
            <w:szCs w:val="22"/>
            <w:rtl w:val="0"/>
          </w:rPr>
          <w:delText xml:space="preserve">– </w:delText>
        </w:r>
      </w:del>
      <w:del w:id="7340" w:date="2023-01-13T18:26:59Z" w:author="Jan Groh">
        <w:r>
          <w:rPr>
            <w:rFonts w:ascii="Garamond Premier Pro Caption" w:hAnsi="Garamond Premier Pro Caption"/>
            <w:sz w:val="22"/>
            <w:szCs w:val="22"/>
            <w:rtl w:val="0"/>
            <w:lang w:val="de-DE"/>
          </w:rPr>
          <w:delText>doch es fehlt die Beleuchtung; ein bedeckter Himmel umschlie</w:delText>
        </w:r>
      </w:del>
      <w:del w:id="7341" w:date="2023-01-13T18:26:59Z" w:author="Jan Groh">
        <w:r>
          <w:rPr>
            <w:rFonts w:ascii="Garamond Premier Pro Caption" w:hAnsi="Garamond Premier Pro Caption" w:hint="default"/>
            <w:sz w:val="22"/>
            <w:szCs w:val="22"/>
            <w:rtl w:val="0"/>
            <w:lang w:val="de-DE"/>
          </w:rPr>
          <w:delText>ß</w:delText>
        </w:r>
      </w:del>
      <w:del w:id="7342" w:date="2023-01-13T18:26:59Z" w:author="Jan Groh">
        <w:r>
          <w:rPr>
            <w:rFonts w:ascii="Garamond Premier Pro Caption" w:hAnsi="Garamond Premier Pro Caption"/>
            <w:sz w:val="22"/>
            <w:szCs w:val="22"/>
            <w:rtl w:val="0"/>
            <w:lang w:val="de-DE"/>
          </w:rPr>
          <w:delText>t, was im Sonnenstrahl ein Paradies sein w</w:delText>
        </w:r>
      </w:del>
      <w:del w:id="7343" w:date="2023-01-13T18:26:59Z" w:author="Jan Groh">
        <w:r>
          <w:rPr>
            <w:rFonts w:ascii="Garamond Premier Pro Caption" w:hAnsi="Garamond Premier Pro Caption" w:hint="default"/>
            <w:sz w:val="22"/>
            <w:szCs w:val="22"/>
            <w:rtl w:val="0"/>
          </w:rPr>
          <w:delText>ü</w:delText>
        </w:r>
      </w:del>
      <w:del w:id="7344" w:date="2023-01-13T18:26:59Z" w:author="Jan Groh">
        <w:r>
          <w:rPr>
            <w:rFonts w:ascii="Garamond Premier Pro Caption" w:hAnsi="Garamond Premier Pro Caption"/>
            <w:sz w:val="22"/>
            <w:szCs w:val="22"/>
            <w:rtl w:val="0"/>
            <w:lang w:val="ru-RU"/>
          </w:rPr>
          <w:delText>rde!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4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48" w:date="2023-01-13T18:26:59Z" w:author="Jan Groh"/>
          <w:rFonts w:ascii="Garamond Premier Pro Bold" w:cs="Garamond Premier Pro Bold" w:hAnsi="Garamond Premier Pro Bold" w:eastAsia="Garamond Premier Pro Bold"/>
          <w:sz w:val="22"/>
          <w:szCs w:val="22"/>
        </w:rPr>
      </w:pPr>
      <w:del w:id="7349" w:date="2023-01-05T23:05:14Z" w:author="Jan Groh">
        <w:r>
          <w:rPr>
            <w:rFonts w:ascii="Garamond Premier Pro Bold" w:hAnsi="Garamond Premier Pro Bold"/>
            <w:sz w:val="22"/>
            <w:szCs w:val="22"/>
            <w:rtl w:val="0"/>
          </w:rPr>
          <w:delText>1829</w:delText>
        </w:r>
      </w:del>
      <w:ins w:id="7350" w:date="2023-01-05T23:05:14Z" w:author="Jan Groh">
        <w:del w:id="7351" w:date="2023-01-13T18:26:59Z" w:author="Jan Groh">
          <w:r>
            <w:rPr>
              <w:rFonts w:ascii="Garamond Premier Pro Bold" w:hAnsi="Garamond Premier Pro Bold"/>
              <w:sz w:val="22"/>
              <w:szCs w:val="22"/>
              <w:rtl w:val="0"/>
              <w:lang w:val="de-DE"/>
            </w:rPr>
            <w:delText>32</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52" w:date="2023-01-13T18:26:59Z" w:author="Jan Groh"/>
          <w:rFonts w:ascii="Garamond Premier Pro Caption" w:cs="Garamond Premier Pro Caption" w:hAnsi="Garamond Premier Pro Caption" w:eastAsia="Garamond Premier Pro Caption"/>
          <w:sz w:val="22"/>
          <w:szCs w:val="22"/>
        </w:rPr>
      </w:pPr>
      <w:del w:id="7353" w:date="2023-01-13T18:26:59Z" w:author="Jan Groh">
        <w:r>
          <w:rPr>
            <w:rFonts w:ascii="Garamond Premier Pro Caption" w:hAnsi="Garamond Premier Pro Caption"/>
            <w:sz w:val="22"/>
            <w:szCs w:val="22"/>
            <w:rtl w:val="0"/>
            <w:lang w:val="de-DE"/>
          </w:rPr>
          <w:delText>(</w:delText>
        </w:r>
      </w:del>
      <w:del w:id="7354" w:date="2023-01-05T23:05:23Z" w:author="Jan Groh">
        <w:r>
          <w:rPr>
            <w:rFonts w:ascii="Garamond Premier Pro Caption" w:hAnsi="Garamond Premier Pro Caption"/>
            <w:sz w:val="22"/>
            <w:szCs w:val="22"/>
            <w:rtl w:val="0"/>
            <w:lang w:val="de-DE"/>
          </w:rPr>
          <w:delText>Ottilie 32-/33-j</w:delText>
        </w:r>
      </w:del>
      <w:del w:id="7355" w:date="2023-01-05T23:05:23Z" w:author="Jan Groh">
        <w:r>
          <w:rPr>
            <w:rFonts w:ascii="Garamond Premier Pro Caption" w:hAnsi="Garamond Premier Pro Caption" w:hint="default"/>
            <w:sz w:val="22"/>
            <w:szCs w:val="22"/>
            <w:rtl w:val="0"/>
            <w:lang w:val="de-DE"/>
          </w:rPr>
          <w:delText>ä</w:delText>
        </w:r>
      </w:del>
      <w:del w:id="7356" w:date="2023-01-05T23:05:23Z" w:author="Jan Groh">
        <w:r>
          <w:rPr>
            <w:rFonts w:ascii="Garamond Premier Pro Caption" w:hAnsi="Garamond Premier Pro Caption"/>
            <w:sz w:val="22"/>
            <w:szCs w:val="22"/>
            <w:rtl w:val="0"/>
            <w:lang w:val="de-DE"/>
          </w:rPr>
          <w:delText>hrig</w:delText>
        </w:r>
      </w:del>
      <w:ins w:id="7357" w:date="2023-01-05T23:05:27Z" w:author="Jan Groh">
        <w:del w:id="7358" w:date="2023-01-13T18:26:59Z" w:author="Jan Groh">
          <w:r>
            <w:rPr>
              <w:rFonts w:ascii="Garamond Premier Pro Caption" w:hAnsi="Garamond Premier Pro Caption"/>
              <w:sz w:val="22"/>
              <w:szCs w:val="22"/>
              <w:rtl w:val="0"/>
              <w:lang w:val="de-DE"/>
            </w:rPr>
            <w:delText>1828/29</w:delText>
          </w:r>
        </w:del>
      </w:ins>
      <w:del w:id="7359"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6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62" w:date="2023-01-13T18:26:59Z" w:author="Jan Groh"/>
          <w:rFonts w:ascii="Garamond Premier Pro Italic" w:cs="Garamond Premier Pro Italic" w:hAnsi="Garamond Premier Pro Italic" w:eastAsia="Garamond Premier Pro Italic"/>
          <w:sz w:val="22"/>
          <w:szCs w:val="22"/>
        </w:rPr>
      </w:pPr>
      <w:del w:id="7363" w:date="2023-01-13T18:26:59Z" w:author="Jan Groh">
        <w:r>
          <w:rPr>
            <w:rFonts w:ascii="Garamond Premier Pro Italic" w:hAnsi="Garamond Premier Pro Italic"/>
            <w:sz w:val="22"/>
            <w:szCs w:val="22"/>
            <w:rtl w:val="0"/>
            <w:lang w:val="de-DE"/>
          </w:rPr>
          <w:delText>J</w:delText>
        </w:r>
      </w:del>
      <w:del w:id="7364" w:date="2023-01-13T18:26:59Z" w:author="Jan Groh">
        <w:r>
          <w:rPr>
            <w:rFonts w:ascii="Garamond Premier Pro Italic" w:hAnsi="Garamond Premier Pro Italic"/>
            <w:sz w:val="22"/>
            <w:szCs w:val="22"/>
            <w:rtl w:val="0"/>
            <w:lang w:val="de-DE"/>
          </w:rPr>
          <w:delText>ohanna Schopenhauer an Karl von Holtei</w:delText>
        </w:r>
      </w:del>
      <w:del w:id="7365" w:date="2023-01-09T16:48:06Z" w:author="Jan Groh">
        <w:r>
          <w:rPr>
            <w:rFonts w:ascii="Garamond Premier Pro Italic" w:cs="Garamond Premier Pro Italic" w:hAnsi="Garamond Premier Pro Italic" w:eastAsia="Garamond Premier Pro Italic"/>
            <w:sz w:val="22"/>
            <w:szCs w:val="22"/>
            <w:vertAlign w:val="superscript"/>
          </w:rPr>
          <w:footnoteReference w:id="139"/>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66" w:date="2023-01-13T18:26:59Z" w:author="Jan Groh"/>
          <w:rFonts w:ascii="Garamond Premier Pro Italic" w:cs="Garamond Premier Pro Italic" w:hAnsi="Garamond Premier Pro Italic" w:eastAsia="Garamond Premier Pro Italic"/>
          <w:sz w:val="22"/>
          <w:szCs w:val="22"/>
        </w:rPr>
      </w:pPr>
      <w:del w:id="7367" w:date="2023-01-13T18:26:59Z" w:author="Jan Groh">
        <w:r>
          <w:rPr>
            <w:rFonts w:ascii="Garamond Premier Pro Italic" w:hAnsi="Garamond Premier Pro Italic"/>
            <w:sz w:val="22"/>
            <w:szCs w:val="22"/>
            <w:rtl w:val="0"/>
            <w:lang w:val="de-DE"/>
          </w:rPr>
          <w:delText>16. Januar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68" w:date="2023-01-13T18:26:59Z" w:author="Jan Groh"/>
          <w:rFonts w:ascii="Garamond Premier Pro Caption" w:cs="Garamond Premier Pro Caption" w:hAnsi="Garamond Premier Pro Caption" w:eastAsia="Garamond Premier Pro Caption"/>
          <w:sz w:val="22"/>
          <w:szCs w:val="22"/>
        </w:rPr>
      </w:pPr>
      <w:del w:id="7369" w:date="2023-01-13T18:26:59Z" w:author="Jan Groh">
        <w:r>
          <w:rPr>
            <w:rFonts w:ascii="Garamond Premier Pro Caption" w:hAnsi="Garamond Premier Pro Caption"/>
            <w:sz w:val="22"/>
            <w:szCs w:val="22"/>
            <w:rtl w:val="0"/>
          </w:rPr>
          <w:delText>Hab</w:delText>
        </w:r>
      </w:del>
      <w:del w:id="7370" w:date="2023-01-13T18:26:59Z" w:author="Jan Groh">
        <w:r>
          <w:rPr>
            <w:rFonts w:ascii="Garamond Premier Pro Caption" w:hAnsi="Garamond Premier Pro Caption" w:hint="default"/>
            <w:sz w:val="22"/>
            <w:szCs w:val="22"/>
            <w:rtl w:val="1"/>
          </w:rPr>
          <w:delText xml:space="preserve">’ </w:delText>
        </w:r>
      </w:del>
      <w:del w:id="7371" w:date="2023-01-13T18:26:59Z" w:author="Jan Groh">
        <w:r>
          <w:rPr>
            <w:rFonts w:ascii="Garamond Premier Pro Caption" w:hAnsi="Garamond Premier Pro Caption"/>
            <w:sz w:val="22"/>
            <w:szCs w:val="22"/>
            <w:rtl w:val="0"/>
            <w:lang w:val="de-DE"/>
          </w:rPr>
          <w:delText>ich Ihnen denn schon gesagt, da</w:delText>
        </w:r>
      </w:del>
      <w:del w:id="7372" w:date="2023-01-13T18:26:59Z" w:author="Jan Groh">
        <w:r>
          <w:rPr>
            <w:rFonts w:ascii="Garamond Premier Pro Caption" w:hAnsi="Garamond Premier Pro Caption" w:hint="default"/>
            <w:sz w:val="22"/>
            <w:szCs w:val="22"/>
            <w:rtl w:val="0"/>
            <w:lang w:val="de-DE"/>
          </w:rPr>
          <w:delText xml:space="preserve">ß </w:delText>
        </w:r>
      </w:del>
      <w:del w:id="7373" w:date="2023-01-13T18:26:59Z" w:author="Jan Groh">
        <w:r>
          <w:rPr>
            <w:rFonts w:ascii="Garamond Premier Pro Caption" w:hAnsi="Garamond Premier Pro Caption"/>
            <w:sz w:val="22"/>
            <w:szCs w:val="22"/>
            <w:rtl w:val="0"/>
            <w:lang w:val="de-DE"/>
          </w:rPr>
          <w:delText>Ulrike seit der Zur</w:delText>
        </w:r>
      </w:del>
      <w:del w:id="7374" w:date="2023-01-13T18:26:59Z" w:author="Jan Groh">
        <w:r>
          <w:rPr>
            <w:rFonts w:ascii="Garamond Premier Pro Caption" w:hAnsi="Garamond Premier Pro Caption" w:hint="default"/>
            <w:sz w:val="22"/>
            <w:szCs w:val="22"/>
            <w:rtl w:val="0"/>
          </w:rPr>
          <w:delText>ü</w:delText>
        </w:r>
      </w:del>
      <w:del w:id="7375" w:date="2023-01-13T18:26:59Z" w:author="Jan Groh">
        <w:r>
          <w:rPr>
            <w:rFonts w:ascii="Garamond Premier Pro Caption" w:hAnsi="Garamond Premier Pro Caption"/>
            <w:sz w:val="22"/>
            <w:szCs w:val="22"/>
            <w:rtl w:val="0"/>
            <w:lang w:val="de-DE"/>
          </w:rPr>
          <w:delText>ckkehr von Berlin bei ihrer Mutter lebt? August hat das, w</w:delText>
        </w:r>
      </w:del>
      <w:del w:id="7376" w:date="2023-01-13T18:26:59Z" w:author="Jan Groh">
        <w:r>
          <w:rPr>
            <w:rFonts w:ascii="Garamond Premier Pro Caption" w:hAnsi="Garamond Premier Pro Caption" w:hint="default"/>
            <w:sz w:val="22"/>
            <w:szCs w:val="22"/>
            <w:rtl w:val="0"/>
          </w:rPr>
          <w:delText>ä</w:delText>
        </w:r>
      </w:del>
      <w:del w:id="7377" w:date="2023-01-13T18:26:59Z" w:author="Jan Groh">
        <w:r>
          <w:rPr>
            <w:rFonts w:ascii="Garamond Premier Pro Caption" w:hAnsi="Garamond Premier Pro Caption"/>
            <w:sz w:val="22"/>
            <w:szCs w:val="22"/>
            <w:rtl w:val="0"/>
            <w:lang w:val="de-DE"/>
          </w:rPr>
          <w:delText>hrend seine Frau in Karlsbad war, nicht eben auf die feinste Weise durchgesetzt.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78" w:date="2023-01-13T18:26:59Z" w:author="Jan Groh"/>
          <w:rFonts w:ascii="Garamond Premier Pro Caption" w:cs="Garamond Premier Pro Caption" w:hAnsi="Garamond Premier Pro Caption" w:eastAsia="Garamond Premier Pro Caption"/>
          <w:sz w:val="22"/>
          <w:szCs w:val="22"/>
        </w:rPr>
      </w:pPr>
      <w:del w:id="7379" w:date="2023-01-13T18:26:59Z" w:author="Jan Groh">
        <w:r>
          <w:rPr>
            <w:rFonts w:ascii="Garamond Premier Pro Caption" w:hAnsi="Garamond Premier Pro Caption"/>
            <w:sz w:val="22"/>
            <w:szCs w:val="22"/>
            <w:rtl w:val="0"/>
            <w:lang w:val="de-DE"/>
          </w:rPr>
          <w:delText>Erst war viel L</w:delText>
        </w:r>
      </w:del>
      <w:del w:id="7380" w:date="2023-01-13T18:26:59Z" w:author="Jan Groh">
        <w:r>
          <w:rPr>
            <w:rFonts w:ascii="Garamond Premier Pro Caption" w:hAnsi="Garamond Premier Pro Caption" w:hint="default"/>
            <w:sz w:val="22"/>
            <w:szCs w:val="22"/>
            <w:rtl w:val="0"/>
          </w:rPr>
          <w:delText>ä</w:delText>
        </w:r>
      </w:del>
      <w:del w:id="7381" w:date="2023-01-13T18:26:59Z" w:author="Jan Groh">
        <w:r>
          <w:rPr>
            <w:rFonts w:ascii="Garamond Premier Pro Caption" w:hAnsi="Garamond Premier Pro Caption"/>
            <w:sz w:val="22"/>
            <w:szCs w:val="22"/>
            <w:rtl w:val="0"/>
            <w:lang w:val="de-DE"/>
          </w:rPr>
          <w:delText>rmen dar</w:delText>
        </w:r>
      </w:del>
      <w:del w:id="7382" w:date="2023-01-13T18:26:59Z" w:author="Jan Groh">
        <w:r>
          <w:rPr>
            <w:rFonts w:ascii="Garamond Premier Pro Caption" w:hAnsi="Garamond Premier Pro Caption" w:hint="default"/>
            <w:sz w:val="22"/>
            <w:szCs w:val="22"/>
            <w:rtl w:val="0"/>
          </w:rPr>
          <w:delText>ü</w:delText>
        </w:r>
      </w:del>
      <w:del w:id="7383" w:date="2023-01-13T18:26:59Z" w:author="Jan Groh">
        <w:r>
          <w:rPr>
            <w:rFonts w:ascii="Garamond Premier Pro Caption" w:hAnsi="Garamond Premier Pro Caption"/>
            <w:sz w:val="22"/>
            <w:szCs w:val="22"/>
            <w:rtl w:val="0"/>
            <w:lang w:val="de-DE"/>
          </w:rPr>
          <w:delText>ber, nun aber scheint es doch f</w:delText>
        </w:r>
      </w:del>
      <w:del w:id="7384" w:date="2023-01-13T18:26:59Z" w:author="Jan Groh">
        <w:r>
          <w:rPr>
            <w:rFonts w:ascii="Garamond Premier Pro Caption" w:hAnsi="Garamond Premier Pro Caption" w:hint="default"/>
            <w:sz w:val="22"/>
            <w:szCs w:val="22"/>
            <w:rtl w:val="0"/>
          </w:rPr>
          <w:delText>ü</w:delText>
        </w:r>
      </w:del>
      <w:del w:id="7385" w:date="2023-01-13T18:26:59Z" w:author="Jan Groh">
        <w:r>
          <w:rPr>
            <w:rFonts w:ascii="Garamond Premier Pro Caption" w:hAnsi="Garamond Premier Pro Caption"/>
            <w:sz w:val="22"/>
            <w:szCs w:val="22"/>
            <w:rtl w:val="0"/>
            <w:lang w:val="de-DE"/>
          </w:rPr>
          <w:delText>r beide</w:delText>
        </w:r>
      </w:del>
      <w:del w:id="7386" w:date="2023-01-13T18:26:59Z" w:author="Jan Groh">
        <w:r>
          <w:rPr>
            <w:rFonts w:ascii="Garamond Premier Pro Caption" w:hAnsi="Garamond Premier Pro Caption"/>
            <w:sz w:val="22"/>
            <w:szCs w:val="22"/>
            <w:rtl w:val="0"/>
            <w:lang w:val="de-DE"/>
          </w:rPr>
          <w:delText xml:space="preserve"> </w:delText>
        </w:r>
      </w:del>
      <w:del w:id="7387" w:date="2023-01-13T18:26:59Z" w:author="Jan Groh">
        <w:r>
          <w:rPr>
            <w:rFonts w:ascii="Garamond Premier Pro Caption" w:hAnsi="Garamond Premier Pro Caption"/>
            <w:sz w:val="22"/>
            <w:szCs w:val="22"/>
            <w:rtl w:val="0"/>
            <w:lang w:val="de-DE"/>
          </w:rPr>
          <w:delText>Parteien so besser zu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8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8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90" w:date="2023-01-13T18:26:59Z" w:author="Jan Groh"/>
          <w:rFonts w:ascii="Garamond Premier Pro Italic" w:cs="Garamond Premier Pro Italic" w:hAnsi="Garamond Premier Pro Italic" w:eastAsia="Garamond Premier Pro Italic"/>
          <w:sz w:val="22"/>
          <w:szCs w:val="22"/>
        </w:rPr>
      </w:pPr>
      <w:del w:id="7391" w:date="2023-01-13T18:26:59Z" w:author="Jan Groh">
        <w:r>
          <w:rPr>
            <w:rFonts w:ascii="Garamond Premier Pro Italic" w:hAnsi="Garamond Premier Pro Italic"/>
            <w:sz w:val="22"/>
            <w:szCs w:val="22"/>
            <w:rtl w:val="0"/>
            <w:lang w:val="de-DE"/>
          </w:rPr>
          <w:delText>Ottilie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92" w:date="2023-01-13T18:26:59Z" w:author="Jan Groh"/>
          <w:rFonts w:ascii="Garamond Premier Pro Italic" w:cs="Garamond Premier Pro Italic" w:hAnsi="Garamond Premier Pro Italic" w:eastAsia="Garamond Premier Pro Italic"/>
          <w:sz w:val="22"/>
          <w:szCs w:val="22"/>
        </w:rPr>
      </w:pPr>
      <w:del w:id="7393" w:date="2023-01-13T18:26:59Z" w:author="Jan Groh">
        <w:r>
          <w:rPr>
            <w:rFonts w:ascii="Garamond Premier Pro Italic" w:hAnsi="Garamond Premier Pro Italic"/>
            <w:sz w:val="22"/>
            <w:szCs w:val="22"/>
            <w:rtl w:val="0"/>
            <w:lang w:val="de-DE"/>
          </w:rPr>
          <w:delText>[wahrscheinlich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394" w:date="2023-01-13T18:26:59Z" w:author="Jan Groh"/>
          <w:rFonts w:ascii="Garamond Premier Pro Caption" w:cs="Garamond Premier Pro Caption" w:hAnsi="Garamond Premier Pro Caption" w:eastAsia="Garamond Premier Pro Caption"/>
          <w:sz w:val="22"/>
          <w:szCs w:val="22"/>
        </w:rPr>
      </w:pPr>
      <w:del w:id="7395" w:date="2023-01-13T18:26:59Z" w:author="Jan Groh">
        <w:r>
          <w:rPr>
            <w:rFonts w:ascii="Garamond Premier Pro Caption" w:hAnsi="Garamond Premier Pro Caption"/>
            <w:sz w:val="22"/>
            <w:szCs w:val="22"/>
            <w:rtl w:val="0"/>
            <w:lang w:val="de-DE"/>
          </w:rPr>
          <w:delText>Gestern abend, lieber Vater, war Herr Coke bei mir, um nochmals in aller Form anzufragen, ob er Ihnen nicht aufwarten d</w:delText>
        </w:r>
      </w:del>
      <w:del w:id="7396" w:date="2023-01-13T18:26:59Z" w:author="Jan Groh">
        <w:r>
          <w:rPr>
            <w:rFonts w:ascii="Garamond Premier Pro Caption" w:hAnsi="Garamond Premier Pro Caption" w:hint="default"/>
            <w:sz w:val="22"/>
            <w:szCs w:val="22"/>
            <w:rtl w:val="0"/>
          </w:rPr>
          <w:delText>ü</w:delText>
        </w:r>
      </w:del>
      <w:del w:id="7397" w:date="2023-01-13T18:26:59Z" w:author="Jan Groh">
        <w:r>
          <w:rPr>
            <w:rFonts w:ascii="Garamond Premier Pro Caption" w:hAnsi="Garamond Premier Pro Caption"/>
            <w:sz w:val="22"/>
            <w:szCs w:val="22"/>
            <w:rtl w:val="0"/>
            <w:lang w:val="de-DE"/>
          </w:rPr>
          <w:delText>rfte? Er ist der gespr</w:delText>
        </w:r>
      </w:del>
      <w:del w:id="7398" w:date="2023-01-13T18:26:59Z" w:author="Jan Groh">
        <w:r>
          <w:rPr>
            <w:rFonts w:ascii="Garamond Premier Pro Caption" w:hAnsi="Garamond Premier Pro Caption" w:hint="default"/>
            <w:sz w:val="22"/>
            <w:szCs w:val="22"/>
            <w:rtl w:val="0"/>
          </w:rPr>
          <w:delText>ä</w:delText>
        </w:r>
      </w:del>
      <w:del w:id="7399" w:date="2023-01-13T18:26:59Z" w:author="Jan Groh">
        <w:r>
          <w:rPr>
            <w:rFonts w:ascii="Garamond Premier Pro Caption" w:hAnsi="Garamond Premier Pro Caption"/>
            <w:sz w:val="22"/>
            <w:szCs w:val="22"/>
            <w:rtl w:val="0"/>
            <w:lang w:val="de-DE"/>
          </w:rPr>
          <w:delText>chige Engl</w:delText>
        </w:r>
      </w:del>
      <w:del w:id="7400" w:date="2023-01-13T18:26:59Z" w:author="Jan Groh">
        <w:r>
          <w:rPr>
            <w:rFonts w:ascii="Garamond Premier Pro Caption" w:hAnsi="Garamond Premier Pro Caption" w:hint="default"/>
            <w:sz w:val="22"/>
            <w:szCs w:val="22"/>
            <w:rtl w:val="0"/>
          </w:rPr>
          <w:delText>ä</w:delText>
        </w:r>
      </w:del>
      <w:del w:id="7401" w:date="2023-01-13T18:26:59Z" w:author="Jan Groh">
        <w:r>
          <w:rPr>
            <w:rFonts w:ascii="Garamond Premier Pro Caption" w:hAnsi="Garamond Premier Pro Caption"/>
            <w:sz w:val="22"/>
            <w:szCs w:val="22"/>
            <w:rtl w:val="0"/>
            <w:lang w:val="de-DE"/>
          </w:rPr>
          <w:delText>nder, ist viel gereist, soviel ich glaube, in Schweden, Norwegen, Lappland, kurz (wie hei</w:delText>
        </w:r>
      </w:del>
      <w:del w:id="7402" w:date="2023-01-13T18:26:59Z" w:author="Jan Groh">
        <w:r>
          <w:rPr>
            <w:rFonts w:ascii="Garamond Premier Pro Caption" w:hAnsi="Garamond Premier Pro Caption" w:hint="default"/>
            <w:sz w:val="22"/>
            <w:szCs w:val="22"/>
            <w:rtl w:val="0"/>
            <w:lang w:val="de-DE"/>
          </w:rPr>
          <w:delText>ß</w:delText>
        </w:r>
      </w:del>
      <w:del w:id="7403" w:date="2023-01-13T18:26:59Z" w:author="Jan Groh">
        <w:r>
          <w:rPr>
            <w:rFonts w:ascii="Garamond Premier Pro Caption" w:hAnsi="Garamond Premier Pro Caption"/>
            <w:sz w:val="22"/>
            <w:szCs w:val="22"/>
            <w:rtl w:val="0"/>
            <w:lang w:val="zh-TW" w:eastAsia="zh-TW"/>
          </w:rPr>
          <w:delText xml:space="preserve">t es?) </w:delText>
        </w:r>
      </w:del>
      <w:del w:id="7404" w:date="2023-01-13T18:26:59Z" w:author="Jan Groh">
        <w:r>
          <w:rPr>
            <w:rFonts w:ascii="Garamond Premier Pro Caption" w:hAnsi="Garamond Premier Pro Caption" w:hint="default"/>
            <w:sz w:val="22"/>
            <w:szCs w:val="22"/>
            <w:rtl w:val="0"/>
            <w:lang w:val="it-IT"/>
          </w:rPr>
          <w:delText>»</w:delText>
        </w:r>
      </w:del>
      <w:del w:id="7405" w:date="2023-01-13T18:26:59Z" w:author="Jan Groh">
        <w:r>
          <w:rPr>
            <w:rFonts w:ascii="Garamond Premier Pro Caption" w:hAnsi="Garamond Premier Pro Caption"/>
            <w:sz w:val="22"/>
            <w:szCs w:val="22"/>
            <w:rtl w:val="0"/>
            <w:lang w:val="de-DE"/>
          </w:rPr>
          <w:delText>ultima oder ultime Thule</w:delText>
        </w:r>
      </w:del>
      <w:del w:id="7406" w:date="2023-01-13T18:26:59Z" w:author="Jan Groh">
        <w:r>
          <w:rPr>
            <w:rFonts w:ascii="Garamond Premier Pro Caption" w:hAnsi="Garamond Premier Pro Caption" w:hint="default"/>
            <w:sz w:val="22"/>
            <w:szCs w:val="22"/>
            <w:rtl w:val="0"/>
            <w:lang w:val="fr-FR"/>
          </w:rPr>
          <w:delText>«</w:delText>
        </w:r>
      </w:del>
      <w:del w:id="7407" w:date="2023-01-13T18:26:59Z" w:author="Jan Groh">
        <w:r>
          <w:rPr>
            <w:rFonts w:ascii="Garamond Premier Pro Caption" w:hAnsi="Garamond Premier Pro Caption"/>
            <w:sz w:val="22"/>
            <w:szCs w:val="22"/>
            <w:rtl w:val="0"/>
            <w:lang w:val="de-DE"/>
          </w:rPr>
          <w:delText>. Die Besitzungen seines Vaters grenzen an die von Lord Byron</w:delText>
        </w:r>
      </w:del>
      <w:del w:id="7408" w:date="2023-01-13T18:26:59Z" w:author="Jan Groh">
        <w:r>
          <w:rPr>
            <w:rFonts w:ascii="Garamond Premier Pro Caption" w:cs="Garamond Premier Pro Caption" w:hAnsi="Garamond Premier Pro Caption" w:eastAsia="Garamond Premier Pro Caption"/>
            <w:sz w:val="22"/>
            <w:szCs w:val="22"/>
            <w:vertAlign w:val="superscript"/>
          </w:rPr>
          <w:footnoteReference w:id="140"/>
        </w:r>
      </w:del>
      <w:del w:id="7409" w:date="2023-01-13T18:26:59Z" w:author="Jan Groh">
        <w:r>
          <w:rPr>
            <w:rFonts w:ascii="Garamond Premier Pro Caption" w:hAnsi="Garamond Premier Pro Caption" w:hint="default"/>
            <w:sz w:val="22"/>
            <w:szCs w:val="22"/>
            <w:rtl w:val="0"/>
            <w:lang w:val="de-DE"/>
          </w:rPr>
          <w:delText xml:space="preserve"> … </w:delText>
        </w:r>
      </w:del>
      <w:del w:id="7410" w:date="2023-01-13T18:26:59Z" w:author="Jan Groh">
        <w:r>
          <w:rPr>
            <w:rFonts w:ascii="Garamond Premier Pro Caption" w:hAnsi="Garamond Premier Pro Caption"/>
            <w:sz w:val="22"/>
            <w:szCs w:val="22"/>
            <w:rtl w:val="0"/>
            <w:lang w:val="de-DE"/>
          </w:rPr>
          <w:delText>Au</w:delText>
        </w:r>
      </w:del>
      <w:del w:id="7411" w:date="2023-01-13T18:26:59Z" w:author="Jan Groh">
        <w:r>
          <w:rPr>
            <w:rFonts w:ascii="Garamond Premier Pro Caption" w:hAnsi="Garamond Premier Pro Caption" w:hint="default"/>
            <w:sz w:val="22"/>
            <w:szCs w:val="22"/>
            <w:rtl w:val="0"/>
            <w:lang w:val="de-DE"/>
          </w:rPr>
          <w:delText>ß</w:delText>
        </w:r>
      </w:del>
      <w:del w:id="7412" w:date="2023-01-13T18:26:59Z" w:author="Jan Groh">
        <w:r>
          <w:rPr>
            <w:rFonts w:ascii="Garamond Premier Pro Caption" w:hAnsi="Garamond Premier Pro Caption"/>
            <w:sz w:val="22"/>
            <w:szCs w:val="22"/>
            <w:rtl w:val="0"/>
            <w:lang w:val="de-DE"/>
          </w:rPr>
          <w:delText>erdem ist er auch noch ein gro</w:delText>
        </w:r>
      </w:del>
      <w:del w:id="7413" w:date="2023-01-13T18:26:59Z" w:author="Jan Groh">
        <w:r>
          <w:rPr>
            <w:rFonts w:ascii="Garamond Premier Pro Caption" w:hAnsi="Garamond Premier Pro Caption" w:hint="default"/>
            <w:sz w:val="22"/>
            <w:szCs w:val="22"/>
            <w:rtl w:val="0"/>
            <w:lang w:val="de-DE"/>
          </w:rPr>
          <w:delText>ß</w:delText>
        </w:r>
      </w:del>
      <w:del w:id="7414" w:date="2023-01-13T18:26:59Z" w:author="Jan Groh">
        <w:r>
          <w:rPr>
            <w:rFonts w:ascii="Garamond Premier Pro Caption" w:hAnsi="Garamond Premier Pro Caption"/>
            <w:sz w:val="22"/>
            <w:szCs w:val="22"/>
            <w:rtl w:val="0"/>
          </w:rPr>
          <w:delText>er Politiker.</w:delText>
        </w:r>
      </w:del>
      <w:del w:id="7415" w:date="2023-01-13T18:26:59Z" w:author="Jan Groh">
        <w:r>
          <w:rPr>
            <w:rFonts w:ascii="Garamond Premier Pro Caption" w:hAnsi="Garamond Premier Pro Caption"/>
            <w:sz w:val="22"/>
            <w:szCs w:val="22"/>
            <w:rtl w:val="0"/>
            <w:lang w:val="de-DE"/>
          </w:rPr>
          <w:delText xml:space="preserve"> </w:delText>
        </w:r>
      </w:del>
      <w:del w:id="7416" w:date="2023-01-13T18:26:59Z" w:author="Jan Groh">
        <w:r>
          <w:rPr>
            <w:rFonts w:ascii="Garamond Premier Pro Caption" w:hAnsi="Garamond Premier Pro Caption"/>
            <w:sz w:val="22"/>
            <w:szCs w:val="22"/>
            <w:rtl w:val="0"/>
            <w:lang w:val="de-DE"/>
          </w:rPr>
          <w:delText>Obgleich ich viel deutsch mit ihm gesprochen, rate ich doch zum Franz</w:delText>
        </w:r>
      </w:del>
      <w:del w:id="7417" w:date="2023-01-13T18:26:59Z" w:author="Jan Groh">
        <w:r>
          <w:rPr>
            <w:rFonts w:ascii="Garamond Premier Pro Caption" w:hAnsi="Garamond Premier Pro Caption" w:hint="default"/>
            <w:sz w:val="22"/>
            <w:szCs w:val="22"/>
            <w:rtl w:val="0"/>
            <w:lang w:val="sv-SE"/>
          </w:rPr>
          <w:delText>ö</w:delText>
        </w:r>
      </w:del>
      <w:del w:id="7418" w:date="2023-01-13T18:26:59Z" w:author="Jan Groh">
        <w:r>
          <w:rPr>
            <w:rFonts w:ascii="Garamond Premier Pro Caption" w:hAnsi="Garamond Premier Pro Caption"/>
            <w:sz w:val="22"/>
            <w:szCs w:val="22"/>
            <w:rtl w:val="0"/>
            <w:lang w:val="de-DE"/>
          </w:rPr>
          <w:delText>sischen. Tausend Dank f</w:delText>
        </w:r>
      </w:del>
      <w:del w:id="7419" w:date="2023-01-13T18:26:59Z" w:author="Jan Groh">
        <w:r>
          <w:rPr>
            <w:rFonts w:ascii="Garamond Premier Pro Caption" w:hAnsi="Garamond Premier Pro Caption" w:hint="default"/>
            <w:sz w:val="22"/>
            <w:szCs w:val="22"/>
            <w:rtl w:val="0"/>
          </w:rPr>
          <w:delText>ü</w:delText>
        </w:r>
      </w:del>
      <w:del w:id="7420" w:date="2023-01-13T18:26:59Z" w:author="Jan Groh">
        <w:r>
          <w:rPr>
            <w:rFonts w:ascii="Garamond Premier Pro Caption" w:hAnsi="Garamond Premier Pro Caption"/>
            <w:sz w:val="22"/>
            <w:szCs w:val="22"/>
            <w:rtl w:val="0"/>
            <w:lang w:val="de-DE"/>
          </w:rPr>
          <w:delText>r die Erdbeeren und die sch</w:delText>
        </w:r>
      </w:del>
      <w:del w:id="7421" w:date="2023-01-13T18:26:59Z" w:author="Jan Groh">
        <w:r>
          <w:rPr>
            <w:rFonts w:ascii="Garamond Premier Pro Caption" w:hAnsi="Garamond Premier Pro Caption" w:hint="default"/>
            <w:sz w:val="22"/>
            <w:szCs w:val="22"/>
            <w:rtl w:val="0"/>
            <w:lang w:val="sv-SE"/>
          </w:rPr>
          <w:delText>ö</w:delText>
        </w:r>
      </w:del>
      <w:del w:id="7422" w:date="2023-01-13T18:26:59Z" w:author="Jan Groh">
        <w:r>
          <w:rPr>
            <w:rFonts w:ascii="Garamond Premier Pro Caption" w:hAnsi="Garamond Premier Pro Caption"/>
            <w:sz w:val="22"/>
            <w:szCs w:val="22"/>
            <w:rtl w:val="0"/>
            <w:lang w:val="nl-NL"/>
          </w:rPr>
          <w:delText>nsten</w:delText>
        </w:r>
      </w:del>
      <w:del w:id="7423" w:date="2023-01-13T18:26:59Z" w:author="Jan Groh">
        <w:r>
          <w:rPr>
            <w:rFonts w:ascii="Garamond Premier Pro Caption" w:hAnsi="Garamond Premier Pro Caption"/>
            <w:sz w:val="22"/>
            <w:szCs w:val="22"/>
            <w:rtl w:val="0"/>
            <w:lang w:val="de-DE"/>
          </w:rPr>
          <w:delText xml:space="preserve"> </w:delText>
        </w:r>
      </w:del>
      <w:del w:id="7424" w:date="2023-01-13T18:26:59Z" w:author="Jan Groh">
        <w:r>
          <w:rPr>
            <w:rFonts w:ascii="Garamond Premier Pro Caption" w:hAnsi="Garamond Premier Pro Caption"/>
            <w:sz w:val="22"/>
            <w:szCs w:val="22"/>
            <w:rtl w:val="0"/>
          </w:rPr>
          <w:delText>Blumen.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25" w:date="2023-01-13T18:26:59Z" w:author="Jan Groh"/>
          <w:rFonts w:ascii="Garamond Premier Pro Italic" w:cs="Garamond Premier Pro Italic" w:hAnsi="Garamond Premier Pro Italic" w:eastAsia="Garamond Premier Pro Italic"/>
          <w:sz w:val="22"/>
          <w:szCs w:val="22"/>
        </w:rPr>
      </w:pPr>
      <w:del w:id="7426" w:date="2023-01-13T18:26:59Z" w:author="Jan Groh">
        <w:r>
          <w:rPr>
            <w:rFonts w:ascii="Garamond Premier Pro Italic" w:hAnsi="Garamond Premier Pro Italic"/>
            <w:sz w:val="22"/>
            <w:szCs w:val="22"/>
            <w:rtl w:val="0"/>
            <w:lang w:val="de-DE"/>
          </w:rPr>
          <w:delText>Ihre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29" w:date="2023-01-13T18:26:59Z" w:author="Jan Groh"/>
          <w:rFonts w:ascii="Garamond Premier Pro Italic" w:cs="Garamond Premier Pro Italic" w:hAnsi="Garamond Premier Pro Italic" w:eastAsia="Garamond Premier Pro Italic"/>
          <w:sz w:val="22"/>
          <w:szCs w:val="22"/>
        </w:rPr>
      </w:pPr>
      <w:del w:id="7430" w:date="2023-01-13T18:26:59Z" w:author="Jan Groh">
        <w:r>
          <w:rPr>
            <w:rFonts w:ascii="Garamond Premier Pro Italic" w:hAnsi="Garamond Premier Pro Italic"/>
            <w:sz w:val="22"/>
            <w:szCs w:val="22"/>
            <w:rtl w:val="0"/>
            <w:lang w:val="de-DE"/>
          </w:rPr>
          <w:delText>Aus Jenny von Gustedts</w:delText>
        </w:r>
      </w:del>
      <w:del w:id="7431" w:date="2023-01-13T18:26:59Z" w:author="Jan Groh">
        <w:r>
          <w:rPr>
            <w:rFonts w:ascii="Garamond Premier Pro Italic" w:cs="Garamond Premier Pro Italic" w:hAnsi="Garamond Premier Pro Italic" w:eastAsia="Garamond Premier Pro Italic"/>
            <w:sz w:val="22"/>
            <w:szCs w:val="22"/>
            <w:vertAlign w:val="superscript"/>
          </w:rPr>
          <w:footnoteReference w:id="141"/>
        </w:r>
      </w:del>
      <w:del w:id="7432" w:date="2023-01-13T18:26:59Z" w:author="Jan Groh">
        <w:r>
          <w:rPr>
            <w:rFonts w:ascii="Garamond Premier Pro Italic" w:hAnsi="Garamond Premier Pro Italic"/>
            <w:sz w:val="22"/>
            <w:szCs w:val="22"/>
            <w:rtl w:val="0"/>
            <w:lang w:val="de-DE"/>
          </w:rPr>
          <w:delText xml:space="preserve"> (von Pappenheim) Erinnerungen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33" w:date="2023-01-13T18:26:59Z" w:author="Jan Groh"/>
          <w:rFonts w:ascii="Garamond Premier Pro Caption" w:cs="Garamond Premier Pro Caption" w:hAnsi="Garamond Premier Pro Caption" w:eastAsia="Garamond Premier Pro Caption"/>
          <w:sz w:val="22"/>
          <w:szCs w:val="22"/>
        </w:rPr>
      </w:pPr>
      <w:del w:id="7434" w:date="2023-01-13T18:26:59Z" w:author="Jan Groh">
        <w:r>
          <w:rPr>
            <w:rFonts w:ascii="Garamond Premier Pro Caption" w:hAnsi="Garamond Premier Pro Caption"/>
            <w:sz w:val="22"/>
            <w:szCs w:val="22"/>
            <w:rtl w:val="0"/>
            <w:lang w:val="de-DE"/>
          </w:rPr>
          <w:delText>Die Gr</w:delText>
        </w:r>
      </w:del>
      <w:del w:id="7435" w:date="2023-01-13T18:26:59Z" w:author="Jan Groh">
        <w:r>
          <w:rPr>
            <w:rFonts w:ascii="Garamond Premier Pro Caption" w:hAnsi="Garamond Premier Pro Caption" w:hint="default"/>
            <w:sz w:val="22"/>
            <w:szCs w:val="22"/>
            <w:rtl w:val="0"/>
          </w:rPr>
          <w:delText>ü</w:delText>
        </w:r>
      </w:del>
      <w:del w:id="7436" w:date="2023-01-13T18:26:59Z" w:author="Jan Groh">
        <w:r>
          <w:rPr>
            <w:rFonts w:ascii="Garamond Premier Pro Caption" w:hAnsi="Garamond Premier Pro Caption"/>
            <w:sz w:val="22"/>
            <w:szCs w:val="22"/>
            <w:rtl w:val="0"/>
            <w:lang w:val="de-DE"/>
          </w:rPr>
          <w:delText>ndung war ebenso original wie sie selbst. Wir sa</w:delText>
        </w:r>
      </w:del>
      <w:del w:id="7437" w:date="2023-01-13T18:26:59Z" w:author="Jan Groh">
        <w:r>
          <w:rPr>
            <w:rFonts w:ascii="Garamond Premier Pro Caption" w:hAnsi="Garamond Premier Pro Caption" w:hint="default"/>
            <w:sz w:val="22"/>
            <w:szCs w:val="22"/>
            <w:rtl w:val="0"/>
            <w:lang w:val="de-DE"/>
          </w:rPr>
          <w:delText>ß</w:delText>
        </w:r>
      </w:del>
      <w:del w:id="7438" w:date="2023-01-13T18:26:59Z" w:author="Jan Groh">
        <w:r>
          <w:rPr>
            <w:rFonts w:ascii="Garamond Premier Pro Caption" w:hAnsi="Garamond Premier Pro Caption"/>
            <w:sz w:val="22"/>
            <w:szCs w:val="22"/>
            <w:rtl w:val="0"/>
            <w:lang w:val="de-DE"/>
          </w:rPr>
          <w:delText>en ziemlich einsilbig bei Ottilie im Mansardenst</w:delText>
        </w:r>
      </w:del>
      <w:del w:id="7439" w:date="2023-01-13T18:26:59Z" w:author="Jan Groh">
        <w:r>
          <w:rPr>
            <w:rFonts w:ascii="Garamond Premier Pro Caption" w:hAnsi="Garamond Premier Pro Caption" w:hint="default"/>
            <w:sz w:val="22"/>
            <w:szCs w:val="22"/>
            <w:rtl w:val="0"/>
          </w:rPr>
          <w:delText>ü</w:delText>
        </w:r>
      </w:del>
      <w:del w:id="7440" w:date="2023-01-13T18:26:59Z" w:author="Jan Groh">
        <w:r>
          <w:rPr>
            <w:rFonts w:ascii="Garamond Premier Pro Caption" w:hAnsi="Garamond Premier Pro Caption"/>
            <w:sz w:val="22"/>
            <w:szCs w:val="22"/>
            <w:rtl w:val="0"/>
            <w:lang w:val="de-DE"/>
          </w:rPr>
          <w:delText>bchen, Emma Froriep</w:delText>
        </w:r>
      </w:del>
      <w:del w:id="7441" w:date="2023-01-13T18:26:59Z" w:author="Jan Groh">
        <w:r>
          <w:rPr>
            <w:rFonts w:ascii="Garamond Premier Pro Caption" w:cs="Garamond Premier Pro Caption" w:hAnsi="Garamond Premier Pro Caption" w:eastAsia="Garamond Premier Pro Caption"/>
            <w:sz w:val="22"/>
            <w:szCs w:val="22"/>
            <w:vertAlign w:val="superscript"/>
          </w:rPr>
          <w:footnoteReference w:id="142"/>
        </w:r>
      </w:del>
      <w:del w:id="7442" w:date="2023-01-13T18:26:59Z" w:author="Jan Groh">
        <w:r>
          <w:rPr>
            <w:rFonts w:ascii="Garamond Premier Pro Caption" w:hAnsi="Garamond Premier Pro Caption"/>
            <w:sz w:val="22"/>
            <w:szCs w:val="22"/>
            <w:rtl w:val="0"/>
          </w:rPr>
          <w:delText>, Hofrat Soret</w:delText>
        </w:r>
      </w:del>
      <w:del w:id="7443" w:date="2023-01-13T18:26:59Z" w:author="Jan Groh">
        <w:r>
          <w:rPr>
            <w:rFonts w:ascii="Garamond Premier Pro Caption" w:cs="Garamond Premier Pro Caption" w:hAnsi="Garamond Premier Pro Caption" w:eastAsia="Garamond Premier Pro Caption"/>
            <w:sz w:val="22"/>
            <w:szCs w:val="22"/>
            <w:vertAlign w:val="superscript"/>
          </w:rPr>
          <w:footnoteReference w:id="143"/>
        </w:r>
      </w:del>
      <w:del w:id="7444" w:date="2023-01-13T18:26:59Z" w:author="Jan Groh">
        <w:r>
          <w:rPr>
            <w:rFonts w:ascii="Garamond Premier Pro Caption" w:hAnsi="Garamond Premier Pro Caption"/>
            <w:sz w:val="22"/>
            <w:szCs w:val="22"/>
            <w:rtl w:val="0"/>
            <w:lang w:val="it-IT"/>
          </w:rPr>
          <w:delText>, Mr. Parry</w:delText>
        </w:r>
      </w:del>
      <w:del w:id="7445" w:date="2023-01-13T18:26:59Z" w:author="Jan Groh">
        <w:r>
          <w:rPr>
            <w:rFonts w:ascii="Garamond Premier Pro Caption" w:cs="Garamond Premier Pro Caption" w:hAnsi="Garamond Premier Pro Caption" w:eastAsia="Garamond Premier Pro Caption"/>
            <w:sz w:val="22"/>
            <w:szCs w:val="22"/>
            <w:vertAlign w:val="superscript"/>
          </w:rPr>
          <w:footnoteReference w:id="144"/>
        </w:r>
      </w:del>
      <w:del w:id="7446" w:date="2023-01-13T18:26:59Z" w:author="Jan Groh">
        <w:r>
          <w:rPr>
            <w:rFonts w:ascii="Garamond Premier Pro Caption" w:hAnsi="Garamond Premier Pro Caption"/>
            <w:sz w:val="22"/>
            <w:szCs w:val="22"/>
            <w:rtl w:val="0"/>
            <w:lang w:val="de-DE"/>
          </w:rPr>
          <w:delText xml:space="preserve"> und ich. Eckermann, den sein Herr und Meister eben losgelassen hatte, kam ebenfalls hinauf und sah betr</w:delText>
        </w:r>
      </w:del>
      <w:del w:id="7447" w:date="2023-01-13T18:26:59Z" w:author="Jan Groh">
        <w:r>
          <w:rPr>
            <w:rFonts w:ascii="Garamond Premier Pro Caption" w:hAnsi="Garamond Premier Pro Caption" w:hint="default"/>
            <w:sz w:val="22"/>
            <w:szCs w:val="22"/>
            <w:rtl w:val="0"/>
          </w:rPr>
          <w:delText>ü</w:delText>
        </w:r>
      </w:del>
      <w:del w:id="7448" w:date="2023-01-13T18:26:59Z" w:author="Jan Groh">
        <w:r>
          <w:rPr>
            <w:rFonts w:ascii="Garamond Premier Pro Caption" w:hAnsi="Garamond Premier Pro Caption"/>
            <w:sz w:val="22"/>
            <w:szCs w:val="22"/>
            <w:rtl w:val="0"/>
            <w:lang w:val="de-DE"/>
          </w:rPr>
          <w:delText>bt aus dem Fenster.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49" w:date="2023-01-13T18:26:59Z" w:author="Jan Groh"/>
          <w:rFonts w:ascii="Garamond Premier Pro Caption" w:cs="Garamond Premier Pro Caption" w:hAnsi="Garamond Premier Pro Caption" w:eastAsia="Garamond Premier Pro Caption"/>
          <w:sz w:val="22"/>
          <w:szCs w:val="22"/>
        </w:rPr>
      </w:pPr>
      <w:del w:id="7450" w:date="2023-01-13T18:26:59Z" w:author="Jan Groh">
        <w:r>
          <w:rPr>
            <w:rFonts w:ascii="Garamond Premier Pro Caption" w:hAnsi="Garamond Premier Pro Caption" w:hint="default"/>
            <w:sz w:val="22"/>
            <w:szCs w:val="22"/>
            <w:rtl w:val="0"/>
            <w:lang w:val="it-IT"/>
          </w:rPr>
          <w:delText>»</w:delText>
        </w:r>
      </w:del>
      <w:del w:id="7451" w:date="2023-01-13T18:26:59Z" w:author="Jan Groh">
        <w:r>
          <w:rPr>
            <w:rFonts w:ascii="Garamond Premier Pro Caption" w:hAnsi="Garamond Premier Pro Caption"/>
            <w:sz w:val="22"/>
            <w:szCs w:val="22"/>
            <w:rtl w:val="0"/>
          </w:rPr>
          <w:delText>Es regnet</w:delText>
        </w:r>
      </w:del>
      <w:del w:id="7452" w:date="2023-01-13T18:26:59Z" w:author="Jan Groh">
        <w:r>
          <w:rPr>
            <w:rFonts w:ascii="Garamond Premier Pro Caption" w:hAnsi="Garamond Premier Pro Caption" w:hint="default"/>
            <w:sz w:val="22"/>
            <w:szCs w:val="22"/>
            <w:rtl w:val="0"/>
            <w:lang w:val="fr-FR"/>
          </w:rPr>
          <w:delText>«</w:delText>
        </w:r>
      </w:del>
      <w:del w:id="7453" w:date="2023-01-13T18:26:59Z" w:author="Jan Groh">
        <w:r>
          <w:rPr>
            <w:rFonts w:ascii="Garamond Premier Pro Caption" w:hAnsi="Garamond Premier Pro Caption"/>
            <w:sz w:val="22"/>
            <w:szCs w:val="22"/>
            <w:rtl w:val="0"/>
            <w:lang w:val="de-DE"/>
          </w:rPr>
          <w:delText>, sagte 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54" w:date="2023-01-13T18:26:59Z" w:author="Jan Groh"/>
          <w:rFonts w:ascii="Garamond Premier Pro Caption" w:cs="Garamond Premier Pro Caption" w:hAnsi="Garamond Premier Pro Caption" w:eastAsia="Garamond Premier Pro Caption"/>
          <w:sz w:val="22"/>
          <w:szCs w:val="22"/>
        </w:rPr>
      </w:pPr>
      <w:del w:id="7455" w:date="2023-01-13T18:26:59Z" w:author="Jan Groh">
        <w:r>
          <w:rPr>
            <w:rFonts w:ascii="Garamond Premier Pro Caption" w:hAnsi="Garamond Premier Pro Caption" w:hint="default"/>
            <w:sz w:val="22"/>
            <w:szCs w:val="22"/>
            <w:rtl w:val="0"/>
            <w:lang w:val="de-DE"/>
          </w:rPr>
          <w:delText>»</w:delText>
        </w:r>
      </w:del>
      <w:del w:id="7456" w:date="2023-01-13T18:26:59Z" w:author="Jan Groh">
        <w:r>
          <w:rPr>
            <w:rFonts w:ascii="Garamond Premier Pro Caption" w:hAnsi="Garamond Premier Pro Caption"/>
            <w:sz w:val="22"/>
            <w:szCs w:val="22"/>
            <w:rtl w:val="0"/>
            <w:lang w:val="en-US"/>
          </w:rPr>
          <w:delText>It rains!</w:delText>
        </w:r>
      </w:del>
      <w:del w:id="7457" w:date="2023-01-13T18:26:59Z" w:author="Jan Groh">
        <w:r>
          <w:rPr>
            <w:rFonts w:ascii="Garamond Premier Pro Caption" w:hAnsi="Garamond Premier Pro Caption" w:hint="default"/>
            <w:sz w:val="22"/>
            <w:szCs w:val="22"/>
            <w:rtl w:val="0"/>
            <w:lang w:val="fr-FR"/>
          </w:rPr>
          <w:delText xml:space="preserve">« </w:delText>
        </w:r>
      </w:del>
      <w:del w:id="7458" w:date="2023-01-13T18:26:59Z" w:author="Jan Groh">
        <w:r>
          <w:rPr>
            <w:rFonts w:ascii="Garamond Premier Pro Caption" w:hAnsi="Garamond Premier Pro Caption"/>
            <w:sz w:val="22"/>
            <w:szCs w:val="22"/>
            <w:rtl w:val="0"/>
            <w:lang w:val="de-DE"/>
          </w:rPr>
          <w:delText>wiederholte Parry.</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59" w:date="2023-01-13T18:26:59Z" w:author="Jan Groh"/>
          <w:rFonts w:ascii="Garamond Premier Pro Caption" w:cs="Garamond Premier Pro Caption" w:hAnsi="Garamond Premier Pro Caption" w:eastAsia="Garamond Premier Pro Caption"/>
          <w:sz w:val="22"/>
          <w:szCs w:val="22"/>
        </w:rPr>
      </w:pPr>
      <w:del w:id="7460" w:date="2023-01-13T18:26:59Z" w:author="Jan Groh">
        <w:r>
          <w:rPr>
            <w:rFonts w:ascii="Garamond Premier Pro Caption" w:hAnsi="Garamond Premier Pro Caption" w:hint="default"/>
            <w:sz w:val="22"/>
            <w:szCs w:val="22"/>
            <w:rtl w:val="0"/>
            <w:lang w:val="it-IT"/>
          </w:rPr>
          <w:delText>»</w:delText>
        </w:r>
      </w:del>
      <w:del w:id="7461" w:date="2023-01-13T18:26:59Z" w:author="Jan Groh">
        <w:r>
          <w:rPr>
            <w:rFonts w:ascii="Garamond Premier Pro Caption" w:hAnsi="Garamond Premier Pro Caption"/>
            <w:sz w:val="22"/>
            <w:szCs w:val="22"/>
            <w:rtl w:val="0"/>
            <w:lang w:val="fr-FR"/>
          </w:rPr>
          <w:delText>Il pleut!</w:delText>
        </w:r>
      </w:del>
      <w:del w:id="7462" w:date="2023-01-13T18:26:59Z" w:author="Jan Groh">
        <w:r>
          <w:rPr>
            <w:rFonts w:ascii="Garamond Premier Pro Caption" w:hAnsi="Garamond Premier Pro Caption" w:hint="default"/>
            <w:sz w:val="22"/>
            <w:szCs w:val="22"/>
            <w:rtl w:val="0"/>
            <w:lang w:val="fr-FR"/>
          </w:rPr>
          <w:delText xml:space="preserve">« </w:delText>
        </w:r>
      </w:del>
      <w:del w:id="7463" w:date="2023-01-13T18:26:59Z" w:author="Jan Groh">
        <w:r>
          <w:rPr>
            <w:rFonts w:ascii="Garamond Premier Pro Caption" w:hAnsi="Garamond Premier Pro Caption"/>
            <w:sz w:val="22"/>
            <w:szCs w:val="22"/>
            <w:rtl w:val="0"/>
            <w:lang w:val="nl-NL"/>
          </w:rPr>
          <w:delText>lachte Soret.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464" w:date="2023-01-13T18:26:59Z" w:author="Jan Groh"/>
          <w:rFonts w:ascii="Garamond Premier Pro Caption" w:cs="Garamond Premier Pro Caption" w:hAnsi="Garamond Premier Pro Caption" w:eastAsia="Garamond Premier Pro Caption"/>
          <w:sz w:val="22"/>
          <w:szCs w:val="22"/>
        </w:rPr>
      </w:pPr>
      <w:del w:id="7465" w:date="2023-01-13T18:26:59Z" w:author="Jan Groh">
        <w:r>
          <w:rPr>
            <w:rFonts w:ascii="Garamond Premier Pro Caption" w:hAnsi="Garamond Premier Pro Caption"/>
            <w:sz w:val="22"/>
            <w:szCs w:val="22"/>
            <w:rtl w:val="0"/>
            <w:lang w:val="it-IT"/>
          </w:rPr>
          <w:delText xml:space="preserve">Ottilie, </w:delText>
        </w:r>
      </w:del>
      <w:del w:id="7466" w:date="2023-01-13T18:26:59Z" w:author="Jan Groh">
        <w:r>
          <w:rPr>
            <w:rFonts w:ascii="Garamond Premier Pro Caption" w:hAnsi="Garamond Premier Pro Caption" w:hint="default"/>
            <w:sz w:val="22"/>
            <w:szCs w:val="22"/>
            <w:rtl w:val="0"/>
          </w:rPr>
          <w:delText>ä</w:delText>
        </w:r>
      </w:del>
      <w:del w:id="7467" w:date="2023-01-13T18:26:59Z" w:author="Jan Groh">
        <w:r>
          <w:rPr>
            <w:rFonts w:ascii="Garamond Premier Pro Caption" w:hAnsi="Garamond Premier Pro Caption"/>
            <w:sz w:val="22"/>
            <w:szCs w:val="22"/>
            <w:rtl w:val="0"/>
            <w:lang w:val="de-DE"/>
          </w:rPr>
          <w:delText xml:space="preserve">rgerlich </w:delText>
        </w:r>
      </w:del>
      <w:del w:id="7468" w:date="2023-01-13T18:26:59Z" w:author="Jan Groh">
        <w:r>
          <w:rPr>
            <w:rFonts w:ascii="Garamond Premier Pro Caption" w:hAnsi="Garamond Premier Pro Caption" w:hint="default"/>
            <w:sz w:val="22"/>
            <w:szCs w:val="22"/>
            <w:rtl w:val="0"/>
          </w:rPr>
          <w:delText>ü</w:delText>
        </w:r>
      </w:del>
      <w:del w:id="7469" w:date="2023-01-13T18:26:59Z" w:author="Jan Groh">
        <w:r>
          <w:rPr>
            <w:rFonts w:ascii="Garamond Premier Pro Caption" w:hAnsi="Garamond Premier Pro Caption"/>
            <w:sz w:val="22"/>
            <w:szCs w:val="22"/>
            <w:rtl w:val="0"/>
            <w:lang w:val="de-DE"/>
          </w:rPr>
          <w:delText>ber diese animierte Unterhaltung, schlug vor, irgend etwas zu erfinden, um die einschlafende Gesellschaft wieder aufzur</w:delText>
        </w:r>
      </w:del>
      <w:del w:id="7470" w:date="2023-01-13T18:26:59Z" w:author="Jan Groh">
        <w:r>
          <w:rPr>
            <w:rFonts w:ascii="Garamond Premier Pro Caption" w:hAnsi="Garamond Premier Pro Caption" w:hint="default"/>
            <w:sz w:val="22"/>
            <w:szCs w:val="22"/>
            <w:rtl w:val="0"/>
          </w:rPr>
          <w:delText>ü</w:delText>
        </w:r>
      </w:del>
      <w:del w:id="7471" w:date="2023-01-13T18:26:59Z" w:author="Jan Groh">
        <w:r>
          <w:rPr>
            <w:rFonts w:ascii="Garamond Premier Pro Caption" w:hAnsi="Garamond Premier Pro Caption"/>
            <w:sz w:val="22"/>
            <w:szCs w:val="22"/>
            <w:rtl w:val="0"/>
            <w:lang w:val="de-DE"/>
          </w:rPr>
          <w:delText xml:space="preserve">tteln. Nach langem Hin- und Herreden wurde ein </w:delText>
        </w:r>
      </w:del>
      <w:del w:id="7472" w:date="2023-01-13T18:26:59Z" w:author="Jan Groh">
        <w:r>
          <w:rPr>
            <w:rFonts w:ascii="Garamond Premier Pro Caption" w:hAnsi="Garamond Premier Pro Caption" w:hint="default"/>
            <w:sz w:val="22"/>
            <w:szCs w:val="22"/>
            <w:rtl w:val="0"/>
            <w:lang w:val="it-IT"/>
          </w:rPr>
          <w:delText>»</w:delText>
        </w:r>
      </w:del>
      <w:del w:id="7473" w:date="2023-01-13T18:26:59Z" w:author="Jan Groh">
        <w:r>
          <w:rPr>
            <w:rFonts w:ascii="Garamond Premier Pro Caption" w:hAnsi="Garamond Premier Pro Caption"/>
            <w:sz w:val="22"/>
            <w:szCs w:val="22"/>
            <w:rtl w:val="0"/>
            <w:lang w:val="de-DE"/>
          </w:rPr>
          <w:delText>Musenverein</w:delText>
        </w:r>
      </w:del>
      <w:del w:id="7474" w:date="2023-01-13T18:26:59Z" w:author="Jan Groh">
        <w:r>
          <w:rPr>
            <w:rFonts w:ascii="Garamond Premier Pro Caption" w:hAnsi="Garamond Premier Pro Caption" w:hint="default"/>
            <w:sz w:val="22"/>
            <w:szCs w:val="22"/>
            <w:rtl w:val="0"/>
            <w:lang w:val="fr-FR"/>
          </w:rPr>
          <w:delText xml:space="preserve">« </w:delText>
        </w:r>
      </w:del>
      <w:del w:id="7475" w:date="2023-01-13T18:26:59Z" w:author="Jan Groh">
        <w:r>
          <w:rPr>
            <w:rFonts w:ascii="Garamond Premier Pro Caption" w:hAnsi="Garamond Premier Pro Caption"/>
            <w:sz w:val="22"/>
            <w:szCs w:val="22"/>
            <w:rtl w:val="0"/>
            <w:lang w:val="de-DE"/>
          </w:rPr>
          <w:delText>feierlich gegr</w:delText>
        </w:r>
      </w:del>
      <w:del w:id="7476" w:date="2023-01-13T18:26:59Z" w:author="Jan Groh">
        <w:r>
          <w:rPr>
            <w:rFonts w:ascii="Garamond Premier Pro Caption" w:hAnsi="Garamond Premier Pro Caption" w:hint="default"/>
            <w:sz w:val="22"/>
            <w:szCs w:val="22"/>
            <w:rtl w:val="0"/>
          </w:rPr>
          <w:delText>ü</w:delText>
        </w:r>
      </w:del>
      <w:del w:id="7477" w:date="2023-01-13T18:26:59Z" w:author="Jan Groh">
        <w:r>
          <w:rPr>
            <w:rFonts w:ascii="Garamond Premier Pro Caption" w:hAnsi="Garamond Premier Pro Caption"/>
            <w:sz w:val="22"/>
            <w:szCs w:val="22"/>
            <w:rtl w:val="0"/>
            <w:lang w:val="de-DE"/>
          </w:rPr>
          <w:delText>ndet. Er sollte regelm</w:delText>
        </w:r>
      </w:del>
      <w:del w:id="7478" w:date="2023-01-13T18:26:59Z" w:author="Jan Groh">
        <w:r>
          <w:rPr>
            <w:rFonts w:ascii="Garamond Premier Pro Caption" w:hAnsi="Garamond Premier Pro Caption" w:hint="default"/>
            <w:sz w:val="22"/>
            <w:szCs w:val="22"/>
            <w:rtl w:val="0"/>
            <w:lang w:val="de-DE"/>
          </w:rPr>
          <w:delText>äß</w:delText>
        </w:r>
      </w:del>
      <w:del w:id="7479" w:date="2023-01-13T18:26:59Z" w:author="Jan Groh">
        <w:r>
          <w:rPr>
            <w:rFonts w:ascii="Garamond Premier Pro Caption" w:hAnsi="Garamond Premier Pro Caption"/>
            <w:sz w:val="22"/>
            <w:szCs w:val="22"/>
            <w:rtl w:val="0"/>
            <w:lang w:val="de-DE"/>
          </w:rPr>
          <w:delText xml:space="preserve">ig zusammenkommen und dichtend, singend, malend den Musen dienen. Goethe aber sollte unser Oberhaupt, unser Apollo sein; davon wollte er jedoch nichts wissen, und der Musenverein als solcher kam nur noch einmal zusammen, um dann dem </w:delText>
        </w:r>
      </w:del>
      <w:del w:id="7480" w:date="2023-01-13T18:26:59Z" w:author="Jan Groh">
        <w:r>
          <w:rPr>
            <w:rFonts w:ascii="Garamond Premier Pro Caption" w:hAnsi="Garamond Premier Pro Caption" w:hint="default"/>
            <w:sz w:val="22"/>
            <w:szCs w:val="22"/>
            <w:rtl w:val="0"/>
            <w:lang w:val="it-IT"/>
          </w:rPr>
          <w:delText>»</w:delText>
        </w:r>
      </w:del>
      <w:del w:id="7481" w:date="2023-01-13T18:26:59Z" w:author="Jan Groh">
        <w:r>
          <w:rPr>
            <w:rFonts w:ascii="Garamond Premier Pro Caption" w:hAnsi="Garamond Premier Pro Caption"/>
            <w:sz w:val="22"/>
            <w:szCs w:val="22"/>
            <w:rtl w:val="0"/>
            <w:lang w:val="pt-PT"/>
          </w:rPr>
          <w:delText>Chaos</w:delText>
        </w:r>
      </w:del>
      <w:del w:id="7482" w:date="2023-01-13T18:26:59Z" w:author="Jan Groh">
        <w:r>
          <w:rPr>
            <w:rFonts w:ascii="Garamond Premier Pro Caption" w:hAnsi="Garamond Premier Pro Caption" w:hint="default"/>
            <w:sz w:val="22"/>
            <w:szCs w:val="22"/>
            <w:rtl w:val="0"/>
            <w:lang w:val="fr-FR"/>
          </w:rPr>
          <w:delText>«</w:delText>
        </w:r>
      </w:del>
      <w:del w:id="7483" w:date="2023-01-13T18:26:59Z" w:author="Jan Groh">
        <w:r>
          <w:rPr>
            <w:rFonts w:ascii="Garamond Premier Pro Caption" w:cs="Garamond Premier Pro Caption" w:hAnsi="Garamond Premier Pro Caption" w:eastAsia="Garamond Premier Pro Caption"/>
            <w:sz w:val="22"/>
            <w:szCs w:val="22"/>
            <w:vertAlign w:val="superscript"/>
          </w:rPr>
          <w:footnoteReference w:id="145"/>
        </w:r>
      </w:del>
      <w:del w:id="7484" w:date="2023-01-13T18:26:59Z" w:author="Jan Groh">
        <w:r>
          <w:rPr>
            <w:rFonts w:ascii="Garamond Premier Pro Caption" w:hAnsi="Garamond Premier Pro Caption"/>
            <w:sz w:val="22"/>
            <w:szCs w:val="22"/>
            <w:rtl w:val="0"/>
            <w:lang w:val="de-DE"/>
          </w:rPr>
          <w:delText xml:space="preserve"> </w:delText>
        </w:r>
      </w:del>
      <w:del w:id="7485" w:date="2023-01-13T18:26:59Z" w:author="Jan Groh">
        <w:r>
          <w:rPr>
            <w:rFonts w:ascii="Garamond Premier Pro Caption" w:hAnsi="Garamond Premier Pro Caption"/>
            <w:sz w:val="22"/>
            <w:szCs w:val="22"/>
            <w:rtl w:val="0"/>
            <w:lang w:val="de-DE"/>
          </w:rPr>
          <w:delText>Platz zu machen, das nun w</w:delText>
        </w:r>
      </w:del>
      <w:del w:id="7486" w:date="2023-01-13T18:26:59Z" w:author="Jan Groh">
        <w:r>
          <w:rPr>
            <w:rFonts w:ascii="Garamond Premier Pro Caption" w:hAnsi="Garamond Premier Pro Caption" w:hint="default"/>
            <w:sz w:val="22"/>
            <w:szCs w:val="22"/>
            <w:rtl w:val="0"/>
          </w:rPr>
          <w:delText>ä</w:delText>
        </w:r>
      </w:del>
      <w:del w:id="7487" w:date="2023-01-13T18:26:59Z" w:author="Jan Groh">
        <w:r>
          <w:rPr>
            <w:rFonts w:ascii="Garamond Premier Pro Caption" w:hAnsi="Garamond Premier Pro Caption"/>
            <w:sz w:val="22"/>
            <w:szCs w:val="22"/>
            <w:rtl w:val="0"/>
            <w:lang w:val="de-DE"/>
          </w:rPr>
          <w:delText>hrend fast zweier Jahre im Mittelpunkt unseres Interesses stand</w:delText>
        </w:r>
      </w:del>
      <w:del w:id="7488" w:date="2023-01-13T18:26:59Z" w:author="Jan Groh">
        <w:r>
          <w:rPr>
            <w:rFonts w:ascii="Garamond Premier Pro Caption" w:hAnsi="Garamond Premier Pro Caption" w:hint="default"/>
            <w:sz w:val="22"/>
            <w:szCs w:val="22"/>
            <w:rtl w:val="0"/>
            <w:lang w:val="de-DE"/>
          </w:rPr>
          <w:delText xml:space="preserve"> …</w:delText>
        </w:r>
      </w:del>
      <w:del w:id="7489" w:date="2023-01-13T18:26:59Z" w:author="Jan Groh">
        <w:r>
          <w:rPr>
            <w:rFonts w:ascii="Garamond Premier Pro Caption" w:hAnsi="Garamond Premier Pro Caption"/>
            <w:sz w:val="22"/>
            <w:szCs w:val="22"/>
            <w:rtl w:val="0"/>
            <w:lang w:val="de-DE"/>
          </w:rPr>
          <w:delText xml:space="preserve"> Die Briefe seiner Freunde, die Goethe an Ottilien zuweilen zum Zweck der Ver</w:delText>
        </w:r>
      </w:del>
      <w:del w:id="7490" w:date="2023-01-13T18:26:59Z" w:author="Jan Groh">
        <w:r>
          <w:rPr>
            <w:rFonts w:ascii="Garamond Premier Pro Caption" w:hAnsi="Garamond Premier Pro Caption" w:hint="default"/>
            <w:sz w:val="22"/>
            <w:szCs w:val="22"/>
            <w:rtl w:val="0"/>
            <w:lang w:val="sv-SE"/>
          </w:rPr>
          <w:delText>ö</w:delText>
        </w:r>
      </w:del>
      <w:del w:id="7491" w:date="2023-01-13T18:26:59Z" w:author="Jan Groh">
        <w:r>
          <w:rPr>
            <w:rFonts w:ascii="Garamond Premier Pro Caption" w:hAnsi="Garamond Premier Pro Caption"/>
            <w:sz w:val="22"/>
            <w:szCs w:val="22"/>
            <w:rtl w:val="0"/>
            <w:lang w:val="de-DE"/>
          </w:rPr>
          <w:delText>ffentlichung gab, wurden von ihm erst einer genauen Revision unterworfen, er strich Unn</w:delText>
        </w:r>
      </w:del>
      <w:del w:id="7492" w:date="2023-01-13T18:26:59Z" w:author="Jan Groh">
        <w:r>
          <w:rPr>
            <w:rFonts w:ascii="Garamond Premier Pro Caption" w:hAnsi="Garamond Premier Pro Caption" w:hint="default"/>
            <w:sz w:val="22"/>
            <w:szCs w:val="22"/>
            <w:rtl w:val="0"/>
            <w:lang w:val="sv-SE"/>
          </w:rPr>
          <w:delText>ö</w:delText>
        </w:r>
      </w:del>
      <w:del w:id="7493" w:date="2023-01-13T18:26:59Z" w:author="Jan Groh">
        <w:r>
          <w:rPr>
            <w:rFonts w:ascii="Garamond Premier Pro Caption" w:hAnsi="Garamond Premier Pro Caption"/>
            <w:sz w:val="22"/>
            <w:szCs w:val="22"/>
            <w:rtl w:val="0"/>
            <w:lang w:val="de-DE"/>
          </w:rPr>
          <w:delText>tiges, k</w:delText>
        </w:r>
      </w:del>
      <w:del w:id="7494" w:date="2023-01-13T18:26:59Z" w:author="Jan Groh">
        <w:r>
          <w:rPr>
            <w:rFonts w:ascii="Garamond Premier Pro Caption" w:hAnsi="Garamond Premier Pro Caption" w:hint="default"/>
            <w:sz w:val="22"/>
            <w:szCs w:val="22"/>
            <w:rtl w:val="0"/>
          </w:rPr>
          <w:delText>ü</w:delText>
        </w:r>
      </w:del>
      <w:del w:id="7495" w:date="2023-01-13T18:26:59Z" w:author="Jan Groh">
        <w:r>
          <w:rPr>
            <w:rFonts w:ascii="Garamond Premier Pro Caption" w:hAnsi="Garamond Premier Pro Caption"/>
            <w:sz w:val="22"/>
            <w:szCs w:val="22"/>
            <w:rtl w:val="0"/>
            <w:lang w:val="de-DE"/>
          </w:rPr>
          <w:delText>rzte die S</w:delText>
        </w:r>
      </w:del>
      <w:del w:id="7496" w:date="2023-01-13T18:26:59Z" w:author="Jan Groh">
        <w:r>
          <w:rPr>
            <w:rFonts w:ascii="Garamond Premier Pro Caption" w:hAnsi="Garamond Premier Pro Caption" w:hint="default"/>
            <w:sz w:val="22"/>
            <w:szCs w:val="22"/>
            <w:rtl w:val="0"/>
          </w:rPr>
          <w:delText>ä</w:delText>
        </w:r>
      </w:del>
      <w:del w:id="7497" w:date="2023-01-13T18:26:59Z" w:author="Jan Groh">
        <w:r>
          <w:rPr>
            <w:rFonts w:ascii="Garamond Premier Pro Caption" w:hAnsi="Garamond Premier Pro Caption"/>
            <w:sz w:val="22"/>
            <w:szCs w:val="22"/>
            <w:rtl w:val="0"/>
            <w:lang w:val="de-DE"/>
          </w:rPr>
          <w:delText xml:space="preserve">tze und </w:delText>
        </w:r>
      </w:del>
      <w:del w:id="7498" w:date="2023-01-13T18:26:59Z" w:author="Jan Groh">
        <w:r>
          <w:rPr>
            <w:rFonts w:ascii="Garamond Premier Pro Caption" w:hAnsi="Garamond Premier Pro Caption" w:hint="default"/>
            <w:sz w:val="22"/>
            <w:szCs w:val="22"/>
            <w:rtl w:val="0"/>
          </w:rPr>
          <w:delText>ä</w:delText>
        </w:r>
      </w:del>
      <w:del w:id="7499" w:date="2023-01-13T18:26:59Z" w:author="Jan Groh">
        <w:r>
          <w:rPr>
            <w:rFonts w:ascii="Garamond Premier Pro Caption" w:hAnsi="Garamond Premier Pro Caption"/>
            <w:sz w:val="22"/>
            <w:szCs w:val="22"/>
            <w:rtl w:val="0"/>
            <w:lang w:val="de-DE"/>
          </w:rPr>
          <w:delText>nderte oft noch den ersten Druck. Ebenso verfuhr er mit Gedichten, die ihm in die H</w:delText>
        </w:r>
      </w:del>
      <w:del w:id="7500" w:date="2023-01-13T18:26:59Z" w:author="Jan Groh">
        <w:r>
          <w:rPr>
            <w:rFonts w:ascii="Garamond Premier Pro Caption" w:hAnsi="Garamond Premier Pro Caption" w:hint="default"/>
            <w:sz w:val="22"/>
            <w:szCs w:val="22"/>
            <w:rtl w:val="0"/>
          </w:rPr>
          <w:delText>ä</w:delText>
        </w:r>
      </w:del>
      <w:del w:id="7501" w:date="2023-01-13T18:26:59Z" w:author="Jan Groh">
        <w:r>
          <w:rPr>
            <w:rFonts w:ascii="Garamond Premier Pro Caption" w:hAnsi="Garamond Premier Pro Caption"/>
            <w:sz w:val="22"/>
            <w:szCs w:val="22"/>
            <w:rtl w:val="0"/>
            <w:lang w:val="de-DE"/>
          </w:rPr>
          <w:delText xml:space="preserve">nde fielen. Er vernichtete oft </w:delText>
        </w:r>
      </w:del>
      <w:del w:id="7502" w:date="2023-01-13T18:26:59Z" w:author="Jan Groh">
        <w:r>
          <w:rPr>
            <w:rFonts w:ascii="Garamond Premier Pro Caption" w:hAnsi="Garamond Premier Pro Caption" w:hint="default"/>
            <w:sz w:val="22"/>
            <w:szCs w:val="22"/>
            <w:rtl w:val="0"/>
          </w:rPr>
          <w:delText>ü</w:delText>
        </w:r>
      </w:del>
      <w:del w:id="7503" w:date="2023-01-13T18:26:59Z" w:author="Jan Groh">
        <w:r>
          <w:rPr>
            <w:rFonts w:ascii="Garamond Premier Pro Caption" w:hAnsi="Garamond Premier Pro Caption"/>
            <w:sz w:val="22"/>
            <w:szCs w:val="22"/>
            <w:rtl w:val="0"/>
            <w:lang w:val="de-DE"/>
          </w:rPr>
          <w:delText>ber die H</w:delText>
        </w:r>
      </w:del>
      <w:del w:id="7504" w:date="2023-01-13T18:26:59Z" w:author="Jan Groh">
        <w:r>
          <w:rPr>
            <w:rFonts w:ascii="Garamond Premier Pro Caption" w:hAnsi="Garamond Premier Pro Caption" w:hint="default"/>
            <w:sz w:val="22"/>
            <w:szCs w:val="22"/>
            <w:rtl w:val="0"/>
          </w:rPr>
          <w:delText>ä</w:delText>
        </w:r>
      </w:del>
      <w:del w:id="7505" w:date="2023-01-13T18:26:59Z" w:author="Jan Groh">
        <w:r>
          <w:rPr>
            <w:rFonts w:ascii="Garamond Premier Pro Caption" w:hAnsi="Garamond Premier Pro Caption"/>
            <w:sz w:val="22"/>
            <w:szCs w:val="22"/>
            <w:rtl w:val="0"/>
            <w:lang w:val="de-DE"/>
          </w:rPr>
          <w:delText>lfte der Strophen; waren die Verse gar zu schlecht, so sch</w:delText>
        </w:r>
      </w:del>
      <w:del w:id="7506" w:date="2023-01-13T18:26:59Z" w:author="Jan Groh">
        <w:r>
          <w:rPr>
            <w:rFonts w:ascii="Garamond Premier Pro Caption" w:hAnsi="Garamond Premier Pro Caption" w:hint="default"/>
            <w:sz w:val="22"/>
            <w:szCs w:val="22"/>
            <w:rtl w:val="0"/>
          </w:rPr>
          <w:delText>ü</w:delText>
        </w:r>
      </w:del>
      <w:del w:id="7507" w:date="2023-01-13T18:26:59Z" w:author="Jan Groh">
        <w:r>
          <w:rPr>
            <w:rFonts w:ascii="Garamond Premier Pro Caption" w:hAnsi="Garamond Premier Pro Caption"/>
            <w:sz w:val="22"/>
            <w:szCs w:val="22"/>
            <w:rtl w:val="0"/>
            <w:lang w:val="de-DE"/>
          </w:rPr>
          <w:delText>ttelte</w:delText>
        </w:r>
      </w:del>
      <w:del w:id="7508" w:date="2023-01-13T18:26:59Z" w:author="Jan Groh">
        <w:r>
          <w:rPr>
            <w:rFonts w:ascii="Garamond Premier Pro Caption" w:hAnsi="Garamond Premier Pro Caption"/>
            <w:sz w:val="22"/>
            <w:szCs w:val="22"/>
            <w:rtl w:val="0"/>
            <w:lang w:val="de-DE"/>
          </w:rPr>
          <w:delText xml:space="preserve"> </w:delText>
        </w:r>
      </w:del>
      <w:del w:id="7509" w:date="2023-01-13T18:26:59Z" w:author="Jan Groh">
        <w:r>
          <w:rPr>
            <w:rFonts w:ascii="Garamond Premier Pro Caption" w:hAnsi="Garamond Premier Pro Caption"/>
            <w:sz w:val="22"/>
            <w:szCs w:val="22"/>
            <w:rtl w:val="0"/>
            <w:lang w:val="de-DE"/>
          </w:rPr>
          <w:delText xml:space="preserve">er nur bedenklich den Kopf, brummte hm, hm oder nu, nu, und legte sie beiseite. Von den Erzeugnissen unserer dilettantischen Muse, die er zurechtgestutzt hatte, pflegte Ottilie scherzend zu sagen: </w:delText>
        </w:r>
      </w:del>
      <w:del w:id="7510" w:date="2023-01-13T18:26:59Z" w:author="Jan Groh">
        <w:r>
          <w:rPr>
            <w:rFonts w:ascii="Garamond Premier Pro Caption" w:hAnsi="Garamond Premier Pro Caption" w:hint="default"/>
            <w:sz w:val="22"/>
            <w:szCs w:val="22"/>
            <w:rtl w:val="0"/>
            <w:lang w:val="it-IT"/>
          </w:rPr>
          <w:delText>»</w:delText>
        </w:r>
      </w:del>
      <w:del w:id="7511" w:date="2023-01-13T18:26:59Z" w:author="Jan Groh">
        <w:r>
          <w:rPr>
            <w:rFonts w:ascii="Garamond Premier Pro Caption" w:hAnsi="Garamond Premier Pro Caption"/>
            <w:sz w:val="22"/>
            <w:szCs w:val="22"/>
            <w:rtl w:val="0"/>
            <w:lang w:val="de-DE"/>
          </w:rPr>
          <w:delText>Wir haben sie durch das Fegefeuer geschickt.</w:delText>
        </w:r>
      </w:del>
      <w:del w:id="7512"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1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1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15" w:date="2023-01-13T18:26:59Z" w:author="Jan Groh"/>
          <w:rFonts w:ascii="Garamond Premier Pro Italic" w:cs="Garamond Premier Pro Italic" w:hAnsi="Garamond Premier Pro Italic" w:eastAsia="Garamond Premier Pro Italic"/>
          <w:sz w:val="22"/>
          <w:szCs w:val="22"/>
        </w:rPr>
      </w:pPr>
      <w:del w:id="7516" w:date="2023-01-13T18:26:59Z" w:author="Jan Groh">
        <w:r>
          <w:rPr>
            <w:rFonts w:ascii="Garamond Premier Pro Italic" w:hAnsi="Garamond Premier Pro Italic"/>
            <w:sz w:val="22"/>
            <w:szCs w:val="22"/>
            <w:rtl w:val="0"/>
            <w:lang w:val="nl-NL"/>
          </w:rPr>
          <w:delText>Ottilie an Charles Des Voeux</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17" w:date="2023-01-13T18:26:59Z" w:author="Jan Groh"/>
          <w:rFonts w:ascii="Garamond Premier Pro Italic" w:cs="Garamond Premier Pro Italic" w:hAnsi="Garamond Premier Pro Italic" w:eastAsia="Garamond Premier Pro Italic"/>
          <w:sz w:val="22"/>
          <w:szCs w:val="22"/>
        </w:rPr>
      </w:pPr>
      <w:del w:id="7518" w:date="2023-01-13T18:26:59Z" w:author="Jan Groh">
        <w:r>
          <w:rPr>
            <w:rFonts w:ascii="Garamond Premier Pro Italic" w:hAnsi="Garamond Premier Pro Italic"/>
            <w:sz w:val="22"/>
            <w:szCs w:val="22"/>
            <w:rtl w:val="0"/>
            <w:lang w:val="de-DE"/>
          </w:rPr>
          <w:delText>[Konzept]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19" w:date="2023-01-13T18:26:59Z" w:author="Jan Groh"/>
          <w:rFonts w:ascii="Garamond Premier Pro Italic" w:cs="Garamond Premier Pro Italic" w:hAnsi="Garamond Premier Pro Italic" w:eastAsia="Garamond Premier Pro Italic"/>
          <w:sz w:val="22"/>
          <w:szCs w:val="22"/>
        </w:rPr>
      </w:pPr>
      <w:del w:id="7520" w:date="2023-01-13T18:26:59Z" w:author="Jan Groh">
        <w:r>
          <w:rPr>
            <w:rFonts w:ascii="Garamond Premier Pro Italic" w:hAnsi="Garamond Premier Pro Italic"/>
            <w:sz w:val="22"/>
            <w:szCs w:val="22"/>
            <w:rtl w:val="0"/>
          </w:rPr>
          <w:delText>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21" w:date="2023-01-13T18:26:59Z" w:author="Jan Groh"/>
          <w:rFonts w:ascii="Garamond Premier Pro Caption" w:cs="Garamond Premier Pro Caption" w:hAnsi="Garamond Premier Pro Caption" w:eastAsia="Garamond Premier Pro Caption"/>
          <w:sz w:val="22"/>
          <w:szCs w:val="22"/>
        </w:rPr>
      </w:pPr>
      <w:del w:id="7522" w:date="2023-01-13T18:26:59Z" w:author="Jan Groh">
        <w:r>
          <w:rPr>
            <w:rFonts w:ascii="Garamond Premier Pro Caption" w:hAnsi="Garamond Premier Pro Caption"/>
            <w:sz w:val="22"/>
            <w:szCs w:val="22"/>
            <w:rtl w:val="0"/>
            <w:lang w:val="fr-FR"/>
          </w:rPr>
          <w:delText>Des Voeux, w</w:delText>
        </w:r>
      </w:del>
      <w:del w:id="7523" w:date="2023-01-13T18:26:59Z" w:author="Jan Groh">
        <w:r>
          <w:rPr>
            <w:rFonts w:ascii="Garamond Premier Pro Caption" w:hAnsi="Garamond Premier Pro Caption" w:hint="default"/>
            <w:sz w:val="22"/>
            <w:szCs w:val="22"/>
            <w:rtl w:val="0"/>
          </w:rPr>
          <w:delText>ä</w:delText>
        </w:r>
      </w:del>
      <w:del w:id="7524" w:date="2023-01-13T18:26:59Z" w:author="Jan Groh">
        <w:r>
          <w:rPr>
            <w:rFonts w:ascii="Garamond Premier Pro Caption" w:hAnsi="Garamond Premier Pro Caption"/>
            <w:sz w:val="22"/>
            <w:szCs w:val="22"/>
            <w:rtl w:val="0"/>
            <w:lang w:val="de-DE"/>
          </w:rPr>
          <w:delText>hnen Sie nicht, da</w:delText>
        </w:r>
      </w:del>
      <w:del w:id="7525" w:date="2023-01-13T18:26:59Z" w:author="Jan Groh">
        <w:r>
          <w:rPr>
            <w:rFonts w:ascii="Garamond Premier Pro Caption" w:hAnsi="Garamond Premier Pro Caption" w:hint="default"/>
            <w:sz w:val="22"/>
            <w:szCs w:val="22"/>
            <w:rtl w:val="0"/>
            <w:lang w:val="de-DE"/>
          </w:rPr>
          <w:delText xml:space="preserve">ß </w:delText>
        </w:r>
      </w:del>
      <w:del w:id="7526" w:date="2023-01-13T18:26:59Z" w:author="Jan Groh">
        <w:r>
          <w:rPr>
            <w:rFonts w:ascii="Garamond Premier Pro Caption" w:hAnsi="Garamond Premier Pro Caption"/>
            <w:sz w:val="22"/>
            <w:szCs w:val="22"/>
            <w:rtl w:val="0"/>
            <w:lang w:val="de-DE"/>
          </w:rPr>
          <w:delText>ich August anklagen und mich ganz freisprechen will, nein, unsere beiderseitige gr</w:delText>
        </w:r>
      </w:del>
      <w:del w:id="7527" w:date="2023-01-13T18:26:59Z" w:author="Jan Groh">
        <w:r>
          <w:rPr>
            <w:rFonts w:ascii="Garamond Premier Pro Caption" w:hAnsi="Garamond Premier Pro Caption" w:hint="default"/>
            <w:sz w:val="22"/>
            <w:szCs w:val="22"/>
            <w:rtl w:val="0"/>
            <w:lang w:val="de-DE"/>
          </w:rPr>
          <w:delText>öß</w:delText>
        </w:r>
      </w:del>
      <w:del w:id="7528" w:date="2023-01-13T18:26:59Z" w:author="Jan Groh">
        <w:r>
          <w:rPr>
            <w:rFonts w:ascii="Garamond Premier Pro Caption" w:hAnsi="Garamond Premier Pro Caption"/>
            <w:sz w:val="22"/>
            <w:szCs w:val="22"/>
            <w:rtl w:val="0"/>
            <w:lang w:val="de-DE"/>
          </w:rPr>
          <w:delText>te Schuld ist, da</w:delText>
        </w:r>
      </w:del>
      <w:del w:id="7529" w:date="2023-01-13T18:26:59Z" w:author="Jan Groh">
        <w:r>
          <w:rPr>
            <w:rFonts w:ascii="Garamond Premier Pro Caption" w:hAnsi="Garamond Premier Pro Caption" w:hint="default"/>
            <w:sz w:val="22"/>
            <w:szCs w:val="22"/>
            <w:rtl w:val="0"/>
            <w:lang w:val="de-DE"/>
          </w:rPr>
          <w:delText xml:space="preserve">ß </w:delText>
        </w:r>
      </w:del>
      <w:del w:id="7530" w:date="2023-01-13T18:26:59Z" w:author="Jan Groh">
        <w:r>
          <w:rPr>
            <w:rFonts w:ascii="Garamond Premier Pro Caption" w:hAnsi="Garamond Premier Pro Caption"/>
            <w:sz w:val="22"/>
            <w:szCs w:val="22"/>
            <w:rtl w:val="0"/>
            <w:lang w:val="de-DE"/>
          </w:rPr>
          <w:delText>auch nicht eine gemeinschaftliche Saite in uns klingt; er w</w:delText>
        </w:r>
      </w:del>
      <w:del w:id="7531" w:date="2023-01-13T18:26:59Z" w:author="Jan Groh">
        <w:r>
          <w:rPr>
            <w:rFonts w:ascii="Garamond Premier Pro Caption" w:hAnsi="Garamond Premier Pro Caption" w:hint="default"/>
            <w:sz w:val="22"/>
            <w:szCs w:val="22"/>
            <w:rtl w:val="0"/>
          </w:rPr>
          <w:delText>ü</w:delText>
        </w:r>
      </w:del>
      <w:del w:id="7532" w:date="2023-01-13T18:26:59Z" w:author="Jan Groh">
        <w:r>
          <w:rPr>
            <w:rFonts w:ascii="Garamond Premier Pro Caption" w:hAnsi="Garamond Premier Pro Caption"/>
            <w:sz w:val="22"/>
            <w:szCs w:val="22"/>
            <w:rtl w:val="0"/>
            <w:lang w:val="de-DE"/>
          </w:rPr>
          <w:delText>rde mit jeder anderen Frau gl</w:delText>
        </w:r>
      </w:del>
      <w:del w:id="7533" w:date="2023-01-13T18:26:59Z" w:author="Jan Groh">
        <w:r>
          <w:rPr>
            <w:rFonts w:ascii="Garamond Premier Pro Caption" w:hAnsi="Garamond Premier Pro Caption" w:hint="default"/>
            <w:sz w:val="22"/>
            <w:szCs w:val="22"/>
            <w:rtl w:val="0"/>
          </w:rPr>
          <w:delText>ü</w:delText>
        </w:r>
      </w:del>
      <w:del w:id="7534" w:date="2023-01-13T18:26:59Z" w:author="Jan Groh">
        <w:r>
          <w:rPr>
            <w:rFonts w:ascii="Garamond Premier Pro Caption" w:hAnsi="Garamond Premier Pro Caption"/>
            <w:sz w:val="22"/>
            <w:szCs w:val="22"/>
            <w:rtl w:val="0"/>
            <w:lang w:val="de-DE"/>
          </w:rPr>
          <w:delText>cklicher geworden sein, denn ich besitze f</w:delText>
        </w:r>
      </w:del>
      <w:del w:id="7535" w:date="2023-01-13T18:26:59Z" w:author="Jan Groh">
        <w:r>
          <w:rPr>
            <w:rFonts w:ascii="Garamond Premier Pro Caption" w:hAnsi="Garamond Premier Pro Caption" w:hint="default"/>
            <w:sz w:val="22"/>
            <w:szCs w:val="22"/>
            <w:rtl w:val="0"/>
          </w:rPr>
          <w:delText>ü</w:delText>
        </w:r>
      </w:del>
      <w:del w:id="7536" w:date="2023-01-13T18:26:59Z" w:author="Jan Groh">
        <w:r>
          <w:rPr>
            <w:rFonts w:ascii="Garamond Premier Pro Caption" w:hAnsi="Garamond Premier Pro Caption"/>
            <w:sz w:val="22"/>
            <w:szCs w:val="22"/>
            <w:rtl w:val="0"/>
            <w:lang w:val="de-DE"/>
          </w:rPr>
          <w:delText>r ihn nicht einmal die kleine Kunst, ihn zu am</w:delText>
        </w:r>
      </w:del>
      <w:del w:id="7537" w:date="2023-01-13T18:26:59Z" w:author="Jan Groh">
        <w:r>
          <w:rPr>
            <w:rFonts w:ascii="Garamond Premier Pro Caption" w:hAnsi="Garamond Premier Pro Caption" w:hint="default"/>
            <w:sz w:val="22"/>
            <w:szCs w:val="22"/>
            <w:rtl w:val="0"/>
          </w:rPr>
          <w:delText>ü</w:delText>
        </w:r>
      </w:del>
      <w:del w:id="7538" w:date="2023-01-13T18:26:59Z" w:author="Jan Groh">
        <w:r>
          <w:rPr>
            <w:rFonts w:ascii="Garamond Premier Pro Caption" w:hAnsi="Garamond Premier Pro Caption"/>
            <w:sz w:val="22"/>
            <w:szCs w:val="22"/>
            <w:rtl w:val="0"/>
            <w:lang w:val="de-DE"/>
          </w:rPr>
          <w:delText>sieren. Wenn Sie meinem Herzen den geringsten Wert zugestehen, so m</w:delText>
        </w:r>
      </w:del>
      <w:del w:id="7539" w:date="2023-01-13T18:26:59Z" w:author="Jan Groh">
        <w:r>
          <w:rPr>
            <w:rFonts w:ascii="Garamond Premier Pro Caption" w:hAnsi="Garamond Premier Pro Caption" w:hint="default"/>
            <w:sz w:val="22"/>
            <w:szCs w:val="22"/>
            <w:rtl w:val="0"/>
          </w:rPr>
          <w:delText>ü</w:delText>
        </w:r>
      </w:del>
      <w:del w:id="7540" w:date="2023-01-13T18:26:59Z" w:author="Jan Groh">
        <w:r>
          <w:rPr>
            <w:rFonts w:ascii="Garamond Premier Pro Caption" w:hAnsi="Garamond Premier Pro Caption"/>
            <w:sz w:val="22"/>
            <w:szCs w:val="22"/>
            <w:rtl w:val="0"/>
            <w:lang w:val="de-DE"/>
          </w:rPr>
          <w:delText>ssen Sie glauben, da</w:delText>
        </w:r>
      </w:del>
      <w:del w:id="7541" w:date="2023-01-13T18:26:59Z" w:author="Jan Groh">
        <w:r>
          <w:rPr>
            <w:rFonts w:ascii="Garamond Premier Pro Caption" w:hAnsi="Garamond Premier Pro Caption" w:hint="default"/>
            <w:sz w:val="22"/>
            <w:szCs w:val="22"/>
            <w:rtl w:val="0"/>
            <w:lang w:val="de-DE"/>
          </w:rPr>
          <w:delText xml:space="preserve">ß </w:delText>
        </w:r>
      </w:del>
      <w:del w:id="7542" w:date="2023-01-13T18:26:59Z" w:author="Jan Groh">
        <w:r>
          <w:rPr>
            <w:rFonts w:ascii="Garamond Premier Pro Caption" w:hAnsi="Garamond Premier Pro Caption"/>
            <w:sz w:val="22"/>
            <w:szCs w:val="22"/>
            <w:rtl w:val="0"/>
            <w:lang w:val="de-DE"/>
          </w:rPr>
          <w:delText>ich oft aufs neue versucht, aufs neue gehofft, es anders zu gestalten. Denken Sie, da</w:delText>
        </w:r>
      </w:del>
      <w:del w:id="7543" w:date="2023-01-13T18:26:59Z" w:author="Jan Groh">
        <w:r>
          <w:rPr>
            <w:rFonts w:ascii="Garamond Premier Pro Caption" w:hAnsi="Garamond Premier Pro Caption" w:hint="default"/>
            <w:sz w:val="22"/>
            <w:szCs w:val="22"/>
            <w:rtl w:val="0"/>
            <w:lang w:val="de-DE"/>
          </w:rPr>
          <w:delText xml:space="preserve">ß </w:delText>
        </w:r>
      </w:del>
      <w:del w:id="7544" w:date="2023-01-13T18:26:59Z" w:author="Jan Groh">
        <w:r>
          <w:rPr>
            <w:rFonts w:ascii="Garamond Premier Pro Caption" w:hAnsi="Garamond Premier Pro Caption"/>
            <w:sz w:val="22"/>
            <w:szCs w:val="22"/>
            <w:rtl w:val="0"/>
            <w:lang w:val="de-DE"/>
          </w:rPr>
          <w:delText>nicht etwa dieses ungl</w:delText>
        </w:r>
      </w:del>
      <w:del w:id="7545" w:date="2023-01-13T18:26:59Z" w:author="Jan Groh">
        <w:r>
          <w:rPr>
            <w:rFonts w:ascii="Garamond Premier Pro Caption" w:hAnsi="Garamond Premier Pro Caption" w:hint="default"/>
            <w:sz w:val="22"/>
            <w:szCs w:val="22"/>
            <w:rtl w:val="0"/>
          </w:rPr>
          <w:delText>ü</w:delText>
        </w:r>
      </w:del>
      <w:del w:id="7546" w:date="2023-01-13T18:26:59Z" w:author="Jan Groh">
        <w:r>
          <w:rPr>
            <w:rFonts w:ascii="Garamond Premier Pro Caption" w:hAnsi="Garamond Premier Pro Caption"/>
            <w:sz w:val="22"/>
            <w:szCs w:val="22"/>
            <w:rtl w:val="0"/>
            <w:lang w:val="de-DE"/>
          </w:rPr>
          <w:delText>ckliche Verh</w:delText>
        </w:r>
      </w:del>
      <w:del w:id="7547" w:date="2023-01-13T18:26:59Z" w:author="Jan Groh">
        <w:r>
          <w:rPr>
            <w:rFonts w:ascii="Garamond Premier Pro Caption" w:hAnsi="Garamond Premier Pro Caption" w:hint="default"/>
            <w:sz w:val="22"/>
            <w:szCs w:val="22"/>
            <w:rtl w:val="0"/>
          </w:rPr>
          <w:delText>ä</w:delText>
        </w:r>
      </w:del>
      <w:del w:id="7548" w:date="2023-01-13T18:26:59Z" w:author="Jan Groh">
        <w:r>
          <w:rPr>
            <w:rFonts w:ascii="Garamond Premier Pro Caption" w:hAnsi="Garamond Premier Pro Caption"/>
            <w:sz w:val="22"/>
            <w:szCs w:val="22"/>
            <w:rtl w:val="0"/>
            <w:lang w:val="de-DE"/>
          </w:rPr>
          <w:delText>ltnis obwaltet, seit ich Sterling kenne, sondern da</w:delText>
        </w:r>
      </w:del>
      <w:del w:id="7549" w:date="2023-01-13T18:26:59Z" w:author="Jan Groh">
        <w:r>
          <w:rPr>
            <w:rFonts w:ascii="Garamond Premier Pro Caption" w:hAnsi="Garamond Premier Pro Caption" w:hint="default"/>
            <w:sz w:val="22"/>
            <w:szCs w:val="22"/>
            <w:rtl w:val="0"/>
            <w:lang w:val="de-DE"/>
          </w:rPr>
          <w:delText xml:space="preserve">ß </w:delText>
        </w:r>
      </w:del>
      <w:del w:id="7550" w:date="2023-01-13T18:26:59Z" w:author="Jan Groh">
        <w:r>
          <w:rPr>
            <w:rFonts w:ascii="Garamond Premier Pro Caption" w:hAnsi="Garamond Premier Pro Caption"/>
            <w:sz w:val="22"/>
            <w:szCs w:val="22"/>
            <w:rtl w:val="0"/>
            <w:lang w:val="de-DE"/>
          </w:rPr>
          <w:delText>ich mich schon wollte scheiden, als Walther kaum zwei Monate alt! Vorigen Sommer, wo ich h</w:delText>
        </w:r>
      </w:del>
      <w:del w:id="7551" w:date="2023-01-13T18:26:59Z" w:author="Jan Groh">
        <w:r>
          <w:rPr>
            <w:rFonts w:ascii="Garamond Premier Pro Caption" w:hAnsi="Garamond Premier Pro Caption" w:hint="default"/>
            <w:sz w:val="22"/>
            <w:szCs w:val="22"/>
            <w:rtl w:val="0"/>
          </w:rPr>
          <w:delText>ä</w:delText>
        </w:r>
      </w:del>
      <w:del w:id="7552" w:date="2023-01-13T18:26:59Z" w:author="Jan Groh">
        <w:r>
          <w:rPr>
            <w:rFonts w:ascii="Garamond Premier Pro Caption" w:hAnsi="Garamond Premier Pro Caption"/>
            <w:sz w:val="22"/>
            <w:szCs w:val="22"/>
            <w:rtl w:val="0"/>
            <w:lang w:val="de-DE"/>
          </w:rPr>
          <w:delText>tte Mitleid einfl</w:delText>
        </w:r>
      </w:del>
      <w:del w:id="7553" w:date="2023-01-13T18:26:59Z" w:author="Jan Groh">
        <w:r>
          <w:rPr>
            <w:rFonts w:ascii="Garamond Premier Pro Caption" w:hAnsi="Garamond Premier Pro Caption" w:hint="default"/>
            <w:sz w:val="22"/>
            <w:szCs w:val="22"/>
            <w:rtl w:val="0"/>
            <w:lang w:val="de-DE"/>
          </w:rPr>
          <w:delText>öß</w:delText>
        </w:r>
      </w:del>
      <w:del w:id="7554" w:date="2023-01-13T18:26:59Z" w:author="Jan Groh">
        <w:r>
          <w:rPr>
            <w:rFonts w:ascii="Garamond Premier Pro Caption" w:hAnsi="Garamond Premier Pro Caption"/>
            <w:sz w:val="22"/>
            <w:szCs w:val="22"/>
            <w:rtl w:val="0"/>
            <w:lang w:val="de-DE"/>
          </w:rPr>
          <w:delText>en sollen, brachte es mich beinahe zur Verzweiflung; doch als bei meiner R</w:delText>
        </w:r>
      </w:del>
      <w:del w:id="7555" w:date="2023-01-13T18:26:59Z" w:author="Jan Groh">
        <w:r>
          <w:rPr>
            <w:rFonts w:ascii="Garamond Premier Pro Caption" w:hAnsi="Garamond Premier Pro Caption" w:hint="default"/>
            <w:sz w:val="22"/>
            <w:szCs w:val="22"/>
            <w:rtl w:val="0"/>
          </w:rPr>
          <w:delText>ü</w:delText>
        </w:r>
      </w:del>
      <w:del w:id="7556" w:date="2023-01-13T18:26:59Z" w:author="Jan Groh">
        <w:r>
          <w:rPr>
            <w:rFonts w:ascii="Garamond Premier Pro Caption" w:hAnsi="Garamond Premier Pro Caption"/>
            <w:sz w:val="22"/>
            <w:szCs w:val="22"/>
            <w:rtl w:val="0"/>
            <w:lang w:val="de-DE"/>
          </w:rPr>
          <w:delText>ckkehr aus Karlsbad mit Hohn und Schadenfreude mir gesagt wurde, da</w:delText>
        </w:r>
      </w:del>
      <w:del w:id="7557" w:date="2023-01-13T18:26:59Z" w:author="Jan Groh">
        <w:r>
          <w:rPr>
            <w:rFonts w:ascii="Garamond Premier Pro Caption" w:hAnsi="Garamond Premier Pro Caption" w:hint="default"/>
            <w:sz w:val="22"/>
            <w:szCs w:val="22"/>
            <w:rtl w:val="0"/>
            <w:lang w:val="de-DE"/>
          </w:rPr>
          <w:delText xml:space="preserve">ß </w:delText>
        </w:r>
      </w:del>
      <w:del w:id="7558" w:date="2023-01-13T18:26:59Z" w:author="Jan Groh">
        <w:r>
          <w:rPr>
            <w:rFonts w:ascii="Garamond Premier Pro Caption" w:hAnsi="Garamond Premier Pro Caption"/>
            <w:sz w:val="22"/>
            <w:szCs w:val="22"/>
            <w:rtl w:val="0"/>
            <w:lang w:val="de-DE"/>
          </w:rPr>
          <w:delText>ich k</w:delText>
        </w:r>
      </w:del>
      <w:del w:id="7559" w:date="2023-01-13T18:26:59Z" w:author="Jan Groh">
        <w:r>
          <w:rPr>
            <w:rFonts w:ascii="Garamond Premier Pro Caption" w:hAnsi="Garamond Premier Pro Caption" w:hint="default"/>
            <w:sz w:val="22"/>
            <w:szCs w:val="22"/>
            <w:rtl w:val="0"/>
          </w:rPr>
          <w:delText>ü</w:delText>
        </w:r>
      </w:del>
      <w:del w:id="7560" w:date="2023-01-13T18:26:59Z" w:author="Jan Groh">
        <w:r>
          <w:rPr>
            <w:rFonts w:ascii="Garamond Premier Pro Caption" w:hAnsi="Garamond Premier Pro Caption"/>
            <w:sz w:val="22"/>
            <w:szCs w:val="22"/>
            <w:rtl w:val="0"/>
            <w:lang w:val="de-DE"/>
          </w:rPr>
          <w:delText>nftig auch den Trost entbehren m</w:delText>
        </w:r>
      </w:del>
      <w:del w:id="7561" w:date="2023-01-13T18:26:59Z" w:author="Jan Groh">
        <w:r>
          <w:rPr>
            <w:rFonts w:ascii="Garamond Premier Pro Caption" w:hAnsi="Garamond Premier Pro Caption" w:hint="default"/>
            <w:sz w:val="22"/>
            <w:szCs w:val="22"/>
            <w:rtl w:val="0"/>
            <w:lang w:val="de-DE"/>
          </w:rPr>
          <w:delText>üß</w:delText>
        </w:r>
      </w:del>
      <w:del w:id="7562" w:date="2023-01-13T18:26:59Z" w:author="Jan Groh">
        <w:r>
          <w:rPr>
            <w:rFonts w:ascii="Garamond Premier Pro Caption" w:hAnsi="Garamond Premier Pro Caption"/>
            <w:sz w:val="22"/>
            <w:szCs w:val="22"/>
            <w:rtl w:val="0"/>
            <w:lang w:val="de-DE"/>
          </w:rPr>
          <w:delText>te, meine Schwester im Hause zu haben, ergriff mich ein solches Gef</w:delText>
        </w:r>
      </w:del>
      <w:del w:id="7563" w:date="2023-01-13T18:26:59Z" w:author="Jan Groh">
        <w:r>
          <w:rPr>
            <w:rFonts w:ascii="Garamond Premier Pro Caption" w:hAnsi="Garamond Premier Pro Caption" w:hint="default"/>
            <w:sz w:val="22"/>
            <w:szCs w:val="22"/>
            <w:rtl w:val="0"/>
          </w:rPr>
          <w:delText>ü</w:delText>
        </w:r>
      </w:del>
      <w:del w:id="7564" w:date="2023-01-13T18:26:59Z" w:author="Jan Groh">
        <w:r>
          <w:rPr>
            <w:rFonts w:ascii="Garamond Premier Pro Caption" w:hAnsi="Garamond Premier Pro Caption"/>
            <w:sz w:val="22"/>
            <w:szCs w:val="22"/>
            <w:rtl w:val="0"/>
            <w:lang w:val="de-DE"/>
          </w:rPr>
          <w:delText>hl von Wut und Schmerz, da</w:delText>
        </w:r>
      </w:del>
      <w:del w:id="7565" w:date="2023-01-13T18:26:59Z" w:author="Jan Groh">
        <w:r>
          <w:rPr>
            <w:rFonts w:ascii="Garamond Premier Pro Caption" w:hAnsi="Garamond Premier Pro Caption" w:hint="default"/>
            <w:sz w:val="22"/>
            <w:szCs w:val="22"/>
            <w:rtl w:val="0"/>
            <w:lang w:val="de-DE"/>
          </w:rPr>
          <w:delText xml:space="preserve">ß </w:delText>
        </w:r>
      </w:del>
      <w:del w:id="7566" w:date="2023-01-13T18:26:59Z" w:author="Jan Groh">
        <w:r>
          <w:rPr>
            <w:rFonts w:ascii="Garamond Premier Pro Caption" w:hAnsi="Garamond Premier Pro Caption"/>
            <w:sz w:val="22"/>
            <w:szCs w:val="22"/>
            <w:rtl w:val="0"/>
            <w:lang w:val="de-DE"/>
          </w:rPr>
          <w:delText>ich glaubte, wahnsinnig zu werden.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6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69" w:date="2023-01-13T18:26:59Z" w:author="Jan Groh"/>
          <w:rFonts w:ascii="Garamond Premier Pro Italic" w:cs="Garamond Premier Pro Italic" w:hAnsi="Garamond Premier Pro Italic" w:eastAsia="Garamond Premier Pro Italic"/>
          <w:sz w:val="22"/>
          <w:szCs w:val="22"/>
        </w:rPr>
      </w:pPr>
      <w:del w:id="7570" w:date="2023-01-13T18:26:59Z" w:author="Jan Groh">
        <w:r>
          <w:rPr>
            <w:rFonts w:ascii="Garamond Premier Pro Italic" w:hAnsi="Garamond Premier Pro Italic"/>
            <w:sz w:val="22"/>
            <w:szCs w:val="22"/>
            <w:rtl w:val="0"/>
            <w:lang w:val="en-US"/>
          </w:rPr>
          <w:delText>August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71" w:date="2023-01-13T18:26:59Z" w:author="Jan Groh"/>
          <w:rFonts w:ascii="Garamond Premier Pro Caption" w:cs="Garamond Premier Pro Caption" w:hAnsi="Garamond Premier Pro Caption" w:eastAsia="Garamond Premier Pro Caption"/>
          <w:sz w:val="22"/>
          <w:szCs w:val="22"/>
        </w:rPr>
      </w:pPr>
      <w:del w:id="7572" w:date="2023-01-13T18:26:59Z" w:author="Jan Groh">
        <w:r>
          <w:rPr>
            <w:rFonts w:ascii="Garamond Premier Pro Caption" w:hAnsi="Garamond Premier Pro Caption" w:hint="default"/>
            <w:sz w:val="22"/>
            <w:szCs w:val="22"/>
            <w:rtl w:val="0"/>
            <w:lang w:val="de-DE"/>
          </w:rPr>
          <w:delText xml:space="preserve">… </w:delText>
        </w:r>
      </w:del>
      <w:del w:id="7573" w:date="2023-01-13T18:26:59Z" w:author="Jan Groh">
        <w:r>
          <w:rPr>
            <w:rFonts w:ascii="Garamond Premier Pro Caption" w:hAnsi="Garamond Premier Pro Caption"/>
            <w:sz w:val="22"/>
            <w:szCs w:val="22"/>
            <w:rtl w:val="0"/>
            <w:lang w:val="de-DE"/>
          </w:rPr>
          <w:delText>Lebe wohl, gr</w:delText>
        </w:r>
      </w:del>
      <w:del w:id="7574" w:date="2023-01-13T18:26:59Z" w:author="Jan Groh">
        <w:r>
          <w:rPr>
            <w:rFonts w:ascii="Garamond Premier Pro Caption" w:hAnsi="Garamond Premier Pro Caption" w:hint="default"/>
            <w:sz w:val="22"/>
            <w:szCs w:val="22"/>
            <w:rtl w:val="0"/>
            <w:lang w:val="de-DE"/>
          </w:rPr>
          <w:delText>üß</w:delText>
        </w:r>
      </w:del>
      <w:del w:id="7575" w:date="2023-01-13T18:26:59Z" w:author="Jan Groh">
        <w:r>
          <w:rPr>
            <w:rFonts w:ascii="Garamond Premier Pro Caption" w:hAnsi="Garamond Premier Pro Caption"/>
            <w:sz w:val="22"/>
            <w:szCs w:val="22"/>
            <w:rtl w:val="0"/>
            <w:lang w:val="de-DE"/>
          </w:rPr>
          <w:delText>e Tante, Ulrike, die Kinder und sage, sie sollen wieder schreiben; besonders belobe Walther wegen seiner reinlich und orthographisch geschriebenen Briefe; Wolf kann seinen Namen noch nicht schreiben, er schreibt immer statt Goethe Goehte. M</w:delText>
        </w:r>
      </w:del>
      <w:del w:id="7576" w:date="2023-01-13T18:26:59Z" w:author="Jan Groh">
        <w:r>
          <w:rPr>
            <w:rFonts w:ascii="Garamond Premier Pro Caption" w:hAnsi="Garamond Premier Pro Caption" w:hint="default"/>
            <w:sz w:val="22"/>
            <w:szCs w:val="22"/>
            <w:rtl w:val="0"/>
            <w:lang w:val="sv-SE"/>
          </w:rPr>
          <w:delText>ö</w:delText>
        </w:r>
      </w:del>
      <w:del w:id="7577" w:date="2023-01-13T18:26:59Z" w:author="Jan Groh">
        <w:r>
          <w:rPr>
            <w:rFonts w:ascii="Garamond Premier Pro Caption" w:hAnsi="Garamond Premier Pro Caption"/>
            <w:sz w:val="22"/>
            <w:szCs w:val="22"/>
            <w:rtl w:val="0"/>
          </w:rPr>
          <w:delText>ge</w:delText>
        </w:r>
      </w:del>
      <w:del w:id="7578" w:date="2023-01-13T18:26:59Z" w:author="Jan Groh">
        <w:r>
          <w:rPr>
            <w:rFonts w:ascii="Garamond Premier Pro Caption" w:hAnsi="Garamond Premier Pro Caption"/>
            <w:sz w:val="22"/>
            <w:szCs w:val="22"/>
            <w:rtl w:val="0"/>
            <w:lang w:val="de-DE"/>
          </w:rPr>
          <w:delText xml:space="preserve"> </w:delText>
        </w:r>
      </w:del>
      <w:del w:id="7579" w:date="2023-01-13T18:26:59Z" w:author="Jan Groh">
        <w:r>
          <w:rPr>
            <w:rFonts w:ascii="Garamond Premier Pro Caption" w:hAnsi="Garamond Premier Pro Caption"/>
            <w:sz w:val="22"/>
            <w:szCs w:val="22"/>
            <w:rtl w:val="0"/>
            <w:lang w:val="de-DE"/>
          </w:rPr>
          <w:delText>Alma recht bald ganz gesunden.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80" w:date="2023-01-13T18:26:59Z" w:author="Jan Groh"/>
          <w:rFonts w:ascii="Garamond Premier Pro Italic" w:cs="Garamond Premier Pro Italic" w:hAnsi="Garamond Premier Pro Italic" w:eastAsia="Garamond Premier Pro Italic"/>
          <w:sz w:val="22"/>
          <w:szCs w:val="22"/>
        </w:rPr>
      </w:pPr>
      <w:del w:id="7581" w:date="2023-01-13T18:26:59Z" w:author="Jan Groh">
        <w:r>
          <w:rPr>
            <w:rFonts w:ascii="Garamond Premier Pro Italic" w:hAnsi="Garamond Premier Pro Italic"/>
            <w:sz w:val="22"/>
            <w:szCs w:val="22"/>
            <w:rtl w:val="0"/>
            <w:lang w:val="de-DE"/>
          </w:rPr>
          <w:delText>den 4. Juni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82" w:date="2023-01-13T18:26:59Z" w:author="Jan Groh"/>
          <w:rFonts w:ascii="Garamond Premier Pro Italic" w:cs="Garamond Premier Pro Italic" w:hAnsi="Garamond Premier Pro Italic" w:eastAsia="Garamond Premier Pro Italic"/>
          <w:sz w:val="22"/>
          <w:szCs w:val="22"/>
        </w:rPr>
      </w:pPr>
      <w:del w:id="7583" w:date="2023-01-13T18:26:59Z" w:author="Jan Groh">
        <w:r>
          <w:rPr>
            <w:rFonts w:ascii="Garamond Premier Pro Italic" w:hAnsi="Garamond Premier Pro Italic"/>
            <w:sz w:val="22"/>
            <w:szCs w:val="22"/>
            <w:rtl w:val="0"/>
            <w:lang w:val="de-DE"/>
          </w:rPr>
          <w:delText>Dein 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8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86" w:date="2023-01-13T18:26:59Z" w:author="Jan Groh"/>
          <w:rFonts w:ascii="Garamond Premier Pro Italic" w:cs="Garamond Premier Pro Italic" w:hAnsi="Garamond Premier Pro Italic" w:eastAsia="Garamond Premier Pro Italic"/>
          <w:sz w:val="22"/>
          <w:szCs w:val="22"/>
        </w:rPr>
      </w:pPr>
      <w:del w:id="7587" w:date="2023-01-13T18:26:59Z" w:author="Jan Groh">
        <w:r>
          <w:rPr>
            <w:rFonts w:ascii="Garamond Premier Pro Italic" w:hAnsi="Garamond Premier Pro Italic"/>
            <w:sz w:val="22"/>
            <w:szCs w:val="22"/>
            <w:rtl w:val="0"/>
            <w:lang w:val="de-DE"/>
          </w:rPr>
          <w:delText>Ottilie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88" w:date="2023-01-13T18:26:59Z" w:author="Jan Groh"/>
          <w:rFonts w:ascii="Garamond Premier Pro Italic" w:cs="Garamond Premier Pro Italic" w:hAnsi="Garamond Premier Pro Italic" w:eastAsia="Garamond Premier Pro Italic"/>
          <w:sz w:val="22"/>
          <w:szCs w:val="22"/>
        </w:rPr>
      </w:pPr>
      <w:del w:id="7589" w:date="2023-01-13T18:26:59Z" w:author="Jan Groh">
        <w:r>
          <w:rPr>
            <w:rFonts w:ascii="Garamond Premier Pro Italic" w:hAnsi="Garamond Premier Pro Italic"/>
            <w:sz w:val="22"/>
            <w:szCs w:val="22"/>
            <w:rtl w:val="0"/>
            <w:lang w:val="de-DE"/>
          </w:rPr>
          <w:delText>[Mitte Juli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590" w:date="2023-01-13T18:26:59Z" w:author="Jan Groh"/>
          <w:rFonts w:ascii="Garamond Premier Pro Caption" w:cs="Garamond Premier Pro Caption" w:hAnsi="Garamond Premier Pro Caption" w:eastAsia="Garamond Premier Pro Caption"/>
          <w:sz w:val="22"/>
          <w:szCs w:val="22"/>
        </w:rPr>
      </w:pPr>
      <w:del w:id="7591" w:date="2023-01-13T18:26:59Z" w:author="Jan Groh">
        <w:r>
          <w:rPr>
            <w:rFonts w:ascii="Garamond Premier Pro Caption" w:hAnsi="Garamond Premier Pro Caption"/>
            <w:sz w:val="22"/>
            <w:szCs w:val="22"/>
            <w:rtl w:val="0"/>
            <w:lang w:val="de-DE"/>
          </w:rPr>
          <w:delText>Liebster Vater, Varnhagens bleiben noch heute hier und w</w:delText>
        </w:r>
      </w:del>
      <w:del w:id="7592" w:date="2023-01-13T18:26:59Z" w:author="Jan Groh">
        <w:r>
          <w:rPr>
            <w:rFonts w:ascii="Garamond Premier Pro Caption" w:hAnsi="Garamond Premier Pro Caption" w:hint="default"/>
            <w:sz w:val="22"/>
            <w:szCs w:val="22"/>
            <w:rtl w:val="0"/>
          </w:rPr>
          <w:delText>ü</w:delText>
        </w:r>
      </w:del>
      <w:del w:id="7593" w:date="2023-01-13T18:26:59Z" w:author="Jan Groh">
        <w:r>
          <w:rPr>
            <w:rFonts w:ascii="Garamond Premier Pro Caption" w:hAnsi="Garamond Premier Pro Caption"/>
            <w:sz w:val="22"/>
            <w:szCs w:val="22"/>
            <w:rtl w:val="0"/>
            <w:lang w:val="de-DE"/>
          </w:rPr>
          <w:delText xml:space="preserve">rden Sie wohl noch gerne sehen, wenn sie </w:delText>
        </w:r>
      </w:del>
      <w:del w:id="7594" w:date="2023-01-13T18:26:59Z" w:author="Jan Groh">
        <w:r>
          <w:rPr>
            <w:rFonts w:ascii="Garamond Premier Pro Caption" w:hAnsi="Garamond Premier Pro Caption" w:hint="default"/>
            <w:sz w:val="22"/>
            <w:szCs w:val="22"/>
            <w:rtl w:val="0"/>
          </w:rPr>
          <w:delText>ü</w:delText>
        </w:r>
      </w:del>
      <w:del w:id="7595" w:date="2023-01-13T18:26:59Z" w:author="Jan Groh">
        <w:r>
          <w:rPr>
            <w:rFonts w:ascii="Garamond Premier Pro Caption" w:hAnsi="Garamond Premier Pro Caption"/>
            <w:sz w:val="22"/>
            <w:szCs w:val="22"/>
            <w:rtl w:val="0"/>
            <w:lang w:val="de-DE"/>
          </w:rPr>
          <w:delText>berzeugt sein k</w:delText>
        </w:r>
      </w:del>
      <w:del w:id="7596" w:date="2023-01-13T18:26:59Z" w:author="Jan Groh">
        <w:r>
          <w:rPr>
            <w:rFonts w:ascii="Garamond Premier Pro Caption" w:hAnsi="Garamond Premier Pro Caption" w:hint="default"/>
            <w:sz w:val="22"/>
            <w:szCs w:val="22"/>
            <w:rtl w:val="0"/>
            <w:lang w:val="sv-SE"/>
          </w:rPr>
          <w:delText>ö</w:delText>
        </w:r>
      </w:del>
      <w:del w:id="7597" w:date="2023-01-13T18:26:59Z" w:author="Jan Groh">
        <w:r>
          <w:rPr>
            <w:rFonts w:ascii="Garamond Premier Pro Caption" w:hAnsi="Garamond Premier Pro Caption"/>
            <w:sz w:val="22"/>
            <w:szCs w:val="22"/>
            <w:rtl w:val="0"/>
            <w:lang w:val="de-DE"/>
          </w:rPr>
          <w:delText>nnen, da</w:delText>
        </w:r>
      </w:del>
      <w:del w:id="7598" w:date="2023-01-13T18:26:59Z" w:author="Jan Groh">
        <w:r>
          <w:rPr>
            <w:rFonts w:ascii="Garamond Premier Pro Caption" w:hAnsi="Garamond Premier Pro Caption" w:hint="default"/>
            <w:sz w:val="22"/>
            <w:szCs w:val="22"/>
            <w:rtl w:val="0"/>
            <w:lang w:val="de-DE"/>
          </w:rPr>
          <w:delText xml:space="preserve">ß </w:delText>
        </w:r>
      </w:del>
      <w:del w:id="7599" w:date="2023-01-13T18:26:59Z" w:author="Jan Groh">
        <w:r>
          <w:rPr>
            <w:rFonts w:ascii="Garamond Premier Pro Caption" w:hAnsi="Garamond Premier Pro Caption"/>
            <w:sz w:val="22"/>
            <w:szCs w:val="22"/>
            <w:rtl w:val="0"/>
            <w:lang w:val="de-DE"/>
          </w:rPr>
          <w:delText xml:space="preserve">es Sie nicht geniert; dies scheint mir keine Redensart, sondern die wirkliche Wahrheit. Wollen Sie uns den Abend, so kommen wir zu Ihnen, wollen Sie Varnhagens zu einer anderen Stunde </w:delText>
        </w:r>
      </w:del>
      <w:del w:id="7600" w:date="2023-01-13T18:26:59Z" w:author="Jan Groh">
        <w:r>
          <w:rPr>
            <w:rFonts w:ascii="Garamond Premier Pro Caption" w:hAnsi="Garamond Premier Pro Caption" w:hint="default"/>
            <w:sz w:val="22"/>
            <w:szCs w:val="22"/>
            <w:rtl w:val="0"/>
          </w:rPr>
          <w:delText xml:space="preserve">– </w:delText>
        </w:r>
      </w:del>
      <w:del w:id="7601" w:date="2023-01-13T18:26:59Z" w:author="Jan Groh">
        <w:r>
          <w:rPr>
            <w:rFonts w:ascii="Garamond Premier Pro Caption" w:hAnsi="Garamond Premier Pro Caption"/>
            <w:sz w:val="22"/>
            <w:szCs w:val="22"/>
            <w:rtl w:val="0"/>
            <w:lang w:val="de-DE"/>
          </w:rPr>
          <w:delText>nun, so fahre ich sie diesen Abend zur Gerstenbergk nach Berka. Befehlen Sie nur mit einem Wort.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02" w:date="2023-01-13T18:26:59Z" w:author="Jan Groh"/>
          <w:rFonts w:ascii="Garamond Premier Pro Italic" w:cs="Garamond Premier Pro Italic" w:hAnsi="Garamond Premier Pro Italic" w:eastAsia="Garamond Premier Pro Italic"/>
          <w:sz w:val="22"/>
          <w:szCs w:val="22"/>
        </w:rPr>
      </w:pPr>
      <w:del w:id="7603" w:date="2023-01-13T18:26:59Z" w:author="Jan Groh">
        <w:r>
          <w:rPr>
            <w:rFonts w:ascii="Garamond Premier Pro Italic" w:hAnsi="Garamond Premier Pro Italic"/>
            <w:sz w:val="22"/>
            <w:szCs w:val="22"/>
            <w:rtl w:val="0"/>
            <w:lang w:val="de-DE"/>
          </w:rPr>
          <w:delText>Ihre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0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0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06" w:date="2023-01-13T18:26:59Z" w:author="Jan Groh"/>
          <w:rFonts w:ascii="Garamond Premier Pro Italic" w:cs="Garamond Premier Pro Italic" w:hAnsi="Garamond Premier Pro Italic" w:eastAsia="Garamond Premier Pro Italic"/>
          <w:sz w:val="22"/>
          <w:szCs w:val="22"/>
        </w:rPr>
      </w:pPr>
      <w:del w:id="7607" w:date="2023-01-13T18:26:59Z" w:author="Jan Groh">
        <w:r>
          <w:rPr>
            <w:rFonts w:ascii="Garamond Premier Pro Italic" w:hAnsi="Garamond Premier Pro Italic"/>
            <w:sz w:val="22"/>
            <w:szCs w:val="22"/>
            <w:rtl w:val="0"/>
            <w:lang w:val="de-DE"/>
          </w:rPr>
          <w:delText>[30. Juli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08" w:date="2023-01-13T18:26:59Z" w:author="Jan Groh"/>
          <w:rFonts w:ascii="Garamond Premier Pro Caption" w:cs="Garamond Premier Pro Caption" w:hAnsi="Garamond Premier Pro Caption" w:eastAsia="Garamond Premier Pro Caption"/>
          <w:sz w:val="22"/>
          <w:szCs w:val="22"/>
        </w:rPr>
      </w:pPr>
      <w:del w:id="7609" w:date="2023-01-13T18:26:59Z" w:author="Jan Groh">
        <w:r>
          <w:rPr>
            <w:rFonts w:ascii="Garamond Premier Pro Caption" w:hAnsi="Garamond Premier Pro Caption"/>
            <w:sz w:val="22"/>
            <w:szCs w:val="22"/>
            <w:rtl w:val="0"/>
            <w:lang w:val="de-DE"/>
          </w:rPr>
          <w:delText>Bester Vater, ich bringe Ihnen heute niemand, nicht einmal mich selbst, weil Tee bei der Frau Gro</w:delText>
        </w:r>
      </w:del>
      <w:del w:id="7610" w:date="2023-01-13T18:26:59Z" w:author="Jan Groh">
        <w:r>
          <w:rPr>
            <w:rFonts w:ascii="Garamond Premier Pro Caption" w:hAnsi="Garamond Premier Pro Caption" w:hint="default"/>
            <w:sz w:val="22"/>
            <w:szCs w:val="22"/>
            <w:rtl w:val="0"/>
            <w:lang w:val="de-DE"/>
          </w:rPr>
          <w:delText>ß</w:delText>
        </w:r>
      </w:del>
      <w:del w:id="7611" w:date="2023-01-13T18:26:59Z" w:author="Jan Groh">
        <w:r>
          <w:rPr>
            <w:rFonts w:ascii="Garamond Premier Pro Caption" w:hAnsi="Garamond Premier Pro Caption"/>
            <w:sz w:val="22"/>
            <w:szCs w:val="22"/>
            <w:rtl w:val="0"/>
            <w:lang w:val="de-DE"/>
          </w:rPr>
          <w:delText>herzogin ist. Wollen Sie mich morgen zum Spazierenfahren? Wollen Sie mich und andere morgen abend? Vogels, Gr</w:delText>
        </w:r>
      </w:del>
      <w:del w:id="7612" w:date="2023-01-13T18:26:59Z" w:author="Jan Groh">
        <w:r>
          <w:rPr>
            <w:rFonts w:ascii="Garamond Premier Pro Caption" w:hAnsi="Garamond Premier Pro Caption" w:hint="default"/>
            <w:sz w:val="22"/>
            <w:szCs w:val="22"/>
            <w:rtl w:val="0"/>
          </w:rPr>
          <w:delText>ä</w:delText>
        </w:r>
      </w:del>
      <w:del w:id="7613" w:date="2023-01-13T18:26:59Z" w:author="Jan Groh">
        <w:r>
          <w:rPr>
            <w:rFonts w:ascii="Garamond Premier Pro Caption" w:hAnsi="Garamond Premier Pro Caption"/>
            <w:sz w:val="22"/>
            <w:szCs w:val="22"/>
            <w:rtl w:val="0"/>
            <w:lang w:val="de-DE"/>
          </w:rPr>
          <w:delText>fin Marschall</w:delText>
        </w:r>
      </w:del>
      <w:del w:id="761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46"/>
        </w:r>
      </w:del>
      <w:del w:id="7615" w:date="2023-01-13T18:26:59Z" w:author="Jan Groh">
        <w:r>
          <w:rPr>
            <w:rFonts w:ascii="Garamond Premier Pro Caption" w:hAnsi="Garamond Premier Pro Caption"/>
            <w:sz w:val="22"/>
            <w:szCs w:val="22"/>
            <w:rtl w:val="0"/>
            <w:lang w:val="de-DE"/>
          </w:rPr>
          <w:delText xml:space="preserve">, Diemars stehen noch auf Wartesold </w:delText>
        </w:r>
      </w:del>
      <w:del w:id="7616" w:date="2023-01-13T18:26:59Z" w:author="Jan Groh">
        <w:r>
          <w:rPr>
            <w:rFonts w:ascii="Garamond Premier Pro Caption" w:hAnsi="Garamond Premier Pro Caption" w:hint="default"/>
            <w:sz w:val="22"/>
            <w:szCs w:val="22"/>
            <w:rtl w:val="0"/>
          </w:rPr>
          <w:delText xml:space="preserve">– </w:delText>
        </w:r>
      </w:del>
      <w:del w:id="7617" w:date="2023-01-13T18:26:59Z" w:author="Jan Groh">
        <w:r>
          <w:rPr>
            <w:rFonts w:ascii="Garamond Premier Pro Caption" w:hAnsi="Garamond Premier Pro Caption"/>
            <w:sz w:val="22"/>
            <w:szCs w:val="22"/>
            <w:rtl w:val="0"/>
            <w:lang w:val="de-DE"/>
          </w:rPr>
          <w:delText>wer von Ihnen? Leben Sie wohl, ich k</w:delText>
        </w:r>
      </w:del>
      <w:del w:id="7618" w:date="2023-01-13T18:26:59Z" w:author="Jan Groh">
        <w:r>
          <w:rPr>
            <w:rFonts w:ascii="Garamond Premier Pro Caption" w:hAnsi="Garamond Premier Pro Caption" w:hint="default"/>
            <w:sz w:val="22"/>
            <w:szCs w:val="22"/>
            <w:rtl w:val="0"/>
          </w:rPr>
          <w:delText>ü</w:delText>
        </w:r>
      </w:del>
      <w:del w:id="7619" w:date="2023-01-13T18:26:59Z" w:author="Jan Groh">
        <w:r>
          <w:rPr>
            <w:rFonts w:ascii="Garamond Premier Pro Caption" w:hAnsi="Garamond Premier Pro Caption"/>
            <w:sz w:val="22"/>
            <w:szCs w:val="22"/>
            <w:rtl w:val="0"/>
          </w:rPr>
          <w:delText>sse z</w:delText>
        </w:r>
      </w:del>
      <w:del w:id="7620" w:date="2023-01-13T18:26:59Z" w:author="Jan Groh">
        <w:r>
          <w:rPr>
            <w:rFonts w:ascii="Garamond Premier Pro Caption" w:hAnsi="Garamond Premier Pro Caption" w:hint="default"/>
            <w:sz w:val="22"/>
            <w:szCs w:val="22"/>
            <w:rtl w:val="0"/>
          </w:rPr>
          <w:delText>ä</w:delText>
        </w:r>
      </w:del>
      <w:del w:id="7621" w:date="2023-01-13T18:26:59Z" w:author="Jan Groh">
        <w:r>
          <w:rPr>
            <w:rFonts w:ascii="Garamond Premier Pro Caption" w:hAnsi="Garamond Premier Pro Caption"/>
            <w:sz w:val="22"/>
            <w:szCs w:val="22"/>
            <w:rtl w:val="0"/>
            <w:lang w:val="de-DE"/>
          </w:rPr>
          <w:delText>rtlichst Ihre Hand.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22" w:date="2023-01-13T18:26:59Z" w:author="Jan Groh"/>
          <w:rFonts w:ascii="Garamond Premier Pro Italic" w:cs="Garamond Premier Pro Italic" w:hAnsi="Garamond Premier Pro Italic" w:eastAsia="Garamond Premier Pro Italic"/>
          <w:sz w:val="22"/>
          <w:szCs w:val="22"/>
        </w:rPr>
      </w:pPr>
      <w:del w:id="7623" w:date="2023-01-13T18:26:59Z" w:author="Jan Groh">
        <w:r>
          <w:rPr>
            <w:rFonts w:ascii="Garamond Premier Pro Italic" w:hAnsi="Garamond Premier Pro Italic"/>
            <w:sz w:val="22"/>
            <w:szCs w:val="22"/>
            <w:rtl w:val="0"/>
            <w:lang w:val="de-DE"/>
          </w:rPr>
          <w:delText>Ihre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2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2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26" w:date="2023-01-13T18:26:59Z" w:author="Jan Groh"/>
          <w:rFonts w:ascii="Garamond Premier Pro Italic" w:cs="Garamond Premier Pro Italic" w:hAnsi="Garamond Premier Pro Italic" w:eastAsia="Garamond Premier Pro Italic"/>
          <w:sz w:val="22"/>
          <w:szCs w:val="22"/>
        </w:rPr>
      </w:pPr>
      <w:del w:id="7627" w:date="2023-01-13T18:26:59Z" w:author="Jan Groh">
        <w:r>
          <w:rPr>
            <w:rFonts w:ascii="Garamond Premier Pro Italic" w:hAnsi="Garamond Premier Pro Italic"/>
            <w:sz w:val="22"/>
            <w:szCs w:val="22"/>
            <w:rtl w:val="0"/>
            <w:lang w:val="de-DE"/>
          </w:rPr>
          <w:delText>Rahel Varnhagen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28" w:date="2023-01-13T18:26:59Z" w:author="Jan Groh"/>
          <w:rFonts w:ascii="Garamond Premier Pro Italic" w:cs="Garamond Premier Pro Italic" w:hAnsi="Garamond Premier Pro Italic" w:eastAsia="Garamond Premier Pro Italic"/>
          <w:sz w:val="22"/>
          <w:szCs w:val="22"/>
        </w:rPr>
      </w:pPr>
      <w:del w:id="7629" w:date="2023-01-13T18:26:59Z" w:author="Jan Groh">
        <w:r>
          <w:rPr>
            <w:rFonts w:ascii="Garamond Premier Pro Italic" w:hAnsi="Garamond Premier Pro Italic"/>
            <w:sz w:val="22"/>
            <w:szCs w:val="22"/>
            <w:rtl w:val="0"/>
            <w:lang w:val="de-DE"/>
          </w:rPr>
          <w:delText>Berlin, den 23. August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30" w:date="2023-01-13T18:26:59Z" w:author="Jan Groh"/>
          <w:rFonts w:ascii="Garamond Premier Pro Caption" w:cs="Garamond Premier Pro Caption" w:hAnsi="Garamond Premier Pro Caption" w:eastAsia="Garamond Premier Pro Caption"/>
          <w:sz w:val="22"/>
          <w:szCs w:val="22"/>
        </w:rPr>
      </w:pPr>
      <w:del w:id="7631" w:date="2023-01-13T18:26:59Z" w:author="Jan Groh">
        <w:r>
          <w:rPr>
            <w:rFonts w:ascii="Garamond Premier Pro Caption" w:hAnsi="Garamond Premier Pro Caption"/>
            <w:sz w:val="22"/>
            <w:szCs w:val="22"/>
            <w:rtl w:val="0"/>
          </w:rPr>
          <w:delText>F</w:delText>
        </w:r>
      </w:del>
      <w:del w:id="7632" w:date="2023-01-13T18:26:59Z" w:author="Jan Groh">
        <w:r>
          <w:rPr>
            <w:rFonts w:ascii="Garamond Premier Pro Caption" w:hAnsi="Garamond Premier Pro Caption" w:hint="default"/>
            <w:sz w:val="22"/>
            <w:szCs w:val="22"/>
            <w:rtl w:val="0"/>
          </w:rPr>
          <w:delText>ü</w:delText>
        </w:r>
      </w:del>
      <w:del w:id="7633" w:date="2023-01-13T18:26:59Z" w:author="Jan Groh">
        <w:r>
          <w:rPr>
            <w:rFonts w:ascii="Garamond Premier Pro Caption" w:hAnsi="Garamond Premier Pro Caption"/>
            <w:sz w:val="22"/>
            <w:szCs w:val="22"/>
            <w:rtl w:val="0"/>
            <w:lang w:val="de-DE"/>
          </w:rPr>
          <w:delText>r Ihre Zeitung werbe ich flei</w:delText>
        </w:r>
      </w:del>
      <w:del w:id="7634" w:date="2023-01-13T18:26:59Z" w:author="Jan Groh">
        <w:r>
          <w:rPr>
            <w:rFonts w:ascii="Garamond Premier Pro Caption" w:hAnsi="Garamond Premier Pro Caption" w:hint="default"/>
            <w:sz w:val="22"/>
            <w:szCs w:val="22"/>
            <w:rtl w:val="0"/>
            <w:lang w:val="de-DE"/>
          </w:rPr>
          <w:delText>ß</w:delText>
        </w:r>
      </w:del>
      <w:del w:id="7635" w:date="2023-01-13T18:26:59Z" w:author="Jan Groh">
        <w:r>
          <w:rPr>
            <w:rFonts w:ascii="Garamond Premier Pro Caption" w:hAnsi="Garamond Premier Pro Caption"/>
            <w:sz w:val="22"/>
            <w:szCs w:val="22"/>
            <w:rtl w:val="0"/>
            <w:lang w:val="de-DE"/>
          </w:rPr>
          <w:delText>ig; ehe die sechs Wochen um sind, erhalten Sie etwas; nur kleine Herbst</w:delText>
        </w:r>
      </w:del>
      <w:del w:id="7636" w:date="2023-01-13T18:26:59Z" w:author="Jan Groh">
        <w:r>
          <w:rPr>
            <w:rFonts w:ascii="Garamond Premier Pro Caption" w:hAnsi="Garamond Premier Pro Caption" w:hint="default"/>
            <w:sz w:val="22"/>
            <w:szCs w:val="22"/>
            <w:rtl w:val="0"/>
          </w:rPr>
          <w:delText>ü</w:delText>
        </w:r>
      </w:del>
      <w:del w:id="7637" w:date="2023-01-13T18:26:59Z" w:author="Jan Groh">
        <w:r>
          <w:rPr>
            <w:rFonts w:ascii="Garamond Premier Pro Caption" w:hAnsi="Garamond Premier Pro Caption"/>
            <w:sz w:val="22"/>
            <w:szCs w:val="22"/>
            <w:rtl w:val="0"/>
            <w:lang w:val="de-DE"/>
          </w:rPr>
          <w:delText>bel haben eine schon sonst erfolgte Sendung zur</w:delText>
        </w:r>
      </w:del>
      <w:del w:id="7638" w:date="2023-01-13T18:26:59Z" w:author="Jan Groh">
        <w:r>
          <w:rPr>
            <w:rFonts w:ascii="Garamond Premier Pro Caption" w:hAnsi="Garamond Premier Pro Caption" w:hint="default"/>
            <w:sz w:val="22"/>
            <w:szCs w:val="22"/>
            <w:rtl w:val="0"/>
          </w:rPr>
          <w:delText>ü</w:delText>
        </w:r>
      </w:del>
      <w:del w:id="7639" w:date="2023-01-13T18:26:59Z" w:author="Jan Groh">
        <w:r>
          <w:rPr>
            <w:rFonts w:ascii="Garamond Premier Pro Caption" w:hAnsi="Garamond Premier Pro Caption"/>
            <w:sz w:val="22"/>
            <w:szCs w:val="22"/>
            <w:rtl w:val="0"/>
            <w:lang w:val="de-DE"/>
          </w:rPr>
          <w:delText>ckgehalten.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4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4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42" w:date="2023-01-13T18:26:59Z" w:author="Jan Groh"/>
          <w:rFonts w:ascii="Garamond Premier Pro Italic" w:cs="Garamond Premier Pro Italic" w:hAnsi="Garamond Premier Pro Italic" w:eastAsia="Garamond Premier Pro Italic"/>
          <w:sz w:val="22"/>
          <w:szCs w:val="22"/>
        </w:rPr>
      </w:pPr>
      <w:del w:id="7643" w:date="2023-01-13T18:26:59Z" w:author="Jan Groh">
        <w:r>
          <w:rPr>
            <w:rFonts w:ascii="Garamond Premier Pro Italic" w:hAnsi="Garamond Premier Pro Italic"/>
            <w:sz w:val="22"/>
            <w:szCs w:val="22"/>
            <w:rtl w:val="0"/>
            <w:lang w:val="de-DE"/>
          </w:rPr>
          <w:delText>Karl von Holtei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44" w:date="2023-01-13T18:26:59Z" w:author="Jan Groh"/>
          <w:rFonts w:ascii="Garamond Premier Pro Italic" w:cs="Garamond Premier Pro Italic" w:hAnsi="Garamond Premier Pro Italic" w:eastAsia="Garamond Premier Pro Italic"/>
          <w:sz w:val="22"/>
          <w:szCs w:val="22"/>
        </w:rPr>
      </w:pPr>
      <w:del w:id="7645" w:date="2023-01-13T18:26:59Z" w:author="Jan Groh">
        <w:r>
          <w:rPr>
            <w:rFonts w:ascii="Garamond Premier Pro Italic" w:hAnsi="Garamond Premier Pro Italic"/>
            <w:sz w:val="22"/>
            <w:szCs w:val="22"/>
            <w:rtl w:val="0"/>
          </w:rPr>
          <w:delText>Berlin, 16. September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46" w:date="2023-01-13T18:26:59Z" w:author="Jan Groh"/>
          <w:rFonts w:ascii="Garamond Premier Pro Caption" w:cs="Garamond Premier Pro Caption" w:hAnsi="Garamond Premier Pro Caption" w:eastAsia="Garamond Premier Pro Caption"/>
          <w:sz w:val="22"/>
          <w:szCs w:val="22"/>
        </w:rPr>
      </w:pPr>
      <w:del w:id="7647" w:date="2023-01-13T18:26:59Z" w:author="Jan Groh">
        <w:r>
          <w:rPr>
            <w:rFonts w:ascii="Garamond Premier Pro Caption" w:hAnsi="Garamond Premier Pro Caption"/>
            <w:sz w:val="22"/>
            <w:szCs w:val="22"/>
            <w:rtl w:val="0"/>
            <w:lang w:val="de-DE"/>
          </w:rPr>
          <w:delText>Den sch</w:delText>
        </w:r>
      </w:del>
      <w:del w:id="7648" w:date="2023-01-13T18:26:59Z" w:author="Jan Groh">
        <w:r>
          <w:rPr>
            <w:rFonts w:ascii="Garamond Premier Pro Caption" w:hAnsi="Garamond Premier Pro Caption" w:hint="default"/>
            <w:sz w:val="22"/>
            <w:szCs w:val="22"/>
            <w:rtl w:val="0"/>
            <w:lang w:val="sv-SE"/>
          </w:rPr>
          <w:delText>ö</w:delText>
        </w:r>
      </w:del>
      <w:del w:id="7649" w:date="2023-01-13T18:26:59Z" w:author="Jan Groh">
        <w:r>
          <w:rPr>
            <w:rFonts w:ascii="Garamond Premier Pro Caption" w:hAnsi="Garamond Premier Pro Caption"/>
            <w:sz w:val="22"/>
            <w:szCs w:val="22"/>
            <w:rtl w:val="0"/>
            <w:lang w:val="de-DE"/>
          </w:rPr>
          <w:delText>nsten Dank f</w:delText>
        </w:r>
      </w:del>
      <w:del w:id="7650" w:date="2023-01-13T18:26:59Z" w:author="Jan Groh">
        <w:r>
          <w:rPr>
            <w:rFonts w:ascii="Garamond Premier Pro Caption" w:hAnsi="Garamond Premier Pro Caption" w:hint="default"/>
            <w:sz w:val="22"/>
            <w:szCs w:val="22"/>
            <w:rtl w:val="0"/>
          </w:rPr>
          <w:delText>ü</w:delText>
        </w:r>
      </w:del>
      <w:del w:id="7651" w:date="2023-01-13T18:26:59Z" w:author="Jan Groh">
        <w:r>
          <w:rPr>
            <w:rFonts w:ascii="Garamond Premier Pro Caption" w:hAnsi="Garamond Premier Pro Caption"/>
            <w:sz w:val="22"/>
            <w:szCs w:val="22"/>
            <w:rtl w:val="0"/>
          </w:rPr>
          <w:delText xml:space="preserve">r </w:delText>
        </w:r>
      </w:del>
      <w:del w:id="7652" w:date="2023-01-13T18:26:59Z" w:author="Jan Groh">
        <w:r>
          <w:rPr>
            <w:rFonts w:ascii="Garamond Premier Pro Caption" w:hAnsi="Garamond Premier Pro Caption" w:hint="default"/>
            <w:sz w:val="22"/>
            <w:szCs w:val="22"/>
            <w:rtl w:val="0"/>
            <w:lang w:val="it-IT"/>
          </w:rPr>
          <w:delText>»</w:delText>
        </w:r>
      </w:del>
      <w:del w:id="7653" w:date="2023-01-13T18:26:59Z" w:author="Jan Groh">
        <w:r>
          <w:rPr>
            <w:rFonts w:ascii="Garamond Premier Pro Caption" w:hAnsi="Garamond Premier Pro Caption"/>
            <w:sz w:val="22"/>
            <w:szCs w:val="22"/>
            <w:rtl w:val="0"/>
            <w:lang w:val="pt-PT"/>
          </w:rPr>
          <w:delText>Chaos</w:delText>
        </w:r>
      </w:del>
      <w:del w:id="7654" w:date="2023-01-13T18:26:59Z" w:author="Jan Groh">
        <w:r>
          <w:rPr>
            <w:rFonts w:ascii="Garamond Premier Pro Caption" w:hAnsi="Garamond Premier Pro Caption" w:hint="default"/>
            <w:sz w:val="22"/>
            <w:szCs w:val="22"/>
            <w:rtl w:val="0"/>
            <w:lang w:val="fr-FR"/>
          </w:rPr>
          <w:delText>«</w:delText>
        </w:r>
      </w:del>
      <w:del w:id="7655" w:date="2023-01-13T18:26:59Z" w:author="Jan Groh">
        <w:r>
          <w:rPr>
            <w:rFonts w:ascii="Garamond Premier Pro Caption" w:hAnsi="Garamond Premier Pro Caption"/>
            <w:sz w:val="22"/>
            <w:szCs w:val="22"/>
            <w:rtl w:val="0"/>
            <w:lang w:val="de-DE"/>
          </w:rPr>
          <w:delText>; ich sende zur n</w:delText>
        </w:r>
      </w:del>
      <w:del w:id="7656" w:date="2023-01-13T18:26:59Z" w:author="Jan Groh">
        <w:r>
          <w:rPr>
            <w:rFonts w:ascii="Garamond Premier Pro Caption" w:hAnsi="Garamond Premier Pro Caption" w:hint="default"/>
            <w:sz w:val="22"/>
            <w:szCs w:val="22"/>
            <w:rtl w:val="0"/>
          </w:rPr>
          <w:delText>ä</w:delText>
        </w:r>
      </w:del>
      <w:del w:id="7657" w:date="2023-01-13T18:26:59Z" w:author="Jan Groh">
        <w:r>
          <w:rPr>
            <w:rFonts w:ascii="Garamond Premier Pro Caption" w:hAnsi="Garamond Premier Pro Caption"/>
            <w:sz w:val="22"/>
            <w:szCs w:val="22"/>
            <w:rtl w:val="0"/>
            <w:lang w:val="de-DE"/>
          </w:rPr>
          <w:delText>chsten Nummer einen unsinnigen Beitrag; wenn er nur ein L</w:delText>
        </w:r>
      </w:del>
      <w:del w:id="7658" w:date="2023-01-13T18:26:59Z" w:author="Jan Groh">
        <w:r>
          <w:rPr>
            <w:rFonts w:ascii="Garamond Premier Pro Caption" w:hAnsi="Garamond Premier Pro Caption" w:hint="default"/>
            <w:sz w:val="22"/>
            <w:szCs w:val="22"/>
            <w:rtl w:val="0"/>
          </w:rPr>
          <w:delText>ä</w:delText>
        </w:r>
      </w:del>
      <w:del w:id="7659" w:date="2023-01-13T18:26:59Z" w:author="Jan Groh">
        <w:r>
          <w:rPr>
            <w:rFonts w:ascii="Garamond Premier Pro Caption" w:hAnsi="Garamond Premier Pro Caption"/>
            <w:sz w:val="22"/>
            <w:szCs w:val="22"/>
            <w:rtl w:val="0"/>
            <w:lang w:val="de-DE"/>
          </w:rPr>
          <w:delText>cheln erregt, bin ich zufrieden.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6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62"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63" w:date="2023-01-13T18:26:59Z" w:author="Jan Groh"/>
          <w:rFonts w:ascii="Garamond Premier Pro Bold" w:cs="Garamond Premier Pro Bold" w:hAnsi="Garamond Premier Pro Bold" w:eastAsia="Garamond Premier Pro Bold"/>
          <w:sz w:val="22"/>
          <w:szCs w:val="22"/>
        </w:rPr>
      </w:pPr>
      <w:del w:id="7664" w:date="2023-01-13T18:26:59Z" w:author="Jan Groh">
        <w:r>
          <w:rPr>
            <w:rFonts w:ascii="Garamond Premier Pro Bold" w:hAnsi="Garamond Premier Pro Bold"/>
            <w:sz w:val="22"/>
            <w:szCs w:val="22"/>
            <w:rtl w:val="0"/>
            <w:lang w:val="nl-NL"/>
          </w:rPr>
          <w:delText>Gedichtver</w:delText>
        </w:r>
      </w:del>
      <w:del w:id="7665" w:date="2023-01-13T18:26:59Z" w:author="Jan Groh">
        <w:r>
          <w:rPr>
            <w:rFonts w:ascii="Garamond Premier Pro Bold" w:hAnsi="Garamond Premier Pro Bold" w:hint="default"/>
            <w:sz w:val="22"/>
            <w:szCs w:val="22"/>
            <w:rtl w:val="0"/>
            <w:lang w:val="sv-SE"/>
          </w:rPr>
          <w:delText>ö</w:delText>
        </w:r>
      </w:del>
      <w:del w:id="7666" w:date="2023-01-13T18:26:59Z" w:author="Jan Groh">
        <w:r>
          <w:rPr>
            <w:rFonts w:ascii="Garamond Premier Pro Bold" w:hAnsi="Garamond Premier Pro Bold"/>
            <w:sz w:val="22"/>
            <w:szCs w:val="22"/>
            <w:rtl w:val="0"/>
            <w:lang w:val="de-DE"/>
          </w:rPr>
          <w:delText xml:space="preserve">ffentlichungen Ottilies im </w:delText>
        </w:r>
      </w:del>
      <w:del w:id="7667" w:date="2023-01-13T18:26:59Z" w:author="Jan Groh">
        <w:r>
          <w:rPr>
            <w:rFonts w:ascii="Garamond Premier Pro Bold" w:hAnsi="Garamond Premier Pro Bold" w:hint="default"/>
            <w:sz w:val="22"/>
            <w:szCs w:val="22"/>
            <w:rtl w:val="0"/>
            <w:lang w:val="de-DE"/>
          </w:rPr>
          <w:delText>»</w:delText>
        </w:r>
      </w:del>
      <w:del w:id="7668" w:date="2023-01-13T18:26:59Z" w:author="Jan Groh">
        <w:r>
          <w:rPr>
            <w:rFonts w:ascii="Garamond Premier Pro Bold" w:hAnsi="Garamond Premier Pro Bold"/>
            <w:sz w:val="22"/>
            <w:szCs w:val="22"/>
            <w:rtl w:val="0"/>
            <w:lang w:val="pt-PT"/>
          </w:rPr>
          <w:delText>Chaos</w:delText>
        </w:r>
      </w:del>
      <w:del w:id="7669" w:date="2023-01-13T18:26:59Z" w:author="Jan Groh">
        <w:r>
          <w:rPr>
            <w:rFonts w:ascii="Garamond Premier Pro Bold" w:hAnsi="Garamond Premier Pro Bold" w:hint="default"/>
            <w:sz w:val="22"/>
            <w:szCs w:val="22"/>
            <w:rtl w:val="0"/>
            <w:lang w:val="de-DE"/>
          </w:rPr>
          <w:delText>«</w:delText>
        </w:r>
      </w:del>
      <w:del w:id="7670" w:date="2023-01-13T18:26:59Z" w:author="Jan Groh">
        <w:r>
          <w:rPr>
            <w:rFonts w:ascii="Garamond Premier Pro Bold" w:hAnsi="Garamond Premier Pro Bold"/>
            <w:sz w:val="22"/>
            <w:szCs w:val="22"/>
            <w:rtl w:val="0"/>
          </w:rPr>
          <w:delText xml:space="preserve"> (1829</w:delText>
        </w:r>
      </w:del>
      <w:del w:id="7671" w:date="2023-01-13T18:26:59Z" w:author="Jan Groh">
        <w:r>
          <w:rPr>
            <w:rFonts w:ascii="Garamond Premier Pro Bold" w:hAnsi="Garamond Premier Pro Bold" w:hint="default"/>
            <w:sz w:val="22"/>
            <w:szCs w:val="22"/>
            <w:rtl w:val="0"/>
          </w:rPr>
          <w:delText>–</w:delText>
        </w:r>
      </w:del>
      <w:del w:id="7672" w:date="2023-01-13T18:26:59Z" w:author="Jan Groh">
        <w:r>
          <w:rPr>
            <w:rFonts w:ascii="Garamond Premier Pro Bold" w:hAnsi="Garamond Premier Pro Bold"/>
            <w:sz w:val="22"/>
            <w:szCs w:val="22"/>
            <w:rtl w:val="0"/>
          </w:rPr>
          <w:delText>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6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74" w:date="2023-01-13T18:26:59Z" w:author="Jan Groh"/>
          <w:rFonts w:ascii="Garamond Premier Pro Italic" w:cs="Garamond Premier Pro Italic" w:hAnsi="Garamond Premier Pro Italic" w:eastAsia="Garamond Premier Pro Italic"/>
          <w:sz w:val="22"/>
          <w:szCs w:val="22"/>
        </w:rPr>
      </w:pPr>
      <w:del w:id="7675" w:date="2023-01-13T18:26:59Z" w:author="Jan Groh">
        <w:r>
          <w:rPr>
            <w:rFonts w:ascii="Garamond Premier Pro Italic" w:hAnsi="Garamond Premier Pro Italic"/>
            <w:sz w:val="22"/>
            <w:szCs w:val="22"/>
            <w:rtl w:val="0"/>
            <w:lang w:val="de-DE"/>
          </w:rPr>
          <w:delText>Ein Jahr aus dem Tagebuche einer W</w:delText>
        </w:r>
      </w:del>
      <w:del w:id="7676" w:date="2023-01-13T18:26:59Z" w:author="Jan Groh">
        <w:r>
          <w:rPr>
            <w:rFonts w:ascii="Garamond Premier Pro Italic" w:hAnsi="Garamond Premier Pro Italic" w:hint="default"/>
            <w:sz w:val="22"/>
            <w:szCs w:val="22"/>
            <w:rtl w:val="0"/>
          </w:rPr>
          <w:delText xml:space="preserve">… </w:delText>
        </w:r>
      </w:del>
      <w:del w:id="7677" w:date="2023-01-13T18:26:59Z" w:author="Jan Groh">
        <w:r>
          <w:rPr>
            <w:rFonts w:ascii="Garamond Premier Pro Italic" w:hAnsi="Garamond Premier Pro Italic"/>
            <w:sz w:val="22"/>
            <w:szCs w:val="22"/>
            <w:rtl w:val="0"/>
            <w:lang w:val="de-DE"/>
          </w:rPr>
          <w:delText>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78"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79" w:date="2023-01-13T18:26:59Z" w:author="Jan Groh"/>
          <w:rFonts w:ascii="Garamond Premier Pro Italic" w:cs="Garamond Premier Pro Italic" w:hAnsi="Garamond Premier Pro Italic" w:eastAsia="Garamond Premier Pro Italic"/>
          <w:sz w:val="22"/>
          <w:szCs w:val="22"/>
        </w:rPr>
      </w:pPr>
      <w:del w:id="7680" w:date="2023-01-13T18:26:59Z" w:author="Jan Groh">
        <w:r>
          <w:rPr>
            <w:rFonts w:ascii="Garamond Premier Pro Italic" w:hAnsi="Garamond Premier Pro Italic"/>
            <w:sz w:val="22"/>
            <w:szCs w:val="22"/>
            <w:rtl w:val="0"/>
            <w:lang w:val="it-IT"/>
          </w:rPr>
          <w:delText>Juni.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81" w:date="2023-01-13T18:26:59Z" w:author="Jan Groh"/>
          <w:rFonts w:ascii="Garamond Premier Pro Italic" w:cs="Garamond Premier Pro Italic" w:hAnsi="Garamond Premier Pro Italic" w:eastAsia="Garamond Premier Pro Italic"/>
          <w:sz w:val="22"/>
          <w:szCs w:val="22"/>
        </w:rPr>
      </w:pPr>
      <w:del w:id="7682" w:date="2023-01-13T18:26:59Z" w:author="Jan Groh">
        <w:r>
          <w:rPr>
            <w:rFonts w:ascii="Garamond Premier Pro Italic" w:hAnsi="Garamond Premier Pro Italic"/>
            <w:sz w:val="22"/>
            <w:szCs w:val="22"/>
            <w:rtl w:val="0"/>
            <w:lang w:val="nl-NL"/>
          </w:rPr>
          <w:delText>Volkslied.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84" w:date="2023-01-13T18:26:59Z" w:author="Jan Groh"/>
          <w:rFonts w:ascii="Garamond Premier Pro Caption" w:cs="Garamond Premier Pro Caption" w:hAnsi="Garamond Premier Pro Caption" w:eastAsia="Garamond Premier Pro Caption"/>
          <w:sz w:val="22"/>
          <w:szCs w:val="22"/>
        </w:rPr>
      </w:pPr>
      <w:del w:id="7685" w:date="2023-01-13T18:26:59Z" w:author="Jan Groh">
        <w:r>
          <w:rPr>
            <w:rFonts w:ascii="Garamond Premier Pro Caption" w:hAnsi="Garamond Premier Pro Caption"/>
            <w:sz w:val="22"/>
            <w:szCs w:val="22"/>
            <w:rtl w:val="0"/>
            <w:lang w:val="de-DE"/>
          </w:rPr>
          <w:delText xml:space="preserve">Ob der Schnee die Flur bedeckt,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86" w:date="2023-01-13T18:26:59Z" w:author="Jan Groh"/>
          <w:rFonts w:ascii="Garamond Premier Pro Caption" w:cs="Garamond Premier Pro Caption" w:hAnsi="Garamond Premier Pro Caption" w:eastAsia="Garamond Premier Pro Caption"/>
          <w:sz w:val="22"/>
          <w:szCs w:val="22"/>
        </w:rPr>
      </w:pPr>
      <w:del w:id="7687" w:date="2023-01-13T18:26:59Z" w:author="Jan Groh">
        <w:r>
          <w:rPr>
            <w:rFonts w:ascii="Garamond Premier Pro Caption" w:hAnsi="Garamond Premier Pro Caption"/>
            <w:sz w:val="22"/>
            <w:szCs w:val="22"/>
            <w:rtl w:val="0"/>
            <w:lang w:val="de-DE"/>
          </w:rPr>
          <w:delText xml:space="preserve">Ob der Mai die Knospe weckt,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88" w:date="2023-01-13T18:26:59Z" w:author="Jan Groh"/>
          <w:rFonts w:ascii="Garamond Premier Pro Caption" w:cs="Garamond Premier Pro Caption" w:hAnsi="Garamond Premier Pro Caption" w:eastAsia="Garamond Premier Pro Caption"/>
          <w:sz w:val="22"/>
          <w:szCs w:val="22"/>
        </w:rPr>
      </w:pPr>
      <w:del w:id="7689" w:date="2023-01-13T18:26:59Z" w:author="Jan Groh">
        <w:r>
          <w:rPr>
            <w:rFonts w:ascii="Garamond Premier Pro Caption" w:hAnsi="Garamond Premier Pro Caption"/>
            <w:sz w:val="22"/>
            <w:szCs w:val="22"/>
            <w:rtl w:val="0"/>
            <w:lang w:val="de-DE"/>
          </w:rPr>
          <w:delText xml:space="preserve">Alles zieht an mir vorbei,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90" w:date="2023-01-13T18:26:59Z" w:author="Jan Groh"/>
          <w:rFonts w:ascii="Garamond Premier Pro Caption" w:cs="Garamond Premier Pro Caption" w:hAnsi="Garamond Premier Pro Caption" w:eastAsia="Garamond Premier Pro Caption"/>
          <w:sz w:val="22"/>
          <w:szCs w:val="22"/>
        </w:rPr>
      </w:pPr>
      <w:del w:id="7691" w:date="2023-01-13T18:26:59Z" w:author="Jan Groh">
        <w:r>
          <w:rPr>
            <w:rFonts w:ascii="Garamond Premier Pro Caption" w:hAnsi="Garamond Premier Pro Caption"/>
            <w:sz w:val="22"/>
            <w:szCs w:val="22"/>
            <w:rtl w:val="0"/>
            <w:lang w:val="de-DE"/>
          </w:rPr>
          <w:delText>Als dasselbe Einerlei.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92" w:date="2023-01-13T18:26:59Z" w:author="Jan Groh"/>
          <w:rFonts w:ascii="Garamond Premier Pro Caption" w:cs="Garamond Premier Pro Caption" w:hAnsi="Garamond Premier Pro Caption" w:eastAsia="Garamond Premier Pro Caption"/>
          <w:sz w:val="22"/>
          <w:szCs w:val="22"/>
        </w:rPr>
      </w:pPr>
      <w:del w:id="7693" w:date="2023-01-13T18:26:59Z" w:author="Jan Groh">
        <w:r>
          <w:rPr>
            <w:rFonts w:ascii="Garamond Premier Pro Caption" w:hAnsi="Garamond Premier Pro Caption"/>
            <w:sz w:val="22"/>
            <w:szCs w:val="22"/>
            <w:rtl w:val="0"/>
            <w:lang w:val="de-DE"/>
          </w:rPr>
          <w:delText xml:space="preserve">Der Blume Duft, der Sonne Schein,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94" w:date="2023-01-13T18:26:59Z" w:author="Jan Groh"/>
          <w:rFonts w:ascii="Garamond Premier Pro Caption" w:cs="Garamond Premier Pro Caption" w:hAnsi="Garamond Premier Pro Caption" w:eastAsia="Garamond Premier Pro Caption"/>
          <w:sz w:val="22"/>
          <w:szCs w:val="22"/>
        </w:rPr>
      </w:pPr>
      <w:del w:id="7695" w:date="2023-01-13T18:26:59Z" w:author="Jan Groh">
        <w:r>
          <w:rPr>
            <w:rFonts w:ascii="Garamond Premier Pro Caption" w:hAnsi="Garamond Premier Pro Caption"/>
            <w:sz w:val="22"/>
            <w:szCs w:val="22"/>
            <w:rtl w:val="0"/>
            <w:lang w:val="de-DE"/>
          </w:rPr>
          <w:delText xml:space="preserve">Dringt nicht ins </w:delText>
        </w:r>
      </w:del>
      <w:del w:id="7696" w:date="2023-01-13T18:26:59Z" w:author="Jan Groh">
        <w:r>
          <w:rPr>
            <w:rFonts w:ascii="Garamond Premier Pro Caption" w:hAnsi="Garamond Premier Pro Caption" w:hint="default"/>
            <w:sz w:val="22"/>
            <w:szCs w:val="22"/>
            <w:rtl w:val="0"/>
            <w:lang w:val="sv-SE"/>
          </w:rPr>
          <w:delText>ö</w:delText>
        </w:r>
      </w:del>
      <w:del w:id="7697" w:date="2023-01-13T18:26:59Z" w:author="Jan Groh">
        <w:r>
          <w:rPr>
            <w:rFonts w:ascii="Garamond Premier Pro Caption" w:hAnsi="Garamond Premier Pro Caption"/>
            <w:sz w:val="22"/>
            <w:szCs w:val="22"/>
            <w:rtl w:val="0"/>
            <w:lang w:val="de-DE"/>
          </w:rPr>
          <w:delText xml:space="preserve">de Herz hinein,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698" w:date="2023-01-13T18:26:59Z" w:author="Jan Groh"/>
          <w:rFonts w:ascii="Garamond Premier Pro Caption" w:cs="Garamond Premier Pro Caption" w:hAnsi="Garamond Premier Pro Caption" w:eastAsia="Garamond Premier Pro Caption"/>
          <w:sz w:val="22"/>
          <w:szCs w:val="22"/>
        </w:rPr>
      </w:pPr>
      <w:del w:id="7699" w:date="2023-01-13T18:26:59Z" w:author="Jan Groh">
        <w:r>
          <w:rPr>
            <w:rFonts w:ascii="Garamond Premier Pro Caption" w:hAnsi="Garamond Premier Pro Caption"/>
            <w:sz w:val="22"/>
            <w:szCs w:val="22"/>
            <w:rtl w:val="0"/>
            <w:lang w:val="de-DE"/>
          </w:rPr>
          <w:delText>Kein Morgenstrahl f</w:delText>
        </w:r>
      </w:del>
      <w:del w:id="7700" w:date="2023-01-13T18:26:59Z" w:author="Jan Groh">
        <w:r>
          <w:rPr>
            <w:rFonts w:ascii="Garamond Premier Pro Caption" w:hAnsi="Garamond Premier Pro Caption" w:hint="default"/>
            <w:sz w:val="22"/>
            <w:szCs w:val="22"/>
            <w:rtl w:val="0"/>
          </w:rPr>
          <w:delText>ü</w:delText>
        </w:r>
      </w:del>
      <w:del w:id="7701" w:date="2023-01-13T18:26:59Z" w:author="Jan Groh">
        <w:r>
          <w:rPr>
            <w:rFonts w:ascii="Garamond Premier Pro Caption" w:hAnsi="Garamond Premier Pro Caption"/>
            <w:sz w:val="22"/>
            <w:szCs w:val="22"/>
            <w:rtl w:val="0"/>
            <w:lang w:val="de-DE"/>
          </w:rPr>
          <w:delText xml:space="preserve">r mich erwacht,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02" w:date="2023-01-13T18:26:59Z" w:author="Jan Groh"/>
          <w:rFonts w:ascii="Garamond Premier Pro Caption" w:cs="Garamond Premier Pro Caption" w:hAnsi="Garamond Premier Pro Caption" w:eastAsia="Garamond Premier Pro Caption"/>
          <w:sz w:val="22"/>
          <w:szCs w:val="22"/>
        </w:rPr>
      </w:pPr>
      <w:del w:id="7703" w:date="2023-01-13T18:26:59Z" w:author="Jan Groh">
        <w:r>
          <w:rPr>
            <w:rFonts w:ascii="Garamond Premier Pro Caption" w:hAnsi="Garamond Premier Pro Caption"/>
            <w:sz w:val="22"/>
            <w:szCs w:val="22"/>
            <w:rtl w:val="0"/>
            <w:lang w:val="de-DE"/>
          </w:rPr>
          <w:delText>Hier ist und bleibt es Nacht.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0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05" w:date="2023-01-13T18:26:59Z" w:author="Jan Groh"/>
          <w:rFonts w:ascii="Garamond Premier Pro Italic" w:cs="Garamond Premier Pro Italic" w:hAnsi="Garamond Premier Pro Italic" w:eastAsia="Garamond Premier Pro Italic"/>
          <w:sz w:val="22"/>
          <w:szCs w:val="22"/>
        </w:rPr>
      </w:pPr>
      <w:del w:id="7706" w:date="2023-01-13T18:26:59Z" w:author="Jan Groh">
        <w:r>
          <w:rPr>
            <w:rFonts w:ascii="Garamond Premier Pro Italic" w:hAnsi="Garamond Premier Pro Italic"/>
            <w:sz w:val="22"/>
            <w:szCs w:val="22"/>
            <w:rtl w:val="0"/>
            <w:lang w:val="it-IT"/>
          </w:rPr>
          <w:delText>Juli.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07" w:date="2023-01-13T18:26:59Z" w:author="Jan Groh"/>
          <w:rFonts w:ascii="Garamond Premier Pro Italic" w:cs="Garamond Premier Pro Italic" w:hAnsi="Garamond Premier Pro Italic" w:eastAsia="Garamond Premier Pro Italic"/>
          <w:sz w:val="22"/>
          <w:szCs w:val="22"/>
        </w:rPr>
      </w:pPr>
      <w:del w:id="7708" w:date="2023-01-13T18:26:59Z" w:author="Jan Groh">
        <w:r>
          <w:rPr>
            <w:rFonts w:ascii="Garamond Premier Pro Italic" w:hAnsi="Garamond Premier Pro Italic"/>
            <w:sz w:val="22"/>
            <w:szCs w:val="22"/>
            <w:rtl w:val="0"/>
            <w:lang w:val="de-DE"/>
          </w:rPr>
          <w:delText>An eine Blume im Wasser.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0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10" w:date="2023-01-13T18:26:59Z" w:author="Jan Groh"/>
          <w:rFonts w:ascii="Garamond Premier Pro Caption" w:cs="Garamond Premier Pro Caption" w:hAnsi="Garamond Premier Pro Caption" w:eastAsia="Garamond Premier Pro Caption"/>
          <w:sz w:val="22"/>
          <w:szCs w:val="22"/>
        </w:rPr>
      </w:pPr>
      <w:del w:id="7711" w:date="2023-01-13T18:26:59Z" w:author="Jan Groh">
        <w:r>
          <w:rPr>
            <w:rFonts w:ascii="Garamond Premier Pro Caption" w:hAnsi="Garamond Premier Pro Caption"/>
            <w:sz w:val="22"/>
            <w:szCs w:val="22"/>
            <w:rtl w:val="0"/>
            <w:lang w:val="de-DE"/>
          </w:rPr>
          <w:delText>Du Blume in der Wellen Scho</w:delText>
        </w:r>
      </w:del>
      <w:del w:id="7712" w:date="2023-01-13T18:26:59Z" w:author="Jan Groh">
        <w:r>
          <w:rPr>
            <w:rFonts w:ascii="Garamond Premier Pro Caption" w:hAnsi="Garamond Premier Pro Caption" w:hint="default"/>
            <w:sz w:val="22"/>
            <w:szCs w:val="22"/>
            <w:rtl w:val="0"/>
            <w:lang w:val="de-DE"/>
          </w:rPr>
          <w:delText>ß</w:delText>
        </w:r>
      </w:del>
      <w:del w:id="7713"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14" w:date="2023-01-13T18:26:59Z" w:author="Jan Groh"/>
          <w:rFonts w:ascii="Garamond Premier Pro Caption" w:cs="Garamond Premier Pro Caption" w:hAnsi="Garamond Premier Pro Caption" w:eastAsia="Garamond Premier Pro Caption"/>
          <w:sz w:val="22"/>
          <w:szCs w:val="22"/>
        </w:rPr>
      </w:pPr>
      <w:del w:id="7715" w:date="2023-01-13T18:26:59Z" w:author="Jan Groh">
        <w:r>
          <w:rPr>
            <w:rFonts w:ascii="Garamond Premier Pro Caption" w:hAnsi="Garamond Premier Pro Caption"/>
            <w:sz w:val="22"/>
            <w:szCs w:val="22"/>
            <w:rtl w:val="0"/>
            <w:lang w:val="de-DE"/>
          </w:rPr>
          <w:delText>Wir haben ein gleiches, tr</w:delText>
        </w:r>
      </w:del>
      <w:del w:id="7716" w:date="2023-01-13T18:26:59Z" w:author="Jan Groh">
        <w:r>
          <w:rPr>
            <w:rFonts w:ascii="Garamond Premier Pro Caption" w:hAnsi="Garamond Premier Pro Caption" w:hint="default"/>
            <w:sz w:val="22"/>
            <w:szCs w:val="22"/>
            <w:rtl w:val="0"/>
          </w:rPr>
          <w:delText>ü</w:delText>
        </w:r>
      </w:del>
      <w:del w:id="7717" w:date="2023-01-13T18:26:59Z" w:author="Jan Groh">
        <w:r>
          <w:rPr>
            <w:rFonts w:ascii="Garamond Premier Pro Caption" w:hAnsi="Garamond Premier Pro Caption"/>
            <w:sz w:val="22"/>
            <w:szCs w:val="22"/>
            <w:rtl w:val="0"/>
            <w:lang w:val="es-ES_tradnl"/>
          </w:rPr>
          <w:delText>bes Los;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18" w:date="2023-01-13T18:26:59Z" w:author="Jan Groh"/>
          <w:rFonts w:ascii="Garamond Premier Pro Caption" w:cs="Garamond Premier Pro Caption" w:hAnsi="Garamond Premier Pro Caption" w:eastAsia="Garamond Premier Pro Caption"/>
          <w:sz w:val="22"/>
          <w:szCs w:val="22"/>
        </w:rPr>
      </w:pPr>
      <w:del w:id="7719" w:date="2023-01-13T18:26:59Z" w:author="Jan Groh">
        <w:r>
          <w:rPr>
            <w:rFonts w:ascii="Garamond Premier Pro Caption" w:hAnsi="Garamond Premier Pro Caption"/>
            <w:sz w:val="22"/>
            <w:szCs w:val="22"/>
            <w:rtl w:val="0"/>
            <w:lang w:val="de-DE"/>
          </w:rPr>
          <w:delText>Bald von der Leidenschaft gehoben und getragen,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20" w:date="2023-01-13T18:26:59Z" w:author="Jan Groh"/>
          <w:rFonts w:ascii="Garamond Premier Pro Caption" w:cs="Garamond Premier Pro Caption" w:hAnsi="Garamond Premier Pro Caption" w:eastAsia="Garamond Premier Pro Caption"/>
          <w:sz w:val="22"/>
          <w:szCs w:val="22"/>
        </w:rPr>
      </w:pPr>
      <w:del w:id="7721" w:date="2023-01-13T18:26:59Z" w:author="Jan Groh">
        <w:r>
          <w:rPr>
            <w:rFonts w:ascii="Garamond Premier Pro Caption" w:hAnsi="Garamond Premier Pro Caption"/>
            <w:sz w:val="22"/>
            <w:szCs w:val="22"/>
            <w:rtl w:val="0"/>
            <w:lang w:val="en-US"/>
          </w:rPr>
          <w:delText xml:space="preserve">Bald an </w:delText>
        </w:r>
      </w:del>
      <w:del w:id="7722" w:date="2023-01-13T18:26:59Z" w:author="Jan Groh">
        <w:r>
          <w:rPr>
            <w:rFonts w:ascii="Garamond Premier Pro Caption" w:hAnsi="Garamond Premier Pro Caption" w:hint="default"/>
            <w:sz w:val="22"/>
            <w:szCs w:val="22"/>
            <w:rtl w:val="0"/>
            <w:lang w:val="sv-SE"/>
          </w:rPr>
          <w:delText>ö</w:delText>
        </w:r>
      </w:del>
      <w:del w:id="7723" w:date="2023-01-13T18:26:59Z" w:author="Jan Groh">
        <w:r>
          <w:rPr>
            <w:rFonts w:ascii="Garamond Premier Pro Caption" w:hAnsi="Garamond Premier Pro Caption"/>
            <w:sz w:val="22"/>
            <w:szCs w:val="22"/>
            <w:rtl w:val="0"/>
            <w:lang w:val="de-DE"/>
          </w:rPr>
          <w:delText>de Ufer verschlagen,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24" w:date="2023-01-13T18:26:59Z" w:author="Jan Groh"/>
          <w:rFonts w:ascii="Garamond Premier Pro Caption" w:cs="Garamond Premier Pro Caption" w:hAnsi="Garamond Premier Pro Caption" w:eastAsia="Garamond Premier Pro Caption"/>
          <w:sz w:val="22"/>
          <w:szCs w:val="22"/>
        </w:rPr>
      </w:pPr>
      <w:del w:id="7725" w:date="2023-01-13T18:26:59Z" w:author="Jan Groh">
        <w:r>
          <w:rPr>
            <w:rFonts w:ascii="Garamond Premier Pro Caption" w:hAnsi="Garamond Premier Pro Caption"/>
            <w:sz w:val="22"/>
            <w:szCs w:val="22"/>
            <w:rtl w:val="0"/>
            <w:lang w:val="de-DE"/>
          </w:rPr>
          <w:delText>Vom Strome aufs neue dort weggesp</w:delText>
        </w:r>
      </w:del>
      <w:del w:id="7726" w:date="2023-01-13T18:26:59Z" w:author="Jan Groh">
        <w:r>
          <w:rPr>
            <w:rFonts w:ascii="Garamond Premier Pro Caption" w:hAnsi="Garamond Premier Pro Caption" w:hint="default"/>
            <w:sz w:val="22"/>
            <w:szCs w:val="22"/>
            <w:rtl w:val="0"/>
          </w:rPr>
          <w:delText>ü</w:delText>
        </w:r>
      </w:del>
      <w:del w:id="7727" w:date="2023-01-13T18:26:59Z" w:author="Jan Groh">
        <w:r>
          <w:rPr>
            <w:rFonts w:ascii="Garamond Premier Pro Caption" w:hAnsi="Garamond Premier Pro Caption"/>
            <w:sz w:val="22"/>
            <w:szCs w:val="22"/>
            <w:rtl w:val="0"/>
          </w:rPr>
          <w:delText xml:space="preserve">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28" w:date="2023-01-13T18:26:59Z" w:author="Jan Groh"/>
          <w:rFonts w:ascii="Garamond Premier Pro Caption" w:cs="Garamond Premier Pro Caption" w:hAnsi="Garamond Premier Pro Caption" w:eastAsia="Garamond Premier Pro Caption"/>
          <w:sz w:val="22"/>
          <w:szCs w:val="22"/>
        </w:rPr>
      </w:pPr>
      <w:del w:id="7729" w:date="2023-01-13T18:26:59Z" w:author="Jan Groh">
        <w:r>
          <w:rPr>
            <w:rFonts w:ascii="Garamond Premier Pro Caption" w:hAnsi="Garamond Premier Pro Caption"/>
            <w:sz w:val="22"/>
            <w:szCs w:val="22"/>
            <w:rtl w:val="0"/>
            <w:lang w:val="de-DE"/>
          </w:rPr>
          <w:delText>Fragt niemand, was Herz und Blume gef</w:delText>
        </w:r>
      </w:del>
      <w:del w:id="7730" w:date="2023-01-13T18:26:59Z" w:author="Jan Groh">
        <w:r>
          <w:rPr>
            <w:rFonts w:ascii="Garamond Premier Pro Caption" w:hAnsi="Garamond Premier Pro Caption" w:hint="default"/>
            <w:sz w:val="22"/>
            <w:szCs w:val="22"/>
            <w:rtl w:val="0"/>
          </w:rPr>
          <w:delText>ü</w:delText>
        </w:r>
      </w:del>
      <w:del w:id="7731" w:date="2023-01-13T18:26:59Z" w:author="Jan Groh">
        <w:r>
          <w:rPr>
            <w:rFonts w:ascii="Garamond Premier Pro Caption" w:hAnsi="Garamond Premier Pro Caption"/>
            <w:sz w:val="22"/>
            <w:szCs w:val="22"/>
            <w:rtl w:val="0"/>
          </w:rPr>
          <w:delText>hlt.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32" w:date="2023-01-13T18:26:59Z" w:author="Jan Groh"/>
          <w:rFonts w:ascii="Garamond Premier Pro Caption" w:cs="Garamond Premier Pro Caption" w:hAnsi="Garamond Premier Pro Caption" w:eastAsia="Garamond Premier Pro Caption"/>
          <w:sz w:val="22"/>
          <w:szCs w:val="22"/>
        </w:rPr>
      </w:pPr>
      <w:del w:id="7733" w:date="2023-01-13T18:26:59Z" w:author="Jan Groh">
        <w:r>
          <w:rPr>
            <w:rFonts w:ascii="Garamond Premier Pro Caption" w:hAnsi="Garamond Premier Pro Caption"/>
            <w:sz w:val="22"/>
            <w:szCs w:val="22"/>
            <w:rtl w:val="0"/>
            <w:lang w:val="de-DE"/>
          </w:rPr>
          <w:delText xml:space="preserve">Und sinken wir durch die Macht der Zeit,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34" w:date="2023-01-13T18:26:59Z" w:author="Jan Groh"/>
          <w:rFonts w:ascii="Garamond Premier Pro Caption" w:cs="Garamond Premier Pro Caption" w:hAnsi="Garamond Premier Pro Caption" w:eastAsia="Garamond Premier Pro Caption"/>
          <w:sz w:val="22"/>
          <w:szCs w:val="22"/>
        </w:rPr>
      </w:pPr>
      <w:del w:id="7735" w:date="2023-01-13T18:26:59Z" w:author="Jan Groh">
        <w:r>
          <w:rPr>
            <w:rFonts w:ascii="Garamond Premier Pro Caption" w:hAnsi="Garamond Premier Pro Caption"/>
            <w:sz w:val="22"/>
            <w:szCs w:val="22"/>
            <w:rtl w:val="0"/>
            <w:lang w:val="de-DE"/>
          </w:rPr>
          <w:delText xml:space="preserve">Auf den tiefsten Grund der Vergessenheit,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36" w:date="2023-01-13T18:26:59Z" w:author="Jan Groh"/>
          <w:rFonts w:ascii="Garamond Premier Pro Caption" w:cs="Garamond Premier Pro Caption" w:hAnsi="Garamond Premier Pro Caption" w:eastAsia="Garamond Premier Pro Caption"/>
          <w:sz w:val="22"/>
          <w:szCs w:val="22"/>
        </w:rPr>
      </w:pPr>
      <w:del w:id="7737" w:date="2023-01-13T18:26:59Z" w:author="Jan Groh">
        <w:r>
          <w:rPr>
            <w:rFonts w:ascii="Garamond Premier Pro Caption" w:hAnsi="Garamond Premier Pro Caption"/>
            <w:sz w:val="22"/>
            <w:szCs w:val="22"/>
            <w:rtl w:val="0"/>
            <w:lang w:val="de-DE"/>
          </w:rPr>
          <w:delText xml:space="preserve">So ziehen die Wellen </w:delText>
        </w:r>
      </w:del>
      <w:del w:id="7738" w:date="2023-01-13T18:26:59Z" w:author="Jan Groh">
        <w:r>
          <w:rPr>
            <w:rFonts w:ascii="Garamond Premier Pro Caption" w:hAnsi="Garamond Premier Pro Caption" w:hint="default"/>
            <w:sz w:val="22"/>
            <w:szCs w:val="22"/>
            <w:rtl w:val="0"/>
          </w:rPr>
          <w:delText>ü</w:delText>
        </w:r>
      </w:del>
      <w:del w:id="7739" w:date="2023-01-13T18:26:59Z" w:author="Jan Groh">
        <w:r>
          <w:rPr>
            <w:rFonts w:ascii="Garamond Premier Pro Caption" w:hAnsi="Garamond Premier Pro Caption"/>
            <w:sz w:val="22"/>
            <w:szCs w:val="22"/>
            <w:rtl w:val="0"/>
            <w:lang w:val="de-DE"/>
          </w:rPr>
          <w:delText xml:space="preserve">ber uns fort,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40" w:date="2023-01-13T18:26:59Z" w:author="Jan Groh"/>
          <w:rFonts w:ascii="Garamond Premier Pro Caption" w:cs="Garamond Premier Pro Caption" w:hAnsi="Garamond Premier Pro Caption" w:eastAsia="Garamond Premier Pro Caption"/>
          <w:sz w:val="22"/>
          <w:szCs w:val="22"/>
        </w:rPr>
      </w:pPr>
      <w:del w:id="7741" w:date="2023-01-13T18:26:59Z" w:author="Jan Groh">
        <w:r>
          <w:rPr>
            <w:rFonts w:ascii="Garamond Premier Pro Caption" w:hAnsi="Garamond Premier Pro Caption"/>
            <w:sz w:val="22"/>
            <w:szCs w:val="22"/>
            <w:rtl w:val="0"/>
            <w:lang w:val="de-DE"/>
          </w:rPr>
          <w:delText>Wei</w:delText>
        </w:r>
      </w:del>
      <w:del w:id="7742" w:date="2023-01-13T18:26:59Z" w:author="Jan Groh">
        <w:r>
          <w:rPr>
            <w:rFonts w:ascii="Garamond Premier Pro Caption" w:hAnsi="Garamond Premier Pro Caption" w:hint="default"/>
            <w:sz w:val="22"/>
            <w:szCs w:val="22"/>
            <w:rtl w:val="0"/>
            <w:lang w:val="de-DE"/>
          </w:rPr>
          <w:delText xml:space="preserve">ß </w:delText>
        </w:r>
      </w:del>
      <w:del w:id="7743" w:date="2023-01-13T18:26:59Z" w:author="Jan Groh">
        <w:r>
          <w:rPr>
            <w:rFonts w:ascii="Garamond Premier Pro Caption" w:hAnsi="Garamond Premier Pro Caption"/>
            <w:sz w:val="22"/>
            <w:szCs w:val="22"/>
            <w:rtl w:val="0"/>
            <w:lang w:val="de-DE"/>
          </w:rPr>
          <w:delText>niemand, wer begraben dort;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44" w:date="2023-01-13T18:26:59Z" w:author="Jan Groh"/>
          <w:rFonts w:ascii="Garamond Premier Pro Caption" w:cs="Garamond Premier Pro Caption" w:hAnsi="Garamond Premier Pro Caption" w:eastAsia="Garamond Premier Pro Caption"/>
          <w:sz w:val="22"/>
          <w:szCs w:val="22"/>
        </w:rPr>
      </w:pPr>
      <w:del w:id="7745" w:date="2023-01-13T18:26:59Z" w:author="Jan Groh">
        <w:r>
          <w:rPr>
            <w:rFonts w:ascii="Garamond Premier Pro Caption" w:hAnsi="Garamond Premier Pro Caption"/>
            <w:sz w:val="22"/>
            <w:szCs w:val="22"/>
            <w:rtl w:val="0"/>
            <w:lang w:val="de-DE"/>
          </w:rPr>
          <w:delText>Denn andre Blumen gibt</w:delText>
        </w:r>
      </w:del>
      <w:del w:id="7746" w:date="2023-01-13T18:26:59Z" w:author="Jan Groh">
        <w:r>
          <w:rPr>
            <w:rFonts w:ascii="Garamond Premier Pro Caption" w:hAnsi="Garamond Premier Pro Caption" w:hint="default"/>
            <w:sz w:val="22"/>
            <w:szCs w:val="22"/>
            <w:rtl w:val="1"/>
          </w:rPr>
          <w:delText>’</w:delText>
        </w:r>
      </w:del>
      <w:del w:id="7747" w:date="2023-01-13T18:26:59Z" w:author="Jan Groh">
        <w:r>
          <w:rPr>
            <w:rFonts w:ascii="Garamond Premier Pro Caption" w:hAnsi="Garamond Premier Pro Caption"/>
            <w:sz w:val="22"/>
            <w:szCs w:val="22"/>
            <w:rtl w:val="0"/>
            <w:lang w:val="de-DE"/>
          </w:rPr>
          <w:delText>s, den Flu</w:delText>
        </w:r>
      </w:del>
      <w:del w:id="7748" w:date="2023-01-13T18:26:59Z" w:author="Jan Groh">
        <w:r>
          <w:rPr>
            <w:rFonts w:ascii="Garamond Premier Pro Caption" w:hAnsi="Garamond Premier Pro Caption" w:hint="default"/>
            <w:sz w:val="22"/>
            <w:szCs w:val="22"/>
            <w:rtl w:val="0"/>
            <w:lang w:val="de-DE"/>
          </w:rPr>
          <w:delText xml:space="preserve">ß </w:delText>
        </w:r>
      </w:del>
      <w:del w:id="7749" w:date="2023-01-13T18:26:59Z" w:author="Jan Groh">
        <w:r>
          <w:rPr>
            <w:rFonts w:ascii="Garamond Premier Pro Caption" w:hAnsi="Garamond Premier Pro Caption"/>
            <w:sz w:val="22"/>
            <w:szCs w:val="22"/>
            <w:rtl w:val="0"/>
            <w:lang w:val="de-DE"/>
          </w:rPr>
          <w:delText>zu schm</w:delText>
        </w:r>
      </w:del>
      <w:del w:id="7750" w:date="2023-01-13T18:26:59Z" w:author="Jan Groh">
        <w:r>
          <w:rPr>
            <w:rFonts w:ascii="Garamond Premier Pro Caption" w:hAnsi="Garamond Premier Pro Caption" w:hint="default"/>
            <w:sz w:val="22"/>
            <w:szCs w:val="22"/>
            <w:rtl w:val="0"/>
          </w:rPr>
          <w:delText>ü</w:delText>
        </w:r>
      </w:del>
      <w:del w:id="7751" w:date="2023-01-13T18:26:59Z" w:author="Jan Groh">
        <w:r>
          <w:rPr>
            <w:rFonts w:ascii="Garamond Premier Pro Caption" w:hAnsi="Garamond Premier Pro Caption"/>
            <w:sz w:val="22"/>
            <w:szCs w:val="22"/>
            <w:rtl w:val="0"/>
            <w:lang w:val="de-DE"/>
          </w:rPr>
          <w:delText xml:space="preserve">cken,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52" w:date="2023-01-13T18:26:59Z" w:author="Jan Groh"/>
          <w:rFonts w:ascii="Garamond Premier Pro Caption" w:cs="Garamond Premier Pro Caption" w:hAnsi="Garamond Premier Pro Caption" w:eastAsia="Garamond Premier Pro Caption"/>
          <w:sz w:val="22"/>
          <w:szCs w:val="22"/>
        </w:rPr>
      </w:pPr>
      <w:del w:id="7753" w:date="2023-01-13T18:26:59Z" w:author="Jan Groh">
        <w:r>
          <w:rPr>
            <w:rFonts w:ascii="Garamond Premier Pro Caption" w:hAnsi="Garamond Premier Pro Caption"/>
            <w:sz w:val="22"/>
            <w:szCs w:val="22"/>
            <w:rtl w:val="0"/>
            <w:lang w:val="de-DE"/>
          </w:rPr>
          <w:delText>Und andre Herzen darniederzudr</w:delText>
        </w:r>
      </w:del>
      <w:del w:id="7754" w:date="2023-01-13T18:26:59Z" w:author="Jan Groh">
        <w:r>
          <w:rPr>
            <w:rFonts w:ascii="Garamond Premier Pro Caption" w:hAnsi="Garamond Premier Pro Caption" w:hint="default"/>
            <w:sz w:val="22"/>
            <w:szCs w:val="22"/>
            <w:rtl w:val="0"/>
          </w:rPr>
          <w:delText>ü</w:delText>
        </w:r>
      </w:del>
      <w:del w:id="7755" w:date="2023-01-13T18:26:59Z" w:author="Jan Groh">
        <w:r>
          <w:rPr>
            <w:rFonts w:ascii="Garamond Premier Pro Caption" w:hAnsi="Garamond Premier Pro Caption"/>
            <w:sz w:val="22"/>
            <w:szCs w:val="22"/>
            <w:rtl w:val="0"/>
          </w:rPr>
          <w:delText>cken.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756" w:date="2023-01-13T18:26:59Z" w:author="Jan Groh"/>
          <w:rFonts w:ascii="Garamond Premier Pro Italic" w:cs="Garamond Premier Pro Italic" w:hAnsi="Garamond Premier Pro Italic" w:eastAsia="Garamond Premier Pro Italic"/>
          <w:sz w:val="22"/>
          <w:szCs w:val="22"/>
        </w:rPr>
      </w:pPr>
      <w:del w:id="7757" w:date="2023-01-13T18:26:59Z" w:author="Jan Groh">
        <w:r>
          <w:rPr>
            <w:rFonts w:ascii="Garamond Premier Pro Italic" w:hAnsi="Garamond Premier Pro Italic"/>
            <w:sz w:val="22"/>
            <w:szCs w:val="22"/>
            <w:rtl w:val="0"/>
            <w:lang w:val="de-DE"/>
          </w:rPr>
          <w:delText>(Jahrgang 1, Heft 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775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firstLine="0"/>
        <w:rPr>
          <w:del w:id="775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60" w:date="2023-01-13T18:26:59Z" w:author="Jan Groh"/>
          <w:rFonts w:ascii="Garamond Premier Pro Italic" w:cs="Garamond Premier Pro Italic" w:hAnsi="Garamond Premier Pro Italic" w:eastAsia="Garamond Premier Pro Italic"/>
          <w:sz w:val="22"/>
          <w:szCs w:val="22"/>
        </w:rPr>
      </w:pPr>
      <w:del w:id="7761" w:date="2023-01-13T18:26:59Z" w:author="Jan Groh">
        <w:r>
          <w:rPr>
            <w:rFonts w:ascii="Garamond Premier Pro Italic" w:hAnsi="Garamond Premier Pro Italic"/>
            <w:sz w:val="22"/>
            <w:szCs w:val="22"/>
            <w:rtl w:val="0"/>
            <w:lang w:val="de-DE"/>
          </w:rPr>
          <w:delText>Aus dem Tagebuche einer W</w:delText>
        </w:r>
      </w:del>
      <w:del w:id="7762" w:date="2023-01-13T18:26:59Z" w:author="Jan Groh">
        <w:r>
          <w:rPr>
            <w:rFonts w:ascii="Garamond Premier Pro Italic" w:hAnsi="Garamond Premier Pro Italic" w:hint="default"/>
            <w:sz w:val="22"/>
            <w:szCs w:val="22"/>
            <w:rtl w:val="0"/>
          </w:rPr>
          <w:delText xml:space="preserve">… </w:delText>
        </w:r>
      </w:del>
      <w:del w:id="7763" w:date="2023-01-13T18:26:59Z" w:author="Jan Groh">
        <w:r>
          <w:rPr>
            <w:rFonts w:ascii="Garamond Premier Pro Italic" w:hAnsi="Garamond Premier Pro Italic"/>
            <w:sz w:val="22"/>
            <w:szCs w:val="22"/>
            <w:rtl w:val="0"/>
          </w:rPr>
          <w:delText>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6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65" w:date="2023-01-13T18:26:59Z" w:author="Jan Groh"/>
          <w:rFonts w:ascii="Garamond Premier Pro Italic" w:cs="Garamond Premier Pro Italic" w:hAnsi="Garamond Premier Pro Italic" w:eastAsia="Garamond Premier Pro Italic"/>
          <w:sz w:val="22"/>
          <w:szCs w:val="22"/>
        </w:rPr>
      </w:pPr>
      <w:del w:id="7766" w:date="2023-01-13T18:26:59Z" w:author="Jan Groh">
        <w:r>
          <w:rPr>
            <w:rFonts w:ascii="Garamond Premier Pro Italic" w:hAnsi="Garamond Premier Pro Italic"/>
            <w:sz w:val="22"/>
            <w:szCs w:val="22"/>
            <w:rtl w:val="0"/>
          </w:rPr>
          <w:delText>August.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67" w:date="2023-01-13T18:26:59Z" w:author="Jan Groh"/>
          <w:rFonts w:ascii="Garamond Premier Pro Italic" w:cs="Garamond Premier Pro Italic" w:hAnsi="Garamond Premier Pro Italic" w:eastAsia="Garamond Premier Pro Italic"/>
          <w:sz w:val="22"/>
          <w:szCs w:val="22"/>
        </w:rPr>
      </w:pPr>
      <w:del w:id="7768" w:date="2023-01-13T18:26:59Z" w:author="Jan Groh">
        <w:r>
          <w:rPr>
            <w:rFonts w:ascii="Garamond Premier Pro Italic" w:hAnsi="Garamond Premier Pro Italic"/>
            <w:sz w:val="22"/>
            <w:szCs w:val="22"/>
            <w:rtl w:val="0"/>
            <w:lang w:val="de-DE"/>
          </w:rPr>
          <w:delText xml:space="preserve">Brief an </w:delText>
        </w:r>
      </w:del>
      <w:del w:id="7769" w:date="2023-01-13T18:26:59Z" w:author="Jan Groh">
        <w:r>
          <w:rPr>
            <w:rFonts w:ascii="Garamond Premier Pro Italic" w:hAnsi="Garamond Premier Pro Italic" w:hint="default"/>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7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71" w:date="2023-01-13T18:26:59Z" w:author="Jan Groh"/>
          <w:rFonts w:ascii="Garamond Premier Pro Caption" w:cs="Garamond Premier Pro Caption" w:hAnsi="Garamond Premier Pro Caption" w:eastAsia="Garamond Premier Pro Caption"/>
          <w:sz w:val="22"/>
          <w:szCs w:val="22"/>
        </w:rPr>
      </w:pPr>
      <w:del w:id="7772" w:date="2023-01-13T18:26:59Z" w:author="Jan Groh">
        <w:r>
          <w:rPr>
            <w:rFonts w:ascii="Garamond Premier Pro Caption" w:hAnsi="Garamond Premier Pro Caption"/>
            <w:sz w:val="22"/>
            <w:szCs w:val="22"/>
            <w:rtl w:val="0"/>
            <w:lang w:val="de-DE"/>
          </w:rPr>
          <w:delText>Beste Freundin, Dir zu schreiben,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73" w:date="2023-01-13T18:26:59Z" w:author="Jan Groh"/>
          <w:rFonts w:ascii="Garamond Premier Pro Caption" w:cs="Garamond Premier Pro Caption" w:hAnsi="Garamond Premier Pro Caption" w:eastAsia="Garamond Premier Pro Caption"/>
          <w:sz w:val="22"/>
          <w:szCs w:val="22"/>
        </w:rPr>
      </w:pPr>
      <w:del w:id="7774" w:date="2023-01-13T18:26:59Z" w:author="Jan Groh">
        <w:r>
          <w:rPr>
            <w:rFonts w:ascii="Garamond Premier Pro Caption" w:hAnsi="Garamond Premier Pro Caption"/>
            <w:sz w:val="22"/>
            <w:szCs w:val="22"/>
            <w:rtl w:val="0"/>
          </w:rPr>
          <w:delText>Mu</w:delText>
        </w:r>
      </w:del>
      <w:del w:id="7775" w:date="2023-01-13T18:26:59Z" w:author="Jan Groh">
        <w:r>
          <w:rPr>
            <w:rFonts w:ascii="Garamond Premier Pro Caption" w:hAnsi="Garamond Premier Pro Caption" w:hint="default"/>
            <w:sz w:val="22"/>
            <w:szCs w:val="22"/>
            <w:rtl w:val="0"/>
            <w:lang w:val="de-DE"/>
          </w:rPr>
          <w:delText>ß</w:delText>
        </w:r>
      </w:del>
      <w:del w:id="7776" w:date="2023-01-13T18:26:59Z" w:author="Jan Groh">
        <w:r>
          <w:rPr>
            <w:rFonts w:ascii="Garamond Premier Pro Caption" w:hAnsi="Garamond Premier Pro Caption"/>
            <w:sz w:val="22"/>
            <w:szCs w:val="22"/>
            <w:rtl w:val="0"/>
            <w:lang w:val="de-DE"/>
          </w:rPr>
          <w:delText xml:space="preserve">te lange unterbleiben,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77" w:date="2023-01-13T18:26:59Z" w:author="Jan Groh"/>
          <w:rFonts w:ascii="Garamond Premier Pro Caption" w:cs="Garamond Premier Pro Caption" w:hAnsi="Garamond Premier Pro Caption" w:eastAsia="Garamond Premier Pro Caption"/>
          <w:sz w:val="22"/>
          <w:szCs w:val="22"/>
        </w:rPr>
      </w:pPr>
      <w:del w:id="7778" w:date="2023-01-13T18:26:59Z" w:author="Jan Groh">
        <w:r>
          <w:rPr>
            <w:rFonts w:ascii="Garamond Premier Pro Caption" w:hAnsi="Garamond Premier Pro Caption"/>
            <w:sz w:val="22"/>
            <w:szCs w:val="22"/>
            <w:rtl w:val="0"/>
            <w:lang w:val="de-DE"/>
          </w:rPr>
          <w:delText>Denn kein Augenblick war mein;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79" w:date="2023-01-13T18:26:59Z" w:author="Jan Groh"/>
          <w:rFonts w:ascii="Garamond Premier Pro Caption" w:cs="Garamond Premier Pro Caption" w:hAnsi="Garamond Premier Pro Caption" w:eastAsia="Garamond Premier Pro Caption"/>
          <w:sz w:val="22"/>
          <w:szCs w:val="22"/>
        </w:rPr>
      </w:pPr>
      <w:del w:id="7780" w:date="2023-01-13T18:26:59Z" w:author="Jan Groh">
        <w:r>
          <w:rPr>
            <w:rFonts w:ascii="Garamond Premier Pro Caption" w:hAnsi="Garamond Premier Pro Caption"/>
            <w:sz w:val="22"/>
            <w:szCs w:val="22"/>
            <w:rtl w:val="0"/>
          </w:rPr>
          <w:delText>F</w:delText>
        </w:r>
      </w:del>
      <w:del w:id="7781" w:date="2023-01-13T18:26:59Z" w:author="Jan Groh">
        <w:r>
          <w:rPr>
            <w:rFonts w:ascii="Garamond Premier Pro Caption" w:hAnsi="Garamond Premier Pro Caption" w:hint="default"/>
            <w:sz w:val="22"/>
            <w:szCs w:val="22"/>
            <w:rtl w:val="0"/>
          </w:rPr>
          <w:delText>ü</w:delText>
        </w:r>
      </w:del>
      <w:del w:id="7782" w:date="2023-01-13T18:26:59Z" w:author="Jan Groh">
        <w:r>
          <w:rPr>
            <w:rFonts w:ascii="Garamond Premier Pro Caption" w:hAnsi="Garamond Premier Pro Caption"/>
            <w:sz w:val="22"/>
            <w:szCs w:val="22"/>
            <w:rtl w:val="0"/>
            <w:lang w:val="de-DE"/>
          </w:rPr>
          <w:delText xml:space="preserve">hle dieses Herzens Pein,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83" w:date="2023-01-13T18:26:59Z" w:author="Jan Groh"/>
          <w:rFonts w:ascii="Garamond Premier Pro Caption" w:cs="Garamond Premier Pro Caption" w:hAnsi="Garamond Premier Pro Caption" w:eastAsia="Garamond Premier Pro Caption"/>
          <w:sz w:val="22"/>
          <w:szCs w:val="22"/>
        </w:rPr>
      </w:pPr>
      <w:del w:id="7784" w:date="2023-01-13T18:26:59Z" w:author="Jan Groh">
        <w:r>
          <w:rPr>
            <w:rFonts w:ascii="Garamond Premier Pro Caption" w:hAnsi="Garamond Premier Pro Caption"/>
            <w:sz w:val="22"/>
            <w:szCs w:val="22"/>
            <w:rtl w:val="0"/>
            <w:lang w:val="de-DE"/>
          </w:rPr>
          <w:delText xml:space="preserve">Stets im Strudel fortzuweben,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85" w:date="2023-01-13T18:26:59Z" w:author="Jan Groh"/>
          <w:rFonts w:ascii="Garamond Premier Pro Caption" w:cs="Garamond Premier Pro Caption" w:hAnsi="Garamond Premier Pro Caption" w:eastAsia="Garamond Premier Pro Caption"/>
          <w:sz w:val="22"/>
          <w:szCs w:val="22"/>
        </w:rPr>
      </w:pPr>
      <w:del w:id="7786" w:date="2023-01-13T18:26:59Z" w:author="Jan Groh">
        <w:r>
          <w:rPr>
            <w:rFonts w:ascii="Garamond Premier Pro Caption" w:hAnsi="Garamond Premier Pro Caption"/>
            <w:sz w:val="22"/>
            <w:szCs w:val="22"/>
            <w:rtl w:val="0"/>
            <w:lang w:val="de-DE"/>
          </w:rPr>
          <w:delText>Ohne inn</w:delText>
        </w:r>
      </w:del>
      <w:del w:id="7787" w:date="2023-01-13T18:26:59Z" w:author="Jan Groh">
        <w:r>
          <w:rPr>
            <w:rFonts w:ascii="Garamond Premier Pro Caption" w:hAnsi="Garamond Premier Pro Caption" w:hint="default"/>
            <w:sz w:val="22"/>
            <w:szCs w:val="22"/>
            <w:rtl w:val="1"/>
          </w:rPr>
          <w:delText>’</w:delText>
        </w:r>
      </w:del>
      <w:del w:id="7788" w:date="2023-01-13T18:26:59Z" w:author="Jan Groh">
        <w:r>
          <w:rPr>
            <w:rFonts w:ascii="Garamond Premier Pro Caption" w:hAnsi="Garamond Premier Pro Caption"/>
            <w:sz w:val="22"/>
            <w:szCs w:val="22"/>
            <w:rtl w:val="0"/>
            <w:lang w:val="de-DE"/>
          </w:rPr>
          <w:delText>res frohes Leben.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89" w:date="2023-01-13T18:26:59Z" w:author="Jan Groh"/>
          <w:rFonts w:ascii="Garamond Premier Pro Caption" w:cs="Garamond Premier Pro Caption" w:hAnsi="Garamond Premier Pro Caption" w:eastAsia="Garamond Premier Pro Caption"/>
          <w:sz w:val="22"/>
          <w:szCs w:val="22"/>
        </w:rPr>
      </w:pPr>
      <w:del w:id="7790" w:date="2023-01-13T18:26:59Z" w:author="Jan Groh">
        <w:r>
          <w:rPr>
            <w:rFonts w:ascii="Garamond Premier Pro Caption" w:hAnsi="Garamond Premier Pro Caption"/>
            <w:sz w:val="22"/>
            <w:szCs w:val="22"/>
            <w:rtl w:val="0"/>
            <w:lang w:val="de-DE"/>
          </w:rPr>
          <w:delText xml:space="preserve">Weimar war in dieser Zeit,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91" w:date="2023-01-13T18:26:59Z" w:author="Jan Groh"/>
          <w:rFonts w:ascii="Garamond Premier Pro Caption" w:cs="Garamond Premier Pro Caption" w:hAnsi="Garamond Premier Pro Caption" w:eastAsia="Garamond Premier Pro Caption"/>
          <w:sz w:val="22"/>
          <w:szCs w:val="22"/>
        </w:rPr>
      </w:pPr>
      <w:del w:id="7792" w:date="2023-01-13T18:26:59Z" w:author="Jan Groh">
        <w:r>
          <w:rPr>
            <w:rFonts w:ascii="Garamond Premier Pro Caption" w:hAnsi="Garamond Premier Pro Caption"/>
            <w:sz w:val="22"/>
            <w:szCs w:val="22"/>
            <w:rtl w:val="0"/>
            <w:lang w:val="de-DE"/>
          </w:rPr>
          <w:delText xml:space="preserve">Wie ein modisch buntes Kleid,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93" w:date="2023-01-13T18:26:59Z" w:author="Jan Groh"/>
          <w:rFonts w:ascii="Garamond Premier Pro Caption" w:cs="Garamond Premier Pro Caption" w:hAnsi="Garamond Premier Pro Caption" w:eastAsia="Garamond Premier Pro Caption"/>
          <w:sz w:val="22"/>
          <w:szCs w:val="22"/>
        </w:rPr>
      </w:pPr>
      <w:del w:id="7794" w:date="2023-01-13T18:26:59Z" w:author="Jan Groh">
        <w:r>
          <w:rPr>
            <w:rFonts w:ascii="Garamond Premier Pro Caption" w:hAnsi="Garamond Premier Pro Caption"/>
            <w:sz w:val="22"/>
            <w:szCs w:val="22"/>
            <w:rtl w:val="0"/>
            <w:lang w:val="de-DE"/>
          </w:rPr>
          <w:delText xml:space="preserve">Alle Farben gab es hier,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95" w:date="2023-01-13T18:26:59Z" w:author="Jan Groh"/>
          <w:rFonts w:ascii="Garamond Premier Pro Caption" w:cs="Garamond Premier Pro Caption" w:hAnsi="Garamond Premier Pro Caption" w:eastAsia="Garamond Premier Pro Caption"/>
          <w:sz w:val="22"/>
          <w:szCs w:val="22"/>
        </w:rPr>
      </w:pPr>
      <w:del w:id="7796" w:date="2023-01-13T18:26:59Z" w:author="Jan Groh">
        <w:r>
          <w:rPr>
            <w:rFonts w:ascii="Garamond Premier Pro Caption" w:hAnsi="Garamond Premier Pro Caption"/>
            <w:sz w:val="22"/>
            <w:szCs w:val="22"/>
            <w:rtl w:val="0"/>
            <w:lang w:val="de-DE"/>
          </w:rPr>
          <w:delText>Alle V</w:delText>
        </w:r>
      </w:del>
      <w:del w:id="7797" w:date="2023-01-13T18:26:59Z" w:author="Jan Groh">
        <w:r>
          <w:rPr>
            <w:rFonts w:ascii="Garamond Premier Pro Caption" w:hAnsi="Garamond Premier Pro Caption" w:hint="default"/>
            <w:sz w:val="22"/>
            <w:szCs w:val="22"/>
            <w:rtl w:val="0"/>
            <w:lang w:val="sv-SE"/>
          </w:rPr>
          <w:delText>ö</w:delText>
        </w:r>
      </w:del>
      <w:del w:id="7798" w:date="2023-01-13T18:26:59Z" w:author="Jan Groh">
        <w:r>
          <w:rPr>
            <w:rFonts w:ascii="Garamond Premier Pro Caption" w:hAnsi="Garamond Premier Pro Caption"/>
            <w:sz w:val="22"/>
            <w:szCs w:val="22"/>
            <w:rtl w:val="0"/>
            <w:lang w:val="de-DE"/>
          </w:rPr>
          <w:delText xml:space="preserve">lker, denke Dir,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799" w:date="2023-01-13T18:26:59Z" w:author="Jan Groh"/>
          <w:rFonts w:ascii="Garamond Premier Pro Caption" w:cs="Garamond Premier Pro Caption" w:hAnsi="Garamond Premier Pro Caption" w:eastAsia="Garamond Premier Pro Caption"/>
          <w:sz w:val="22"/>
          <w:szCs w:val="22"/>
        </w:rPr>
      </w:pPr>
      <w:del w:id="7800" w:date="2023-01-13T18:26:59Z" w:author="Jan Groh">
        <w:r>
          <w:rPr>
            <w:rFonts w:ascii="Garamond Premier Pro Caption" w:hAnsi="Garamond Premier Pro Caption"/>
            <w:sz w:val="22"/>
            <w:szCs w:val="22"/>
            <w:rtl w:val="0"/>
            <w:lang w:val="de-DE"/>
          </w:rPr>
          <w:delText>Russen, Polen und Franzosen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01" w:date="2023-01-13T18:26:59Z" w:author="Jan Groh"/>
          <w:rFonts w:ascii="Garamond Premier Pro Caption" w:cs="Garamond Premier Pro Caption" w:hAnsi="Garamond Premier Pro Caption" w:eastAsia="Garamond Premier Pro Caption"/>
          <w:sz w:val="22"/>
          <w:szCs w:val="22"/>
        </w:rPr>
      </w:pPr>
      <w:del w:id="7802" w:date="2023-01-13T18:26:59Z" w:author="Jan Groh">
        <w:r>
          <w:rPr>
            <w:rFonts w:ascii="Garamond Premier Pro Caption" w:hAnsi="Garamond Premier Pro Caption"/>
            <w:sz w:val="22"/>
            <w:szCs w:val="22"/>
            <w:rtl w:val="0"/>
            <w:lang w:val="de-DE"/>
          </w:rPr>
          <w:delText xml:space="preserve">Sah man friedlich lebhaft kosen,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03" w:date="2023-01-13T18:26:59Z" w:author="Jan Groh"/>
          <w:rFonts w:ascii="Garamond Premier Pro Caption" w:cs="Garamond Premier Pro Caption" w:hAnsi="Garamond Premier Pro Caption" w:eastAsia="Garamond Premier Pro Caption"/>
          <w:sz w:val="22"/>
          <w:szCs w:val="22"/>
        </w:rPr>
      </w:pPr>
      <w:del w:id="7804" w:date="2023-01-13T18:26:59Z" w:author="Jan Groh">
        <w:r>
          <w:rPr>
            <w:rFonts w:ascii="Garamond Premier Pro Caption" w:hAnsi="Garamond Premier Pro Caption"/>
            <w:sz w:val="22"/>
            <w:szCs w:val="22"/>
            <w:rtl w:val="0"/>
            <w:lang w:val="nl-NL"/>
          </w:rPr>
          <w:delText>Engel</w:delText>
        </w:r>
      </w:del>
      <w:del w:id="7805" w:date="2023-01-13T18:26:59Z" w:author="Jan Groh">
        <w:r>
          <w:rPr>
            <w:rFonts w:ascii="Garamond Premier Pro Caption" w:hAnsi="Garamond Premier Pro Caption" w:hint="default"/>
            <w:sz w:val="22"/>
            <w:szCs w:val="22"/>
            <w:rtl w:val="0"/>
          </w:rPr>
          <w:delText>ä</w:delText>
        </w:r>
      </w:del>
      <w:del w:id="7806" w:date="2023-01-13T18:26:59Z" w:author="Jan Groh">
        <w:r>
          <w:rPr>
            <w:rFonts w:ascii="Garamond Premier Pro Caption" w:hAnsi="Garamond Premier Pro Caption"/>
            <w:sz w:val="22"/>
            <w:szCs w:val="22"/>
            <w:rtl w:val="0"/>
            <w:lang w:val="de-DE"/>
          </w:rPr>
          <w:delText>nder nenn</w:delText>
        </w:r>
      </w:del>
      <w:del w:id="7807" w:date="2023-01-13T18:26:59Z" w:author="Jan Groh">
        <w:r>
          <w:rPr>
            <w:rFonts w:ascii="Garamond Premier Pro Caption" w:hAnsi="Garamond Premier Pro Caption" w:hint="default"/>
            <w:sz w:val="22"/>
            <w:szCs w:val="22"/>
            <w:rtl w:val="1"/>
          </w:rPr>
          <w:delText xml:space="preserve">’ </w:delText>
        </w:r>
      </w:del>
      <w:del w:id="7808" w:date="2023-01-13T18:26:59Z" w:author="Jan Groh">
        <w:r>
          <w:rPr>
            <w:rFonts w:ascii="Garamond Premier Pro Caption" w:hAnsi="Garamond Premier Pro Caption"/>
            <w:sz w:val="22"/>
            <w:szCs w:val="22"/>
            <w:rtl w:val="0"/>
            <w:lang w:val="de-DE"/>
          </w:rPr>
          <w:delText xml:space="preserve">ich nicht,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09" w:date="2023-01-13T18:26:59Z" w:author="Jan Groh"/>
          <w:rFonts w:ascii="Garamond Premier Pro Caption" w:cs="Garamond Premier Pro Caption" w:hAnsi="Garamond Premier Pro Caption" w:eastAsia="Garamond Premier Pro Caption"/>
          <w:sz w:val="22"/>
          <w:szCs w:val="22"/>
        </w:rPr>
      </w:pPr>
      <w:del w:id="7810" w:date="2023-01-13T18:26:59Z" w:author="Jan Groh">
        <w:r>
          <w:rPr>
            <w:rFonts w:ascii="Garamond Premier Pro Caption" w:hAnsi="Garamond Premier Pro Caption"/>
            <w:sz w:val="22"/>
            <w:szCs w:val="22"/>
            <w:rtl w:val="0"/>
            <w:lang w:val="de-DE"/>
          </w:rPr>
          <w:delText>Da sie jetzt Alltagsgericht.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11" w:date="2023-01-13T18:26:59Z" w:author="Jan Groh"/>
          <w:rFonts w:ascii="Garamond Premier Pro Caption" w:cs="Garamond Premier Pro Caption" w:hAnsi="Garamond Premier Pro Caption" w:eastAsia="Garamond Premier Pro Caption"/>
          <w:sz w:val="22"/>
          <w:szCs w:val="22"/>
        </w:rPr>
      </w:pPr>
      <w:del w:id="7812" w:date="2023-01-13T18:26:59Z" w:author="Jan Groh">
        <w:r>
          <w:rPr>
            <w:rFonts w:ascii="Garamond Premier Pro Caption" w:hAnsi="Garamond Premier Pro Caption"/>
            <w:sz w:val="22"/>
            <w:szCs w:val="22"/>
            <w:rtl w:val="0"/>
            <w:lang w:val="de-DE"/>
          </w:rPr>
          <w:delText xml:space="preserve">Doch Du kennst dies arme Herz,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13" w:date="2023-01-13T18:26:59Z" w:author="Jan Groh"/>
          <w:rFonts w:ascii="Garamond Premier Pro Caption" w:cs="Garamond Premier Pro Caption" w:hAnsi="Garamond Premier Pro Caption" w:eastAsia="Garamond Premier Pro Caption"/>
          <w:sz w:val="22"/>
          <w:szCs w:val="22"/>
        </w:rPr>
      </w:pPr>
      <w:del w:id="7814" w:date="2023-01-13T18:26:59Z" w:author="Jan Groh">
        <w:r>
          <w:rPr>
            <w:rFonts w:ascii="Garamond Premier Pro Caption" w:hAnsi="Garamond Premier Pro Caption"/>
            <w:sz w:val="22"/>
            <w:szCs w:val="22"/>
            <w:rtl w:val="0"/>
            <w:lang w:val="de-DE"/>
          </w:rPr>
          <w:delText>Tot ist es f</w:delText>
        </w:r>
      </w:del>
      <w:del w:id="7815" w:date="2023-01-13T18:26:59Z" w:author="Jan Groh">
        <w:r>
          <w:rPr>
            <w:rFonts w:ascii="Garamond Premier Pro Caption" w:hAnsi="Garamond Premier Pro Caption" w:hint="default"/>
            <w:sz w:val="22"/>
            <w:szCs w:val="22"/>
            <w:rtl w:val="0"/>
          </w:rPr>
          <w:delText>ü</w:delText>
        </w:r>
      </w:del>
      <w:del w:id="7816" w:date="2023-01-13T18:26:59Z" w:author="Jan Groh">
        <w:r>
          <w:rPr>
            <w:rFonts w:ascii="Garamond Premier Pro Caption" w:hAnsi="Garamond Premier Pro Caption"/>
            <w:sz w:val="22"/>
            <w:szCs w:val="22"/>
            <w:rtl w:val="0"/>
          </w:rPr>
          <w:delText xml:space="preserve">r </w:delText>
        </w:r>
      </w:del>
      <w:del w:id="7817" w:date="2023-01-13T18:26:59Z" w:author="Jan Groh">
        <w:r>
          <w:rPr>
            <w:rFonts w:ascii="Garamond Premier Pro Caption" w:hAnsi="Garamond Premier Pro Caption"/>
            <w:sz w:val="22"/>
            <w:szCs w:val="22"/>
            <w:rtl w:val="0"/>
            <w:lang w:val="de-DE"/>
          </w:rPr>
          <w:delText>j</w:delText>
        </w:r>
      </w:del>
      <w:del w:id="7818" w:date="2023-01-13T18:26:59Z" w:author="Jan Groh">
        <w:r>
          <w:rPr>
            <w:rFonts w:ascii="Garamond Premier Pro Caption" w:hAnsi="Garamond Premier Pro Caption"/>
            <w:sz w:val="22"/>
            <w:szCs w:val="22"/>
            <w:rtl w:val="0"/>
            <w:lang w:val="de-DE"/>
          </w:rPr>
          <w:delText xml:space="preserve">eden Scherz,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19" w:date="2023-01-13T18:26:59Z" w:author="Jan Groh"/>
          <w:rFonts w:ascii="Garamond Premier Pro Caption" w:cs="Garamond Premier Pro Caption" w:hAnsi="Garamond Premier Pro Caption" w:eastAsia="Garamond Premier Pro Caption"/>
          <w:sz w:val="22"/>
          <w:szCs w:val="22"/>
        </w:rPr>
      </w:pPr>
      <w:del w:id="7820" w:date="2023-01-13T18:26:59Z" w:author="Jan Groh">
        <w:r>
          <w:rPr>
            <w:rFonts w:ascii="Garamond Premier Pro Caption" w:hAnsi="Garamond Premier Pro Caption"/>
            <w:sz w:val="22"/>
            <w:szCs w:val="22"/>
            <w:rtl w:val="0"/>
            <w:lang w:val="de-DE"/>
          </w:rPr>
          <w:delText>Dennoch, da</w:delText>
        </w:r>
      </w:del>
      <w:del w:id="7821" w:date="2023-01-13T18:26:59Z" w:author="Jan Groh">
        <w:r>
          <w:rPr>
            <w:rFonts w:ascii="Garamond Premier Pro Caption" w:hAnsi="Garamond Premier Pro Caption" w:hint="default"/>
            <w:sz w:val="22"/>
            <w:szCs w:val="22"/>
            <w:rtl w:val="0"/>
            <w:lang w:val="de-DE"/>
          </w:rPr>
          <w:delText xml:space="preserve">ß </w:delText>
        </w:r>
      </w:del>
      <w:del w:id="7822" w:date="2023-01-13T18:26:59Z" w:author="Jan Groh">
        <w:r>
          <w:rPr>
            <w:rFonts w:ascii="Garamond Premier Pro Caption" w:hAnsi="Garamond Premier Pro Caption"/>
            <w:sz w:val="22"/>
            <w:szCs w:val="22"/>
            <w:rtl w:val="0"/>
            <w:lang w:val="de-DE"/>
          </w:rPr>
          <w:delText xml:space="preserve">ich nicht vergesse,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23" w:date="2023-01-13T18:26:59Z" w:author="Jan Groh"/>
          <w:rFonts w:ascii="Garamond Premier Pro Caption" w:cs="Garamond Premier Pro Caption" w:hAnsi="Garamond Premier Pro Caption" w:eastAsia="Garamond Premier Pro Caption"/>
          <w:sz w:val="22"/>
          <w:szCs w:val="22"/>
        </w:rPr>
      </w:pPr>
      <w:del w:id="7824" w:date="2023-01-13T18:26:59Z" w:author="Jan Groh">
        <w:r>
          <w:rPr>
            <w:rFonts w:ascii="Garamond Premier Pro Caption" w:hAnsi="Garamond Premier Pro Caption"/>
            <w:sz w:val="22"/>
            <w:szCs w:val="22"/>
            <w:rtl w:val="0"/>
            <w:lang w:val="de-DE"/>
          </w:rPr>
          <w:delText xml:space="preserve">Einen Maler Dir zu nennen,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25" w:date="2023-01-13T18:26:59Z" w:author="Jan Groh"/>
          <w:rFonts w:ascii="Garamond Premier Pro Caption" w:cs="Garamond Premier Pro Caption" w:hAnsi="Garamond Premier Pro Caption" w:eastAsia="Garamond Premier Pro Caption"/>
          <w:sz w:val="22"/>
          <w:szCs w:val="22"/>
        </w:rPr>
      </w:pPr>
      <w:del w:id="7826" w:date="2023-01-13T18:26:59Z" w:author="Jan Groh">
        <w:r>
          <w:rPr>
            <w:rFonts w:ascii="Garamond Premier Pro Caption" w:hAnsi="Garamond Premier Pro Caption"/>
            <w:sz w:val="22"/>
            <w:szCs w:val="22"/>
            <w:rtl w:val="0"/>
            <w:lang w:val="de-DE"/>
          </w:rPr>
          <w:delText>Den ich k</w:delText>
        </w:r>
      </w:del>
      <w:del w:id="7827" w:date="2023-01-13T18:26:59Z" w:author="Jan Groh">
        <w:r>
          <w:rPr>
            <w:rFonts w:ascii="Garamond Premier Pro Caption" w:hAnsi="Garamond Premier Pro Caption" w:hint="default"/>
            <w:sz w:val="22"/>
            <w:szCs w:val="22"/>
            <w:rtl w:val="0"/>
          </w:rPr>
          <w:delText>ü</w:delText>
        </w:r>
      </w:del>
      <w:del w:id="7828" w:date="2023-01-13T18:26:59Z" w:author="Jan Groh">
        <w:r>
          <w:rPr>
            <w:rFonts w:ascii="Garamond Premier Pro Caption" w:hAnsi="Garamond Premier Pro Caption"/>
            <w:sz w:val="22"/>
            <w:szCs w:val="22"/>
            <w:rtl w:val="0"/>
            <w:lang w:val="de-DE"/>
          </w:rPr>
          <w:delText>rzlich lernte kennen.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29" w:date="2023-01-13T18:26:59Z" w:author="Jan Groh"/>
          <w:rFonts w:ascii="Garamond Premier Pro Caption" w:cs="Garamond Premier Pro Caption" w:hAnsi="Garamond Premier Pro Caption" w:eastAsia="Garamond Premier Pro Caption"/>
          <w:sz w:val="22"/>
          <w:szCs w:val="22"/>
        </w:rPr>
      </w:pPr>
      <w:del w:id="7830" w:date="2023-01-13T18:26:59Z" w:author="Jan Groh">
        <w:r>
          <w:rPr>
            <w:rFonts w:ascii="Garamond Premier Pro Caption" w:hAnsi="Garamond Premier Pro Caption"/>
            <w:sz w:val="22"/>
            <w:szCs w:val="22"/>
            <w:rtl w:val="0"/>
            <w:lang w:val="de-DE"/>
          </w:rPr>
          <w:delText>Ich gestehe, mir gef</w:delText>
        </w:r>
      </w:del>
      <w:del w:id="7831" w:date="2023-01-13T18:26:59Z" w:author="Jan Groh">
        <w:r>
          <w:rPr>
            <w:rFonts w:ascii="Garamond Premier Pro Caption" w:hAnsi="Garamond Premier Pro Caption" w:hint="default"/>
            <w:sz w:val="22"/>
            <w:szCs w:val="22"/>
            <w:rtl w:val="0"/>
          </w:rPr>
          <w:delText>ä</w:delText>
        </w:r>
      </w:del>
      <w:del w:id="7832" w:date="2023-01-13T18:26:59Z" w:author="Jan Groh">
        <w:r>
          <w:rPr>
            <w:rFonts w:ascii="Garamond Premier Pro Caption" w:hAnsi="Garamond Premier Pro Caption"/>
            <w:sz w:val="22"/>
            <w:szCs w:val="22"/>
            <w:rtl w:val="0"/>
            <w:lang w:val="de-DE"/>
          </w:rPr>
          <w:delText xml:space="preserve">llt,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33" w:date="2023-01-13T18:26:59Z" w:author="Jan Groh"/>
          <w:rFonts w:ascii="Garamond Premier Pro Caption" w:cs="Garamond Premier Pro Caption" w:hAnsi="Garamond Premier Pro Caption" w:eastAsia="Garamond Premier Pro Caption"/>
          <w:sz w:val="22"/>
          <w:szCs w:val="22"/>
        </w:rPr>
      </w:pPr>
      <w:del w:id="7834" w:date="2023-01-13T18:26:59Z" w:author="Jan Groh">
        <w:r>
          <w:rPr>
            <w:rFonts w:ascii="Garamond Premier Pro Caption" w:hAnsi="Garamond Premier Pro Caption"/>
            <w:sz w:val="22"/>
            <w:szCs w:val="22"/>
            <w:rtl w:val="0"/>
            <w:lang w:val="de-DE"/>
          </w:rPr>
          <w:delText xml:space="preserve">Wenn wie er, ein Mann von Welt,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35" w:date="2023-01-13T18:26:59Z" w:author="Jan Groh"/>
          <w:rFonts w:ascii="Garamond Premier Pro Caption" w:cs="Garamond Premier Pro Caption" w:hAnsi="Garamond Premier Pro Caption" w:eastAsia="Garamond Premier Pro Caption"/>
          <w:sz w:val="22"/>
          <w:szCs w:val="22"/>
        </w:rPr>
      </w:pPr>
      <w:del w:id="7836" w:date="2023-01-13T18:26:59Z" w:author="Jan Groh">
        <w:r>
          <w:rPr>
            <w:rFonts w:ascii="Garamond Premier Pro Caption" w:hAnsi="Garamond Premier Pro Caption"/>
            <w:sz w:val="22"/>
            <w:szCs w:val="22"/>
            <w:rtl w:val="0"/>
            <w:lang w:val="de-DE"/>
          </w:rPr>
          <w:delText>Sich der Liebe Poesie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37" w:date="2023-01-13T18:26:59Z" w:author="Jan Groh"/>
          <w:rFonts w:ascii="Garamond Premier Pro Caption" w:cs="Garamond Premier Pro Caption" w:hAnsi="Garamond Premier Pro Caption" w:eastAsia="Garamond Premier Pro Caption"/>
          <w:sz w:val="22"/>
          <w:szCs w:val="22"/>
        </w:rPr>
      </w:pPr>
      <w:del w:id="7838" w:date="2023-01-13T18:26:59Z" w:author="Jan Groh">
        <w:r>
          <w:rPr>
            <w:rFonts w:ascii="Garamond Premier Pro Caption" w:hAnsi="Garamond Premier Pro Caption"/>
            <w:sz w:val="22"/>
            <w:szCs w:val="22"/>
            <w:rtl w:val="0"/>
            <w:lang w:val="de-DE"/>
          </w:rPr>
          <w:delText>Treu bewahrte. Sein Genie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39" w:date="2023-01-13T18:26:59Z" w:author="Jan Groh"/>
          <w:rFonts w:ascii="Garamond Premier Pro Caption" w:cs="Garamond Premier Pro Caption" w:hAnsi="Garamond Premier Pro Caption" w:eastAsia="Garamond Premier Pro Caption"/>
          <w:sz w:val="22"/>
          <w:szCs w:val="22"/>
        </w:rPr>
      </w:pPr>
      <w:del w:id="7840" w:date="2023-01-13T18:26:59Z" w:author="Jan Groh">
        <w:r>
          <w:rPr>
            <w:rFonts w:ascii="Garamond Premier Pro Caption" w:hAnsi="Garamond Premier Pro Caption"/>
            <w:sz w:val="22"/>
            <w:szCs w:val="22"/>
            <w:rtl w:val="0"/>
            <w:lang w:val="de-DE"/>
          </w:rPr>
          <w:delText>Zeigte sich in tausend Z</w:delText>
        </w:r>
      </w:del>
      <w:del w:id="7841" w:date="2023-01-13T18:26:59Z" w:author="Jan Groh">
        <w:r>
          <w:rPr>
            <w:rFonts w:ascii="Garamond Premier Pro Caption" w:hAnsi="Garamond Premier Pro Caption" w:hint="default"/>
            <w:sz w:val="22"/>
            <w:szCs w:val="22"/>
            <w:rtl w:val="0"/>
          </w:rPr>
          <w:delText>ü</w:delText>
        </w:r>
      </w:del>
      <w:del w:id="7842" w:date="2023-01-13T18:26:59Z" w:author="Jan Groh">
        <w:r>
          <w:rPr>
            <w:rFonts w:ascii="Garamond Premier Pro Caption" w:hAnsi="Garamond Premier Pro Caption"/>
            <w:sz w:val="22"/>
            <w:szCs w:val="22"/>
            <w:rtl w:val="0"/>
            <w:lang w:val="de-DE"/>
          </w:rPr>
          <w:delText xml:space="preserve">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43" w:date="2023-01-13T18:26:59Z" w:author="Jan Groh"/>
          <w:rFonts w:ascii="Garamond Premier Pro Caption" w:cs="Garamond Premier Pro Caption" w:hAnsi="Garamond Premier Pro Caption" w:eastAsia="Garamond Premier Pro Caption"/>
          <w:sz w:val="22"/>
          <w:szCs w:val="22"/>
        </w:rPr>
      </w:pPr>
      <w:del w:id="7844" w:date="2023-01-13T18:26:59Z" w:author="Jan Groh">
        <w:r>
          <w:rPr>
            <w:rFonts w:ascii="Garamond Premier Pro Caption" w:hAnsi="Garamond Premier Pro Caption"/>
            <w:sz w:val="22"/>
            <w:szCs w:val="22"/>
            <w:rtl w:val="0"/>
          </w:rPr>
          <w:delText>I</w:delText>
        </w:r>
      </w:del>
      <w:del w:id="7845" w:date="2023-01-13T18:26:59Z" w:author="Jan Groh">
        <w:r>
          <w:rPr>
            <w:rFonts w:ascii="Garamond Premier Pro Caption" w:hAnsi="Garamond Premier Pro Caption"/>
            <w:sz w:val="22"/>
            <w:szCs w:val="22"/>
            <w:rtl w:val="0"/>
            <w:lang w:val="de-DE"/>
          </w:rPr>
          <w:delText>h</w:delText>
        </w:r>
      </w:del>
      <w:del w:id="7846" w:date="2023-01-13T18:26:59Z" w:author="Jan Groh">
        <w:r>
          <w:rPr>
            <w:rFonts w:ascii="Garamond Premier Pro Caption" w:hAnsi="Garamond Premier Pro Caption"/>
            <w:sz w:val="22"/>
            <w:szCs w:val="22"/>
            <w:rtl w:val="0"/>
            <w:lang w:val="de-DE"/>
          </w:rPr>
          <w:delText>n zu h</w:delText>
        </w:r>
      </w:del>
      <w:del w:id="7847" w:date="2023-01-13T18:26:59Z" w:author="Jan Groh">
        <w:r>
          <w:rPr>
            <w:rFonts w:ascii="Garamond Premier Pro Caption" w:hAnsi="Garamond Premier Pro Caption" w:hint="default"/>
            <w:sz w:val="22"/>
            <w:szCs w:val="22"/>
            <w:rtl w:val="0"/>
            <w:lang w:val="sv-SE"/>
          </w:rPr>
          <w:delText>ö</w:delText>
        </w:r>
      </w:del>
      <w:del w:id="7848" w:date="2023-01-13T18:26:59Z" w:author="Jan Groh">
        <w:r>
          <w:rPr>
            <w:rFonts w:ascii="Garamond Premier Pro Caption" w:hAnsi="Garamond Premier Pro Caption"/>
            <w:sz w:val="22"/>
            <w:szCs w:val="22"/>
            <w:rtl w:val="0"/>
            <w:lang w:val="de-DE"/>
          </w:rPr>
          <w:delText>ren war Vergn</w:delText>
        </w:r>
      </w:del>
      <w:del w:id="7849" w:date="2023-01-13T18:26:59Z" w:author="Jan Groh">
        <w:r>
          <w:rPr>
            <w:rFonts w:ascii="Garamond Premier Pro Caption" w:hAnsi="Garamond Premier Pro Caption" w:hint="default"/>
            <w:sz w:val="22"/>
            <w:szCs w:val="22"/>
            <w:rtl w:val="0"/>
          </w:rPr>
          <w:delText>ü</w:delText>
        </w:r>
      </w:del>
      <w:del w:id="7850" w:date="2023-01-13T18:26:59Z" w:author="Jan Groh">
        <w:r>
          <w:rPr>
            <w:rFonts w:ascii="Garamond Premier Pro Caption" w:hAnsi="Garamond Premier Pro Caption"/>
            <w:sz w:val="22"/>
            <w:szCs w:val="22"/>
            <w:rtl w:val="0"/>
          </w:rPr>
          <w:delText>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51" w:date="2023-01-13T18:26:59Z" w:author="Jan Groh"/>
          <w:rFonts w:ascii="Garamond Premier Pro Caption" w:cs="Garamond Premier Pro Caption" w:hAnsi="Garamond Premier Pro Caption" w:eastAsia="Garamond Premier Pro Caption"/>
          <w:sz w:val="22"/>
          <w:szCs w:val="22"/>
        </w:rPr>
      </w:pPr>
      <w:del w:id="7852" w:date="2023-01-13T18:26:59Z" w:author="Jan Groh">
        <w:r>
          <w:rPr>
            <w:rFonts w:ascii="Garamond Premier Pro Caption" w:hAnsi="Garamond Premier Pro Caption"/>
            <w:sz w:val="22"/>
            <w:szCs w:val="22"/>
            <w:rtl w:val="0"/>
            <w:lang w:val="de-DE"/>
          </w:rPr>
          <w:delText>Dann mu</w:delText>
        </w:r>
      </w:del>
      <w:del w:id="7853" w:date="2023-01-13T18:26:59Z" w:author="Jan Groh">
        <w:r>
          <w:rPr>
            <w:rFonts w:ascii="Garamond Premier Pro Caption" w:hAnsi="Garamond Premier Pro Caption" w:hint="default"/>
            <w:sz w:val="22"/>
            <w:szCs w:val="22"/>
            <w:rtl w:val="0"/>
            <w:lang w:val="de-DE"/>
          </w:rPr>
          <w:delText xml:space="preserve">ß </w:delText>
        </w:r>
      </w:del>
      <w:del w:id="7854" w:date="2023-01-13T18:26:59Z" w:author="Jan Groh">
        <w:r>
          <w:rPr>
            <w:rFonts w:ascii="Garamond Premier Pro Caption" w:hAnsi="Garamond Premier Pro Caption"/>
            <w:sz w:val="22"/>
            <w:szCs w:val="22"/>
            <w:rtl w:val="0"/>
            <w:lang w:val="de-DE"/>
          </w:rPr>
          <w:delText xml:space="preserve">ich Dir wohl gestehen,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55" w:date="2023-01-13T18:26:59Z" w:author="Jan Groh"/>
          <w:rFonts w:ascii="Garamond Premier Pro Caption" w:cs="Garamond Premier Pro Caption" w:hAnsi="Garamond Premier Pro Caption" w:eastAsia="Garamond Premier Pro Caption"/>
          <w:sz w:val="22"/>
          <w:szCs w:val="22"/>
        </w:rPr>
      </w:pPr>
      <w:del w:id="7856" w:date="2023-01-13T18:26:59Z" w:author="Jan Groh">
        <w:r>
          <w:rPr>
            <w:rFonts w:ascii="Garamond Premier Pro Caption" w:hAnsi="Garamond Premier Pro Caption"/>
            <w:sz w:val="22"/>
            <w:szCs w:val="22"/>
            <w:rtl w:val="0"/>
            <w:lang w:val="de-DE"/>
          </w:rPr>
          <w:delText>Einen Perser fand ich sch</w:delText>
        </w:r>
      </w:del>
      <w:del w:id="7857" w:date="2023-01-13T18:26:59Z" w:author="Jan Groh">
        <w:r>
          <w:rPr>
            <w:rFonts w:ascii="Garamond Premier Pro Caption" w:hAnsi="Garamond Premier Pro Caption" w:hint="default"/>
            <w:sz w:val="22"/>
            <w:szCs w:val="22"/>
            <w:rtl w:val="0"/>
            <w:lang w:val="sv-SE"/>
          </w:rPr>
          <w:delText>ö</w:delText>
        </w:r>
      </w:del>
      <w:del w:id="7858" w:date="2023-01-13T18:26:59Z" w:author="Jan Groh">
        <w:r>
          <w:rPr>
            <w:rFonts w:ascii="Garamond Premier Pro Caption" w:hAnsi="Garamond Premier Pro Caption"/>
            <w:sz w:val="22"/>
            <w:szCs w:val="22"/>
            <w:rtl w:val="0"/>
            <w:lang w:val="de-DE"/>
          </w:rPr>
          <w:delText>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59" w:date="2023-01-13T18:26:59Z" w:author="Jan Groh"/>
          <w:rFonts w:ascii="Garamond Premier Pro Caption" w:cs="Garamond Premier Pro Caption" w:hAnsi="Garamond Premier Pro Caption" w:eastAsia="Garamond Premier Pro Caption"/>
          <w:sz w:val="22"/>
          <w:szCs w:val="22"/>
        </w:rPr>
      </w:pPr>
      <w:del w:id="7860" w:date="2023-01-13T18:26:59Z" w:author="Jan Groh">
        <w:r>
          <w:rPr>
            <w:rFonts w:ascii="Garamond Premier Pro Caption" w:hAnsi="Garamond Premier Pro Caption"/>
            <w:sz w:val="22"/>
            <w:szCs w:val="22"/>
            <w:rtl w:val="0"/>
            <w:lang w:val="de-DE"/>
          </w:rPr>
          <w:delText xml:space="preserve">Feine Nase, schwarzes Haar,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61" w:date="2023-01-13T18:26:59Z" w:author="Jan Groh"/>
          <w:rFonts w:ascii="Garamond Premier Pro Caption" w:cs="Garamond Premier Pro Caption" w:hAnsi="Garamond Premier Pro Caption" w:eastAsia="Garamond Premier Pro Caption"/>
          <w:sz w:val="22"/>
          <w:szCs w:val="22"/>
        </w:rPr>
      </w:pPr>
      <w:del w:id="7862" w:date="2023-01-13T18:26:59Z" w:author="Jan Groh">
        <w:r>
          <w:rPr>
            <w:rFonts w:ascii="Garamond Premier Pro Caption" w:hAnsi="Garamond Premier Pro Caption"/>
            <w:sz w:val="22"/>
            <w:szCs w:val="22"/>
            <w:rtl w:val="0"/>
            <w:lang w:val="de-DE"/>
          </w:rPr>
          <w:delText>Blick umd</w:delText>
        </w:r>
      </w:del>
      <w:del w:id="7863" w:date="2023-01-13T18:26:59Z" w:author="Jan Groh">
        <w:r>
          <w:rPr>
            <w:rFonts w:ascii="Garamond Premier Pro Caption" w:hAnsi="Garamond Premier Pro Caption" w:hint="default"/>
            <w:sz w:val="22"/>
            <w:szCs w:val="22"/>
            <w:rtl w:val="0"/>
          </w:rPr>
          <w:delText>ü</w:delText>
        </w:r>
      </w:del>
      <w:del w:id="7864" w:date="2023-01-13T18:26:59Z" w:author="Jan Groh">
        <w:r>
          <w:rPr>
            <w:rFonts w:ascii="Garamond Premier Pro Caption" w:hAnsi="Garamond Premier Pro Caption"/>
            <w:sz w:val="22"/>
            <w:szCs w:val="22"/>
            <w:rtl w:val="0"/>
            <w:lang w:val="de-DE"/>
          </w:rPr>
          <w:delText xml:space="preserve">stert, und sogar,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65" w:date="2023-01-13T18:26:59Z" w:author="Jan Groh"/>
          <w:rFonts w:ascii="Garamond Premier Pro Caption" w:cs="Garamond Premier Pro Caption" w:hAnsi="Garamond Premier Pro Caption" w:eastAsia="Garamond Premier Pro Caption"/>
          <w:sz w:val="22"/>
          <w:szCs w:val="22"/>
        </w:rPr>
      </w:pPr>
      <w:del w:id="7866" w:date="2023-01-13T18:26:59Z" w:author="Jan Groh">
        <w:r>
          <w:rPr>
            <w:rFonts w:ascii="Garamond Premier Pro Caption" w:hAnsi="Garamond Premier Pro Caption"/>
            <w:sz w:val="22"/>
            <w:szCs w:val="22"/>
            <w:rtl w:val="0"/>
            <w:lang w:val="de-DE"/>
          </w:rPr>
          <w:delText xml:space="preserve">Denke Dir, in seinem Land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67" w:date="2023-01-13T18:26:59Z" w:author="Jan Groh"/>
          <w:rFonts w:ascii="Garamond Premier Pro Caption" w:cs="Garamond Premier Pro Caption" w:hAnsi="Garamond Premier Pro Caption" w:eastAsia="Garamond Premier Pro Caption"/>
          <w:sz w:val="22"/>
          <w:szCs w:val="22"/>
        </w:rPr>
      </w:pPr>
      <w:del w:id="7868" w:date="2023-01-13T18:26:59Z" w:author="Jan Groh">
        <w:r>
          <w:rPr>
            <w:rFonts w:ascii="Garamond Premier Pro Caption" w:hAnsi="Garamond Premier Pro Caption"/>
            <w:sz w:val="22"/>
            <w:szCs w:val="22"/>
            <w:rtl w:val="0"/>
            <w:lang w:val="de-DE"/>
          </w:rPr>
          <w:delText>Als ein Dichter sehr bekannt.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69" w:date="2023-01-13T18:26:59Z" w:author="Jan Groh"/>
          <w:rFonts w:ascii="Garamond Premier Pro Caption" w:cs="Garamond Premier Pro Caption" w:hAnsi="Garamond Premier Pro Caption" w:eastAsia="Garamond Premier Pro Caption"/>
          <w:sz w:val="22"/>
          <w:szCs w:val="22"/>
        </w:rPr>
      </w:pPr>
      <w:del w:id="7870" w:date="2023-01-13T18:26:59Z" w:author="Jan Groh">
        <w:r>
          <w:rPr>
            <w:rFonts w:ascii="Garamond Premier Pro Caption" w:hAnsi="Garamond Premier Pro Caption"/>
            <w:sz w:val="22"/>
            <w:szCs w:val="22"/>
            <w:rtl w:val="0"/>
            <w:lang w:val="de-DE"/>
          </w:rPr>
          <w:delText>Nun, Du wei</w:delText>
        </w:r>
      </w:del>
      <w:del w:id="7871" w:date="2023-01-13T18:26:59Z" w:author="Jan Groh">
        <w:r>
          <w:rPr>
            <w:rFonts w:ascii="Garamond Premier Pro Caption" w:hAnsi="Garamond Premier Pro Caption" w:hint="default"/>
            <w:sz w:val="22"/>
            <w:szCs w:val="22"/>
            <w:rtl w:val="0"/>
            <w:lang w:val="de-DE"/>
          </w:rPr>
          <w:delText>ß</w:delText>
        </w:r>
      </w:del>
      <w:del w:id="7872" w:date="2023-01-13T18:26:59Z" w:author="Jan Groh">
        <w:r>
          <w:rPr>
            <w:rFonts w:ascii="Garamond Premier Pro Caption" w:hAnsi="Garamond Premier Pro Caption"/>
            <w:sz w:val="22"/>
            <w:szCs w:val="22"/>
            <w:rtl w:val="0"/>
            <w:lang w:val="de-DE"/>
          </w:rPr>
          <w:delText xml:space="preserve">t, wie Ruhm ich liebe,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73" w:date="2023-01-13T18:26:59Z" w:author="Jan Groh"/>
          <w:rFonts w:ascii="Garamond Premier Pro Caption" w:cs="Garamond Premier Pro Caption" w:hAnsi="Garamond Premier Pro Caption" w:eastAsia="Garamond Premier Pro Caption"/>
          <w:sz w:val="22"/>
          <w:szCs w:val="22"/>
        </w:rPr>
      </w:pPr>
      <w:del w:id="7874" w:date="2023-01-13T18:26:59Z" w:author="Jan Groh">
        <w:r>
          <w:rPr>
            <w:rFonts w:ascii="Garamond Premier Pro Caption" w:hAnsi="Garamond Premier Pro Caption"/>
            <w:sz w:val="22"/>
            <w:szCs w:val="22"/>
            <w:rtl w:val="0"/>
            <w:lang w:val="de-DE"/>
          </w:rPr>
          <w:delText>Und ein Aug</w:delText>
        </w:r>
      </w:del>
      <w:del w:id="7875" w:date="2023-01-13T18:26:59Z" w:author="Jan Groh">
        <w:r>
          <w:rPr>
            <w:rFonts w:ascii="Garamond Premier Pro Caption" w:hAnsi="Garamond Premier Pro Caption" w:hint="default"/>
            <w:sz w:val="22"/>
            <w:szCs w:val="22"/>
            <w:rtl w:val="1"/>
          </w:rPr>
          <w:delText xml:space="preserve">’ </w:delText>
        </w:r>
      </w:del>
      <w:del w:id="7876" w:date="2023-01-13T18:26:59Z" w:author="Jan Groh">
        <w:r>
          <w:rPr>
            <w:rFonts w:ascii="Garamond Premier Pro Caption" w:hAnsi="Garamond Premier Pro Caption"/>
            <w:sz w:val="22"/>
            <w:szCs w:val="22"/>
            <w:rtl w:val="0"/>
            <w:lang w:val="de-DE"/>
          </w:rPr>
          <w:delText>von Kummer tr</w:delText>
        </w:r>
      </w:del>
      <w:del w:id="7877" w:date="2023-01-13T18:26:59Z" w:author="Jan Groh">
        <w:r>
          <w:rPr>
            <w:rFonts w:ascii="Garamond Premier Pro Caption" w:hAnsi="Garamond Premier Pro Caption" w:hint="default"/>
            <w:sz w:val="22"/>
            <w:szCs w:val="22"/>
            <w:rtl w:val="0"/>
          </w:rPr>
          <w:delText>ü</w:delText>
        </w:r>
      </w:del>
      <w:del w:id="7878" w:date="2023-01-13T18:26:59Z" w:author="Jan Groh">
        <w:r>
          <w:rPr>
            <w:rFonts w:ascii="Garamond Premier Pro Caption" w:hAnsi="Garamond Premier Pro Caption"/>
            <w:sz w:val="22"/>
            <w:szCs w:val="22"/>
            <w:rtl w:val="0"/>
          </w:rPr>
          <w:delText>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79" w:date="2023-01-13T18:26:59Z" w:author="Jan Groh"/>
          <w:rFonts w:ascii="Garamond Premier Pro Caption" w:cs="Garamond Premier Pro Caption" w:hAnsi="Garamond Premier Pro Caption" w:eastAsia="Garamond Premier Pro Caption"/>
          <w:sz w:val="22"/>
          <w:szCs w:val="22"/>
        </w:rPr>
      </w:pPr>
      <w:del w:id="7880" w:date="2023-01-13T18:26:59Z" w:author="Jan Groh">
        <w:r>
          <w:rPr>
            <w:rFonts w:ascii="Garamond Premier Pro Caption" w:hAnsi="Garamond Premier Pro Caption"/>
            <w:sz w:val="22"/>
            <w:szCs w:val="22"/>
            <w:rtl w:val="0"/>
            <w:lang w:val="de-DE"/>
          </w:rPr>
          <w:delText>Darum, w</w:delText>
        </w:r>
      </w:del>
      <w:del w:id="7881" w:date="2023-01-13T18:26:59Z" w:author="Jan Groh">
        <w:r>
          <w:rPr>
            <w:rFonts w:ascii="Garamond Premier Pro Caption" w:hAnsi="Garamond Premier Pro Caption" w:hint="default"/>
            <w:sz w:val="22"/>
            <w:szCs w:val="22"/>
            <w:rtl w:val="0"/>
          </w:rPr>
          <w:delText>ä</w:delText>
        </w:r>
      </w:del>
      <w:del w:id="7882" w:date="2023-01-13T18:26:59Z" w:author="Jan Groh">
        <w:r>
          <w:rPr>
            <w:rFonts w:ascii="Garamond Premier Pro Caption" w:hAnsi="Garamond Premier Pro Caption"/>
            <w:sz w:val="22"/>
            <w:szCs w:val="22"/>
            <w:rtl w:val="0"/>
          </w:rPr>
          <w:delText>r</w:delText>
        </w:r>
      </w:del>
      <w:del w:id="7883" w:date="2023-01-13T18:26:59Z" w:author="Jan Groh">
        <w:r>
          <w:rPr>
            <w:rFonts w:ascii="Garamond Premier Pro Caption" w:hAnsi="Garamond Premier Pro Caption" w:hint="default"/>
            <w:sz w:val="22"/>
            <w:szCs w:val="22"/>
            <w:rtl w:val="1"/>
          </w:rPr>
          <w:delText xml:space="preserve">’ </w:delText>
        </w:r>
      </w:del>
      <w:del w:id="7884" w:date="2023-01-13T18:26:59Z" w:author="Jan Groh">
        <w:r>
          <w:rPr>
            <w:rFonts w:ascii="Garamond Premier Pro Caption" w:hAnsi="Garamond Premier Pro Caption"/>
            <w:sz w:val="22"/>
            <w:szCs w:val="22"/>
            <w:rtl w:val="0"/>
            <w:lang w:val="fr-FR"/>
          </w:rPr>
          <w:delText>er l</w:delText>
        </w:r>
      </w:del>
      <w:del w:id="7885" w:date="2023-01-13T18:26:59Z" w:author="Jan Groh">
        <w:r>
          <w:rPr>
            <w:rFonts w:ascii="Garamond Premier Pro Caption" w:hAnsi="Garamond Premier Pro Caption" w:hint="default"/>
            <w:sz w:val="22"/>
            <w:szCs w:val="22"/>
            <w:rtl w:val="0"/>
          </w:rPr>
          <w:delText>ä</w:delText>
        </w:r>
      </w:del>
      <w:del w:id="7886" w:date="2023-01-13T18:26:59Z" w:author="Jan Groh">
        <w:r>
          <w:rPr>
            <w:rFonts w:ascii="Garamond Premier Pro Caption" w:hAnsi="Garamond Premier Pro Caption"/>
            <w:sz w:val="22"/>
            <w:szCs w:val="22"/>
            <w:rtl w:val="0"/>
            <w:lang w:val="de-DE"/>
          </w:rPr>
          <w:delText>nger hier,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87" w:date="2023-01-13T18:26:59Z" w:author="Jan Groh"/>
          <w:rFonts w:ascii="Garamond Premier Pro Caption" w:cs="Garamond Premier Pro Caption" w:hAnsi="Garamond Premier Pro Caption" w:eastAsia="Garamond Premier Pro Caption"/>
          <w:sz w:val="22"/>
          <w:szCs w:val="22"/>
        </w:rPr>
      </w:pPr>
      <w:del w:id="7888" w:date="2023-01-13T18:26:59Z" w:author="Jan Groh">
        <w:r>
          <w:rPr>
            <w:rFonts w:ascii="Garamond Premier Pro Caption" w:hAnsi="Garamond Premier Pro Caption"/>
            <w:sz w:val="22"/>
            <w:szCs w:val="22"/>
            <w:rtl w:val="0"/>
            <w:lang w:val="de-DE"/>
          </w:rPr>
          <w:delText>Schrieb</w:delText>
        </w:r>
      </w:del>
      <w:del w:id="7889" w:date="2023-01-13T18:26:59Z" w:author="Jan Groh">
        <w:r>
          <w:rPr>
            <w:rFonts w:ascii="Garamond Premier Pro Caption" w:hAnsi="Garamond Premier Pro Caption" w:hint="default"/>
            <w:sz w:val="22"/>
            <w:szCs w:val="22"/>
            <w:rtl w:val="1"/>
          </w:rPr>
          <w:delText xml:space="preserve">’ </w:delText>
        </w:r>
      </w:del>
      <w:del w:id="7890" w:date="2023-01-13T18:26:59Z" w:author="Jan Groh">
        <w:r>
          <w:rPr>
            <w:rFonts w:ascii="Garamond Premier Pro Caption" w:hAnsi="Garamond Premier Pro Caption"/>
            <w:sz w:val="22"/>
            <w:szCs w:val="22"/>
            <w:rtl w:val="0"/>
            <w:lang w:val="de-DE"/>
          </w:rPr>
          <w:delText>ich mehr von ihm und mir</w:delText>
        </w:r>
      </w:del>
      <w:del w:id="7891"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892" w:date="2023-01-13T18:26:59Z" w:author="Jan Groh"/>
          <w:rFonts w:ascii="Garamond Premier Pro Caption" w:cs="Garamond Premier Pro Caption" w:hAnsi="Garamond Premier Pro Caption" w:eastAsia="Garamond Premier Pro Caption"/>
          <w:sz w:val="22"/>
          <w:szCs w:val="22"/>
        </w:rPr>
      </w:pPr>
      <w:del w:id="7893" w:date="2023-01-13T18:26:59Z" w:author="Jan Groh">
        <w:r>
          <w:rPr>
            <w:rFonts w:ascii="Garamond Premier Pro Caption" w:hAnsi="Garamond Premier Pro Caption"/>
            <w:sz w:val="22"/>
            <w:szCs w:val="22"/>
            <w:rtl w:val="0"/>
            <w:lang w:val="de-DE"/>
          </w:rPr>
          <w:delText>(</w:delText>
        </w:r>
      </w:del>
      <w:del w:id="7894" w:date="2023-01-13T18:26:59Z" w:author="Jan Groh">
        <w:r>
          <w:rPr>
            <w:rFonts w:ascii="Garamond Premier Pro Caption" w:hAnsi="Garamond Premier Pro Caption"/>
            <w:sz w:val="22"/>
            <w:szCs w:val="22"/>
            <w:rtl w:val="0"/>
            <w:lang w:val="de-DE"/>
          </w:rPr>
          <w:delText>Jahrgang 1, Heft 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89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89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897" w:date="2023-01-13T18:26:59Z" w:author="Jan Groh"/>
          <w:rFonts w:ascii="Garamond Premier Pro Italic" w:cs="Garamond Premier Pro Italic" w:hAnsi="Garamond Premier Pro Italic" w:eastAsia="Garamond Premier Pro Italic"/>
          <w:sz w:val="22"/>
          <w:szCs w:val="22"/>
        </w:rPr>
      </w:pPr>
      <w:del w:id="7898" w:date="2023-01-13T18:26:59Z" w:author="Jan Groh">
        <w:r>
          <w:rPr>
            <w:rFonts w:ascii="Garamond Premier Pro Italic" w:hAnsi="Garamond Premier Pro Italic"/>
            <w:sz w:val="22"/>
            <w:szCs w:val="22"/>
            <w:rtl w:val="0"/>
            <w:lang w:val="de-DE"/>
          </w:rPr>
          <w:delText>Aus dem Tagebuche einer W</w:delText>
        </w:r>
      </w:del>
      <w:del w:id="7899" w:date="2023-01-13T18:26:59Z" w:author="Jan Groh">
        <w:r>
          <w:rPr>
            <w:rFonts w:ascii="Garamond Premier Pro Italic" w:hAnsi="Garamond Premier Pro Italic" w:hint="default"/>
            <w:sz w:val="22"/>
            <w:szCs w:val="22"/>
            <w:rtl w:val="0"/>
          </w:rPr>
          <w:delText xml:space="preserve">… </w:delText>
        </w:r>
      </w:del>
      <w:del w:id="7900" w:date="2023-01-13T18:26:59Z" w:author="Jan Groh">
        <w:r>
          <w:rPr>
            <w:rFonts w:ascii="Garamond Premier Pro Italic" w:hAnsi="Garamond Premier Pro Italic"/>
            <w:sz w:val="22"/>
            <w:szCs w:val="22"/>
            <w:rtl w:val="0"/>
          </w:rPr>
          <w:delText>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01"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02" w:date="2023-01-13T18:26:59Z" w:author="Jan Groh"/>
          <w:rFonts w:ascii="Garamond Premier Pro Italic" w:cs="Garamond Premier Pro Italic" w:hAnsi="Garamond Premier Pro Italic" w:eastAsia="Garamond Premier Pro Italic"/>
          <w:sz w:val="22"/>
          <w:szCs w:val="22"/>
        </w:rPr>
      </w:pPr>
      <w:del w:id="7903" w:date="2023-01-13T18:26:59Z" w:author="Jan Groh">
        <w:r>
          <w:rPr>
            <w:rFonts w:ascii="Garamond Premier Pro Italic" w:hAnsi="Garamond Premier Pro Italic"/>
            <w:sz w:val="22"/>
            <w:szCs w:val="22"/>
            <w:rtl w:val="0"/>
          </w:rPr>
          <w:delText>September.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04"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05" w:date="2023-01-13T18:26:59Z" w:author="Jan Groh"/>
          <w:rFonts w:ascii="Garamond Premier Pro Italic" w:cs="Garamond Premier Pro Italic" w:hAnsi="Garamond Premier Pro Italic" w:eastAsia="Garamond Premier Pro Italic"/>
          <w:sz w:val="22"/>
          <w:szCs w:val="22"/>
        </w:rPr>
      </w:pPr>
      <w:del w:id="7906" w:date="2023-01-13T18:26:59Z" w:author="Jan Groh">
        <w:r>
          <w:rPr>
            <w:rFonts w:ascii="Garamond Premier Pro Italic" w:hAnsi="Garamond Premier Pro Italic"/>
            <w:sz w:val="22"/>
            <w:szCs w:val="22"/>
            <w:rtl w:val="0"/>
          </w:rPr>
          <w:delText>Billet an Mr.</w:delText>
        </w:r>
      </w:del>
      <w:del w:id="7907" w:date="2023-01-13T18:26:59Z" w:author="Jan Groh">
        <w:r>
          <w:rPr>
            <w:rFonts w:ascii="Garamond Premier Pro Italic" w:hAnsi="Garamond Premier Pro Italic"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0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09" w:date="2023-01-13T18:26:59Z" w:author="Jan Groh"/>
          <w:rFonts w:ascii="Garamond Premier Pro Caption" w:cs="Garamond Premier Pro Caption" w:hAnsi="Garamond Premier Pro Caption" w:eastAsia="Garamond Premier Pro Caption"/>
          <w:sz w:val="22"/>
          <w:szCs w:val="22"/>
        </w:rPr>
      </w:pPr>
      <w:del w:id="7910" w:date="2023-01-13T18:26:59Z" w:author="Jan Groh">
        <w:r>
          <w:rPr>
            <w:rFonts w:ascii="Garamond Premier Pro Caption" w:hAnsi="Garamond Premier Pro Caption"/>
            <w:sz w:val="22"/>
            <w:szCs w:val="22"/>
            <w:rtl w:val="0"/>
            <w:lang w:val="de-DE"/>
          </w:rPr>
          <w:delText>Du sagst mir, da</w:delText>
        </w:r>
      </w:del>
      <w:del w:id="7911" w:date="2023-01-13T18:26:59Z" w:author="Jan Groh">
        <w:r>
          <w:rPr>
            <w:rFonts w:ascii="Garamond Premier Pro Caption" w:hAnsi="Garamond Premier Pro Caption" w:hint="default"/>
            <w:sz w:val="22"/>
            <w:szCs w:val="22"/>
            <w:rtl w:val="0"/>
            <w:lang w:val="de-DE"/>
          </w:rPr>
          <w:delText xml:space="preserve">ß </w:delText>
        </w:r>
      </w:del>
      <w:del w:id="7912" w:date="2023-01-13T18:26:59Z" w:author="Jan Groh">
        <w:r>
          <w:rPr>
            <w:rFonts w:ascii="Garamond Premier Pro Caption" w:hAnsi="Garamond Premier Pro Caption"/>
            <w:sz w:val="22"/>
            <w:szCs w:val="22"/>
            <w:rtl w:val="0"/>
            <w:lang w:val="de-DE"/>
          </w:rPr>
          <w:delText>Du bleibst, und gerne glaub</w:delText>
        </w:r>
      </w:del>
      <w:del w:id="7913" w:date="2023-01-13T18:26:59Z" w:author="Jan Groh">
        <w:r>
          <w:rPr>
            <w:rFonts w:ascii="Garamond Premier Pro Caption" w:hAnsi="Garamond Premier Pro Caption" w:hint="default"/>
            <w:sz w:val="22"/>
            <w:szCs w:val="22"/>
            <w:rtl w:val="1"/>
          </w:rPr>
          <w:delText xml:space="preserve">’ </w:delText>
        </w:r>
      </w:del>
      <w:del w:id="7914" w:date="2023-01-13T18:26:59Z" w:author="Jan Groh">
        <w:r>
          <w:rPr>
            <w:rFonts w:ascii="Garamond Premier Pro Caption" w:hAnsi="Garamond Premier Pro Caption"/>
            <w:sz w:val="22"/>
            <w:szCs w:val="22"/>
            <w:rtl w:val="0"/>
            <w:lang w:val="de-DE"/>
          </w:rPr>
          <w:delText xml:space="preserve">ich Dir,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15" w:date="2023-01-13T18:26:59Z" w:author="Jan Groh"/>
          <w:rFonts w:ascii="Garamond Premier Pro Caption" w:cs="Garamond Premier Pro Caption" w:hAnsi="Garamond Premier Pro Caption" w:eastAsia="Garamond Premier Pro Caption"/>
          <w:sz w:val="22"/>
          <w:szCs w:val="22"/>
        </w:rPr>
      </w:pPr>
      <w:del w:id="7916" w:date="2023-01-13T18:26:59Z" w:author="Jan Groh">
        <w:r>
          <w:rPr>
            <w:rFonts w:ascii="Garamond Premier Pro Caption" w:hAnsi="Garamond Premier Pro Caption"/>
            <w:sz w:val="22"/>
            <w:szCs w:val="22"/>
            <w:rtl w:val="0"/>
            <w:lang w:val="de-DE"/>
          </w:rPr>
          <w:delText>Und will nicht fragen, was Dich h</w:delText>
        </w:r>
      </w:del>
      <w:del w:id="7917" w:date="2023-01-13T18:26:59Z" w:author="Jan Groh">
        <w:r>
          <w:rPr>
            <w:rFonts w:ascii="Garamond Premier Pro Caption" w:hAnsi="Garamond Premier Pro Caption" w:hint="default"/>
            <w:sz w:val="22"/>
            <w:szCs w:val="22"/>
            <w:rtl w:val="0"/>
          </w:rPr>
          <w:delText>ä</w:delText>
        </w:r>
      </w:del>
      <w:del w:id="7918" w:date="2023-01-13T18:26:59Z" w:author="Jan Groh">
        <w:r>
          <w:rPr>
            <w:rFonts w:ascii="Garamond Premier Pro Caption" w:hAnsi="Garamond Premier Pro Caption"/>
            <w:sz w:val="22"/>
            <w:szCs w:val="22"/>
            <w:rtl w:val="0"/>
            <w:lang w:val="de-DE"/>
          </w:rPr>
          <w:delText>lt gefesselt hier;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19" w:date="2023-01-13T18:26:59Z" w:author="Jan Groh"/>
          <w:rFonts w:ascii="Garamond Premier Pro Caption" w:cs="Garamond Premier Pro Caption" w:hAnsi="Garamond Premier Pro Caption" w:eastAsia="Garamond Premier Pro Caption"/>
          <w:sz w:val="22"/>
          <w:szCs w:val="22"/>
        </w:rPr>
      </w:pPr>
      <w:del w:id="7920" w:date="2023-01-13T18:26:59Z" w:author="Jan Groh">
        <w:r>
          <w:rPr>
            <w:rFonts w:ascii="Garamond Premier Pro Caption" w:hAnsi="Garamond Premier Pro Caption"/>
            <w:sz w:val="22"/>
            <w:szCs w:val="22"/>
            <w:rtl w:val="0"/>
            <w:lang w:val="de-DE"/>
          </w:rPr>
          <w:delText>Doch la</w:delText>
        </w:r>
      </w:del>
      <w:del w:id="7921" w:date="2023-01-13T18:26:59Z" w:author="Jan Groh">
        <w:r>
          <w:rPr>
            <w:rFonts w:ascii="Garamond Premier Pro Caption" w:hAnsi="Garamond Premier Pro Caption" w:hint="default"/>
            <w:sz w:val="22"/>
            <w:szCs w:val="22"/>
            <w:rtl w:val="0"/>
            <w:lang w:val="de-DE"/>
          </w:rPr>
          <w:delText xml:space="preserve">ß </w:delText>
        </w:r>
      </w:del>
      <w:del w:id="7922" w:date="2023-01-13T18:26:59Z" w:author="Jan Groh">
        <w:r>
          <w:rPr>
            <w:rFonts w:ascii="Garamond Premier Pro Caption" w:hAnsi="Garamond Premier Pro Caption"/>
            <w:sz w:val="22"/>
            <w:szCs w:val="22"/>
            <w:rtl w:val="0"/>
            <w:lang w:val="de-DE"/>
          </w:rPr>
          <w:delText>mich w</w:delText>
        </w:r>
      </w:del>
      <w:del w:id="7923" w:date="2023-01-13T18:26:59Z" w:author="Jan Groh">
        <w:r>
          <w:rPr>
            <w:rFonts w:ascii="Garamond Premier Pro Caption" w:hAnsi="Garamond Premier Pro Caption" w:hint="default"/>
            <w:sz w:val="22"/>
            <w:szCs w:val="22"/>
            <w:rtl w:val="0"/>
          </w:rPr>
          <w:delText>ä</w:delText>
        </w:r>
      </w:del>
      <w:del w:id="7924" w:date="2023-01-13T18:26:59Z" w:author="Jan Groh">
        <w:r>
          <w:rPr>
            <w:rFonts w:ascii="Garamond Premier Pro Caption" w:hAnsi="Garamond Premier Pro Caption"/>
            <w:sz w:val="22"/>
            <w:szCs w:val="22"/>
            <w:rtl w:val="0"/>
            <w:lang w:val="de-DE"/>
          </w:rPr>
          <w:delText>hnen, da</w:delText>
        </w:r>
      </w:del>
      <w:del w:id="7925" w:date="2023-01-13T18:26:59Z" w:author="Jan Groh">
        <w:r>
          <w:rPr>
            <w:rFonts w:ascii="Garamond Premier Pro Caption" w:hAnsi="Garamond Premier Pro Caption" w:hint="default"/>
            <w:sz w:val="22"/>
            <w:szCs w:val="22"/>
            <w:rtl w:val="0"/>
            <w:lang w:val="de-DE"/>
          </w:rPr>
          <w:delText xml:space="preserve">ß </w:delText>
        </w:r>
      </w:del>
      <w:del w:id="7926" w:date="2023-01-13T18:26:59Z" w:author="Jan Groh">
        <w:r>
          <w:rPr>
            <w:rFonts w:ascii="Garamond Premier Pro Caption" w:hAnsi="Garamond Premier Pro Caption"/>
            <w:sz w:val="22"/>
            <w:szCs w:val="22"/>
            <w:rtl w:val="0"/>
            <w:lang w:val="de-DE"/>
          </w:rPr>
          <w:delText xml:space="preserve">im Kreis der Stunden,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27" w:date="2023-01-13T18:26:59Z" w:author="Jan Groh"/>
          <w:rFonts w:ascii="Garamond Premier Pro Caption" w:cs="Garamond Premier Pro Caption" w:hAnsi="Garamond Premier Pro Caption" w:eastAsia="Garamond Premier Pro Caption"/>
          <w:sz w:val="22"/>
          <w:szCs w:val="22"/>
        </w:rPr>
      </w:pPr>
      <w:del w:id="7928" w:date="2023-01-13T18:26:59Z" w:author="Jan Groh">
        <w:r>
          <w:rPr>
            <w:rFonts w:ascii="Garamond Premier Pro Caption" w:hAnsi="Garamond Premier Pro Caption"/>
            <w:sz w:val="22"/>
            <w:szCs w:val="22"/>
            <w:rtl w:val="0"/>
            <w:lang w:val="da-DK"/>
          </w:rPr>
          <w:delText>Du gern</w:delText>
        </w:r>
      </w:del>
      <w:del w:id="7929" w:date="2023-01-13T18:26:59Z" w:author="Jan Groh">
        <w:r>
          <w:rPr>
            <w:rFonts w:ascii="Garamond Premier Pro Caption" w:hAnsi="Garamond Premier Pro Caption" w:hint="default"/>
            <w:sz w:val="22"/>
            <w:szCs w:val="22"/>
            <w:rtl w:val="1"/>
          </w:rPr>
          <w:delText xml:space="preserve">’ </w:delText>
        </w:r>
      </w:del>
      <w:del w:id="7930" w:date="2023-01-13T18:26:59Z" w:author="Jan Groh">
        <w:r>
          <w:rPr>
            <w:rFonts w:ascii="Garamond Premier Pro Caption" w:hAnsi="Garamond Premier Pro Caption"/>
            <w:sz w:val="22"/>
            <w:szCs w:val="22"/>
            <w:rtl w:val="0"/>
            <w:lang w:val="de-DE"/>
          </w:rPr>
          <w:delText>die Eine f</w:delText>
        </w:r>
      </w:del>
      <w:del w:id="7931" w:date="2023-01-13T18:26:59Z" w:author="Jan Groh">
        <w:r>
          <w:rPr>
            <w:rFonts w:ascii="Garamond Premier Pro Caption" w:hAnsi="Garamond Premier Pro Caption" w:hint="default"/>
            <w:sz w:val="22"/>
            <w:szCs w:val="22"/>
            <w:rtl w:val="0"/>
          </w:rPr>
          <w:delText>ü</w:delText>
        </w:r>
      </w:del>
      <w:del w:id="7932" w:date="2023-01-13T18:26:59Z" w:author="Jan Groh">
        <w:r>
          <w:rPr>
            <w:rFonts w:ascii="Garamond Premier Pro Caption" w:hAnsi="Garamond Premier Pro Caption"/>
            <w:sz w:val="22"/>
            <w:szCs w:val="22"/>
            <w:rtl w:val="0"/>
            <w:lang w:val="de-DE"/>
          </w:rPr>
          <w:delText xml:space="preserve">r mich aufgefunden,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33" w:date="2023-01-13T18:26:59Z" w:author="Jan Groh"/>
          <w:rFonts w:ascii="Garamond Premier Pro Caption" w:cs="Garamond Premier Pro Caption" w:hAnsi="Garamond Premier Pro Caption" w:eastAsia="Garamond Premier Pro Caption"/>
          <w:sz w:val="22"/>
          <w:szCs w:val="22"/>
        </w:rPr>
      </w:pPr>
      <w:del w:id="7934" w:date="2023-01-13T18:26:59Z" w:author="Jan Groh">
        <w:r>
          <w:rPr>
            <w:rFonts w:ascii="Garamond Premier Pro Caption" w:hAnsi="Garamond Premier Pro Caption"/>
            <w:sz w:val="22"/>
            <w:szCs w:val="22"/>
            <w:rtl w:val="0"/>
            <w:lang w:val="de-DE"/>
          </w:rPr>
          <w:delText xml:space="preserve">Wo wir zusammen Deine Dichter lieben,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35" w:date="2023-01-13T18:26:59Z" w:author="Jan Groh"/>
          <w:rFonts w:ascii="Garamond Premier Pro Caption" w:cs="Garamond Premier Pro Caption" w:hAnsi="Garamond Premier Pro Caption" w:eastAsia="Garamond Premier Pro Caption"/>
          <w:sz w:val="22"/>
          <w:szCs w:val="22"/>
        </w:rPr>
      </w:pPr>
      <w:del w:id="7936" w:date="2023-01-13T18:26:59Z" w:author="Jan Groh">
        <w:r>
          <w:rPr>
            <w:rFonts w:ascii="Garamond Premier Pro Caption" w:hAnsi="Garamond Premier Pro Caption"/>
            <w:sz w:val="22"/>
            <w:szCs w:val="22"/>
            <w:rtl w:val="0"/>
            <w:lang w:val="de-DE"/>
          </w:rPr>
          <w:delText>Gemeinsam uns erfreuen, gemeinsam uns betr</w:delText>
        </w:r>
      </w:del>
      <w:del w:id="7937" w:date="2023-01-13T18:26:59Z" w:author="Jan Groh">
        <w:r>
          <w:rPr>
            <w:rFonts w:ascii="Garamond Premier Pro Caption" w:hAnsi="Garamond Premier Pro Caption" w:hint="default"/>
            <w:sz w:val="22"/>
            <w:szCs w:val="22"/>
            <w:rtl w:val="0"/>
          </w:rPr>
          <w:delText>ü</w:delText>
        </w:r>
      </w:del>
      <w:del w:id="7938" w:date="2023-01-13T18:26:59Z" w:author="Jan Groh">
        <w:r>
          <w:rPr>
            <w:rFonts w:ascii="Garamond Premier Pro Caption" w:hAnsi="Garamond Premier Pro Caption"/>
            <w:sz w:val="22"/>
            <w:szCs w:val="22"/>
            <w:rtl w:val="0"/>
          </w:rPr>
          <w:delText>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39" w:date="2023-01-13T18:26:59Z" w:author="Jan Groh"/>
          <w:rFonts w:ascii="Garamond Premier Pro Caption" w:cs="Garamond Premier Pro Caption" w:hAnsi="Garamond Premier Pro Caption" w:eastAsia="Garamond Premier Pro Caption"/>
          <w:sz w:val="22"/>
          <w:szCs w:val="22"/>
        </w:rPr>
      </w:pPr>
      <w:del w:id="7940" w:date="2023-01-13T18:26:59Z" w:author="Jan Groh">
        <w:r>
          <w:rPr>
            <w:rFonts w:ascii="Garamond Premier Pro Caption" w:hAnsi="Garamond Premier Pro Caption"/>
            <w:sz w:val="22"/>
            <w:szCs w:val="22"/>
            <w:rtl w:val="0"/>
            <w:lang w:val="de-DE"/>
          </w:rPr>
          <w:delText>Was gestern Byrons Lied mir tr</w:delText>
        </w:r>
      </w:del>
      <w:del w:id="7941" w:date="2023-01-13T18:26:59Z" w:author="Jan Groh">
        <w:r>
          <w:rPr>
            <w:rFonts w:ascii="Garamond Premier Pro Caption" w:hAnsi="Garamond Premier Pro Caption" w:hint="default"/>
            <w:sz w:val="22"/>
            <w:szCs w:val="22"/>
            <w:rtl w:val="0"/>
          </w:rPr>
          <w:delText>ä</w:delText>
        </w:r>
      </w:del>
      <w:del w:id="7942" w:date="2023-01-13T18:26:59Z" w:author="Jan Groh">
        <w:r>
          <w:rPr>
            <w:rFonts w:ascii="Garamond Premier Pro Caption" w:hAnsi="Garamond Premier Pro Caption"/>
            <w:sz w:val="22"/>
            <w:szCs w:val="22"/>
            <w:rtl w:val="0"/>
            <w:lang w:val="de-DE"/>
          </w:rPr>
          <w:delText>umend aufgeregt,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43" w:date="2023-01-13T18:26:59Z" w:author="Jan Groh"/>
          <w:rFonts w:ascii="Garamond Premier Pro Caption" w:cs="Garamond Premier Pro Caption" w:hAnsi="Garamond Premier Pro Caption" w:eastAsia="Garamond Premier Pro Caption"/>
          <w:sz w:val="22"/>
          <w:szCs w:val="22"/>
        </w:rPr>
      </w:pPr>
      <w:del w:id="7944" w:date="2023-01-13T18:26:59Z" w:author="Jan Groh">
        <w:r>
          <w:rPr>
            <w:rFonts w:ascii="Garamond Premier Pro Caption" w:hAnsi="Garamond Premier Pro Caption"/>
            <w:sz w:val="22"/>
            <w:szCs w:val="22"/>
            <w:rtl w:val="0"/>
            <w:lang w:val="de-DE"/>
          </w:rPr>
          <w:delText>Das hat sich halbbewu</w:delText>
        </w:r>
      </w:del>
      <w:del w:id="7945" w:date="2023-01-13T18:26:59Z" w:author="Jan Groh">
        <w:r>
          <w:rPr>
            <w:rFonts w:ascii="Garamond Premier Pro Caption" w:hAnsi="Garamond Premier Pro Caption" w:hint="default"/>
            <w:sz w:val="22"/>
            <w:szCs w:val="22"/>
            <w:rtl w:val="0"/>
            <w:lang w:val="de-DE"/>
          </w:rPr>
          <w:delText>ß</w:delText>
        </w:r>
      </w:del>
      <w:del w:id="7946" w:date="2023-01-13T18:26:59Z" w:author="Jan Groh">
        <w:r>
          <w:rPr>
            <w:rFonts w:ascii="Garamond Premier Pro Caption" w:hAnsi="Garamond Premier Pro Caption"/>
            <w:sz w:val="22"/>
            <w:szCs w:val="22"/>
            <w:rtl w:val="0"/>
            <w:lang w:val="de-DE"/>
          </w:rPr>
          <w:delText>t in diese Form gelegt.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947" w:date="2023-01-13T18:26:59Z" w:author="Jan Groh"/>
          <w:rFonts w:ascii="Garamond Premier Pro Italic" w:cs="Garamond Premier Pro Italic" w:hAnsi="Garamond Premier Pro Italic" w:eastAsia="Garamond Premier Pro Italic"/>
          <w:sz w:val="22"/>
          <w:szCs w:val="22"/>
        </w:rPr>
      </w:pPr>
      <w:del w:id="7948" w:date="2023-01-13T18:26:59Z" w:author="Jan Groh">
        <w:r>
          <w:rPr>
            <w:rFonts w:ascii="Garamond Premier Pro Italic" w:hAnsi="Garamond Premier Pro Italic"/>
            <w:sz w:val="22"/>
            <w:szCs w:val="22"/>
            <w:rtl w:val="0"/>
            <w:lang w:val="de-DE"/>
          </w:rPr>
          <w:delText>(Jahrgang 1, Heft 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94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9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51" w:date="2023-01-13T18:26:59Z" w:author="Jan Groh"/>
          <w:rFonts w:ascii="Garamond Premier Pro Italic" w:cs="Garamond Premier Pro Italic" w:hAnsi="Garamond Premier Pro Italic" w:eastAsia="Garamond Premier Pro Italic"/>
          <w:sz w:val="22"/>
          <w:szCs w:val="22"/>
        </w:rPr>
      </w:pPr>
      <w:del w:id="7952" w:date="2023-01-13T18:26:59Z" w:author="Jan Groh">
        <w:r>
          <w:rPr>
            <w:rFonts w:ascii="Garamond Premier Pro Italic" w:hAnsi="Garamond Premier Pro Italic"/>
            <w:sz w:val="22"/>
            <w:szCs w:val="22"/>
            <w:rtl w:val="0"/>
            <w:lang w:val="de-DE"/>
          </w:rPr>
          <w:delText>Ein Jahr aus dem Tagebuche einer W</w:delText>
        </w:r>
      </w:del>
      <w:del w:id="7953" w:date="2023-01-13T18:26:59Z" w:author="Jan Groh">
        <w:r>
          <w:rPr>
            <w:rFonts w:ascii="Garamond Premier Pro Italic" w:hAnsi="Garamond Premier Pro Italic" w:hint="default"/>
            <w:sz w:val="22"/>
            <w:szCs w:val="22"/>
            <w:rtl w:val="0"/>
            <w:lang w:val="de-DE"/>
          </w:rPr>
          <w:delText xml:space="preserve">… </w:delText>
        </w:r>
      </w:del>
      <w:del w:id="7954" w:date="2023-01-13T18:26:59Z" w:author="Jan Groh">
        <w:r>
          <w:rPr>
            <w:rFonts w:ascii="Garamond Premier Pro Italic" w:hAnsi="Garamond Premier Pro Italic"/>
            <w:sz w:val="22"/>
            <w:szCs w:val="22"/>
            <w:rtl w:val="0"/>
          </w:rPr>
          <w:delText>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55"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56" w:date="2023-01-13T18:26:59Z" w:author="Jan Groh"/>
          <w:rFonts w:ascii="Garamond Premier Pro Italic" w:cs="Garamond Premier Pro Italic" w:hAnsi="Garamond Premier Pro Italic" w:eastAsia="Garamond Premier Pro Italic"/>
          <w:sz w:val="22"/>
          <w:szCs w:val="22"/>
        </w:rPr>
      </w:pPr>
      <w:del w:id="7957" w:date="2023-01-13T18:26:59Z" w:author="Jan Groh">
        <w:r>
          <w:rPr>
            <w:rFonts w:ascii="Garamond Premier Pro Italic" w:hAnsi="Garamond Premier Pro Italic"/>
            <w:sz w:val="22"/>
            <w:szCs w:val="22"/>
            <w:rtl w:val="0"/>
          </w:rPr>
          <w:delText>Oktober.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795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59" w:date="2023-01-13T18:26:59Z" w:author="Jan Groh"/>
          <w:rFonts w:ascii="Garamond Premier Pro Caption" w:cs="Garamond Premier Pro Caption" w:hAnsi="Garamond Premier Pro Caption" w:eastAsia="Garamond Premier Pro Caption"/>
          <w:sz w:val="22"/>
          <w:szCs w:val="22"/>
        </w:rPr>
      </w:pPr>
      <w:del w:id="7960" w:date="2023-01-13T18:26:59Z" w:author="Jan Groh">
        <w:r>
          <w:rPr>
            <w:rFonts w:ascii="Garamond Premier Pro Caption" w:hAnsi="Garamond Premier Pro Caption"/>
            <w:sz w:val="22"/>
            <w:szCs w:val="22"/>
            <w:rtl w:val="0"/>
            <w:lang w:val="de-DE"/>
          </w:rPr>
          <w:delText>Zur</w:delText>
        </w:r>
      </w:del>
      <w:del w:id="7961" w:date="2023-01-13T18:26:59Z" w:author="Jan Groh">
        <w:r>
          <w:rPr>
            <w:rFonts w:ascii="Garamond Premier Pro Caption" w:hAnsi="Garamond Premier Pro Caption" w:hint="default"/>
            <w:sz w:val="22"/>
            <w:szCs w:val="22"/>
            <w:rtl w:val="0"/>
          </w:rPr>
          <w:delText>ü</w:delText>
        </w:r>
      </w:del>
      <w:del w:id="7962" w:date="2023-01-13T18:26:59Z" w:author="Jan Groh">
        <w:r>
          <w:rPr>
            <w:rFonts w:ascii="Garamond Premier Pro Caption" w:hAnsi="Garamond Premier Pro Caption"/>
            <w:sz w:val="22"/>
            <w:szCs w:val="22"/>
            <w:rtl w:val="0"/>
            <w:lang w:val="ru-RU"/>
          </w:rPr>
          <w:delText xml:space="preserve">ck! </w:delText>
        </w:r>
      </w:del>
      <w:del w:id="7963" w:date="2023-01-13T18:26:59Z" w:author="Jan Groh">
        <w:r>
          <w:rPr>
            <w:rFonts w:ascii="Garamond Premier Pro Caption" w:hAnsi="Garamond Premier Pro Caption" w:hint="default"/>
            <w:sz w:val="22"/>
            <w:szCs w:val="22"/>
            <w:rtl w:val="0"/>
          </w:rPr>
          <w:delText xml:space="preserve">– </w:delText>
        </w:r>
      </w:del>
      <w:del w:id="7964" w:date="2023-01-13T18:26:59Z" w:author="Jan Groh">
        <w:r>
          <w:rPr>
            <w:rFonts w:ascii="Garamond Premier Pro Caption" w:hAnsi="Garamond Premier Pro Caption"/>
            <w:sz w:val="22"/>
            <w:szCs w:val="22"/>
            <w:rtl w:val="0"/>
            <w:lang w:val="de-DE"/>
          </w:rPr>
          <w:delText xml:space="preserve">von dieses Herzens Schwelle,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65" w:date="2023-01-13T18:26:59Z" w:author="Jan Groh"/>
          <w:rFonts w:ascii="Garamond Premier Pro Caption" w:cs="Garamond Premier Pro Caption" w:hAnsi="Garamond Premier Pro Caption" w:eastAsia="Garamond Premier Pro Caption"/>
          <w:sz w:val="22"/>
          <w:szCs w:val="22"/>
        </w:rPr>
      </w:pPr>
      <w:del w:id="7966" w:date="2023-01-13T18:26:59Z" w:author="Jan Groh">
        <w:r>
          <w:rPr>
            <w:rFonts w:ascii="Garamond Premier Pro Caption" w:hAnsi="Garamond Premier Pro Caption"/>
            <w:sz w:val="22"/>
            <w:szCs w:val="22"/>
            <w:rtl w:val="0"/>
            <w:lang w:val="de-DE"/>
          </w:rPr>
          <w:delText>Die noch kein dunk</w:delText>
        </w:r>
      </w:del>
      <w:del w:id="7967" w:date="2023-01-13T18:26:59Z" w:author="Jan Groh">
        <w:r>
          <w:rPr>
            <w:rFonts w:ascii="Garamond Premier Pro Caption" w:hAnsi="Garamond Premier Pro Caption" w:hint="default"/>
            <w:sz w:val="22"/>
            <w:szCs w:val="22"/>
            <w:rtl w:val="1"/>
          </w:rPr>
          <w:delText>’</w:delText>
        </w:r>
      </w:del>
      <w:del w:id="7968" w:date="2023-01-13T18:26:59Z" w:author="Jan Groh">
        <w:r>
          <w:rPr>
            <w:rFonts w:ascii="Garamond Premier Pro Caption" w:hAnsi="Garamond Premier Pro Caption"/>
            <w:sz w:val="22"/>
            <w:szCs w:val="22"/>
            <w:rtl w:val="0"/>
            <w:lang w:val="de-DE"/>
          </w:rPr>
          <w:delText>les Bild umschlie</w:delText>
        </w:r>
      </w:del>
      <w:del w:id="7969" w:date="2023-01-13T18:26:59Z" w:author="Jan Groh">
        <w:r>
          <w:rPr>
            <w:rFonts w:ascii="Garamond Premier Pro Caption" w:hAnsi="Garamond Premier Pro Caption" w:hint="default"/>
            <w:sz w:val="22"/>
            <w:szCs w:val="22"/>
            <w:rtl w:val="0"/>
            <w:lang w:val="de-DE"/>
          </w:rPr>
          <w:delText>ß</w:delText>
        </w:r>
      </w:del>
      <w:del w:id="7970" w:date="2023-01-13T18:26:59Z" w:author="Jan Groh">
        <w:r>
          <w:rPr>
            <w:rFonts w:ascii="Garamond Premier Pro Caption" w:hAnsi="Garamond Premier Pro Caption"/>
            <w:sz w:val="22"/>
            <w:szCs w:val="22"/>
            <w:rtl w:val="0"/>
          </w:rPr>
          <w:delText xml:space="preserv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71" w:date="2023-01-13T18:26:59Z" w:author="Jan Groh"/>
          <w:rFonts w:ascii="Garamond Premier Pro Caption" w:cs="Garamond Premier Pro Caption" w:hAnsi="Garamond Premier Pro Caption" w:eastAsia="Garamond Premier Pro Caption"/>
          <w:sz w:val="22"/>
          <w:szCs w:val="22"/>
        </w:rPr>
      </w:pPr>
      <w:del w:id="7972" w:date="2023-01-13T18:26:59Z" w:author="Jan Groh">
        <w:r>
          <w:rPr>
            <w:rFonts w:ascii="Garamond Premier Pro Caption" w:hAnsi="Garamond Premier Pro Caption"/>
            <w:sz w:val="22"/>
            <w:szCs w:val="22"/>
            <w:rtl w:val="0"/>
            <w:lang w:val="de-DE"/>
          </w:rPr>
          <w:delText>Zur</w:delText>
        </w:r>
      </w:del>
      <w:del w:id="7973" w:date="2023-01-13T18:26:59Z" w:author="Jan Groh">
        <w:r>
          <w:rPr>
            <w:rFonts w:ascii="Garamond Premier Pro Caption" w:hAnsi="Garamond Premier Pro Caption" w:hint="default"/>
            <w:sz w:val="22"/>
            <w:szCs w:val="22"/>
            <w:rtl w:val="0"/>
          </w:rPr>
          <w:delText>ü</w:delText>
        </w:r>
      </w:del>
      <w:del w:id="7974" w:date="2023-01-13T18:26:59Z" w:author="Jan Groh">
        <w:r>
          <w:rPr>
            <w:rFonts w:ascii="Garamond Premier Pro Caption" w:hAnsi="Garamond Premier Pro Caption"/>
            <w:sz w:val="22"/>
            <w:szCs w:val="22"/>
            <w:rtl w:val="0"/>
            <w:lang w:val="ru-RU"/>
          </w:rPr>
          <w:delText xml:space="preserve">ck! </w:delText>
        </w:r>
      </w:del>
      <w:del w:id="7975" w:date="2023-01-13T18:26:59Z" w:author="Jan Groh">
        <w:r>
          <w:rPr>
            <w:rFonts w:ascii="Garamond Premier Pro Caption" w:hAnsi="Garamond Premier Pro Caption" w:hint="default"/>
            <w:sz w:val="22"/>
            <w:szCs w:val="22"/>
            <w:rtl w:val="0"/>
          </w:rPr>
          <w:delText xml:space="preserve">– </w:delText>
        </w:r>
      </w:del>
      <w:del w:id="7976" w:date="2023-01-13T18:26:59Z" w:author="Jan Groh">
        <w:r>
          <w:rPr>
            <w:rFonts w:ascii="Garamond Premier Pro Caption" w:hAnsi="Garamond Premier Pro Caption"/>
            <w:sz w:val="22"/>
            <w:szCs w:val="22"/>
            <w:rtl w:val="0"/>
            <w:lang w:val="de-DE"/>
          </w:rPr>
          <w:delText xml:space="preserve">von dieser Jugend-Quelle,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77" w:date="2023-01-13T18:26:59Z" w:author="Jan Groh"/>
          <w:rFonts w:ascii="Garamond Premier Pro Caption" w:cs="Garamond Premier Pro Caption" w:hAnsi="Garamond Premier Pro Caption" w:eastAsia="Garamond Premier Pro Caption"/>
          <w:sz w:val="22"/>
          <w:szCs w:val="22"/>
        </w:rPr>
      </w:pPr>
      <w:del w:id="7978" w:date="2023-01-13T18:26:59Z" w:author="Jan Groh">
        <w:r>
          <w:rPr>
            <w:rFonts w:ascii="Garamond Premier Pro Caption" w:hAnsi="Garamond Premier Pro Caption"/>
            <w:sz w:val="22"/>
            <w:szCs w:val="22"/>
            <w:rtl w:val="0"/>
            <w:lang w:val="de-DE"/>
          </w:rPr>
          <w:delText>In der noch keine Tr</w:delText>
        </w:r>
      </w:del>
      <w:del w:id="7979" w:date="2023-01-13T18:26:59Z" w:author="Jan Groh">
        <w:r>
          <w:rPr>
            <w:rFonts w:ascii="Garamond Premier Pro Caption" w:hAnsi="Garamond Premier Pro Caption" w:hint="default"/>
            <w:sz w:val="22"/>
            <w:szCs w:val="22"/>
            <w:rtl w:val="0"/>
          </w:rPr>
          <w:delText>ä</w:delText>
        </w:r>
      </w:del>
      <w:del w:id="7980" w:date="2023-01-13T18:26:59Z" w:author="Jan Groh">
        <w:r>
          <w:rPr>
            <w:rFonts w:ascii="Garamond Premier Pro Caption" w:hAnsi="Garamond Premier Pro Caption"/>
            <w:sz w:val="22"/>
            <w:szCs w:val="22"/>
            <w:rtl w:val="0"/>
            <w:lang w:val="de-DE"/>
          </w:rPr>
          <w:delText>ne flie</w:delText>
        </w:r>
      </w:del>
      <w:del w:id="7981" w:date="2023-01-13T18:26:59Z" w:author="Jan Groh">
        <w:r>
          <w:rPr>
            <w:rFonts w:ascii="Garamond Premier Pro Caption" w:hAnsi="Garamond Premier Pro Caption" w:hint="default"/>
            <w:sz w:val="22"/>
            <w:szCs w:val="22"/>
            <w:rtl w:val="0"/>
            <w:lang w:val="de-DE"/>
          </w:rPr>
          <w:delText>ß</w:delText>
        </w:r>
      </w:del>
      <w:del w:id="7982" w:date="2023-01-13T18:26:59Z" w:author="Jan Groh">
        <w:r>
          <w:rPr>
            <w:rFonts w:ascii="Garamond Premier Pro Caption" w:hAnsi="Garamond Premier Pro Caption"/>
            <w:sz w:val="22"/>
            <w:szCs w:val="22"/>
            <w:rtl w:val="0"/>
          </w:rPr>
          <w:delText>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83" w:date="2023-01-13T18:26:59Z" w:author="Jan Groh"/>
          <w:rFonts w:ascii="Garamond Premier Pro Caption" w:cs="Garamond Premier Pro Caption" w:hAnsi="Garamond Premier Pro Caption" w:eastAsia="Garamond Premier Pro Caption"/>
          <w:sz w:val="22"/>
          <w:szCs w:val="22"/>
        </w:rPr>
      </w:pPr>
      <w:del w:id="7984" w:date="2023-01-13T18:26:59Z" w:author="Jan Groh">
        <w:r>
          <w:rPr>
            <w:rFonts w:ascii="Garamond Premier Pro Caption" w:hAnsi="Garamond Premier Pro Caption"/>
            <w:sz w:val="22"/>
            <w:szCs w:val="22"/>
            <w:rtl w:val="0"/>
            <w:lang w:val="de-DE"/>
          </w:rPr>
          <w:delText>Zur</w:delText>
        </w:r>
      </w:del>
      <w:del w:id="7985" w:date="2023-01-13T18:26:59Z" w:author="Jan Groh">
        <w:r>
          <w:rPr>
            <w:rFonts w:ascii="Garamond Premier Pro Caption" w:hAnsi="Garamond Premier Pro Caption" w:hint="default"/>
            <w:sz w:val="22"/>
            <w:szCs w:val="22"/>
            <w:rtl w:val="0"/>
          </w:rPr>
          <w:delText>ü</w:delText>
        </w:r>
      </w:del>
      <w:del w:id="7986" w:date="2023-01-13T18:26:59Z" w:author="Jan Groh">
        <w:r>
          <w:rPr>
            <w:rFonts w:ascii="Garamond Premier Pro Caption" w:hAnsi="Garamond Premier Pro Caption"/>
            <w:sz w:val="22"/>
            <w:szCs w:val="22"/>
            <w:rtl w:val="0"/>
            <w:lang w:val="ru-RU"/>
          </w:rPr>
          <w:delText xml:space="preserve">ck! </w:delText>
        </w:r>
      </w:del>
      <w:del w:id="7987" w:date="2023-01-13T18:26:59Z" w:author="Jan Groh">
        <w:r>
          <w:rPr>
            <w:rFonts w:ascii="Garamond Premier Pro Caption" w:hAnsi="Garamond Premier Pro Caption" w:hint="default"/>
            <w:sz w:val="22"/>
            <w:szCs w:val="22"/>
            <w:rtl w:val="0"/>
          </w:rPr>
          <w:delText xml:space="preserve">– </w:delText>
        </w:r>
      </w:del>
      <w:del w:id="7988" w:date="2023-01-13T18:26:59Z" w:author="Jan Groh">
        <w:r>
          <w:rPr>
            <w:rFonts w:ascii="Garamond Premier Pro Caption" w:hAnsi="Garamond Premier Pro Caption"/>
            <w:sz w:val="22"/>
            <w:szCs w:val="22"/>
            <w:rtl w:val="0"/>
            <w:lang w:val="de-DE"/>
          </w:rPr>
          <w:delText xml:space="preserve">von diesem Geistesspiegel,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89" w:date="2023-01-13T18:26:59Z" w:author="Jan Groh"/>
          <w:rFonts w:ascii="Garamond Premier Pro Caption" w:cs="Garamond Premier Pro Caption" w:hAnsi="Garamond Premier Pro Caption" w:eastAsia="Garamond Premier Pro Caption"/>
          <w:sz w:val="22"/>
          <w:szCs w:val="22"/>
        </w:rPr>
      </w:pPr>
      <w:del w:id="7990" w:date="2023-01-13T18:26:59Z" w:author="Jan Groh">
        <w:r>
          <w:rPr>
            <w:rFonts w:ascii="Garamond Premier Pro Caption" w:hAnsi="Garamond Premier Pro Caption"/>
            <w:sz w:val="22"/>
            <w:szCs w:val="22"/>
            <w:rtl w:val="0"/>
            <w:lang w:val="de-DE"/>
          </w:rPr>
          <w:delText>Der Kinderspiele in sich tr</w:delText>
        </w:r>
      </w:del>
      <w:del w:id="7991" w:date="2023-01-13T18:26:59Z" w:author="Jan Groh">
        <w:r>
          <w:rPr>
            <w:rFonts w:ascii="Garamond Premier Pro Caption" w:hAnsi="Garamond Premier Pro Caption" w:hint="default"/>
            <w:sz w:val="22"/>
            <w:szCs w:val="22"/>
            <w:rtl w:val="0"/>
          </w:rPr>
          <w:delText>ä</w:delText>
        </w:r>
      </w:del>
      <w:del w:id="7992" w:date="2023-01-13T18:26:59Z" w:author="Jan Groh">
        <w:r>
          <w:rPr>
            <w:rFonts w:ascii="Garamond Premier Pro Caption" w:hAnsi="Garamond Premier Pro Caption"/>
            <w:sz w:val="22"/>
            <w:szCs w:val="22"/>
            <w:rtl w:val="0"/>
            <w:lang w:val="da-DK"/>
          </w:rPr>
          <w:delText xml:space="preserve">gt,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93" w:date="2023-01-13T18:26:59Z" w:author="Jan Groh"/>
          <w:rFonts w:ascii="Garamond Premier Pro Caption" w:cs="Garamond Premier Pro Caption" w:hAnsi="Garamond Premier Pro Caption" w:eastAsia="Garamond Premier Pro Caption"/>
          <w:sz w:val="22"/>
          <w:szCs w:val="22"/>
        </w:rPr>
      </w:pPr>
      <w:del w:id="7994" w:date="2023-01-13T18:26:59Z" w:author="Jan Groh">
        <w:r>
          <w:rPr>
            <w:rFonts w:ascii="Garamond Premier Pro Caption" w:hAnsi="Garamond Premier Pro Caption"/>
            <w:sz w:val="22"/>
            <w:szCs w:val="22"/>
            <w:rtl w:val="0"/>
            <w:lang w:val="de-DE"/>
          </w:rPr>
          <w:delText>Zur</w:delText>
        </w:r>
      </w:del>
      <w:del w:id="7995" w:date="2023-01-13T18:26:59Z" w:author="Jan Groh">
        <w:r>
          <w:rPr>
            <w:rFonts w:ascii="Garamond Premier Pro Caption" w:hAnsi="Garamond Premier Pro Caption" w:hint="default"/>
            <w:sz w:val="22"/>
            <w:szCs w:val="22"/>
            <w:rtl w:val="0"/>
          </w:rPr>
          <w:delText>ü</w:delText>
        </w:r>
      </w:del>
      <w:del w:id="7996" w:date="2023-01-13T18:26:59Z" w:author="Jan Groh">
        <w:r>
          <w:rPr>
            <w:rFonts w:ascii="Garamond Premier Pro Caption" w:hAnsi="Garamond Premier Pro Caption"/>
            <w:sz w:val="22"/>
            <w:szCs w:val="22"/>
            <w:rtl w:val="0"/>
            <w:lang w:val="ru-RU"/>
          </w:rPr>
          <w:delText xml:space="preserve">ck! </w:delText>
        </w:r>
      </w:del>
      <w:del w:id="7997" w:date="2023-01-13T18:26:59Z" w:author="Jan Groh">
        <w:r>
          <w:rPr>
            <w:rFonts w:ascii="Garamond Premier Pro Caption" w:hAnsi="Garamond Premier Pro Caption" w:hint="default"/>
            <w:sz w:val="22"/>
            <w:szCs w:val="22"/>
            <w:rtl w:val="0"/>
          </w:rPr>
          <w:delText xml:space="preserve">– </w:delText>
        </w:r>
      </w:del>
      <w:del w:id="7998" w:date="2023-01-13T18:26:59Z" w:author="Jan Groh">
        <w:r>
          <w:rPr>
            <w:rFonts w:ascii="Garamond Premier Pro Caption" w:hAnsi="Garamond Premier Pro Caption"/>
            <w:sz w:val="22"/>
            <w:szCs w:val="22"/>
            <w:rtl w:val="0"/>
            <w:lang w:val="de-DE"/>
          </w:rPr>
          <w:delText xml:space="preserve">von diesem reinen Siegel,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7999" w:date="2023-01-13T18:26:59Z" w:author="Jan Groh"/>
          <w:rFonts w:ascii="Garamond Premier Pro Caption" w:cs="Garamond Premier Pro Caption" w:hAnsi="Garamond Premier Pro Caption" w:eastAsia="Garamond Premier Pro Caption"/>
          <w:sz w:val="22"/>
          <w:szCs w:val="22"/>
        </w:rPr>
      </w:pPr>
      <w:del w:id="8000" w:date="2023-01-13T18:26:59Z" w:author="Jan Groh">
        <w:r>
          <w:rPr>
            <w:rFonts w:ascii="Garamond Premier Pro Caption" w:hAnsi="Garamond Premier Pro Caption"/>
            <w:sz w:val="22"/>
            <w:szCs w:val="22"/>
            <w:rtl w:val="0"/>
            <w:lang w:val="de-DE"/>
          </w:rPr>
          <w:delText>Das heit</w:delText>
        </w:r>
      </w:del>
      <w:del w:id="8001" w:date="2023-01-13T18:26:59Z" w:author="Jan Groh">
        <w:r>
          <w:rPr>
            <w:rFonts w:ascii="Garamond Premier Pro Caption" w:hAnsi="Garamond Premier Pro Caption" w:hint="default"/>
            <w:sz w:val="22"/>
            <w:szCs w:val="22"/>
            <w:rtl w:val="1"/>
          </w:rPr>
          <w:delText>’</w:delText>
        </w:r>
      </w:del>
      <w:del w:id="8002" w:date="2023-01-13T18:26:59Z" w:author="Jan Groh">
        <w:r>
          <w:rPr>
            <w:rFonts w:ascii="Garamond Premier Pro Caption" w:hAnsi="Garamond Premier Pro Caption"/>
            <w:sz w:val="22"/>
            <w:szCs w:val="22"/>
            <w:rtl w:val="0"/>
            <w:lang w:val="de-DE"/>
          </w:rPr>
          <w:delText>re Ruhe hier gepr</w:delText>
        </w:r>
      </w:del>
      <w:del w:id="8003" w:date="2023-01-13T18:26:59Z" w:author="Jan Groh">
        <w:r>
          <w:rPr>
            <w:rFonts w:ascii="Garamond Premier Pro Caption" w:hAnsi="Garamond Premier Pro Caption" w:hint="default"/>
            <w:sz w:val="22"/>
            <w:szCs w:val="22"/>
            <w:rtl w:val="0"/>
          </w:rPr>
          <w:delText>ä</w:delText>
        </w:r>
      </w:del>
      <w:del w:id="8004" w:date="2023-01-13T18:26:59Z" w:author="Jan Groh">
        <w:r>
          <w:rPr>
            <w:rFonts w:ascii="Garamond Premier Pro Caption" w:hAnsi="Garamond Premier Pro Caption"/>
            <w:sz w:val="22"/>
            <w:szCs w:val="22"/>
            <w:rtl w:val="0"/>
          </w:rPr>
          <w:delText>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05" w:date="2023-01-13T18:26:59Z" w:author="Jan Groh"/>
          <w:rFonts w:ascii="Garamond Premier Pro Caption" w:cs="Garamond Premier Pro Caption" w:hAnsi="Garamond Premier Pro Caption" w:eastAsia="Garamond Premier Pro Caption"/>
          <w:sz w:val="22"/>
          <w:szCs w:val="22"/>
        </w:rPr>
      </w:pPr>
      <w:del w:id="8006" w:date="2023-01-13T18:26:59Z" w:author="Jan Groh">
        <w:r>
          <w:rPr>
            <w:rFonts w:ascii="Garamond Premier Pro Caption" w:hAnsi="Garamond Premier Pro Caption"/>
            <w:sz w:val="22"/>
            <w:szCs w:val="22"/>
            <w:rtl w:val="0"/>
            <w:lang w:val="de-DE"/>
          </w:rPr>
          <w:delText>Zur</w:delText>
        </w:r>
      </w:del>
      <w:del w:id="8007" w:date="2023-01-13T18:26:59Z" w:author="Jan Groh">
        <w:r>
          <w:rPr>
            <w:rFonts w:ascii="Garamond Premier Pro Caption" w:hAnsi="Garamond Premier Pro Caption" w:hint="default"/>
            <w:sz w:val="22"/>
            <w:szCs w:val="22"/>
            <w:rtl w:val="0"/>
          </w:rPr>
          <w:delText>ü</w:delText>
        </w:r>
      </w:del>
      <w:del w:id="8008" w:date="2023-01-13T18:26:59Z" w:author="Jan Groh">
        <w:r>
          <w:rPr>
            <w:rFonts w:ascii="Garamond Premier Pro Caption" w:hAnsi="Garamond Premier Pro Caption"/>
            <w:sz w:val="22"/>
            <w:szCs w:val="22"/>
            <w:rtl w:val="0"/>
            <w:lang w:val="ru-RU"/>
          </w:rPr>
          <w:delText xml:space="preserve">ck! </w:delText>
        </w:r>
      </w:del>
      <w:del w:id="8009" w:date="2023-01-13T18:26:59Z" w:author="Jan Groh">
        <w:r>
          <w:rPr>
            <w:rFonts w:ascii="Garamond Premier Pro Caption" w:hAnsi="Garamond Premier Pro Caption" w:hint="default"/>
            <w:sz w:val="22"/>
            <w:szCs w:val="22"/>
            <w:rtl w:val="0"/>
          </w:rPr>
          <w:delText xml:space="preserve">– </w:delText>
        </w:r>
      </w:del>
      <w:del w:id="8010" w:date="2023-01-13T18:26:59Z" w:author="Jan Groh">
        <w:r>
          <w:rPr>
            <w:rFonts w:ascii="Garamond Premier Pro Caption" w:hAnsi="Garamond Premier Pro Caption"/>
            <w:sz w:val="22"/>
            <w:szCs w:val="22"/>
            <w:rtl w:val="0"/>
            <w:lang w:val="de-DE"/>
          </w:rPr>
          <w:delText>von dieses Tempels S</w:delText>
        </w:r>
      </w:del>
      <w:del w:id="8011" w:date="2023-01-13T18:26:59Z" w:author="Jan Groh">
        <w:r>
          <w:rPr>
            <w:rFonts w:ascii="Garamond Premier Pro Caption" w:hAnsi="Garamond Premier Pro Caption" w:hint="default"/>
            <w:sz w:val="22"/>
            <w:szCs w:val="22"/>
            <w:rtl w:val="0"/>
          </w:rPr>
          <w:delText>ä</w:delText>
        </w:r>
      </w:del>
      <w:del w:id="8012" w:date="2023-01-13T18:26:59Z" w:author="Jan Groh">
        <w:r>
          <w:rPr>
            <w:rFonts w:ascii="Garamond Premier Pro Caption" w:hAnsi="Garamond Premier Pro Caption"/>
            <w:sz w:val="22"/>
            <w:szCs w:val="22"/>
            <w:rtl w:val="0"/>
            <w:lang w:val="de-DE"/>
          </w:rPr>
          <w:delText xml:space="preserve">ulen,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13" w:date="2023-01-13T18:26:59Z" w:author="Jan Groh"/>
          <w:rFonts w:ascii="Garamond Premier Pro Caption" w:cs="Garamond Premier Pro Caption" w:hAnsi="Garamond Premier Pro Caption" w:eastAsia="Garamond Premier Pro Caption"/>
          <w:sz w:val="22"/>
          <w:szCs w:val="22"/>
        </w:rPr>
      </w:pPr>
      <w:del w:id="8014" w:date="2023-01-13T18:26:59Z" w:author="Jan Groh">
        <w:r>
          <w:rPr>
            <w:rFonts w:ascii="Garamond Premier Pro Caption" w:hAnsi="Garamond Premier Pro Caption"/>
            <w:sz w:val="22"/>
            <w:szCs w:val="22"/>
            <w:rtl w:val="0"/>
            <w:lang w:val="de-DE"/>
          </w:rPr>
          <w:delText>Die Frohsinn reich mit Kr</w:delText>
        </w:r>
      </w:del>
      <w:del w:id="8015" w:date="2023-01-13T18:26:59Z" w:author="Jan Groh">
        <w:r>
          <w:rPr>
            <w:rFonts w:ascii="Garamond Premier Pro Caption" w:hAnsi="Garamond Premier Pro Caption" w:hint="default"/>
            <w:sz w:val="22"/>
            <w:szCs w:val="22"/>
            <w:rtl w:val="0"/>
          </w:rPr>
          <w:delText>ä</w:delText>
        </w:r>
      </w:del>
      <w:del w:id="8016" w:date="2023-01-13T18:26:59Z" w:author="Jan Groh">
        <w:r>
          <w:rPr>
            <w:rFonts w:ascii="Garamond Premier Pro Caption" w:hAnsi="Garamond Premier Pro Caption"/>
            <w:sz w:val="22"/>
            <w:szCs w:val="22"/>
            <w:rtl w:val="0"/>
            <w:lang w:val="de-DE"/>
          </w:rPr>
          <w:delText>nzen schm</w:delText>
        </w:r>
      </w:del>
      <w:del w:id="8017" w:date="2023-01-13T18:26:59Z" w:author="Jan Groh">
        <w:r>
          <w:rPr>
            <w:rFonts w:ascii="Garamond Premier Pro Caption" w:hAnsi="Garamond Premier Pro Caption" w:hint="default"/>
            <w:sz w:val="22"/>
            <w:szCs w:val="22"/>
            <w:rtl w:val="0"/>
          </w:rPr>
          <w:delText>ü</w:delText>
        </w:r>
      </w:del>
      <w:del w:id="8018" w:date="2023-01-13T18:26:59Z" w:author="Jan Groh">
        <w:r>
          <w:rPr>
            <w:rFonts w:ascii="Garamond Premier Pro Caption" w:hAnsi="Garamond Premier Pro Caption"/>
            <w:sz w:val="22"/>
            <w:szCs w:val="22"/>
            <w:rtl w:val="0"/>
            <w:lang w:val="de-DE"/>
          </w:rPr>
          <w:delText xml:space="preserv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19" w:date="2023-01-13T18:26:59Z" w:author="Jan Groh"/>
          <w:rFonts w:ascii="Garamond Premier Pro Caption" w:cs="Garamond Premier Pro Caption" w:hAnsi="Garamond Premier Pro Caption" w:eastAsia="Garamond Premier Pro Caption"/>
          <w:sz w:val="22"/>
          <w:szCs w:val="22"/>
        </w:rPr>
      </w:pPr>
      <w:del w:id="8020" w:date="2023-01-13T18:26:59Z" w:author="Jan Groh">
        <w:r>
          <w:rPr>
            <w:rFonts w:ascii="Garamond Premier Pro Caption" w:hAnsi="Garamond Premier Pro Caption"/>
            <w:sz w:val="22"/>
            <w:szCs w:val="22"/>
            <w:rtl w:val="0"/>
            <w:lang w:val="de-DE"/>
          </w:rPr>
          <w:delText xml:space="preserve">Du darfst solch Jugendreich nicht teilen,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21" w:date="2023-01-13T18:26:59Z" w:author="Jan Groh"/>
          <w:rFonts w:ascii="Garamond Premier Pro Caption" w:cs="Garamond Premier Pro Caption" w:hAnsi="Garamond Premier Pro Caption" w:eastAsia="Garamond Premier Pro Caption"/>
          <w:sz w:val="22"/>
          <w:szCs w:val="22"/>
        </w:rPr>
      </w:pPr>
      <w:del w:id="8022" w:date="2023-01-13T18:26:59Z" w:author="Jan Groh">
        <w:r>
          <w:rPr>
            <w:rFonts w:ascii="Garamond Premier Pro Caption" w:hAnsi="Garamond Premier Pro Caption"/>
            <w:sz w:val="22"/>
            <w:szCs w:val="22"/>
            <w:rtl w:val="0"/>
            <w:lang w:val="de-DE"/>
          </w:rPr>
          <w:delText>Dein Sinn ist tr</w:delText>
        </w:r>
      </w:del>
      <w:del w:id="8023" w:date="2023-01-13T18:26:59Z" w:author="Jan Groh">
        <w:r>
          <w:rPr>
            <w:rFonts w:ascii="Garamond Premier Pro Caption" w:hAnsi="Garamond Premier Pro Caption" w:hint="default"/>
            <w:sz w:val="22"/>
            <w:szCs w:val="22"/>
            <w:rtl w:val="0"/>
          </w:rPr>
          <w:delText>ü</w:delText>
        </w:r>
      </w:del>
      <w:del w:id="8024" w:date="2023-01-13T18:26:59Z" w:author="Jan Groh">
        <w:r>
          <w:rPr>
            <w:rFonts w:ascii="Garamond Premier Pro Caption" w:hAnsi="Garamond Premier Pro Caption"/>
            <w:sz w:val="22"/>
            <w:szCs w:val="22"/>
            <w:rtl w:val="0"/>
          </w:rPr>
          <w:delText>b</w:delText>
        </w:r>
      </w:del>
      <w:del w:id="8025" w:date="2023-01-13T18:26:59Z" w:author="Jan Groh">
        <w:r>
          <w:rPr>
            <w:rFonts w:ascii="Garamond Premier Pro Caption" w:hAnsi="Garamond Premier Pro Caption" w:hint="default"/>
            <w:sz w:val="22"/>
            <w:szCs w:val="22"/>
            <w:rtl w:val="1"/>
          </w:rPr>
          <w:delText xml:space="preserve">’ – </w:delText>
        </w:r>
      </w:del>
      <w:del w:id="8026" w:date="2023-01-13T18:26:59Z" w:author="Jan Groh">
        <w:r>
          <w:rPr>
            <w:rFonts w:ascii="Garamond Premier Pro Caption" w:hAnsi="Garamond Premier Pro Caption"/>
            <w:sz w:val="22"/>
            <w:szCs w:val="22"/>
            <w:rtl w:val="0"/>
            <w:lang w:val="de-DE"/>
          </w:rPr>
          <w:delText>dein Herz gedr</w:delText>
        </w:r>
      </w:del>
      <w:del w:id="8027" w:date="2023-01-13T18:26:59Z" w:author="Jan Groh">
        <w:r>
          <w:rPr>
            <w:rFonts w:ascii="Garamond Premier Pro Caption" w:hAnsi="Garamond Premier Pro Caption" w:hint="default"/>
            <w:sz w:val="22"/>
            <w:szCs w:val="22"/>
            <w:rtl w:val="0"/>
          </w:rPr>
          <w:delText>ü</w:delText>
        </w:r>
      </w:del>
      <w:del w:id="8028" w:date="2023-01-13T18:26:59Z" w:author="Jan Groh">
        <w:r>
          <w:rPr>
            <w:rFonts w:ascii="Garamond Premier Pro Caption" w:hAnsi="Garamond Premier Pro Caption"/>
            <w:sz w:val="22"/>
            <w:szCs w:val="22"/>
            <w:rtl w:val="0"/>
          </w:rPr>
          <w:delText>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29" w:date="2023-01-13T18:26:59Z" w:author="Jan Groh"/>
          <w:rFonts w:ascii="Garamond Premier Pro Caption" w:cs="Garamond Premier Pro Caption" w:hAnsi="Garamond Premier Pro Caption" w:eastAsia="Garamond Premier Pro Caption"/>
          <w:sz w:val="22"/>
          <w:szCs w:val="22"/>
        </w:rPr>
      </w:pPr>
      <w:del w:id="8030" w:date="2023-01-13T18:26:59Z" w:author="Jan Groh">
        <w:r>
          <w:rPr>
            <w:rFonts w:ascii="Garamond Premier Pro Caption" w:hAnsi="Garamond Premier Pro Caption"/>
            <w:sz w:val="22"/>
            <w:szCs w:val="22"/>
            <w:rtl w:val="0"/>
            <w:lang w:val="de-DE"/>
          </w:rPr>
          <w:delText>Willst Du den D</w:delText>
        </w:r>
      </w:del>
      <w:del w:id="8031" w:date="2023-01-13T18:26:59Z" w:author="Jan Groh">
        <w:r>
          <w:rPr>
            <w:rFonts w:ascii="Garamond Premier Pro Caption" w:hAnsi="Garamond Premier Pro Caption" w:hint="default"/>
            <w:sz w:val="22"/>
            <w:szCs w:val="22"/>
            <w:rtl w:val="0"/>
          </w:rPr>
          <w:delText>ä</w:delText>
        </w:r>
      </w:del>
      <w:del w:id="8032" w:date="2023-01-13T18:26:59Z" w:author="Jan Groh">
        <w:r>
          <w:rPr>
            <w:rFonts w:ascii="Garamond Premier Pro Caption" w:hAnsi="Garamond Premier Pro Caption"/>
            <w:sz w:val="22"/>
            <w:szCs w:val="22"/>
            <w:rtl w:val="0"/>
            <w:lang w:val="de-DE"/>
          </w:rPr>
          <w:delText>mmerschatten werfen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33" w:date="2023-01-13T18:26:59Z" w:author="Jan Groh"/>
          <w:rFonts w:ascii="Garamond Premier Pro Caption" w:cs="Garamond Premier Pro Caption" w:hAnsi="Garamond Premier Pro Caption" w:eastAsia="Garamond Premier Pro Caption"/>
          <w:sz w:val="22"/>
          <w:szCs w:val="22"/>
        </w:rPr>
      </w:pPr>
      <w:del w:id="8034" w:date="2023-01-13T18:26:59Z" w:author="Jan Groh">
        <w:r>
          <w:rPr>
            <w:rFonts w:ascii="Garamond Premier Pro Caption" w:hAnsi="Garamond Premier Pro Caption"/>
            <w:sz w:val="22"/>
            <w:szCs w:val="22"/>
            <w:rtl w:val="0"/>
            <w:lang w:val="de-DE"/>
          </w:rPr>
          <w:delText xml:space="preserve">In dieses Auges lichten Blick,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35" w:date="2023-01-13T18:26:59Z" w:author="Jan Groh"/>
          <w:rFonts w:ascii="Garamond Premier Pro Caption" w:cs="Garamond Premier Pro Caption" w:hAnsi="Garamond Premier Pro Caption" w:eastAsia="Garamond Premier Pro Caption"/>
          <w:sz w:val="22"/>
          <w:szCs w:val="22"/>
        </w:rPr>
      </w:pPr>
      <w:del w:id="8036" w:date="2023-01-13T18:26:59Z" w:author="Jan Groh">
        <w:r>
          <w:rPr>
            <w:rFonts w:ascii="Garamond Premier Pro Caption" w:hAnsi="Garamond Premier Pro Caption"/>
            <w:sz w:val="22"/>
            <w:szCs w:val="22"/>
            <w:rtl w:val="0"/>
            <w:lang w:val="de-DE"/>
          </w:rPr>
          <w:delText>Willst Du dies holde L</w:delText>
        </w:r>
      </w:del>
      <w:del w:id="8037" w:date="2023-01-13T18:26:59Z" w:author="Jan Groh">
        <w:r>
          <w:rPr>
            <w:rFonts w:ascii="Garamond Premier Pro Caption" w:hAnsi="Garamond Premier Pro Caption" w:hint="default"/>
            <w:sz w:val="22"/>
            <w:szCs w:val="22"/>
            <w:rtl w:val="0"/>
          </w:rPr>
          <w:delText>ä</w:delText>
        </w:r>
      </w:del>
      <w:del w:id="8038" w:date="2023-01-13T18:26:59Z" w:author="Jan Groh">
        <w:r>
          <w:rPr>
            <w:rFonts w:ascii="Garamond Premier Pro Caption" w:hAnsi="Garamond Premier Pro Caption"/>
            <w:sz w:val="22"/>
            <w:szCs w:val="22"/>
            <w:rtl w:val="0"/>
            <w:lang w:val="de-DE"/>
          </w:rPr>
          <w:delText>cheln sch</w:delText>
        </w:r>
      </w:del>
      <w:del w:id="8039" w:date="2023-01-13T18:26:59Z" w:author="Jan Groh">
        <w:r>
          <w:rPr>
            <w:rFonts w:ascii="Garamond Premier Pro Caption" w:hAnsi="Garamond Premier Pro Caption" w:hint="default"/>
            <w:sz w:val="22"/>
            <w:szCs w:val="22"/>
            <w:rtl w:val="0"/>
          </w:rPr>
          <w:delText>ä</w:delText>
        </w:r>
      </w:del>
      <w:del w:id="8040" w:date="2023-01-13T18:26:59Z" w:author="Jan Groh">
        <w:r>
          <w:rPr>
            <w:rFonts w:ascii="Garamond Premier Pro Caption" w:hAnsi="Garamond Premier Pro Caption"/>
            <w:sz w:val="22"/>
            <w:szCs w:val="22"/>
            <w:rtl w:val="0"/>
            <w:lang w:val="de-DE"/>
          </w:rPr>
          <w:delText xml:space="preserve">rfen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41" w:date="2023-01-13T18:26:59Z" w:author="Jan Groh"/>
          <w:rFonts w:ascii="Garamond Premier Pro Caption" w:cs="Garamond Premier Pro Caption" w:hAnsi="Garamond Premier Pro Caption" w:eastAsia="Garamond Premier Pro Caption"/>
          <w:sz w:val="22"/>
          <w:szCs w:val="22"/>
        </w:rPr>
      </w:pPr>
      <w:del w:id="8042" w:date="2023-01-13T18:26:59Z" w:author="Jan Groh">
        <w:r>
          <w:rPr>
            <w:rFonts w:ascii="Garamond Premier Pro Caption" w:hAnsi="Garamond Premier Pro Caption"/>
            <w:sz w:val="22"/>
            <w:szCs w:val="22"/>
            <w:rtl w:val="0"/>
            <w:lang w:val="de-DE"/>
          </w:rPr>
          <w:delText>Zum Hohne gegen das Geschick?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43" w:date="2023-01-13T18:26:59Z" w:author="Jan Groh"/>
          <w:rFonts w:ascii="Garamond Premier Pro Caption" w:cs="Garamond Premier Pro Caption" w:hAnsi="Garamond Premier Pro Caption" w:eastAsia="Garamond Premier Pro Caption"/>
          <w:sz w:val="22"/>
          <w:szCs w:val="22"/>
        </w:rPr>
      </w:pPr>
      <w:del w:id="8044" w:date="2023-01-13T18:26:59Z" w:author="Jan Groh">
        <w:r>
          <w:rPr>
            <w:rFonts w:ascii="Garamond Premier Pro Caption" w:hAnsi="Garamond Premier Pro Caption"/>
            <w:sz w:val="22"/>
            <w:szCs w:val="22"/>
            <w:rtl w:val="0"/>
            <w:lang w:val="de-DE"/>
          </w:rPr>
          <w:delText xml:space="preserve">Willst Du mit allen diesen </w:delText>
        </w:r>
      </w:del>
      <w:del w:id="8045" w:date="2023-01-13T18:26:59Z" w:author="Jan Groh">
        <w:r>
          <w:rPr>
            <w:rFonts w:ascii="Garamond Premier Pro Caption" w:hAnsi="Garamond Premier Pro Caption"/>
            <w:sz w:val="22"/>
            <w:szCs w:val="22"/>
            <w:rtl w:val="0"/>
            <w:lang w:val="de-DE"/>
          </w:rPr>
          <w:delText>Q</w:delText>
        </w:r>
      </w:del>
      <w:del w:id="8046" w:date="2023-01-13T18:26:59Z" w:author="Jan Groh">
        <w:r>
          <w:rPr>
            <w:rFonts w:ascii="Garamond Premier Pro Caption" w:hAnsi="Garamond Premier Pro Caption"/>
            <w:sz w:val="22"/>
            <w:szCs w:val="22"/>
            <w:rtl w:val="0"/>
            <w:lang w:val="it-IT"/>
          </w:rPr>
          <w:delText>ualen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47" w:date="2023-01-13T18:26:59Z" w:author="Jan Groh"/>
          <w:rFonts w:ascii="Garamond Premier Pro Caption" w:cs="Garamond Premier Pro Caption" w:hAnsi="Garamond Premier Pro Caption" w:eastAsia="Garamond Premier Pro Caption"/>
          <w:sz w:val="22"/>
          <w:szCs w:val="22"/>
        </w:rPr>
      </w:pPr>
      <w:del w:id="8048" w:date="2023-01-13T18:26:59Z" w:author="Jan Groh">
        <w:r>
          <w:rPr>
            <w:rFonts w:ascii="Garamond Premier Pro Caption" w:hAnsi="Garamond Premier Pro Caption"/>
            <w:sz w:val="22"/>
            <w:szCs w:val="22"/>
            <w:rtl w:val="0"/>
            <w:lang w:val="de-DE"/>
          </w:rPr>
          <w:delText>Die Du empfindest, Schmerz bewu</w:delText>
        </w:r>
      </w:del>
      <w:del w:id="8049" w:date="2023-01-13T18:26:59Z" w:author="Jan Groh">
        <w:r>
          <w:rPr>
            <w:rFonts w:ascii="Garamond Premier Pro Caption" w:hAnsi="Garamond Premier Pro Caption" w:hint="default"/>
            <w:sz w:val="22"/>
            <w:szCs w:val="22"/>
            <w:rtl w:val="0"/>
            <w:lang w:val="de-DE"/>
          </w:rPr>
          <w:delText>ß</w:delText>
        </w:r>
      </w:del>
      <w:del w:id="8050" w:date="2023-01-13T18:26:59Z" w:author="Jan Groh">
        <w:r>
          <w:rPr>
            <w:rFonts w:ascii="Garamond Premier Pro Caption" w:hAnsi="Garamond Premier Pro Caption"/>
            <w:sz w:val="22"/>
            <w:szCs w:val="22"/>
            <w:rtl w:val="0"/>
          </w:rPr>
          <w:delText xml:space="preserv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51" w:date="2023-01-13T18:26:59Z" w:author="Jan Groh"/>
          <w:rFonts w:ascii="Garamond Premier Pro Caption" w:cs="Garamond Premier Pro Caption" w:hAnsi="Garamond Premier Pro Caption" w:eastAsia="Garamond Premier Pro Caption"/>
          <w:sz w:val="22"/>
          <w:szCs w:val="22"/>
        </w:rPr>
      </w:pPr>
      <w:del w:id="8052" w:date="2023-01-13T18:26:59Z" w:author="Jan Groh">
        <w:r>
          <w:rPr>
            <w:rFonts w:ascii="Garamond Premier Pro Caption" w:hAnsi="Garamond Premier Pro Caption"/>
            <w:sz w:val="22"/>
            <w:szCs w:val="22"/>
            <w:rtl w:val="0"/>
            <w:lang w:val="de-DE"/>
          </w:rPr>
          <w:delText>Den Geist umzieh</w:delText>
        </w:r>
      </w:del>
      <w:del w:id="8053" w:date="2023-01-13T18:26:59Z" w:author="Jan Groh">
        <w:r>
          <w:rPr>
            <w:rFonts w:ascii="Garamond Premier Pro Caption" w:hAnsi="Garamond Premier Pro Caption" w:hint="default"/>
            <w:sz w:val="22"/>
            <w:szCs w:val="22"/>
            <w:rtl w:val="1"/>
          </w:rPr>
          <w:delText>’</w:delText>
        </w:r>
      </w:del>
      <w:del w:id="8054" w:date="2023-01-13T18:26:59Z" w:author="Jan Groh">
        <w:r>
          <w:rPr>
            <w:rFonts w:ascii="Garamond Premier Pro Caption" w:hAnsi="Garamond Premier Pro Caption"/>
            <w:sz w:val="22"/>
            <w:szCs w:val="22"/>
            <w:rtl w:val="0"/>
            <w:lang w:val="de-DE"/>
          </w:rPr>
          <w:delText xml:space="preserve">n, wo Sterne strahlen,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55" w:date="2023-01-13T18:26:59Z" w:author="Jan Groh"/>
          <w:rFonts w:ascii="Garamond Premier Pro Caption" w:cs="Garamond Premier Pro Caption" w:hAnsi="Garamond Premier Pro Caption" w:eastAsia="Garamond Premier Pro Caption"/>
          <w:sz w:val="22"/>
          <w:szCs w:val="22"/>
        </w:rPr>
      </w:pPr>
      <w:del w:id="8056" w:date="2023-01-13T18:26:59Z" w:author="Jan Groh">
        <w:r>
          <w:rPr>
            <w:rFonts w:ascii="Garamond Premier Pro Caption" w:hAnsi="Garamond Premier Pro Caption"/>
            <w:sz w:val="22"/>
            <w:szCs w:val="22"/>
            <w:rtl w:val="0"/>
            <w:lang w:val="de-DE"/>
          </w:rPr>
          <w:delText>Als Wiederschein der reinen Brust?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57" w:date="2023-01-13T18:26:59Z" w:author="Jan Groh"/>
          <w:rFonts w:ascii="Garamond Premier Pro Caption" w:cs="Garamond Premier Pro Caption" w:hAnsi="Garamond Premier Pro Caption" w:eastAsia="Garamond Premier Pro Caption"/>
          <w:sz w:val="22"/>
          <w:szCs w:val="22"/>
        </w:rPr>
      </w:pPr>
      <w:del w:id="8058" w:date="2023-01-13T18:26:59Z" w:author="Jan Groh">
        <w:r>
          <w:rPr>
            <w:rFonts w:ascii="Garamond Premier Pro Caption" w:hAnsi="Garamond Premier Pro Caption"/>
            <w:sz w:val="22"/>
            <w:szCs w:val="22"/>
            <w:rtl w:val="0"/>
            <w:lang w:val="de-DE"/>
          </w:rPr>
          <w:delText>Willst Du die Bl</w:delText>
        </w:r>
      </w:del>
      <w:del w:id="8059" w:date="2023-01-13T18:26:59Z" w:author="Jan Groh">
        <w:r>
          <w:rPr>
            <w:rFonts w:ascii="Garamond Premier Pro Caption" w:hAnsi="Garamond Premier Pro Caption" w:hint="default"/>
            <w:sz w:val="22"/>
            <w:szCs w:val="22"/>
            <w:rtl w:val="0"/>
          </w:rPr>
          <w:delText>ü</w:delText>
        </w:r>
      </w:del>
      <w:del w:id="8060" w:date="2023-01-13T18:26:59Z" w:author="Jan Groh">
        <w:r>
          <w:rPr>
            <w:rFonts w:ascii="Garamond Premier Pro Caption" w:hAnsi="Garamond Premier Pro Caption"/>
            <w:sz w:val="22"/>
            <w:szCs w:val="22"/>
            <w:rtl w:val="0"/>
          </w:rPr>
          <w:delText xml:space="preserve">tenknospe binden,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61" w:date="2023-01-13T18:26:59Z" w:author="Jan Groh"/>
          <w:rFonts w:ascii="Garamond Premier Pro Caption" w:cs="Garamond Premier Pro Caption" w:hAnsi="Garamond Premier Pro Caption" w:eastAsia="Garamond Premier Pro Caption"/>
          <w:sz w:val="22"/>
          <w:szCs w:val="22"/>
        </w:rPr>
      </w:pPr>
      <w:del w:id="8062" w:date="2023-01-13T18:26:59Z" w:author="Jan Groh">
        <w:r>
          <w:rPr>
            <w:rFonts w:ascii="Garamond Premier Pro Caption" w:hAnsi="Garamond Premier Pro Caption"/>
            <w:sz w:val="22"/>
            <w:szCs w:val="22"/>
            <w:rtl w:val="0"/>
            <w:lang w:val="de-DE"/>
          </w:rPr>
          <w:delText>Mit jener F</w:delText>
        </w:r>
      </w:del>
      <w:del w:id="8063" w:date="2023-01-13T18:26:59Z" w:author="Jan Groh">
        <w:r>
          <w:rPr>
            <w:rFonts w:ascii="Garamond Premier Pro Caption" w:hAnsi="Garamond Premier Pro Caption" w:hint="default"/>
            <w:sz w:val="22"/>
            <w:szCs w:val="22"/>
            <w:rtl w:val="0"/>
          </w:rPr>
          <w:delText>ä</w:delText>
        </w:r>
      </w:del>
      <w:del w:id="8064" w:date="2023-01-13T18:26:59Z" w:author="Jan Groh">
        <w:r>
          <w:rPr>
            <w:rFonts w:ascii="Garamond Premier Pro Caption" w:hAnsi="Garamond Premier Pro Caption"/>
            <w:sz w:val="22"/>
            <w:szCs w:val="22"/>
            <w:rtl w:val="0"/>
            <w:lang w:val="de-DE"/>
          </w:rPr>
          <w:delText xml:space="preserve">den dunkler Nacht,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65" w:date="2023-01-13T18:26:59Z" w:author="Jan Groh"/>
          <w:rFonts w:ascii="Garamond Premier Pro Caption" w:cs="Garamond Premier Pro Caption" w:hAnsi="Garamond Premier Pro Caption" w:eastAsia="Garamond Premier Pro Caption"/>
          <w:sz w:val="22"/>
          <w:szCs w:val="22"/>
        </w:rPr>
      </w:pPr>
      <w:del w:id="8066" w:date="2023-01-13T18:26:59Z" w:author="Jan Groh">
        <w:r>
          <w:rPr>
            <w:rFonts w:ascii="Garamond Premier Pro Caption" w:hAnsi="Garamond Premier Pro Caption"/>
            <w:sz w:val="22"/>
            <w:szCs w:val="22"/>
            <w:rtl w:val="0"/>
            <w:lang w:val="de-DE"/>
          </w:rPr>
          <w:delText xml:space="preserve">Die Deinen Lebensweg umwinden,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67" w:date="2023-01-13T18:26:59Z" w:author="Jan Groh"/>
          <w:rFonts w:ascii="Garamond Premier Pro Caption" w:cs="Garamond Premier Pro Caption" w:hAnsi="Garamond Premier Pro Caption" w:eastAsia="Garamond Premier Pro Caption"/>
          <w:sz w:val="22"/>
          <w:szCs w:val="22"/>
        </w:rPr>
      </w:pPr>
      <w:del w:id="8068" w:date="2023-01-13T18:26:59Z" w:author="Jan Groh">
        <w:r>
          <w:rPr>
            <w:rFonts w:ascii="Garamond Premier Pro Caption" w:hAnsi="Garamond Premier Pro Caption"/>
            <w:sz w:val="22"/>
            <w:szCs w:val="22"/>
            <w:rtl w:val="0"/>
            <w:lang w:val="de-DE"/>
          </w:rPr>
          <w:delText>Und fest, doch elend Dich gemacht?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69" w:date="2023-01-13T18:26:59Z" w:author="Jan Groh"/>
          <w:rFonts w:ascii="Garamond Premier Pro Caption" w:cs="Garamond Premier Pro Caption" w:hAnsi="Garamond Premier Pro Caption" w:eastAsia="Garamond Premier Pro Caption"/>
          <w:sz w:val="22"/>
          <w:szCs w:val="22"/>
        </w:rPr>
      </w:pPr>
      <w:del w:id="8070" w:date="2023-01-13T18:26:59Z" w:author="Jan Groh">
        <w:r>
          <w:rPr>
            <w:rFonts w:ascii="Garamond Premier Pro Caption" w:hAnsi="Garamond Premier Pro Caption"/>
            <w:sz w:val="22"/>
            <w:szCs w:val="22"/>
            <w:rtl w:val="0"/>
            <w:lang w:val="de-DE"/>
          </w:rPr>
          <w:delText xml:space="preserve">Willst Du in dieser Knospe senden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71" w:date="2023-01-13T18:26:59Z" w:author="Jan Groh"/>
          <w:rFonts w:ascii="Garamond Premier Pro Caption" w:cs="Garamond Premier Pro Caption" w:hAnsi="Garamond Premier Pro Caption" w:eastAsia="Garamond Premier Pro Caption"/>
          <w:sz w:val="22"/>
          <w:szCs w:val="22"/>
        </w:rPr>
      </w:pPr>
      <w:del w:id="8072" w:date="2023-01-13T18:26:59Z" w:author="Jan Groh">
        <w:r>
          <w:rPr>
            <w:rFonts w:ascii="Garamond Premier Pro Caption" w:hAnsi="Garamond Premier Pro Caption"/>
            <w:sz w:val="22"/>
            <w:szCs w:val="22"/>
            <w:rtl w:val="0"/>
            <w:lang w:val="de-DE"/>
          </w:rPr>
          <w:delText>Den Strahl, der sie zerst</w:delText>
        </w:r>
      </w:del>
      <w:del w:id="8073" w:date="2023-01-13T18:26:59Z" w:author="Jan Groh">
        <w:r>
          <w:rPr>
            <w:rFonts w:ascii="Garamond Premier Pro Caption" w:hAnsi="Garamond Premier Pro Caption" w:hint="default"/>
            <w:sz w:val="22"/>
            <w:szCs w:val="22"/>
            <w:rtl w:val="0"/>
            <w:lang w:val="sv-SE"/>
          </w:rPr>
          <w:delText>ö</w:delText>
        </w:r>
      </w:del>
      <w:del w:id="8074" w:date="2023-01-13T18:26:59Z" w:author="Jan Groh">
        <w:r>
          <w:rPr>
            <w:rFonts w:ascii="Garamond Premier Pro Caption" w:hAnsi="Garamond Premier Pro Caption"/>
            <w:sz w:val="22"/>
            <w:szCs w:val="22"/>
            <w:rtl w:val="0"/>
            <w:lang w:val="de-DE"/>
          </w:rPr>
          <w:delText>rend bricht?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75" w:date="2023-01-13T18:26:59Z" w:author="Jan Groh"/>
          <w:rFonts w:ascii="Garamond Premier Pro Caption" w:cs="Garamond Premier Pro Caption" w:hAnsi="Garamond Premier Pro Caption" w:eastAsia="Garamond Premier Pro Caption"/>
          <w:sz w:val="22"/>
          <w:szCs w:val="22"/>
        </w:rPr>
      </w:pPr>
      <w:del w:id="8076" w:date="2023-01-13T18:26:59Z" w:author="Jan Groh">
        <w:r>
          <w:rPr>
            <w:rFonts w:ascii="Garamond Premier Pro Caption" w:hAnsi="Garamond Premier Pro Caption"/>
            <w:sz w:val="22"/>
            <w:szCs w:val="22"/>
            <w:rtl w:val="0"/>
            <w:lang w:val="de-DE"/>
          </w:rPr>
          <w:delText>Was ihm der Kindheit G</w:delText>
        </w:r>
      </w:del>
      <w:del w:id="8077" w:date="2023-01-13T18:26:59Z" w:author="Jan Groh">
        <w:r>
          <w:rPr>
            <w:rFonts w:ascii="Garamond Premier Pro Caption" w:hAnsi="Garamond Premier Pro Caption" w:hint="default"/>
            <w:sz w:val="22"/>
            <w:szCs w:val="22"/>
            <w:rtl w:val="0"/>
            <w:lang w:val="sv-SE"/>
          </w:rPr>
          <w:delText>ö</w:delText>
        </w:r>
      </w:del>
      <w:del w:id="8078" w:date="2023-01-13T18:26:59Z" w:author="Jan Groh">
        <w:r>
          <w:rPr>
            <w:rFonts w:ascii="Garamond Premier Pro Caption" w:hAnsi="Garamond Premier Pro Caption"/>
            <w:sz w:val="22"/>
            <w:szCs w:val="22"/>
            <w:rtl w:val="0"/>
          </w:rPr>
          <w:delText xml:space="preserve">tter spenden,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79" w:date="2023-01-13T18:26:59Z" w:author="Jan Groh"/>
          <w:rFonts w:ascii="Garamond Premier Pro Caption" w:cs="Garamond Premier Pro Caption" w:hAnsi="Garamond Premier Pro Caption" w:eastAsia="Garamond Premier Pro Caption"/>
          <w:sz w:val="22"/>
          <w:szCs w:val="22"/>
        </w:rPr>
      </w:pPr>
      <w:del w:id="8080" w:date="2023-01-13T18:26:59Z" w:author="Jan Groh">
        <w:r>
          <w:rPr>
            <w:rFonts w:ascii="Garamond Premier Pro Caption" w:hAnsi="Garamond Premier Pro Caption"/>
            <w:sz w:val="22"/>
            <w:szCs w:val="22"/>
            <w:rtl w:val="0"/>
            <w:lang w:val="de-DE"/>
          </w:rPr>
          <w:delText>Ersetzt ihm nicht das kalte Licht.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81" w:date="2023-01-13T18:26:59Z" w:author="Jan Groh"/>
          <w:rFonts w:ascii="Garamond Premier Pro Caption" w:cs="Garamond Premier Pro Caption" w:hAnsi="Garamond Premier Pro Caption" w:eastAsia="Garamond Premier Pro Caption"/>
          <w:sz w:val="22"/>
          <w:szCs w:val="22"/>
        </w:rPr>
      </w:pPr>
      <w:del w:id="8082" w:date="2023-01-13T18:26:59Z" w:author="Jan Groh">
        <w:r>
          <w:rPr>
            <w:rFonts w:ascii="Garamond Premier Pro Caption" w:hAnsi="Garamond Premier Pro Caption"/>
            <w:sz w:val="22"/>
            <w:szCs w:val="22"/>
            <w:rtl w:val="0"/>
            <w:lang w:val="de-DE"/>
          </w:rPr>
          <w:delText xml:space="preserve">Willst Du dem Flammenengel gleichen,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83" w:date="2023-01-13T18:26:59Z" w:author="Jan Groh"/>
          <w:rFonts w:ascii="Garamond Premier Pro Caption" w:cs="Garamond Premier Pro Caption" w:hAnsi="Garamond Premier Pro Caption" w:eastAsia="Garamond Premier Pro Caption"/>
          <w:sz w:val="22"/>
          <w:szCs w:val="22"/>
        </w:rPr>
      </w:pPr>
      <w:del w:id="8084" w:date="2023-01-13T18:26:59Z" w:author="Jan Groh">
        <w:r>
          <w:rPr>
            <w:rFonts w:ascii="Garamond Premier Pro Caption" w:hAnsi="Garamond Premier Pro Caption"/>
            <w:sz w:val="22"/>
            <w:szCs w:val="22"/>
            <w:rtl w:val="0"/>
            <w:lang w:val="de-DE"/>
          </w:rPr>
          <w:delText>Der aus dem Paradies vertreibt?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85" w:date="2023-01-13T18:26:59Z" w:author="Jan Groh"/>
          <w:rFonts w:ascii="Garamond Premier Pro Caption" w:cs="Garamond Premier Pro Caption" w:hAnsi="Garamond Premier Pro Caption" w:eastAsia="Garamond Premier Pro Caption"/>
          <w:sz w:val="22"/>
          <w:szCs w:val="22"/>
        </w:rPr>
      </w:pPr>
      <w:del w:id="8086" w:date="2023-01-13T18:26:59Z" w:author="Jan Groh">
        <w:r>
          <w:rPr>
            <w:rFonts w:ascii="Garamond Premier Pro Caption" w:hAnsi="Garamond Premier Pro Caption"/>
            <w:sz w:val="22"/>
            <w:szCs w:val="22"/>
            <w:rtl w:val="0"/>
            <w:lang w:val="de-DE"/>
          </w:rPr>
          <w:delText>Wenn ihm die frohen Tr</w:delText>
        </w:r>
      </w:del>
      <w:del w:id="8087" w:date="2023-01-13T18:26:59Z" w:author="Jan Groh">
        <w:r>
          <w:rPr>
            <w:rFonts w:ascii="Garamond Premier Pro Caption" w:hAnsi="Garamond Premier Pro Caption" w:hint="default"/>
            <w:sz w:val="22"/>
            <w:szCs w:val="22"/>
            <w:rtl w:val="0"/>
          </w:rPr>
          <w:delText>ä</w:delText>
        </w:r>
      </w:del>
      <w:del w:id="8088" w:date="2023-01-13T18:26:59Z" w:author="Jan Groh">
        <w:r>
          <w:rPr>
            <w:rFonts w:ascii="Garamond Premier Pro Caption" w:hAnsi="Garamond Premier Pro Caption"/>
            <w:sz w:val="22"/>
            <w:szCs w:val="22"/>
            <w:rtl w:val="0"/>
            <w:lang w:val="de-DE"/>
          </w:rPr>
          <w:delText xml:space="preserve">ume weichen,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89" w:date="2023-01-13T18:26:59Z" w:author="Jan Groh"/>
          <w:rFonts w:ascii="Garamond Premier Pro Caption" w:cs="Garamond Premier Pro Caption" w:hAnsi="Garamond Premier Pro Caption" w:eastAsia="Garamond Premier Pro Caption"/>
          <w:sz w:val="22"/>
          <w:szCs w:val="22"/>
        </w:rPr>
      </w:pPr>
      <w:del w:id="8090" w:date="2023-01-13T18:26:59Z" w:author="Jan Groh">
        <w:r>
          <w:rPr>
            <w:rFonts w:ascii="Garamond Premier Pro Caption" w:hAnsi="Garamond Premier Pro Caption"/>
            <w:sz w:val="22"/>
            <w:szCs w:val="22"/>
            <w:rtl w:val="0"/>
            <w:lang w:val="de-DE"/>
          </w:rPr>
          <w:delText>Wei</w:delText>
        </w:r>
      </w:del>
      <w:del w:id="8091" w:date="2023-01-13T18:26:59Z" w:author="Jan Groh">
        <w:r>
          <w:rPr>
            <w:rFonts w:ascii="Garamond Premier Pro Caption" w:hAnsi="Garamond Premier Pro Caption" w:hint="default"/>
            <w:sz w:val="22"/>
            <w:szCs w:val="22"/>
            <w:rtl w:val="0"/>
            <w:lang w:val="de-DE"/>
          </w:rPr>
          <w:delText>ß</w:delText>
        </w:r>
      </w:del>
      <w:del w:id="8092" w:date="2023-01-13T18:26:59Z" w:author="Jan Groh">
        <w:r>
          <w:rPr>
            <w:rFonts w:ascii="Garamond Premier Pro Caption" w:hAnsi="Garamond Premier Pro Caption"/>
            <w:sz w:val="22"/>
            <w:szCs w:val="22"/>
            <w:rtl w:val="0"/>
            <w:lang w:val="de-DE"/>
          </w:rPr>
          <w:delText>t Du auch, was dem Armen bleibt?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93" w:date="2023-01-13T18:26:59Z" w:author="Jan Groh"/>
          <w:rFonts w:ascii="Garamond Premier Pro Caption" w:cs="Garamond Premier Pro Caption" w:hAnsi="Garamond Premier Pro Caption" w:eastAsia="Garamond Premier Pro Caption"/>
          <w:sz w:val="22"/>
          <w:szCs w:val="22"/>
        </w:rPr>
      </w:pPr>
      <w:del w:id="8094" w:date="2023-01-13T18:26:59Z" w:author="Jan Groh">
        <w:r>
          <w:rPr>
            <w:rFonts w:ascii="Garamond Premier Pro Caption" w:hAnsi="Garamond Premier Pro Caption"/>
            <w:sz w:val="22"/>
            <w:szCs w:val="22"/>
            <w:rtl w:val="0"/>
            <w:lang w:val="de-DE"/>
          </w:rPr>
          <w:delText>Sieh</w:delText>
        </w:r>
      </w:del>
      <w:del w:id="8095" w:date="2023-01-13T18:26:59Z" w:author="Jan Groh">
        <w:r>
          <w:rPr>
            <w:rFonts w:ascii="Garamond Premier Pro Caption" w:hAnsi="Garamond Premier Pro Caption" w:hint="default"/>
            <w:sz w:val="22"/>
            <w:szCs w:val="22"/>
            <w:rtl w:val="1"/>
          </w:rPr>
          <w:delText xml:space="preserve">’ </w:delText>
        </w:r>
      </w:del>
      <w:del w:id="8096" w:date="2023-01-13T18:26:59Z" w:author="Jan Groh">
        <w:r>
          <w:rPr>
            <w:rFonts w:ascii="Garamond Premier Pro Caption" w:hAnsi="Garamond Premier Pro Caption"/>
            <w:sz w:val="22"/>
            <w:szCs w:val="22"/>
            <w:rtl w:val="0"/>
            <w:lang w:val="de-DE"/>
          </w:rPr>
          <w:delText>dieser Wimpern lichte H</w:delText>
        </w:r>
      </w:del>
      <w:del w:id="8097" w:date="2023-01-13T18:26:59Z" w:author="Jan Groh">
        <w:r>
          <w:rPr>
            <w:rFonts w:ascii="Garamond Premier Pro Caption" w:hAnsi="Garamond Premier Pro Caption" w:hint="default"/>
            <w:sz w:val="22"/>
            <w:szCs w:val="22"/>
            <w:rtl w:val="0"/>
          </w:rPr>
          <w:delText>ü</w:delText>
        </w:r>
      </w:del>
      <w:del w:id="8098" w:date="2023-01-13T18:26:59Z" w:author="Jan Groh">
        <w:r>
          <w:rPr>
            <w:rFonts w:ascii="Garamond Premier Pro Caption" w:hAnsi="Garamond Premier Pro Caption"/>
            <w:sz w:val="22"/>
            <w:szCs w:val="22"/>
            <w:rtl w:val="0"/>
          </w:rPr>
          <w:delText xml:space="preserv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099" w:date="2023-01-13T18:26:59Z" w:author="Jan Groh"/>
          <w:rFonts w:ascii="Garamond Premier Pro Caption" w:cs="Garamond Premier Pro Caption" w:hAnsi="Garamond Premier Pro Caption" w:eastAsia="Garamond Premier Pro Caption"/>
          <w:sz w:val="22"/>
          <w:szCs w:val="22"/>
        </w:rPr>
      </w:pPr>
      <w:del w:id="8100" w:date="2023-01-13T18:26:59Z" w:author="Jan Groh">
        <w:r>
          <w:rPr>
            <w:rFonts w:ascii="Garamond Premier Pro Caption" w:hAnsi="Garamond Premier Pro Caption"/>
            <w:sz w:val="22"/>
            <w:szCs w:val="22"/>
            <w:rtl w:val="0"/>
            <w:lang w:val="de-DE"/>
          </w:rPr>
          <w:delText xml:space="preserve">Wo ich die Kindheit schlummernd fand,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01" w:date="2023-01-13T18:26:59Z" w:author="Jan Groh"/>
          <w:rFonts w:ascii="Garamond Premier Pro Caption" w:cs="Garamond Premier Pro Caption" w:hAnsi="Garamond Premier Pro Caption" w:eastAsia="Garamond Premier Pro Caption"/>
          <w:sz w:val="22"/>
          <w:szCs w:val="22"/>
        </w:rPr>
      </w:pPr>
      <w:del w:id="8102" w:date="2023-01-13T18:26:59Z" w:author="Jan Groh">
        <w:r>
          <w:rPr>
            <w:rFonts w:ascii="Garamond Premier Pro Caption" w:hAnsi="Garamond Premier Pro Caption"/>
            <w:sz w:val="22"/>
            <w:szCs w:val="22"/>
            <w:rtl w:val="0"/>
            <w:lang w:val="de-DE"/>
          </w:rPr>
          <w:delText>Ist ihm zu nah</w:delText>
        </w:r>
      </w:del>
      <w:del w:id="8103" w:date="2023-01-13T18:26:59Z" w:author="Jan Groh">
        <w:r>
          <w:rPr>
            <w:rFonts w:ascii="Garamond Premier Pro Caption" w:hAnsi="Garamond Premier Pro Caption" w:hint="default"/>
            <w:sz w:val="22"/>
            <w:szCs w:val="22"/>
            <w:rtl w:val="1"/>
          </w:rPr>
          <w:delText>’</w:delText>
        </w:r>
      </w:del>
      <w:del w:id="8104" w:date="2023-01-13T18:26:59Z" w:author="Jan Groh">
        <w:r>
          <w:rPr>
            <w:rFonts w:ascii="Garamond Premier Pro Caption" w:hAnsi="Garamond Premier Pro Caption"/>
            <w:sz w:val="22"/>
            <w:szCs w:val="22"/>
            <w:rtl w:val="0"/>
            <w:lang w:val="de-DE"/>
          </w:rPr>
          <w:delText xml:space="preserve">n Dein fester Wille,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05" w:date="2023-01-13T18:26:59Z" w:author="Jan Groh"/>
          <w:rFonts w:ascii="Garamond Premier Pro Caption" w:cs="Garamond Premier Pro Caption" w:hAnsi="Garamond Premier Pro Caption" w:eastAsia="Garamond Premier Pro Caption"/>
          <w:sz w:val="22"/>
          <w:szCs w:val="22"/>
        </w:rPr>
      </w:pPr>
      <w:del w:id="8106" w:date="2023-01-13T18:26:59Z" w:author="Jan Groh">
        <w:r>
          <w:rPr>
            <w:rFonts w:ascii="Garamond Premier Pro Caption" w:hAnsi="Garamond Premier Pro Caption"/>
            <w:sz w:val="22"/>
            <w:szCs w:val="22"/>
            <w:rtl w:val="0"/>
            <w:lang w:val="de-DE"/>
          </w:rPr>
          <w:delText>So schm</w:delText>
        </w:r>
      </w:del>
      <w:del w:id="8107" w:date="2023-01-13T18:26:59Z" w:author="Jan Groh">
        <w:r>
          <w:rPr>
            <w:rFonts w:ascii="Garamond Premier Pro Caption" w:hAnsi="Garamond Premier Pro Caption" w:hint="default"/>
            <w:sz w:val="22"/>
            <w:szCs w:val="22"/>
            <w:rtl w:val="0"/>
          </w:rPr>
          <w:delText>ü</w:delText>
        </w:r>
      </w:del>
      <w:del w:id="8108" w:date="2023-01-13T18:26:59Z" w:author="Jan Groh">
        <w:r>
          <w:rPr>
            <w:rFonts w:ascii="Garamond Premier Pro Caption" w:hAnsi="Garamond Premier Pro Caption"/>
            <w:sz w:val="22"/>
            <w:szCs w:val="22"/>
            <w:rtl w:val="0"/>
            <w:lang w:val="de-DE"/>
          </w:rPr>
          <w:delText>ckt sie bald der Tr</w:delText>
        </w:r>
      </w:del>
      <w:del w:id="8109" w:date="2023-01-13T18:26:59Z" w:author="Jan Groh">
        <w:r>
          <w:rPr>
            <w:rFonts w:ascii="Garamond Premier Pro Caption" w:hAnsi="Garamond Premier Pro Caption" w:hint="default"/>
            <w:sz w:val="22"/>
            <w:szCs w:val="22"/>
            <w:rtl w:val="0"/>
          </w:rPr>
          <w:delText>ä</w:delText>
        </w:r>
      </w:del>
      <w:del w:id="8110" w:date="2023-01-13T18:26:59Z" w:author="Jan Groh">
        <w:r>
          <w:rPr>
            <w:rFonts w:ascii="Garamond Premier Pro Caption" w:hAnsi="Garamond Premier Pro Caption"/>
            <w:sz w:val="22"/>
            <w:szCs w:val="22"/>
            <w:rtl w:val="0"/>
          </w:rPr>
          <w:delText>nen Band.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11" w:date="2023-01-13T18:26:59Z" w:author="Jan Groh"/>
          <w:rFonts w:ascii="Garamond Premier Pro Caption" w:cs="Garamond Premier Pro Caption" w:hAnsi="Garamond Premier Pro Caption" w:eastAsia="Garamond Premier Pro Caption"/>
          <w:sz w:val="22"/>
          <w:szCs w:val="22"/>
        </w:rPr>
      </w:pPr>
      <w:del w:id="8112" w:date="2023-01-13T18:26:59Z" w:author="Jan Groh">
        <w:r>
          <w:rPr>
            <w:rFonts w:ascii="Garamond Premier Pro Caption" w:hAnsi="Garamond Premier Pro Caption"/>
            <w:sz w:val="22"/>
            <w:szCs w:val="22"/>
            <w:rtl w:val="0"/>
            <w:lang w:val="de-DE"/>
          </w:rPr>
          <w:delText>Zur</w:delText>
        </w:r>
      </w:del>
      <w:del w:id="8113" w:date="2023-01-13T18:26:59Z" w:author="Jan Groh">
        <w:r>
          <w:rPr>
            <w:rFonts w:ascii="Garamond Premier Pro Caption" w:hAnsi="Garamond Premier Pro Caption" w:hint="default"/>
            <w:sz w:val="22"/>
            <w:szCs w:val="22"/>
            <w:rtl w:val="0"/>
          </w:rPr>
          <w:delText>ü</w:delText>
        </w:r>
      </w:del>
      <w:del w:id="8114" w:date="2023-01-13T18:26:59Z" w:author="Jan Groh">
        <w:r>
          <w:rPr>
            <w:rFonts w:ascii="Garamond Premier Pro Caption" w:hAnsi="Garamond Premier Pro Caption"/>
            <w:sz w:val="22"/>
            <w:szCs w:val="22"/>
            <w:rtl w:val="0"/>
            <w:lang w:val="ru-RU"/>
          </w:rPr>
          <w:delText xml:space="preserve">ck! </w:delText>
        </w:r>
      </w:del>
      <w:del w:id="8115" w:date="2023-01-13T18:26:59Z" w:author="Jan Groh">
        <w:r>
          <w:rPr>
            <w:rFonts w:ascii="Garamond Premier Pro Caption" w:hAnsi="Garamond Premier Pro Caption" w:hint="default"/>
            <w:sz w:val="22"/>
            <w:szCs w:val="22"/>
            <w:rtl w:val="0"/>
          </w:rPr>
          <w:delText xml:space="preserve">– </w:delText>
        </w:r>
      </w:del>
      <w:del w:id="8116" w:date="2023-01-13T18:26:59Z" w:author="Jan Groh">
        <w:r>
          <w:rPr>
            <w:rFonts w:ascii="Garamond Premier Pro Caption" w:hAnsi="Garamond Premier Pro Caption"/>
            <w:sz w:val="22"/>
            <w:szCs w:val="22"/>
            <w:rtl w:val="0"/>
            <w:lang w:val="de-DE"/>
          </w:rPr>
          <w:delText xml:space="preserve">von dieses Tempels Schwelle,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17" w:date="2023-01-13T18:26:59Z" w:author="Jan Groh"/>
          <w:rFonts w:ascii="Garamond Premier Pro Caption" w:cs="Garamond Premier Pro Caption" w:hAnsi="Garamond Premier Pro Caption" w:eastAsia="Garamond Premier Pro Caption"/>
          <w:sz w:val="22"/>
          <w:szCs w:val="22"/>
        </w:rPr>
      </w:pPr>
      <w:del w:id="8118" w:date="2023-01-13T18:26:59Z" w:author="Jan Groh">
        <w:r>
          <w:rPr>
            <w:rFonts w:ascii="Garamond Premier Pro Caption" w:hAnsi="Garamond Premier Pro Caption"/>
            <w:sz w:val="22"/>
            <w:szCs w:val="22"/>
            <w:rtl w:val="0"/>
            <w:lang w:val="de-DE"/>
          </w:rPr>
          <w:delText xml:space="preserve">O sprich nicht der Erkenntnis Wort,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19" w:date="2023-01-13T18:26:59Z" w:author="Jan Groh"/>
          <w:rFonts w:ascii="Garamond Premier Pro Caption" w:cs="Garamond Premier Pro Caption" w:hAnsi="Garamond Premier Pro Caption" w:eastAsia="Garamond Premier Pro Caption"/>
          <w:sz w:val="22"/>
          <w:szCs w:val="22"/>
        </w:rPr>
      </w:pPr>
      <w:del w:id="8120" w:date="2023-01-13T18:26:59Z" w:author="Jan Groh">
        <w:r>
          <w:rPr>
            <w:rFonts w:ascii="Garamond Premier Pro Caption" w:hAnsi="Garamond Premier Pro Caption"/>
            <w:sz w:val="22"/>
            <w:szCs w:val="22"/>
            <w:rtl w:val="0"/>
            <w:lang w:val="de-DE"/>
          </w:rPr>
          <w:delText>Sie st</w:delText>
        </w:r>
      </w:del>
      <w:del w:id="8121" w:date="2023-01-13T18:26:59Z" w:author="Jan Groh">
        <w:r>
          <w:rPr>
            <w:rFonts w:ascii="Garamond Premier Pro Caption" w:hAnsi="Garamond Premier Pro Caption" w:hint="default"/>
            <w:sz w:val="22"/>
            <w:szCs w:val="22"/>
            <w:rtl w:val="0"/>
            <w:lang w:val="de-DE"/>
          </w:rPr>
          <w:delText>öß</w:delText>
        </w:r>
      </w:del>
      <w:del w:id="8122" w:date="2023-01-13T18:26:59Z" w:author="Jan Groh">
        <w:r>
          <w:rPr>
            <w:rFonts w:ascii="Garamond Premier Pro Caption" w:hAnsi="Garamond Premier Pro Caption"/>
            <w:sz w:val="22"/>
            <w:szCs w:val="22"/>
            <w:rtl w:val="0"/>
            <w:lang w:val="de-DE"/>
          </w:rPr>
          <w:delText xml:space="preserve">t von </w:delText>
        </w:r>
      </w:del>
      <w:del w:id="8123" w:date="2023-01-13T18:26:59Z" w:author="Jan Groh">
        <w:r>
          <w:rPr>
            <w:rFonts w:ascii="Garamond Premier Pro Caption" w:hAnsi="Garamond Premier Pro Caption"/>
            <w:sz w:val="22"/>
            <w:szCs w:val="22"/>
            <w:rtl w:val="0"/>
            <w:lang w:val="de-DE"/>
          </w:rPr>
          <w:delText>j</w:delText>
        </w:r>
      </w:del>
      <w:del w:id="8124" w:date="2023-01-13T18:26:59Z" w:author="Jan Groh">
        <w:r>
          <w:rPr>
            <w:rFonts w:ascii="Garamond Premier Pro Caption" w:hAnsi="Garamond Premier Pro Caption"/>
            <w:sz w:val="22"/>
            <w:szCs w:val="22"/>
            <w:rtl w:val="0"/>
            <w:lang w:val="de-DE"/>
          </w:rPr>
          <w:delText xml:space="preserve">eder lichten Stelle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25" w:date="2023-01-13T18:26:59Z" w:author="Jan Groh"/>
          <w:rFonts w:ascii="Garamond Premier Pro Caption" w:cs="Garamond Premier Pro Caption" w:hAnsi="Garamond Premier Pro Caption" w:eastAsia="Garamond Premier Pro Caption"/>
          <w:sz w:val="22"/>
          <w:szCs w:val="22"/>
        </w:rPr>
      </w:pPr>
      <w:del w:id="8126" w:date="2023-01-13T18:26:59Z" w:author="Jan Groh">
        <w:r>
          <w:rPr>
            <w:rFonts w:ascii="Garamond Premier Pro Caption" w:hAnsi="Garamond Premier Pro Caption"/>
            <w:sz w:val="22"/>
            <w:szCs w:val="22"/>
            <w:rtl w:val="0"/>
            <w:lang w:val="de-DE"/>
          </w:rPr>
          <w:delText>Uns in des Lebens W</w:delText>
        </w:r>
      </w:del>
      <w:del w:id="8127" w:date="2023-01-13T18:26:59Z" w:author="Jan Groh">
        <w:r>
          <w:rPr>
            <w:rFonts w:ascii="Garamond Premier Pro Caption" w:hAnsi="Garamond Premier Pro Caption" w:hint="default"/>
            <w:sz w:val="22"/>
            <w:szCs w:val="22"/>
            <w:rtl w:val="0"/>
          </w:rPr>
          <w:delText>ü</w:delText>
        </w:r>
      </w:del>
      <w:del w:id="8128" w:date="2023-01-13T18:26:59Z" w:author="Jan Groh">
        <w:r>
          <w:rPr>
            <w:rFonts w:ascii="Garamond Premier Pro Caption" w:hAnsi="Garamond Premier Pro Caption"/>
            <w:sz w:val="22"/>
            <w:szCs w:val="22"/>
            <w:rtl w:val="0"/>
          </w:rPr>
          <w:delText>ste fort.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29" w:date="2023-01-13T18:26:59Z" w:author="Jan Groh"/>
          <w:rFonts w:ascii="Garamond Premier Pro Caption" w:cs="Garamond Premier Pro Caption" w:hAnsi="Garamond Premier Pro Caption" w:eastAsia="Garamond Premier Pro Caption"/>
          <w:sz w:val="22"/>
          <w:szCs w:val="22"/>
        </w:rPr>
      </w:pPr>
      <w:del w:id="8130" w:date="2023-01-13T18:26:59Z" w:author="Jan Groh">
        <w:r>
          <w:rPr>
            <w:rFonts w:ascii="Garamond Premier Pro Caption" w:hAnsi="Garamond Premier Pro Caption"/>
            <w:sz w:val="22"/>
            <w:szCs w:val="22"/>
            <w:rtl w:val="0"/>
            <w:lang w:val="de-DE"/>
          </w:rPr>
          <w:delText xml:space="preserve">Nein, ich will standhaft Dir entsagen,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31" w:date="2023-01-13T18:26:59Z" w:author="Jan Groh"/>
          <w:rFonts w:ascii="Garamond Premier Pro Caption" w:cs="Garamond Premier Pro Caption" w:hAnsi="Garamond Premier Pro Caption" w:eastAsia="Garamond Premier Pro Caption"/>
          <w:sz w:val="22"/>
          <w:szCs w:val="22"/>
        </w:rPr>
      </w:pPr>
      <w:del w:id="8132" w:date="2023-01-13T18:26:59Z" w:author="Jan Groh">
        <w:r>
          <w:rPr>
            <w:rFonts w:ascii="Garamond Premier Pro Caption" w:hAnsi="Garamond Premier Pro Caption"/>
            <w:sz w:val="22"/>
            <w:szCs w:val="22"/>
            <w:rtl w:val="0"/>
            <w:lang w:val="de-DE"/>
          </w:rPr>
          <w:delText xml:space="preserve">Auch Du sollst mir verloren sein,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33" w:date="2023-01-13T18:26:59Z" w:author="Jan Groh"/>
          <w:rFonts w:ascii="Garamond Premier Pro Caption" w:cs="Garamond Premier Pro Caption" w:hAnsi="Garamond Premier Pro Caption" w:eastAsia="Garamond Premier Pro Caption"/>
          <w:sz w:val="22"/>
          <w:szCs w:val="22"/>
        </w:rPr>
      </w:pPr>
      <w:del w:id="8134" w:date="2023-01-13T18:26:59Z" w:author="Jan Groh">
        <w:r>
          <w:rPr>
            <w:rFonts w:ascii="Garamond Premier Pro Caption" w:hAnsi="Garamond Premier Pro Caption"/>
            <w:sz w:val="22"/>
            <w:szCs w:val="22"/>
            <w:rtl w:val="0"/>
            <w:lang w:val="de-DE"/>
          </w:rPr>
          <w:delText xml:space="preserve">Kein Schmerz soll meinen Namen tragen,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35" w:date="2023-01-13T18:26:59Z" w:author="Jan Groh"/>
          <w:rFonts w:ascii="Garamond Premier Pro Caption" w:cs="Garamond Premier Pro Caption" w:hAnsi="Garamond Premier Pro Caption" w:eastAsia="Garamond Premier Pro Caption"/>
          <w:sz w:val="22"/>
          <w:szCs w:val="22"/>
        </w:rPr>
      </w:pPr>
      <w:del w:id="8136" w:date="2023-01-13T18:26:59Z" w:author="Jan Groh">
        <w:r>
          <w:rPr>
            <w:rFonts w:ascii="Garamond Premier Pro Caption" w:hAnsi="Garamond Premier Pro Caption"/>
            <w:sz w:val="22"/>
            <w:szCs w:val="22"/>
            <w:rtl w:val="0"/>
            <w:lang w:val="de-DE"/>
          </w:rPr>
          <w:delText xml:space="preserve">Und weine ich, </w:delText>
        </w:r>
      </w:del>
      <w:del w:id="8137" w:date="2023-01-13T18:26:59Z" w:author="Jan Groh">
        <w:r>
          <w:rPr>
            <w:rFonts w:ascii="Garamond Premier Pro Caption" w:hAnsi="Garamond Premier Pro Caption" w:hint="default"/>
            <w:sz w:val="22"/>
            <w:szCs w:val="22"/>
            <w:rtl w:val="0"/>
          </w:rPr>
          <w:delText xml:space="preserve">– </w:delText>
        </w:r>
      </w:del>
      <w:del w:id="8138" w:date="2023-01-13T18:26:59Z" w:author="Jan Groh">
        <w:r>
          <w:rPr>
            <w:rFonts w:ascii="Garamond Premier Pro Caption" w:hAnsi="Garamond Premier Pro Caption"/>
            <w:sz w:val="22"/>
            <w:szCs w:val="22"/>
            <w:rtl w:val="0"/>
            <w:lang w:val="de-DE"/>
          </w:rPr>
          <w:delText>so weine ich allein!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39" w:date="2023-01-13T18:26:59Z" w:author="Jan Groh"/>
          <w:rFonts w:ascii="Garamond Premier Pro Caption" w:cs="Garamond Premier Pro Caption" w:hAnsi="Garamond Premier Pro Caption" w:eastAsia="Garamond Premier Pro Caption"/>
          <w:sz w:val="22"/>
          <w:szCs w:val="22"/>
        </w:rPr>
      </w:pPr>
      <w:del w:id="8140" w:date="2023-01-13T18:26:59Z" w:author="Jan Groh">
        <w:r>
          <w:rPr>
            <w:rFonts w:ascii="Garamond Premier Pro Caption" w:hAnsi="Garamond Premier Pro Caption"/>
            <w:sz w:val="22"/>
            <w:szCs w:val="22"/>
            <w:rtl w:val="0"/>
            <w:lang w:val="de-DE"/>
          </w:rPr>
          <w:delText>Was Du mir sein kannst, will ich nicht ermessen.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41" w:date="2023-01-13T18:26:59Z" w:author="Jan Groh"/>
          <w:rFonts w:ascii="Garamond Premier Pro Caption" w:cs="Garamond Premier Pro Caption" w:hAnsi="Garamond Premier Pro Caption" w:eastAsia="Garamond Premier Pro Caption"/>
          <w:sz w:val="22"/>
          <w:szCs w:val="22"/>
        </w:rPr>
      </w:pPr>
      <w:del w:id="8142" w:date="2023-01-13T18:26:59Z" w:author="Jan Groh">
        <w:r>
          <w:rPr>
            <w:rFonts w:ascii="Garamond Premier Pro Caption" w:hAnsi="Garamond Premier Pro Caption"/>
            <w:sz w:val="22"/>
            <w:szCs w:val="22"/>
            <w:rtl w:val="0"/>
            <w:lang w:val="de-DE"/>
          </w:rPr>
          <w:delText>Ich scheide mich von Dir, noch eh</w:delText>
        </w:r>
      </w:del>
      <w:del w:id="8143" w:date="2023-01-13T18:26:59Z" w:author="Jan Groh">
        <w:r>
          <w:rPr>
            <w:rFonts w:ascii="Garamond Premier Pro Caption" w:hAnsi="Garamond Premier Pro Caption" w:hint="default"/>
            <w:sz w:val="22"/>
            <w:szCs w:val="22"/>
            <w:rtl w:val="1"/>
          </w:rPr>
          <w:delText xml:space="preserve">’ </w:delText>
        </w:r>
      </w:del>
      <w:del w:id="8144" w:date="2023-01-13T18:26:59Z" w:author="Jan Groh">
        <w:r>
          <w:rPr>
            <w:rFonts w:ascii="Garamond Premier Pro Caption" w:hAnsi="Garamond Premier Pro Caption"/>
            <w:sz w:val="22"/>
            <w:szCs w:val="22"/>
            <w:rtl w:val="0"/>
            <w:lang w:val="de-DE"/>
          </w:rPr>
          <w:delText xml:space="preserve">Du mein,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45" w:date="2023-01-13T18:26:59Z" w:author="Jan Groh"/>
          <w:rFonts w:ascii="Garamond Premier Pro Caption" w:cs="Garamond Premier Pro Caption" w:hAnsi="Garamond Premier Pro Caption" w:eastAsia="Garamond Premier Pro Caption"/>
          <w:sz w:val="22"/>
          <w:szCs w:val="22"/>
        </w:rPr>
      </w:pPr>
      <w:del w:id="8146" w:date="2023-01-13T18:26:59Z" w:author="Jan Groh">
        <w:r>
          <w:rPr>
            <w:rFonts w:ascii="Garamond Premier Pro Caption" w:hAnsi="Garamond Premier Pro Caption"/>
            <w:sz w:val="22"/>
            <w:szCs w:val="22"/>
            <w:rtl w:val="0"/>
            <w:lang w:val="de-DE"/>
          </w:rPr>
          <w:delText>Doch nimmer wird mein Herz Dein Bl</w:delText>
        </w:r>
      </w:del>
      <w:del w:id="8147" w:date="2023-01-13T18:26:59Z" w:author="Jan Groh">
        <w:r>
          <w:rPr>
            <w:rFonts w:ascii="Garamond Premier Pro Caption" w:hAnsi="Garamond Premier Pro Caption" w:hint="default"/>
            <w:sz w:val="22"/>
            <w:szCs w:val="22"/>
            <w:rtl w:val="0"/>
          </w:rPr>
          <w:delText>ü</w:delText>
        </w:r>
      </w:del>
      <w:del w:id="8148" w:date="2023-01-13T18:26:59Z" w:author="Jan Groh">
        <w:r>
          <w:rPr>
            <w:rFonts w:ascii="Garamond Premier Pro Caption" w:hAnsi="Garamond Premier Pro Caption"/>
            <w:sz w:val="22"/>
            <w:szCs w:val="22"/>
            <w:rtl w:val="0"/>
            <w:lang w:val="de-DE"/>
          </w:rPr>
          <w:delText xml:space="preserve">tenbild vergessen,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49" w:date="2023-01-13T18:26:59Z" w:author="Jan Groh"/>
          <w:rFonts w:ascii="Garamond Premier Pro Caption" w:cs="Garamond Premier Pro Caption" w:hAnsi="Garamond Premier Pro Caption" w:eastAsia="Garamond Premier Pro Caption"/>
          <w:sz w:val="22"/>
          <w:szCs w:val="22"/>
        </w:rPr>
      </w:pPr>
      <w:del w:id="8150" w:date="2023-01-13T18:26:59Z" w:author="Jan Groh">
        <w:r>
          <w:rPr>
            <w:rFonts w:ascii="Garamond Premier Pro Caption" w:hAnsi="Garamond Premier Pro Caption"/>
            <w:sz w:val="22"/>
            <w:szCs w:val="22"/>
            <w:rtl w:val="0"/>
            <w:lang w:val="de-DE"/>
          </w:rPr>
          <w:delText>Ich w</w:delText>
        </w:r>
      </w:del>
      <w:del w:id="8151" w:date="2023-01-13T18:26:59Z" w:author="Jan Groh">
        <w:r>
          <w:rPr>
            <w:rFonts w:ascii="Garamond Premier Pro Caption" w:hAnsi="Garamond Premier Pro Caption" w:hint="default"/>
            <w:sz w:val="22"/>
            <w:szCs w:val="22"/>
            <w:rtl w:val="0"/>
          </w:rPr>
          <w:delText>ä</w:delText>
        </w:r>
      </w:del>
      <w:del w:id="8152" w:date="2023-01-13T18:26:59Z" w:author="Jan Groh">
        <w:r>
          <w:rPr>
            <w:rFonts w:ascii="Garamond Premier Pro Caption" w:hAnsi="Garamond Premier Pro Caption"/>
            <w:sz w:val="22"/>
            <w:szCs w:val="22"/>
            <w:rtl w:val="0"/>
          </w:rPr>
          <w:delText>hle k</w:delText>
        </w:r>
      </w:del>
      <w:del w:id="8153" w:date="2023-01-13T18:26:59Z" w:author="Jan Groh">
        <w:r>
          <w:rPr>
            <w:rFonts w:ascii="Garamond Premier Pro Caption" w:hAnsi="Garamond Premier Pro Caption" w:hint="default"/>
            <w:sz w:val="22"/>
            <w:szCs w:val="22"/>
            <w:rtl w:val="0"/>
          </w:rPr>
          <w:delText>ü</w:delText>
        </w:r>
      </w:del>
      <w:del w:id="8154" w:date="2023-01-13T18:26:59Z" w:author="Jan Groh">
        <w:r>
          <w:rPr>
            <w:rFonts w:ascii="Garamond Premier Pro Caption" w:hAnsi="Garamond Premier Pro Caption"/>
            <w:sz w:val="22"/>
            <w:szCs w:val="22"/>
            <w:rtl w:val="0"/>
            <w:lang w:val="de-DE"/>
          </w:rPr>
          <w:delText xml:space="preserve">hn die Nacht, </w:delText>
        </w:r>
      </w:del>
      <w:del w:id="8155" w:date="2023-01-13T18:26:59Z" w:author="Jan Groh">
        <w:r>
          <w:rPr>
            <w:rFonts w:ascii="Garamond Premier Pro Caption" w:hAnsi="Garamond Premier Pro Caption" w:hint="default"/>
            <w:sz w:val="22"/>
            <w:szCs w:val="22"/>
            <w:rtl w:val="0"/>
          </w:rPr>
          <w:delText xml:space="preserve">– </w:delText>
        </w:r>
      </w:del>
      <w:del w:id="8156" w:date="2023-01-13T18:26:59Z" w:author="Jan Groh">
        <w:r>
          <w:rPr>
            <w:rFonts w:ascii="Garamond Premier Pro Caption" w:hAnsi="Garamond Premier Pro Caption"/>
            <w:sz w:val="22"/>
            <w:szCs w:val="22"/>
            <w:rtl w:val="0"/>
            <w:lang w:val="de-DE"/>
          </w:rPr>
          <w:delText>damit der Morgen Dein.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157" w:date="2023-01-13T18:26:59Z" w:author="Jan Groh"/>
          <w:rFonts w:ascii="Garamond Premier Pro Italic" w:cs="Garamond Premier Pro Italic" w:hAnsi="Garamond Premier Pro Italic" w:eastAsia="Garamond Premier Pro Italic"/>
          <w:sz w:val="22"/>
          <w:szCs w:val="22"/>
        </w:rPr>
      </w:pPr>
      <w:del w:id="8158" w:date="2023-01-13T18:26:59Z" w:author="Jan Groh">
        <w:r>
          <w:rPr>
            <w:rFonts w:ascii="Garamond Premier Pro Italic" w:hAnsi="Garamond Premier Pro Italic"/>
            <w:sz w:val="22"/>
            <w:szCs w:val="22"/>
            <w:rtl w:val="0"/>
            <w:lang w:val="de-DE"/>
          </w:rPr>
          <w:delText>(</w:delText>
        </w:r>
      </w:del>
      <w:del w:id="8159" w:date="2023-01-13T18:26:59Z" w:author="Jan Groh">
        <w:r>
          <w:rPr>
            <w:rFonts w:ascii="Garamond Premier Pro Italic" w:hAnsi="Garamond Premier Pro Italic"/>
            <w:sz w:val="22"/>
            <w:szCs w:val="22"/>
            <w:rtl w:val="0"/>
            <w:lang w:val="de-DE"/>
          </w:rPr>
          <w:delText>Jahrgang 1, Heft 10)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1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16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62" w:date="2023-01-13T18:26:59Z" w:author="Jan Groh"/>
          <w:rFonts w:ascii="Garamond Premier Pro Italic" w:cs="Garamond Premier Pro Italic" w:hAnsi="Garamond Premier Pro Italic" w:eastAsia="Garamond Premier Pro Italic"/>
          <w:sz w:val="22"/>
          <w:szCs w:val="22"/>
        </w:rPr>
      </w:pPr>
      <w:del w:id="8163" w:date="2023-01-13T18:26:59Z" w:author="Jan Groh">
        <w:r>
          <w:rPr>
            <w:rFonts w:ascii="Garamond Premier Pro Italic" w:hAnsi="Garamond Premier Pro Italic"/>
            <w:sz w:val="22"/>
            <w:szCs w:val="22"/>
            <w:rtl w:val="0"/>
            <w:lang w:val="de-DE"/>
          </w:rPr>
          <w:delText xml:space="preserve">Ein Jahr aus dem Tagebuch einer W </w:delText>
        </w:r>
      </w:del>
      <w:del w:id="8164" w:date="2023-01-13T18:26:59Z" w:author="Jan Groh">
        <w:r>
          <w:rPr>
            <w:rFonts w:ascii="Garamond Premier Pro Italic" w:hAnsi="Garamond Premier Pro Italic" w:hint="default"/>
            <w:sz w:val="22"/>
            <w:szCs w:val="22"/>
            <w:rtl w:val="0"/>
          </w:rPr>
          <w:delText xml:space="preserve">… </w:delText>
        </w:r>
      </w:del>
      <w:del w:id="8165" w:date="2023-01-13T18:26:59Z" w:author="Jan Groh">
        <w:r>
          <w:rPr>
            <w:rFonts w:ascii="Garamond Premier Pro Italic" w:hAnsi="Garamond Premier Pro Italic"/>
            <w:sz w:val="22"/>
            <w:szCs w:val="22"/>
            <w:rtl w:val="0"/>
          </w:rPr>
          <w:delText>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66"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67" w:date="2023-01-13T18:26:59Z" w:author="Jan Groh"/>
          <w:rFonts w:ascii="Garamond Premier Pro Italic" w:cs="Garamond Premier Pro Italic" w:hAnsi="Garamond Premier Pro Italic" w:eastAsia="Garamond Premier Pro Italic"/>
          <w:sz w:val="22"/>
          <w:szCs w:val="22"/>
        </w:rPr>
      </w:pPr>
      <w:del w:id="8168" w:date="2023-01-13T18:26:59Z" w:author="Jan Groh">
        <w:r>
          <w:rPr>
            <w:rFonts w:ascii="Garamond Premier Pro Italic" w:hAnsi="Garamond Premier Pro Italic"/>
            <w:sz w:val="22"/>
            <w:szCs w:val="22"/>
            <w:rtl w:val="0"/>
          </w:rPr>
          <w:delText>November.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16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70" w:date="2023-01-13T18:26:59Z" w:author="Jan Groh"/>
          <w:rFonts w:ascii="Garamond Premier Pro Caption" w:cs="Garamond Premier Pro Caption" w:hAnsi="Garamond Premier Pro Caption" w:eastAsia="Garamond Premier Pro Caption"/>
          <w:sz w:val="22"/>
          <w:szCs w:val="22"/>
        </w:rPr>
      </w:pPr>
      <w:del w:id="8171" w:date="2023-01-13T18:26:59Z" w:author="Jan Groh">
        <w:r>
          <w:rPr>
            <w:rFonts w:ascii="Garamond Premier Pro Caption" w:hAnsi="Garamond Premier Pro Caption"/>
            <w:sz w:val="22"/>
            <w:szCs w:val="22"/>
            <w:rtl w:val="0"/>
            <w:lang w:val="de-DE"/>
          </w:rPr>
          <w:delText>Ob ich Dich liebe, fragt mich oft Dein Blick?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72" w:date="2023-01-13T18:26:59Z" w:author="Jan Groh"/>
          <w:rFonts w:ascii="Garamond Premier Pro Caption" w:cs="Garamond Premier Pro Caption" w:hAnsi="Garamond Premier Pro Caption" w:eastAsia="Garamond Premier Pro Caption"/>
          <w:sz w:val="22"/>
          <w:szCs w:val="22"/>
        </w:rPr>
      </w:pPr>
      <w:del w:id="8173" w:date="2023-01-13T18:26:59Z" w:author="Jan Groh">
        <w:r>
          <w:rPr>
            <w:rFonts w:ascii="Garamond Premier Pro Caption" w:hAnsi="Garamond Premier Pro Caption"/>
            <w:sz w:val="22"/>
            <w:szCs w:val="22"/>
            <w:rtl w:val="0"/>
            <w:lang w:val="de-DE"/>
          </w:rPr>
          <w:delText>Gibt Dir mein Aug</w:delText>
        </w:r>
      </w:del>
      <w:del w:id="8174" w:date="2023-01-13T18:26:59Z" w:author="Jan Groh">
        <w:r>
          <w:rPr>
            <w:rFonts w:ascii="Garamond Premier Pro Caption" w:hAnsi="Garamond Premier Pro Caption" w:hint="default"/>
            <w:sz w:val="22"/>
            <w:szCs w:val="22"/>
            <w:rtl w:val="1"/>
          </w:rPr>
          <w:delText xml:space="preserve">’ </w:delText>
        </w:r>
      </w:del>
      <w:del w:id="8175" w:date="2023-01-13T18:26:59Z" w:author="Jan Groh">
        <w:r>
          <w:rPr>
            <w:rFonts w:ascii="Garamond Premier Pro Caption" w:hAnsi="Garamond Premier Pro Caption"/>
            <w:sz w:val="22"/>
            <w:szCs w:val="22"/>
            <w:rtl w:val="0"/>
            <w:lang w:val="de-DE"/>
          </w:rPr>
          <w:delText>die Antwort nicht zur</w:delText>
        </w:r>
      </w:del>
      <w:del w:id="8176" w:date="2023-01-13T18:26:59Z" w:author="Jan Groh">
        <w:r>
          <w:rPr>
            <w:rFonts w:ascii="Garamond Premier Pro Caption" w:hAnsi="Garamond Premier Pro Caption" w:hint="default"/>
            <w:sz w:val="22"/>
            <w:szCs w:val="22"/>
            <w:rtl w:val="0"/>
          </w:rPr>
          <w:delText>ü</w:delText>
        </w:r>
      </w:del>
      <w:del w:id="8177" w:date="2023-01-13T18:26:59Z" w:author="Jan Groh">
        <w:r>
          <w:rPr>
            <w:rFonts w:ascii="Garamond Premier Pro Caption" w:hAnsi="Garamond Premier Pro Caption"/>
            <w:sz w:val="22"/>
            <w:szCs w:val="22"/>
            <w:rtl w:val="0"/>
            <w:lang w:val="zh-TW" w:eastAsia="zh-TW"/>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78" w:date="2023-01-13T18:26:59Z" w:author="Jan Groh"/>
          <w:rFonts w:ascii="Garamond Premier Pro Caption" w:cs="Garamond Premier Pro Caption" w:hAnsi="Garamond Premier Pro Caption" w:eastAsia="Garamond Premier Pro Caption"/>
          <w:sz w:val="22"/>
          <w:szCs w:val="22"/>
        </w:rPr>
      </w:pPr>
      <w:del w:id="8179" w:date="2023-01-13T18:26:59Z" w:author="Jan Groh">
        <w:r>
          <w:rPr>
            <w:rFonts w:ascii="Garamond Premier Pro Caption" w:hAnsi="Garamond Premier Pro Caption"/>
            <w:sz w:val="22"/>
            <w:szCs w:val="22"/>
            <w:rtl w:val="0"/>
          </w:rPr>
          <w:delText>O w</w:delText>
        </w:r>
      </w:del>
      <w:del w:id="8180" w:date="2023-01-13T18:26:59Z" w:author="Jan Groh">
        <w:r>
          <w:rPr>
            <w:rFonts w:ascii="Garamond Premier Pro Caption" w:hAnsi="Garamond Premier Pro Caption" w:hint="default"/>
            <w:sz w:val="22"/>
            <w:szCs w:val="22"/>
            <w:rtl w:val="0"/>
          </w:rPr>
          <w:delText>ä</w:delText>
        </w:r>
      </w:del>
      <w:del w:id="8181" w:date="2023-01-13T18:26:59Z" w:author="Jan Groh">
        <w:r>
          <w:rPr>
            <w:rFonts w:ascii="Garamond Premier Pro Caption" w:hAnsi="Garamond Premier Pro Caption"/>
            <w:sz w:val="22"/>
            <w:szCs w:val="22"/>
            <w:rtl w:val="0"/>
          </w:rPr>
          <w:delText>r</w:delText>
        </w:r>
      </w:del>
      <w:del w:id="8182" w:date="2023-01-13T18:26:59Z" w:author="Jan Groh">
        <w:r>
          <w:rPr>
            <w:rFonts w:ascii="Garamond Premier Pro Caption" w:hAnsi="Garamond Premier Pro Caption" w:hint="default"/>
            <w:sz w:val="22"/>
            <w:szCs w:val="22"/>
            <w:rtl w:val="1"/>
          </w:rPr>
          <w:delText xml:space="preserve">’ </w:delText>
        </w:r>
      </w:del>
      <w:del w:id="8183" w:date="2023-01-13T18:26:59Z" w:author="Jan Groh">
        <w:r>
          <w:rPr>
            <w:rFonts w:ascii="Garamond Premier Pro Caption" w:hAnsi="Garamond Premier Pro Caption"/>
            <w:sz w:val="22"/>
            <w:szCs w:val="22"/>
            <w:rtl w:val="0"/>
            <w:lang w:val="de-DE"/>
          </w:rPr>
          <w:delText xml:space="preserve">es ausdruckslos bis jetzt gewesen,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84" w:date="2023-01-13T18:26:59Z" w:author="Jan Groh"/>
          <w:rFonts w:ascii="Garamond Premier Pro Caption" w:cs="Garamond Premier Pro Caption" w:hAnsi="Garamond Premier Pro Caption" w:eastAsia="Garamond Premier Pro Caption"/>
          <w:sz w:val="22"/>
          <w:szCs w:val="22"/>
        </w:rPr>
      </w:pPr>
      <w:del w:id="8185" w:date="2023-01-13T18:26:59Z" w:author="Jan Groh">
        <w:r>
          <w:rPr>
            <w:rFonts w:ascii="Garamond Premier Pro Caption" w:hAnsi="Garamond Premier Pro Caption"/>
            <w:sz w:val="22"/>
            <w:szCs w:val="22"/>
            <w:rtl w:val="0"/>
            <w:lang w:val="de-DE"/>
          </w:rPr>
          <w:delText xml:space="preserve">Der erste Du, der Liebe drin gelesen! </w:delText>
        </w:r>
      </w:del>
      <w:del w:id="8186"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87" w:date="2023-01-13T18:26:59Z" w:author="Jan Groh"/>
          <w:rFonts w:ascii="Garamond Premier Pro Caption" w:cs="Garamond Premier Pro Caption" w:hAnsi="Garamond Premier Pro Caption" w:eastAsia="Garamond Premier Pro Caption"/>
          <w:sz w:val="22"/>
          <w:szCs w:val="22"/>
        </w:rPr>
      </w:pPr>
      <w:del w:id="8188" w:date="2023-01-13T18:26:59Z" w:author="Jan Groh">
        <w:r>
          <w:rPr>
            <w:rFonts w:ascii="Garamond Premier Pro Caption" w:hAnsi="Garamond Premier Pro Caption"/>
            <w:sz w:val="22"/>
            <w:szCs w:val="22"/>
            <w:rtl w:val="0"/>
            <w:lang w:val="de-DE"/>
          </w:rPr>
          <w:delText>Ich m</w:delText>
        </w:r>
      </w:del>
      <w:del w:id="8189" w:date="2023-01-13T18:26:59Z" w:author="Jan Groh">
        <w:r>
          <w:rPr>
            <w:rFonts w:ascii="Garamond Premier Pro Caption" w:hAnsi="Garamond Premier Pro Caption" w:hint="default"/>
            <w:sz w:val="22"/>
            <w:szCs w:val="22"/>
            <w:rtl w:val="0"/>
            <w:lang w:val="sv-SE"/>
          </w:rPr>
          <w:delText>ö</w:delText>
        </w:r>
      </w:del>
      <w:del w:id="8190" w:date="2023-01-13T18:26:59Z" w:author="Jan Groh">
        <w:r>
          <w:rPr>
            <w:rFonts w:ascii="Garamond Premier Pro Caption" w:hAnsi="Garamond Premier Pro Caption"/>
            <w:sz w:val="22"/>
            <w:szCs w:val="22"/>
            <w:rtl w:val="0"/>
            <w:lang w:val="de-DE"/>
          </w:rPr>
          <w:delText>chte jung und unerfahren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91" w:date="2023-01-13T18:26:59Z" w:author="Jan Groh"/>
          <w:rFonts w:ascii="Garamond Premier Pro Caption" w:cs="Garamond Premier Pro Caption" w:hAnsi="Garamond Premier Pro Caption" w:eastAsia="Garamond Premier Pro Caption"/>
          <w:sz w:val="22"/>
          <w:szCs w:val="22"/>
        </w:rPr>
      </w:pPr>
      <w:del w:id="8192" w:date="2023-01-13T18:26:59Z" w:author="Jan Groh">
        <w:r>
          <w:rPr>
            <w:rFonts w:ascii="Garamond Premier Pro Caption" w:hAnsi="Garamond Premier Pro Caption"/>
            <w:sz w:val="22"/>
            <w:szCs w:val="22"/>
            <w:rtl w:val="0"/>
            <w:lang w:val="de-DE"/>
          </w:rPr>
          <w:delText>Damit das erste Wort der Neigung Dein allein.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9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94" w:date="2023-01-13T18:26:59Z" w:author="Jan Groh"/>
          <w:rFonts w:ascii="Garamond Premier Pro Caption" w:cs="Garamond Premier Pro Caption" w:hAnsi="Garamond Premier Pro Caption" w:eastAsia="Garamond Premier Pro Caption"/>
          <w:sz w:val="22"/>
          <w:szCs w:val="22"/>
        </w:rPr>
      </w:pPr>
      <w:del w:id="8195" w:date="2023-01-13T18:26:59Z" w:author="Jan Groh">
        <w:r>
          <w:rPr>
            <w:rFonts w:ascii="Garamond Premier Pro Caption" w:hAnsi="Garamond Premier Pro Caption"/>
            <w:sz w:val="22"/>
            <w:szCs w:val="22"/>
            <w:rtl w:val="0"/>
            <w:lang w:val="de-DE"/>
          </w:rPr>
          <w:delText xml:space="preserve">Ich war der Welt und jeder Regung tot,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96" w:date="2023-01-13T18:26:59Z" w:author="Jan Groh"/>
          <w:rFonts w:ascii="Garamond Premier Pro Caption" w:cs="Garamond Premier Pro Caption" w:hAnsi="Garamond Premier Pro Caption" w:eastAsia="Garamond Premier Pro Caption"/>
          <w:sz w:val="22"/>
          <w:szCs w:val="22"/>
        </w:rPr>
      </w:pPr>
      <w:del w:id="8197" w:date="2023-01-13T18:26:59Z" w:author="Jan Groh">
        <w:r>
          <w:rPr>
            <w:rFonts w:ascii="Garamond Premier Pro Caption" w:hAnsi="Garamond Premier Pro Caption"/>
            <w:sz w:val="22"/>
            <w:szCs w:val="22"/>
            <w:rtl w:val="0"/>
            <w:lang w:val="de-DE"/>
          </w:rPr>
          <w:delText>Dein Anblick mir zu leben neu gebot;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198" w:date="2023-01-13T18:26:59Z" w:author="Jan Groh"/>
          <w:rFonts w:ascii="Garamond Premier Pro Caption" w:cs="Garamond Premier Pro Caption" w:hAnsi="Garamond Premier Pro Caption" w:eastAsia="Garamond Premier Pro Caption"/>
          <w:sz w:val="22"/>
          <w:szCs w:val="22"/>
        </w:rPr>
      </w:pPr>
      <w:del w:id="8199" w:date="2023-01-13T18:26:59Z" w:author="Jan Groh">
        <w:r>
          <w:rPr>
            <w:rFonts w:ascii="Garamond Premier Pro Caption" w:hAnsi="Garamond Premier Pro Caption"/>
            <w:sz w:val="22"/>
            <w:szCs w:val="22"/>
            <w:rtl w:val="0"/>
            <w:lang w:val="de-DE"/>
          </w:rPr>
          <w:delText>Geschlossen z</w:delText>
        </w:r>
      </w:del>
      <w:del w:id="8200" w:date="2023-01-13T18:26:59Z" w:author="Jan Groh">
        <w:r>
          <w:rPr>
            <w:rFonts w:ascii="Garamond Premier Pro Caption" w:hAnsi="Garamond Premier Pro Caption" w:hint="default"/>
            <w:sz w:val="22"/>
            <w:szCs w:val="22"/>
            <w:rtl w:val="0"/>
          </w:rPr>
          <w:delText>ä</w:delText>
        </w:r>
      </w:del>
      <w:del w:id="8201" w:date="2023-01-13T18:26:59Z" w:author="Jan Groh">
        <w:r>
          <w:rPr>
            <w:rFonts w:ascii="Garamond Premier Pro Caption" w:hAnsi="Garamond Premier Pro Caption"/>
            <w:sz w:val="22"/>
            <w:szCs w:val="22"/>
            <w:rtl w:val="0"/>
            <w:lang w:val="de-DE"/>
          </w:rPr>
          <w:delText>hlt</w:delText>
        </w:r>
      </w:del>
      <w:del w:id="8202" w:date="2023-01-13T18:26:59Z" w:author="Jan Groh">
        <w:r>
          <w:rPr>
            <w:rFonts w:ascii="Garamond Premier Pro Caption" w:hAnsi="Garamond Premier Pro Caption" w:hint="default"/>
            <w:sz w:val="22"/>
            <w:szCs w:val="22"/>
            <w:rtl w:val="1"/>
          </w:rPr>
          <w:delText xml:space="preserve">’ </w:delText>
        </w:r>
      </w:del>
      <w:del w:id="8203" w:date="2023-01-13T18:26:59Z" w:author="Jan Groh">
        <w:r>
          <w:rPr>
            <w:rFonts w:ascii="Garamond Premier Pro Caption" w:hAnsi="Garamond Premier Pro Caption"/>
            <w:sz w:val="22"/>
            <w:szCs w:val="22"/>
            <w:rtl w:val="0"/>
            <w:lang w:val="de-DE"/>
          </w:rPr>
          <w:delText xml:space="preserve">ich meines Herzens Tage,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04" w:date="2023-01-13T18:26:59Z" w:author="Jan Groh"/>
          <w:rFonts w:ascii="Garamond Premier Pro Caption" w:cs="Garamond Premier Pro Caption" w:hAnsi="Garamond Premier Pro Caption" w:eastAsia="Garamond Premier Pro Caption"/>
          <w:sz w:val="22"/>
          <w:szCs w:val="22"/>
        </w:rPr>
      </w:pPr>
      <w:del w:id="8205" w:date="2023-01-13T18:26:59Z" w:author="Jan Groh">
        <w:r>
          <w:rPr>
            <w:rFonts w:ascii="Garamond Premier Pro Caption" w:hAnsi="Garamond Premier Pro Caption"/>
            <w:sz w:val="22"/>
            <w:szCs w:val="22"/>
            <w:rtl w:val="0"/>
            <w:lang w:val="de-DE"/>
          </w:rPr>
          <w:delText>Und nur f</w:delText>
        </w:r>
      </w:del>
      <w:del w:id="8206" w:date="2023-01-13T18:26:59Z" w:author="Jan Groh">
        <w:r>
          <w:rPr>
            <w:rFonts w:ascii="Garamond Premier Pro Caption" w:hAnsi="Garamond Premier Pro Caption" w:hint="default"/>
            <w:sz w:val="22"/>
            <w:szCs w:val="22"/>
            <w:rtl w:val="0"/>
          </w:rPr>
          <w:delText>ü</w:delText>
        </w:r>
      </w:del>
      <w:del w:id="8207" w:date="2023-01-13T18:26:59Z" w:author="Jan Groh">
        <w:r>
          <w:rPr>
            <w:rFonts w:ascii="Garamond Premier Pro Caption" w:hAnsi="Garamond Premier Pro Caption"/>
            <w:sz w:val="22"/>
            <w:szCs w:val="22"/>
            <w:rtl w:val="0"/>
            <w:lang w:val="de-DE"/>
          </w:rPr>
          <w:delText>r Dich ich mich ins Dasein wage;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08" w:date="2023-01-13T18:26:59Z" w:author="Jan Groh"/>
          <w:rFonts w:ascii="Garamond Premier Pro Caption" w:cs="Garamond Premier Pro Caption" w:hAnsi="Garamond Premier Pro Caption" w:eastAsia="Garamond Premier Pro Caption"/>
          <w:sz w:val="22"/>
          <w:szCs w:val="22"/>
        </w:rPr>
      </w:pPr>
      <w:del w:id="8209" w:date="2023-01-13T18:26:59Z" w:author="Jan Groh">
        <w:r>
          <w:rPr>
            <w:rFonts w:ascii="Garamond Premier Pro Caption" w:hAnsi="Garamond Premier Pro Caption"/>
            <w:sz w:val="22"/>
            <w:szCs w:val="22"/>
            <w:rtl w:val="0"/>
            <w:lang w:val="de-DE"/>
          </w:rPr>
          <w:delText xml:space="preserve">Im neuen Leben sollst Du ganz allein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10" w:date="2023-01-13T18:26:59Z" w:author="Jan Groh"/>
          <w:rFonts w:ascii="Garamond Premier Pro Caption" w:cs="Garamond Premier Pro Caption" w:hAnsi="Garamond Premier Pro Caption" w:eastAsia="Garamond Premier Pro Caption"/>
          <w:sz w:val="22"/>
          <w:szCs w:val="22"/>
        </w:rPr>
      </w:pPr>
      <w:del w:id="8211" w:date="2023-01-13T18:26:59Z" w:author="Jan Groh">
        <w:r>
          <w:rPr>
            <w:rFonts w:ascii="Garamond Premier Pro Caption" w:hAnsi="Garamond Premier Pro Caption"/>
            <w:sz w:val="22"/>
            <w:szCs w:val="22"/>
            <w:rtl w:val="0"/>
            <w:lang w:val="de-DE"/>
          </w:rPr>
          <w:delText>Die erste und die letzte Liebe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212" w:date="2023-01-13T18:26:59Z" w:author="Jan Groh"/>
          <w:rFonts w:ascii="Garamond Premier Pro Italic" w:cs="Garamond Premier Pro Italic" w:hAnsi="Garamond Premier Pro Italic" w:eastAsia="Garamond Premier Pro Italic"/>
          <w:sz w:val="22"/>
          <w:szCs w:val="22"/>
        </w:rPr>
      </w:pPr>
      <w:del w:id="8213" w:date="2023-01-13T18:26:59Z" w:author="Jan Groh">
        <w:r>
          <w:rPr>
            <w:rFonts w:ascii="Garamond Premier Pro Italic" w:hAnsi="Garamond Premier Pro Italic"/>
            <w:sz w:val="22"/>
            <w:szCs w:val="22"/>
            <w:rtl w:val="0"/>
            <w:lang w:val="de-DE"/>
          </w:rPr>
          <w:delText>(Jahrgang 1, Heft 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21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21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16" w:date="2023-01-13T18:26:59Z" w:author="Jan Groh"/>
          <w:rFonts w:ascii="Garamond Premier Pro Italic" w:cs="Garamond Premier Pro Italic" w:hAnsi="Garamond Premier Pro Italic" w:eastAsia="Garamond Premier Pro Italic"/>
          <w:sz w:val="22"/>
          <w:szCs w:val="22"/>
        </w:rPr>
      </w:pPr>
      <w:del w:id="8217" w:date="2023-01-13T18:26:59Z" w:author="Jan Groh">
        <w:r>
          <w:rPr>
            <w:rFonts w:ascii="Garamond Premier Pro Italic" w:hAnsi="Garamond Premier Pro Italic"/>
            <w:sz w:val="22"/>
            <w:szCs w:val="22"/>
            <w:rtl w:val="0"/>
            <w:lang w:val="de-DE"/>
          </w:rPr>
          <w:delText xml:space="preserve">Ein </w:delText>
        </w:r>
      </w:del>
      <w:del w:id="8218" w:date="2023-01-13T18:26:59Z" w:author="Jan Groh">
        <w:r>
          <w:rPr>
            <w:rFonts w:ascii="Garamond Premier Pro Italic" w:hAnsi="Garamond Premier Pro Italic"/>
            <w:sz w:val="22"/>
            <w:szCs w:val="22"/>
            <w:rtl w:val="0"/>
            <w:lang w:val="de-DE"/>
          </w:rPr>
          <w:delText>J</w:delText>
        </w:r>
      </w:del>
      <w:del w:id="8219" w:date="2023-01-13T18:26:59Z" w:author="Jan Groh">
        <w:r>
          <w:rPr>
            <w:rFonts w:ascii="Garamond Premier Pro Italic" w:hAnsi="Garamond Premier Pro Italic"/>
            <w:sz w:val="22"/>
            <w:szCs w:val="22"/>
            <w:rtl w:val="0"/>
            <w:lang w:val="de-DE"/>
          </w:rPr>
          <w:delText>ahr aus dem Tagebuch einer W</w:delText>
        </w:r>
      </w:del>
      <w:del w:id="8220" w:date="2023-01-13T18:26:59Z" w:author="Jan Groh">
        <w:r>
          <w:rPr>
            <w:rFonts w:ascii="Garamond Premier Pro Italic" w:hAnsi="Garamond Premier Pro Italic" w:hint="default"/>
            <w:sz w:val="22"/>
            <w:szCs w:val="22"/>
            <w:rtl w:val="0"/>
          </w:rPr>
          <w:delText xml:space="preserve">… </w:delText>
        </w:r>
      </w:del>
      <w:del w:id="8221" w:date="2023-01-13T18:26:59Z" w:author="Jan Groh">
        <w:r>
          <w:rPr>
            <w:rFonts w:ascii="Garamond Premier Pro Italic" w:hAnsi="Garamond Premier Pro Italic"/>
            <w:sz w:val="22"/>
            <w:szCs w:val="22"/>
            <w:rtl w:val="0"/>
          </w:rPr>
          <w:delText>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22"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23" w:date="2023-01-13T18:26:59Z" w:author="Jan Groh"/>
          <w:rFonts w:ascii="Garamond Premier Pro Italic" w:cs="Garamond Premier Pro Italic" w:hAnsi="Garamond Premier Pro Italic" w:eastAsia="Garamond Premier Pro Italic"/>
          <w:sz w:val="22"/>
          <w:szCs w:val="22"/>
        </w:rPr>
      </w:pPr>
      <w:del w:id="8224" w:date="2023-01-13T18:26:59Z" w:author="Jan Groh">
        <w:r>
          <w:rPr>
            <w:rFonts w:ascii="Garamond Premier Pro Italic" w:hAnsi="Garamond Premier Pro Italic"/>
            <w:sz w:val="22"/>
            <w:szCs w:val="22"/>
            <w:rtl w:val="0"/>
            <w:lang w:val="pt-PT"/>
          </w:rPr>
          <w:delText>Dezember.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25"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26" w:date="2023-01-13T18:26:59Z" w:author="Jan Groh"/>
          <w:rFonts w:ascii="Garamond Premier Pro Italic" w:cs="Garamond Premier Pro Italic" w:hAnsi="Garamond Premier Pro Italic" w:eastAsia="Garamond Premier Pro Italic"/>
          <w:sz w:val="22"/>
          <w:szCs w:val="22"/>
        </w:rPr>
      </w:pPr>
      <w:del w:id="8227" w:date="2023-01-13T18:26:59Z" w:author="Jan Groh">
        <w:r>
          <w:rPr>
            <w:rFonts w:ascii="Garamond Premier Pro Italic" w:hAnsi="Garamond Premier Pro Italic"/>
            <w:sz w:val="22"/>
            <w:szCs w:val="22"/>
            <w:rtl w:val="0"/>
            <w:lang w:val="de-DE"/>
          </w:rPr>
          <w:delText>An meine zur</w:delText>
        </w:r>
      </w:del>
      <w:del w:id="8228" w:date="2023-01-13T18:26:59Z" w:author="Jan Groh">
        <w:r>
          <w:rPr>
            <w:rFonts w:ascii="Garamond Premier Pro Italic" w:hAnsi="Garamond Premier Pro Italic" w:hint="default"/>
            <w:sz w:val="22"/>
            <w:szCs w:val="22"/>
            <w:rtl w:val="0"/>
          </w:rPr>
          <w:delText>ü</w:delText>
        </w:r>
      </w:del>
      <w:del w:id="8229" w:date="2023-01-13T18:26:59Z" w:author="Jan Groh">
        <w:r>
          <w:rPr>
            <w:rFonts w:ascii="Garamond Premier Pro Italic" w:hAnsi="Garamond Premier Pro Italic"/>
            <w:sz w:val="22"/>
            <w:szCs w:val="22"/>
            <w:rtl w:val="0"/>
            <w:lang w:val="de-DE"/>
          </w:rPr>
          <w:delText>ckkehrenden Freundinnen.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3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31" w:date="2023-01-13T18:26:59Z" w:author="Jan Groh"/>
          <w:rFonts w:ascii="Garamond Premier Pro Caption" w:cs="Garamond Premier Pro Caption" w:hAnsi="Garamond Premier Pro Caption" w:eastAsia="Garamond Premier Pro Caption"/>
          <w:sz w:val="22"/>
          <w:szCs w:val="22"/>
        </w:rPr>
      </w:pPr>
      <w:del w:id="8232" w:date="2023-01-13T18:26:59Z" w:author="Jan Groh">
        <w:r>
          <w:rPr>
            <w:rFonts w:ascii="Garamond Premier Pro Caption" w:hAnsi="Garamond Premier Pro Caption"/>
            <w:sz w:val="22"/>
            <w:szCs w:val="22"/>
            <w:rtl w:val="0"/>
            <w:lang w:val="de-DE"/>
          </w:rPr>
          <w:delText xml:space="preserve">Ihr naht wie sonst befreundete Gestalten,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33" w:date="2023-01-13T18:26:59Z" w:author="Jan Groh"/>
          <w:rFonts w:ascii="Garamond Premier Pro Caption" w:cs="Garamond Premier Pro Caption" w:hAnsi="Garamond Premier Pro Caption" w:eastAsia="Garamond Premier Pro Caption"/>
          <w:sz w:val="22"/>
          <w:szCs w:val="22"/>
        </w:rPr>
      </w:pPr>
      <w:del w:id="8234" w:date="2023-01-13T18:26:59Z" w:author="Jan Groh">
        <w:r>
          <w:rPr>
            <w:rFonts w:ascii="Garamond Premier Pro Caption" w:hAnsi="Garamond Premier Pro Caption"/>
            <w:sz w:val="22"/>
            <w:szCs w:val="22"/>
            <w:rtl w:val="0"/>
            <w:lang w:val="de-DE"/>
          </w:rPr>
          <w:delText xml:space="preserve">Wie sonst soll sich des Lebens Spiel und Traum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35" w:date="2023-01-13T18:26:59Z" w:author="Jan Groh"/>
          <w:rFonts w:ascii="Garamond Premier Pro Caption" w:cs="Garamond Premier Pro Caption" w:hAnsi="Garamond Premier Pro Caption" w:eastAsia="Garamond Premier Pro Caption"/>
          <w:sz w:val="22"/>
          <w:szCs w:val="22"/>
        </w:rPr>
      </w:pPr>
      <w:del w:id="8236" w:date="2023-01-13T18:26:59Z" w:author="Jan Groh">
        <w:r>
          <w:rPr>
            <w:rFonts w:ascii="Garamond Premier Pro Caption" w:hAnsi="Garamond Premier Pro Caption"/>
            <w:sz w:val="22"/>
            <w:szCs w:val="22"/>
            <w:rtl w:val="0"/>
            <w:lang w:val="de-DE"/>
          </w:rPr>
          <w:delText xml:space="preserve">In leichten Feder-Bildern Eurem Blick entfalten,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37" w:date="2023-01-13T18:26:59Z" w:author="Jan Groh"/>
          <w:rFonts w:ascii="Garamond Premier Pro Caption" w:cs="Garamond Premier Pro Caption" w:hAnsi="Garamond Premier Pro Caption" w:eastAsia="Garamond Premier Pro Caption"/>
          <w:sz w:val="22"/>
          <w:szCs w:val="22"/>
        </w:rPr>
      </w:pPr>
      <w:del w:id="8238" w:date="2023-01-13T18:26:59Z" w:author="Jan Groh">
        <w:r>
          <w:rPr>
            <w:rFonts w:ascii="Garamond Premier Pro Caption" w:hAnsi="Garamond Premier Pro Caption"/>
            <w:sz w:val="22"/>
            <w:szCs w:val="22"/>
            <w:rtl w:val="0"/>
            <w:lang w:val="de-DE"/>
          </w:rPr>
          <w:delText>Die sonst gebar jedweder m</w:delText>
        </w:r>
      </w:del>
      <w:del w:id="8239" w:date="2023-01-13T18:26:59Z" w:author="Jan Groh">
        <w:r>
          <w:rPr>
            <w:rFonts w:ascii="Garamond Premier Pro Caption" w:hAnsi="Garamond Premier Pro Caption" w:hint="default"/>
            <w:sz w:val="22"/>
            <w:szCs w:val="22"/>
            <w:rtl w:val="0"/>
            <w:lang w:val="de-DE"/>
          </w:rPr>
          <w:delText>üß’</w:delText>
        </w:r>
      </w:del>
      <w:del w:id="8240" w:date="2023-01-13T18:26:59Z" w:author="Jan Groh">
        <w:r>
          <w:rPr>
            <w:rFonts w:ascii="Garamond Premier Pro Caption" w:hAnsi="Garamond Premier Pro Caption"/>
            <w:sz w:val="22"/>
            <w:szCs w:val="22"/>
            <w:rtl w:val="0"/>
            <w:lang w:val="de-DE"/>
          </w:rPr>
          <w:delText>ge Raum.</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41" w:date="2023-01-13T18:26:59Z" w:author="Jan Groh"/>
          <w:rFonts w:ascii="Garamond Premier Pro Caption" w:cs="Garamond Premier Pro Caption" w:hAnsi="Garamond Premier Pro Caption" w:eastAsia="Garamond Premier Pro Caption"/>
          <w:sz w:val="22"/>
          <w:szCs w:val="22"/>
        </w:rPr>
      </w:pPr>
      <w:del w:id="8242" w:date="2023-01-13T18:26:59Z" w:author="Jan Groh">
        <w:r>
          <w:rPr>
            <w:rFonts w:ascii="Garamond Premier Pro Caption" w:hAnsi="Garamond Premier Pro Caption"/>
            <w:sz w:val="22"/>
            <w:szCs w:val="22"/>
            <w:rtl w:val="0"/>
            <w:lang w:val="de-DE"/>
          </w:rPr>
          <w:delText xml:space="preserve">Doch selbst befremdet sag ich Euch </w:delText>
        </w:r>
      </w:del>
      <w:del w:id="8243" w:date="2023-01-13T18:26:59Z" w:author="Jan Groh">
        <w:r>
          <w:rPr>
            <w:rFonts w:ascii="Garamond Premier Pro Caption" w:hAnsi="Garamond Premier Pro Caption" w:hint="default"/>
            <w:sz w:val="22"/>
            <w:szCs w:val="22"/>
            <w:rtl w:val="0"/>
          </w:rPr>
          <w:delText xml:space="preserve">– </w:delText>
        </w:r>
      </w:del>
      <w:del w:id="8244" w:date="2023-01-13T18:26:59Z" w:author="Jan Groh">
        <w:r>
          <w:rPr>
            <w:rFonts w:ascii="Garamond Premier Pro Caption" w:hAnsi="Garamond Premier Pro Caption"/>
            <w:sz w:val="22"/>
            <w:szCs w:val="22"/>
            <w:rtl w:val="0"/>
            <w:lang w:val="de-DE"/>
          </w:rPr>
          <w:delText xml:space="preserve">mir wieder,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45" w:date="2023-01-13T18:26:59Z" w:author="Jan Groh"/>
          <w:rFonts w:ascii="Garamond Premier Pro Caption" w:cs="Garamond Premier Pro Caption" w:hAnsi="Garamond Premier Pro Caption" w:eastAsia="Garamond Premier Pro Caption"/>
          <w:sz w:val="22"/>
          <w:szCs w:val="22"/>
        </w:rPr>
      </w:pPr>
      <w:del w:id="8246" w:date="2023-01-13T18:26:59Z" w:author="Jan Groh">
        <w:r>
          <w:rPr>
            <w:rFonts w:ascii="Garamond Premier Pro Caption" w:hAnsi="Garamond Premier Pro Caption"/>
            <w:sz w:val="22"/>
            <w:szCs w:val="22"/>
            <w:rtl w:val="0"/>
            <w:lang w:val="de-DE"/>
          </w:rPr>
          <w:delText>Der ganze Sommer gab mir keine Lieder.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48" w:date="2023-01-13T18:26:59Z" w:author="Jan Groh"/>
          <w:rFonts w:ascii="Garamond Premier Pro Caption" w:cs="Garamond Premier Pro Caption" w:hAnsi="Garamond Premier Pro Caption" w:eastAsia="Garamond Premier Pro Caption"/>
          <w:sz w:val="22"/>
          <w:szCs w:val="22"/>
        </w:rPr>
      </w:pPr>
      <w:del w:id="8249" w:date="2023-01-13T18:26:59Z" w:author="Jan Groh">
        <w:r>
          <w:rPr>
            <w:rFonts w:ascii="Garamond Premier Pro Caption" w:hAnsi="Garamond Premier Pro Caption"/>
            <w:sz w:val="22"/>
            <w:szCs w:val="22"/>
            <w:rtl w:val="0"/>
            <w:lang w:val="de-DE"/>
          </w:rPr>
          <w:delText>Ihr scheint betroffen und ich bin</w:delText>
        </w:r>
      </w:del>
      <w:del w:id="8250" w:date="2023-01-13T18:26:59Z" w:author="Jan Groh">
        <w:r>
          <w:rPr>
            <w:rFonts w:ascii="Garamond Premier Pro Caption" w:hAnsi="Garamond Premier Pro Caption" w:hint="default"/>
            <w:sz w:val="22"/>
            <w:szCs w:val="22"/>
            <w:rtl w:val="1"/>
          </w:rPr>
          <w:delText>’</w:delText>
        </w:r>
      </w:del>
      <w:del w:id="8251" w:date="2023-01-13T18:26:59Z" w:author="Jan Groh">
        <w:r>
          <w:rPr>
            <w:rFonts w:ascii="Garamond Premier Pro Caption" w:hAnsi="Garamond Premier Pro Caption"/>
            <w:sz w:val="22"/>
            <w:szCs w:val="22"/>
            <w:rtl w:val="0"/>
            <w:lang w:val="de-DE"/>
          </w:rPr>
          <w:delText>s nicht minder.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52" w:date="2023-01-13T18:26:59Z" w:author="Jan Groh"/>
          <w:rFonts w:ascii="Garamond Premier Pro Caption" w:cs="Garamond Premier Pro Caption" w:hAnsi="Garamond Premier Pro Caption" w:eastAsia="Garamond Premier Pro Caption"/>
          <w:sz w:val="22"/>
          <w:szCs w:val="22"/>
        </w:rPr>
      </w:pPr>
      <w:del w:id="8253" w:date="2023-01-13T18:26:59Z" w:author="Jan Groh">
        <w:r>
          <w:rPr>
            <w:rFonts w:ascii="Garamond Premier Pro Caption" w:hAnsi="Garamond Premier Pro Caption"/>
            <w:sz w:val="22"/>
            <w:szCs w:val="22"/>
            <w:rtl w:val="0"/>
            <w:lang w:val="de-DE"/>
          </w:rPr>
          <w:delText>War denn die Welt so leer, so stofflos mein Geschick?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54" w:date="2023-01-13T18:26:59Z" w:author="Jan Groh"/>
          <w:rFonts w:ascii="Garamond Premier Pro Caption" w:cs="Garamond Premier Pro Caption" w:hAnsi="Garamond Premier Pro Caption" w:eastAsia="Garamond Premier Pro Caption"/>
          <w:sz w:val="22"/>
          <w:szCs w:val="22"/>
        </w:rPr>
      </w:pPr>
      <w:del w:id="8255" w:date="2023-01-13T18:26:59Z" w:author="Jan Groh">
        <w:r>
          <w:rPr>
            <w:rFonts w:ascii="Garamond Premier Pro Caption" w:hAnsi="Garamond Premier Pro Caption"/>
            <w:sz w:val="22"/>
            <w:szCs w:val="22"/>
            <w:rtl w:val="0"/>
            <w:lang w:val="de-DE"/>
          </w:rPr>
          <w:delText xml:space="preserve">O nein, des Lebens Puls, er ging bewegt, </w:delText>
        </w:r>
      </w:del>
      <w:del w:id="8256" w:date="2023-01-13T18:26:59Z" w:author="Jan Groh">
        <w:r>
          <w:rPr>
            <w:rFonts w:ascii="Garamond Premier Pro Caption" w:hAnsi="Garamond Premier Pro Caption" w:hint="default"/>
            <w:sz w:val="22"/>
            <w:szCs w:val="22"/>
            <w:rtl w:val="0"/>
          </w:rPr>
          <w:delText xml:space="preserve">– </w:delText>
        </w:r>
      </w:del>
      <w:del w:id="8257" w:date="2023-01-13T18:26:59Z" w:author="Jan Groh">
        <w:r>
          <w:rPr>
            <w:rFonts w:ascii="Garamond Premier Pro Caption" w:hAnsi="Garamond Premier Pro Caption"/>
            <w:sz w:val="22"/>
            <w:szCs w:val="22"/>
            <w:rtl w:val="0"/>
            <w:lang w:val="de-DE"/>
          </w:rPr>
          <w:delText>geschwinder.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58" w:date="2023-01-13T18:26:59Z" w:author="Jan Groh"/>
          <w:rFonts w:ascii="Garamond Premier Pro Caption" w:cs="Garamond Premier Pro Caption" w:hAnsi="Garamond Premier Pro Caption" w:eastAsia="Garamond Premier Pro Caption"/>
          <w:sz w:val="22"/>
          <w:szCs w:val="22"/>
        </w:rPr>
      </w:pPr>
      <w:del w:id="8259" w:date="2023-01-13T18:26:59Z" w:author="Jan Groh">
        <w:r>
          <w:rPr>
            <w:rFonts w:ascii="Garamond Premier Pro Caption" w:hAnsi="Garamond Premier Pro Caption"/>
            <w:sz w:val="22"/>
            <w:szCs w:val="22"/>
            <w:rtl w:val="0"/>
            <w:lang w:val="de-DE"/>
          </w:rPr>
          <w:delText>Befl</w:delText>
        </w:r>
      </w:del>
      <w:del w:id="8260" w:date="2023-01-13T18:26:59Z" w:author="Jan Groh">
        <w:r>
          <w:rPr>
            <w:rFonts w:ascii="Garamond Premier Pro Caption" w:hAnsi="Garamond Premier Pro Caption" w:hint="default"/>
            <w:sz w:val="22"/>
            <w:szCs w:val="22"/>
            <w:rtl w:val="0"/>
          </w:rPr>
          <w:delText>ü</w:delText>
        </w:r>
      </w:del>
      <w:del w:id="8261" w:date="2023-01-13T18:26:59Z" w:author="Jan Groh">
        <w:r>
          <w:rPr>
            <w:rFonts w:ascii="Garamond Premier Pro Caption" w:hAnsi="Garamond Premier Pro Caption"/>
            <w:sz w:val="22"/>
            <w:szCs w:val="22"/>
            <w:rtl w:val="0"/>
            <w:lang w:val="de-DE"/>
          </w:rPr>
          <w:delText>gelt von des Gl</w:delText>
        </w:r>
      </w:del>
      <w:del w:id="8262" w:date="2023-01-13T18:26:59Z" w:author="Jan Groh">
        <w:r>
          <w:rPr>
            <w:rFonts w:ascii="Garamond Premier Pro Caption" w:hAnsi="Garamond Premier Pro Caption" w:hint="default"/>
            <w:sz w:val="22"/>
            <w:szCs w:val="22"/>
            <w:rtl w:val="0"/>
          </w:rPr>
          <w:delText>ü</w:delText>
        </w:r>
      </w:del>
      <w:del w:id="8263" w:date="2023-01-13T18:26:59Z" w:author="Jan Groh">
        <w:r>
          <w:rPr>
            <w:rFonts w:ascii="Garamond Premier Pro Caption" w:hAnsi="Garamond Premier Pro Caption"/>
            <w:sz w:val="22"/>
            <w:szCs w:val="22"/>
            <w:rtl w:val="0"/>
            <w:lang w:val="de-DE"/>
          </w:rPr>
          <w:delText>ckes G</w:delText>
        </w:r>
      </w:del>
      <w:del w:id="8264" w:date="2023-01-13T18:26:59Z" w:author="Jan Groh">
        <w:r>
          <w:rPr>
            <w:rFonts w:ascii="Garamond Premier Pro Caption" w:hAnsi="Garamond Premier Pro Caption" w:hint="default"/>
            <w:sz w:val="22"/>
            <w:szCs w:val="22"/>
            <w:rtl w:val="0"/>
            <w:lang w:val="sv-SE"/>
          </w:rPr>
          <w:delText>ö</w:delText>
        </w:r>
      </w:del>
      <w:del w:id="8265" w:date="2023-01-13T18:26:59Z" w:author="Jan Groh">
        <w:r>
          <w:rPr>
            <w:rFonts w:ascii="Garamond Premier Pro Caption" w:hAnsi="Garamond Premier Pro Caption"/>
            <w:sz w:val="22"/>
            <w:szCs w:val="22"/>
            <w:rtl w:val="0"/>
            <w:lang w:val="de-DE"/>
          </w:rPr>
          <w:delText>tterblick.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66" w:date="2023-01-13T18:26:59Z" w:author="Jan Groh"/>
          <w:rFonts w:ascii="Garamond Premier Pro Caption" w:cs="Garamond Premier Pro Caption" w:hAnsi="Garamond Premier Pro Caption" w:eastAsia="Garamond Premier Pro Caption"/>
          <w:sz w:val="22"/>
          <w:szCs w:val="22"/>
        </w:rPr>
      </w:pPr>
      <w:del w:id="8267" w:date="2023-01-13T18:26:59Z" w:author="Jan Groh">
        <w:r>
          <w:rPr>
            <w:rFonts w:ascii="Garamond Premier Pro Caption" w:hAnsi="Garamond Premier Pro Caption"/>
            <w:sz w:val="22"/>
            <w:szCs w:val="22"/>
            <w:rtl w:val="0"/>
            <w:lang w:val="de-DE"/>
          </w:rPr>
          <w:delText xml:space="preserve">So will ich Euch, </w:delText>
        </w:r>
      </w:del>
      <w:del w:id="8268" w:date="2023-01-13T18:26:59Z" w:author="Jan Groh">
        <w:r>
          <w:rPr>
            <w:rFonts w:ascii="Garamond Premier Pro Caption" w:hAnsi="Garamond Premier Pro Caption" w:hint="default"/>
            <w:sz w:val="22"/>
            <w:szCs w:val="22"/>
            <w:rtl w:val="0"/>
          </w:rPr>
          <w:delText xml:space="preserve">– </w:delText>
        </w:r>
      </w:del>
      <w:del w:id="8269" w:date="2023-01-13T18:26:59Z" w:author="Jan Groh">
        <w:r>
          <w:rPr>
            <w:rFonts w:ascii="Garamond Premier Pro Caption" w:hAnsi="Garamond Premier Pro Caption"/>
            <w:sz w:val="22"/>
            <w:szCs w:val="22"/>
            <w:rtl w:val="0"/>
            <w:lang w:val="de-DE"/>
          </w:rPr>
          <w:delText>will mir berichten,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70" w:date="2023-01-13T18:26:59Z" w:author="Jan Groh"/>
          <w:rFonts w:ascii="Garamond Premier Pro Caption" w:cs="Garamond Premier Pro Caption" w:hAnsi="Garamond Premier Pro Caption" w:eastAsia="Garamond Premier Pro Caption"/>
          <w:sz w:val="22"/>
          <w:szCs w:val="22"/>
        </w:rPr>
      </w:pPr>
      <w:del w:id="8271" w:date="2023-01-13T18:26:59Z" w:author="Jan Groh">
        <w:r>
          <w:rPr>
            <w:rFonts w:ascii="Garamond Premier Pro Caption" w:hAnsi="Garamond Premier Pro Caption"/>
            <w:sz w:val="22"/>
            <w:szCs w:val="22"/>
            <w:rtl w:val="0"/>
            <w:lang w:val="de-DE"/>
          </w:rPr>
          <w:delText xml:space="preserve">Wodurch mein Leben reich </w:delText>
        </w:r>
      </w:del>
      <w:del w:id="8272" w:date="2023-01-13T18:26:59Z" w:author="Jan Groh">
        <w:r>
          <w:rPr>
            <w:rFonts w:ascii="Garamond Premier Pro Caption" w:hAnsi="Garamond Premier Pro Caption" w:hint="default"/>
            <w:sz w:val="22"/>
            <w:szCs w:val="22"/>
            <w:rtl w:val="0"/>
          </w:rPr>
          <w:delText xml:space="preserve">– </w:delText>
        </w:r>
      </w:del>
      <w:del w:id="8273" w:date="2023-01-13T18:26:59Z" w:author="Jan Groh">
        <w:r>
          <w:rPr>
            <w:rFonts w:ascii="Garamond Premier Pro Caption" w:hAnsi="Garamond Premier Pro Caption"/>
            <w:sz w:val="22"/>
            <w:szCs w:val="22"/>
            <w:rtl w:val="0"/>
            <w:lang w:val="de-DE"/>
          </w:rPr>
          <w:delText>doch arm an Dichten.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7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75" w:date="2023-01-13T18:26:59Z" w:author="Jan Groh"/>
          <w:rFonts w:ascii="Garamond Premier Pro Caption" w:cs="Garamond Premier Pro Caption" w:hAnsi="Garamond Premier Pro Caption" w:eastAsia="Garamond Premier Pro Caption"/>
          <w:sz w:val="22"/>
          <w:szCs w:val="22"/>
        </w:rPr>
      </w:pPr>
      <w:del w:id="8276" w:date="2023-01-13T18:26:59Z" w:author="Jan Groh">
        <w:r>
          <w:rPr>
            <w:rFonts w:ascii="Garamond Premier Pro Caption" w:hAnsi="Garamond Premier Pro Caption"/>
            <w:sz w:val="22"/>
            <w:szCs w:val="22"/>
            <w:rtl w:val="0"/>
            <w:lang w:val="de-DE"/>
          </w:rPr>
          <w:delText>Der Tag brach an! Mit kindlichem Vertrauen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77" w:date="2023-01-13T18:26:59Z" w:author="Jan Groh"/>
          <w:rFonts w:ascii="Garamond Premier Pro Caption" w:cs="Garamond Premier Pro Caption" w:hAnsi="Garamond Premier Pro Caption" w:eastAsia="Garamond Premier Pro Caption"/>
          <w:sz w:val="22"/>
          <w:szCs w:val="22"/>
        </w:rPr>
      </w:pPr>
      <w:del w:id="8278" w:date="2023-01-13T18:26:59Z" w:author="Jan Groh">
        <w:r>
          <w:rPr>
            <w:rFonts w:ascii="Garamond Premier Pro Caption" w:hAnsi="Garamond Premier Pro Caption"/>
            <w:sz w:val="22"/>
            <w:szCs w:val="22"/>
            <w:rtl w:val="0"/>
            <w:lang w:val="de-DE"/>
          </w:rPr>
          <w:delText>Begr</w:delText>
        </w:r>
      </w:del>
      <w:del w:id="8279" w:date="2023-01-13T18:26:59Z" w:author="Jan Groh">
        <w:r>
          <w:rPr>
            <w:rFonts w:ascii="Garamond Premier Pro Caption" w:hAnsi="Garamond Premier Pro Caption" w:hint="default"/>
            <w:sz w:val="22"/>
            <w:szCs w:val="22"/>
            <w:rtl w:val="0"/>
            <w:lang w:val="de-DE"/>
          </w:rPr>
          <w:delText>üß</w:delText>
        </w:r>
      </w:del>
      <w:del w:id="8280" w:date="2023-01-13T18:26:59Z" w:author="Jan Groh">
        <w:r>
          <w:rPr>
            <w:rFonts w:ascii="Garamond Premier Pro Caption" w:hAnsi="Garamond Premier Pro Caption"/>
            <w:sz w:val="22"/>
            <w:szCs w:val="22"/>
            <w:rtl w:val="0"/>
            <w:lang w:val="de-DE"/>
          </w:rPr>
          <w:delText xml:space="preserve">te ich der Sonne heilig Licht,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81" w:date="2023-01-13T18:26:59Z" w:author="Jan Groh"/>
          <w:rFonts w:ascii="Garamond Premier Pro Caption" w:cs="Garamond Premier Pro Caption" w:hAnsi="Garamond Premier Pro Caption" w:eastAsia="Garamond Premier Pro Caption"/>
          <w:sz w:val="22"/>
          <w:szCs w:val="22"/>
        </w:rPr>
      </w:pPr>
      <w:del w:id="8282" w:date="2023-01-13T18:26:59Z" w:author="Jan Groh">
        <w:r>
          <w:rPr>
            <w:rFonts w:ascii="Garamond Premier Pro Caption" w:hAnsi="Garamond Premier Pro Caption"/>
            <w:sz w:val="22"/>
            <w:szCs w:val="22"/>
            <w:rtl w:val="0"/>
            <w:lang w:val="de-DE"/>
          </w:rPr>
          <w:delText>Ich konnte Blumen gleich ins Aug</w:delText>
        </w:r>
      </w:del>
      <w:del w:id="8283" w:date="2023-01-13T18:26:59Z" w:author="Jan Groh">
        <w:r>
          <w:rPr>
            <w:rFonts w:ascii="Garamond Premier Pro Caption" w:hAnsi="Garamond Premier Pro Caption" w:hint="default"/>
            <w:sz w:val="22"/>
            <w:szCs w:val="22"/>
            <w:rtl w:val="1"/>
          </w:rPr>
          <w:delText xml:space="preserve">’ </w:delText>
        </w:r>
      </w:del>
      <w:del w:id="8284" w:date="2023-01-13T18:26:59Z" w:author="Jan Groh">
        <w:r>
          <w:rPr>
            <w:rFonts w:ascii="Garamond Premier Pro Caption" w:hAnsi="Garamond Premier Pro Caption"/>
            <w:sz w:val="22"/>
            <w:szCs w:val="22"/>
            <w:rtl w:val="0"/>
            <w:lang w:val="de-DE"/>
          </w:rPr>
          <w:delText xml:space="preserve">ihr schauen,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85" w:date="2023-01-13T18:26:59Z" w:author="Jan Groh"/>
          <w:rFonts w:ascii="Garamond Premier Pro Caption" w:cs="Garamond Premier Pro Caption" w:hAnsi="Garamond Premier Pro Caption" w:eastAsia="Garamond Premier Pro Caption"/>
          <w:sz w:val="22"/>
          <w:szCs w:val="22"/>
        </w:rPr>
      </w:pPr>
      <w:del w:id="8286" w:date="2023-01-13T18:26:59Z" w:author="Jan Groh">
        <w:r>
          <w:rPr>
            <w:rFonts w:ascii="Garamond Premier Pro Caption" w:hAnsi="Garamond Premier Pro Caption"/>
            <w:sz w:val="22"/>
            <w:szCs w:val="22"/>
            <w:rtl w:val="0"/>
            <w:lang w:val="de-DE"/>
          </w:rPr>
          <w:delText>Denn Sorg</w:delText>
        </w:r>
      </w:del>
      <w:del w:id="8287" w:date="2023-01-13T18:26:59Z" w:author="Jan Groh">
        <w:r>
          <w:rPr>
            <w:rFonts w:ascii="Garamond Premier Pro Caption" w:hAnsi="Garamond Premier Pro Caption" w:hint="default"/>
            <w:sz w:val="22"/>
            <w:szCs w:val="22"/>
            <w:rtl w:val="1"/>
          </w:rPr>
          <w:delText xml:space="preserve">’ </w:delText>
        </w:r>
      </w:del>
      <w:del w:id="8288" w:date="2023-01-13T18:26:59Z" w:author="Jan Groh">
        <w:r>
          <w:rPr>
            <w:rFonts w:ascii="Garamond Premier Pro Caption" w:hAnsi="Garamond Premier Pro Caption"/>
            <w:sz w:val="22"/>
            <w:szCs w:val="22"/>
            <w:rtl w:val="0"/>
            <w:lang w:val="de-DE"/>
          </w:rPr>
          <w:delText>und Zweifel kannt</w:delText>
        </w:r>
      </w:del>
      <w:del w:id="8289" w:date="2023-01-13T18:26:59Z" w:author="Jan Groh">
        <w:r>
          <w:rPr>
            <w:rFonts w:ascii="Garamond Premier Pro Caption" w:hAnsi="Garamond Premier Pro Caption" w:hint="default"/>
            <w:sz w:val="22"/>
            <w:szCs w:val="22"/>
            <w:rtl w:val="1"/>
          </w:rPr>
          <w:delText xml:space="preserve">’ </w:delText>
        </w:r>
      </w:del>
      <w:del w:id="8290" w:date="2023-01-13T18:26:59Z" w:author="Jan Groh">
        <w:r>
          <w:rPr>
            <w:rFonts w:ascii="Garamond Premier Pro Caption" w:hAnsi="Garamond Premier Pro Caption"/>
            <w:sz w:val="22"/>
            <w:szCs w:val="22"/>
            <w:rtl w:val="0"/>
            <w:lang w:val="de-DE"/>
          </w:rPr>
          <w:delText>ich damals nicht;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91" w:date="2023-01-13T18:26:59Z" w:author="Jan Groh"/>
          <w:rFonts w:ascii="Garamond Premier Pro Caption" w:cs="Garamond Premier Pro Caption" w:hAnsi="Garamond Premier Pro Caption" w:eastAsia="Garamond Premier Pro Caption"/>
          <w:sz w:val="22"/>
          <w:szCs w:val="22"/>
        </w:rPr>
      </w:pPr>
      <w:del w:id="8292" w:date="2023-01-13T18:26:59Z" w:author="Jan Groh">
        <w:r>
          <w:rPr>
            <w:rFonts w:ascii="Garamond Premier Pro Caption" w:hAnsi="Garamond Premier Pro Caption"/>
            <w:sz w:val="22"/>
            <w:szCs w:val="22"/>
            <w:rtl w:val="0"/>
            <w:lang w:val="de-DE"/>
          </w:rPr>
          <w:delText>Des Gl</w:delText>
        </w:r>
      </w:del>
      <w:del w:id="8293" w:date="2023-01-13T18:26:59Z" w:author="Jan Groh">
        <w:r>
          <w:rPr>
            <w:rFonts w:ascii="Garamond Premier Pro Caption" w:hAnsi="Garamond Premier Pro Caption" w:hint="default"/>
            <w:sz w:val="22"/>
            <w:szCs w:val="22"/>
            <w:rtl w:val="0"/>
          </w:rPr>
          <w:delText>ü</w:delText>
        </w:r>
      </w:del>
      <w:del w:id="8294" w:date="2023-01-13T18:26:59Z" w:author="Jan Groh">
        <w:r>
          <w:rPr>
            <w:rFonts w:ascii="Garamond Premier Pro Caption" w:hAnsi="Garamond Premier Pro Caption"/>
            <w:sz w:val="22"/>
            <w:szCs w:val="22"/>
            <w:rtl w:val="0"/>
            <w:lang w:val="de-DE"/>
          </w:rPr>
          <w:delText>ckes Botin war die gold</w:delText>
        </w:r>
      </w:del>
      <w:del w:id="8295" w:date="2023-01-13T18:26:59Z" w:author="Jan Groh">
        <w:r>
          <w:rPr>
            <w:rFonts w:ascii="Garamond Premier Pro Caption" w:hAnsi="Garamond Premier Pro Caption" w:hint="default"/>
            <w:sz w:val="22"/>
            <w:szCs w:val="22"/>
            <w:rtl w:val="1"/>
          </w:rPr>
          <w:delText>’</w:delText>
        </w:r>
      </w:del>
      <w:del w:id="8296" w:date="2023-01-13T18:26:59Z" w:author="Jan Groh">
        <w:r>
          <w:rPr>
            <w:rFonts w:ascii="Garamond Premier Pro Caption" w:hAnsi="Garamond Premier Pro Caption"/>
            <w:sz w:val="22"/>
            <w:szCs w:val="22"/>
            <w:rtl w:val="0"/>
            <w:lang w:val="de-DE"/>
          </w:rPr>
          <w:delText xml:space="preserve">ne Sonne,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97" w:date="2023-01-13T18:26:59Z" w:author="Jan Groh"/>
          <w:rFonts w:ascii="Garamond Premier Pro Caption" w:cs="Garamond Premier Pro Caption" w:hAnsi="Garamond Premier Pro Caption" w:eastAsia="Garamond Premier Pro Caption"/>
          <w:sz w:val="22"/>
          <w:szCs w:val="22"/>
        </w:rPr>
      </w:pPr>
      <w:del w:id="8298" w:date="2023-01-13T18:26:59Z" w:author="Jan Groh">
        <w:r>
          <w:rPr>
            <w:rFonts w:ascii="Garamond Premier Pro Caption" w:hAnsi="Garamond Premier Pro Caption"/>
            <w:sz w:val="22"/>
            <w:szCs w:val="22"/>
            <w:rtl w:val="0"/>
            <w:lang w:val="de-DE"/>
          </w:rPr>
          <w:delText>Der neue Tag gab stets die alte Wonne.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29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00" w:date="2023-01-13T18:26:59Z" w:author="Jan Groh"/>
          <w:rFonts w:ascii="Garamond Premier Pro Caption" w:cs="Garamond Premier Pro Caption" w:hAnsi="Garamond Premier Pro Caption" w:eastAsia="Garamond Premier Pro Caption"/>
          <w:sz w:val="22"/>
          <w:szCs w:val="22"/>
        </w:rPr>
      </w:pPr>
      <w:del w:id="8301" w:date="2023-01-13T18:26:59Z" w:author="Jan Groh">
        <w:r>
          <w:rPr>
            <w:rFonts w:ascii="Garamond Premier Pro Caption" w:hAnsi="Garamond Premier Pro Caption"/>
            <w:sz w:val="22"/>
            <w:szCs w:val="22"/>
            <w:rtl w:val="0"/>
            <w:lang w:val="de-DE"/>
          </w:rPr>
          <w:delText xml:space="preserve">Zwar war die Stunde fern, doch sicher mir,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02" w:date="2023-01-13T18:26:59Z" w:author="Jan Groh"/>
          <w:rFonts w:ascii="Garamond Premier Pro Caption" w:cs="Garamond Premier Pro Caption" w:hAnsi="Garamond Premier Pro Caption" w:eastAsia="Garamond Premier Pro Caption"/>
          <w:sz w:val="22"/>
          <w:szCs w:val="22"/>
        </w:rPr>
      </w:pPr>
      <w:del w:id="8303" w:date="2023-01-13T18:26:59Z" w:author="Jan Groh">
        <w:r>
          <w:rPr>
            <w:rFonts w:ascii="Garamond Premier Pro Caption" w:hAnsi="Garamond Premier Pro Caption"/>
            <w:sz w:val="22"/>
            <w:szCs w:val="22"/>
            <w:rtl w:val="0"/>
            <w:lang w:val="de-DE"/>
          </w:rPr>
          <w:delText>Die mir den Freund entgegenf</w:delText>
        </w:r>
      </w:del>
      <w:del w:id="8304" w:date="2023-01-13T18:26:59Z" w:author="Jan Groh">
        <w:r>
          <w:rPr>
            <w:rFonts w:ascii="Garamond Premier Pro Caption" w:hAnsi="Garamond Premier Pro Caption" w:hint="default"/>
            <w:sz w:val="22"/>
            <w:szCs w:val="22"/>
            <w:rtl w:val="0"/>
          </w:rPr>
          <w:delText>ü</w:delText>
        </w:r>
      </w:del>
      <w:del w:id="8305" w:date="2023-01-13T18:26:59Z" w:author="Jan Groh">
        <w:r>
          <w:rPr>
            <w:rFonts w:ascii="Garamond Premier Pro Caption" w:hAnsi="Garamond Premier Pro Caption"/>
            <w:sz w:val="22"/>
            <w:szCs w:val="22"/>
            <w:rtl w:val="0"/>
            <w:lang w:val="de-DE"/>
          </w:rPr>
          <w:delText xml:space="preserve">hren sollte,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06" w:date="2023-01-13T18:26:59Z" w:author="Jan Groh"/>
          <w:rFonts w:ascii="Garamond Premier Pro Caption" w:cs="Garamond Premier Pro Caption" w:hAnsi="Garamond Premier Pro Caption" w:eastAsia="Garamond Premier Pro Caption"/>
          <w:sz w:val="22"/>
          <w:szCs w:val="22"/>
        </w:rPr>
      </w:pPr>
      <w:del w:id="8307" w:date="2023-01-13T18:26:59Z" w:author="Jan Groh">
        <w:r>
          <w:rPr>
            <w:rFonts w:ascii="Garamond Premier Pro Caption" w:hAnsi="Garamond Premier Pro Caption"/>
            <w:sz w:val="22"/>
            <w:szCs w:val="22"/>
            <w:rtl w:val="0"/>
            <w:lang w:val="de-DE"/>
          </w:rPr>
          <w:delText xml:space="preserve">Ich lief zum Garten, </w:delText>
        </w:r>
      </w:del>
      <w:del w:id="8308" w:date="2023-01-13T18:26:59Z" w:author="Jan Groh">
        <w:r>
          <w:rPr>
            <w:rFonts w:ascii="Garamond Premier Pro Caption" w:hAnsi="Garamond Premier Pro Caption" w:hint="default"/>
            <w:sz w:val="22"/>
            <w:szCs w:val="22"/>
            <w:rtl w:val="0"/>
          </w:rPr>
          <w:delText xml:space="preserve">– </w:delText>
        </w:r>
      </w:del>
      <w:del w:id="8309" w:date="2023-01-13T18:26:59Z" w:author="Jan Groh">
        <w:r>
          <w:rPr>
            <w:rFonts w:ascii="Garamond Premier Pro Caption" w:hAnsi="Garamond Premier Pro Caption"/>
            <w:sz w:val="22"/>
            <w:szCs w:val="22"/>
            <w:rtl w:val="0"/>
            <w:lang w:val="de-DE"/>
          </w:rPr>
          <w:delText>bald zur Gartent</w:delText>
        </w:r>
      </w:del>
      <w:del w:id="8310" w:date="2023-01-13T18:26:59Z" w:author="Jan Groh">
        <w:r>
          <w:rPr>
            <w:rFonts w:ascii="Garamond Premier Pro Caption" w:hAnsi="Garamond Premier Pro Caption" w:hint="default"/>
            <w:sz w:val="22"/>
            <w:szCs w:val="22"/>
            <w:rtl w:val="0"/>
          </w:rPr>
          <w:delText>ü</w:delText>
        </w:r>
      </w:del>
      <w:del w:id="8311" w:date="2023-01-13T18:26:59Z" w:author="Jan Groh">
        <w:r>
          <w:rPr>
            <w:rFonts w:ascii="Garamond Premier Pro Caption" w:hAnsi="Garamond Premier Pro Caption"/>
            <w:sz w:val="22"/>
            <w:szCs w:val="22"/>
            <w:rtl w:val="0"/>
          </w:rPr>
          <w:delText xml:space="preserv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12" w:date="2023-01-13T18:26:59Z" w:author="Jan Groh"/>
          <w:rFonts w:ascii="Garamond Premier Pro Caption" w:cs="Garamond Premier Pro Caption" w:hAnsi="Garamond Premier Pro Caption" w:eastAsia="Garamond Premier Pro Caption"/>
          <w:sz w:val="22"/>
          <w:szCs w:val="22"/>
        </w:rPr>
      </w:pPr>
      <w:del w:id="8313" w:date="2023-01-13T18:26:59Z" w:author="Jan Groh">
        <w:r>
          <w:rPr>
            <w:rFonts w:ascii="Garamond Premier Pro Caption" w:hAnsi="Garamond Premier Pro Caption"/>
            <w:sz w:val="22"/>
            <w:szCs w:val="22"/>
            <w:rtl w:val="0"/>
            <w:lang w:val="de-DE"/>
          </w:rPr>
          <w:delText xml:space="preserve">Ich las, als wenn ich ihn vergessen wollte,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14" w:date="2023-01-13T18:26:59Z" w:author="Jan Groh"/>
          <w:rFonts w:ascii="Garamond Premier Pro Caption" w:cs="Garamond Premier Pro Caption" w:hAnsi="Garamond Premier Pro Caption" w:eastAsia="Garamond Premier Pro Caption"/>
          <w:sz w:val="22"/>
          <w:szCs w:val="22"/>
        </w:rPr>
      </w:pPr>
      <w:del w:id="8315" w:date="2023-01-13T18:26:59Z" w:author="Jan Groh">
        <w:r>
          <w:rPr>
            <w:rFonts w:ascii="Garamond Premier Pro Caption" w:hAnsi="Garamond Premier Pro Caption"/>
            <w:sz w:val="22"/>
            <w:szCs w:val="22"/>
            <w:rtl w:val="0"/>
            <w:lang w:val="de-DE"/>
          </w:rPr>
          <w:delText>Doch lauschte ich der Uhr bed</w:delText>
        </w:r>
      </w:del>
      <w:del w:id="8316" w:date="2023-01-13T18:26:59Z" w:author="Jan Groh">
        <w:r>
          <w:rPr>
            <w:rFonts w:ascii="Garamond Premier Pro Caption" w:hAnsi="Garamond Premier Pro Caption" w:hint="default"/>
            <w:sz w:val="22"/>
            <w:szCs w:val="22"/>
            <w:rtl w:val="0"/>
          </w:rPr>
          <w:delText>ä</w:delText>
        </w:r>
      </w:del>
      <w:del w:id="8317" w:date="2023-01-13T18:26:59Z" w:author="Jan Groh">
        <w:r>
          <w:rPr>
            <w:rFonts w:ascii="Garamond Premier Pro Caption" w:hAnsi="Garamond Premier Pro Caption"/>
            <w:sz w:val="22"/>
            <w:szCs w:val="22"/>
            <w:rtl w:val="0"/>
            <w:lang w:val="de-DE"/>
          </w:rPr>
          <w:delText>cht</w:delText>
        </w:r>
      </w:del>
      <w:del w:id="8318" w:date="2023-01-13T18:26:59Z" w:author="Jan Groh">
        <w:r>
          <w:rPr>
            <w:rFonts w:ascii="Garamond Premier Pro Caption" w:hAnsi="Garamond Premier Pro Caption" w:hint="default"/>
            <w:sz w:val="22"/>
            <w:szCs w:val="22"/>
            <w:rtl w:val="1"/>
          </w:rPr>
          <w:delText>’</w:delText>
        </w:r>
      </w:del>
      <w:del w:id="8319" w:date="2023-01-13T18:26:59Z" w:author="Jan Groh">
        <w:r>
          <w:rPr>
            <w:rFonts w:ascii="Garamond Premier Pro Caption" w:hAnsi="Garamond Premier Pro Caption"/>
            <w:sz w:val="22"/>
            <w:szCs w:val="22"/>
            <w:rtl w:val="0"/>
            <w:lang w:val="de-DE"/>
          </w:rPr>
          <w:delText>gen Schl</w:delText>
        </w:r>
      </w:del>
      <w:del w:id="8320" w:date="2023-01-13T18:26:59Z" w:author="Jan Groh">
        <w:r>
          <w:rPr>
            <w:rFonts w:ascii="Garamond Premier Pro Caption" w:hAnsi="Garamond Premier Pro Caption" w:hint="default"/>
            <w:sz w:val="22"/>
            <w:szCs w:val="22"/>
            <w:rtl w:val="0"/>
          </w:rPr>
          <w:delText>ä</w:delText>
        </w:r>
      </w:del>
      <w:del w:id="8321" w:date="2023-01-13T18:26:59Z" w:author="Jan Groh">
        <w:r>
          <w:rPr>
            <w:rFonts w:ascii="Garamond Premier Pro Caption" w:hAnsi="Garamond Premier Pro Caption"/>
            <w:sz w:val="22"/>
            <w:szCs w:val="22"/>
            <w:rtl w:val="0"/>
            <w:lang w:val="de-DE"/>
          </w:rPr>
          <w:delText xml:space="preserve">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22" w:date="2023-01-13T18:26:59Z" w:author="Jan Groh"/>
          <w:rFonts w:ascii="Garamond Premier Pro Caption" w:cs="Garamond Premier Pro Caption" w:hAnsi="Garamond Premier Pro Caption" w:eastAsia="Garamond Premier Pro Caption"/>
          <w:sz w:val="22"/>
          <w:szCs w:val="22"/>
        </w:rPr>
      </w:pPr>
      <w:del w:id="8323" w:date="2023-01-13T18:26:59Z" w:author="Jan Groh">
        <w:r>
          <w:rPr>
            <w:rFonts w:ascii="Garamond Premier Pro Caption" w:hAnsi="Garamond Premier Pro Caption"/>
            <w:sz w:val="22"/>
            <w:szCs w:val="22"/>
            <w:rtl w:val="0"/>
          </w:rPr>
          <w:delText>F</w:delText>
        </w:r>
      </w:del>
      <w:del w:id="8324" w:date="2023-01-13T18:26:59Z" w:author="Jan Groh">
        <w:r>
          <w:rPr>
            <w:rFonts w:ascii="Garamond Premier Pro Caption" w:hAnsi="Garamond Premier Pro Caption" w:hint="default"/>
            <w:sz w:val="22"/>
            <w:szCs w:val="22"/>
            <w:rtl w:val="0"/>
          </w:rPr>
          <w:delText>ü</w:delText>
        </w:r>
      </w:del>
      <w:del w:id="8325" w:date="2023-01-13T18:26:59Z" w:author="Jan Groh">
        <w:r>
          <w:rPr>
            <w:rFonts w:ascii="Garamond Premier Pro Caption" w:hAnsi="Garamond Premier Pro Caption"/>
            <w:sz w:val="22"/>
            <w:szCs w:val="22"/>
            <w:rtl w:val="0"/>
            <w:lang w:val="de-DE"/>
          </w:rPr>
          <w:delText>hrt immer noch den Freund sie nicht entgegen?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2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27" w:date="2023-01-13T18:26:59Z" w:author="Jan Groh"/>
          <w:rFonts w:ascii="Garamond Premier Pro Caption" w:cs="Garamond Premier Pro Caption" w:hAnsi="Garamond Premier Pro Caption" w:eastAsia="Garamond Premier Pro Caption"/>
          <w:sz w:val="22"/>
          <w:szCs w:val="22"/>
        </w:rPr>
      </w:pPr>
      <w:del w:id="8328" w:date="2023-01-13T18:26:59Z" w:author="Jan Groh">
        <w:r>
          <w:rPr>
            <w:rFonts w:ascii="Garamond Premier Pro Caption" w:hAnsi="Garamond Premier Pro Caption"/>
            <w:sz w:val="22"/>
            <w:szCs w:val="22"/>
            <w:rtl w:val="0"/>
            <w:lang w:val="de-DE"/>
          </w:rPr>
          <w:delText xml:space="preserve">Er kam, </w:delText>
        </w:r>
      </w:del>
      <w:del w:id="8329" w:date="2023-01-13T18:26:59Z" w:author="Jan Groh">
        <w:r>
          <w:rPr>
            <w:rFonts w:ascii="Garamond Premier Pro Caption" w:hAnsi="Garamond Premier Pro Caption" w:hint="default"/>
            <w:sz w:val="22"/>
            <w:szCs w:val="22"/>
            <w:rtl w:val="0"/>
          </w:rPr>
          <w:delText xml:space="preserve">– </w:delText>
        </w:r>
      </w:del>
      <w:del w:id="8330" w:date="2023-01-13T18:26:59Z" w:author="Jan Groh">
        <w:r>
          <w:rPr>
            <w:rFonts w:ascii="Garamond Premier Pro Caption" w:hAnsi="Garamond Premier Pro Caption"/>
            <w:sz w:val="22"/>
            <w:szCs w:val="22"/>
            <w:rtl w:val="0"/>
            <w:lang w:val="de-DE"/>
          </w:rPr>
          <w:delText>die sch</w:delText>
        </w:r>
      </w:del>
      <w:del w:id="8331" w:date="2023-01-13T18:26:59Z" w:author="Jan Groh">
        <w:r>
          <w:rPr>
            <w:rFonts w:ascii="Garamond Premier Pro Caption" w:hAnsi="Garamond Premier Pro Caption" w:hint="default"/>
            <w:sz w:val="22"/>
            <w:szCs w:val="22"/>
            <w:rtl w:val="0"/>
            <w:lang w:val="sv-SE"/>
          </w:rPr>
          <w:delText>ö</w:delText>
        </w:r>
      </w:del>
      <w:del w:id="8332" w:date="2023-01-13T18:26:59Z" w:author="Jan Groh">
        <w:r>
          <w:rPr>
            <w:rFonts w:ascii="Garamond Premier Pro Caption" w:hAnsi="Garamond Premier Pro Caption"/>
            <w:sz w:val="22"/>
            <w:szCs w:val="22"/>
            <w:rtl w:val="0"/>
            <w:lang w:val="de-DE"/>
          </w:rPr>
          <w:delText>nste Bl</w:delText>
        </w:r>
      </w:del>
      <w:del w:id="8333" w:date="2023-01-13T18:26:59Z" w:author="Jan Groh">
        <w:r>
          <w:rPr>
            <w:rFonts w:ascii="Garamond Premier Pro Caption" w:hAnsi="Garamond Premier Pro Caption" w:hint="default"/>
            <w:sz w:val="22"/>
            <w:szCs w:val="22"/>
            <w:rtl w:val="0"/>
          </w:rPr>
          <w:delText>ü</w:delText>
        </w:r>
      </w:del>
      <w:del w:id="8334" w:date="2023-01-13T18:26:59Z" w:author="Jan Groh">
        <w:r>
          <w:rPr>
            <w:rFonts w:ascii="Garamond Premier Pro Caption" w:hAnsi="Garamond Premier Pro Caption"/>
            <w:sz w:val="22"/>
            <w:szCs w:val="22"/>
            <w:rtl w:val="0"/>
            <w:lang w:val="de-DE"/>
          </w:rPr>
          <w:delText>te unter Bl</w:delText>
        </w:r>
      </w:del>
      <w:del w:id="8335" w:date="2023-01-13T18:26:59Z" w:author="Jan Groh">
        <w:r>
          <w:rPr>
            <w:rFonts w:ascii="Garamond Premier Pro Caption" w:hAnsi="Garamond Premier Pro Caption" w:hint="default"/>
            <w:sz w:val="22"/>
            <w:szCs w:val="22"/>
            <w:rtl w:val="0"/>
          </w:rPr>
          <w:delText>ü</w:delText>
        </w:r>
      </w:del>
      <w:del w:id="8336" w:date="2023-01-13T18:26:59Z" w:author="Jan Groh">
        <w:r>
          <w:rPr>
            <w:rFonts w:ascii="Garamond Premier Pro Caption" w:hAnsi="Garamond Premier Pro Caption"/>
            <w:sz w:val="22"/>
            <w:szCs w:val="22"/>
            <w:rtl w:val="0"/>
            <w:lang w:val="de-DE"/>
          </w:rPr>
          <w:delText xml:space="preserve">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37" w:date="2023-01-13T18:26:59Z" w:author="Jan Groh"/>
          <w:rFonts w:ascii="Garamond Premier Pro Caption" w:cs="Garamond Premier Pro Caption" w:hAnsi="Garamond Premier Pro Caption" w:eastAsia="Garamond Premier Pro Caption"/>
          <w:sz w:val="22"/>
          <w:szCs w:val="22"/>
        </w:rPr>
      </w:pPr>
      <w:del w:id="8338" w:date="2023-01-13T18:26:59Z" w:author="Jan Groh">
        <w:r>
          <w:rPr>
            <w:rFonts w:ascii="Garamond Premier Pro Caption" w:hAnsi="Garamond Premier Pro Caption"/>
            <w:sz w:val="22"/>
            <w:szCs w:val="22"/>
            <w:rtl w:val="0"/>
            <w:lang w:val="de-DE"/>
          </w:rPr>
          <w:delText xml:space="preserve">Der reinste Morgen in des Morgens Glanz,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39" w:date="2023-01-13T18:26:59Z" w:author="Jan Groh"/>
          <w:rFonts w:ascii="Garamond Premier Pro Caption" w:cs="Garamond Premier Pro Caption" w:hAnsi="Garamond Premier Pro Caption" w:eastAsia="Garamond Premier Pro Caption"/>
          <w:sz w:val="22"/>
          <w:szCs w:val="22"/>
        </w:rPr>
      </w:pPr>
      <w:del w:id="8340" w:date="2023-01-13T18:26:59Z" w:author="Jan Groh">
        <w:r>
          <w:rPr>
            <w:rFonts w:ascii="Garamond Premier Pro Caption" w:hAnsi="Garamond Premier Pro Caption"/>
            <w:sz w:val="22"/>
            <w:szCs w:val="22"/>
            <w:rtl w:val="0"/>
            <w:lang w:val="de-DE"/>
          </w:rPr>
          <w:delText>Ich wei</w:delText>
        </w:r>
      </w:del>
      <w:del w:id="8341" w:date="2023-01-13T18:26:59Z" w:author="Jan Groh">
        <w:r>
          <w:rPr>
            <w:rFonts w:ascii="Garamond Premier Pro Caption" w:hAnsi="Garamond Premier Pro Caption" w:hint="default"/>
            <w:sz w:val="22"/>
            <w:szCs w:val="22"/>
            <w:rtl w:val="0"/>
            <w:lang w:val="de-DE"/>
          </w:rPr>
          <w:delText xml:space="preserve">ß </w:delText>
        </w:r>
      </w:del>
      <w:del w:id="8342" w:date="2023-01-13T18:26:59Z" w:author="Jan Groh">
        <w:r>
          <w:rPr>
            <w:rFonts w:ascii="Garamond Premier Pro Caption" w:hAnsi="Garamond Premier Pro Caption"/>
            <w:sz w:val="22"/>
            <w:szCs w:val="22"/>
            <w:rtl w:val="0"/>
            <w:lang w:val="de-DE"/>
          </w:rPr>
          <w:delText>nicht, ob die Blumen rings ergl</w:delText>
        </w:r>
      </w:del>
      <w:del w:id="8343" w:date="2023-01-13T18:26:59Z" w:author="Jan Groh">
        <w:r>
          <w:rPr>
            <w:rFonts w:ascii="Garamond Premier Pro Caption" w:hAnsi="Garamond Premier Pro Caption" w:hint="default"/>
            <w:sz w:val="22"/>
            <w:szCs w:val="22"/>
            <w:rtl w:val="0"/>
          </w:rPr>
          <w:delText>ü</w:delText>
        </w:r>
      </w:del>
      <w:del w:id="8344" w:date="2023-01-13T18:26:59Z" w:author="Jan Groh">
        <w:r>
          <w:rPr>
            <w:rFonts w:ascii="Garamond Premier Pro Caption" w:hAnsi="Garamond Premier Pro Caption"/>
            <w:sz w:val="22"/>
            <w:szCs w:val="22"/>
            <w:rtl w:val="0"/>
            <w:lang w:val="de-DE"/>
          </w:rPr>
          <w:delText xml:space="preserve">hten,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45" w:date="2023-01-13T18:26:59Z" w:author="Jan Groh"/>
          <w:rFonts w:ascii="Garamond Premier Pro Caption" w:cs="Garamond Premier Pro Caption" w:hAnsi="Garamond Premier Pro Caption" w:eastAsia="Garamond Premier Pro Caption"/>
          <w:sz w:val="22"/>
          <w:szCs w:val="22"/>
        </w:rPr>
      </w:pPr>
      <w:del w:id="8346" w:date="2023-01-13T18:26:59Z" w:author="Jan Groh">
        <w:r>
          <w:rPr>
            <w:rFonts w:ascii="Garamond Premier Pro Caption" w:hAnsi="Garamond Premier Pro Caption"/>
            <w:sz w:val="22"/>
            <w:szCs w:val="22"/>
            <w:rtl w:val="0"/>
            <w:lang w:val="de-DE"/>
          </w:rPr>
          <w:delText>Mein Auge hing an diesem Fr</w:delText>
        </w:r>
      </w:del>
      <w:del w:id="8347" w:date="2023-01-13T18:26:59Z" w:author="Jan Groh">
        <w:r>
          <w:rPr>
            <w:rFonts w:ascii="Garamond Premier Pro Caption" w:hAnsi="Garamond Premier Pro Caption" w:hint="default"/>
            <w:sz w:val="22"/>
            <w:szCs w:val="22"/>
            <w:rtl w:val="0"/>
          </w:rPr>
          <w:delText>ü</w:delText>
        </w:r>
      </w:del>
      <w:del w:id="8348" w:date="2023-01-13T18:26:59Z" w:author="Jan Groh">
        <w:r>
          <w:rPr>
            <w:rFonts w:ascii="Garamond Premier Pro Caption" w:hAnsi="Garamond Premier Pro Caption"/>
            <w:sz w:val="22"/>
            <w:szCs w:val="22"/>
            <w:rtl w:val="0"/>
            <w:lang w:val="de-DE"/>
          </w:rPr>
          <w:delText>hling ganz;</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49" w:date="2023-01-13T18:26:59Z" w:author="Jan Groh"/>
          <w:rFonts w:ascii="Garamond Premier Pro Caption" w:cs="Garamond Premier Pro Caption" w:hAnsi="Garamond Premier Pro Caption" w:eastAsia="Garamond Premier Pro Caption"/>
          <w:sz w:val="22"/>
          <w:szCs w:val="22"/>
        </w:rPr>
      </w:pPr>
      <w:del w:id="8350" w:date="2023-01-13T18:26:59Z" w:author="Jan Groh">
        <w:r>
          <w:rPr>
            <w:rFonts w:ascii="Garamond Premier Pro Caption" w:hAnsi="Garamond Premier Pro Caption"/>
            <w:sz w:val="22"/>
            <w:szCs w:val="22"/>
            <w:rtl w:val="0"/>
            <w:lang w:val="de-DE"/>
          </w:rPr>
          <w:delText xml:space="preserve">Die Anmut spielte an der Lippen Schwelle,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51" w:date="2023-01-13T18:26:59Z" w:author="Jan Groh"/>
          <w:rFonts w:ascii="Garamond Premier Pro Caption" w:cs="Garamond Premier Pro Caption" w:hAnsi="Garamond Premier Pro Caption" w:eastAsia="Garamond Premier Pro Caption"/>
          <w:sz w:val="22"/>
          <w:szCs w:val="22"/>
        </w:rPr>
      </w:pPr>
      <w:del w:id="8352" w:date="2023-01-13T18:26:59Z" w:author="Jan Groh">
        <w:r>
          <w:rPr>
            <w:rFonts w:ascii="Garamond Premier Pro Caption" w:hAnsi="Garamond Premier Pro Caption"/>
            <w:sz w:val="22"/>
            <w:szCs w:val="22"/>
            <w:rtl w:val="0"/>
            <w:lang w:val="de-DE"/>
          </w:rPr>
          <w:delText>Die Reinheit nahm der Stirne lichte Stelle.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5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54" w:date="2023-01-13T18:26:59Z" w:author="Jan Groh"/>
          <w:rFonts w:ascii="Garamond Premier Pro Caption" w:cs="Garamond Premier Pro Caption" w:hAnsi="Garamond Premier Pro Caption" w:eastAsia="Garamond Premier Pro Caption"/>
          <w:sz w:val="22"/>
          <w:szCs w:val="22"/>
        </w:rPr>
      </w:pPr>
      <w:del w:id="8355" w:date="2023-01-13T18:26:59Z" w:author="Jan Groh">
        <w:r>
          <w:rPr>
            <w:rFonts w:ascii="Garamond Premier Pro Caption" w:hAnsi="Garamond Premier Pro Caption"/>
            <w:sz w:val="22"/>
            <w:szCs w:val="22"/>
            <w:rtl w:val="0"/>
            <w:lang w:val="de-DE"/>
          </w:rPr>
          <w:delText>Wir f</w:delText>
        </w:r>
      </w:del>
      <w:del w:id="8356" w:date="2023-01-13T18:26:59Z" w:author="Jan Groh">
        <w:r>
          <w:rPr>
            <w:rFonts w:ascii="Garamond Premier Pro Caption" w:hAnsi="Garamond Premier Pro Caption" w:hint="default"/>
            <w:sz w:val="22"/>
            <w:szCs w:val="22"/>
            <w:rtl w:val="0"/>
          </w:rPr>
          <w:delText>ü</w:delText>
        </w:r>
      </w:del>
      <w:del w:id="8357" w:date="2023-01-13T18:26:59Z" w:author="Jan Groh">
        <w:r>
          <w:rPr>
            <w:rFonts w:ascii="Garamond Premier Pro Caption" w:hAnsi="Garamond Premier Pro Caption"/>
            <w:sz w:val="22"/>
            <w:szCs w:val="22"/>
            <w:rtl w:val="0"/>
            <w:lang w:val="de-DE"/>
          </w:rPr>
          <w:delText>gten rasch die H</w:delText>
        </w:r>
      </w:del>
      <w:del w:id="8358" w:date="2023-01-13T18:26:59Z" w:author="Jan Groh">
        <w:r>
          <w:rPr>
            <w:rFonts w:ascii="Garamond Premier Pro Caption" w:hAnsi="Garamond Premier Pro Caption" w:hint="default"/>
            <w:sz w:val="22"/>
            <w:szCs w:val="22"/>
            <w:rtl w:val="0"/>
          </w:rPr>
          <w:delText>ä</w:delText>
        </w:r>
      </w:del>
      <w:del w:id="8359" w:date="2023-01-13T18:26:59Z" w:author="Jan Groh">
        <w:r>
          <w:rPr>
            <w:rFonts w:ascii="Garamond Premier Pro Caption" w:hAnsi="Garamond Premier Pro Caption"/>
            <w:sz w:val="22"/>
            <w:szCs w:val="22"/>
            <w:rtl w:val="0"/>
            <w:lang w:val="de-DE"/>
          </w:rPr>
          <w:delText xml:space="preserve">nde nun zusammen,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60" w:date="2023-01-13T18:26:59Z" w:author="Jan Groh"/>
          <w:rFonts w:ascii="Garamond Premier Pro Caption" w:cs="Garamond Premier Pro Caption" w:hAnsi="Garamond Premier Pro Caption" w:eastAsia="Garamond Premier Pro Caption"/>
          <w:sz w:val="22"/>
          <w:szCs w:val="22"/>
        </w:rPr>
      </w:pPr>
      <w:del w:id="8361" w:date="2023-01-13T18:26:59Z" w:author="Jan Groh">
        <w:r>
          <w:rPr>
            <w:rFonts w:ascii="Garamond Premier Pro Caption" w:hAnsi="Garamond Premier Pro Caption"/>
            <w:sz w:val="22"/>
            <w:szCs w:val="22"/>
            <w:rtl w:val="0"/>
            <w:lang w:val="de-DE"/>
          </w:rPr>
          <w:delText>Doch gr</w:delText>
        </w:r>
      </w:del>
      <w:del w:id="8362" w:date="2023-01-13T18:26:59Z" w:author="Jan Groh">
        <w:r>
          <w:rPr>
            <w:rFonts w:ascii="Garamond Premier Pro Caption" w:hAnsi="Garamond Premier Pro Caption" w:hint="default"/>
            <w:sz w:val="22"/>
            <w:szCs w:val="22"/>
            <w:rtl w:val="0"/>
            <w:lang w:val="de-DE"/>
          </w:rPr>
          <w:delText>üß</w:delText>
        </w:r>
      </w:del>
      <w:del w:id="8363" w:date="2023-01-13T18:26:59Z" w:author="Jan Groh">
        <w:r>
          <w:rPr>
            <w:rFonts w:ascii="Garamond Premier Pro Caption" w:hAnsi="Garamond Premier Pro Caption"/>
            <w:sz w:val="22"/>
            <w:szCs w:val="22"/>
            <w:rtl w:val="0"/>
            <w:lang w:val="de-DE"/>
          </w:rPr>
          <w:delText xml:space="preserve">end kam das Auge noch zuvor,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64" w:date="2023-01-13T18:26:59Z" w:author="Jan Groh"/>
          <w:rFonts w:ascii="Garamond Premier Pro Caption" w:cs="Garamond Premier Pro Caption" w:hAnsi="Garamond Premier Pro Caption" w:eastAsia="Garamond Premier Pro Caption"/>
          <w:sz w:val="22"/>
          <w:szCs w:val="22"/>
        </w:rPr>
      </w:pPr>
      <w:del w:id="8365" w:date="2023-01-13T18:26:59Z" w:author="Jan Groh">
        <w:r>
          <w:rPr>
            <w:rFonts w:ascii="Garamond Premier Pro Caption" w:hAnsi="Garamond Premier Pro Caption"/>
            <w:sz w:val="22"/>
            <w:szCs w:val="22"/>
            <w:rtl w:val="0"/>
            <w:lang w:val="de-DE"/>
          </w:rPr>
          <w:delText xml:space="preserve">Es waren nicht der Liebe Zauberflammen,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66" w:date="2023-01-13T18:26:59Z" w:author="Jan Groh"/>
          <w:rFonts w:ascii="Garamond Premier Pro Caption" w:cs="Garamond Premier Pro Caption" w:hAnsi="Garamond Premier Pro Caption" w:eastAsia="Garamond Premier Pro Caption"/>
          <w:sz w:val="22"/>
          <w:szCs w:val="22"/>
        </w:rPr>
      </w:pPr>
      <w:del w:id="8367" w:date="2023-01-13T18:26:59Z" w:author="Jan Groh">
        <w:r>
          <w:rPr>
            <w:rFonts w:ascii="Garamond Premier Pro Caption" w:hAnsi="Garamond Premier Pro Caption"/>
            <w:sz w:val="22"/>
            <w:szCs w:val="22"/>
            <w:rtl w:val="0"/>
            <w:lang w:val="de-DE"/>
          </w:rPr>
          <w:delText xml:space="preserve">Doch brach ein Himmelslicht aus ihrem </w:delText>
        </w:r>
      </w:del>
      <w:del w:id="8368" w:date="2023-01-13T18:26:59Z" w:author="Jan Groh">
        <w:r>
          <w:rPr>
            <w:rFonts w:ascii="Garamond Premier Pro Caption" w:hAnsi="Garamond Premier Pro Caption"/>
            <w:sz w:val="22"/>
            <w:szCs w:val="22"/>
            <w:rtl w:val="0"/>
            <w:lang w:val="de-DE"/>
          </w:rPr>
          <w:delText>Quell</w:delText>
        </w:r>
      </w:del>
      <w:del w:id="8369" w:date="2023-01-13T18:26:59Z" w:author="Jan Groh">
        <w:r>
          <w:rPr>
            <w:rFonts w:ascii="Garamond Premier Pro Caption" w:hAnsi="Garamond Premier Pro Caption"/>
            <w:sz w:val="22"/>
            <w:szCs w:val="22"/>
            <w:rtl w:val="0"/>
            <w:lang w:val="de-DE"/>
          </w:rPr>
          <w:delText xml:space="preserve"> hervor: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70" w:date="2023-01-13T18:26:59Z" w:author="Jan Groh"/>
          <w:rFonts w:ascii="Garamond Premier Pro Caption" w:cs="Garamond Premier Pro Caption" w:hAnsi="Garamond Premier Pro Caption" w:eastAsia="Garamond Premier Pro Caption"/>
          <w:sz w:val="22"/>
          <w:szCs w:val="22"/>
        </w:rPr>
      </w:pPr>
      <w:del w:id="8371" w:date="2023-01-13T18:26:59Z" w:author="Jan Groh">
        <w:r>
          <w:rPr>
            <w:rFonts w:ascii="Garamond Premier Pro Caption" w:hAnsi="Garamond Premier Pro Caption"/>
            <w:sz w:val="22"/>
            <w:szCs w:val="22"/>
            <w:rtl w:val="0"/>
            <w:lang w:val="de-DE"/>
          </w:rPr>
          <w:delText>Nur m</w:delText>
        </w:r>
      </w:del>
      <w:del w:id="8372" w:date="2023-01-13T18:26:59Z" w:author="Jan Groh">
        <w:r>
          <w:rPr>
            <w:rFonts w:ascii="Garamond Premier Pro Caption" w:hAnsi="Garamond Premier Pro Caption" w:hint="default"/>
            <w:sz w:val="22"/>
            <w:szCs w:val="22"/>
            <w:rtl w:val="0"/>
          </w:rPr>
          <w:delText>ü</w:delText>
        </w:r>
      </w:del>
      <w:del w:id="8373" w:date="2023-01-13T18:26:59Z" w:author="Jan Groh">
        <w:r>
          <w:rPr>
            <w:rFonts w:ascii="Garamond Premier Pro Caption" w:hAnsi="Garamond Premier Pro Caption"/>
            <w:sz w:val="22"/>
            <w:szCs w:val="22"/>
            <w:rtl w:val="0"/>
            <w:lang w:val="de-DE"/>
          </w:rPr>
          <w:delText>hsam trennte sich das Aug</w:delText>
        </w:r>
      </w:del>
      <w:del w:id="8374" w:date="2023-01-13T18:26:59Z" w:author="Jan Groh">
        <w:r>
          <w:rPr>
            <w:rFonts w:ascii="Garamond Premier Pro Caption" w:hAnsi="Garamond Premier Pro Caption" w:hint="default"/>
            <w:sz w:val="22"/>
            <w:szCs w:val="22"/>
            <w:rtl w:val="1"/>
          </w:rPr>
          <w:delText xml:space="preserve">’ </w:delText>
        </w:r>
      </w:del>
      <w:del w:id="8375" w:date="2023-01-13T18:26:59Z" w:author="Jan Groh">
        <w:r>
          <w:rPr>
            <w:rFonts w:ascii="Garamond Premier Pro Caption" w:hAnsi="Garamond Premier Pro Caption"/>
            <w:sz w:val="22"/>
            <w:szCs w:val="22"/>
            <w:rtl w:val="0"/>
            <w:lang w:val="de-DE"/>
          </w:rPr>
          <w:delText>von solchem Gl</w:delText>
        </w:r>
      </w:del>
      <w:del w:id="8376" w:date="2023-01-13T18:26:59Z" w:author="Jan Groh">
        <w:r>
          <w:rPr>
            <w:rFonts w:ascii="Garamond Premier Pro Caption" w:hAnsi="Garamond Premier Pro Caption" w:hint="default"/>
            <w:sz w:val="22"/>
            <w:szCs w:val="22"/>
            <w:rtl w:val="0"/>
          </w:rPr>
          <w:delText>ü</w:delText>
        </w:r>
      </w:del>
      <w:del w:id="8377"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78" w:date="2023-01-13T18:26:59Z" w:author="Jan Groh"/>
          <w:rFonts w:ascii="Garamond Premier Pro Caption" w:cs="Garamond Premier Pro Caption" w:hAnsi="Garamond Premier Pro Caption" w:eastAsia="Garamond Premier Pro Caption"/>
          <w:sz w:val="22"/>
          <w:szCs w:val="22"/>
        </w:rPr>
      </w:pPr>
      <w:del w:id="8379" w:date="2023-01-13T18:26:59Z" w:author="Jan Groh">
        <w:r>
          <w:rPr>
            <w:rFonts w:ascii="Garamond Premier Pro Caption" w:hAnsi="Garamond Premier Pro Caption"/>
            <w:sz w:val="22"/>
            <w:szCs w:val="22"/>
            <w:rtl w:val="0"/>
            <w:lang w:val="de-DE"/>
          </w:rPr>
          <w:delText>Nur z</w:delText>
        </w:r>
      </w:del>
      <w:del w:id="8380" w:date="2023-01-13T18:26:59Z" w:author="Jan Groh">
        <w:r>
          <w:rPr>
            <w:rFonts w:ascii="Garamond Premier Pro Caption" w:hAnsi="Garamond Premier Pro Caption" w:hint="default"/>
            <w:sz w:val="22"/>
            <w:szCs w:val="22"/>
            <w:rtl w:val="0"/>
            <w:lang w:val="sv-SE"/>
          </w:rPr>
          <w:delText>ö</w:delText>
        </w:r>
      </w:del>
      <w:del w:id="8381" w:date="2023-01-13T18:26:59Z" w:author="Jan Groh">
        <w:r>
          <w:rPr>
            <w:rFonts w:ascii="Garamond Premier Pro Caption" w:hAnsi="Garamond Premier Pro Caption"/>
            <w:sz w:val="22"/>
            <w:szCs w:val="22"/>
            <w:rtl w:val="0"/>
            <w:lang w:val="de-DE"/>
          </w:rPr>
          <w:delText>gernd zog sich Blick vom Blick zur</w:delText>
        </w:r>
      </w:del>
      <w:del w:id="8382" w:date="2023-01-13T18:26:59Z" w:author="Jan Groh">
        <w:r>
          <w:rPr>
            <w:rFonts w:ascii="Garamond Premier Pro Caption" w:hAnsi="Garamond Premier Pro Caption" w:hint="default"/>
            <w:sz w:val="22"/>
            <w:szCs w:val="22"/>
            <w:rtl w:val="0"/>
          </w:rPr>
          <w:delText>ü</w:delText>
        </w:r>
      </w:del>
      <w:del w:id="8383"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384" w:date="2023-01-13T18:26:59Z" w:author="Jan Groh"/>
          <w:rFonts w:ascii="Garamond Premier Pro Italic" w:cs="Garamond Premier Pro Italic" w:hAnsi="Garamond Premier Pro Italic" w:eastAsia="Garamond Premier Pro Italic"/>
          <w:sz w:val="22"/>
          <w:szCs w:val="22"/>
        </w:rPr>
      </w:pPr>
      <w:del w:id="8385" w:date="2023-01-13T18:26:59Z" w:author="Jan Groh">
        <w:r>
          <w:rPr>
            <w:rFonts w:ascii="Garamond Premier Pro Italic" w:hAnsi="Garamond Premier Pro Italic"/>
            <w:sz w:val="22"/>
            <w:szCs w:val="22"/>
            <w:rtl w:val="0"/>
            <w:lang w:val="de-DE"/>
          </w:rPr>
          <w:delText>(Jahrgang 1, Heft 46)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38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38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88" w:date="2023-01-13T18:26:59Z" w:author="Jan Groh"/>
          <w:rFonts w:ascii="Garamond Premier Pro Italic" w:cs="Garamond Premier Pro Italic" w:hAnsi="Garamond Premier Pro Italic" w:eastAsia="Garamond Premier Pro Italic"/>
          <w:sz w:val="22"/>
          <w:szCs w:val="22"/>
        </w:rPr>
      </w:pPr>
      <w:del w:id="8389" w:date="2023-01-13T18:26:59Z" w:author="Jan Groh">
        <w:r>
          <w:rPr>
            <w:rFonts w:ascii="Garamond Premier Pro Italic" w:hAnsi="Garamond Premier Pro Italic"/>
            <w:sz w:val="22"/>
            <w:szCs w:val="22"/>
            <w:rtl w:val="0"/>
            <w:lang w:val="de-DE"/>
          </w:rPr>
          <w:delText>Noch einmal Paganini, als Antwort auf das Gedicht gleichen Namens in Nro. 13 des Chaos.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839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91" w:date="2023-01-13T18:26:59Z" w:author="Jan Groh"/>
          <w:rFonts w:ascii="Garamond Premier Pro Caption" w:cs="Garamond Premier Pro Caption" w:hAnsi="Garamond Premier Pro Caption" w:eastAsia="Garamond Premier Pro Caption"/>
          <w:sz w:val="22"/>
          <w:szCs w:val="22"/>
        </w:rPr>
      </w:pPr>
      <w:del w:id="8392" w:date="2023-01-13T18:26:59Z" w:author="Jan Groh">
        <w:r>
          <w:rPr>
            <w:rFonts w:ascii="Garamond Premier Pro Caption" w:hAnsi="Garamond Premier Pro Caption"/>
            <w:sz w:val="22"/>
            <w:szCs w:val="22"/>
            <w:rtl w:val="0"/>
            <w:lang w:val="de-DE"/>
          </w:rPr>
          <w:delText>Die H</w:delText>
        </w:r>
      </w:del>
      <w:del w:id="8393" w:date="2023-01-13T18:26:59Z" w:author="Jan Groh">
        <w:r>
          <w:rPr>
            <w:rFonts w:ascii="Garamond Premier Pro Caption" w:hAnsi="Garamond Premier Pro Caption" w:hint="default"/>
            <w:sz w:val="22"/>
            <w:szCs w:val="22"/>
            <w:rtl w:val="0"/>
            <w:lang w:val="sv-SE"/>
          </w:rPr>
          <w:delText>ö</w:delText>
        </w:r>
      </w:del>
      <w:del w:id="8394" w:date="2023-01-13T18:26:59Z" w:author="Jan Groh">
        <w:r>
          <w:rPr>
            <w:rFonts w:ascii="Garamond Premier Pro Caption" w:hAnsi="Garamond Premier Pro Caption"/>
            <w:sz w:val="22"/>
            <w:szCs w:val="22"/>
            <w:rtl w:val="0"/>
            <w:lang w:val="de-DE"/>
          </w:rPr>
          <w:delText xml:space="preserve">lle nicht, </w:delText>
        </w:r>
      </w:del>
      <w:del w:id="8395" w:date="2023-01-13T18:26:59Z" w:author="Jan Groh">
        <w:r>
          <w:rPr>
            <w:rFonts w:ascii="Garamond Premier Pro Caption" w:hAnsi="Garamond Premier Pro Caption" w:hint="default"/>
            <w:sz w:val="22"/>
            <w:szCs w:val="22"/>
            <w:rtl w:val="0"/>
          </w:rPr>
          <w:delText xml:space="preserve">– </w:delText>
        </w:r>
      </w:del>
      <w:del w:id="8396" w:date="2023-01-13T18:26:59Z" w:author="Jan Groh">
        <w:r>
          <w:rPr>
            <w:rFonts w:ascii="Garamond Premier Pro Caption" w:hAnsi="Garamond Premier Pro Caption"/>
            <w:sz w:val="22"/>
            <w:szCs w:val="22"/>
            <w:rtl w:val="0"/>
            <w:lang w:val="de-DE"/>
          </w:rPr>
          <w:delText xml:space="preserve">es ist das Leben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97" w:date="2023-01-13T18:26:59Z" w:author="Jan Groh"/>
          <w:rFonts w:ascii="Garamond Premier Pro Caption" w:cs="Garamond Premier Pro Caption" w:hAnsi="Garamond Premier Pro Caption" w:eastAsia="Garamond Premier Pro Caption"/>
          <w:sz w:val="22"/>
          <w:szCs w:val="22"/>
        </w:rPr>
      </w:pPr>
      <w:del w:id="8398" w:date="2023-01-13T18:26:59Z" w:author="Jan Groh">
        <w:r>
          <w:rPr>
            <w:rFonts w:ascii="Garamond Premier Pro Caption" w:hAnsi="Garamond Premier Pro Caption"/>
            <w:sz w:val="22"/>
            <w:szCs w:val="22"/>
            <w:rtl w:val="0"/>
            <w:lang w:val="de-DE"/>
          </w:rPr>
          <w:delText xml:space="preserve">Mit seiner stummen, tausendfachen Qual,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399" w:date="2023-01-13T18:26:59Z" w:author="Jan Groh"/>
          <w:rFonts w:ascii="Garamond Premier Pro Caption" w:cs="Garamond Premier Pro Caption" w:hAnsi="Garamond Premier Pro Caption" w:eastAsia="Garamond Premier Pro Caption"/>
          <w:sz w:val="22"/>
          <w:szCs w:val="22"/>
        </w:rPr>
      </w:pPr>
      <w:del w:id="8400" w:date="2023-01-13T18:26:59Z" w:author="Jan Groh">
        <w:r>
          <w:rPr>
            <w:rFonts w:ascii="Garamond Premier Pro Caption" w:hAnsi="Garamond Premier Pro Caption"/>
            <w:sz w:val="22"/>
            <w:szCs w:val="22"/>
            <w:rtl w:val="0"/>
            <w:lang w:val="de-DE"/>
          </w:rPr>
          <w:delText xml:space="preserve">Die ihm den wilden Schmerzenslaut gegeben,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01" w:date="2023-01-13T18:26:59Z" w:author="Jan Groh"/>
          <w:rFonts w:ascii="Garamond Premier Pro Caption" w:cs="Garamond Premier Pro Caption" w:hAnsi="Garamond Premier Pro Caption" w:eastAsia="Garamond Premier Pro Caption"/>
          <w:sz w:val="22"/>
          <w:szCs w:val="22"/>
        </w:rPr>
      </w:pPr>
      <w:del w:id="8402" w:date="2023-01-13T18:26:59Z" w:author="Jan Groh">
        <w:r>
          <w:rPr>
            <w:rFonts w:ascii="Garamond Premier Pro Caption" w:hAnsi="Garamond Premier Pro Caption"/>
            <w:sz w:val="22"/>
            <w:szCs w:val="22"/>
            <w:rtl w:val="0"/>
            <w:lang w:val="de-DE"/>
          </w:rPr>
          <w:delText xml:space="preserve">Den Seufzerhauch, </w:delText>
        </w:r>
      </w:del>
      <w:del w:id="8403" w:date="2023-01-13T18:26:59Z" w:author="Jan Groh">
        <w:r>
          <w:rPr>
            <w:rFonts w:ascii="Garamond Premier Pro Caption" w:hAnsi="Garamond Premier Pro Caption" w:hint="default"/>
            <w:sz w:val="22"/>
            <w:szCs w:val="22"/>
            <w:rtl w:val="0"/>
          </w:rPr>
          <w:delText xml:space="preserve">– </w:delText>
        </w:r>
      </w:del>
      <w:del w:id="8404" w:date="2023-01-13T18:26:59Z" w:author="Jan Groh">
        <w:r>
          <w:rPr>
            <w:rFonts w:ascii="Garamond Premier Pro Caption" w:hAnsi="Garamond Premier Pro Caption"/>
            <w:sz w:val="22"/>
            <w:szCs w:val="22"/>
            <w:rtl w:val="0"/>
            <w:lang w:val="de-DE"/>
          </w:rPr>
          <w:delText>der Tonkunst lichten Strahl;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05" w:date="2023-01-13T18:26:59Z" w:author="Jan Groh"/>
          <w:rFonts w:ascii="Garamond Premier Pro Caption" w:cs="Garamond Premier Pro Caption" w:hAnsi="Garamond Premier Pro Caption" w:eastAsia="Garamond Premier Pro Caption"/>
          <w:sz w:val="22"/>
          <w:szCs w:val="22"/>
        </w:rPr>
      </w:pPr>
      <w:del w:id="8406" w:date="2023-01-13T18:26:59Z" w:author="Jan Groh">
        <w:r>
          <w:rPr>
            <w:rFonts w:ascii="Garamond Premier Pro Caption" w:hAnsi="Garamond Premier Pro Caption"/>
            <w:sz w:val="22"/>
            <w:szCs w:val="22"/>
            <w:rtl w:val="0"/>
            <w:lang w:val="de-DE"/>
          </w:rPr>
          <w:delText>Sein Dasein glich wohl jener tr</w:delText>
        </w:r>
      </w:del>
      <w:del w:id="8407" w:date="2023-01-13T18:26:59Z" w:author="Jan Groh">
        <w:r>
          <w:rPr>
            <w:rFonts w:ascii="Garamond Premier Pro Caption" w:hAnsi="Garamond Premier Pro Caption" w:hint="default"/>
            <w:sz w:val="22"/>
            <w:szCs w:val="22"/>
            <w:rtl w:val="0"/>
          </w:rPr>
          <w:delText>ü</w:delText>
        </w:r>
      </w:del>
      <w:del w:id="8408" w:date="2023-01-13T18:26:59Z" w:author="Jan Groh">
        <w:r>
          <w:rPr>
            <w:rFonts w:ascii="Garamond Premier Pro Caption" w:hAnsi="Garamond Premier Pro Caption"/>
            <w:sz w:val="22"/>
            <w:szCs w:val="22"/>
            <w:rtl w:val="0"/>
            <w:lang w:val="de-DE"/>
          </w:rPr>
          <w:delText xml:space="preserve">ben Sage,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09" w:date="2023-01-13T18:26:59Z" w:author="Jan Groh"/>
          <w:rFonts w:ascii="Garamond Premier Pro Caption" w:cs="Garamond Premier Pro Caption" w:hAnsi="Garamond Premier Pro Caption" w:eastAsia="Garamond Premier Pro Caption"/>
          <w:sz w:val="22"/>
          <w:szCs w:val="22"/>
        </w:rPr>
      </w:pPr>
      <w:del w:id="8410" w:date="2023-01-13T18:26:59Z" w:author="Jan Groh">
        <w:r>
          <w:rPr>
            <w:rFonts w:ascii="Garamond Premier Pro Caption" w:hAnsi="Garamond Premier Pro Caption"/>
            <w:sz w:val="22"/>
            <w:szCs w:val="22"/>
            <w:rtl w:val="0"/>
            <w:lang w:val="de-DE"/>
          </w:rPr>
          <w:delText>Die man von ihm, von seiner Kunst erz</w:delText>
        </w:r>
      </w:del>
      <w:del w:id="8411" w:date="2023-01-13T18:26:59Z" w:author="Jan Groh">
        <w:r>
          <w:rPr>
            <w:rFonts w:ascii="Garamond Premier Pro Caption" w:hAnsi="Garamond Premier Pro Caption" w:hint="default"/>
            <w:sz w:val="22"/>
            <w:szCs w:val="22"/>
            <w:rtl w:val="0"/>
          </w:rPr>
          <w:delText>ä</w:delText>
        </w:r>
      </w:del>
      <w:del w:id="8412" w:date="2023-01-13T18:26:59Z" w:author="Jan Groh">
        <w:r>
          <w:rPr>
            <w:rFonts w:ascii="Garamond Premier Pro Caption" w:hAnsi="Garamond Premier Pro Caption"/>
            <w:sz w:val="22"/>
            <w:szCs w:val="22"/>
            <w:rtl w:val="0"/>
            <w:lang w:val="de-DE"/>
          </w:rPr>
          <w:delText>hlt,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13" w:date="2023-01-13T18:26:59Z" w:author="Jan Groh"/>
          <w:rFonts w:ascii="Garamond Premier Pro Caption" w:cs="Garamond Premier Pro Caption" w:hAnsi="Garamond Premier Pro Caption" w:eastAsia="Garamond Premier Pro Caption"/>
          <w:sz w:val="22"/>
          <w:szCs w:val="22"/>
        </w:rPr>
      </w:pPr>
      <w:del w:id="8414" w:date="2023-01-13T18:26:59Z" w:author="Jan Groh">
        <w:r>
          <w:rPr>
            <w:rFonts w:ascii="Garamond Premier Pro Caption" w:hAnsi="Garamond Premier Pro Caption"/>
            <w:sz w:val="22"/>
            <w:szCs w:val="22"/>
            <w:rtl w:val="0"/>
            <w:lang w:val="de-DE"/>
          </w:rPr>
          <w:delText>Und mancher Schmerz umw</w:delText>
        </w:r>
      </w:del>
      <w:del w:id="8415" w:date="2023-01-13T18:26:59Z" w:author="Jan Groh">
        <w:r>
          <w:rPr>
            <w:rFonts w:ascii="Garamond Premier Pro Caption" w:hAnsi="Garamond Premier Pro Caption" w:hint="default"/>
            <w:sz w:val="22"/>
            <w:szCs w:val="22"/>
            <w:rtl w:val="0"/>
            <w:lang w:val="sv-SE"/>
          </w:rPr>
          <w:delText>ö</w:delText>
        </w:r>
      </w:del>
      <w:del w:id="8416" w:date="2023-01-13T18:26:59Z" w:author="Jan Groh">
        <w:r>
          <w:rPr>
            <w:rFonts w:ascii="Garamond Premier Pro Caption" w:hAnsi="Garamond Premier Pro Caption"/>
            <w:sz w:val="22"/>
            <w:szCs w:val="22"/>
            <w:rtl w:val="0"/>
            <w:lang w:val="de-DE"/>
          </w:rPr>
          <w:delText xml:space="preserve">lkte seine Tage,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17" w:date="2023-01-13T18:26:59Z" w:author="Jan Groh"/>
          <w:rFonts w:ascii="Garamond Premier Pro Caption" w:cs="Garamond Premier Pro Caption" w:hAnsi="Garamond Premier Pro Caption" w:eastAsia="Garamond Premier Pro Caption"/>
          <w:sz w:val="22"/>
          <w:szCs w:val="22"/>
        </w:rPr>
      </w:pPr>
      <w:del w:id="8418" w:date="2023-01-13T18:26:59Z" w:author="Jan Groh">
        <w:r>
          <w:rPr>
            <w:rFonts w:ascii="Garamond Premier Pro Caption" w:hAnsi="Garamond Premier Pro Caption"/>
            <w:sz w:val="22"/>
            <w:szCs w:val="22"/>
            <w:rtl w:val="0"/>
            <w:lang w:val="de-DE"/>
          </w:rPr>
          <w:delText>Und manches Leid hat dieses Herz gequ</w:delText>
        </w:r>
      </w:del>
      <w:del w:id="8419" w:date="2023-01-13T18:26:59Z" w:author="Jan Groh">
        <w:r>
          <w:rPr>
            <w:rFonts w:ascii="Garamond Premier Pro Caption" w:hAnsi="Garamond Premier Pro Caption" w:hint="default"/>
            <w:sz w:val="22"/>
            <w:szCs w:val="22"/>
            <w:rtl w:val="0"/>
          </w:rPr>
          <w:delText>ä</w:delText>
        </w:r>
      </w:del>
      <w:del w:id="8420" w:date="2023-01-13T18:26:59Z" w:author="Jan Groh">
        <w:r>
          <w:rPr>
            <w:rFonts w:ascii="Garamond Premier Pro Caption" w:hAnsi="Garamond Premier Pro Caption"/>
            <w:sz w:val="22"/>
            <w:szCs w:val="22"/>
            <w:rtl w:val="0"/>
          </w:rPr>
          <w:delText>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21" w:date="2023-01-13T18:26:59Z" w:author="Jan Groh"/>
          <w:rFonts w:ascii="Garamond Premier Pro Caption" w:cs="Garamond Premier Pro Caption" w:hAnsi="Garamond Premier Pro Caption" w:eastAsia="Garamond Premier Pro Caption"/>
          <w:sz w:val="22"/>
          <w:szCs w:val="22"/>
        </w:rPr>
      </w:pPr>
      <w:del w:id="8422" w:date="2023-01-13T18:26:59Z" w:author="Jan Groh">
        <w:r>
          <w:rPr>
            <w:rFonts w:ascii="Garamond Premier Pro Caption" w:hAnsi="Garamond Premier Pro Caption"/>
            <w:sz w:val="22"/>
            <w:szCs w:val="22"/>
            <w:rtl w:val="0"/>
            <w:lang w:val="de-DE"/>
          </w:rPr>
          <w:delText xml:space="preserve">Ich denke mir, wie ihm das rauhe Leben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23" w:date="2023-01-13T18:26:59Z" w:author="Jan Groh"/>
          <w:rFonts w:ascii="Garamond Premier Pro Caption" w:cs="Garamond Premier Pro Caption" w:hAnsi="Garamond Premier Pro Caption" w:eastAsia="Garamond Premier Pro Caption"/>
          <w:sz w:val="22"/>
          <w:szCs w:val="22"/>
        </w:rPr>
      </w:pPr>
      <w:del w:id="8424" w:date="2023-01-13T18:26:59Z" w:author="Jan Groh">
        <w:r>
          <w:rPr>
            <w:rFonts w:ascii="Garamond Premier Pro Caption" w:hAnsi="Garamond Premier Pro Caption"/>
            <w:sz w:val="22"/>
            <w:szCs w:val="22"/>
            <w:rtl w:val="0"/>
            <w:lang w:val="de-DE"/>
          </w:rPr>
          <w:delText>Die Saiten all</w:delText>
        </w:r>
      </w:del>
      <w:del w:id="8425" w:date="2023-01-13T18:26:59Z" w:author="Jan Groh">
        <w:r>
          <w:rPr>
            <w:rFonts w:ascii="Garamond Premier Pro Caption" w:hAnsi="Garamond Premier Pro Caption" w:hint="default"/>
            <w:sz w:val="22"/>
            <w:szCs w:val="22"/>
            <w:rtl w:val="1"/>
          </w:rPr>
          <w:delText xml:space="preserve">’ </w:delText>
        </w:r>
      </w:del>
      <w:del w:id="8426" w:date="2023-01-13T18:26:59Z" w:author="Jan Groh">
        <w:r>
          <w:rPr>
            <w:rFonts w:ascii="Garamond Premier Pro Caption" w:hAnsi="Garamond Premier Pro Caption"/>
            <w:sz w:val="22"/>
            <w:szCs w:val="22"/>
            <w:rtl w:val="0"/>
          </w:rPr>
          <w:delText>zerri</w:delText>
        </w:r>
      </w:del>
      <w:del w:id="8427" w:date="2023-01-13T18:26:59Z" w:author="Jan Groh">
        <w:r>
          <w:rPr>
            <w:rFonts w:ascii="Garamond Premier Pro Caption" w:hAnsi="Garamond Premier Pro Caption" w:hint="default"/>
            <w:sz w:val="22"/>
            <w:szCs w:val="22"/>
            <w:rtl w:val="0"/>
            <w:lang w:val="de-DE"/>
          </w:rPr>
          <w:delText xml:space="preserve">ß </w:delText>
        </w:r>
      </w:del>
      <w:del w:id="8428" w:date="2023-01-13T18:26:59Z" w:author="Jan Groh">
        <w:r>
          <w:rPr>
            <w:rFonts w:ascii="Garamond Premier Pro Caption" w:hAnsi="Garamond Premier Pro Caption"/>
            <w:sz w:val="22"/>
            <w:szCs w:val="22"/>
            <w:rtl w:val="0"/>
            <w:lang w:val="de-DE"/>
          </w:rPr>
          <w:delText xml:space="preserve">des innern Saitenspiels,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29" w:date="2023-01-13T18:26:59Z" w:author="Jan Groh"/>
          <w:rFonts w:ascii="Garamond Premier Pro Caption" w:cs="Garamond Premier Pro Caption" w:hAnsi="Garamond Premier Pro Caption" w:eastAsia="Garamond Premier Pro Caption"/>
          <w:sz w:val="22"/>
          <w:szCs w:val="22"/>
        </w:rPr>
      </w:pPr>
      <w:del w:id="8430" w:date="2023-01-13T18:26:59Z" w:author="Jan Groh">
        <w:r>
          <w:rPr>
            <w:rFonts w:ascii="Garamond Premier Pro Caption" w:hAnsi="Garamond Premier Pro Caption"/>
            <w:sz w:val="22"/>
            <w:szCs w:val="22"/>
            <w:rtl w:val="0"/>
            <w:lang w:val="de-DE"/>
          </w:rPr>
          <w:delText xml:space="preserve">Und wie, was einst ihm Harmonie gegeben,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31" w:date="2023-01-13T18:26:59Z" w:author="Jan Groh"/>
          <w:rFonts w:ascii="Garamond Premier Pro Caption" w:cs="Garamond Premier Pro Caption" w:hAnsi="Garamond Premier Pro Caption" w:eastAsia="Garamond Premier Pro Caption"/>
          <w:sz w:val="22"/>
          <w:szCs w:val="22"/>
        </w:rPr>
      </w:pPr>
      <w:del w:id="8432" w:date="2023-01-13T18:26:59Z" w:author="Jan Groh">
        <w:r>
          <w:rPr>
            <w:rFonts w:ascii="Garamond Premier Pro Caption" w:hAnsi="Garamond Premier Pro Caption"/>
            <w:sz w:val="22"/>
            <w:szCs w:val="22"/>
            <w:rtl w:val="0"/>
            <w:lang w:val="de-DE"/>
          </w:rPr>
          <w:delText>Zur h</w:delText>
        </w:r>
      </w:del>
      <w:del w:id="8433" w:date="2023-01-13T18:26:59Z" w:author="Jan Groh">
        <w:r>
          <w:rPr>
            <w:rFonts w:ascii="Garamond Premier Pro Caption" w:hAnsi="Garamond Premier Pro Caption" w:hint="default"/>
            <w:sz w:val="22"/>
            <w:szCs w:val="22"/>
            <w:rtl w:val="0"/>
            <w:lang w:val="sv-SE"/>
          </w:rPr>
          <w:delText>ö</w:delText>
        </w:r>
      </w:del>
      <w:del w:id="8434" w:date="2023-01-13T18:26:59Z" w:author="Jan Groh">
        <w:r>
          <w:rPr>
            <w:rFonts w:ascii="Garamond Premier Pro Caption" w:hAnsi="Garamond Premier Pro Caption"/>
            <w:sz w:val="22"/>
            <w:szCs w:val="22"/>
            <w:rtl w:val="0"/>
            <w:lang w:val="de-DE"/>
          </w:rPr>
          <w:delText>chsten Seelen-Folter ward nun des Gef</w:delText>
        </w:r>
      </w:del>
      <w:del w:id="8435" w:date="2023-01-13T18:26:59Z" w:author="Jan Groh">
        <w:r>
          <w:rPr>
            <w:rFonts w:ascii="Garamond Premier Pro Caption" w:hAnsi="Garamond Premier Pro Caption" w:hint="default"/>
            <w:sz w:val="22"/>
            <w:szCs w:val="22"/>
            <w:rtl w:val="0"/>
          </w:rPr>
          <w:delText>ü</w:delText>
        </w:r>
      </w:del>
      <w:del w:id="8436" w:date="2023-01-13T18:26:59Z" w:author="Jan Groh">
        <w:r>
          <w:rPr>
            <w:rFonts w:ascii="Garamond Premier Pro Caption" w:hAnsi="Garamond Premier Pro Caption"/>
            <w:sz w:val="22"/>
            <w:szCs w:val="22"/>
            <w:rtl w:val="0"/>
          </w:rPr>
          <w:delText>hls.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37" w:date="2023-01-13T18:26:59Z" w:author="Jan Groh"/>
          <w:rFonts w:ascii="Garamond Premier Pro Caption" w:cs="Garamond Premier Pro Caption" w:hAnsi="Garamond Premier Pro Caption" w:eastAsia="Garamond Premier Pro Caption"/>
          <w:sz w:val="22"/>
          <w:szCs w:val="22"/>
        </w:rPr>
      </w:pPr>
      <w:del w:id="8438" w:date="2023-01-13T18:26:59Z" w:author="Jan Groh">
        <w:r>
          <w:rPr>
            <w:rFonts w:ascii="Garamond Premier Pro Caption" w:hAnsi="Garamond Premier Pro Caption"/>
            <w:sz w:val="22"/>
            <w:szCs w:val="22"/>
            <w:rtl w:val="0"/>
            <w:lang w:val="de-DE"/>
          </w:rPr>
          <w:delText xml:space="preserve">So war es auch, als er, von Kerkernacht umschlossen,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39" w:date="2023-01-13T18:26:59Z" w:author="Jan Groh"/>
          <w:rFonts w:ascii="Garamond Premier Pro Caption" w:cs="Garamond Premier Pro Caption" w:hAnsi="Garamond Premier Pro Caption" w:eastAsia="Garamond Premier Pro Caption"/>
          <w:sz w:val="22"/>
          <w:szCs w:val="22"/>
        </w:rPr>
      </w:pPr>
      <w:del w:id="8440" w:date="2023-01-13T18:26:59Z" w:author="Jan Groh">
        <w:r>
          <w:rPr>
            <w:rFonts w:ascii="Garamond Premier Pro Caption" w:hAnsi="Garamond Premier Pro Caption"/>
            <w:sz w:val="22"/>
            <w:szCs w:val="22"/>
            <w:rtl w:val="0"/>
            <w:lang w:val="de-DE"/>
          </w:rPr>
          <w:delText>Nur Trost fand in der T</w:delText>
        </w:r>
      </w:del>
      <w:del w:id="8441" w:date="2023-01-13T18:26:59Z" w:author="Jan Groh">
        <w:r>
          <w:rPr>
            <w:rFonts w:ascii="Garamond Premier Pro Caption" w:hAnsi="Garamond Premier Pro Caption" w:hint="default"/>
            <w:sz w:val="22"/>
            <w:szCs w:val="22"/>
            <w:rtl w:val="0"/>
            <w:lang w:val="sv-SE"/>
          </w:rPr>
          <w:delText>ö</w:delText>
        </w:r>
      </w:del>
      <w:del w:id="8442" w:date="2023-01-13T18:26:59Z" w:author="Jan Groh">
        <w:r>
          <w:rPr>
            <w:rFonts w:ascii="Garamond Premier Pro Caption" w:hAnsi="Garamond Premier Pro Caption"/>
            <w:sz w:val="22"/>
            <w:szCs w:val="22"/>
            <w:rtl w:val="0"/>
            <w:lang w:val="de-DE"/>
          </w:rPr>
          <w:delText>ne Wunderkraft;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43" w:date="2023-01-13T18:26:59Z" w:author="Jan Groh"/>
          <w:rFonts w:ascii="Garamond Premier Pro Caption" w:cs="Garamond Premier Pro Caption" w:hAnsi="Garamond Premier Pro Caption" w:eastAsia="Garamond Premier Pro Caption"/>
          <w:sz w:val="22"/>
          <w:szCs w:val="22"/>
        </w:rPr>
      </w:pPr>
      <w:del w:id="8444" w:date="2023-01-13T18:26:59Z" w:author="Jan Groh">
        <w:r>
          <w:rPr>
            <w:rFonts w:ascii="Garamond Premier Pro Caption" w:hAnsi="Garamond Premier Pro Caption"/>
            <w:sz w:val="22"/>
            <w:szCs w:val="22"/>
            <w:rtl w:val="0"/>
            <w:lang w:val="it-IT"/>
          </w:rPr>
          <w:delText>Manch</w:delText>
        </w:r>
      </w:del>
      <w:del w:id="8445" w:date="2023-01-13T18:26:59Z" w:author="Jan Groh">
        <w:r>
          <w:rPr>
            <w:rFonts w:ascii="Garamond Premier Pro Caption" w:hAnsi="Garamond Premier Pro Caption" w:hint="default"/>
            <w:sz w:val="22"/>
            <w:szCs w:val="22"/>
            <w:rtl w:val="1"/>
          </w:rPr>
          <w:delText xml:space="preserve">’ </w:delText>
        </w:r>
      </w:del>
      <w:del w:id="8446" w:date="2023-01-13T18:26:59Z" w:author="Jan Groh">
        <w:r>
          <w:rPr>
            <w:rFonts w:ascii="Garamond Premier Pro Caption" w:hAnsi="Garamond Premier Pro Caption"/>
            <w:sz w:val="22"/>
            <w:szCs w:val="22"/>
            <w:rtl w:val="0"/>
            <w:lang w:val="de-DE"/>
          </w:rPr>
          <w:delText>bitt</w:delText>
        </w:r>
      </w:del>
      <w:del w:id="8447" w:date="2023-01-13T18:26:59Z" w:author="Jan Groh">
        <w:r>
          <w:rPr>
            <w:rFonts w:ascii="Garamond Premier Pro Caption" w:hAnsi="Garamond Premier Pro Caption" w:hint="default"/>
            <w:sz w:val="22"/>
            <w:szCs w:val="22"/>
            <w:rtl w:val="1"/>
          </w:rPr>
          <w:delText>’</w:delText>
        </w:r>
      </w:del>
      <w:del w:id="8448" w:date="2023-01-13T18:26:59Z" w:author="Jan Groh">
        <w:r>
          <w:rPr>
            <w:rFonts w:ascii="Garamond Premier Pro Caption" w:hAnsi="Garamond Premier Pro Caption"/>
            <w:sz w:val="22"/>
            <w:szCs w:val="22"/>
            <w:rtl w:val="0"/>
            <w:lang w:val="fr-FR"/>
          </w:rPr>
          <w:delText>re Tr</w:delText>
        </w:r>
      </w:del>
      <w:del w:id="8449" w:date="2023-01-13T18:26:59Z" w:author="Jan Groh">
        <w:r>
          <w:rPr>
            <w:rFonts w:ascii="Garamond Premier Pro Caption" w:hAnsi="Garamond Premier Pro Caption" w:hint="default"/>
            <w:sz w:val="22"/>
            <w:szCs w:val="22"/>
            <w:rtl w:val="0"/>
          </w:rPr>
          <w:delText>ä</w:delText>
        </w:r>
      </w:del>
      <w:del w:id="8450" w:date="2023-01-13T18:26:59Z" w:author="Jan Groh">
        <w:r>
          <w:rPr>
            <w:rFonts w:ascii="Garamond Premier Pro Caption" w:hAnsi="Garamond Premier Pro Caption"/>
            <w:sz w:val="22"/>
            <w:szCs w:val="22"/>
            <w:rtl w:val="0"/>
            <w:lang w:val="de-DE"/>
          </w:rPr>
          <w:delText xml:space="preserve">ne ist auf Dich geflossen,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51" w:date="2023-01-13T18:26:59Z" w:author="Jan Groh"/>
          <w:rFonts w:ascii="Garamond Premier Pro Caption" w:cs="Garamond Premier Pro Caption" w:hAnsi="Garamond Premier Pro Caption" w:eastAsia="Garamond Premier Pro Caption"/>
          <w:sz w:val="22"/>
          <w:szCs w:val="22"/>
        </w:rPr>
      </w:pPr>
      <w:del w:id="8452" w:date="2023-01-13T18:26:59Z" w:author="Jan Groh">
        <w:r>
          <w:rPr>
            <w:rFonts w:ascii="Garamond Premier Pro Caption" w:hAnsi="Garamond Premier Pro Caption"/>
            <w:sz w:val="22"/>
            <w:szCs w:val="22"/>
            <w:rtl w:val="0"/>
            <w:lang w:val="de-DE"/>
          </w:rPr>
          <w:delText>Viola, die allein ihm Lind</w:delText>
        </w:r>
      </w:del>
      <w:del w:id="8453" w:date="2023-01-13T18:26:59Z" w:author="Jan Groh">
        <w:r>
          <w:rPr>
            <w:rFonts w:ascii="Garamond Premier Pro Caption" w:hAnsi="Garamond Premier Pro Caption" w:hint="default"/>
            <w:sz w:val="22"/>
            <w:szCs w:val="22"/>
            <w:rtl w:val="1"/>
          </w:rPr>
          <w:delText>’</w:delText>
        </w:r>
      </w:del>
      <w:del w:id="8454" w:date="2023-01-13T18:26:59Z" w:author="Jan Groh">
        <w:r>
          <w:rPr>
            <w:rFonts w:ascii="Garamond Premier Pro Caption" w:hAnsi="Garamond Premier Pro Caption"/>
            <w:sz w:val="22"/>
            <w:szCs w:val="22"/>
            <w:rtl w:val="0"/>
            <w:lang w:val="de-DE"/>
          </w:rPr>
          <w:delText>rung schafft.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55" w:date="2023-01-13T18:26:59Z" w:author="Jan Groh"/>
          <w:rFonts w:ascii="Garamond Premier Pro Caption" w:cs="Garamond Premier Pro Caption" w:hAnsi="Garamond Premier Pro Caption" w:eastAsia="Garamond Premier Pro Caption"/>
          <w:sz w:val="22"/>
          <w:szCs w:val="22"/>
        </w:rPr>
      </w:pPr>
      <w:del w:id="8456" w:date="2023-01-13T18:26:59Z" w:author="Jan Groh">
        <w:r>
          <w:rPr>
            <w:rFonts w:ascii="Garamond Premier Pro Caption" w:hAnsi="Garamond Premier Pro Caption"/>
            <w:sz w:val="22"/>
            <w:szCs w:val="22"/>
            <w:rtl w:val="0"/>
            <w:lang w:val="de-DE"/>
          </w:rPr>
          <w:delText>Da rissen Deine Saiten all</w:delText>
        </w:r>
      </w:del>
      <w:del w:id="8457" w:date="2023-01-13T18:26:59Z" w:author="Jan Groh">
        <w:r>
          <w:rPr>
            <w:rFonts w:ascii="Garamond Premier Pro Caption" w:hAnsi="Garamond Premier Pro Caption" w:hint="default"/>
            <w:sz w:val="22"/>
            <w:szCs w:val="22"/>
            <w:rtl w:val="1"/>
          </w:rPr>
          <w:delText xml:space="preserve">’ </w:delText>
        </w:r>
      </w:del>
      <w:del w:id="8458" w:date="2023-01-13T18:26:59Z" w:author="Jan Groh">
        <w:r>
          <w:rPr>
            <w:rFonts w:ascii="Garamond Premier Pro Caption" w:hAnsi="Garamond Premier Pro Caption"/>
            <w:sz w:val="22"/>
            <w:szCs w:val="22"/>
            <w:rtl w:val="0"/>
            <w:lang w:val="de-DE"/>
          </w:rPr>
          <w:delText xml:space="preserve">entzwei,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59" w:date="2023-01-13T18:26:59Z" w:author="Jan Groh"/>
          <w:rFonts w:ascii="Garamond Premier Pro Caption" w:cs="Garamond Premier Pro Caption" w:hAnsi="Garamond Premier Pro Caption" w:eastAsia="Garamond Premier Pro Caption"/>
          <w:sz w:val="22"/>
          <w:szCs w:val="22"/>
        </w:rPr>
      </w:pPr>
      <w:del w:id="8460" w:date="2023-01-13T18:26:59Z" w:author="Jan Groh">
        <w:r>
          <w:rPr>
            <w:rFonts w:ascii="Garamond Premier Pro Caption" w:hAnsi="Garamond Premier Pro Caption"/>
            <w:sz w:val="22"/>
            <w:szCs w:val="22"/>
            <w:rtl w:val="0"/>
            <w:lang w:val="de-DE"/>
          </w:rPr>
          <w:delText>Wie sie im Innern l</w:delText>
        </w:r>
      </w:del>
      <w:del w:id="8461" w:date="2023-01-13T18:26:59Z" w:author="Jan Groh">
        <w:r>
          <w:rPr>
            <w:rFonts w:ascii="Garamond Premier Pro Caption" w:hAnsi="Garamond Premier Pro Caption" w:hint="default"/>
            <w:sz w:val="22"/>
            <w:szCs w:val="22"/>
            <w:rtl w:val="0"/>
          </w:rPr>
          <w:delText>ä</w:delText>
        </w:r>
      </w:del>
      <w:del w:id="8462" w:date="2023-01-13T18:26:59Z" w:author="Jan Groh">
        <w:r>
          <w:rPr>
            <w:rFonts w:ascii="Garamond Premier Pro Caption" w:hAnsi="Garamond Premier Pro Caption"/>
            <w:sz w:val="22"/>
            <w:szCs w:val="22"/>
            <w:rtl w:val="0"/>
            <w:lang w:val="de-DE"/>
          </w:rPr>
          <w:delText xml:space="preserve">ngst gerissen schon,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63" w:date="2023-01-13T18:26:59Z" w:author="Jan Groh"/>
          <w:rFonts w:ascii="Garamond Premier Pro Caption" w:cs="Garamond Premier Pro Caption" w:hAnsi="Garamond Premier Pro Caption" w:eastAsia="Garamond Premier Pro Caption"/>
          <w:sz w:val="22"/>
          <w:szCs w:val="22"/>
        </w:rPr>
      </w:pPr>
      <w:del w:id="8464" w:date="2023-01-13T18:26:59Z" w:author="Jan Groh">
        <w:r>
          <w:rPr>
            <w:rFonts w:ascii="Garamond Premier Pro Caption" w:hAnsi="Garamond Premier Pro Caption"/>
            <w:sz w:val="22"/>
            <w:szCs w:val="22"/>
            <w:rtl w:val="0"/>
            <w:lang w:val="de-DE"/>
          </w:rPr>
          <w:delText xml:space="preserve">Nur eine Saite blieb von allen treu,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65" w:date="2023-01-13T18:26:59Z" w:author="Jan Groh"/>
          <w:rFonts w:ascii="Garamond Premier Pro Caption" w:cs="Garamond Premier Pro Caption" w:hAnsi="Garamond Premier Pro Caption" w:eastAsia="Garamond Premier Pro Caption"/>
          <w:sz w:val="22"/>
          <w:szCs w:val="22"/>
        </w:rPr>
      </w:pPr>
      <w:del w:id="8466" w:date="2023-01-13T18:26:59Z" w:author="Jan Groh">
        <w:r>
          <w:rPr>
            <w:rFonts w:ascii="Garamond Premier Pro Caption" w:hAnsi="Garamond Premier Pro Caption"/>
            <w:sz w:val="22"/>
            <w:szCs w:val="22"/>
            <w:rtl w:val="0"/>
            <w:lang w:val="de-DE"/>
          </w:rPr>
          <w:delText>Doch alle T</w:delText>
        </w:r>
      </w:del>
      <w:del w:id="8467" w:date="2023-01-13T18:26:59Z" w:author="Jan Groh">
        <w:r>
          <w:rPr>
            <w:rFonts w:ascii="Garamond Premier Pro Caption" w:hAnsi="Garamond Premier Pro Caption" w:hint="default"/>
            <w:sz w:val="22"/>
            <w:szCs w:val="22"/>
            <w:rtl w:val="0"/>
            <w:lang w:val="sv-SE"/>
          </w:rPr>
          <w:delText>ö</w:delText>
        </w:r>
      </w:del>
      <w:del w:id="8468" w:date="2023-01-13T18:26:59Z" w:author="Jan Groh">
        <w:r>
          <w:rPr>
            <w:rFonts w:ascii="Garamond Premier Pro Caption" w:hAnsi="Garamond Premier Pro Caption"/>
            <w:sz w:val="22"/>
            <w:szCs w:val="22"/>
            <w:rtl w:val="0"/>
            <w:lang w:val="de-DE"/>
          </w:rPr>
          <w:delText>ne schuf f</w:delText>
        </w:r>
      </w:del>
      <w:del w:id="8469" w:date="2023-01-13T18:26:59Z" w:author="Jan Groh">
        <w:r>
          <w:rPr>
            <w:rFonts w:ascii="Garamond Premier Pro Caption" w:hAnsi="Garamond Premier Pro Caption" w:hint="default"/>
            <w:sz w:val="22"/>
            <w:szCs w:val="22"/>
            <w:rtl w:val="0"/>
          </w:rPr>
          <w:delText>ü</w:delText>
        </w:r>
      </w:del>
      <w:del w:id="8470" w:date="2023-01-13T18:26:59Z" w:author="Jan Groh">
        <w:r>
          <w:rPr>
            <w:rFonts w:ascii="Garamond Premier Pro Caption" w:hAnsi="Garamond Premier Pro Caption"/>
            <w:sz w:val="22"/>
            <w:szCs w:val="22"/>
            <w:rtl w:val="0"/>
            <w:lang w:val="de-DE"/>
          </w:rPr>
          <w:delText xml:space="preserve">r ihn ihr Ton,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71" w:date="2023-01-13T18:26:59Z" w:author="Jan Groh"/>
          <w:rFonts w:ascii="Garamond Premier Pro Caption" w:cs="Garamond Premier Pro Caption" w:hAnsi="Garamond Premier Pro Caption" w:eastAsia="Garamond Premier Pro Caption"/>
          <w:sz w:val="22"/>
          <w:szCs w:val="22"/>
        </w:rPr>
      </w:pPr>
      <w:del w:id="8472" w:date="2023-01-13T18:26:59Z" w:author="Jan Groh">
        <w:r>
          <w:rPr>
            <w:rFonts w:ascii="Garamond Premier Pro Caption" w:hAnsi="Garamond Premier Pro Caption"/>
            <w:sz w:val="22"/>
            <w:szCs w:val="22"/>
            <w:rtl w:val="0"/>
            <w:lang w:val="de-DE"/>
          </w:rPr>
          <w:delText xml:space="preserve">Und wie, wenn alle Freunde uns verlassen,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73" w:date="2023-01-13T18:26:59Z" w:author="Jan Groh"/>
          <w:rFonts w:ascii="Garamond Premier Pro Caption" w:cs="Garamond Premier Pro Caption" w:hAnsi="Garamond Premier Pro Caption" w:eastAsia="Garamond Premier Pro Caption"/>
          <w:sz w:val="22"/>
          <w:szCs w:val="22"/>
        </w:rPr>
      </w:pPr>
      <w:del w:id="8474" w:date="2023-01-13T18:26:59Z" w:author="Jan Groh">
        <w:r>
          <w:rPr>
            <w:rFonts w:ascii="Garamond Premier Pro Caption" w:hAnsi="Garamond Premier Pro Caption"/>
            <w:sz w:val="22"/>
            <w:szCs w:val="22"/>
            <w:rtl w:val="0"/>
            <w:lang w:val="de-DE"/>
          </w:rPr>
          <w:delText xml:space="preserve">Wenn jede Blume starrer Frost umzieht,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75" w:date="2023-01-13T18:26:59Z" w:author="Jan Groh"/>
          <w:rFonts w:ascii="Garamond Premier Pro Caption" w:cs="Garamond Premier Pro Caption" w:hAnsi="Garamond Premier Pro Caption" w:eastAsia="Garamond Premier Pro Caption"/>
          <w:sz w:val="22"/>
          <w:szCs w:val="22"/>
        </w:rPr>
      </w:pPr>
      <w:del w:id="8476" w:date="2023-01-13T18:26:59Z" w:author="Jan Groh">
        <w:r>
          <w:rPr>
            <w:rFonts w:ascii="Garamond Premier Pro Caption" w:hAnsi="Garamond Premier Pro Caption"/>
            <w:sz w:val="22"/>
            <w:szCs w:val="22"/>
            <w:rtl w:val="0"/>
            <w:lang w:val="de-DE"/>
          </w:rPr>
          <w:delText>Die letzte wir mit hei</w:delText>
        </w:r>
      </w:del>
      <w:del w:id="8477" w:date="2023-01-13T18:26:59Z" w:author="Jan Groh">
        <w:r>
          <w:rPr>
            <w:rFonts w:ascii="Garamond Premier Pro Caption" w:hAnsi="Garamond Premier Pro Caption" w:hint="default"/>
            <w:sz w:val="22"/>
            <w:szCs w:val="22"/>
            <w:rtl w:val="0"/>
            <w:lang w:val="de-DE"/>
          </w:rPr>
          <w:delText>ß</w:delText>
        </w:r>
      </w:del>
      <w:del w:id="8478" w:date="2023-01-13T18:26:59Z" w:author="Jan Groh">
        <w:r>
          <w:rPr>
            <w:rFonts w:ascii="Garamond Premier Pro Caption" w:hAnsi="Garamond Premier Pro Caption"/>
            <w:sz w:val="22"/>
            <w:szCs w:val="22"/>
            <w:rtl w:val="0"/>
            <w:lang w:val="de-DE"/>
          </w:rPr>
          <w:delText xml:space="preserve">em Schmerz </w:delText>
        </w:r>
      </w:del>
      <w:del w:id="8479" w:date="2023-01-13T18:26:59Z" w:author="Jan Groh">
        <w:r>
          <w:rPr>
            <w:rFonts w:ascii="Garamond Premier Pro Caption" w:hAnsi="Garamond Premier Pro Caption" w:hint="default"/>
            <w:sz w:val="22"/>
            <w:szCs w:val="22"/>
            <w:rtl w:val="0"/>
          </w:rPr>
          <w:delText xml:space="preserve">– </w:delText>
        </w:r>
      </w:del>
      <w:del w:id="8480" w:date="2023-01-13T18:26:59Z" w:author="Jan Groh">
        <w:r>
          <w:rPr>
            <w:rFonts w:ascii="Garamond Premier Pro Caption" w:hAnsi="Garamond Premier Pro Caption"/>
            <w:sz w:val="22"/>
            <w:szCs w:val="22"/>
            <w:rtl w:val="0"/>
            <w:lang w:val="de-DE"/>
          </w:rPr>
          <w:delText xml:space="preserve">umfassen,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81" w:date="2023-01-13T18:26:59Z" w:author="Jan Groh"/>
          <w:rFonts w:ascii="Garamond Premier Pro Caption" w:cs="Garamond Premier Pro Caption" w:hAnsi="Garamond Premier Pro Caption" w:eastAsia="Garamond Premier Pro Caption"/>
          <w:sz w:val="22"/>
          <w:szCs w:val="22"/>
        </w:rPr>
      </w:pPr>
      <w:del w:id="8482" w:date="2023-01-13T18:26:59Z" w:author="Jan Groh">
        <w:r>
          <w:rPr>
            <w:rFonts w:ascii="Garamond Premier Pro Caption" w:hAnsi="Garamond Premier Pro Caption"/>
            <w:sz w:val="22"/>
            <w:szCs w:val="22"/>
            <w:rtl w:val="0"/>
            <w:lang w:val="de-DE"/>
          </w:rPr>
          <w:delText>Und uns in ihr ein ganzer Fr</w:delText>
        </w:r>
      </w:del>
      <w:del w:id="8483" w:date="2023-01-13T18:26:59Z" w:author="Jan Groh">
        <w:r>
          <w:rPr>
            <w:rFonts w:ascii="Garamond Premier Pro Caption" w:hAnsi="Garamond Premier Pro Caption" w:hint="default"/>
            <w:sz w:val="22"/>
            <w:szCs w:val="22"/>
            <w:rtl w:val="0"/>
          </w:rPr>
          <w:delText>ü</w:delText>
        </w:r>
      </w:del>
      <w:del w:id="8484" w:date="2023-01-13T18:26:59Z" w:author="Jan Groh">
        <w:r>
          <w:rPr>
            <w:rFonts w:ascii="Garamond Premier Pro Caption" w:hAnsi="Garamond Premier Pro Caption"/>
            <w:sz w:val="22"/>
            <w:szCs w:val="22"/>
            <w:rtl w:val="0"/>
            <w:lang w:val="en-US"/>
          </w:rPr>
          <w:delText>hling bl</w:delText>
        </w:r>
      </w:del>
      <w:del w:id="8485" w:date="2023-01-13T18:26:59Z" w:author="Jan Groh">
        <w:r>
          <w:rPr>
            <w:rFonts w:ascii="Garamond Premier Pro Caption" w:hAnsi="Garamond Premier Pro Caption" w:hint="default"/>
            <w:sz w:val="22"/>
            <w:szCs w:val="22"/>
            <w:rtl w:val="0"/>
          </w:rPr>
          <w:delText>ü</w:delText>
        </w:r>
      </w:del>
      <w:del w:id="8486" w:date="2023-01-13T18:26:59Z" w:author="Jan Groh">
        <w:r>
          <w:rPr>
            <w:rFonts w:ascii="Garamond Premier Pro Caption" w:hAnsi="Garamond Premier Pro Caption"/>
            <w:sz w:val="22"/>
            <w:szCs w:val="22"/>
            <w:rtl w:val="0"/>
            <w:lang w:val="de-DE"/>
          </w:rPr>
          <w:delText xml:space="preserve">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87" w:date="2023-01-13T18:26:59Z" w:author="Jan Groh"/>
          <w:rFonts w:ascii="Garamond Premier Pro Caption" w:cs="Garamond Premier Pro Caption" w:hAnsi="Garamond Premier Pro Caption" w:eastAsia="Garamond Premier Pro Caption"/>
          <w:sz w:val="22"/>
          <w:szCs w:val="22"/>
        </w:rPr>
      </w:pPr>
      <w:del w:id="8488" w:date="2023-01-13T18:26:59Z" w:author="Jan Groh">
        <w:r>
          <w:rPr>
            <w:rFonts w:ascii="Garamond Premier Pro Caption" w:hAnsi="Garamond Premier Pro Caption"/>
            <w:sz w:val="22"/>
            <w:szCs w:val="22"/>
            <w:rtl w:val="0"/>
            <w:lang w:val="de-DE"/>
          </w:rPr>
          <w:delText>So suchte er f</w:delText>
        </w:r>
      </w:del>
      <w:del w:id="8489" w:date="2023-01-13T18:26:59Z" w:author="Jan Groh">
        <w:r>
          <w:rPr>
            <w:rFonts w:ascii="Garamond Premier Pro Caption" w:hAnsi="Garamond Premier Pro Caption" w:hint="default"/>
            <w:sz w:val="22"/>
            <w:szCs w:val="22"/>
            <w:rtl w:val="0"/>
          </w:rPr>
          <w:delText>ü</w:delText>
        </w:r>
      </w:del>
      <w:del w:id="8490" w:date="2023-01-13T18:26:59Z" w:author="Jan Groh">
        <w:r>
          <w:rPr>
            <w:rFonts w:ascii="Garamond Premier Pro Caption" w:hAnsi="Garamond Premier Pro Caption"/>
            <w:sz w:val="22"/>
            <w:szCs w:val="22"/>
            <w:rtl w:val="0"/>
            <w:lang w:val="de-DE"/>
          </w:rPr>
          <w:delText xml:space="preserve">r alle seine Qualen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91" w:date="2023-01-13T18:26:59Z" w:author="Jan Groh"/>
          <w:rFonts w:ascii="Garamond Premier Pro Caption" w:cs="Garamond Premier Pro Caption" w:hAnsi="Garamond Premier Pro Caption" w:eastAsia="Garamond Premier Pro Caption"/>
          <w:sz w:val="22"/>
          <w:szCs w:val="22"/>
        </w:rPr>
      </w:pPr>
      <w:del w:id="8492" w:date="2023-01-13T18:26:59Z" w:author="Jan Groh">
        <w:r>
          <w:rPr>
            <w:rFonts w:ascii="Garamond Premier Pro Caption" w:hAnsi="Garamond Premier Pro Caption"/>
            <w:sz w:val="22"/>
            <w:szCs w:val="22"/>
            <w:rtl w:val="0"/>
            <w:lang w:val="de-DE"/>
          </w:rPr>
          <w:delText xml:space="preserve">Ein Echo auf der einen Saite sich,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93" w:date="2023-01-13T18:26:59Z" w:author="Jan Groh"/>
          <w:rFonts w:ascii="Garamond Premier Pro Caption" w:cs="Garamond Premier Pro Caption" w:hAnsi="Garamond Premier Pro Caption" w:eastAsia="Garamond Premier Pro Caption"/>
          <w:sz w:val="22"/>
          <w:szCs w:val="22"/>
        </w:rPr>
      </w:pPr>
      <w:del w:id="8494" w:date="2023-01-13T18:26:59Z" w:author="Jan Groh">
        <w:r>
          <w:rPr>
            <w:rFonts w:ascii="Garamond Premier Pro Caption" w:hAnsi="Garamond Premier Pro Caption"/>
            <w:sz w:val="22"/>
            <w:szCs w:val="22"/>
            <w:rtl w:val="0"/>
            <w:lang w:val="de-DE"/>
          </w:rPr>
          <w:delText>Und konnte er sein Leid in T</w:delText>
        </w:r>
      </w:del>
      <w:del w:id="8495" w:date="2023-01-13T18:26:59Z" w:author="Jan Groh">
        <w:r>
          <w:rPr>
            <w:rFonts w:ascii="Garamond Premier Pro Caption" w:hAnsi="Garamond Premier Pro Caption" w:hint="default"/>
            <w:sz w:val="22"/>
            <w:szCs w:val="22"/>
            <w:rtl w:val="0"/>
            <w:lang w:val="sv-SE"/>
          </w:rPr>
          <w:delText>ö</w:delText>
        </w:r>
      </w:del>
      <w:del w:id="8496" w:date="2023-01-13T18:26:59Z" w:author="Jan Groh">
        <w:r>
          <w:rPr>
            <w:rFonts w:ascii="Garamond Premier Pro Caption" w:hAnsi="Garamond Premier Pro Caption"/>
            <w:sz w:val="22"/>
            <w:szCs w:val="22"/>
            <w:rtl w:val="0"/>
            <w:lang w:val="nl-NL"/>
          </w:rPr>
          <w:delText xml:space="preserve">nen malen,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97" w:date="2023-01-13T18:26:59Z" w:author="Jan Groh"/>
          <w:rFonts w:ascii="Garamond Premier Pro Caption" w:cs="Garamond Premier Pro Caption" w:hAnsi="Garamond Premier Pro Caption" w:eastAsia="Garamond Premier Pro Caption"/>
          <w:sz w:val="22"/>
          <w:szCs w:val="22"/>
        </w:rPr>
      </w:pPr>
      <w:del w:id="8498" w:date="2023-01-13T18:26:59Z" w:author="Jan Groh">
        <w:r>
          <w:rPr>
            <w:rFonts w:ascii="Garamond Premier Pro Caption" w:hAnsi="Garamond Premier Pro Caption"/>
            <w:sz w:val="22"/>
            <w:szCs w:val="22"/>
            <w:rtl w:val="0"/>
            <w:lang w:val="de-DE"/>
          </w:rPr>
          <w:delText>Verzweiflung aus der bangen Seele wich.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499" w:date="2023-01-13T18:26:59Z" w:author="Jan Groh"/>
          <w:rFonts w:ascii="Garamond Premier Pro Caption" w:cs="Garamond Premier Pro Caption" w:hAnsi="Garamond Premier Pro Caption" w:eastAsia="Garamond Premier Pro Caption"/>
          <w:sz w:val="22"/>
          <w:szCs w:val="22"/>
        </w:rPr>
      </w:pPr>
      <w:del w:id="8500" w:date="2023-01-13T18:26:59Z" w:author="Jan Groh">
        <w:r>
          <w:rPr>
            <w:rFonts w:ascii="Garamond Premier Pro Caption" w:hAnsi="Garamond Premier Pro Caption"/>
            <w:sz w:val="22"/>
            <w:szCs w:val="22"/>
            <w:rtl w:val="0"/>
            <w:lang w:val="de-DE"/>
          </w:rPr>
          <w:delText>Die Saite war der einz</w:delText>
        </w:r>
      </w:del>
      <w:del w:id="8501" w:date="2023-01-13T18:26:59Z" w:author="Jan Groh">
        <w:r>
          <w:rPr>
            <w:rFonts w:ascii="Garamond Premier Pro Caption" w:hAnsi="Garamond Premier Pro Caption" w:hint="default"/>
            <w:sz w:val="22"/>
            <w:szCs w:val="22"/>
            <w:rtl w:val="1"/>
          </w:rPr>
          <w:delText>’</w:delText>
        </w:r>
      </w:del>
      <w:del w:id="8502" w:date="2023-01-13T18:26:59Z" w:author="Jan Groh">
        <w:r>
          <w:rPr>
            <w:rFonts w:ascii="Garamond Premier Pro Caption" w:hAnsi="Garamond Premier Pro Caption"/>
            <w:sz w:val="22"/>
            <w:szCs w:val="22"/>
            <w:rtl w:val="0"/>
            <w:lang w:val="de-DE"/>
          </w:rPr>
          <w:delText xml:space="preserve">ge Trost auf der Galeere,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03" w:date="2023-01-13T18:26:59Z" w:author="Jan Groh"/>
          <w:rFonts w:ascii="Garamond Premier Pro Caption" w:cs="Garamond Premier Pro Caption" w:hAnsi="Garamond Premier Pro Caption" w:eastAsia="Garamond Premier Pro Caption"/>
          <w:sz w:val="22"/>
          <w:szCs w:val="22"/>
        </w:rPr>
      </w:pPr>
      <w:del w:id="8504" w:date="2023-01-13T18:26:59Z" w:author="Jan Groh">
        <w:r>
          <w:rPr>
            <w:rFonts w:ascii="Garamond Premier Pro Caption" w:hAnsi="Garamond Premier Pro Caption"/>
            <w:sz w:val="22"/>
            <w:szCs w:val="22"/>
            <w:rtl w:val="0"/>
            <w:lang w:val="de-DE"/>
          </w:rPr>
          <w:delText>Der einzige Polar auf sturmbewegtem Meere;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05" w:date="2023-01-13T18:26:59Z" w:author="Jan Groh"/>
          <w:rFonts w:ascii="Garamond Premier Pro Caption" w:cs="Garamond Premier Pro Caption" w:hAnsi="Garamond Premier Pro Caption" w:eastAsia="Garamond Premier Pro Caption"/>
          <w:sz w:val="22"/>
          <w:szCs w:val="22"/>
        </w:rPr>
      </w:pPr>
      <w:del w:id="8506" w:date="2023-01-13T18:26:59Z" w:author="Jan Groh">
        <w:r>
          <w:rPr>
            <w:rFonts w:ascii="Garamond Premier Pro Caption" w:hAnsi="Garamond Premier Pro Caption"/>
            <w:sz w:val="22"/>
            <w:szCs w:val="22"/>
            <w:rtl w:val="0"/>
            <w:lang w:val="de-DE"/>
          </w:rPr>
          <w:delText>Ihr hat er seine Schmerzen all</w:delText>
        </w:r>
      </w:del>
      <w:del w:id="8507" w:date="2023-01-13T18:26:59Z" w:author="Jan Groh">
        <w:r>
          <w:rPr>
            <w:rFonts w:ascii="Garamond Premier Pro Caption" w:hAnsi="Garamond Premier Pro Caption" w:hint="default"/>
            <w:sz w:val="22"/>
            <w:szCs w:val="22"/>
            <w:rtl w:val="1"/>
          </w:rPr>
          <w:delText xml:space="preserve">’ </w:delText>
        </w:r>
      </w:del>
      <w:del w:id="8508" w:date="2023-01-13T18:26:59Z" w:author="Jan Groh">
        <w:r>
          <w:rPr>
            <w:rFonts w:ascii="Garamond Premier Pro Caption" w:hAnsi="Garamond Premier Pro Caption"/>
            <w:sz w:val="22"/>
            <w:szCs w:val="22"/>
            <w:rtl w:val="0"/>
            <w:lang w:val="de-DE"/>
          </w:rPr>
          <w:delText xml:space="preserve">gesungen,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09" w:date="2023-01-13T18:26:59Z" w:author="Jan Groh"/>
          <w:rFonts w:ascii="Garamond Premier Pro Caption" w:cs="Garamond Premier Pro Caption" w:hAnsi="Garamond Premier Pro Caption" w:eastAsia="Garamond Premier Pro Caption"/>
          <w:sz w:val="22"/>
          <w:szCs w:val="22"/>
        </w:rPr>
      </w:pPr>
      <w:del w:id="8510" w:date="2023-01-13T18:26:59Z" w:author="Jan Groh">
        <w:r>
          <w:rPr>
            <w:rFonts w:ascii="Garamond Premier Pro Caption" w:hAnsi="Garamond Premier Pro Caption"/>
            <w:sz w:val="22"/>
            <w:szCs w:val="22"/>
            <w:rtl w:val="0"/>
            <w:lang w:val="de-DE"/>
          </w:rPr>
          <w:delText>Ihr hat er Mitgef</w:delText>
        </w:r>
      </w:del>
      <w:del w:id="8511" w:date="2023-01-13T18:26:59Z" w:author="Jan Groh">
        <w:r>
          <w:rPr>
            <w:rFonts w:ascii="Garamond Premier Pro Caption" w:hAnsi="Garamond Premier Pro Caption" w:hint="default"/>
            <w:sz w:val="22"/>
            <w:szCs w:val="22"/>
            <w:rtl w:val="0"/>
          </w:rPr>
          <w:delText>ü</w:delText>
        </w:r>
      </w:del>
      <w:del w:id="8512" w:date="2023-01-13T18:26:59Z" w:author="Jan Groh">
        <w:r>
          <w:rPr>
            <w:rFonts w:ascii="Garamond Premier Pro Caption" w:hAnsi="Garamond Premier Pro Caption"/>
            <w:sz w:val="22"/>
            <w:szCs w:val="22"/>
            <w:rtl w:val="0"/>
            <w:lang w:val="de-DE"/>
          </w:rPr>
          <w:delText xml:space="preserve">hl sich abgelauscht,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13" w:date="2023-01-13T18:26:59Z" w:author="Jan Groh"/>
          <w:rFonts w:ascii="Garamond Premier Pro Caption" w:cs="Garamond Premier Pro Caption" w:hAnsi="Garamond Premier Pro Caption" w:eastAsia="Garamond Premier Pro Caption"/>
          <w:sz w:val="22"/>
          <w:szCs w:val="22"/>
        </w:rPr>
      </w:pPr>
      <w:del w:id="8514" w:date="2023-01-13T18:26:59Z" w:author="Jan Groh">
        <w:r>
          <w:rPr>
            <w:rFonts w:ascii="Garamond Premier Pro Caption" w:hAnsi="Garamond Premier Pro Caption"/>
            <w:sz w:val="22"/>
            <w:szCs w:val="22"/>
            <w:rtl w:val="0"/>
            <w:lang w:val="de-DE"/>
          </w:rPr>
          <w:delText>Sie ist f</w:delText>
        </w:r>
      </w:del>
      <w:del w:id="8515" w:date="2023-01-13T18:26:59Z" w:author="Jan Groh">
        <w:r>
          <w:rPr>
            <w:rFonts w:ascii="Garamond Premier Pro Caption" w:hAnsi="Garamond Premier Pro Caption" w:hint="default"/>
            <w:sz w:val="22"/>
            <w:szCs w:val="22"/>
            <w:rtl w:val="0"/>
          </w:rPr>
          <w:delText>ü</w:delText>
        </w:r>
      </w:del>
      <w:del w:id="8516" w:date="2023-01-13T18:26:59Z" w:author="Jan Groh">
        <w:r>
          <w:rPr>
            <w:rFonts w:ascii="Garamond Premier Pro Caption" w:hAnsi="Garamond Premier Pro Caption"/>
            <w:sz w:val="22"/>
            <w:szCs w:val="22"/>
            <w:rtl w:val="0"/>
            <w:lang w:val="de-DE"/>
          </w:rPr>
          <w:delText>r ihn mit s</w:delText>
        </w:r>
      </w:del>
      <w:del w:id="8517" w:date="2023-01-13T18:26:59Z" w:author="Jan Groh">
        <w:r>
          <w:rPr>
            <w:rFonts w:ascii="Garamond Premier Pro Caption" w:hAnsi="Garamond Premier Pro Caption" w:hint="default"/>
            <w:sz w:val="22"/>
            <w:szCs w:val="22"/>
            <w:rtl w:val="0"/>
            <w:lang w:val="de-DE"/>
          </w:rPr>
          <w:delText>üß</w:delText>
        </w:r>
      </w:del>
      <w:del w:id="8518" w:date="2023-01-13T18:26:59Z" w:author="Jan Groh">
        <w:r>
          <w:rPr>
            <w:rFonts w:ascii="Garamond Premier Pro Caption" w:hAnsi="Garamond Premier Pro Caption"/>
            <w:sz w:val="22"/>
            <w:szCs w:val="22"/>
            <w:rtl w:val="0"/>
            <w:lang w:val="de-DE"/>
          </w:rPr>
          <w:delText xml:space="preserve">em Trost erklungen,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19" w:date="2023-01-13T18:26:59Z" w:author="Jan Groh"/>
          <w:rFonts w:ascii="Garamond Premier Pro Caption" w:cs="Garamond Premier Pro Caption" w:hAnsi="Garamond Premier Pro Caption" w:eastAsia="Garamond Premier Pro Caption"/>
          <w:sz w:val="22"/>
          <w:szCs w:val="22"/>
        </w:rPr>
      </w:pPr>
      <w:del w:id="8520" w:date="2023-01-13T18:26:59Z" w:author="Jan Groh">
        <w:r>
          <w:rPr>
            <w:rFonts w:ascii="Garamond Premier Pro Caption" w:hAnsi="Garamond Premier Pro Caption"/>
            <w:sz w:val="22"/>
            <w:szCs w:val="22"/>
            <w:rtl w:val="0"/>
            <w:lang w:val="de-DE"/>
          </w:rPr>
          <w:delText>Wenn mittern</w:delText>
        </w:r>
      </w:del>
      <w:del w:id="8521" w:date="2023-01-13T18:26:59Z" w:author="Jan Groh">
        <w:r>
          <w:rPr>
            <w:rFonts w:ascii="Garamond Premier Pro Caption" w:hAnsi="Garamond Premier Pro Caption" w:hint="default"/>
            <w:sz w:val="22"/>
            <w:szCs w:val="22"/>
            <w:rtl w:val="0"/>
          </w:rPr>
          <w:delText>ä</w:delText>
        </w:r>
      </w:del>
      <w:del w:id="8522" w:date="2023-01-13T18:26:59Z" w:author="Jan Groh">
        <w:r>
          <w:rPr>
            <w:rFonts w:ascii="Garamond Premier Pro Caption" w:hAnsi="Garamond Premier Pro Caption"/>
            <w:sz w:val="22"/>
            <w:szCs w:val="22"/>
            <w:rtl w:val="0"/>
            <w:lang w:val="de-DE"/>
          </w:rPr>
          <w:delText>chtlich dumpf die Woge rauscht.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23" w:date="2023-01-13T18:26:59Z" w:author="Jan Groh"/>
          <w:rFonts w:ascii="Garamond Premier Pro Caption" w:cs="Garamond Premier Pro Caption" w:hAnsi="Garamond Premier Pro Caption" w:eastAsia="Garamond Premier Pro Caption"/>
          <w:sz w:val="22"/>
          <w:szCs w:val="22"/>
        </w:rPr>
      </w:pPr>
      <w:del w:id="8524" w:date="2023-01-13T18:26:59Z" w:author="Jan Groh">
        <w:r>
          <w:rPr>
            <w:rFonts w:ascii="Garamond Premier Pro Caption" w:hAnsi="Garamond Premier Pro Caption"/>
            <w:sz w:val="22"/>
            <w:szCs w:val="22"/>
            <w:rtl w:val="0"/>
            <w:lang w:val="de-DE"/>
          </w:rPr>
          <w:delText xml:space="preserve">Dir blieb die Saite in der Kerkernacht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25" w:date="2023-01-13T18:26:59Z" w:author="Jan Groh"/>
          <w:rFonts w:ascii="Garamond Premier Pro Caption" w:cs="Garamond Premier Pro Caption" w:hAnsi="Garamond Premier Pro Caption" w:eastAsia="Garamond Premier Pro Caption"/>
          <w:sz w:val="22"/>
          <w:szCs w:val="22"/>
        </w:rPr>
      </w:pPr>
      <w:del w:id="8526" w:date="2023-01-13T18:26:59Z" w:author="Jan Groh">
        <w:r>
          <w:rPr>
            <w:rFonts w:ascii="Garamond Premier Pro Caption" w:hAnsi="Garamond Premier Pro Caption"/>
            <w:sz w:val="22"/>
            <w:szCs w:val="22"/>
            <w:rtl w:val="0"/>
          </w:rPr>
          <w:delText>F</w:delText>
        </w:r>
      </w:del>
      <w:del w:id="8527" w:date="2023-01-13T18:26:59Z" w:author="Jan Groh">
        <w:r>
          <w:rPr>
            <w:rFonts w:ascii="Garamond Premier Pro Caption" w:hAnsi="Garamond Premier Pro Caption" w:hint="default"/>
            <w:sz w:val="22"/>
            <w:szCs w:val="22"/>
            <w:rtl w:val="0"/>
          </w:rPr>
          <w:delText>ü</w:delText>
        </w:r>
      </w:del>
      <w:del w:id="8528" w:date="2023-01-13T18:26:59Z" w:author="Jan Groh">
        <w:r>
          <w:rPr>
            <w:rFonts w:ascii="Garamond Premier Pro Caption" w:hAnsi="Garamond Premier Pro Caption"/>
            <w:sz w:val="22"/>
            <w:szCs w:val="22"/>
            <w:rtl w:val="0"/>
            <w:lang w:val="de-DE"/>
          </w:rPr>
          <w:delText xml:space="preserve">r deine Kunst, da alles von Dir schied,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29" w:date="2023-01-13T18:26:59Z" w:author="Jan Groh"/>
          <w:rFonts w:ascii="Garamond Premier Pro Caption" w:cs="Garamond Premier Pro Caption" w:hAnsi="Garamond Premier Pro Caption" w:eastAsia="Garamond Premier Pro Caption"/>
          <w:sz w:val="22"/>
          <w:szCs w:val="22"/>
        </w:rPr>
      </w:pPr>
      <w:del w:id="8530" w:date="2023-01-13T18:26:59Z" w:author="Jan Groh">
        <w:r>
          <w:rPr>
            <w:rFonts w:ascii="Garamond Premier Pro Caption" w:hAnsi="Garamond Premier Pro Caption"/>
            <w:sz w:val="22"/>
            <w:szCs w:val="22"/>
            <w:rtl w:val="0"/>
            <w:lang w:val="de-DE"/>
          </w:rPr>
          <w:delText>Und f</w:delText>
        </w:r>
      </w:del>
      <w:del w:id="8531" w:date="2023-01-13T18:26:59Z" w:author="Jan Groh">
        <w:r>
          <w:rPr>
            <w:rFonts w:ascii="Garamond Premier Pro Caption" w:hAnsi="Garamond Premier Pro Caption" w:hint="default"/>
            <w:sz w:val="22"/>
            <w:szCs w:val="22"/>
            <w:rtl w:val="0"/>
          </w:rPr>
          <w:delText>ü</w:delText>
        </w:r>
      </w:del>
      <w:del w:id="8532" w:date="2023-01-13T18:26:59Z" w:author="Jan Groh">
        <w:r>
          <w:rPr>
            <w:rFonts w:ascii="Garamond Premier Pro Caption" w:hAnsi="Garamond Premier Pro Caption"/>
            <w:sz w:val="22"/>
            <w:szCs w:val="22"/>
            <w:rtl w:val="0"/>
            <w:lang w:val="de-DE"/>
          </w:rPr>
          <w:delText>r die inn</w:delText>
        </w:r>
      </w:del>
      <w:del w:id="8533" w:date="2023-01-13T18:26:59Z" w:author="Jan Groh">
        <w:r>
          <w:rPr>
            <w:rFonts w:ascii="Garamond Premier Pro Caption" w:hAnsi="Garamond Premier Pro Caption" w:hint="default"/>
            <w:sz w:val="22"/>
            <w:szCs w:val="22"/>
            <w:rtl w:val="1"/>
          </w:rPr>
          <w:delText>’</w:delText>
        </w:r>
      </w:del>
      <w:del w:id="8534" w:date="2023-01-13T18:26:59Z" w:author="Jan Groh">
        <w:r>
          <w:rPr>
            <w:rFonts w:ascii="Garamond Premier Pro Caption" w:hAnsi="Garamond Premier Pro Caption"/>
            <w:sz w:val="22"/>
            <w:szCs w:val="22"/>
            <w:rtl w:val="0"/>
            <w:lang w:val="de-DE"/>
          </w:rPr>
          <w:delText xml:space="preserve">re Harmonie erwacht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35" w:date="2023-01-13T18:26:59Z" w:author="Jan Groh"/>
          <w:rFonts w:ascii="Garamond Premier Pro Caption" w:cs="Garamond Premier Pro Caption" w:hAnsi="Garamond Premier Pro Caption" w:eastAsia="Garamond Premier Pro Caption"/>
          <w:sz w:val="22"/>
          <w:szCs w:val="22"/>
        </w:rPr>
      </w:pPr>
      <w:del w:id="8536" w:date="2023-01-13T18:26:59Z" w:author="Jan Groh">
        <w:r>
          <w:rPr>
            <w:rFonts w:ascii="Garamond Premier Pro Caption" w:hAnsi="Garamond Premier Pro Caption"/>
            <w:sz w:val="22"/>
            <w:szCs w:val="22"/>
            <w:rtl w:val="0"/>
            <w:lang w:val="de-DE"/>
          </w:rPr>
          <w:delText>In Deinem Knaben Dir ein Himmelslied.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37" w:date="2023-01-13T18:26:59Z" w:author="Jan Groh"/>
          <w:rFonts w:ascii="Garamond Premier Pro Caption" w:cs="Garamond Premier Pro Caption" w:hAnsi="Garamond Premier Pro Caption" w:eastAsia="Garamond Premier Pro Caption"/>
          <w:sz w:val="22"/>
          <w:szCs w:val="22"/>
        </w:rPr>
      </w:pPr>
      <w:del w:id="8538" w:date="2023-01-13T18:26:59Z" w:author="Jan Groh">
        <w:r>
          <w:rPr>
            <w:rFonts w:ascii="Garamond Premier Pro Caption" w:hAnsi="Garamond Premier Pro Caption"/>
            <w:sz w:val="22"/>
            <w:szCs w:val="22"/>
            <w:rtl w:val="0"/>
            <w:lang w:val="sv-SE"/>
          </w:rPr>
          <w:delText>O blick</w:delText>
        </w:r>
      </w:del>
      <w:del w:id="8539" w:date="2023-01-13T18:26:59Z" w:author="Jan Groh">
        <w:r>
          <w:rPr>
            <w:rFonts w:ascii="Garamond Premier Pro Caption" w:hAnsi="Garamond Premier Pro Caption" w:hint="default"/>
            <w:sz w:val="22"/>
            <w:szCs w:val="22"/>
            <w:rtl w:val="1"/>
          </w:rPr>
          <w:delText xml:space="preserve">’ </w:delText>
        </w:r>
      </w:del>
      <w:del w:id="8540" w:date="2023-01-13T18:26:59Z" w:author="Jan Groh">
        <w:r>
          <w:rPr>
            <w:rFonts w:ascii="Garamond Premier Pro Caption" w:hAnsi="Garamond Premier Pro Caption"/>
            <w:sz w:val="22"/>
            <w:szCs w:val="22"/>
            <w:rtl w:val="0"/>
            <w:lang w:val="de-DE"/>
          </w:rPr>
          <w:delText>noch einmal auf die blassen Z</w:delText>
        </w:r>
      </w:del>
      <w:del w:id="8541" w:date="2023-01-13T18:26:59Z" w:author="Jan Groh">
        <w:r>
          <w:rPr>
            <w:rFonts w:ascii="Garamond Premier Pro Caption" w:hAnsi="Garamond Premier Pro Caption" w:hint="default"/>
            <w:sz w:val="22"/>
            <w:szCs w:val="22"/>
            <w:rtl w:val="0"/>
          </w:rPr>
          <w:delText>ü</w:delText>
        </w:r>
      </w:del>
      <w:del w:id="8542" w:date="2023-01-13T18:26:59Z" w:author="Jan Groh">
        <w:r>
          <w:rPr>
            <w:rFonts w:ascii="Garamond Premier Pro Caption" w:hAnsi="Garamond Premier Pro Caption"/>
            <w:sz w:val="22"/>
            <w:szCs w:val="22"/>
            <w:rtl w:val="0"/>
            <w:lang w:val="da-DK"/>
          </w:rPr>
          <w:delText xml:space="preserve">ge,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43" w:date="2023-01-13T18:26:59Z" w:author="Jan Groh"/>
          <w:rFonts w:ascii="Garamond Premier Pro Caption" w:cs="Garamond Premier Pro Caption" w:hAnsi="Garamond Premier Pro Caption" w:eastAsia="Garamond Premier Pro Caption"/>
          <w:sz w:val="22"/>
          <w:szCs w:val="22"/>
        </w:rPr>
      </w:pPr>
      <w:del w:id="8544" w:date="2023-01-13T18:26:59Z" w:author="Jan Groh">
        <w:r>
          <w:rPr>
            <w:rFonts w:ascii="Garamond Premier Pro Caption" w:hAnsi="Garamond Premier Pro Caption"/>
            <w:sz w:val="22"/>
            <w:szCs w:val="22"/>
            <w:rtl w:val="0"/>
            <w:lang w:val="de-DE"/>
          </w:rPr>
          <w:delText xml:space="preserve">Noch einmal auf den wortelosen Gram,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45" w:date="2023-01-13T18:26:59Z" w:author="Jan Groh"/>
          <w:rFonts w:ascii="Garamond Premier Pro Caption" w:cs="Garamond Premier Pro Caption" w:hAnsi="Garamond Premier Pro Caption" w:eastAsia="Garamond Premier Pro Caption"/>
          <w:sz w:val="22"/>
          <w:szCs w:val="22"/>
        </w:rPr>
      </w:pPr>
      <w:del w:id="8546" w:date="2023-01-13T18:26:59Z" w:author="Jan Groh">
        <w:r>
          <w:rPr>
            <w:rFonts w:ascii="Garamond Premier Pro Caption" w:hAnsi="Garamond Premier Pro Caption"/>
            <w:sz w:val="22"/>
            <w:szCs w:val="22"/>
            <w:rtl w:val="0"/>
            <w:lang w:val="de-DE"/>
          </w:rPr>
          <w:delText>Und glaube mir, da</w:delText>
        </w:r>
      </w:del>
      <w:del w:id="8547" w:date="2023-01-13T18:26:59Z" w:author="Jan Groh">
        <w:r>
          <w:rPr>
            <w:rFonts w:ascii="Garamond Premier Pro Caption" w:hAnsi="Garamond Premier Pro Caption" w:hint="default"/>
            <w:sz w:val="22"/>
            <w:szCs w:val="22"/>
            <w:rtl w:val="0"/>
            <w:lang w:val="de-DE"/>
          </w:rPr>
          <w:delText xml:space="preserve">ß </w:delText>
        </w:r>
      </w:del>
      <w:del w:id="8548" w:date="2023-01-13T18:26:59Z" w:author="Jan Groh">
        <w:r>
          <w:rPr>
            <w:rFonts w:ascii="Garamond Premier Pro Caption" w:hAnsi="Garamond Premier Pro Caption"/>
            <w:sz w:val="22"/>
            <w:szCs w:val="22"/>
            <w:rtl w:val="0"/>
            <w:lang w:val="de-DE"/>
          </w:rPr>
          <w:delText>ich mich schwerlich tr</w:delText>
        </w:r>
      </w:del>
      <w:del w:id="8549" w:date="2023-01-13T18:26:59Z" w:author="Jan Groh">
        <w:r>
          <w:rPr>
            <w:rFonts w:ascii="Garamond Premier Pro Caption" w:hAnsi="Garamond Premier Pro Caption" w:hint="default"/>
            <w:sz w:val="22"/>
            <w:szCs w:val="22"/>
            <w:rtl w:val="0"/>
          </w:rPr>
          <w:delText>ü</w:delText>
        </w:r>
      </w:del>
      <w:del w:id="8550" w:date="2023-01-13T18:26:59Z" w:author="Jan Groh">
        <w:r>
          <w:rPr>
            <w:rFonts w:ascii="Garamond Premier Pro Caption" w:hAnsi="Garamond Premier Pro Caption"/>
            <w:sz w:val="22"/>
            <w:szCs w:val="22"/>
            <w:rtl w:val="0"/>
            <w:lang w:val="da-DK"/>
          </w:rPr>
          <w:delText xml:space="preserve">ge,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51" w:date="2023-01-13T18:26:59Z" w:author="Jan Groh"/>
          <w:rFonts w:ascii="Garamond Premier Pro Caption" w:cs="Garamond Premier Pro Caption" w:hAnsi="Garamond Premier Pro Caption" w:eastAsia="Garamond Premier Pro Caption"/>
          <w:sz w:val="22"/>
          <w:szCs w:val="22"/>
        </w:rPr>
      </w:pPr>
      <w:del w:id="8552" w:date="2023-01-13T18:26:59Z" w:author="Jan Groh">
        <w:r>
          <w:rPr>
            <w:rFonts w:ascii="Garamond Premier Pro Caption" w:hAnsi="Garamond Premier Pro Caption"/>
            <w:sz w:val="22"/>
            <w:szCs w:val="22"/>
            <w:rtl w:val="0"/>
            <w:lang w:val="de-DE"/>
          </w:rPr>
          <w:delText>Wenn ich das Leben als Erkl</w:delText>
        </w:r>
      </w:del>
      <w:del w:id="8553" w:date="2023-01-13T18:26:59Z" w:author="Jan Groh">
        <w:r>
          <w:rPr>
            <w:rFonts w:ascii="Garamond Premier Pro Caption" w:hAnsi="Garamond Premier Pro Caption" w:hint="default"/>
            <w:sz w:val="22"/>
            <w:szCs w:val="22"/>
            <w:rtl w:val="0"/>
          </w:rPr>
          <w:delText>ä</w:delText>
        </w:r>
      </w:del>
      <w:del w:id="8554" w:date="2023-01-13T18:26:59Z" w:author="Jan Groh">
        <w:r>
          <w:rPr>
            <w:rFonts w:ascii="Garamond Premier Pro Caption" w:hAnsi="Garamond Premier Pro Caption"/>
            <w:sz w:val="22"/>
            <w:szCs w:val="22"/>
            <w:rtl w:val="0"/>
            <w:lang w:val="de-DE"/>
          </w:rPr>
          <w:delText>rung nahm.</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55" w:date="2023-01-13T18:26:59Z" w:author="Jan Groh"/>
          <w:rFonts w:ascii="Garamond Premier Pro Caption" w:cs="Garamond Premier Pro Caption" w:hAnsi="Garamond Premier Pro Caption" w:eastAsia="Garamond Premier Pro Caption"/>
          <w:sz w:val="22"/>
          <w:szCs w:val="22"/>
        </w:rPr>
      </w:pPr>
      <w:del w:id="8556" w:date="2023-01-13T18:26:59Z" w:author="Jan Groh">
        <w:r>
          <w:rPr>
            <w:rFonts w:ascii="Garamond Premier Pro Caption" w:hAnsi="Garamond Premier Pro Caption"/>
            <w:sz w:val="22"/>
            <w:szCs w:val="22"/>
            <w:rtl w:val="0"/>
          </w:rPr>
          <w:delText>H</w:delText>
        </w:r>
      </w:del>
      <w:del w:id="8557" w:date="2023-01-13T18:26:59Z" w:author="Jan Groh">
        <w:r>
          <w:rPr>
            <w:rFonts w:ascii="Garamond Premier Pro Caption" w:hAnsi="Garamond Premier Pro Caption" w:hint="default"/>
            <w:sz w:val="22"/>
            <w:szCs w:val="22"/>
            <w:rtl w:val="0"/>
            <w:lang w:val="sv-SE"/>
          </w:rPr>
          <w:delText>ö</w:delText>
        </w:r>
      </w:del>
      <w:del w:id="8558" w:date="2023-01-13T18:26:59Z" w:author="Jan Groh">
        <w:r>
          <w:rPr>
            <w:rFonts w:ascii="Garamond Premier Pro Caption" w:hAnsi="Garamond Premier Pro Caption"/>
            <w:sz w:val="22"/>
            <w:szCs w:val="22"/>
            <w:rtl w:val="0"/>
            <w:lang w:val="de-DE"/>
          </w:rPr>
          <w:delText xml:space="preserve">rst Du der Saiten leises banges Weinen,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59" w:date="2023-01-13T18:26:59Z" w:author="Jan Groh"/>
          <w:rFonts w:ascii="Garamond Premier Pro Caption" w:cs="Garamond Premier Pro Caption" w:hAnsi="Garamond Premier Pro Caption" w:eastAsia="Garamond Premier Pro Caption"/>
          <w:sz w:val="22"/>
          <w:szCs w:val="22"/>
        </w:rPr>
      </w:pPr>
      <w:del w:id="8560" w:date="2023-01-13T18:26:59Z" w:author="Jan Groh">
        <w:r>
          <w:rPr>
            <w:rFonts w:ascii="Garamond Premier Pro Caption" w:hAnsi="Garamond Premier Pro Caption"/>
            <w:sz w:val="22"/>
            <w:szCs w:val="22"/>
            <w:rtl w:val="0"/>
            <w:lang w:val="de-DE"/>
          </w:rPr>
          <w:delText>Weint so der Schmerz nicht um verlornes Gl</w:delText>
        </w:r>
      </w:del>
      <w:del w:id="8561" w:date="2023-01-13T18:26:59Z" w:author="Jan Groh">
        <w:r>
          <w:rPr>
            <w:rFonts w:ascii="Garamond Premier Pro Caption" w:hAnsi="Garamond Premier Pro Caption" w:hint="default"/>
            <w:sz w:val="22"/>
            <w:szCs w:val="22"/>
            <w:rtl w:val="0"/>
          </w:rPr>
          <w:delText>ü</w:delText>
        </w:r>
      </w:del>
      <w:del w:id="8562" w:date="2023-01-13T18:26:59Z" w:author="Jan Groh">
        <w:r>
          <w:rPr>
            <w:rFonts w:ascii="Garamond Premier Pro Caption" w:hAnsi="Garamond Premier Pro Caption"/>
            <w:sz w:val="22"/>
            <w:szCs w:val="22"/>
            <w:rtl w:val="0"/>
            <w:lang w:val="en-US"/>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63" w:date="2023-01-13T18:26:59Z" w:author="Jan Groh"/>
          <w:rFonts w:ascii="Garamond Premier Pro Caption" w:cs="Garamond Premier Pro Caption" w:hAnsi="Garamond Premier Pro Caption" w:eastAsia="Garamond Premier Pro Caption"/>
          <w:sz w:val="22"/>
          <w:szCs w:val="22"/>
        </w:rPr>
      </w:pPr>
      <w:del w:id="8564" w:date="2023-01-13T18:26:59Z" w:author="Jan Groh">
        <w:r>
          <w:rPr>
            <w:rFonts w:ascii="Garamond Premier Pro Caption" w:hAnsi="Garamond Premier Pro Caption"/>
            <w:sz w:val="22"/>
            <w:szCs w:val="22"/>
            <w:rtl w:val="0"/>
            <w:lang w:val="de-DE"/>
          </w:rPr>
          <w:delText>Und wenn sich kr</w:delText>
        </w:r>
      </w:del>
      <w:del w:id="8565" w:date="2023-01-13T18:26:59Z" w:author="Jan Groh">
        <w:r>
          <w:rPr>
            <w:rFonts w:ascii="Garamond Premier Pro Caption" w:hAnsi="Garamond Premier Pro Caption" w:hint="default"/>
            <w:sz w:val="22"/>
            <w:szCs w:val="22"/>
            <w:rtl w:val="0"/>
          </w:rPr>
          <w:delText>ä</w:delText>
        </w:r>
      </w:del>
      <w:del w:id="8566" w:date="2023-01-13T18:26:59Z" w:author="Jan Groh">
        <w:r>
          <w:rPr>
            <w:rFonts w:ascii="Garamond Premier Pro Caption" w:hAnsi="Garamond Premier Pro Caption"/>
            <w:sz w:val="22"/>
            <w:szCs w:val="22"/>
            <w:rtl w:val="0"/>
          </w:rPr>
          <w:delText>ft</w:delText>
        </w:r>
      </w:del>
      <w:del w:id="8567" w:date="2023-01-13T18:26:59Z" w:author="Jan Groh">
        <w:r>
          <w:rPr>
            <w:rFonts w:ascii="Garamond Premier Pro Caption" w:hAnsi="Garamond Premier Pro Caption" w:hint="default"/>
            <w:sz w:val="22"/>
            <w:szCs w:val="22"/>
            <w:rtl w:val="1"/>
          </w:rPr>
          <w:delText>’</w:delText>
        </w:r>
      </w:del>
      <w:del w:id="8568" w:date="2023-01-13T18:26:59Z" w:author="Jan Groh">
        <w:r>
          <w:rPr>
            <w:rFonts w:ascii="Garamond Premier Pro Caption" w:hAnsi="Garamond Premier Pro Caption"/>
            <w:sz w:val="22"/>
            <w:szCs w:val="22"/>
            <w:rtl w:val="0"/>
            <w:lang w:val="da-DK"/>
          </w:rPr>
          <w:delText>ge T</w:delText>
        </w:r>
      </w:del>
      <w:del w:id="8569" w:date="2023-01-13T18:26:59Z" w:author="Jan Groh">
        <w:r>
          <w:rPr>
            <w:rFonts w:ascii="Garamond Premier Pro Caption" w:hAnsi="Garamond Premier Pro Caption" w:hint="default"/>
            <w:sz w:val="22"/>
            <w:szCs w:val="22"/>
            <w:rtl w:val="0"/>
            <w:lang w:val="sv-SE"/>
          </w:rPr>
          <w:delText>ö</w:delText>
        </w:r>
      </w:del>
      <w:del w:id="8570" w:date="2023-01-13T18:26:59Z" w:author="Jan Groh">
        <w:r>
          <w:rPr>
            <w:rFonts w:ascii="Garamond Premier Pro Caption" w:hAnsi="Garamond Premier Pro Caption"/>
            <w:sz w:val="22"/>
            <w:szCs w:val="22"/>
            <w:rtl w:val="0"/>
            <w:lang w:val="de-DE"/>
          </w:rPr>
          <w:delText xml:space="preserve">ne dann vereinen,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71" w:date="2023-01-13T18:26:59Z" w:author="Jan Groh"/>
          <w:rFonts w:ascii="Garamond Premier Pro Caption" w:cs="Garamond Premier Pro Caption" w:hAnsi="Garamond Premier Pro Caption" w:eastAsia="Garamond Premier Pro Caption"/>
          <w:sz w:val="22"/>
          <w:szCs w:val="22"/>
        </w:rPr>
      </w:pPr>
      <w:del w:id="8572" w:date="2023-01-13T18:26:59Z" w:author="Jan Groh">
        <w:r>
          <w:rPr>
            <w:rFonts w:ascii="Garamond Premier Pro Caption" w:hAnsi="Garamond Premier Pro Caption"/>
            <w:sz w:val="22"/>
            <w:szCs w:val="22"/>
            <w:rtl w:val="0"/>
            <w:lang w:val="de-DE"/>
          </w:rPr>
          <w:delText>Ist es der Mut, der trotzet dem Geschick.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73" w:date="2023-01-13T18:26:59Z" w:author="Jan Groh"/>
          <w:rFonts w:ascii="Garamond Premier Pro Caption" w:cs="Garamond Premier Pro Caption" w:hAnsi="Garamond Premier Pro Caption" w:eastAsia="Garamond Premier Pro Caption"/>
          <w:sz w:val="22"/>
          <w:szCs w:val="22"/>
        </w:rPr>
      </w:pPr>
      <w:del w:id="8574" w:date="2023-01-13T18:26:59Z" w:author="Jan Groh">
        <w:r>
          <w:rPr>
            <w:rFonts w:ascii="Garamond Premier Pro Caption" w:hAnsi="Garamond Premier Pro Caption"/>
            <w:sz w:val="22"/>
            <w:szCs w:val="22"/>
            <w:rtl w:val="0"/>
            <w:lang w:val="de-DE"/>
          </w:rPr>
          <w:delText xml:space="preserve">Doch was als Hohn Dich schneidend jetzt verletzet,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75" w:date="2023-01-13T18:26:59Z" w:author="Jan Groh"/>
          <w:rFonts w:ascii="Garamond Premier Pro Caption" w:cs="Garamond Premier Pro Caption" w:hAnsi="Garamond Premier Pro Caption" w:eastAsia="Garamond Premier Pro Caption"/>
          <w:sz w:val="22"/>
          <w:szCs w:val="22"/>
        </w:rPr>
      </w:pPr>
      <w:del w:id="8576" w:date="2023-01-13T18:26:59Z" w:author="Jan Groh">
        <w:r>
          <w:rPr>
            <w:rFonts w:ascii="Garamond Premier Pro Caption" w:hAnsi="Garamond Premier Pro Caption"/>
            <w:sz w:val="22"/>
            <w:szCs w:val="22"/>
            <w:rtl w:val="0"/>
            <w:lang w:val="de-DE"/>
          </w:rPr>
          <w:delText>Verzweiflung ist</w:delText>
        </w:r>
      </w:del>
      <w:del w:id="8577" w:date="2023-01-13T18:26:59Z" w:author="Jan Groh">
        <w:r>
          <w:rPr>
            <w:rFonts w:ascii="Garamond Premier Pro Caption" w:hAnsi="Garamond Premier Pro Caption" w:hint="default"/>
            <w:sz w:val="22"/>
            <w:szCs w:val="22"/>
            <w:rtl w:val="1"/>
          </w:rPr>
          <w:delText>’</w:delText>
        </w:r>
      </w:del>
      <w:del w:id="8578" w:date="2023-01-13T18:26:59Z" w:author="Jan Groh">
        <w:r>
          <w:rPr>
            <w:rFonts w:ascii="Garamond Premier Pro Caption" w:hAnsi="Garamond Premier Pro Caption"/>
            <w:sz w:val="22"/>
            <w:szCs w:val="22"/>
            <w:rtl w:val="0"/>
            <w:lang w:val="de-DE"/>
          </w:rPr>
          <w:delText>s, die in den T</w:delText>
        </w:r>
      </w:del>
      <w:del w:id="8579" w:date="2023-01-13T18:26:59Z" w:author="Jan Groh">
        <w:r>
          <w:rPr>
            <w:rFonts w:ascii="Garamond Premier Pro Caption" w:hAnsi="Garamond Premier Pro Caption" w:hint="default"/>
            <w:sz w:val="22"/>
            <w:szCs w:val="22"/>
            <w:rtl w:val="0"/>
            <w:lang w:val="sv-SE"/>
          </w:rPr>
          <w:delText>ö</w:delText>
        </w:r>
      </w:del>
      <w:del w:id="8580" w:date="2023-01-13T18:26:59Z" w:author="Jan Groh">
        <w:r>
          <w:rPr>
            <w:rFonts w:ascii="Garamond Premier Pro Caption" w:hAnsi="Garamond Premier Pro Caption"/>
            <w:sz w:val="22"/>
            <w:szCs w:val="22"/>
            <w:rtl w:val="0"/>
            <w:lang w:val="de-DE"/>
          </w:rPr>
          <w:delText xml:space="preserve">nen schreit,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81" w:date="2023-01-13T18:26:59Z" w:author="Jan Groh"/>
          <w:rFonts w:ascii="Garamond Premier Pro Caption" w:cs="Garamond Premier Pro Caption" w:hAnsi="Garamond Premier Pro Caption" w:eastAsia="Garamond Premier Pro Caption"/>
          <w:sz w:val="22"/>
          <w:szCs w:val="22"/>
        </w:rPr>
      </w:pPr>
      <w:del w:id="8582" w:date="2023-01-13T18:26:59Z" w:author="Jan Groh">
        <w:r>
          <w:rPr>
            <w:rFonts w:ascii="Garamond Premier Pro Caption" w:hAnsi="Garamond Premier Pro Caption"/>
            <w:sz w:val="22"/>
            <w:szCs w:val="22"/>
            <w:rtl w:val="0"/>
            <w:lang w:val="de-DE"/>
          </w:rPr>
          <w:delText xml:space="preserve">Der Freund betrog Dich, den Dir nichts ersetzet,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83" w:date="2023-01-13T18:26:59Z" w:author="Jan Groh"/>
          <w:rFonts w:ascii="Garamond Premier Pro Caption" w:cs="Garamond Premier Pro Caption" w:hAnsi="Garamond Premier Pro Caption" w:eastAsia="Garamond Premier Pro Caption"/>
          <w:sz w:val="22"/>
          <w:szCs w:val="22"/>
        </w:rPr>
      </w:pPr>
      <w:del w:id="8584" w:date="2023-01-13T18:26:59Z" w:author="Jan Groh">
        <w:r>
          <w:rPr>
            <w:rFonts w:ascii="Garamond Premier Pro Caption" w:hAnsi="Garamond Premier Pro Caption"/>
            <w:sz w:val="22"/>
            <w:szCs w:val="22"/>
            <w:rtl w:val="0"/>
            <w:lang w:val="fr-FR"/>
          </w:rPr>
          <w:delText>Du f</w:delText>
        </w:r>
      </w:del>
      <w:del w:id="8585" w:date="2023-01-13T18:26:59Z" w:author="Jan Groh">
        <w:r>
          <w:rPr>
            <w:rFonts w:ascii="Garamond Premier Pro Caption" w:hAnsi="Garamond Premier Pro Caption" w:hint="default"/>
            <w:sz w:val="22"/>
            <w:szCs w:val="22"/>
            <w:rtl w:val="0"/>
          </w:rPr>
          <w:delText>ü</w:delText>
        </w:r>
      </w:del>
      <w:del w:id="8586" w:date="2023-01-13T18:26:59Z" w:author="Jan Groh">
        <w:r>
          <w:rPr>
            <w:rFonts w:ascii="Garamond Premier Pro Caption" w:hAnsi="Garamond Premier Pro Caption"/>
            <w:sz w:val="22"/>
            <w:szCs w:val="22"/>
            <w:rtl w:val="0"/>
            <w:lang w:val="de-DE"/>
          </w:rPr>
          <w:delText>hlst durch ihn Dich mit Dir selbst entzweit.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8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88" w:date="2023-01-13T18:26:59Z" w:author="Jan Groh"/>
          <w:rFonts w:ascii="Garamond Premier Pro Caption" w:cs="Garamond Premier Pro Caption" w:hAnsi="Garamond Premier Pro Caption" w:eastAsia="Garamond Premier Pro Caption"/>
          <w:sz w:val="22"/>
          <w:szCs w:val="22"/>
        </w:rPr>
      </w:pPr>
      <w:del w:id="8589" w:date="2023-01-13T18:26:59Z" w:author="Jan Groh">
        <w:r>
          <w:rPr>
            <w:rFonts w:ascii="Garamond Premier Pro Caption" w:hAnsi="Garamond Premier Pro Caption"/>
            <w:sz w:val="22"/>
            <w:szCs w:val="22"/>
            <w:rtl w:val="0"/>
            <w:lang w:val="de-DE"/>
          </w:rPr>
          <w:delText xml:space="preserve">Und wenn er jetzt von Beifallruf gebeuget,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90" w:date="2023-01-13T18:26:59Z" w:author="Jan Groh"/>
          <w:rFonts w:ascii="Garamond Premier Pro Caption" w:cs="Garamond Premier Pro Caption" w:hAnsi="Garamond Premier Pro Caption" w:eastAsia="Garamond Premier Pro Caption"/>
          <w:sz w:val="22"/>
          <w:szCs w:val="22"/>
        </w:rPr>
      </w:pPr>
      <w:del w:id="8591" w:date="2023-01-13T18:26:59Z" w:author="Jan Groh">
        <w:r>
          <w:rPr>
            <w:rFonts w:ascii="Garamond Premier Pro Caption" w:hAnsi="Garamond Premier Pro Caption"/>
            <w:sz w:val="22"/>
            <w:szCs w:val="22"/>
            <w:rtl w:val="0"/>
            <w:lang w:val="de-DE"/>
          </w:rPr>
          <w:delText>Die Augen wieder hebt mit fleh</w:delText>
        </w:r>
      </w:del>
      <w:del w:id="8592" w:date="2023-01-13T18:26:59Z" w:author="Jan Groh">
        <w:r>
          <w:rPr>
            <w:rFonts w:ascii="Garamond Premier Pro Caption" w:hAnsi="Garamond Premier Pro Caption" w:hint="default"/>
            <w:sz w:val="22"/>
            <w:szCs w:val="22"/>
            <w:rtl w:val="1"/>
          </w:rPr>
          <w:delText>’</w:delText>
        </w:r>
      </w:del>
      <w:del w:id="8593" w:date="2023-01-13T18:26:59Z" w:author="Jan Groh">
        <w:r>
          <w:rPr>
            <w:rFonts w:ascii="Garamond Premier Pro Caption" w:hAnsi="Garamond Premier Pro Caption"/>
            <w:sz w:val="22"/>
            <w:szCs w:val="22"/>
            <w:rtl w:val="0"/>
            <w:lang w:val="de-DE"/>
          </w:rPr>
          <w:delText xml:space="preserve">nder Bitte,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594" w:date="2023-01-13T18:26:59Z" w:author="Jan Groh"/>
          <w:rFonts w:ascii="Garamond Premier Pro Caption" w:cs="Garamond Premier Pro Caption" w:hAnsi="Garamond Premier Pro Caption" w:eastAsia="Garamond Premier Pro Caption"/>
          <w:sz w:val="22"/>
          <w:szCs w:val="22"/>
        </w:rPr>
      </w:pPr>
      <w:del w:id="8595" w:date="2023-01-13T18:26:59Z" w:author="Jan Groh">
        <w:r>
          <w:rPr>
            <w:rFonts w:ascii="Garamond Premier Pro Caption" w:hAnsi="Garamond Premier Pro Caption"/>
            <w:sz w:val="22"/>
            <w:szCs w:val="22"/>
            <w:rtl w:val="0"/>
            <w:lang w:val="en-US"/>
          </w:rPr>
          <w:delText>So h</w:delText>
        </w:r>
      </w:del>
      <w:del w:id="8596" w:date="2023-01-13T18:26:59Z" w:author="Jan Groh">
        <w:r>
          <w:rPr>
            <w:rFonts w:ascii="Garamond Premier Pro Caption" w:hAnsi="Garamond Premier Pro Caption" w:hint="default"/>
            <w:sz w:val="22"/>
            <w:szCs w:val="22"/>
            <w:rtl w:val="0"/>
            <w:lang w:val="sv-SE"/>
          </w:rPr>
          <w:delText>ö</w:delText>
        </w:r>
      </w:del>
      <w:del w:id="8597" w:date="2023-01-13T18:26:59Z" w:author="Jan Groh">
        <w:r>
          <w:rPr>
            <w:rFonts w:ascii="Garamond Premier Pro Caption" w:hAnsi="Garamond Premier Pro Caption"/>
            <w:sz w:val="22"/>
            <w:szCs w:val="22"/>
            <w:rtl w:val="0"/>
          </w:rPr>
          <w:delText>r</w:delText>
        </w:r>
      </w:del>
      <w:del w:id="8598" w:date="2023-01-13T18:26:59Z" w:author="Jan Groh">
        <w:r>
          <w:rPr>
            <w:rFonts w:ascii="Garamond Premier Pro Caption" w:hAnsi="Garamond Premier Pro Caption" w:hint="default"/>
            <w:sz w:val="22"/>
            <w:szCs w:val="22"/>
            <w:rtl w:val="1"/>
          </w:rPr>
          <w:delText xml:space="preserve">’ </w:delText>
        </w:r>
      </w:del>
      <w:del w:id="8599" w:date="2023-01-13T18:26:59Z" w:author="Jan Groh">
        <w:r>
          <w:rPr>
            <w:rFonts w:ascii="Garamond Premier Pro Caption" w:hAnsi="Garamond Premier Pro Caption"/>
            <w:sz w:val="22"/>
            <w:szCs w:val="22"/>
            <w:rtl w:val="0"/>
            <w:lang w:val="de-DE"/>
          </w:rPr>
          <w:delText xml:space="preserve">ich, was die Lippe auch verschweiget,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00" w:date="2023-01-13T18:26:59Z" w:author="Jan Groh"/>
          <w:rFonts w:ascii="Garamond Premier Pro Caption" w:cs="Garamond Premier Pro Caption" w:hAnsi="Garamond Premier Pro Caption" w:eastAsia="Garamond Premier Pro Caption"/>
          <w:sz w:val="22"/>
          <w:szCs w:val="22"/>
        </w:rPr>
      </w:pPr>
      <w:del w:id="8601" w:date="2023-01-13T18:26:59Z" w:author="Jan Groh">
        <w:r>
          <w:rPr>
            <w:rFonts w:ascii="Garamond Premier Pro Caption" w:hAnsi="Garamond Premier Pro Caption"/>
            <w:sz w:val="22"/>
            <w:szCs w:val="22"/>
            <w:rtl w:val="0"/>
            <w:lang w:val="de-DE"/>
          </w:rPr>
          <w:delText>Und f</w:delText>
        </w:r>
      </w:del>
      <w:del w:id="8602" w:date="2023-01-13T18:26:59Z" w:author="Jan Groh">
        <w:r>
          <w:rPr>
            <w:rFonts w:ascii="Garamond Premier Pro Caption" w:hAnsi="Garamond Premier Pro Caption" w:hint="default"/>
            <w:sz w:val="22"/>
            <w:szCs w:val="22"/>
            <w:rtl w:val="0"/>
          </w:rPr>
          <w:delText>ü</w:delText>
        </w:r>
      </w:del>
      <w:del w:id="8603" w:date="2023-01-13T18:26:59Z" w:author="Jan Groh">
        <w:r>
          <w:rPr>
            <w:rFonts w:ascii="Garamond Premier Pro Caption" w:hAnsi="Garamond Premier Pro Caption"/>
            <w:sz w:val="22"/>
            <w:szCs w:val="22"/>
            <w:rtl w:val="0"/>
            <w:lang w:val="de-DE"/>
          </w:rPr>
          <w:delText>hle, was an seiner Stell</w:delText>
        </w:r>
      </w:del>
      <w:del w:id="8604" w:date="2023-01-13T18:26:59Z" w:author="Jan Groh">
        <w:r>
          <w:rPr>
            <w:rFonts w:ascii="Garamond Premier Pro Caption" w:hAnsi="Garamond Premier Pro Caption" w:hint="default"/>
            <w:sz w:val="22"/>
            <w:szCs w:val="22"/>
            <w:rtl w:val="1"/>
          </w:rPr>
          <w:delText xml:space="preserve">’ </w:delText>
        </w:r>
      </w:del>
      <w:del w:id="8605" w:date="2023-01-13T18:26:59Z" w:author="Jan Groh">
        <w:r>
          <w:rPr>
            <w:rFonts w:ascii="Garamond Premier Pro Caption" w:hAnsi="Garamond Premier Pro Caption"/>
            <w:sz w:val="22"/>
            <w:szCs w:val="22"/>
            <w:rtl w:val="0"/>
            <w:lang w:val="de-DE"/>
          </w:rPr>
          <w:delText>ich litte.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06" w:date="2023-01-13T18:26:59Z" w:author="Jan Groh"/>
          <w:rFonts w:ascii="Garamond Premier Pro Caption" w:cs="Garamond Premier Pro Caption" w:hAnsi="Garamond Premier Pro Caption" w:eastAsia="Garamond Premier Pro Caption"/>
          <w:sz w:val="22"/>
          <w:szCs w:val="22"/>
        </w:rPr>
      </w:pPr>
      <w:del w:id="8607" w:date="2023-01-13T18:26:59Z" w:author="Jan Groh">
        <w:r>
          <w:rPr>
            <w:rFonts w:ascii="Arial Unicode MS" w:cs="Arial Unicode MS" w:hAnsi="Arial Unicode MS" w:eastAsia="Arial Unicode MS"/>
            <w:b w:val="0"/>
            <w:bCs w:val="0"/>
            <w:i w:val="0"/>
            <w:iCs w:val="0"/>
            <w:sz w:val="22"/>
            <w:szCs w:val="22"/>
            <w:rtl w:val="0"/>
          </w:rPr>
          <w:delText>﻿</w:delText>
        </w:r>
      </w:del>
      <w:del w:id="8608" w:date="2023-01-13T18:26:59Z" w:author="Jan Groh">
        <w:r>
          <w:rPr>
            <w:rFonts w:ascii="Garamond Premier Pro Caption" w:hAnsi="Garamond Premier Pro Caption" w:hint="default"/>
            <w:sz w:val="22"/>
            <w:szCs w:val="22"/>
            <w:rtl w:val="0"/>
            <w:lang w:val="it-IT"/>
          </w:rPr>
          <w:delText>»</w:delText>
        </w:r>
      </w:del>
      <w:del w:id="8609" w:date="2023-01-13T18:26:59Z" w:author="Jan Groh">
        <w:r>
          <w:rPr>
            <w:rFonts w:ascii="Garamond Premier Pro Caption" w:hAnsi="Garamond Premier Pro Caption"/>
            <w:sz w:val="22"/>
            <w:szCs w:val="22"/>
            <w:rtl w:val="0"/>
          </w:rPr>
          <w:delText>Ist</w:delText>
        </w:r>
      </w:del>
      <w:del w:id="8610" w:date="2023-01-13T18:26:59Z" w:author="Jan Groh">
        <w:r>
          <w:rPr>
            <w:rFonts w:ascii="Garamond Premier Pro Caption" w:hAnsi="Garamond Premier Pro Caption" w:hint="default"/>
            <w:sz w:val="22"/>
            <w:szCs w:val="22"/>
            <w:rtl w:val="1"/>
          </w:rPr>
          <w:delText>’</w:delText>
        </w:r>
      </w:del>
      <w:del w:id="8611" w:date="2023-01-13T18:26:59Z" w:author="Jan Groh">
        <w:r>
          <w:rPr>
            <w:rFonts w:ascii="Garamond Premier Pro Caption" w:hAnsi="Garamond Premier Pro Caption"/>
            <w:sz w:val="22"/>
            <w:szCs w:val="22"/>
            <w:rtl w:val="0"/>
          </w:rPr>
          <w:delText>s m</w:delText>
        </w:r>
      </w:del>
      <w:del w:id="8612" w:date="2023-01-13T18:26:59Z" w:author="Jan Groh">
        <w:r>
          <w:rPr>
            <w:rFonts w:ascii="Garamond Premier Pro Caption" w:hAnsi="Garamond Premier Pro Caption" w:hint="default"/>
            <w:sz w:val="22"/>
            <w:szCs w:val="22"/>
            <w:rtl w:val="0"/>
            <w:lang w:val="sv-SE"/>
          </w:rPr>
          <w:delText>ö</w:delText>
        </w:r>
      </w:del>
      <w:del w:id="8613" w:date="2023-01-13T18:26:59Z" w:author="Jan Groh">
        <w:r>
          <w:rPr>
            <w:rFonts w:ascii="Garamond Premier Pro Caption" w:hAnsi="Garamond Premier Pro Caption"/>
            <w:sz w:val="22"/>
            <w:szCs w:val="22"/>
            <w:rtl w:val="0"/>
            <w:lang w:val="de-DE"/>
          </w:rPr>
          <w:delText>glich, k</w:delText>
        </w:r>
      </w:del>
      <w:del w:id="8614" w:date="2023-01-13T18:26:59Z" w:author="Jan Groh">
        <w:r>
          <w:rPr>
            <w:rFonts w:ascii="Garamond Premier Pro Caption" w:hAnsi="Garamond Premier Pro Caption" w:hint="default"/>
            <w:sz w:val="22"/>
            <w:szCs w:val="22"/>
            <w:rtl w:val="0"/>
            <w:lang w:val="sv-SE"/>
          </w:rPr>
          <w:delText>ö</w:delText>
        </w:r>
      </w:del>
      <w:del w:id="8615" w:date="2023-01-13T18:26:59Z" w:author="Jan Groh">
        <w:r>
          <w:rPr>
            <w:rFonts w:ascii="Garamond Premier Pro Caption" w:hAnsi="Garamond Premier Pro Caption"/>
            <w:sz w:val="22"/>
            <w:szCs w:val="22"/>
            <w:rtl w:val="0"/>
            <w:lang w:val="de-DE"/>
          </w:rPr>
          <w:delText>nnen diese T</w:delText>
        </w:r>
      </w:del>
      <w:del w:id="8616" w:date="2023-01-13T18:26:59Z" w:author="Jan Groh">
        <w:r>
          <w:rPr>
            <w:rFonts w:ascii="Garamond Premier Pro Caption" w:hAnsi="Garamond Premier Pro Caption" w:hint="default"/>
            <w:sz w:val="22"/>
            <w:szCs w:val="22"/>
            <w:rtl w:val="0"/>
            <w:lang w:val="sv-SE"/>
          </w:rPr>
          <w:delText>ö</w:delText>
        </w:r>
      </w:del>
      <w:del w:id="8617" w:date="2023-01-13T18:26:59Z" w:author="Jan Groh">
        <w:r>
          <w:rPr>
            <w:rFonts w:ascii="Garamond Premier Pro Caption" w:hAnsi="Garamond Premier Pro Caption"/>
            <w:sz w:val="22"/>
            <w:szCs w:val="22"/>
            <w:rtl w:val="0"/>
            <w:lang w:val="de-DE"/>
          </w:rPr>
          <w:delText>ne Freude geben,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18" w:date="2023-01-13T18:26:59Z" w:author="Jan Groh"/>
          <w:rFonts w:ascii="Garamond Premier Pro Caption" w:cs="Garamond Premier Pro Caption" w:hAnsi="Garamond Premier Pro Caption" w:eastAsia="Garamond Premier Pro Caption"/>
          <w:sz w:val="22"/>
          <w:szCs w:val="22"/>
        </w:rPr>
      </w:pPr>
      <w:del w:id="8619" w:date="2023-01-13T18:26:59Z" w:author="Jan Groh">
        <w:r>
          <w:rPr>
            <w:rFonts w:ascii="Arial Unicode MS" w:cs="Arial Unicode MS" w:hAnsi="Arial Unicode MS" w:eastAsia="Arial Unicode MS"/>
            <w:b w:val="0"/>
            <w:bCs w:val="0"/>
            <w:i w:val="0"/>
            <w:iCs w:val="0"/>
            <w:sz w:val="22"/>
            <w:szCs w:val="22"/>
            <w:rtl w:val="0"/>
          </w:rPr>
          <w:delText>﻿</w:delText>
        </w:r>
      </w:del>
      <w:del w:id="8620" w:date="2023-01-13T18:26:59Z" w:author="Jan Groh">
        <w:r>
          <w:rPr>
            <w:rFonts w:ascii="Garamond Premier Pro Caption" w:hAnsi="Garamond Premier Pro Caption" w:hint="default"/>
            <w:sz w:val="22"/>
            <w:szCs w:val="22"/>
            <w:rtl w:val="0"/>
            <w:lang w:val="it-IT"/>
          </w:rPr>
          <w:delText>»</w:delText>
        </w:r>
      </w:del>
      <w:del w:id="8621" w:date="2023-01-13T18:26:59Z" w:author="Jan Groh">
        <w:r>
          <w:rPr>
            <w:rFonts w:ascii="Garamond Premier Pro Caption" w:hAnsi="Garamond Premier Pro Caption"/>
            <w:sz w:val="22"/>
            <w:szCs w:val="22"/>
            <w:rtl w:val="0"/>
            <w:lang w:val="de-DE"/>
          </w:rPr>
          <w:delText>Die nur der Schmerz mich armen Mann gelehrt,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22" w:date="2023-01-13T18:26:59Z" w:author="Jan Groh"/>
          <w:rFonts w:ascii="Garamond Premier Pro Caption" w:cs="Garamond Premier Pro Caption" w:hAnsi="Garamond Premier Pro Caption" w:eastAsia="Garamond Premier Pro Caption"/>
          <w:sz w:val="22"/>
          <w:szCs w:val="22"/>
        </w:rPr>
      </w:pPr>
      <w:del w:id="8623" w:date="2023-01-13T18:26:59Z" w:author="Jan Groh">
        <w:r>
          <w:rPr>
            <w:rFonts w:ascii="Arial Unicode MS" w:cs="Arial Unicode MS" w:hAnsi="Arial Unicode MS" w:eastAsia="Arial Unicode MS"/>
            <w:b w:val="0"/>
            <w:bCs w:val="0"/>
            <w:i w:val="0"/>
            <w:iCs w:val="0"/>
            <w:sz w:val="22"/>
            <w:szCs w:val="22"/>
            <w:rtl w:val="0"/>
          </w:rPr>
          <w:delText>﻿</w:delText>
        </w:r>
      </w:del>
      <w:del w:id="8624" w:date="2023-01-13T18:26:59Z" w:author="Jan Groh">
        <w:r>
          <w:rPr>
            <w:rFonts w:ascii="Garamond Premier Pro Caption" w:hAnsi="Garamond Premier Pro Caption" w:hint="default"/>
            <w:sz w:val="22"/>
            <w:szCs w:val="22"/>
            <w:rtl w:val="0"/>
            <w:lang w:val="it-IT"/>
          </w:rPr>
          <w:delText>»</w:delText>
        </w:r>
      </w:del>
      <w:del w:id="8625" w:date="2023-01-13T18:26:59Z" w:author="Jan Groh">
        <w:r>
          <w:rPr>
            <w:rFonts w:ascii="Garamond Premier Pro Caption" w:hAnsi="Garamond Premier Pro Caption"/>
            <w:sz w:val="22"/>
            <w:szCs w:val="22"/>
            <w:rtl w:val="0"/>
            <w:lang w:val="de-DE"/>
          </w:rPr>
          <w:delText>Ich glaub</w:delText>
        </w:r>
      </w:del>
      <w:del w:id="8626" w:date="2023-01-13T18:26:59Z" w:author="Jan Groh">
        <w:r>
          <w:rPr>
            <w:rFonts w:ascii="Garamond Premier Pro Caption" w:hAnsi="Garamond Premier Pro Caption" w:hint="default"/>
            <w:sz w:val="22"/>
            <w:szCs w:val="22"/>
            <w:rtl w:val="1"/>
          </w:rPr>
          <w:delText>’</w:delText>
        </w:r>
      </w:del>
      <w:del w:id="8627" w:date="2023-01-13T18:26:59Z" w:author="Jan Groh">
        <w:r>
          <w:rPr>
            <w:rFonts w:ascii="Garamond Premier Pro Caption" w:hAnsi="Garamond Premier Pro Caption"/>
            <w:sz w:val="22"/>
            <w:szCs w:val="22"/>
            <w:rtl w:val="0"/>
            <w:lang w:val="de-DE"/>
          </w:rPr>
          <w:delText>, ich h</w:delText>
        </w:r>
      </w:del>
      <w:del w:id="8628" w:date="2023-01-13T18:26:59Z" w:author="Jan Groh">
        <w:r>
          <w:rPr>
            <w:rFonts w:ascii="Garamond Premier Pro Caption" w:hAnsi="Garamond Premier Pro Caption" w:hint="default"/>
            <w:sz w:val="22"/>
            <w:szCs w:val="22"/>
            <w:rtl w:val="0"/>
            <w:lang w:val="sv-SE"/>
          </w:rPr>
          <w:delText>ö</w:delText>
        </w:r>
      </w:del>
      <w:del w:id="8629" w:date="2023-01-13T18:26:59Z" w:author="Jan Groh">
        <w:r>
          <w:rPr>
            <w:rFonts w:ascii="Garamond Premier Pro Caption" w:hAnsi="Garamond Premier Pro Caption"/>
            <w:sz w:val="22"/>
            <w:szCs w:val="22"/>
            <w:rtl w:val="0"/>
            <w:lang w:val="de-DE"/>
          </w:rPr>
          <w:delText>rte einst von Ruhm wohl reden,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30" w:date="2023-01-13T18:26:59Z" w:author="Jan Groh"/>
          <w:rFonts w:ascii="Garamond Premier Pro Caption" w:cs="Garamond Premier Pro Caption" w:hAnsi="Garamond Premier Pro Caption" w:eastAsia="Garamond Premier Pro Caption"/>
          <w:sz w:val="22"/>
          <w:szCs w:val="22"/>
        </w:rPr>
      </w:pPr>
      <w:del w:id="8631" w:date="2023-01-13T18:26:59Z" w:author="Jan Groh">
        <w:r>
          <w:rPr>
            <w:rFonts w:ascii="Arial Unicode MS" w:cs="Arial Unicode MS" w:hAnsi="Arial Unicode MS" w:eastAsia="Arial Unicode MS"/>
            <w:b w:val="0"/>
            <w:bCs w:val="0"/>
            <w:i w:val="0"/>
            <w:iCs w:val="0"/>
            <w:sz w:val="22"/>
            <w:szCs w:val="22"/>
            <w:rtl w:val="0"/>
          </w:rPr>
          <w:delText>﻿</w:delText>
        </w:r>
      </w:del>
      <w:del w:id="8632" w:date="2023-01-13T18:26:59Z" w:author="Jan Groh">
        <w:r>
          <w:rPr>
            <w:rFonts w:ascii="Garamond Premier Pro Caption" w:hAnsi="Garamond Premier Pro Caption" w:hint="default"/>
            <w:sz w:val="22"/>
            <w:szCs w:val="22"/>
            <w:rtl w:val="0"/>
            <w:lang w:val="it-IT"/>
          </w:rPr>
          <w:delText>»</w:delText>
        </w:r>
      </w:del>
      <w:del w:id="8633" w:date="2023-01-13T18:26:59Z" w:author="Jan Groh">
        <w:r>
          <w:rPr>
            <w:rFonts w:ascii="Garamond Premier Pro Caption" w:hAnsi="Garamond Premier Pro Caption"/>
            <w:sz w:val="22"/>
            <w:szCs w:val="22"/>
            <w:rtl w:val="0"/>
            <w:lang w:val="de-DE"/>
          </w:rPr>
          <w:delText>Jetzt ist</w:delText>
        </w:r>
      </w:del>
      <w:del w:id="8634" w:date="2023-01-13T18:26:59Z" w:author="Jan Groh">
        <w:r>
          <w:rPr>
            <w:rFonts w:ascii="Garamond Premier Pro Caption" w:hAnsi="Garamond Premier Pro Caption" w:hint="default"/>
            <w:sz w:val="22"/>
            <w:szCs w:val="22"/>
            <w:rtl w:val="1"/>
          </w:rPr>
          <w:delText>’</w:delText>
        </w:r>
      </w:del>
      <w:del w:id="8635" w:date="2023-01-13T18:26:59Z" w:author="Jan Groh">
        <w:r>
          <w:rPr>
            <w:rFonts w:ascii="Garamond Premier Pro Caption" w:hAnsi="Garamond Premier Pro Caption"/>
            <w:sz w:val="22"/>
            <w:szCs w:val="22"/>
            <w:rtl w:val="0"/>
            <w:lang w:val="de-DE"/>
          </w:rPr>
          <w:delText>s zu sp</w:delText>
        </w:r>
      </w:del>
      <w:del w:id="8636" w:date="2023-01-13T18:26:59Z" w:author="Jan Groh">
        <w:r>
          <w:rPr>
            <w:rFonts w:ascii="Garamond Premier Pro Caption" w:hAnsi="Garamond Premier Pro Caption" w:hint="default"/>
            <w:sz w:val="22"/>
            <w:szCs w:val="22"/>
            <w:rtl w:val="0"/>
          </w:rPr>
          <w:delText>ä</w:delText>
        </w:r>
      </w:del>
      <w:del w:id="8637" w:date="2023-01-13T18:26:59Z" w:author="Jan Groh">
        <w:r>
          <w:rPr>
            <w:rFonts w:ascii="Garamond Premier Pro Caption" w:hAnsi="Garamond Premier Pro Caption"/>
            <w:sz w:val="22"/>
            <w:szCs w:val="22"/>
            <w:rtl w:val="0"/>
          </w:rPr>
          <w:delText xml:space="preserve">t, </w:delText>
        </w:r>
      </w:del>
      <w:del w:id="8638" w:date="2023-01-13T18:26:59Z" w:author="Jan Groh">
        <w:r>
          <w:rPr>
            <w:rFonts w:ascii="Garamond Premier Pro Caption" w:hAnsi="Garamond Premier Pro Caption" w:hint="default"/>
            <w:sz w:val="22"/>
            <w:szCs w:val="22"/>
            <w:rtl w:val="0"/>
          </w:rPr>
          <w:delText xml:space="preserve">– </w:delText>
        </w:r>
      </w:del>
      <w:del w:id="8639" w:date="2023-01-13T18:26:59Z" w:author="Jan Groh">
        <w:r>
          <w:rPr>
            <w:rFonts w:ascii="Garamond Premier Pro Caption" w:hAnsi="Garamond Premier Pro Caption"/>
            <w:sz w:val="22"/>
            <w:szCs w:val="22"/>
            <w:rtl w:val="0"/>
            <w:lang w:val="de-DE"/>
          </w:rPr>
          <w:delText>mein W</w:delText>
        </w:r>
      </w:del>
      <w:del w:id="8640" w:date="2023-01-13T18:26:59Z" w:author="Jan Groh">
        <w:r>
          <w:rPr>
            <w:rFonts w:ascii="Garamond Premier Pro Caption" w:hAnsi="Garamond Premier Pro Caption" w:hint="default"/>
            <w:sz w:val="22"/>
            <w:szCs w:val="22"/>
            <w:rtl w:val="0"/>
          </w:rPr>
          <w:delText>ü</w:delText>
        </w:r>
      </w:del>
      <w:del w:id="8641" w:date="2023-01-13T18:26:59Z" w:author="Jan Groh">
        <w:r>
          <w:rPr>
            <w:rFonts w:ascii="Garamond Premier Pro Caption" w:hAnsi="Garamond Premier Pro Caption"/>
            <w:sz w:val="22"/>
            <w:szCs w:val="22"/>
            <w:rtl w:val="0"/>
            <w:lang w:val="de-DE"/>
          </w:rPr>
          <w:delText>nschen ist zerst</w:delText>
        </w:r>
      </w:del>
      <w:del w:id="8642" w:date="2023-01-13T18:26:59Z" w:author="Jan Groh">
        <w:r>
          <w:rPr>
            <w:rFonts w:ascii="Garamond Premier Pro Caption" w:hAnsi="Garamond Premier Pro Caption" w:hint="default"/>
            <w:sz w:val="22"/>
            <w:szCs w:val="22"/>
            <w:rtl w:val="0"/>
            <w:lang w:val="sv-SE"/>
          </w:rPr>
          <w:delText>ö</w:delText>
        </w:r>
      </w:del>
      <w:del w:id="8643" w:date="2023-01-13T18:26:59Z" w:author="Jan Groh">
        <w:r>
          <w:rPr>
            <w:rFonts w:ascii="Garamond Premier Pro Caption" w:hAnsi="Garamond Premier Pro Caption"/>
            <w:sz w:val="22"/>
            <w:szCs w:val="22"/>
            <w:rtl w:val="0"/>
            <w:lang w:val="de-DE"/>
          </w:rPr>
          <w:delText>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44" w:date="2023-01-13T18:26:59Z" w:author="Jan Groh"/>
          <w:rFonts w:ascii="Garamond Premier Pro Caption" w:cs="Garamond Premier Pro Caption" w:hAnsi="Garamond Premier Pro Caption" w:eastAsia="Garamond Premier Pro Caption"/>
          <w:sz w:val="22"/>
          <w:szCs w:val="22"/>
        </w:rPr>
      </w:pPr>
      <w:del w:id="8645" w:date="2023-01-13T18:26:59Z" w:author="Jan Groh">
        <w:r>
          <w:rPr>
            <w:rFonts w:ascii="Arial Unicode MS" w:cs="Arial Unicode MS" w:hAnsi="Arial Unicode MS" w:eastAsia="Arial Unicode MS"/>
            <w:b w:val="0"/>
            <w:bCs w:val="0"/>
            <w:i w:val="0"/>
            <w:iCs w:val="0"/>
            <w:sz w:val="22"/>
            <w:szCs w:val="22"/>
            <w:rtl w:val="0"/>
          </w:rPr>
          <w:delText>﻿</w:delText>
        </w:r>
      </w:del>
      <w:del w:id="8646" w:date="2023-01-13T18:26:59Z" w:author="Jan Groh">
        <w:r>
          <w:rPr>
            <w:rFonts w:ascii="Garamond Premier Pro Caption" w:hAnsi="Garamond Premier Pro Caption" w:hint="default"/>
            <w:sz w:val="22"/>
            <w:szCs w:val="22"/>
            <w:rtl w:val="0"/>
            <w:lang w:val="it-IT"/>
          </w:rPr>
          <w:delText>»</w:delText>
        </w:r>
      </w:del>
      <w:del w:id="8647" w:date="2023-01-13T18:26:59Z" w:author="Jan Groh">
        <w:r>
          <w:rPr>
            <w:rFonts w:ascii="Garamond Premier Pro Caption" w:hAnsi="Garamond Premier Pro Caption"/>
            <w:sz w:val="22"/>
            <w:szCs w:val="22"/>
            <w:rtl w:val="0"/>
            <w:lang w:val="de-DE"/>
          </w:rPr>
          <w:delText>O schonet dieses armen tr</w:delText>
        </w:r>
      </w:del>
      <w:del w:id="8648" w:date="2023-01-13T18:26:59Z" w:author="Jan Groh">
        <w:r>
          <w:rPr>
            <w:rFonts w:ascii="Garamond Premier Pro Caption" w:hAnsi="Garamond Premier Pro Caption" w:hint="default"/>
            <w:sz w:val="22"/>
            <w:szCs w:val="22"/>
            <w:rtl w:val="0"/>
          </w:rPr>
          <w:delText>ü</w:delText>
        </w:r>
      </w:del>
      <w:del w:id="8649" w:date="2023-01-13T18:26:59Z" w:author="Jan Groh">
        <w:r>
          <w:rPr>
            <w:rFonts w:ascii="Garamond Premier Pro Caption" w:hAnsi="Garamond Premier Pro Caption"/>
            <w:sz w:val="22"/>
            <w:szCs w:val="22"/>
            <w:rtl w:val="0"/>
            <w:lang w:val="de-DE"/>
          </w:rPr>
          <w:delText>ben Innern,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50" w:date="2023-01-13T18:26:59Z" w:author="Jan Groh"/>
          <w:rFonts w:ascii="Garamond Premier Pro Caption" w:cs="Garamond Premier Pro Caption" w:hAnsi="Garamond Premier Pro Caption" w:eastAsia="Garamond Premier Pro Caption"/>
          <w:sz w:val="22"/>
          <w:szCs w:val="22"/>
        </w:rPr>
      </w:pPr>
      <w:del w:id="8651" w:date="2023-01-13T18:26:59Z" w:author="Jan Groh">
        <w:r>
          <w:rPr>
            <w:rFonts w:ascii="Arial Unicode MS" w:cs="Arial Unicode MS" w:hAnsi="Arial Unicode MS" w:eastAsia="Arial Unicode MS"/>
            <w:b w:val="0"/>
            <w:bCs w:val="0"/>
            <w:i w:val="0"/>
            <w:iCs w:val="0"/>
            <w:sz w:val="22"/>
            <w:szCs w:val="22"/>
            <w:rtl w:val="0"/>
          </w:rPr>
          <w:delText>﻿</w:delText>
        </w:r>
      </w:del>
      <w:del w:id="8652" w:date="2023-01-13T18:26:59Z" w:author="Jan Groh">
        <w:r>
          <w:rPr>
            <w:rFonts w:ascii="Garamond Premier Pro Caption" w:hAnsi="Garamond Premier Pro Caption" w:hint="default"/>
            <w:sz w:val="22"/>
            <w:szCs w:val="22"/>
            <w:rtl w:val="0"/>
            <w:lang w:val="it-IT"/>
          </w:rPr>
          <w:delText>»</w:delText>
        </w:r>
      </w:del>
      <w:del w:id="8653" w:date="2023-01-13T18:26:59Z" w:author="Jan Groh">
        <w:r>
          <w:rPr>
            <w:rFonts w:ascii="Garamond Premier Pro Caption" w:hAnsi="Garamond Premier Pro Caption"/>
            <w:sz w:val="22"/>
            <w:szCs w:val="22"/>
            <w:rtl w:val="0"/>
            <w:lang w:val="de-DE"/>
          </w:rPr>
          <w:delText>Der Beifallsruf, er gibt mir hei</w:delText>
        </w:r>
      </w:del>
      <w:del w:id="8654" w:date="2023-01-13T18:26:59Z" w:author="Jan Groh">
        <w:r>
          <w:rPr>
            <w:rFonts w:ascii="Garamond Premier Pro Caption" w:hAnsi="Garamond Premier Pro Caption" w:hint="default"/>
            <w:sz w:val="22"/>
            <w:szCs w:val="22"/>
            <w:rtl w:val="0"/>
            <w:lang w:val="de-DE"/>
          </w:rPr>
          <w:delText>ß</w:delText>
        </w:r>
      </w:del>
      <w:del w:id="8655" w:date="2023-01-13T18:26:59Z" w:author="Jan Groh">
        <w:r>
          <w:rPr>
            <w:rFonts w:ascii="Garamond Premier Pro Caption" w:hAnsi="Garamond Premier Pro Caption"/>
            <w:sz w:val="22"/>
            <w:szCs w:val="22"/>
            <w:rtl w:val="0"/>
          </w:rPr>
          <w:delText>e Tr</w:delText>
        </w:r>
      </w:del>
      <w:del w:id="8656" w:date="2023-01-13T18:26:59Z" w:author="Jan Groh">
        <w:r>
          <w:rPr>
            <w:rFonts w:ascii="Garamond Premier Pro Caption" w:hAnsi="Garamond Premier Pro Caption" w:hint="default"/>
            <w:sz w:val="22"/>
            <w:szCs w:val="22"/>
            <w:rtl w:val="0"/>
          </w:rPr>
          <w:delText>ä</w:delText>
        </w:r>
      </w:del>
      <w:del w:id="8657" w:date="2023-01-13T18:26:59Z" w:author="Jan Groh">
        <w:r>
          <w:rPr>
            <w:rFonts w:ascii="Garamond Premier Pro Caption" w:hAnsi="Garamond Premier Pro Caption"/>
            <w:sz w:val="22"/>
            <w:szCs w:val="22"/>
            <w:rtl w:val="0"/>
            <w:lang w:val="de-DE"/>
          </w:rPr>
          <w:delText>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58" w:date="2023-01-13T18:26:59Z" w:author="Jan Groh"/>
          <w:rFonts w:ascii="Garamond Premier Pro Caption" w:cs="Garamond Premier Pro Caption" w:hAnsi="Garamond Premier Pro Caption" w:eastAsia="Garamond Premier Pro Caption"/>
          <w:sz w:val="22"/>
          <w:szCs w:val="22"/>
        </w:rPr>
      </w:pPr>
      <w:del w:id="8659" w:date="2023-01-13T18:26:59Z" w:author="Jan Groh">
        <w:r>
          <w:rPr>
            <w:rFonts w:ascii="Arial Unicode MS" w:cs="Arial Unicode MS" w:hAnsi="Arial Unicode MS" w:eastAsia="Arial Unicode MS"/>
            <w:b w:val="0"/>
            <w:bCs w:val="0"/>
            <w:i w:val="0"/>
            <w:iCs w:val="0"/>
            <w:sz w:val="22"/>
            <w:szCs w:val="22"/>
            <w:rtl w:val="0"/>
          </w:rPr>
          <w:delText>﻿</w:delText>
        </w:r>
      </w:del>
      <w:del w:id="8660" w:date="2023-01-13T18:26:59Z" w:author="Jan Groh">
        <w:r>
          <w:rPr>
            <w:rFonts w:ascii="Garamond Premier Pro Caption" w:hAnsi="Garamond Premier Pro Caption" w:hint="default"/>
            <w:sz w:val="22"/>
            <w:szCs w:val="22"/>
            <w:rtl w:val="0"/>
            <w:lang w:val="it-IT"/>
          </w:rPr>
          <w:delText>»</w:delText>
        </w:r>
      </w:del>
      <w:del w:id="8661" w:date="2023-01-13T18:26:59Z" w:author="Jan Groh">
        <w:r>
          <w:rPr>
            <w:rFonts w:ascii="Garamond Premier Pro Caption" w:hAnsi="Garamond Premier Pro Caption"/>
            <w:sz w:val="22"/>
            <w:szCs w:val="22"/>
            <w:rtl w:val="0"/>
            <w:lang w:val="de-DE"/>
          </w:rPr>
          <w:delText>Ich darf mich nicht des fr</w:delText>
        </w:r>
      </w:del>
      <w:del w:id="8662" w:date="2023-01-13T18:26:59Z" w:author="Jan Groh">
        <w:r>
          <w:rPr>
            <w:rFonts w:ascii="Garamond Premier Pro Caption" w:hAnsi="Garamond Premier Pro Caption" w:hint="default"/>
            <w:sz w:val="22"/>
            <w:szCs w:val="22"/>
            <w:rtl w:val="0"/>
          </w:rPr>
          <w:delText>ü</w:delText>
        </w:r>
      </w:del>
      <w:del w:id="8663" w:date="2023-01-13T18:26:59Z" w:author="Jan Groh">
        <w:r>
          <w:rPr>
            <w:rFonts w:ascii="Garamond Premier Pro Caption" w:hAnsi="Garamond Premier Pro Caption"/>
            <w:sz w:val="22"/>
            <w:szCs w:val="22"/>
            <w:rtl w:val="0"/>
            <w:lang w:val="de-DE"/>
          </w:rPr>
          <w:delText>hern Traums erinnern,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64" w:date="2023-01-13T18:26:59Z" w:author="Jan Groh"/>
          <w:rFonts w:ascii="Garamond Premier Pro Caption" w:cs="Garamond Premier Pro Caption" w:hAnsi="Garamond Premier Pro Caption" w:eastAsia="Garamond Premier Pro Caption"/>
          <w:sz w:val="22"/>
          <w:szCs w:val="22"/>
        </w:rPr>
      </w:pPr>
      <w:del w:id="8665" w:date="2023-01-13T18:26:59Z" w:author="Jan Groh">
        <w:r>
          <w:rPr>
            <w:rFonts w:ascii="Arial Unicode MS" w:cs="Arial Unicode MS" w:hAnsi="Arial Unicode MS" w:eastAsia="Arial Unicode MS"/>
            <w:b w:val="0"/>
            <w:bCs w:val="0"/>
            <w:i w:val="0"/>
            <w:iCs w:val="0"/>
            <w:sz w:val="22"/>
            <w:szCs w:val="22"/>
            <w:rtl w:val="0"/>
          </w:rPr>
          <w:delText>﻿</w:delText>
        </w:r>
      </w:del>
      <w:del w:id="8666" w:date="2023-01-13T18:26:59Z" w:author="Jan Groh">
        <w:r>
          <w:rPr>
            <w:rFonts w:ascii="Garamond Premier Pro Caption" w:hAnsi="Garamond Premier Pro Caption" w:hint="default"/>
            <w:sz w:val="22"/>
            <w:szCs w:val="22"/>
            <w:rtl w:val="0"/>
            <w:lang w:val="de-DE"/>
          </w:rPr>
          <w:delText>»</w:delText>
        </w:r>
      </w:del>
      <w:del w:id="8667" w:date="2023-01-13T18:26:59Z" w:author="Jan Groh">
        <w:r>
          <w:rPr>
            <w:rFonts w:ascii="Garamond Premier Pro Caption" w:hAnsi="Garamond Premier Pro Caption"/>
            <w:sz w:val="22"/>
            <w:szCs w:val="22"/>
            <w:rtl w:val="0"/>
            <w:lang w:val="de-DE"/>
          </w:rPr>
          <w:delText>Zu sp</w:delText>
        </w:r>
      </w:del>
      <w:del w:id="8668" w:date="2023-01-13T18:26:59Z" w:author="Jan Groh">
        <w:r>
          <w:rPr>
            <w:rFonts w:ascii="Garamond Premier Pro Caption" w:hAnsi="Garamond Premier Pro Caption" w:hint="default"/>
            <w:sz w:val="22"/>
            <w:szCs w:val="22"/>
            <w:rtl w:val="0"/>
          </w:rPr>
          <w:delText>ä</w:delText>
        </w:r>
      </w:del>
      <w:del w:id="8669" w:date="2023-01-13T18:26:59Z" w:author="Jan Groh">
        <w:r>
          <w:rPr>
            <w:rFonts w:ascii="Garamond Premier Pro Caption" w:hAnsi="Garamond Premier Pro Caption"/>
            <w:sz w:val="22"/>
            <w:szCs w:val="22"/>
            <w:rtl w:val="0"/>
            <w:lang w:val="de-DE"/>
          </w:rPr>
          <w:delText>t ist</w:delText>
        </w:r>
      </w:del>
      <w:del w:id="8670" w:date="2023-01-13T18:26:59Z" w:author="Jan Groh">
        <w:r>
          <w:rPr>
            <w:rFonts w:ascii="Garamond Premier Pro Caption" w:hAnsi="Garamond Premier Pro Caption" w:hint="default"/>
            <w:sz w:val="22"/>
            <w:szCs w:val="22"/>
            <w:rtl w:val="1"/>
          </w:rPr>
          <w:delText>’</w:delText>
        </w:r>
      </w:del>
      <w:del w:id="8671" w:date="2023-01-13T18:26:59Z" w:author="Jan Groh">
        <w:r>
          <w:rPr>
            <w:rFonts w:ascii="Garamond Premier Pro Caption" w:hAnsi="Garamond Premier Pro Caption"/>
            <w:sz w:val="22"/>
            <w:szCs w:val="22"/>
            <w:rtl w:val="0"/>
            <w:lang w:val="de-DE"/>
          </w:rPr>
          <w:delText>s, Ruhm und Hoffnung zu ersehnen.</w:delText>
        </w:r>
      </w:del>
      <w:del w:id="8672"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73" w:date="2023-01-13T18:26:59Z" w:author="Jan Groh"/>
          <w:rFonts w:ascii="Garamond Premier Pro Caption" w:cs="Garamond Premier Pro Caption" w:hAnsi="Garamond Premier Pro Caption" w:eastAsia="Garamond Premier Pro Caption"/>
          <w:sz w:val="22"/>
          <w:szCs w:val="22"/>
        </w:rPr>
      </w:pPr>
      <w:del w:id="8674" w:date="2023-01-13T18:26:59Z" w:author="Jan Groh">
        <w:r>
          <w:rPr>
            <w:rFonts w:ascii="Garamond Premier Pro Caption" w:hAnsi="Garamond Premier Pro Caption"/>
            <w:sz w:val="22"/>
            <w:szCs w:val="22"/>
            <w:rtl w:val="0"/>
            <w:lang w:val="de-DE"/>
          </w:rPr>
          <w:delText>So gibt ihm Qual, was uns erf</w:delText>
        </w:r>
      </w:del>
      <w:del w:id="8675" w:date="2023-01-13T18:26:59Z" w:author="Jan Groh">
        <w:r>
          <w:rPr>
            <w:rFonts w:ascii="Garamond Premier Pro Caption" w:hAnsi="Garamond Premier Pro Caption" w:hint="default"/>
            <w:sz w:val="22"/>
            <w:szCs w:val="22"/>
            <w:rtl w:val="0"/>
          </w:rPr>
          <w:delText>ü</w:delText>
        </w:r>
      </w:del>
      <w:del w:id="8676" w:date="2023-01-13T18:26:59Z" w:author="Jan Groh">
        <w:r>
          <w:rPr>
            <w:rFonts w:ascii="Garamond Premier Pro Caption" w:hAnsi="Garamond Premier Pro Caption"/>
            <w:sz w:val="22"/>
            <w:szCs w:val="22"/>
            <w:rtl w:val="0"/>
            <w:lang w:val="de-DE"/>
          </w:rPr>
          <w:delText xml:space="preserve">llt mit Lust,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77" w:date="2023-01-13T18:26:59Z" w:author="Jan Groh"/>
          <w:rFonts w:ascii="Garamond Premier Pro Caption" w:cs="Garamond Premier Pro Caption" w:hAnsi="Garamond Premier Pro Caption" w:eastAsia="Garamond Premier Pro Caption"/>
          <w:sz w:val="22"/>
          <w:szCs w:val="22"/>
        </w:rPr>
      </w:pPr>
      <w:del w:id="8678" w:date="2023-01-13T18:26:59Z" w:author="Jan Groh">
        <w:r>
          <w:rPr>
            <w:rFonts w:ascii="Garamond Premier Pro Caption" w:hAnsi="Garamond Premier Pro Caption"/>
            <w:sz w:val="22"/>
            <w:szCs w:val="22"/>
            <w:rtl w:val="0"/>
            <w:lang w:val="de-DE"/>
          </w:rPr>
          <w:delText>Und was ihn heben soll, st</w:delText>
        </w:r>
      </w:del>
      <w:del w:id="8679" w:date="2023-01-13T18:26:59Z" w:author="Jan Groh">
        <w:r>
          <w:rPr>
            <w:rFonts w:ascii="Garamond Premier Pro Caption" w:hAnsi="Garamond Premier Pro Caption" w:hint="default"/>
            <w:sz w:val="22"/>
            <w:szCs w:val="22"/>
            <w:rtl w:val="0"/>
            <w:lang w:val="de-DE"/>
          </w:rPr>
          <w:delText>öß</w:delText>
        </w:r>
      </w:del>
      <w:del w:id="8680" w:date="2023-01-13T18:26:59Z" w:author="Jan Groh">
        <w:r>
          <w:rPr>
            <w:rFonts w:ascii="Garamond Premier Pro Caption" w:hAnsi="Garamond Premier Pro Caption"/>
            <w:sz w:val="22"/>
            <w:szCs w:val="22"/>
            <w:rtl w:val="0"/>
            <w:lang w:val="de-DE"/>
          </w:rPr>
          <w:delText>t tiefer ihn hinab.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81" w:date="2023-01-13T18:26:59Z" w:author="Jan Groh"/>
          <w:rFonts w:ascii="Garamond Premier Pro Caption" w:cs="Garamond Premier Pro Caption" w:hAnsi="Garamond Premier Pro Caption" w:eastAsia="Garamond Premier Pro Caption"/>
          <w:sz w:val="22"/>
          <w:szCs w:val="22"/>
        </w:rPr>
      </w:pPr>
      <w:del w:id="8682" w:date="2023-01-13T18:26:59Z" w:author="Jan Groh">
        <w:r>
          <w:rPr>
            <w:rFonts w:ascii="Garamond Premier Pro Caption" w:hAnsi="Garamond Premier Pro Caption"/>
            <w:sz w:val="22"/>
            <w:szCs w:val="22"/>
            <w:rtl w:val="0"/>
            <w:lang w:val="de-DE"/>
          </w:rPr>
          <w:delText>Wer kennt den Kummer in der fremden Brust,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83" w:date="2023-01-13T18:26:59Z" w:author="Jan Groh"/>
          <w:rFonts w:ascii="Garamond Premier Pro Caption" w:cs="Garamond Premier Pro Caption" w:hAnsi="Garamond Premier Pro Caption" w:eastAsia="Garamond Premier Pro Caption"/>
          <w:sz w:val="22"/>
          <w:szCs w:val="22"/>
        </w:rPr>
      </w:pPr>
      <w:del w:id="8684" w:date="2023-01-13T18:26:59Z" w:author="Jan Groh">
        <w:r>
          <w:rPr>
            <w:rFonts w:ascii="Garamond Premier Pro Caption" w:hAnsi="Garamond Premier Pro Caption"/>
            <w:sz w:val="22"/>
            <w:szCs w:val="22"/>
            <w:rtl w:val="0"/>
            <w:lang w:val="de-DE"/>
          </w:rPr>
          <w:delText>Wer brach mit Recht, wohl rich</w:delText>
        </w:r>
      </w:del>
      <w:del w:id="8685" w:date="2023-01-13T18:26:59Z" w:author="Jan Groh">
        <w:r>
          <w:rPr>
            <w:rFonts w:ascii="Garamond Premier Pro Caption" w:hAnsi="Garamond Premier Pro Caption"/>
            <w:sz w:val="22"/>
            <w:szCs w:val="22"/>
            <w:rtl w:val="0"/>
            <w:lang w:val="de-DE"/>
          </w:rPr>
          <w:delText>t</w:delText>
        </w:r>
      </w:del>
      <w:del w:id="8686" w:date="2023-01-13T18:26:59Z" w:author="Jan Groh">
        <w:r>
          <w:rPr>
            <w:rFonts w:ascii="Garamond Premier Pro Caption" w:hAnsi="Garamond Premier Pro Caption"/>
            <w:sz w:val="22"/>
            <w:szCs w:val="22"/>
            <w:rtl w:val="0"/>
          </w:rPr>
          <w:delText>end</w:delText>
        </w:r>
      </w:del>
      <w:del w:id="8687" w:date="2023-01-13T18:26:59Z" w:author="Jan Groh">
        <w:r>
          <w:rPr>
            <w:rFonts w:ascii="Garamond Premier Pro Caption" w:hAnsi="Garamond Premier Pro Caption"/>
            <w:sz w:val="22"/>
            <w:szCs w:val="22"/>
            <w:rtl w:val="0"/>
            <w:lang w:val="de-DE"/>
          </w:rPr>
          <w:delText xml:space="preserve"> je den Stab?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688" w:date="2023-01-13T18:26:59Z" w:author="Jan Groh"/>
          <w:rFonts w:ascii="Garamond Premier Pro Italic" w:cs="Garamond Premier Pro Italic" w:hAnsi="Garamond Premier Pro Italic" w:eastAsia="Garamond Premier Pro Italic"/>
          <w:sz w:val="22"/>
          <w:szCs w:val="22"/>
        </w:rPr>
      </w:pPr>
      <w:del w:id="8689" w:date="2023-01-13T18:26:59Z" w:author="Jan Groh">
        <w:r>
          <w:rPr>
            <w:rFonts w:ascii="Garamond Premier Pro Italic" w:hAnsi="Garamond Premier Pro Italic"/>
            <w:sz w:val="22"/>
            <w:szCs w:val="22"/>
            <w:rtl w:val="0"/>
            <w:lang w:val="de-DE"/>
          </w:rPr>
          <w:delText>(</w:delText>
        </w:r>
      </w:del>
      <w:del w:id="8690" w:date="2023-01-13T18:26:59Z" w:author="Jan Groh">
        <w:r>
          <w:rPr>
            <w:rFonts w:ascii="Garamond Premier Pro Italic" w:hAnsi="Garamond Premier Pro Italic"/>
            <w:sz w:val="22"/>
            <w:szCs w:val="22"/>
            <w:rtl w:val="0"/>
          </w:rPr>
          <w:delText>Ja</w:delText>
        </w:r>
      </w:del>
      <w:del w:id="8691" w:date="2023-01-13T18:26:59Z" w:author="Jan Groh">
        <w:r>
          <w:rPr>
            <w:rFonts w:ascii="Garamond Premier Pro Italic" w:hAnsi="Garamond Premier Pro Italic"/>
            <w:sz w:val="22"/>
            <w:szCs w:val="22"/>
            <w:rtl w:val="0"/>
            <w:lang w:val="de-DE"/>
          </w:rPr>
          <w:delText>hrgang 1</w:delText>
        </w:r>
      </w:del>
      <w:del w:id="8692" w:date="2023-01-13T18:26:59Z" w:author="Jan Groh">
        <w:r>
          <w:rPr>
            <w:rFonts w:ascii="Garamond Premier Pro Italic" w:hAnsi="Garamond Premier Pro Italic"/>
            <w:sz w:val="22"/>
            <w:szCs w:val="22"/>
            <w:rtl w:val="0"/>
            <w:lang w:val="de-DE"/>
          </w:rPr>
          <w:delText>, Hef</w:delText>
        </w:r>
      </w:del>
      <w:del w:id="8693" w:date="2023-01-13T18:26:59Z" w:author="Jan Groh">
        <w:r>
          <w:rPr>
            <w:rFonts w:ascii="Garamond Premier Pro Italic" w:hAnsi="Garamond Premier Pro Italic"/>
            <w:sz w:val="22"/>
            <w:szCs w:val="22"/>
            <w:rtl w:val="0"/>
            <w:lang w:val="de-DE"/>
          </w:rPr>
          <w:delText>t</w:delText>
        </w:r>
      </w:del>
      <w:del w:id="8694" w:date="2023-01-13T18:26:59Z" w:author="Jan Groh">
        <w:r>
          <w:rPr>
            <w:rFonts w:ascii="Garamond Premier Pro Italic" w:hAnsi="Garamond Premier Pro Italic"/>
            <w:sz w:val="22"/>
            <w:szCs w:val="22"/>
            <w:rtl w:val="0"/>
          </w:rPr>
          <w:delText xml:space="preserve"> 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69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69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97" w:date="2023-01-13T18:26:59Z" w:author="Jan Groh"/>
          <w:rFonts w:ascii="Garamond Premier Pro Italic" w:cs="Garamond Premier Pro Italic" w:hAnsi="Garamond Premier Pro Italic" w:eastAsia="Garamond Premier Pro Italic"/>
          <w:sz w:val="22"/>
          <w:szCs w:val="22"/>
        </w:rPr>
      </w:pPr>
      <w:del w:id="8698" w:date="2023-01-13T18:26:59Z" w:author="Jan Groh">
        <w:r>
          <w:rPr>
            <w:rFonts w:ascii="Garamond Premier Pro Italic" w:hAnsi="Garamond Premier Pro Italic"/>
            <w:sz w:val="22"/>
            <w:szCs w:val="22"/>
            <w:rtl w:val="0"/>
            <w:lang w:val="de-DE"/>
          </w:rPr>
          <w:delText>Die Dritte an Ihn.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69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00" w:date="2023-01-13T18:26:59Z" w:author="Jan Groh"/>
          <w:rFonts w:ascii="Garamond Premier Pro Caption" w:cs="Garamond Premier Pro Caption" w:hAnsi="Garamond Premier Pro Caption" w:eastAsia="Garamond Premier Pro Caption"/>
          <w:sz w:val="22"/>
          <w:szCs w:val="22"/>
        </w:rPr>
      </w:pPr>
      <w:del w:id="8701" w:date="2023-01-13T18:26:59Z" w:author="Jan Groh">
        <w:r>
          <w:rPr>
            <w:rFonts w:ascii="Garamond Premier Pro Caption" w:hAnsi="Garamond Premier Pro Caption"/>
            <w:sz w:val="22"/>
            <w:szCs w:val="22"/>
            <w:rtl w:val="0"/>
            <w:lang w:val="de-DE"/>
          </w:rPr>
          <w:delText>Sagt, wie ist das, sagt mir wie?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02" w:date="2023-01-13T18:26:59Z" w:author="Jan Groh"/>
          <w:rFonts w:ascii="Garamond Premier Pro Caption" w:cs="Garamond Premier Pro Caption" w:hAnsi="Garamond Premier Pro Caption" w:eastAsia="Garamond Premier Pro Caption"/>
          <w:sz w:val="22"/>
          <w:szCs w:val="22"/>
        </w:rPr>
      </w:pPr>
      <w:del w:id="8703" w:date="2023-01-13T18:26:59Z" w:author="Jan Groh">
        <w:r>
          <w:rPr>
            <w:rFonts w:ascii="Garamond Premier Pro Caption" w:hAnsi="Garamond Premier Pro Caption"/>
            <w:sz w:val="22"/>
            <w:szCs w:val="22"/>
            <w:rtl w:val="0"/>
            <w:lang w:val="de-DE"/>
          </w:rPr>
          <w:delText>Nichts bekomm</w:delText>
        </w:r>
      </w:del>
      <w:del w:id="8704" w:date="2023-01-13T18:26:59Z" w:author="Jan Groh">
        <w:r>
          <w:rPr>
            <w:rFonts w:ascii="Garamond Premier Pro Caption" w:hAnsi="Garamond Premier Pro Caption" w:hint="default"/>
            <w:sz w:val="22"/>
            <w:szCs w:val="22"/>
            <w:rtl w:val="1"/>
          </w:rPr>
          <w:delText xml:space="preserve">’ </w:delText>
        </w:r>
      </w:del>
      <w:del w:id="8705" w:date="2023-01-13T18:26:59Z" w:author="Jan Groh">
        <w:r>
          <w:rPr>
            <w:rFonts w:ascii="Garamond Premier Pro Caption" w:hAnsi="Garamond Premier Pro Caption"/>
            <w:sz w:val="22"/>
            <w:szCs w:val="22"/>
            <w:rtl w:val="0"/>
            <w:lang w:val="de-DE"/>
          </w:rPr>
          <w:delText xml:space="preserve">ich mehr zu lesen,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06" w:date="2023-01-13T18:26:59Z" w:author="Jan Groh"/>
          <w:rFonts w:ascii="Garamond Premier Pro Caption" w:cs="Garamond Premier Pro Caption" w:hAnsi="Garamond Premier Pro Caption" w:eastAsia="Garamond Premier Pro Caption"/>
          <w:sz w:val="22"/>
          <w:szCs w:val="22"/>
        </w:rPr>
      </w:pPr>
      <w:del w:id="8707" w:date="2023-01-13T18:26:59Z" w:author="Jan Groh">
        <w:r>
          <w:rPr>
            <w:rFonts w:ascii="Garamond Premier Pro Caption" w:hAnsi="Garamond Premier Pro Caption"/>
            <w:sz w:val="22"/>
            <w:szCs w:val="22"/>
            <w:rtl w:val="0"/>
            <w:lang w:val="de-DE"/>
          </w:rPr>
          <w:delText xml:space="preserve">Kein Sie an Ihn, kein Er an Sie,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08" w:date="2023-01-13T18:26:59Z" w:author="Jan Groh"/>
          <w:rFonts w:ascii="Garamond Premier Pro Caption" w:cs="Garamond Premier Pro Caption" w:hAnsi="Garamond Premier Pro Caption" w:eastAsia="Garamond Premier Pro Caption"/>
          <w:sz w:val="22"/>
          <w:szCs w:val="22"/>
        </w:rPr>
      </w:pPr>
      <w:del w:id="8709" w:date="2023-01-13T18:26:59Z" w:author="Jan Groh">
        <w:r>
          <w:rPr>
            <w:rFonts w:ascii="Garamond Premier Pro Caption" w:hAnsi="Garamond Premier Pro Caption"/>
            <w:sz w:val="22"/>
            <w:szCs w:val="22"/>
            <w:rtl w:val="0"/>
            <w:lang w:val="de-DE"/>
          </w:rPr>
          <w:delText>Ist es ein Irrtum denn gewesen?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10" w:date="2023-01-13T18:26:59Z" w:author="Jan Groh"/>
          <w:rFonts w:ascii="Garamond Premier Pro Caption" w:cs="Garamond Premier Pro Caption" w:hAnsi="Garamond Premier Pro Caption" w:eastAsia="Garamond Premier Pro Caption"/>
          <w:sz w:val="22"/>
          <w:szCs w:val="22"/>
        </w:rPr>
      </w:pPr>
      <w:del w:id="8711" w:date="2023-01-13T18:26:59Z" w:author="Jan Groh">
        <w:r>
          <w:rPr>
            <w:rFonts w:ascii="Garamond Premier Pro Caption" w:hAnsi="Garamond Premier Pro Caption"/>
            <w:sz w:val="22"/>
            <w:szCs w:val="22"/>
            <w:rtl w:val="0"/>
            <w:lang w:val="en-US"/>
          </w:rPr>
          <w:delText>So wag</w:delText>
        </w:r>
      </w:del>
      <w:del w:id="8712" w:date="2023-01-13T18:26:59Z" w:author="Jan Groh">
        <w:r>
          <w:rPr>
            <w:rFonts w:ascii="Garamond Premier Pro Caption" w:hAnsi="Garamond Premier Pro Caption" w:hint="default"/>
            <w:sz w:val="22"/>
            <w:szCs w:val="22"/>
            <w:rtl w:val="1"/>
          </w:rPr>
          <w:delText xml:space="preserve">’ </w:delText>
        </w:r>
      </w:del>
      <w:del w:id="8713" w:date="2023-01-13T18:26:59Z" w:author="Jan Groh">
        <w:r>
          <w:rPr>
            <w:rFonts w:ascii="Garamond Premier Pro Caption" w:hAnsi="Garamond Premier Pro Caption"/>
            <w:sz w:val="22"/>
            <w:szCs w:val="22"/>
            <w:rtl w:val="0"/>
            <w:lang w:val="de-DE"/>
          </w:rPr>
          <w:delText xml:space="preserve">ich hoffend mich herein,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14" w:date="2023-01-13T18:26:59Z" w:author="Jan Groh"/>
          <w:rFonts w:ascii="Garamond Premier Pro Caption" w:cs="Garamond Premier Pro Caption" w:hAnsi="Garamond Premier Pro Caption" w:eastAsia="Garamond Premier Pro Caption"/>
          <w:sz w:val="22"/>
          <w:szCs w:val="22"/>
        </w:rPr>
      </w:pPr>
      <w:del w:id="8715" w:date="2023-01-13T18:26:59Z" w:author="Jan Groh">
        <w:r>
          <w:rPr>
            <w:rFonts w:ascii="Garamond Premier Pro Caption" w:hAnsi="Garamond Premier Pro Caption"/>
            <w:sz w:val="22"/>
            <w:szCs w:val="22"/>
            <w:rtl w:val="0"/>
          </w:rPr>
          <w:delText>K</w:delText>
        </w:r>
      </w:del>
      <w:del w:id="8716" w:date="2023-01-13T18:26:59Z" w:author="Jan Groh">
        <w:r>
          <w:rPr>
            <w:rFonts w:ascii="Garamond Premier Pro Caption" w:hAnsi="Garamond Premier Pro Caption" w:hint="default"/>
            <w:sz w:val="22"/>
            <w:szCs w:val="22"/>
            <w:rtl w:val="0"/>
            <w:lang w:val="sv-SE"/>
          </w:rPr>
          <w:delText>ö</w:delText>
        </w:r>
      </w:del>
      <w:del w:id="8717" w:date="2023-01-13T18:26:59Z" w:author="Jan Groh">
        <w:r>
          <w:rPr>
            <w:rFonts w:ascii="Garamond Premier Pro Caption" w:hAnsi="Garamond Premier Pro Caption"/>
            <w:sz w:val="22"/>
            <w:szCs w:val="22"/>
            <w:rtl w:val="0"/>
            <w:lang w:val="de-DE"/>
          </w:rPr>
          <w:delText>nnt</w:delText>
        </w:r>
      </w:del>
      <w:del w:id="8718" w:date="2023-01-13T18:26:59Z" w:author="Jan Groh">
        <w:r>
          <w:rPr>
            <w:rFonts w:ascii="Garamond Premier Pro Caption" w:hAnsi="Garamond Premier Pro Caption" w:hint="default"/>
            <w:sz w:val="22"/>
            <w:szCs w:val="22"/>
            <w:rtl w:val="1"/>
          </w:rPr>
          <w:delText xml:space="preserve">’ </w:delText>
        </w:r>
      </w:del>
      <w:del w:id="8719" w:date="2023-01-13T18:26:59Z" w:author="Jan Groh">
        <w:r>
          <w:rPr>
            <w:rFonts w:ascii="Garamond Premier Pro Caption" w:hAnsi="Garamond Premier Pro Caption"/>
            <w:sz w:val="22"/>
            <w:szCs w:val="22"/>
            <w:rtl w:val="0"/>
            <w:lang w:val="de-DE"/>
          </w:rPr>
          <w:delText>ich nicht Deine Liebste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2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21" w:date="2023-01-13T18:26:59Z" w:author="Jan Groh"/>
          <w:rFonts w:ascii="Garamond Premier Pro Caption" w:cs="Garamond Premier Pro Caption" w:hAnsi="Garamond Premier Pro Caption" w:eastAsia="Garamond Premier Pro Caption"/>
          <w:sz w:val="22"/>
          <w:szCs w:val="22"/>
        </w:rPr>
      </w:pPr>
      <w:del w:id="8722" w:date="2023-01-13T18:26:59Z" w:author="Jan Groh">
        <w:r>
          <w:rPr>
            <w:rFonts w:ascii="Garamond Premier Pro Caption" w:hAnsi="Garamond Premier Pro Caption"/>
            <w:sz w:val="22"/>
            <w:szCs w:val="22"/>
            <w:rtl w:val="0"/>
            <w:lang w:val="de-DE"/>
          </w:rPr>
          <w:delText xml:space="preserve">Zwar wenn ich denke, was die andern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23" w:date="2023-01-13T18:26:59Z" w:author="Jan Groh"/>
          <w:rFonts w:ascii="Garamond Premier Pro Caption" w:cs="Garamond Premier Pro Caption" w:hAnsi="Garamond Premier Pro Caption" w:eastAsia="Garamond Premier Pro Caption"/>
          <w:sz w:val="22"/>
          <w:szCs w:val="22"/>
        </w:rPr>
      </w:pPr>
      <w:del w:id="8724" w:date="2023-01-13T18:26:59Z" w:author="Jan Groh">
        <w:r>
          <w:rPr>
            <w:rFonts w:ascii="Garamond Premier Pro Caption" w:hAnsi="Garamond Premier Pro Caption"/>
            <w:sz w:val="22"/>
            <w:szCs w:val="22"/>
            <w:rtl w:val="0"/>
          </w:rPr>
          <w:delText>F</w:delText>
        </w:r>
      </w:del>
      <w:del w:id="8725" w:date="2023-01-13T18:26:59Z" w:author="Jan Groh">
        <w:r>
          <w:rPr>
            <w:rFonts w:ascii="Garamond Premier Pro Caption" w:hAnsi="Garamond Premier Pro Caption" w:hint="default"/>
            <w:sz w:val="22"/>
            <w:szCs w:val="22"/>
            <w:rtl w:val="0"/>
          </w:rPr>
          <w:delText>ü</w:delText>
        </w:r>
      </w:del>
      <w:del w:id="8726" w:date="2023-01-13T18:26:59Z" w:author="Jan Groh">
        <w:r>
          <w:rPr>
            <w:rFonts w:ascii="Garamond Premier Pro Caption" w:hAnsi="Garamond Premier Pro Caption"/>
            <w:sz w:val="22"/>
            <w:szCs w:val="22"/>
            <w:rtl w:val="0"/>
            <w:lang w:val="de-DE"/>
          </w:rPr>
          <w:delText xml:space="preserve">r Tugenden Dir dargebracht,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27" w:date="2023-01-13T18:26:59Z" w:author="Jan Groh"/>
          <w:rFonts w:ascii="Garamond Premier Pro Caption" w:cs="Garamond Premier Pro Caption" w:hAnsi="Garamond Premier Pro Caption" w:eastAsia="Garamond Premier Pro Caption"/>
          <w:sz w:val="22"/>
          <w:szCs w:val="22"/>
        </w:rPr>
      </w:pPr>
      <w:del w:id="8728" w:date="2023-01-13T18:26:59Z" w:author="Jan Groh">
        <w:r>
          <w:rPr>
            <w:rFonts w:ascii="Garamond Premier Pro Caption" w:hAnsi="Garamond Premier Pro Caption"/>
            <w:sz w:val="22"/>
            <w:szCs w:val="22"/>
            <w:rtl w:val="0"/>
            <w:lang w:val="de-DE"/>
          </w:rPr>
          <w:delText xml:space="preserve">So sollte ich von dannen wandern,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29" w:date="2023-01-13T18:26:59Z" w:author="Jan Groh"/>
          <w:rFonts w:ascii="Garamond Premier Pro Caption" w:cs="Garamond Premier Pro Caption" w:hAnsi="Garamond Premier Pro Caption" w:eastAsia="Garamond Premier Pro Caption"/>
          <w:sz w:val="22"/>
          <w:szCs w:val="22"/>
        </w:rPr>
      </w:pPr>
      <w:del w:id="8730" w:date="2023-01-13T18:26:59Z" w:author="Jan Groh">
        <w:r>
          <w:rPr>
            <w:rFonts w:ascii="Garamond Premier Pro Caption" w:hAnsi="Garamond Premier Pro Caption"/>
            <w:sz w:val="22"/>
            <w:szCs w:val="22"/>
            <w:rtl w:val="0"/>
            <w:lang w:val="de-DE"/>
          </w:rPr>
          <w:delText>Denn sie sind Tag, und ich bin Nacht;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31" w:date="2023-01-13T18:26:59Z" w:author="Jan Groh"/>
          <w:rFonts w:ascii="Garamond Premier Pro Caption" w:cs="Garamond Premier Pro Caption" w:hAnsi="Garamond Premier Pro Caption" w:eastAsia="Garamond Premier Pro Caption"/>
          <w:sz w:val="22"/>
          <w:szCs w:val="22"/>
        </w:rPr>
      </w:pPr>
      <w:del w:id="8732" w:date="2023-01-13T18:26:59Z" w:author="Jan Groh">
        <w:r>
          <w:rPr>
            <w:rFonts w:ascii="Garamond Premier Pro Caption" w:hAnsi="Garamond Premier Pro Caption"/>
            <w:sz w:val="22"/>
            <w:szCs w:val="22"/>
            <w:rtl w:val="0"/>
            <w:lang w:val="de-DE"/>
          </w:rPr>
          <w:delText>Doch h</w:delText>
        </w:r>
      </w:del>
      <w:del w:id="8733" w:date="2023-01-13T18:26:59Z" w:author="Jan Groh">
        <w:r>
          <w:rPr>
            <w:rFonts w:ascii="Garamond Premier Pro Caption" w:hAnsi="Garamond Premier Pro Caption" w:hint="default"/>
            <w:sz w:val="22"/>
            <w:szCs w:val="22"/>
            <w:rtl w:val="0"/>
            <w:lang w:val="sv-SE"/>
          </w:rPr>
          <w:delText>ö</w:delText>
        </w:r>
      </w:del>
      <w:del w:id="8734" w:date="2023-01-13T18:26:59Z" w:author="Jan Groh">
        <w:r>
          <w:rPr>
            <w:rFonts w:ascii="Garamond Premier Pro Caption" w:hAnsi="Garamond Premier Pro Caption"/>
            <w:sz w:val="22"/>
            <w:szCs w:val="22"/>
            <w:rtl w:val="0"/>
          </w:rPr>
          <w:delText>rt</w:delText>
        </w:r>
      </w:del>
      <w:del w:id="8735" w:date="2023-01-13T18:26:59Z" w:author="Jan Groh">
        <w:r>
          <w:rPr>
            <w:rFonts w:ascii="Garamond Premier Pro Caption" w:hAnsi="Garamond Premier Pro Caption" w:hint="default"/>
            <w:sz w:val="22"/>
            <w:szCs w:val="22"/>
            <w:rtl w:val="1"/>
          </w:rPr>
          <w:delText xml:space="preserve">’ </w:delText>
        </w:r>
      </w:del>
      <w:del w:id="8736" w:date="2023-01-13T18:26:59Z" w:author="Jan Groh">
        <w:r>
          <w:rPr>
            <w:rFonts w:ascii="Garamond Premier Pro Caption" w:hAnsi="Garamond Premier Pro Caption"/>
            <w:sz w:val="22"/>
            <w:szCs w:val="22"/>
            <w:rtl w:val="0"/>
            <w:lang w:val="de-DE"/>
          </w:rPr>
          <w:delText>ich oft, da</w:delText>
        </w:r>
      </w:del>
      <w:del w:id="8737" w:date="2023-01-13T18:26:59Z" w:author="Jan Groh">
        <w:r>
          <w:rPr>
            <w:rFonts w:ascii="Garamond Premier Pro Caption" w:hAnsi="Garamond Premier Pro Caption" w:hint="default"/>
            <w:sz w:val="22"/>
            <w:szCs w:val="22"/>
            <w:rtl w:val="0"/>
            <w:lang w:val="de-DE"/>
          </w:rPr>
          <w:delText xml:space="preserve">ß </w:delText>
        </w:r>
      </w:del>
      <w:del w:id="8738" w:date="2023-01-13T18:26:59Z" w:author="Jan Groh">
        <w:r>
          <w:rPr>
            <w:rFonts w:ascii="Garamond Premier Pro Caption" w:hAnsi="Garamond Premier Pro Caption"/>
            <w:sz w:val="22"/>
            <w:szCs w:val="22"/>
            <w:rtl w:val="0"/>
            <w:lang w:val="de-DE"/>
          </w:rPr>
          <w:delText xml:space="preserve">uns zum Lieben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39" w:date="2023-01-13T18:26:59Z" w:author="Jan Groh"/>
          <w:rFonts w:ascii="Garamond Premier Pro Caption" w:cs="Garamond Premier Pro Caption" w:hAnsi="Garamond Premier Pro Caption" w:eastAsia="Garamond Premier Pro Caption"/>
          <w:sz w:val="22"/>
          <w:szCs w:val="22"/>
        </w:rPr>
      </w:pPr>
      <w:del w:id="8740" w:date="2023-01-13T18:26:59Z" w:author="Jan Groh">
        <w:r>
          <w:rPr>
            <w:rFonts w:ascii="Garamond Premier Pro Caption" w:hAnsi="Garamond Premier Pro Caption"/>
            <w:sz w:val="22"/>
            <w:szCs w:val="22"/>
            <w:rtl w:val="0"/>
            <w:lang w:val="de-DE"/>
          </w:rPr>
          <w:delText>Nicht immer Reflexion getrieben.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4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42" w:date="2023-01-13T18:26:59Z" w:author="Jan Groh"/>
          <w:rFonts w:ascii="Garamond Premier Pro Caption" w:cs="Garamond Premier Pro Caption" w:hAnsi="Garamond Premier Pro Caption" w:eastAsia="Garamond Premier Pro Caption"/>
          <w:sz w:val="22"/>
          <w:szCs w:val="22"/>
        </w:rPr>
      </w:pPr>
      <w:del w:id="8743" w:date="2023-01-13T18:26:59Z" w:author="Jan Groh">
        <w:r>
          <w:rPr>
            <w:rFonts w:ascii="Garamond Premier Pro Caption" w:hAnsi="Garamond Premier Pro Caption"/>
            <w:sz w:val="22"/>
            <w:szCs w:val="22"/>
            <w:rtl w:val="0"/>
            <w:lang w:val="de-DE"/>
          </w:rPr>
          <w:delText xml:space="preserve">Darum, was der andern Tugend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44" w:date="2023-01-13T18:26:59Z" w:author="Jan Groh"/>
          <w:rFonts w:ascii="Garamond Premier Pro Caption" w:cs="Garamond Premier Pro Caption" w:hAnsi="Garamond Premier Pro Caption" w:eastAsia="Garamond Premier Pro Caption"/>
          <w:sz w:val="22"/>
          <w:szCs w:val="22"/>
        </w:rPr>
      </w:pPr>
      <w:del w:id="8745" w:date="2023-01-13T18:26:59Z" w:author="Jan Groh">
        <w:r>
          <w:rPr>
            <w:rFonts w:ascii="Garamond Premier Pro Caption" w:hAnsi="Garamond Premier Pro Caption"/>
            <w:sz w:val="22"/>
            <w:szCs w:val="22"/>
            <w:rtl w:val="0"/>
            <w:lang w:val="de-DE"/>
          </w:rPr>
          <w:delText xml:space="preserve">Nicht erreicht zu haben scheint,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46" w:date="2023-01-13T18:26:59Z" w:author="Jan Groh"/>
          <w:rFonts w:ascii="Garamond Premier Pro Caption" w:cs="Garamond Premier Pro Caption" w:hAnsi="Garamond Premier Pro Caption" w:eastAsia="Garamond Premier Pro Caption"/>
          <w:sz w:val="22"/>
          <w:szCs w:val="22"/>
        </w:rPr>
      </w:pPr>
      <w:del w:id="8747" w:date="2023-01-13T18:26:59Z" w:author="Jan Groh">
        <w:r>
          <w:rPr>
            <w:rFonts w:ascii="Garamond Premier Pro Caption" w:hAnsi="Garamond Premier Pro Caption"/>
            <w:sz w:val="22"/>
            <w:szCs w:val="22"/>
            <w:rtl w:val="0"/>
            <w:lang w:val="de-DE"/>
          </w:rPr>
          <w:delText xml:space="preserve">Ohne Liebreiz, ohne Jugend,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48" w:date="2023-01-13T18:26:59Z" w:author="Jan Groh"/>
          <w:rFonts w:ascii="Garamond Premier Pro Caption" w:cs="Garamond Premier Pro Caption" w:hAnsi="Garamond Premier Pro Caption" w:eastAsia="Garamond Premier Pro Caption"/>
          <w:sz w:val="22"/>
          <w:szCs w:val="22"/>
        </w:rPr>
      </w:pPr>
      <w:del w:id="8749" w:date="2023-01-13T18:26:59Z" w:author="Jan Groh">
        <w:r>
          <w:rPr>
            <w:rFonts w:ascii="Garamond Premier Pro Caption" w:hAnsi="Garamond Premier Pro Caption"/>
            <w:sz w:val="22"/>
            <w:szCs w:val="22"/>
            <w:rtl w:val="0"/>
          </w:rPr>
          <w:delText>Fordr</w:delText>
        </w:r>
      </w:del>
      <w:del w:id="8750" w:date="2023-01-13T18:26:59Z" w:author="Jan Groh">
        <w:r>
          <w:rPr>
            <w:rFonts w:ascii="Garamond Premier Pro Caption" w:hAnsi="Garamond Premier Pro Caption" w:hint="default"/>
            <w:sz w:val="22"/>
            <w:szCs w:val="22"/>
            <w:rtl w:val="1"/>
          </w:rPr>
          <w:delText xml:space="preserve">’ </w:delText>
        </w:r>
      </w:del>
      <w:del w:id="8751" w:date="2023-01-13T18:26:59Z" w:author="Jan Groh">
        <w:r>
          <w:rPr>
            <w:rFonts w:ascii="Garamond Premier Pro Caption" w:hAnsi="Garamond Premier Pro Caption"/>
            <w:sz w:val="22"/>
            <w:szCs w:val="22"/>
            <w:rtl w:val="0"/>
            <w:lang w:val="de-DE"/>
          </w:rPr>
          <w:delText xml:space="preserve">ich: </w:delText>
        </w:r>
      </w:del>
      <w:del w:id="8752" w:date="2023-01-13T18:26:59Z" w:author="Jan Groh">
        <w:r>
          <w:rPr>
            <w:rFonts w:ascii="Garamond Premier Pro Caption" w:hAnsi="Garamond Premier Pro Caption" w:hint="default"/>
            <w:sz w:val="22"/>
            <w:szCs w:val="22"/>
            <w:rtl w:val="0"/>
            <w:lang w:val="it-IT"/>
          </w:rPr>
          <w:delText>»</w:delText>
        </w:r>
      </w:del>
      <w:del w:id="8753" w:date="2023-01-13T18:26:59Z" w:author="Jan Groh">
        <w:r>
          <w:rPr>
            <w:rFonts w:ascii="Garamond Premier Pro Caption" w:hAnsi="Garamond Premier Pro Caption"/>
            <w:sz w:val="22"/>
            <w:szCs w:val="22"/>
            <w:rtl w:val="0"/>
            <w:lang w:val="de-DE"/>
          </w:rPr>
          <w:delText>liebe mich, mein Freund!</w:delText>
        </w:r>
      </w:del>
      <w:del w:id="8754"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55" w:date="2023-01-13T18:26:59Z" w:author="Jan Groh"/>
          <w:rFonts w:ascii="Garamond Premier Pro Caption" w:cs="Garamond Premier Pro Caption" w:hAnsi="Garamond Premier Pro Caption" w:eastAsia="Garamond Premier Pro Caption"/>
          <w:sz w:val="22"/>
          <w:szCs w:val="22"/>
        </w:rPr>
      </w:pPr>
      <w:del w:id="8756" w:date="2023-01-13T18:26:59Z" w:author="Jan Groh">
        <w:r>
          <w:rPr>
            <w:rFonts w:ascii="Garamond Premier Pro Caption" w:hAnsi="Garamond Premier Pro Caption"/>
            <w:sz w:val="22"/>
            <w:szCs w:val="22"/>
            <w:rtl w:val="0"/>
            <w:lang w:val="de-DE"/>
          </w:rPr>
          <w:delText>Und es soll Dir nimmer fehlen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57" w:date="2023-01-13T18:26:59Z" w:author="Jan Groh"/>
          <w:rFonts w:ascii="Garamond Premier Pro Caption" w:cs="Garamond Premier Pro Caption" w:hAnsi="Garamond Premier Pro Caption" w:eastAsia="Garamond Premier Pro Caption"/>
          <w:sz w:val="22"/>
          <w:szCs w:val="22"/>
        </w:rPr>
      </w:pPr>
      <w:del w:id="8758" w:date="2023-01-13T18:26:59Z" w:author="Jan Groh">
        <w:r>
          <w:rPr>
            <w:rFonts w:ascii="Garamond Premier Pro Caption" w:hAnsi="Garamond Premier Pro Caption"/>
            <w:sz w:val="22"/>
            <w:szCs w:val="22"/>
            <w:rtl w:val="0"/>
            <w:lang w:val="de-DE"/>
          </w:rPr>
          <w:delText>Stoff f</w:delText>
        </w:r>
      </w:del>
      <w:del w:id="8759" w:date="2023-01-13T18:26:59Z" w:author="Jan Groh">
        <w:r>
          <w:rPr>
            <w:rFonts w:ascii="Garamond Premier Pro Caption" w:hAnsi="Garamond Premier Pro Caption" w:hint="default"/>
            <w:sz w:val="22"/>
            <w:szCs w:val="22"/>
            <w:rtl w:val="0"/>
          </w:rPr>
          <w:delText>ü</w:delText>
        </w:r>
      </w:del>
      <w:del w:id="8760" w:date="2023-01-13T18:26:59Z" w:author="Jan Groh">
        <w:r>
          <w:rPr>
            <w:rFonts w:ascii="Garamond Premier Pro Caption" w:hAnsi="Garamond Premier Pro Caption"/>
            <w:sz w:val="22"/>
            <w:szCs w:val="22"/>
            <w:rtl w:val="0"/>
            <w:lang w:val="de-DE"/>
          </w:rPr>
          <w:delText>r Dich und mich zum Qu</w:delText>
        </w:r>
      </w:del>
      <w:del w:id="8761" w:date="2023-01-13T18:26:59Z" w:author="Jan Groh">
        <w:r>
          <w:rPr>
            <w:rFonts w:ascii="Garamond Premier Pro Caption" w:hAnsi="Garamond Premier Pro Caption" w:hint="default"/>
            <w:sz w:val="22"/>
            <w:szCs w:val="22"/>
            <w:rtl w:val="0"/>
          </w:rPr>
          <w:delText>ä</w:delText>
        </w:r>
      </w:del>
      <w:del w:id="8762" w:date="2023-01-13T18:26:59Z" w:author="Jan Groh">
        <w:r>
          <w:rPr>
            <w:rFonts w:ascii="Garamond Premier Pro Caption" w:hAnsi="Garamond Premier Pro Caption"/>
            <w:sz w:val="22"/>
            <w:szCs w:val="22"/>
            <w:rtl w:val="0"/>
          </w:rPr>
          <w:delText>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63" w:date="2023-01-13T18:26:59Z" w:author="Jan Groh"/>
          <w:rFonts w:ascii="Garamond Premier Pro Caption" w:cs="Garamond Premier Pro Caption" w:hAnsi="Garamond Premier Pro Caption" w:eastAsia="Garamond Premier Pro Caption"/>
          <w:sz w:val="22"/>
          <w:szCs w:val="22"/>
        </w:rPr>
      </w:pPr>
      <w:del w:id="8764" w:date="2023-01-13T18:26:59Z" w:author="Jan Groh">
        <w:r>
          <w:rPr>
            <w:rFonts w:ascii="Garamond Premier Pro Caption" w:cs="Garamond Premier Pro Caption" w:hAnsi="Garamond Premier Pro Caption" w:eastAsia="Garamond Premier Pro Caption"/>
            <w:sz w:val="22"/>
            <w:szCs w:val="22"/>
          </w:rPr>
          <w:br w:type="textWrapping"/>
        </w:r>
      </w:del>
      <w:commentRangeStart w:id="8765"/>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66" w:date="2023-01-13T18:26:59Z" w:author="Jan Groh"/>
          <w:rFonts w:ascii="Garamond Premier Pro Caption" w:cs="Garamond Premier Pro Caption" w:hAnsi="Garamond Premier Pro Caption" w:eastAsia="Garamond Premier Pro Caption"/>
          <w:sz w:val="22"/>
          <w:szCs w:val="22"/>
        </w:rPr>
      </w:pPr>
      <w:del w:id="8767" w:date="2023-01-13T18:26:59Z" w:author="Jan Groh">
        <w:r>
          <w:rPr>
            <w:rFonts w:ascii="Garamond Premier Pro Caption" w:hAnsi="Garamond Premier Pro Caption"/>
            <w:sz w:val="22"/>
            <w:szCs w:val="22"/>
            <w:rtl w:val="0"/>
          </w:rPr>
          <w:delText>J. M.</w:delText>
        </w:r>
      </w:del>
      <w:commentRangeEnd w:id="8765"/>
      <w:r>
        <w:commentReference w:id="8765"/>
      </w:r>
      <w:del w:id="8768" w:date="2023-01-13T18:26:59Z" w:author="Jan Groh">
        <w:r>
          <w:rPr>
            <w:rFonts w:ascii="Garamond Premier Pro Caption" w:hAnsi="Garamond Premier Pro Caption"/>
            <w:sz w:val="22"/>
            <w:szCs w:val="22"/>
            <w:rtl w:val="0"/>
            <w:lang w:val="de-DE"/>
          </w:rPr>
          <w:delText xml:space="preserve"> gibt mit weichem Herzen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69" w:date="2023-01-13T18:26:59Z" w:author="Jan Groh"/>
          <w:rFonts w:ascii="Garamond Premier Pro Caption" w:cs="Garamond Premier Pro Caption" w:hAnsi="Garamond Premier Pro Caption" w:eastAsia="Garamond Premier Pro Caption"/>
          <w:sz w:val="22"/>
          <w:szCs w:val="22"/>
        </w:rPr>
      </w:pPr>
      <w:del w:id="8770" w:date="2023-01-13T18:26:59Z" w:author="Jan Groh">
        <w:r>
          <w:rPr>
            <w:rFonts w:ascii="Garamond Premier Pro Caption" w:hAnsi="Garamond Premier Pro Caption"/>
            <w:sz w:val="22"/>
            <w:szCs w:val="22"/>
            <w:rtl w:val="0"/>
            <w:lang w:val="de-DE"/>
          </w:rPr>
          <w:delText>Liebend jeden Ton zur</w:delText>
        </w:r>
      </w:del>
      <w:del w:id="8771" w:date="2023-01-13T18:26:59Z" w:author="Jan Groh">
        <w:r>
          <w:rPr>
            <w:rFonts w:ascii="Garamond Premier Pro Caption" w:hAnsi="Garamond Premier Pro Caption" w:hint="default"/>
            <w:sz w:val="22"/>
            <w:szCs w:val="22"/>
            <w:rtl w:val="0"/>
          </w:rPr>
          <w:delText>ü</w:delText>
        </w:r>
      </w:del>
      <w:del w:id="8772" w:date="2023-01-13T18:26:59Z" w:author="Jan Groh">
        <w:r>
          <w:rPr>
            <w:rFonts w:ascii="Garamond Premier Pro Caption" w:hAnsi="Garamond Premier Pro Caption"/>
            <w:sz w:val="22"/>
            <w:szCs w:val="22"/>
            <w:rtl w:val="0"/>
            <w:lang w:val="en-US"/>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73" w:date="2023-01-13T18:26:59Z" w:author="Jan Groh"/>
          <w:rFonts w:ascii="Garamond Premier Pro Caption" w:cs="Garamond Premier Pro Caption" w:hAnsi="Garamond Premier Pro Caption" w:eastAsia="Garamond Premier Pro Caption"/>
          <w:sz w:val="22"/>
          <w:szCs w:val="22"/>
        </w:rPr>
      </w:pPr>
      <w:del w:id="8774" w:date="2023-01-13T18:26:59Z" w:author="Jan Groh">
        <w:r>
          <w:rPr>
            <w:rFonts w:ascii="Garamond Premier Pro Caption" w:hAnsi="Garamond Premier Pro Caption"/>
            <w:sz w:val="22"/>
            <w:szCs w:val="22"/>
            <w:rtl w:val="0"/>
            <w:lang w:val="de-DE"/>
          </w:rPr>
          <w:delText xml:space="preserve">Schafft ein Echo Deinen Schmerzen,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75" w:date="2023-01-13T18:26:59Z" w:author="Jan Groh"/>
          <w:rFonts w:ascii="Garamond Premier Pro Caption" w:cs="Garamond Premier Pro Caption" w:hAnsi="Garamond Premier Pro Caption" w:eastAsia="Garamond Premier Pro Caption"/>
          <w:sz w:val="22"/>
          <w:szCs w:val="22"/>
        </w:rPr>
      </w:pPr>
      <w:del w:id="8776" w:date="2023-01-13T18:26:59Z" w:author="Jan Groh">
        <w:r>
          <w:rPr>
            <w:rFonts w:ascii="Garamond Premier Pro Caption" w:hAnsi="Garamond Premier Pro Caption"/>
            <w:sz w:val="22"/>
            <w:szCs w:val="22"/>
            <w:rtl w:val="0"/>
            <w:lang w:val="de-DE"/>
          </w:rPr>
          <w:delText>Gibt ein Echo Deinem Gl</w:delText>
        </w:r>
      </w:del>
      <w:del w:id="8777" w:date="2023-01-13T18:26:59Z" w:author="Jan Groh">
        <w:r>
          <w:rPr>
            <w:rFonts w:ascii="Garamond Premier Pro Caption" w:hAnsi="Garamond Premier Pro Caption" w:hint="default"/>
            <w:sz w:val="22"/>
            <w:szCs w:val="22"/>
            <w:rtl w:val="0"/>
          </w:rPr>
          <w:delText>ü</w:delText>
        </w:r>
      </w:del>
      <w:del w:id="8778"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79" w:date="2023-01-13T18:26:59Z" w:author="Jan Groh"/>
          <w:rFonts w:ascii="Garamond Premier Pro Caption" w:cs="Garamond Premier Pro Caption" w:hAnsi="Garamond Premier Pro Caption" w:eastAsia="Garamond Premier Pro Caption"/>
          <w:sz w:val="22"/>
          <w:szCs w:val="22"/>
        </w:rPr>
      </w:pPr>
      <w:del w:id="8780" w:date="2023-01-13T18:26:59Z" w:author="Jan Groh">
        <w:r>
          <w:rPr>
            <w:rFonts w:ascii="Garamond Premier Pro Caption" w:hAnsi="Garamond Premier Pro Caption"/>
            <w:sz w:val="22"/>
            <w:szCs w:val="22"/>
            <w:rtl w:val="0"/>
            <w:lang w:val="de-DE"/>
          </w:rPr>
          <w:delText>Doch den M</w:delText>
        </w:r>
      </w:del>
      <w:del w:id="8781" w:date="2023-01-13T18:26:59Z" w:author="Jan Groh">
        <w:r>
          <w:rPr>
            <w:rFonts w:ascii="Garamond Premier Pro Caption" w:hAnsi="Garamond Premier Pro Caption" w:hint="default"/>
            <w:sz w:val="22"/>
            <w:szCs w:val="22"/>
            <w:rtl w:val="0"/>
          </w:rPr>
          <w:delText>ä</w:delText>
        </w:r>
      </w:del>
      <w:del w:id="8782" w:date="2023-01-13T18:26:59Z" w:author="Jan Groh">
        <w:r>
          <w:rPr>
            <w:rFonts w:ascii="Garamond Premier Pro Caption" w:hAnsi="Garamond Premier Pro Caption"/>
            <w:sz w:val="22"/>
            <w:szCs w:val="22"/>
            <w:rtl w:val="0"/>
            <w:lang w:val="de-DE"/>
          </w:rPr>
          <w:delText xml:space="preserve">nnern nur behagt,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83" w:date="2023-01-13T18:26:59Z" w:author="Jan Groh"/>
          <w:rFonts w:ascii="Garamond Premier Pro Caption" w:cs="Garamond Premier Pro Caption" w:hAnsi="Garamond Premier Pro Caption" w:eastAsia="Garamond Premier Pro Caption"/>
          <w:sz w:val="22"/>
          <w:szCs w:val="22"/>
        </w:rPr>
      </w:pPr>
      <w:del w:id="8784" w:date="2023-01-13T18:26:59Z" w:author="Jan Groh">
        <w:r>
          <w:rPr>
            <w:rFonts w:ascii="Garamond Premier Pro Caption" w:hAnsi="Garamond Premier Pro Caption"/>
            <w:sz w:val="22"/>
            <w:szCs w:val="22"/>
            <w:rtl w:val="0"/>
            <w:lang w:val="de-DE"/>
          </w:rPr>
          <w:delText>Was man ihnen streng versagt.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8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86" w:date="2023-01-13T18:26:59Z" w:author="Jan Groh"/>
          <w:rFonts w:ascii="Garamond Premier Pro Caption" w:cs="Garamond Premier Pro Caption" w:hAnsi="Garamond Premier Pro Caption" w:eastAsia="Garamond Premier Pro Caption"/>
          <w:sz w:val="22"/>
          <w:szCs w:val="22"/>
        </w:rPr>
      </w:pPr>
      <w:del w:id="8787" w:date="2023-01-13T18:26:59Z" w:author="Jan Groh">
        <w:r>
          <w:rPr>
            <w:rFonts w:ascii="Garamond Premier Pro Caption" w:hAnsi="Garamond Premier Pro Caption"/>
            <w:sz w:val="22"/>
            <w:szCs w:val="22"/>
            <w:rtl w:val="0"/>
            <w:lang w:val="de-DE"/>
          </w:rPr>
          <w:delText xml:space="preserve">Und die andre gibt Dir Treue,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88" w:date="2023-01-13T18:26:59Z" w:author="Jan Groh"/>
          <w:rFonts w:ascii="Garamond Premier Pro Caption" w:cs="Garamond Premier Pro Caption" w:hAnsi="Garamond Premier Pro Caption" w:eastAsia="Garamond Premier Pro Caption"/>
          <w:sz w:val="22"/>
          <w:szCs w:val="22"/>
        </w:rPr>
      </w:pPr>
      <w:del w:id="8789" w:date="2023-01-13T18:26:59Z" w:author="Jan Groh">
        <w:r>
          <w:rPr>
            <w:rFonts w:ascii="Garamond Premier Pro Caption" w:hAnsi="Garamond Premier Pro Caption"/>
            <w:sz w:val="22"/>
            <w:szCs w:val="22"/>
            <w:rtl w:val="0"/>
            <w:lang w:val="de-DE"/>
          </w:rPr>
          <w:delText xml:space="preserve">Gibt Dir Wahrheit, gibt Dir Glut,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90" w:date="2023-01-13T18:26:59Z" w:author="Jan Groh"/>
          <w:rFonts w:ascii="Garamond Premier Pro Caption" w:cs="Garamond Premier Pro Caption" w:hAnsi="Garamond Premier Pro Caption" w:eastAsia="Garamond Premier Pro Caption"/>
          <w:sz w:val="22"/>
          <w:szCs w:val="22"/>
        </w:rPr>
      </w:pPr>
      <w:del w:id="8791" w:date="2023-01-13T18:26:59Z" w:author="Jan Groh">
        <w:r>
          <w:rPr>
            <w:rFonts w:ascii="Garamond Premier Pro Caption" w:hAnsi="Garamond Premier Pro Caption"/>
            <w:sz w:val="22"/>
            <w:szCs w:val="22"/>
            <w:rtl w:val="0"/>
            <w:lang w:val="de-DE"/>
          </w:rPr>
          <w:delText xml:space="preserve">Gibt ein Leben ohne Reue,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92" w:date="2023-01-13T18:26:59Z" w:author="Jan Groh"/>
          <w:rFonts w:ascii="Garamond Premier Pro Caption" w:cs="Garamond Premier Pro Caption" w:hAnsi="Garamond Premier Pro Caption" w:eastAsia="Garamond Premier Pro Caption"/>
          <w:sz w:val="22"/>
          <w:szCs w:val="22"/>
        </w:rPr>
      </w:pPr>
      <w:del w:id="8793" w:date="2023-01-13T18:26:59Z" w:author="Jan Groh">
        <w:r>
          <w:rPr>
            <w:rFonts w:ascii="Garamond Premier Pro Caption" w:hAnsi="Garamond Premier Pro Caption"/>
            <w:sz w:val="22"/>
            <w:szCs w:val="22"/>
            <w:rtl w:val="0"/>
            <w:lang w:val="de-DE"/>
          </w:rPr>
          <w:delText>Gibt des Glaubens hohen Mut;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94" w:date="2023-01-13T18:26:59Z" w:author="Jan Groh"/>
          <w:rFonts w:ascii="Garamond Premier Pro Caption" w:cs="Garamond Premier Pro Caption" w:hAnsi="Garamond Premier Pro Caption" w:eastAsia="Garamond Premier Pro Caption"/>
          <w:sz w:val="22"/>
          <w:szCs w:val="22"/>
        </w:rPr>
      </w:pPr>
      <w:del w:id="8795" w:date="2023-01-13T18:26:59Z" w:author="Jan Groh">
        <w:r>
          <w:rPr>
            <w:rFonts w:ascii="Garamond Premier Pro Caption" w:hAnsi="Garamond Premier Pro Caption"/>
            <w:sz w:val="22"/>
            <w:szCs w:val="22"/>
            <w:rtl w:val="0"/>
            <w:lang w:val="de-DE"/>
          </w:rPr>
          <w:delText xml:space="preserve">Denn was eine Frau begehrt,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796" w:date="2023-01-13T18:26:59Z" w:author="Jan Groh"/>
          <w:rFonts w:ascii="Garamond Premier Pro Caption" w:cs="Garamond Premier Pro Caption" w:hAnsi="Garamond Premier Pro Caption" w:eastAsia="Garamond Premier Pro Caption"/>
          <w:sz w:val="22"/>
          <w:szCs w:val="22"/>
        </w:rPr>
      </w:pPr>
      <w:del w:id="8797" w:date="2023-01-13T18:26:59Z" w:author="Jan Groh">
        <w:r>
          <w:rPr>
            <w:rFonts w:ascii="Garamond Premier Pro Caption" w:hAnsi="Garamond Premier Pro Caption"/>
            <w:sz w:val="22"/>
            <w:szCs w:val="22"/>
            <w:rtl w:val="0"/>
            <w:lang w:val="de-DE"/>
          </w:rPr>
          <w:delText>Sie auch willig gern gew</w:delText>
        </w:r>
      </w:del>
      <w:del w:id="8798" w:date="2023-01-13T18:26:59Z" w:author="Jan Groh">
        <w:r>
          <w:rPr>
            <w:rFonts w:ascii="Garamond Premier Pro Caption" w:hAnsi="Garamond Premier Pro Caption" w:hint="default"/>
            <w:sz w:val="22"/>
            <w:szCs w:val="22"/>
            <w:rtl w:val="0"/>
          </w:rPr>
          <w:delText>ä</w:delText>
        </w:r>
      </w:del>
      <w:del w:id="8799" w:date="2023-01-13T18:26:59Z" w:author="Jan Groh">
        <w:r>
          <w:rPr>
            <w:rFonts w:ascii="Garamond Premier Pro Caption" w:hAnsi="Garamond Premier Pro Caption"/>
            <w:sz w:val="22"/>
            <w:szCs w:val="22"/>
            <w:rtl w:val="0"/>
            <w:lang w:val="de-DE"/>
          </w:rPr>
          <w:delText>hrt.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0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01" w:date="2023-01-13T18:26:59Z" w:author="Jan Groh"/>
          <w:rFonts w:ascii="Garamond Premier Pro Caption" w:cs="Garamond Premier Pro Caption" w:hAnsi="Garamond Premier Pro Caption" w:eastAsia="Garamond Premier Pro Caption"/>
          <w:sz w:val="22"/>
          <w:szCs w:val="22"/>
        </w:rPr>
      </w:pPr>
      <w:del w:id="8802" w:date="2023-01-13T18:26:59Z" w:author="Jan Groh">
        <w:r>
          <w:rPr>
            <w:rFonts w:ascii="Garamond Premier Pro Caption" w:hAnsi="Garamond Premier Pro Caption"/>
            <w:sz w:val="22"/>
            <w:szCs w:val="22"/>
            <w:rtl w:val="0"/>
            <w:lang w:val="de-DE"/>
          </w:rPr>
          <w:delText xml:space="preserve">Wenn Dir dieses nicht gelegen,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03" w:date="2023-01-13T18:26:59Z" w:author="Jan Groh"/>
          <w:rFonts w:ascii="Garamond Premier Pro Caption" w:cs="Garamond Premier Pro Caption" w:hAnsi="Garamond Premier Pro Caption" w:eastAsia="Garamond Premier Pro Caption"/>
          <w:sz w:val="22"/>
          <w:szCs w:val="22"/>
        </w:rPr>
      </w:pPr>
      <w:del w:id="8804" w:date="2023-01-13T18:26:59Z" w:author="Jan Groh">
        <w:r>
          <w:rPr>
            <w:rFonts w:ascii="Garamond Premier Pro Caption" w:hAnsi="Garamond Premier Pro Caption"/>
            <w:sz w:val="22"/>
            <w:szCs w:val="22"/>
            <w:rtl w:val="0"/>
            <w:lang w:val="en-US"/>
          </w:rPr>
          <w:delText>Find</w:delText>
        </w:r>
      </w:del>
      <w:del w:id="8805" w:date="2023-01-13T18:26:59Z" w:author="Jan Groh">
        <w:r>
          <w:rPr>
            <w:rFonts w:ascii="Garamond Premier Pro Caption" w:hAnsi="Garamond Premier Pro Caption" w:hint="default"/>
            <w:sz w:val="22"/>
            <w:szCs w:val="22"/>
            <w:rtl w:val="1"/>
          </w:rPr>
          <w:delText>’</w:delText>
        </w:r>
      </w:del>
      <w:del w:id="8806" w:date="2023-01-13T18:26:59Z" w:author="Jan Groh">
        <w:r>
          <w:rPr>
            <w:rFonts w:ascii="Garamond Premier Pro Caption" w:hAnsi="Garamond Premier Pro Caption"/>
            <w:sz w:val="22"/>
            <w:szCs w:val="22"/>
            <w:rtl w:val="0"/>
            <w:lang w:val="de-DE"/>
          </w:rPr>
          <w:delText xml:space="preserve">st Du sicher mich charmant,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07" w:date="2023-01-13T18:26:59Z" w:author="Jan Groh"/>
          <w:rFonts w:ascii="Garamond Premier Pro Caption" w:cs="Garamond Premier Pro Caption" w:hAnsi="Garamond Premier Pro Caption" w:eastAsia="Garamond Premier Pro Caption"/>
          <w:sz w:val="22"/>
          <w:szCs w:val="22"/>
        </w:rPr>
      </w:pPr>
      <w:del w:id="8808" w:date="2023-01-13T18:26:59Z" w:author="Jan Groh">
        <w:r>
          <w:rPr>
            <w:rFonts w:ascii="Garamond Premier Pro Caption" w:hAnsi="Garamond Premier Pro Caption"/>
            <w:sz w:val="22"/>
            <w:szCs w:val="22"/>
            <w:rtl w:val="0"/>
            <w:lang w:val="de-DE"/>
          </w:rPr>
          <w:delText xml:space="preserve">Denn ich bin ja allerwegen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09" w:date="2023-01-13T18:26:59Z" w:author="Jan Groh"/>
          <w:rFonts w:ascii="Garamond Premier Pro Caption" w:cs="Garamond Premier Pro Caption" w:hAnsi="Garamond Premier Pro Caption" w:eastAsia="Garamond Premier Pro Caption"/>
          <w:sz w:val="22"/>
          <w:szCs w:val="22"/>
        </w:rPr>
      </w:pPr>
      <w:del w:id="8810" w:date="2023-01-13T18:26:59Z" w:author="Jan Groh">
        <w:r>
          <w:rPr>
            <w:rFonts w:ascii="Garamond Premier Pro Caption" w:hAnsi="Garamond Premier Pro Caption"/>
            <w:sz w:val="22"/>
            <w:szCs w:val="22"/>
            <w:rtl w:val="0"/>
            <w:lang w:val="de-DE"/>
          </w:rPr>
          <w:delText>Als ein Schmetterling bekannt;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11" w:date="2023-01-13T18:26:59Z" w:author="Jan Groh"/>
          <w:rFonts w:ascii="Garamond Premier Pro Caption" w:cs="Garamond Premier Pro Caption" w:hAnsi="Garamond Premier Pro Caption" w:eastAsia="Garamond Premier Pro Caption"/>
          <w:sz w:val="22"/>
          <w:szCs w:val="22"/>
        </w:rPr>
      </w:pPr>
      <w:del w:id="8812" w:date="2023-01-13T18:26:59Z" w:author="Jan Groh">
        <w:r>
          <w:rPr>
            <w:rFonts w:ascii="Garamond Premier Pro Caption" w:hAnsi="Garamond Premier Pro Caption"/>
            <w:sz w:val="22"/>
            <w:szCs w:val="22"/>
            <w:rtl w:val="0"/>
            <w:lang w:val="de-DE"/>
          </w:rPr>
          <w:delText>Und an Trost und Widerspruch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13" w:date="2023-01-13T18:26:59Z" w:author="Jan Groh"/>
          <w:rFonts w:ascii="Garamond Premier Pro Caption" w:cs="Garamond Premier Pro Caption" w:hAnsi="Garamond Premier Pro Caption" w:eastAsia="Garamond Premier Pro Caption"/>
          <w:sz w:val="22"/>
          <w:szCs w:val="22"/>
        </w:rPr>
      </w:pPr>
      <w:del w:id="8814" w:date="2023-01-13T18:26:59Z" w:author="Jan Groh">
        <w:r>
          <w:rPr>
            <w:rFonts w:ascii="Garamond Premier Pro Caption" w:hAnsi="Garamond Premier Pro Caption"/>
            <w:sz w:val="22"/>
            <w:szCs w:val="22"/>
            <w:rtl w:val="0"/>
          </w:rPr>
          <w:delText>H</w:delText>
        </w:r>
      </w:del>
      <w:del w:id="8815" w:date="2023-01-13T18:26:59Z" w:author="Jan Groh">
        <w:r>
          <w:rPr>
            <w:rFonts w:ascii="Garamond Premier Pro Caption" w:hAnsi="Garamond Premier Pro Caption" w:hint="default"/>
            <w:sz w:val="22"/>
            <w:szCs w:val="22"/>
            <w:rtl w:val="0"/>
          </w:rPr>
          <w:delText>ä</w:delText>
        </w:r>
      </w:del>
      <w:del w:id="8816" w:date="2023-01-13T18:26:59Z" w:author="Jan Groh">
        <w:r>
          <w:rPr>
            <w:rFonts w:ascii="Garamond Premier Pro Caption" w:hAnsi="Garamond Premier Pro Caption"/>
            <w:sz w:val="22"/>
            <w:szCs w:val="22"/>
            <w:rtl w:val="0"/>
          </w:rPr>
          <w:delText>tt</w:delText>
        </w:r>
      </w:del>
      <w:del w:id="8817" w:date="2023-01-13T18:26:59Z" w:author="Jan Groh">
        <w:r>
          <w:rPr>
            <w:rFonts w:ascii="Garamond Premier Pro Caption" w:hAnsi="Garamond Premier Pro Caption" w:hint="default"/>
            <w:sz w:val="22"/>
            <w:szCs w:val="22"/>
            <w:rtl w:val="1"/>
          </w:rPr>
          <w:delText xml:space="preserve">’ </w:delText>
        </w:r>
      </w:del>
      <w:del w:id="8818" w:date="2023-01-13T18:26:59Z" w:author="Jan Groh">
        <w:r>
          <w:rPr>
            <w:rFonts w:ascii="Garamond Premier Pro Caption" w:hAnsi="Garamond Premier Pro Caption"/>
            <w:sz w:val="22"/>
            <w:szCs w:val="22"/>
            <w:rtl w:val="0"/>
            <w:lang w:val="de-DE"/>
          </w:rPr>
          <w:delText>ich selbst als Mann genug.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20" w:date="2023-01-13T18:26:59Z" w:author="Jan Groh"/>
          <w:rFonts w:ascii="Garamond Premier Pro Caption" w:cs="Garamond Premier Pro Caption" w:hAnsi="Garamond Premier Pro Caption" w:eastAsia="Garamond Premier Pro Caption"/>
          <w:sz w:val="22"/>
          <w:szCs w:val="22"/>
        </w:rPr>
      </w:pPr>
      <w:del w:id="8821" w:date="2023-01-13T18:26:59Z" w:author="Jan Groh">
        <w:r>
          <w:rPr>
            <w:rFonts w:ascii="Garamond Premier Pro Caption" w:hAnsi="Garamond Premier Pro Caption"/>
            <w:sz w:val="22"/>
            <w:szCs w:val="22"/>
            <w:rtl w:val="0"/>
            <w:lang w:val="de-DE"/>
          </w:rPr>
          <w:delText>Treue hab</w:delText>
        </w:r>
      </w:del>
      <w:del w:id="8822" w:date="2023-01-13T18:26:59Z" w:author="Jan Groh">
        <w:r>
          <w:rPr>
            <w:rFonts w:ascii="Garamond Premier Pro Caption" w:hAnsi="Garamond Premier Pro Caption" w:hint="default"/>
            <w:sz w:val="22"/>
            <w:szCs w:val="22"/>
            <w:rtl w:val="1"/>
          </w:rPr>
          <w:delText xml:space="preserve">’ </w:delText>
        </w:r>
      </w:del>
      <w:del w:id="8823" w:date="2023-01-13T18:26:59Z" w:author="Jan Groh">
        <w:r>
          <w:rPr>
            <w:rFonts w:ascii="Garamond Premier Pro Caption" w:hAnsi="Garamond Premier Pro Caption"/>
            <w:sz w:val="22"/>
            <w:szCs w:val="22"/>
            <w:rtl w:val="0"/>
            <w:lang w:val="de-DE"/>
          </w:rPr>
          <w:delText>ich warm empfunden;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24" w:date="2023-01-13T18:26:59Z" w:author="Jan Groh"/>
          <w:rFonts w:ascii="Garamond Premier Pro Caption" w:cs="Garamond Premier Pro Caption" w:hAnsi="Garamond Premier Pro Caption" w:eastAsia="Garamond Premier Pro Caption"/>
          <w:sz w:val="22"/>
          <w:szCs w:val="22"/>
        </w:rPr>
      </w:pPr>
      <w:del w:id="8825" w:date="2023-01-13T18:26:59Z" w:author="Jan Groh">
        <w:r>
          <w:rPr>
            <w:rFonts w:ascii="Garamond Premier Pro Caption" w:hAnsi="Garamond Premier Pro Caption"/>
            <w:sz w:val="22"/>
            <w:szCs w:val="22"/>
            <w:rtl w:val="0"/>
            <w:lang w:val="de-DE"/>
          </w:rPr>
          <w:delText xml:space="preserve">Doch es ist schon lange her, </w:delText>
        </w:r>
      </w:del>
      <w:del w:id="8826"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27" w:date="2023-01-13T18:26:59Z" w:author="Jan Groh"/>
          <w:rFonts w:ascii="Garamond Premier Pro Caption" w:cs="Garamond Premier Pro Caption" w:hAnsi="Garamond Premier Pro Caption" w:eastAsia="Garamond Premier Pro Caption"/>
          <w:sz w:val="22"/>
          <w:szCs w:val="22"/>
        </w:rPr>
      </w:pPr>
      <w:del w:id="8828" w:date="2023-01-13T18:26:59Z" w:author="Jan Groh">
        <w:r>
          <w:rPr>
            <w:rFonts w:ascii="Garamond Premier Pro Caption" w:hAnsi="Garamond Premier Pro Caption"/>
            <w:sz w:val="22"/>
            <w:szCs w:val="22"/>
            <w:rtl w:val="0"/>
            <w:lang w:val="de-DE"/>
          </w:rPr>
          <w:delText>Und sie gab</w:delText>
        </w:r>
      </w:del>
      <w:del w:id="8829" w:date="2023-01-13T18:26:59Z" w:author="Jan Groh">
        <w:r>
          <w:rPr>
            <w:rFonts w:ascii="Garamond Premier Pro Caption" w:hAnsi="Garamond Premier Pro Caption" w:hint="default"/>
            <w:sz w:val="22"/>
            <w:szCs w:val="22"/>
            <w:rtl w:val="1"/>
          </w:rPr>
          <w:delText xml:space="preserve">’ </w:delText>
        </w:r>
      </w:del>
      <w:del w:id="8830" w:date="2023-01-13T18:26:59Z" w:author="Jan Groh">
        <w:r>
          <w:rPr>
            <w:rFonts w:ascii="Garamond Premier Pro Caption" w:hAnsi="Garamond Premier Pro Caption"/>
            <w:sz w:val="22"/>
            <w:szCs w:val="22"/>
            <w:rtl w:val="0"/>
          </w:rPr>
          <w:delText>mir tr</w:delText>
        </w:r>
      </w:del>
      <w:del w:id="8831" w:date="2023-01-13T18:26:59Z" w:author="Jan Groh">
        <w:r>
          <w:rPr>
            <w:rFonts w:ascii="Garamond Premier Pro Caption" w:hAnsi="Garamond Premier Pro Caption" w:hint="default"/>
            <w:sz w:val="22"/>
            <w:szCs w:val="22"/>
            <w:rtl w:val="0"/>
          </w:rPr>
          <w:delText>ü</w:delText>
        </w:r>
      </w:del>
      <w:del w:id="8832" w:date="2023-01-13T18:26:59Z" w:author="Jan Groh">
        <w:r>
          <w:rPr>
            <w:rFonts w:ascii="Garamond Premier Pro Caption" w:hAnsi="Garamond Premier Pro Caption"/>
            <w:sz w:val="22"/>
            <w:szCs w:val="22"/>
            <w:rtl w:val="0"/>
            <w:lang w:val="de-DE"/>
          </w:rPr>
          <w:delText xml:space="preserve">be Stunden,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33" w:date="2023-01-13T18:26:59Z" w:author="Jan Groh"/>
          <w:rFonts w:ascii="Garamond Premier Pro Caption" w:cs="Garamond Premier Pro Caption" w:hAnsi="Garamond Premier Pro Caption" w:eastAsia="Garamond Premier Pro Caption"/>
          <w:sz w:val="22"/>
          <w:szCs w:val="22"/>
        </w:rPr>
      </w:pPr>
      <w:del w:id="8834" w:date="2023-01-13T18:26:59Z" w:author="Jan Groh">
        <w:r>
          <w:rPr>
            <w:rFonts w:ascii="Garamond Premier Pro Caption" w:hAnsi="Garamond Premier Pro Caption"/>
            <w:sz w:val="22"/>
            <w:szCs w:val="22"/>
            <w:rtl w:val="0"/>
            <w:lang w:val="de-DE"/>
          </w:rPr>
          <w:delText xml:space="preserve">Denn man fand, </w:delText>
        </w:r>
      </w:del>
      <w:del w:id="8835" w:date="2023-01-13T18:26:59Z" w:author="Jan Groh">
        <w:r>
          <w:rPr>
            <w:rFonts w:ascii="Garamond Premier Pro Caption" w:hAnsi="Garamond Premier Pro Caption" w:hint="default"/>
            <w:sz w:val="22"/>
            <w:szCs w:val="22"/>
            <w:rtl w:val="0"/>
          </w:rPr>
          <w:delText xml:space="preserve">– </w:delText>
        </w:r>
      </w:del>
      <w:del w:id="8836" w:date="2023-01-13T18:26:59Z" w:author="Jan Groh">
        <w:r>
          <w:rPr>
            <w:rFonts w:ascii="Garamond Premier Pro Caption" w:hAnsi="Garamond Premier Pro Caption"/>
            <w:sz w:val="22"/>
            <w:szCs w:val="22"/>
            <w:rtl w:val="0"/>
            <w:lang w:val="de-DE"/>
          </w:rPr>
          <w:delText>ich liebt</w:delText>
        </w:r>
      </w:del>
      <w:del w:id="8837" w:date="2023-01-13T18:26:59Z" w:author="Jan Groh">
        <w:r>
          <w:rPr>
            <w:rFonts w:ascii="Garamond Premier Pro Caption" w:hAnsi="Garamond Premier Pro Caption" w:hint="default"/>
            <w:sz w:val="22"/>
            <w:szCs w:val="22"/>
            <w:rtl w:val="1"/>
          </w:rPr>
          <w:delText xml:space="preserve">’ </w:delText>
        </w:r>
      </w:del>
      <w:del w:id="8838" w:date="2023-01-13T18:26:59Z" w:author="Jan Groh">
        <w:r>
          <w:rPr>
            <w:rFonts w:ascii="Garamond Premier Pro Caption" w:hAnsi="Garamond Premier Pro Caption"/>
            <w:sz w:val="22"/>
            <w:szCs w:val="22"/>
            <w:rtl w:val="0"/>
            <w:lang w:val="de-DE"/>
          </w:rPr>
          <w:delText>zu sehr.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39" w:date="2023-01-13T18:26:59Z" w:author="Jan Groh"/>
          <w:rFonts w:ascii="Garamond Premier Pro Caption" w:cs="Garamond Premier Pro Caption" w:hAnsi="Garamond Premier Pro Caption" w:eastAsia="Garamond Premier Pro Caption"/>
          <w:sz w:val="22"/>
          <w:szCs w:val="22"/>
        </w:rPr>
      </w:pPr>
      <w:del w:id="8840" w:date="2023-01-13T18:26:59Z" w:author="Jan Groh">
        <w:r>
          <w:rPr>
            <w:rFonts w:ascii="Garamond Premier Pro Caption" w:hAnsi="Garamond Premier Pro Caption"/>
            <w:sz w:val="22"/>
            <w:szCs w:val="22"/>
            <w:rtl w:val="0"/>
            <w:lang w:val="de-DE"/>
          </w:rPr>
          <w:delText>Darum lieb</w:delText>
        </w:r>
      </w:del>
      <w:del w:id="8841" w:date="2023-01-13T18:26:59Z" w:author="Jan Groh">
        <w:r>
          <w:rPr>
            <w:rFonts w:ascii="Garamond Premier Pro Caption" w:hAnsi="Garamond Premier Pro Caption" w:hint="default"/>
            <w:sz w:val="22"/>
            <w:szCs w:val="22"/>
            <w:rtl w:val="1"/>
          </w:rPr>
          <w:delText xml:space="preserve">’ </w:delText>
        </w:r>
      </w:del>
      <w:del w:id="8842" w:date="2023-01-13T18:26:59Z" w:author="Jan Groh">
        <w:r>
          <w:rPr>
            <w:rFonts w:ascii="Garamond Premier Pro Caption" w:hAnsi="Garamond Premier Pro Caption"/>
            <w:sz w:val="22"/>
            <w:szCs w:val="22"/>
            <w:rtl w:val="0"/>
            <w:lang w:val="de-DE"/>
          </w:rPr>
          <w:delText>ich jetzt mit Ma</w:delText>
        </w:r>
      </w:del>
      <w:del w:id="8843" w:date="2023-01-13T18:26:59Z" w:author="Jan Groh">
        <w:r>
          <w:rPr>
            <w:rFonts w:ascii="Garamond Premier Pro Caption" w:hAnsi="Garamond Premier Pro Caption" w:hint="default"/>
            <w:sz w:val="22"/>
            <w:szCs w:val="22"/>
            <w:rtl w:val="0"/>
            <w:lang w:val="de-DE"/>
          </w:rPr>
          <w:delText>ß</w:delText>
        </w:r>
      </w:del>
      <w:del w:id="8844"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45" w:date="2023-01-13T18:26:59Z" w:author="Jan Groh"/>
          <w:rFonts w:ascii="Garamond Premier Pro Caption" w:cs="Garamond Premier Pro Caption" w:hAnsi="Garamond Premier Pro Caption" w:eastAsia="Garamond Premier Pro Caption"/>
          <w:sz w:val="22"/>
          <w:szCs w:val="22"/>
        </w:rPr>
      </w:pPr>
      <w:del w:id="8846" w:date="2023-01-13T18:26:59Z" w:author="Jan Groh">
        <w:r>
          <w:rPr>
            <w:rFonts w:ascii="Garamond Premier Pro Caption" w:hAnsi="Garamond Premier Pro Caption"/>
            <w:sz w:val="22"/>
            <w:szCs w:val="22"/>
            <w:rtl w:val="0"/>
            <w:lang w:val="de-DE"/>
          </w:rPr>
          <w:delText>Heute dies, und morgen das.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48" w:date="2023-01-13T18:26:59Z" w:author="Jan Groh"/>
          <w:rFonts w:ascii="Garamond Premier Pro Caption" w:cs="Garamond Premier Pro Caption" w:hAnsi="Garamond Premier Pro Caption" w:eastAsia="Garamond Premier Pro Caption"/>
          <w:sz w:val="22"/>
          <w:szCs w:val="22"/>
        </w:rPr>
      </w:pPr>
      <w:del w:id="8849" w:date="2023-01-13T18:26:59Z" w:author="Jan Groh">
        <w:r>
          <w:rPr>
            <w:rFonts w:ascii="Garamond Premier Pro Caption" w:hAnsi="Garamond Premier Pro Caption"/>
            <w:sz w:val="22"/>
            <w:szCs w:val="22"/>
            <w:rtl w:val="0"/>
            <w:lang w:val="de-DE"/>
          </w:rPr>
          <w:delText xml:space="preserve">Hast du Lust mich mehr zu kennen,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50" w:date="2023-01-13T18:26:59Z" w:author="Jan Groh"/>
          <w:rFonts w:ascii="Garamond Premier Pro Caption" w:cs="Garamond Premier Pro Caption" w:hAnsi="Garamond Premier Pro Caption" w:eastAsia="Garamond Premier Pro Caption"/>
          <w:sz w:val="22"/>
          <w:szCs w:val="22"/>
        </w:rPr>
      </w:pPr>
      <w:del w:id="8851" w:date="2023-01-13T18:26:59Z" w:author="Jan Groh">
        <w:r>
          <w:rPr>
            <w:rFonts w:ascii="Garamond Premier Pro Caption" w:hAnsi="Garamond Premier Pro Caption"/>
            <w:sz w:val="22"/>
            <w:szCs w:val="22"/>
            <w:rtl w:val="0"/>
            <w:lang w:val="de-DE"/>
          </w:rPr>
          <w:delText>Send ich gern mein Konterfei;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52" w:date="2023-01-13T18:26:59Z" w:author="Jan Groh"/>
          <w:rFonts w:ascii="Garamond Premier Pro Caption" w:cs="Garamond Premier Pro Caption" w:hAnsi="Garamond Premier Pro Caption" w:eastAsia="Garamond Premier Pro Caption"/>
          <w:sz w:val="22"/>
          <w:szCs w:val="22"/>
        </w:rPr>
      </w:pPr>
      <w:del w:id="8853" w:date="2023-01-13T18:26:59Z" w:author="Jan Groh">
        <w:r>
          <w:rPr>
            <w:rFonts w:ascii="Garamond Premier Pro Caption" w:hAnsi="Garamond Premier Pro Caption"/>
            <w:sz w:val="22"/>
            <w:szCs w:val="22"/>
            <w:rtl w:val="0"/>
            <w:lang w:val="de-DE"/>
          </w:rPr>
          <w:delText xml:space="preserve">Doch will ich mich Dir nicht nennen,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54" w:date="2023-01-13T18:26:59Z" w:author="Jan Groh"/>
          <w:rFonts w:ascii="Garamond Premier Pro Caption" w:cs="Garamond Premier Pro Caption" w:hAnsi="Garamond Premier Pro Caption" w:eastAsia="Garamond Premier Pro Caption"/>
          <w:sz w:val="22"/>
          <w:szCs w:val="22"/>
        </w:rPr>
      </w:pPr>
      <w:del w:id="8855" w:date="2023-01-13T18:26:59Z" w:author="Jan Groh">
        <w:r>
          <w:rPr>
            <w:rFonts w:ascii="Garamond Premier Pro Caption" w:hAnsi="Garamond Premier Pro Caption"/>
            <w:sz w:val="22"/>
            <w:szCs w:val="22"/>
            <w:rtl w:val="0"/>
            <w:lang w:val="de-DE"/>
          </w:rPr>
          <w:delText>Und auch Du verschwiegen sei.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56" w:date="2023-01-13T18:26:59Z" w:author="Jan Groh"/>
          <w:rFonts w:ascii="Garamond Premier Pro Caption" w:cs="Garamond Premier Pro Caption" w:hAnsi="Garamond Premier Pro Caption" w:eastAsia="Garamond Premier Pro Caption"/>
          <w:sz w:val="22"/>
          <w:szCs w:val="22"/>
        </w:rPr>
      </w:pPr>
      <w:del w:id="8857" w:date="2023-01-13T18:26:59Z" w:author="Jan Groh">
        <w:r>
          <w:rPr>
            <w:rFonts w:ascii="Garamond Premier Pro Caption" w:hAnsi="Garamond Premier Pro Caption"/>
            <w:sz w:val="22"/>
            <w:szCs w:val="22"/>
            <w:rtl w:val="0"/>
            <w:lang w:val="de-DE"/>
          </w:rPr>
          <w:delText>Nur im voraus sag</w:delText>
        </w:r>
      </w:del>
      <w:del w:id="8858" w:date="2023-01-13T18:26:59Z" w:author="Jan Groh">
        <w:r>
          <w:rPr>
            <w:rFonts w:ascii="Garamond Premier Pro Caption" w:hAnsi="Garamond Premier Pro Caption" w:hint="default"/>
            <w:sz w:val="22"/>
            <w:szCs w:val="22"/>
            <w:rtl w:val="1"/>
          </w:rPr>
          <w:delText xml:space="preserve">’ </w:delText>
        </w:r>
      </w:del>
      <w:del w:id="8859" w:date="2023-01-13T18:26:59Z" w:author="Jan Groh">
        <w:r>
          <w:rPr>
            <w:rFonts w:ascii="Garamond Premier Pro Caption" w:hAnsi="Garamond Premier Pro Caption"/>
            <w:sz w:val="22"/>
            <w:szCs w:val="22"/>
            <w:rtl w:val="0"/>
            <w:lang w:val="de-DE"/>
          </w:rPr>
          <w:delText xml:space="preserve">ich schon,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60" w:date="2023-01-13T18:26:59Z" w:author="Jan Groh"/>
          <w:rFonts w:ascii="Garamond Premier Pro Caption" w:cs="Garamond Premier Pro Caption" w:hAnsi="Garamond Premier Pro Caption" w:eastAsia="Garamond Premier Pro Caption"/>
          <w:sz w:val="22"/>
          <w:szCs w:val="22"/>
        </w:rPr>
      </w:pPr>
      <w:del w:id="8861" w:date="2023-01-13T18:26:59Z" w:author="Jan Groh">
        <w:r>
          <w:rPr>
            <w:rFonts w:ascii="Garamond Premier Pro Caption" w:hAnsi="Garamond Premier Pro Caption"/>
            <w:sz w:val="22"/>
            <w:szCs w:val="22"/>
            <w:rtl w:val="0"/>
            <w:lang w:val="de-DE"/>
          </w:rPr>
          <w:delText>Ich bin ein Cham</w:delText>
        </w:r>
      </w:del>
      <w:del w:id="8862" w:date="2023-01-13T18:26:59Z" w:author="Jan Groh">
        <w:r>
          <w:rPr>
            <w:rFonts w:ascii="Garamond Premier Pro Caption" w:hAnsi="Garamond Premier Pro Caption" w:hint="default"/>
            <w:sz w:val="22"/>
            <w:szCs w:val="22"/>
            <w:rtl w:val="0"/>
          </w:rPr>
          <w:delText>ä</w:delText>
        </w:r>
      </w:del>
      <w:del w:id="8863" w:date="2023-01-13T18:26:59Z" w:author="Jan Groh">
        <w:r>
          <w:rPr>
            <w:rFonts w:ascii="Garamond Premier Pro Caption" w:hAnsi="Garamond Premier Pro Caption"/>
            <w:sz w:val="22"/>
            <w:szCs w:val="22"/>
            <w:rtl w:val="0"/>
          </w:rPr>
          <w:delText>leon.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64" w:date="2023-01-13T18:26:59Z" w:author="Jan Groh"/>
          <w:rFonts w:ascii="Garamond Premier Pro Italic" w:cs="Garamond Premier Pro Italic" w:hAnsi="Garamond Premier Pro Italic" w:eastAsia="Garamond Premier Pro Italic"/>
          <w:sz w:val="22"/>
          <w:szCs w:val="22"/>
        </w:rPr>
      </w:pPr>
      <w:del w:id="8865" w:date="2023-01-13T18:26:59Z" w:author="Jan Groh">
        <w:r>
          <w:rPr>
            <w:rFonts w:ascii="Garamond Premier Pro Italic" w:hAnsi="Garamond Premier Pro Italic"/>
            <w:sz w:val="22"/>
            <w:szCs w:val="22"/>
            <w:rtl w:val="0"/>
            <w:lang w:val="da-DK"/>
          </w:rPr>
          <w:delText xml:space="preserve">Den </w:delText>
        </w:r>
      </w:del>
      <w:del w:id="8866" w:date="2023-01-13T18:26:59Z" w:author="Jan Groh">
        <w:r>
          <w:rPr>
            <w:rFonts w:ascii="Garamond Premier Pro Italic" w:hAnsi="Garamond Premier Pro Italic"/>
            <w:sz w:val="22"/>
            <w:szCs w:val="22"/>
            <w:rtl w:val="0"/>
            <w:lang w:val="de-DE"/>
          </w:rPr>
          <w:delText>8</w:delText>
        </w:r>
      </w:del>
      <w:del w:id="8867" w:date="2023-01-13T18:26:59Z" w:author="Jan Groh">
        <w:r>
          <w:rPr>
            <w:rFonts w:ascii="Garamond Premier Pro Italic" w:hAnsi="Garamond Premier Pro Italic"/>
            <w:sz w:val="22"/>
            <w:szCs w:val="22"/>
            <w:rtl w:val="0"/>
            <w:lang w:val="de-DE"/>
          </w:rPr>
          <w:delText>ten Febr.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868" w:date="2023-01-13T18:26:59Z" w:author="Jan Groh"/>
          <w:rFonts w:ascii="Garamond Premier Pro Italic" w:cs="Garamond Premier Pro Italic" w:hAnsi="Garamond Premier Pro Italic" w:eastAsia="Garamond Premier Pro Italic"/>
          <w:sz w:val="22"/>
          <w:szCs w:val="22"/>
        </w:rPr>
      </w:pPr>
      <w:del w:id="8869" w:date="2023-01-13T18:26:59Z" w:author="Jan Groh">
        <w:r>
          <w:rPr>
            <w:rFonts w:ascii="Garamond Premier Pro Italic" w:hAnsi="Garamond Premier Pro Italic"/>
            <w:sz w:val="22"/>
            <w:szCs w:val="22"/>
            <w:rtl w:val="0"/>
            <w:lang w:val="de-DE"/>
          </w:rPr>
          <w:delText>Die Dritte.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870" w:date="2023-01-13T18:26:59Z" w:author="Jan Groh"/>
          <w:rFonts w:ascii="Garamond Premier Pro Italic" w:cs="Garamond Premier Pro Italic" w:hAnsi="Garamond Premier Pro Italic" w:eastAsia="Garamond Premier Pro Italic"/>
          <w:sz w:val="22"/>
          <w:szCs w:val="22"/>
        </w:rPr>
      </w:pPr>
      <w:del w:id="8871" w:date="2023-01-13T18:26:59Z" w:author="Jan Groh">
        <w:r>
          <w:rPr>
            <w:rFonts w:ascii="Garamond Premier Pro Italic" w:hAnsi="Garamond Premier Pro Italic"/>
            <w:sz w:val="22"/>
            <w:szCs w:val="22"/>
            <w:rtl w:val="0"/>
            <w:lang w:val="de-DE"/>
          </w:rPr>
          <w:delText>(Jahrgang 1, Heft 23)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87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8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74" w:date="2023-01-13T18:26:59Z" w:author="Jan Groh"/>
          <w:rFonts w:ascii="Garamond Premier Pro Italic" w:cs="Garamond Premier Pro Italic" w:hAnsi="Garamond Premier Pro Italic" w:eastAsia="Garamond Premier Pro Italic"/>
          <w:sz w:val="22"/>
          <w:szCs w:val="22"/>
        </w:rPr>
      </w:pPr>
      <w:del w:id="8875" w:date="2023-01-13T18:26:59Z" w:author="Jan Groh">
        <w:r>
          <w:rPr>
            <w:rFonts w:ascii="Garamond Premier Pro Italic" w:hAnsi="Garamond Premier Pro Italic"/>
            <w:sz w:val="22"/>
            <w:szCs w:val="22"/>
            <w:rtl w:val="0"/>
            <w:lang w:val="it-IT"/>
          </w:rPr>
          <w:delText>Napoleon.</w:delText>
        </w:r>
      </w:del>
      <w:del w:id="8876"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47"/>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7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78" w:date="2023-01-13T18:26:59Z" w:author="Jan Groh"/>
          <w:rFonts w:ascii="Garamond Premier Pro Caption" w:cs="Garamond Premier Pro Caption" w:hAnsi="Garamond Premier Pro Caption" w:eastAsia="Garamond Premier Pro Caption"/>
          <w:sz w:val="22"/>
          <w:szCs w:val="22"/>
        </w:rPr>
      </w:pPr>
      <w:del w:id="8879" w:date="2023-01-13T18:26:59Z" w:author="Jan Groh">
        <w:r>
          <w:rPr>
            <w:rFonts w:ascii="Garamond Premier Pro Caption" w:hAnsi="Garamond Premier Pro Caption"/>
            <w:sz w:val="22"/>
            <w:szCs w:val="22"/>
            <w:rtl w:val="0"/>
            <w:lang w:val="de-DE"/>
          </w:rPr>
          <w:delText xml:space="preserve">Die Wellen brechen am Fels im Meer,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80" w:date="2023-01-13T18:26:59Z" w:author="Jan Groh"/>
          <w:rFonts w:ascii="Garamond Premier Pro Caption" w:cs="Garamond Premier Pro Caption" w:hAnsi="Garamond Premier Pro Caption" w:eastAsia="Garamond Premier Pro Caption"/>
          <w:sz w:val="22"/>
          <w:szCs w:val="22"/>
        </w:rPr>
      </w:pPr>
      <w:del w:id="8881" w:date="2023-01-13T18:26:59Z" w:author="Jan Groh">
        <w:r>
          <w:rPr>
            <w:rFonts w:ascii="Garamond Premier Pro Caption" w:hAnsi="Garamond Premier Pro Caption"/>
            <w:sz w:val="22"/>
            <w:szCs w:val="22"/>
            <w:rtl w:val="0"/>
            <w:lang w:val="de-DE"/>
          </w:rPr>
          <w:delText>Der Herrscher der Welt, er h</w:delText>
        </w:r>
      </w:del>
      <w:del w:id="8882" w:date="2023-01-13T18:26:59Z" w:author="Jan Groh">
        <w:r>
          <w:rPr>
            <w:rFonts w:ascii="Garamond Premier Pro Caption" w:hAnsi="Garamond Premier Pro Caption" w:hint="default"/>
            <w:sz w:val="22"/>
            <w:szCs w:val="22"/>
            <w:rtl w:val="0"/>
            <w:lang w:val="sv-SE"/>
          </w:rPr>
          <w:delText>ö</w:delText>
        </w:r>
      </w:del>
      <w:del w:id="8883" w:date="2023-01-13T18:26:59Z" w:author="Jan Groh">
        <w:r>
          <w:rPr>
            <w:rFonts w:ascii="Garamond Premier Pro Caption" w:hAnsi="Garamond Premier Pro Caption"/>
            <w:sz w:val="22"/>
            <w:szCs w:val="22"/>
            <w:rtl w:val="0"/>
            <w:lang w:val="de-DE"/>
          </w:rPr>
          <w:delText>rt es nicht mehr,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84" w:date="2023-01-13T18:26:59Z" w:author="Jan Groh"/>
          <w:rFonts w:ascii="Garamond Premier Pro Caption" w:cs="Garamond Premier Pro Caption" w:hAnsi="Garamond Premier Pro Caption" w:eastAsia="Garamond Premier Pro Caption"/>
          <w:sz w:val="22"/>
          <w:szCs w:val="22"/>
        </w:rPr>
      </w:pPr>
      <w:del w:id="8885" w:date="2023-01-13T18:26:59Z" w:author="Jan Groh">
        <w:r>
          <w:rPr>
            <w:rFonts w:ascii="Garamond Premier Pro Caption" w:hAnsi="Garamond Premier Pro Caption"/>
            <w:sz w:val="22"/>
            <w:szCs w:val="22"/>
            <w:rtl w:val="0"/>
            <w:lang w:val="de-DE"/>
          </w:rPr>
          <w:delText>Doch eh</w:delText>
        </w:r>
      </w:del>
      <w:del w:id="8886" w:date="2023-01-13T18:26:59Z" w:author="Jan Groh">
        <w:r>
          <w:rPr>
            <w:rFonts w:ascii="Garamond Premier Pro Caption" w:hAnsi="Garamond Premier Pro Caption" w:hint="default"/>
            <w:sz w:val="22"/>
            <w:szCs w:val="22"/>
            <w:rtl w:val="1"/>
          </w:rPr>
          <w:delText xml:space="preserve">’ </w:delText>
        </w:r>
      </w:del>
      <w:del w:id="8887" w:date="2023-01-13T18:26:59Z" w:author="Jan Groh">
        <w:r>
          <w:rPr>
            <w:rFonts w:ascii="Garamond Premier Pro Caption" w:hAnsi="Garamond Premier Pro Caption"/>
            <w:sz w:val="22"/>
            <w:szCs w:val="22"/>
            <w:rtl w:val="0"/>
            <w:lang w:val="de-DE"/>
          </w:rPr>
          <w:delText xml:space="preserve">er stieg ins einsame Grab,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88" w:date="2023-01-13T18:26:59Z" w:author="Jan Groh"/>
          <w:rFonts w:ascii="Garamond Premier Pro Caption" w:cs="Garamond Premier Pro Caption" w:hAnsi="Garamond Premier Pro Caption" w:eastAsia="Garamond Premier Pro Caption"/>
          <w:sz w:val="22"/>
          <w:szCs w:val="22"/>
        </w:rPr>
      </w:pPr>
      <w:del w:id="8889" w:date="2023-01-13T18:26:59Z" w:author="Jan Groh">
        <w:r>
          <w:rPr>
            <w:rFonts w:ascii="Garamond Premier Pro Caption" w:hAnsi="Garamond Premier Pro Caption"/>
            <w:sz w:val="22"/>
            <w:szCs w:val="22"/>
            <w:rtl w:val="0"/>
          </w:rPr>
          <w:delText>Sah</w:delText>
        </w:r>
      </w:del>
      <w:del w:id="8890" w:date="2023-01-13T18:26:59Z" w:author="Jan Groh">
        <w:r>
          <w:rPr>
            <w:rFonts w:ascii="Garamond Premier Pro Caption" w:hAnsi="Garamond Premier Pro Caption" w:hint="default"/>
            <w:sz w:val="22"/>
            <w:szCs w:val="22"/>
            <w:rtl w:val="1"/>
          </w:rPr>
          <w:delText xml:space="preserve">’ </w:delText>
        </w:r>
      </w:del>
      <w:del w:id="8891" w:date="2023-01-13T18:26:59Z" w:author="Jan Groh">
        <w:r>
          <w:rPr>
            <w:rFonts w:ascii="Garamond Premier Pro Caption" w:hAnsi="Garamond Premier Pro Caption"/>
            <w:sz w:val="22"/>
            <w:szCs w:val="22"/>
            <w:rtl w:val="0"/>
            <w:lang w:val="de-DE"/>
          </w:rPr>
          <w:delText xml:space="preserve">oft er in die Wogen hinab,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92" w:date="2023-01-13T18:26:59Z" w:author="Jan Groh"/>
          <w:rFonts w:ascii="Garamond Premier Pro Caption" w:cs="Garamond Premier Pro Caption" w:hAnsi="Garamond Premier Pro Caption" w:eastAsia="Garamond Premier Pro Caption"/>
          <w:sz w:val="22"/>
          <w:szCs w:val="22"/>
        </w:rPr>
      </w:pPr>
      <w:del w:id="8893" w:date="2023-01-13T18:26:59Z" w:author="Jan Groh">
        <w:r>
          <w:rPr>
            <w:rFonts w:ascii="Garamond Premier Pro Caption" w:hAnsi="Garamond Premier Pro Caption"/>
            <w:sz w:val="22"/>
            <w:szCs w:val="22"/>
            <w:rtl w:val="0"/>
            <w:lang w:val="de-DE"/>
          </w:rPr>
          <w:delText xml:space="preserve">Und den die Erde zitternd genannt,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94" w:date="2023-01-13T18:26:59Z" w:author="Jan Groh"/>
          <w:rFonts w:ascii="Garamond Premier Pro Caption" w:cs="Garamond Premier Pro Caption" w:hAnsi="Garamond Premier Pro Caption" w:eastAsia="Garamond Premier Pro Caption"/>
          <w:sz w:val="22"/>
          <w:szCs w:val="22"/>
        </w:rPr>
      </w:pPr>
      <w:del w:id="8895" w:date="2023-01-13T18:26:59Z" w:author="Jan Groh">
        <w:r>
          <w:rPr>
            <w:rFonts w:ascii="Garamond Premier Pro Caption" w:hAnsi="Garamond Premier Pro Caption"/>
            <w:sz w:val="22"/>
            <w:szCs w:val="22"/>
            <w:rtl w:val="0"/>
            <w:lang w:val="de-DE"/>
          </w:rPr>
          <w:delText>Hat oft sich zu den Fluten gewandt;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896" w:date="2023-01-13T18:26:59Z" w:author="Jan Groh"/>
          <w:rFonts w:ascii="Garamond Premier Pro Caption" w:cs="Garamond Premier Pro Caption" w:hAnsi="Garamond Premier Pro Caption" w:eastAsia="Garamond Premier Pro Caption"/>
          <w:sz w:val="22"/>
          <w:szCs w:val="22"/>
        </w:rPr>
      </w:pPr>
      <w:del w:id="8897" w:date="2023-01-13T18:26:59Z" w:author="Jan Groh">
        <w:r>
          <w:rPr>
            <w:rFonts w:ascii="Garamond Premier Pro Caption" w:hAnsi="Garamond Premier Pro Caption"/>
            <w:sz w:val="22"/>
            <w:szCs w:val="22"/>
            <w:rtl w:val="0"/>
            <w:lang w:val="nl-NL"/>
          </w:rPr>
          <w:delText>Als h</w:delText>
        </w:r>
      </w:del>
      <w:del w:id="8898" w:date="2023-01-13T18:26:59Z" w:author="Jan Groh">
        <w:r>
          <w:rPr>
            <w:rFonts w:ascii="Garamond Premier Pro Caption" w:hAnsi="Garamond Premier Pro Caption" w:hint="default"/>
            <w:sz w:val="22"/>
            <w:szCs w:val="22"/>
            <w:rtl w:val="0"/>
          </w:rPr>
          <w:delText>ä</w:delText>
        </w:r>
      </w:del>
      <w:del w:id="8899" w:date="2023-01-13T18:26:59Z" w:author="Jan Groh">
        <w:r>
          <w:rPr>
            <w:rFonts w:ascii="Garamond Premier Pro Caption" w:hAnsi="Garamond Premier Pro Caption"/>
            <w:sz w:val="22"/>
            <w:szCs w:val="22"/>
            <w:rtl w:val="0"/>
          </w:rPr>
          <w:delText>tten f</w:delText>
        </w:r>
      </w:del>
      <w:del w:id="8900" w:date="2023-01-13T18:26:59Z" w:author="Jan Groh">
        <w:r>
          <w:rPr>
            <w:rFonts w:ascii="Garamond Premier Pro Caption" w:hAnsi="Garamond Premier Pro Caption" w:hint="default"/>
            <w:sz w:val="22"/>
            <w:szCs w:val="22"/>
            <w:rtl w:val="0"/>
          </w:rPr>
          <w:delText>ü</w:delText>
        </w:r>
      </w:del>
      <w:del w:id="8901" w:date="2023-01-13T18:26:59Z" w:author="Jan Groh">
        <w:r>
          <w:rPr>
            <w:rFonts w:ascii="Garamond Premier Pro Caption" w:hAnsi="Garamond Premier Pro Caption"/>
            <w:sz w:val="22"/>
            <w:szCs w:val="22"/>
            <w:rtl w:val="0"/>
            <w:lang w:val="de-DE"/>
          </w:rPr>
          <w:delText>r ihn sie allein ein Ohr: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02" w:date="2023-01-13T18:26:59Z" w:author="Jan Groh"/>
          <w:rFonts w:ascii="Garamond Premier Pro Caption" w:cs="Garamond Premier Pro Caption" w:hAnsi="Garamond Premier Pro Caption" w:eastAsia="Garamond Premier Pro Caption"/>
          <w:sz w:val="22"/>
          <w:szCs w:val="22"/>
        </w:rPr>
      </w:pPr>
      <w:del w:id="8903" w:date="2023-01-13T18:26:59Z" w:author="Jan Groh">
        <w:r>
          <w:rPr>
            <w:rFonts w:ascii="Garamond Premier Pro Caption" w:hAnsi="Garamond Premier Pro Caption" w:hint="default"/>
            <w:sz w:val="22"/>
            <w:szCs w:val="22"/>
            <w:rtl w:val="0"/>
            <w:lang w:val="it-IT"/>
          </w:rPr>
          <w:delText>»</w:delText>
        </w:r>
      </w:del>
      <w:del w:id="8904" w:date="2023-01-13T18:26:59Z" w:author="Jan Groh">
        <w:r>
          <w:rPr>
            <w:rFonts w:ascii="Garamond Premier Pro Caption" w:hAnsi="Garamond Premier Pro Caption"/>
            <w:sz w:val="22"/>
            <w:szCs w:val="22"/>
            <w:rtl w:val="0"/>
            <w:lang w:val="de-DE"/>
          </w:rPr>
          <w:delText>Erz</w:delText>
        </w:r>
      </w:del>
      <w:del w:id="8905" w:date="2023-01-13T18:26:59Z" w:author="Jan Groh">
        <w:r>
          <w:rPr>
            <w:rFonts w:ascii="Garamond Premier Pro Caption" w:hAnsi="Garamond Premier Pro Caption" w:hint="default"/>
            <w:sz w:val="22"/>
            <w:szCs w:val="22"/>
            <w:rtl w:val="0"/>
          </w:rPr>
          <w:delText>ä</w:delText>
        </w:r>
      </w:del>
      <w:del w:id="8906" w:date="2023-01-13T18:26:59Z" w:author="Jan Groh">
        <w:r>
          <w:rPr>
            <w:rFonts w:ascii="Garamond Premier Pro Caption" w:hAnsi="Garamond Premier Pro Caption"/>
            <w:sz w:val="22"/>
            <w:szCs w:val="22"/>
            <w:rtl w:val="0"/>
            <w:lang w:val="de-DE"/>
          </w:rPr>
          <w:delText xml:space="preserve">hlte ich Dir meine Taten vor,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07" w:date="2023-01-13T18:26:59Z" w:author="Jan Groh"/>
          <w:rFonts w:ascii="Garamond Premier Pro Caption" w:cs="Garamond Premier Pro Caption" w:hAnsi="Garamond Premier Pro Caption" w:eastAsia="Garamond Premier Pro Caption"/>
          <w:sz w:val="22"/>
          <w:szCs w:val="22"/>
        </w:rPr>
      </w:pPr>
      <w:del w:id="8908" w:date="2023-01-13T18:26:59Z" w:author="Jan Groh">
        <w:r>
          <w:rPr>
            <w:rFonts w:ascii="Garamond Premier Pro Caption" w:hAnsi="Garamond Premier Pro Caption"/>
            <w:sz w:val="22"/>
            <w:szCs w:val="22"/>
            <w:rtl w:val="0"/>
            <w:lang w:val="en-US"/>
          </w:rPr>
          <w:delText>So w</w:delText>
        </w:r>
      </w:del>
      <w:del w:id="8909" w:date="2023-01-13T18:26:59Z" w:author="Jan Groh">
        <w:r>
          <w:rPr>
            <w:rFonts w:ascii="Garamond Premier Pro Caption" w:hAnsi="Garamond Premier Pro Caption" w:hint="default"/>
            <w:sz w:val="22"/>
            <w:szCs w:val="22"/>
            <w:rtl w:val="0"/>
          </w:rPr>
          <w:delText>ü</w:delText>
        </w:r>
      </w:del>
      <w:del w:id="8910" w:date="2023-01-13T18:26:59Z" w:author="Jan Groh">
        <w:r>
          <w:rPr>
            <w:rFonts w:ascii="Garamond Premier Pro Caption" w:hAnsi="Garamond Premier Pro Caption"/>
            <w:sz w:val="22"/>
            <w:szCs w:val="22"/>
            <w:rtl w:val="0"/>
          </w:rPr>
          <w:delText>rd</w:delText>
        </w:r>
      </w:del>
      <w:del w:id="8911" w:date="2023-01-13T18:26:59Z" w:author="Jan Groh">
        <w:r>
          <w:rPr>
            <w:rFonts w:ascii="Garamond Premier Pro Caption" w:hAnsi="Garamond Premier Pro Caption" w:hint="default"/>
            <w:sz w:val="22"/>
            <w:szCs w:val="22"/>
            <w:rtl w:val="1"/>
          </w:rPr>
          <w:delText xml:space="preserve">’ </w:delText>
        </w:r>
      </w:del>
      <w:del w:id="8912" w:date="2023-01-13T18:26:59Z" w:author="Jan Groh">
        <w:r>
          <w:rPr>
            <w:rFonts w:ascii="Garamond Premier Pro Caption" w:hAnsi="Garamond Premier Pro Caption"/>
            <w:sz w:val="22"/>
            <w:szCs w:val="22"/>
            <w:rtl w:val="0"/>
            <w:lang w:val="de-DE"/>
          </w:rPr>
          <w:delText>Dich</w:delText>
        </w:r>
      </w:del>
      <w:del w:id="8913" w:date="2023-01-13T18:26:59Z" w:author="Jan Groh">
        <w:r>
          <w:rPr>
            <w:rFonts w:ascii="Garamond Premier Pro Caption" w:hAnsi="Garamond Premier Pro Caption" w:hint="default"/>
            <w:sz w:val="22"/>
            <w:szCs w:val="22"/>
            <w:rtl w:val="1"/>
          </w:rPr>
          <w:delText>’</w:delText>
        </w:r>
      </w:del>
      <w:del w:id="8914" w:date="2023-01-13T18:26:59Z" w:author="Jan Groh">
        <w:r>
          <w:rPr>
            <w:rFonts w:ascii="Garamond Premier Pro Caption" w:hAnsi="Garamond Premier Pro Caption"/>
            <w:sz w:val="22"/>
            <w:szCs w:val="22"/>
            <w:rtl w:val="0"/>
            <w:lang w:val="nl-NL"/>
          </w:rPr>
          <w:delText xml:space="preserve">s bewegen, Du altes Meer,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15" w:date="2023-01-13T18:26:59Z" w:author="Jan Groh"/>
          <w:rFonts w:ascii="Garamond Premier Pro Caption" w:cs="Garamond Premier Pro Caption" w:hAnsi="Garamond Premier Pro Caption" w:eastAsia="Garamond Premier Pro Caption"/>
          <w:sz w:val="22"/>
          <w:szCs w:val="22"/>
        </w:rPr>
      </w:pPr>
      <w:del w:id="8916" w:date="2023-01-13T18:26:59Z" w:author="Jan Groh">
        <w:r>
          <w:rPr>
            <w:rFonts w:ascii="Garamond Premier Pro Caption" w:hAnsi="Garamond Premier Pro Caption"/>
            <w:sz w:val="22"/>
            <w:szCs w:val="22"/>
            <w:rtl w:val="0"/>
            <w:lang w:val="de-DE"/>
          </w:rPr>
          <w:delText>Du braustest staunend und sch</w:delText>
        </w:r>
      </w:del>
      <w:del w:id="8917" w:date="2023-01-13T18:26:59Z" w:author="Jan Groh">
        <w:r>
          <w:rPr>
            <w:rFonts w:ascii="Garamond Premier Pro Caption" w:hAnsi="Garamond Premier Pro Caption" w:hint="default"/>
            <w:sz w:val="22"/>
            <w:szCs w:val="22"/>
            <w:rtl w:val="0"/>
          </w:rPr>
          <w:delText>ä</w:delText>
        </w:r>
      </w:del>
      <w:del w:id="8918" w:date="2023-01-13T18:26:59Z" w:author="Jan Groh">
        <w:r>
          <w:rPr>
            <w:rFonts w:ascii="Garamond Premier Pro Caption" w:hAnsi="Garamond Premier Pro Caption"/>
            <w:sz w:val="22"/>
            <w:szCs w:val="22"/>
            <w:rtl w:val="0"/>
            <w:lang w:val="en-US"/>
          </w:rPr>
          <w:delText xml:space="preserve">umend her,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19" w:date="2023-01-13T18:26:59Z" w:author="Jan Groh"/>
          <w:rFonts w:ascii="Garamond Premier Pro Caption" w:cs="Garamond Premier Pro Caption" w:hAnsi="Garamond Premier Pro Caption" w:eastAsia="Garamond Premier Pro Caption"/>
          <w:sz w:val="22"/>
          <w:szCs w:val="22"/>
        </w:rPr>
      </w:pPr>
      <w:del w:id="8920" w:date="2023-01-13T18:26:59Z" w:author="Jan Groh">
        <w:r>
          <w:rPr>
            <w:rFonts w:ascii="Garamond Premier Pro Caption" w:hAnsi="Garamond Premier Pro Caption"/>
            <w:sz w:val="22"/>
            <w:szCs w:val="22"/>
            <w:rtl w:val="0"/>
            <w:lang w:val="de-DE"/>
          </w:rPr>
          <w:delText xml:space="preserve">Verwundernd wohl und tosend wild,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21" w:date="2023-01-13T18:26:59Z" w:author="Jan Groh"/>
          <w:rFonts w:ascii="Garamond Premier Pro Caption" w:cs="Garamond Premier Pro Caption" w:hAnsi="Garamond Premier Pro Caption" w:eastAsia="Garamond Premier Pro Caption"/>
          <w:sz w:val="22"/>
          <w:szCs w:val="22"/>
        </w:rPr>
      </w:pPr>
      <w:del w:id="8922" w:date="2023-01-13T18:26:59Z" w:author="Jan Groh">
        <w:r>
          <w:rPr>
            <w:rFonts w:ascii="Garamond Premier Pro Caption" w:hAnsi="Garamond Premier Pro Caption"/>
            <w:sz w:val="22"/>
            <w:szCs w:val="22"/>
            <w:rtl w:val="0"/>
          </w:rPr>
          <w:delText>Da</w:delText>
        </w:r>
      </w:del>
      <w:del w:id="8923" w:date="2023-01-13T18:26:59Z" w:author="Jan Groh">
        <w:r>
          <w:rPr>
            <w:rFonts w:ascii="Garamond Premier Pro Caption" w:hAnsi="Garamond Premier Pro Caption" w:hint="default"/>
            <w:sz w:val="22"/>
            <w:szCs w:val="22"/>
            <w:rtl w:val="0"/>
            <w:lang w:val="de-DE"/>
          </w:rPr>
          <w:delText xml:space="preserve">ß </w:delText>
        </w:r>
      </w:del>
      <w:del w:id="8924" w:date="2023-01-13T18:26:59Z" w:author="Jan Groh">
        <w:r>
          <w:rPr>
            <w:rFonts w:ascii="Garamond Premier Pro Caption" w:hAnsi="Garamond Premier Pro Caption"/>
            <w:sz w:val="22"/>
            <w:szCs w:val="22"/>
            <w:rtl w:val="0"/>
            <w:lang w:val="de-DE"/>
          </w:rPr>
          <w:delText>solch ein Herrscher nichts mehr gilt.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25" w:date="2023-01-13T18:26:59Z" w:author="Jan Groh"/>
          <w:rFonts w:ascii="Garamond Premier Pro Caption" w:cs="Garamond Premier Pro Caption" w:hAnsi="Garamond Premier Pro Caption" w:eastAsia="Garamond Premier Pro Caption"/>
          <w:sz w:val="22"/>
          <w:szCs w:val="22"/>
        </w:rPr>
      </w:pPr>
      <w:del w:id="8926" w:date="2023-01-13T18:26:59Z" w:author="Jan Groh">
        <w:r>
          <w:rPr>
            <w:rFonts w:ascii="Garamond Premier Pro Caption" w:hAnsi="Garamond Premier Pro Caption"/>
            <w:sz w:val="22"/>
            <w:szCs w:val="22"/>
            <w:rtl w:val="0"/>
            <w:lang w:val="de-DE"/>
          </w:rPr>
          <w:delText xml:space="preserve">Doch gib Dich zufrieden, alter Freund,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27" w:date="2023-01-13T18:26:59Z" w:author="Jan Groh"/>
          <w:rFonts w:ascii="Garamond Premier Pro Caption" w:cs="Garamond Premier Pro Caption" w:hAnsi="Garamond Premier Pro Caption" w:eastAsia="Garamond Premier Pro Caption"/>
          <w:sz w:val="22"/>
          <w:szCs w:val="22"/>
        </w:rPr>
      </w:pPr>
      <w:del w:id="8928" w:date="2023-01-13T18:26:59Z" w:author="Jan Groh">
        <w:r>
          <w:rPr>
            <w:rFonts w:ascii="Garamond Premier Pro Caption" w:hAnsi="Garamond Premier Pro Caption"/>
            <w:sz w:val="22"/>
            <w:szCs w:val="22"/>
            <w:rtl w:val="0"/>
            <w:lang w:val="de-DE"/>
          </w:rPr>
          <w:delText>Die Sonne versinkt, wie hell sie auch scheint.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29" w:date="2023-01-13T18:26:59Z" w:author="Jan Groh"/>
          <w:rFonts w:ascii="Garamond Premier Pro Caption" w:cs="Garamond Premier Pro Caption" w:hAnsi="Garamond Premier Pro Caption" w:eastAsia="Garamond Premier Pro Caption"/>
          <w:sz w:val="22"/>
          <w:szCs w:val="22"/>
        </w:rPr>
      </w:pPr>
      <w:del w:id="8930" w:date="2023-01-13T18:26:59Z" w:author="Jan Groh">
        <w:r>
          <w:rPr>
            <w:rFonts w:ascii="Garamond Premier Pro Caption" w:hAnsi="Garamond Premier Pro Caption"/>
            <w:sz w:val="22"/>
            <w:szCs w:val="22"/>
            <w:rtl w:val="0"/>
            <w:lang w:val="de-DE"/>
          </w:rPr>
          <w:delText xml:space="preserve">Drum schlafe ruhig </w:delText>
        </w:r>
      </w:del>
      <w:del w:id="8931" w:date="2023-01-13T18:26:59Z" w:author="Jan Groh">
        <w:r>
          <w:rPr>
            <w:rFonts w:ascii="Garamond Premier Pro Caption" w:hAnsi="Garamond Premier Pro Caption" w:hint="default"/>
            <w:sz w:val="22"/>
            <w:szCs w:val="22"/>
            <w:rtl w:val="0"/>
          </w:rPr>
          <w:delText xml:space="preserve">– </w:delText>
        </w:r>
      </w:del>
      <w:del w:id="8932" w:date="2023-01-13T18:26:59Z" w:author="Jan Groh">
        <w:r>
          <w:rPr>
            <w:rFonts w:ascii="Garamond Premier Pro Caption" w:hAnsi="Garamond Premier Pro Caption"/>
            <w:sz w:val="22"/>
            <w:szCs w:val="22"/>
            <w:rtl w:val="0"/>
            <w:lang w:val="de-DE"/>
          </w:rPr>
          <w:delText>das St</w:delText>
        </w:r>
      </w:del>
      <w:del w:id="8933" w:date="2023-01-13T18:26:59Z" w:author="Jan Groh">
        <w:r>
          <w:rPr>
            <w:rFonts w:ascii="Garamond Premier Pro Caption" w:hAnsi="Garamond Premier Pro Caption" w:hint="default"/>
            <w:sz w:val="22"/>
            <w:szCs w:val="22"/>
            <w:rtl w:val="0"/>
          </w:rPr>
          <w:delText>ü</w:delText>
        </w:r>
      </w:del>
      <w:del w:id="8934" w:date="2023-01-13T18:26:59Z" w:author="Jan Groh">
        <w:r>
          <w:rPr>
            <w:rFonts w:ascii="Garamond Premier Pro Caption" w:hAnsi="Garamond Premier Pro Caption"/>
            <w:sz w:val="22"/>
            <w:szCs w:val="22"/>
            <w:rtl w:val="0"/>
            <w:lang w:val="de-DE"/>
          </w:rPr>
          <w:delText xml:space="preserve">ckchen Welt,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35" w:date="2023-01-13T18:26:59Z" w:author="Jan Groh"/>
          <w:rFonts w:ascii="Garamond Premier Pro Caption" w:cs="Garamond Premier Pro Caption" w:hAnsi="Garamond Premier Pro Caption" w:eastAsia="Garamond Premier Pro Caption"/>
          <w:sz w:val="22"/>
          <w:szCs w:val="22"/>
        </w:rPr>
      </w:pPr>
      <w:del w:id="8936" w:date="2023-01-13T18:26:59Z" w:author="Jan Groh">
        <w:r>
          <w:rPr>
            <w:rFonts w:ascii="Garamond Premier Pro Caption" w:hAnsi="Garamond Premier Pro Caption"/>
            <w:sz w:val="22"/>
            <w:szCs w:val="22"/>
            <w:rtl w:val="0"/>
            <w:lang w:val="de-DE"/>
          </w:rPr>
          <w:delText>Was jetzt mich noch gefesselt h</w:delText>
        </w:r>
      </w:del>
      <w:del w:id="8937" w:date="2023-01-13T18:26:59Z" w:author="Jan Groh">
        <w:r>
          <w:rPr>
            <w:rFonts w:ascii="Garamond Premier Pro Caption" w:hAnsi="Garamond Premier Pro Caption" w:hint="default"/>
            <w:sz w:val="22"/>
            <w:szCs w:val="22"/>
            <w:rtl w:val="0"/>
          </w:rPr>
          <w:delText>ä</w:delText>
        </w:r>
      </w:del>
      <w:del w:id="8938" w:date="2023-01-13T18:26:59Z" w:author="Jan Groh">
        <w:r>
          <w:rPr>
            <w:rFonts w:ascii="Garamond Premier Pro Caption" w:hAnsi="Garamond Premier Pro Caption"/>
            <w:sz w:val="22"/>
            <w:szCs w:val="22"/>
            <w:rtl w:val="0"/>
          </w:rPr>
          <w:delText xml:space="preserve">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39" w:date="2023-01-13T18:26:59Z" w:author="Jan Groh"/>
          <w:rFonts w:ascii="Garamond Premier Pro Caption" w:cs="Garamond Premier Pro Caption" w:hAnsi="Garamond Premier Pro Caption" w:eastAsia="Garamond Premier Pro Caption"/>
          <w:sz w:val="22"/>
          <w:szCs w:val="22"/>
        </w:rPr>
      </w:pPr>
      <w:del w:id="8940" w:date="2023-01-13T18:26:59Z" w:author="Jan Groh">
        <w:r>
          <w:rPr>
            <w:rFonts w:ascii="Garamond Premier Pro Caption" w:hAnsi="Garamond Premier Pro Caption"/>
            <w:sz w:val="22"/>
            <w:szCs w:val="22"/>
            <w:rtl w:val="0"/>
            <w:lang w:val="de-DE"/>
          </w:rPr>
          <w:delText xml:space="preserve">Hat bald sich zum Denkmal auferbaut,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41" w:date="2023-01-13T18:26:59Z" w:author="Jan Groh"/>
          <w:rFonts w:ascii="Garamond Premier Pro Caption" w:cs="Garamond Premier Pro Caption" w:hAnsi="Garamond Premier Pro Caption" w:eastAsia="Garamond Premier Pro Caption"/>
          <w:sz w:val="22"/>
          <w:szCs w:val="22"/>
        </w:rPr>
      </w:pPr>
      <w:del w:id="8942" w:date="2023-01-13T18:26:59Z" w:author="Jan Groh">
        <w:r>
          <w:rPr>
            <w:rFonts w:ascii="Garamond Premier Pro Caption" w:hAnsi="Garamond Premier Pro Caption"/>
            <w:sz w:val="22"/>
            <w:szCs w:val="22"/>
            <w:rtl w:val="0"/>
            <w:lang w:val="de-DE"/>
          </w:rPr>
          <w:delText>Auf das die Nachwelt voll Ehrfurcht schaut.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43" w:date="2023-01-13T18:26:59Z" w:author="Jan Groh"/>
          <w:rFonts w:ascii="Garamond Premier Pro Caption" w:cs="Garamond Premier Pro Caption" w:hAnsi="Garamond Premier Pro Caption" w:eastAsia="Garamond Premier Pro Caption"/>
          <w:sz w:val="22"/>
          <w:szCs w:val="22"/>
        </w:rPr>
      </w:pPr>
      <w:del w:id="8944" w:date="2023-01-13T18:26:59Z" w:author="Jan Groh">
        <w:r>
          <w:rPr>
            <w:rFonts w:ascii="Garamond Premier Pro Caption" w:hAnsi="Garamond Premier Pro Caption"/>
            <w:sz w:val="22"/>
            <w:szCs w:val="22"/>
            <w:rtl w:val="0"/>
            <w:lang w:val="de-DE"/>
          </w:rPr>
          <w:delText xml:space="preserve">Die Nacht ist nicht dunkel und schwer,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45" w:date="2023-01-13T18:26:59Z" w:author="Jan Groh"/>
          <w:rFonts w:ascii="Garamond Premier Pro Caption" w:cs="Garamond Premier Pro Caption" w:hAnsi="Garamond Premier Pro Caption" w:eastAsia="Garamond Premier Pro Caption"/>
          <w:sz w:val="22"/>
          <w:szCs w:val="22"/>
        </w:rPr>
      </w:pPr>
      <w:del w:id="8946" w:date="2023-01-13T18:26:59Z" w:author="Jan Groh">
        <w:r>
          <w:rPr>
            <w:rFonts w:ascii="Garamond Premier Pro Caption" w:hAnsi="Garamond Premier Pro Caption"/>
            <w:sz w:val="22"/>
            <w:szCs w:val="22"/>
            <w:rtl w:val="0"/>
            <w:lang w:val="de-DE"/>
          </w:rPr>
          <w:delText>Denn meine Siege steh</w:delText>
        </w:r>
      </w:del>
      <w:del w:id="8947" w:date="2023-01-13T18:26:59Z" w:author="Jan Groh">
        <w:r>
          <w:rPr>
            <w:rFonts w:ascii="Garamond Premier Pro Caption" w:hAnsi="Garamond Premier Pro Caption" w:hint="default"/>
            <w:sz w:val="22"/>
            <w:szCs w:val="22"/>
            <w:rtl w:val="1"/>
          </w:rPr>
          <w:delText>’</w:delText>
        </w:r>
      </w:del>
      <w:del w:id="8948" w:date="2023-01-13T18:26:59Z" w:author="Jan Groh">
        <w:r>
          <w:rPr>
            <w:rFonts w:ascii="Garamond Premier Pro Caption" w:hAnsi="Garamond Premier Pro Caption"/>
            <w:sz w:val="22"/>
            <w:szCs w:val="22"/>
            <w:rtl w:val="0"/>
            <w:lang w:val="de-DE"/>
          </w:rPr>
          <w:delText>n gl</w:delText>
        </w:r>
      </w:del>
      <w:del w:id="8949" w:date="2023-01-13T18:26:59Z" w:author="Jan Groh">
        <w:r>
          <w:rPr>
            <w:rFonts w:ascii="Garamond Premier Pro Caption" w:hAnsi="Garamond Premier Pro Caption" w:hint="default"/>
            <w:sz w:val="22"/>
            <w:szCs w:val="22"/>
            <w:rtl w:val="0"/>
          </w:rPr>
          <w:delText>ä</w:delText>
        </w:r>
      </w:del>
      <w:del w:id="8950" w:date="2023-01-13T18:26:59Z" w:author="Jan Groh">
        <w:r>
          <w:rPr>
            <w:rFonts w:ascii="Garamond Premier Pro Caption" w:hAnsi="Garamond Premier Pro Caption"/>
            <w:sz w:val="22"/>
            <w:szCs w:val="22"/>
            <w:rtl w:val="0"/>
            <w:lang w:val="de-DE"/>
          </w:rPr>
          <w:delText>nzend umher.</w:delText>
        </w:r>
      </w:del>
      <w:del w:id="8951" w:date="2023-01-13T18:26:59Z" w:author="Jan Groh">
        <w:r>
          <w:rPr>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52" w:date="2023-01-13T18:26:59Z" w:author="Jan Groh"/>
          <w:rFonts w:ascii="Garamond Premier Pro Caption" w:cs="Garamond Premier Pro Caption" w:hAnsi="Garamond Premier Pro Caption" w:eastAsia="Garamond Premier Pro Caption"/>
          <w:sz w:val="22"/>
          <w:szCs w:val="22"/>
        </w:rPr>
      </w:pPr>
      <w:del w:id="8953" w:date="2023-01-13T18:26:59Z" w:author="Jan Groh">
        <w:r>
          <w:rPr>
            <w:rFonts w:ascii="Garamond Premier Pro Caption" w:hAnsi="Garamond Premier Pro Caption"/>
            <w:sz w:val="22"/>
            <w:szCs w:val="22"/>
            <w:rtl w:val="0"/>
            <w:lang w:val="de-DE"/>
          </w:rPr>
          <w:delText xml:space="preserve">Die Wellen brechen am Fels im Meer,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54" w:date="2023-01-13T18:26:59Z" w:author="Jan Groh"/>
          <w:rFonts w:ascii="Garamond Premier Pro Caption" w:cs="Garamond Premier Pro Caption" w:hAnsi="Garamond Premier Pro Caption" w:eastAsia="Garamond Premier Pro Caption"/>
          <w:sz w:val="22"/>
          <w:szCs w:val="22"/>
        </w:rPr>
      </w:pPr>
      <w:del w:id="8955" w:date="2023-01-13T18:26:59Z" w:author="Jan Groh">
        <w:r>
          <w:rPr>
            <w:rFonts w:ascii="Garamond Premier Pro Caption" w:hAnsi="Garamond Premier Pro Caption"/>
            <w:sz w:val="22"/>
            <w:szCs w:val="22"/>
            <w:rtl w:val="0"/>
            <w:lang w:val="de-DE"/>
          </w:rPr>
          <w:delText xml:space="preserve">Der Herrscher der Welt </w:delText>
        </w:r>
      </w:del>
      <w:del w:id="8956" w:date="2023-01-13T18:26:59Z" w:author="Jan Groh">
        <w:r>
          <w:rPr>
            <w:rFonts w:ascii="Garamond Premier Pro Caption" w:hAnsi="Garamond Premier Pro Caption" w:hint="default"/>
            <w:sz w:val="22"/>
            <w:szCs w:val="22"/>
            <w:rtl w:val="0"/>
          </w:rPr>
          <w:delText xml:space="preserve">– </w:delText>
        </w:r>
      </w:del>
      <w:del w:id="8957" w:date="2023-01-13T18:26:59Z" w:author="Jan Groh">
        <w:r>
          <w:rPr>
            <w:rFonts w:ascii="Garamond Premier Pro Caption" w:hAnsi="Garamond Premier Pro Caption"/>
            <w:sz w:val="22"/>
            <w:szCs w:val="22"/>
            <w:rtl w:val="0"/>
            <w:lang w:val="da-DK"/>
          </w:rPr>
          <w:delText>er h</w:delText>
        </w:r>
      </w:del>
      <w:del w:id="8958" w:date="2023-01-13T18:26:59Z" w:author="Jan Groh">
        <w:r>
          <w:rPr>
            <w:rFonts w:ascii="Garamond Premier Pro Caption" w:hAnsi="Garamond Premier Pro Caption" w:hint="default"/>
            <w:sz w:val="22"/>
            <w:szCs w:val="22"/>
            <w:rtl w:val="0"/>
            <w:lang w:val="sv-SE"/>
          </w:rPr>
          <w:delText>ö</w:delText>
        </w:r>
      </w:del>
      <w:del w:id="8959" w:date="2023-01-13T18:26:59Z" w:author="Jan Groh">
        <w:r>
          <w:rPr>
            <w:rFonts w:ascii="Garamond Premier Pro Caption" w:hAnsi="Garamond Premier Pro Caption"/>
            <w:sz w:val="22"/>
            <w:szCs w:val="22"/>
            <w:rtl w:val="0"/>
            <w:lang w:val="de-DE"/>
          </w:rPr>
          <w:delText>rt es nicht mehr!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60" w:date="2023-01-13T18:26:59Z" w:author="Jan Groh"/>
          <w:rFonts w:ascii="Garamond Premier Pro Italic" w:cs="Garamond Premier Pro Italic" w:hAnsi="Garamond Premier Pro Italic" w:eastAsia="Garamond Premier Pro Italic"/>
          <w:sz w:val="22"/>
          <w:szCs w:val="22"/>
        </w:rPr>
      </w:pPr>
      <w:del w:id="8961" w:date="2023-01-13T18:26:59Z" w:author="Jan Groh">
        <w:r>
          <w:rPr>
            <w:rFonts w:ascii="Garamond Premier Pro Italic" w:hAnsi="Garamond Premier Pro Italic"/>
            <w:sz w:val="22"/>
            <w:szCs w:val="22"/>
            <w:rtl w:val="0"/>
            <w:lang w:val="de-DE"/>
          </w:rPr>
          <w:delText>Den 12 Januar 1822.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962" w:date="2023-01-13T18:26:59Z" w:author="Jan Groh"/>
          <w:rFonts w:ascii="Garamond Premier Pro Italic" w:cs="Garamond Premier Pro Italic" w:hAnsi="Garamond Premier Pro Italic" w:eastAsia="Garamond Premier Pro Italic"/>
          <w:sz w:val="22"/>
          <w:szCs w:val="22"/>
        </w:rPr>
      </w:pPr>
      <w:del w:id="8963" w:date="2023-01-13T18:26:59Z" w:author="Jan Groh">
        <w:r>
          <w:rPr>
            <w:rFonts w:ascii="Garamond Premier Pro Italic" w:hAnsi="Garamond Premier Pro Italic"/>
            <w:sz w:val="22"/>
            <w:szCs w:val="22"/>
            <w:rtl w:val="0"/>
            <w:lang w:val="de-DE"/>
          </w:rPr>
          <w:delText>(</w:delText>
        </w:r>
      </w:del>
      <w:del w:id="8964" w:date="2023-01-13T18:26:59Z" w:author="Jan Groh">
        <w:r>
          <w:rPr>
            <w:rFonts w:ascii="Garamond Premier Pro Italic" w:hAnsi="Garamond Premier Pro Italic"/>
            <w:sz w:val="22"/>
            <w:szCs w:val="22"/>
            <w:rtl w:val="0"/>
            <w:lang w:val="de-DE"/>
          </w:rPr>
          <w:delText>Jahrgang 1, Heft 38)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96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96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67" w:date="2023-01-13T18:26:59Z" w:author="Jan Groh"/>
          <w:rFonts w:ascii="Garamond Premier Pro Italic" w:cs="Garamond Premier Pro Italic" w:hAnsi="Garamond Premier Pro Italic" w:eastAsia="Garamond Premier Pro Italic"/>
          <w:sz w:val="22"/>
          <w:szCs w:val="22"/>
        </w:rPr>
      </w:pPr>
      <w:del w:id="8968" w:date="2023-01-13T18:26:59Z" w:author="Jan Groh">
        <w:r>
          <w:rPr>
            <w:rFonts w:ascii="Garamond Premier Pro Italic" w:hAnsi="Garamond Premier Pro Italic"/>
            <w:sz w:val="22"/>
            <w:szCs w:val="22"/>
            <w:rtl w:val="0"/>
            <w:lang w:val="de-DE"/>
          </w:rPr>
          <w:delText>Gebet.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6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70" w:date="2023-01-13T18:26:59Z" w:author="Jan Groh"/>
          <w:rFonts w:ascii="Garamond Premier Pro Caption" w:cs="Garamond Premier Pro Caption" w:hAnsi="Garamond Premier Pro Caption" w:eastAsia="Garamond Premier Pro Caption"/>
          <w:sz w:val="22"/>
          <w:szCs w:val="22"/>
        </w:rPr>
      </w:pPr>
      <w:del w:id="8971" w:date="2023-01-13T18:26:59Z" w:author="Jan Groh">
        <w:r>
          <w:rPr>
            <w:rFonts w:ascii="Garamond Premier Pro Caption" w:hAnsi="Garamond Premier Pro Caption"/>
            <w:sz w:val="22"/>
            <w:szCs w:val="22"/>
            <w:rtl w:val="0"/>
            <w:lang w:val="de-DE"/>
          </w:rPr>
          <w:delText>Vater, der Du alles hast, Gib mir Liebe!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72" w:date="2023-01-13T18:26:59Z" w:author="Jan Groh"/>
          <w:rFonts w:ascii="Garamond Premier Pro Caption" w:cs="Garamond Premier Pro Caption" w:hAnsi="Garamond Premier Pro Caption" w:eastAsia="Garamond Premier Pro Caption"/>
          <w:sz w:val="22"/>
          <w:szCs w:val="22"/>
        </w:rPr>
      </w:pPr>
      <w:del w:id="8973" w:date="2023-01-13T18:26:59Z" w:author="Jan Groh">
        <w:r>
          <w:rPr>
            <w:rFonts w:ascii="Garamond Premier Pro Caption" w:hAnsi="Garamond Premier Pro Caption"/>
            <w:sz w:val="22"/>
            <w:szCs w:val="22"/>
            <w:rtl w:val="0"/>
            <w:lang w:val="de-DE"/>
          </w:rPr>
          <w:delText xml:space="preserve">Spende andern Ruhm und Gold,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74" w:date="2023-01-13T18:26:59Z" w:author="Jan Groh"/>
          <w:rFonts w:ascii="Garamond Premier Pro Caption" w:cs="Garamond Premier Pro Caption" w:hAnsi="Garamond Premier Pro Caption" w:eastAsia="Garamond Premier Pro Caption"/>
          <w:sz w:val="22"/>
          <w:szCs w:val="22"/>
        </w:rPr>
      </w:pPr>
      <w:del w:id="8975" w:date="2023-01-13T18:26:59Z" w:author="Jan Groh">
        <w:r>
          <w:rPr>
            <w:rFonts w:ascii="Garamond Premier Pro Caption" w:hAnsi="Garamond Premier Pro Caption"/>
            <w:sz w:val="22"/>
            <w:szCs w:val="22"/>
            <w:rtl w:val="0"/>
            <w:lang w:val="de-DE"/>
          </w:rPr>
          <w:delText xml:space="preserve">Spende andern Ehrensold,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76" w:date="2023-01-13T18:26:59Z" w:author="Jan Groh"/>
          <w:rFonts w:ascii="Garamond Premier Pro Caption" w:cs="Garamond Premier Pro Caption" w:hAnsi="Garamond Premier Pro Caption" w:eastAsia="Garamond Premier Pro Caption"/>
          <w:sz w:val="22"/>
          <w:szCs w:val="22"/>
        </w:rPr>
      </w:pPr>
      <w:del w:id="8977" w:date="2023-01-13T18:26:59Z" w:author="Jan Groh">
        <w:r>
          <w:rPr>
            <w:rFonts w:ascii="Garamond Premier Pro Caption" w:hAnsi="Garamond Premier Pro Caption"/>
            <w:sz w:val="22"/>
            <w:szCs w:val="22"/>
            <w:rtl w:val="0"/>
            <w:lang w:val="it-IT"/>
          </w:rPr>
          <w:delText>Gie</w:delText>
        </w:r>
      </w:del>
      <w:del w:id="8978" w:date="2023-01-13T18:26:59Z" w:author="Jan Groh">
        <w:r>
          <w:rPr>
            <w:rFonts w:ascii="Garamond Premier Pro Caption" w:hAnsi="Garamond Premier Pro Caption" w:hint="default"/>
            <w:sz w:val="22"/>
            <w:szCs w:val="22"/>
            <w:rtl w:val="0"/>
            <w:lang w:val="de-DE"/>
          </w:rPr>
          <w:delText xml:space="preserve">ß </w:delText>
        </w:r>
      </w:del>
      <w:del w:id="8979" w:date="2023-01-13T18:26:59Z" w:author="Jan Groh">
        <w:r>
          <w:rPr>
            <w:rFonts w:ascii="Garamond Premier Pro Caption" w:hAnsi="Garamond Premier Pro Caption"/>
            <w:sz w:val="22"/>
            <w:szCs w:val="22"/>
            <w:rtl w:val="0"/>
            <w:lang w:val="de-DE"/>
          </w:rPr>
          <w:delText>auf andrer hellen Wegen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80" w:date="2023-01-13T18:26:59Z" w:author="Jan Groh"/>
          <w:rFonts w:ascii="Garamond Premier Pro Caption" w:cs="Garamond Premier Pro Caption" w:hAnsi="Garamond Premier Pro Caption" w:eastAsia="Garamond Premier Pro Caption"/>
          <w:sz w:val="22"/>
          <w:szCs w:val="22"/>
        </w:rPr>
      </w:pPr>
      <w:del w:id="8981" w:date="2023-01-13T18:26:59Z" w:author="Jan Groh">
        <w:r>
          <w:rPr>
            <w:rFonts w:ascii="Garamond Premier Pro Caption" w:hAnsi="Garamond Premier Pro Caption"/>
            <w:sz w:val="22"/>
            <w:szCs w:val="22"/>
            <w:rtl w:val="0"/>
            <w:lang w:val="de-DE"/>
          </w:rPr>
          <w:delText>Aus den allervollsten Segen!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82" w:date="2023-01-13T18:26:59Z" w:author="Jan Groh"/>
          <w:rFonts w:ascii="Garamond Premier Pro Caption" w:cs="Garamond Premier Pro Caption" w:hAnsi="Garamond Premier Pro Caption" w:eastAsia="Garamond Premier Pro Caption"/>
          <w:sz w:val="22"/>
          <w:szCs w:val="22"/>
        </w:rPr>
      </w:pPr>
      <w:del w:id="8983" w:date="2023-01-13T18:26:59Z" w:author="Jan Groh">
        <w:r>
          <w:rPr>
            <w:rFonts w:ascii="Garamond Premier Pro Caption" w:hAnsi="Garamond Premier Pro Caption"/>
            <w:sz w:val="22"/>
            <w:szCs w:val="22"/>
            <w:rtl w:val="0"/>
            <w:lang w:val="de-DE"/>
          </w:rPr>
          <w:delText xml:space="preserve">Vater, der Du alles hast,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84" w:date="2023-01-13T18:26:59Z" w:author="Jan Groh"/>
          <w:rFonts w:ascii="Garamond Premier Pro Caption" w:cs="Garamond Premier Pro Caption" w:hAnsi="Garamond Premier Pro Caption" w:eastAsia="Garamond Premier Pro Caption"/>
          <w:sz w:val="22"/>
          <w:szCs w:val="22"/>
        </w:rPr>
      </w:pPr>
      <w:del w:id="8985" w:date="2023-01-13T18:26:59Z" w:author="Jan Groh">
        <w:r>
          <w:rPr>
            <w:rFonts w:ascii="Garamond Premier Pro Caption" w:hAnsi="Garamond Premier Pro Caption"/>
            <w:sz w:val="22"/>
            <w:szCs w:val="22"/>
            <w:rtl w:val="0"/>
            <w:lang w:val="de-DE"/>
          </w:rPr>
          <w:delText>Gib mir Liebe!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98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898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88" w:date="2023-01-13T18:26:59Z" w:author="Jan Groh"/>
          <w:rFonts w:ascii="Garamond Premier Pro Italic" w:cs="Garamond Premier Pro Italic" w:hAnsi="Garamond Premier Pro Italic" w:eastAsia="Garamond Premier Pro Italic"/>
          <w:sz w:val="22"/>
          <w:szCs w:val="22"/>
        </w:rPr>
      </w:pPr>
      <w:del w:id="8989" w:date="2023-01-13T18:26:59Z" w:author="Jan Groh">
        <w:r>
          <w:rPr>
            <w:rFonts w:ascii="Garamond Premier Pro Italic" w:hAnsi="Garamond Premier Pro Italic"/>
            <w:sz w:val="22"/>
            <w:szCs w:val="22"/>
            <w:rtl w:val="0"/>
            <w:lang w:val="de-DE"/>
          </w:rPr>
          <w:delText>Gebet.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9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91" w:date="2023-01-13T18:26:59Z" w:author="Jan Groh"/>
          <w:rFonts w:ascii="Garamond Premier Pro Caption" w:cs="Garamond Premier Pro Caption" w:hAnsi="Garamond Premier Pro Caption" w:eastAsia="Garamond Premier Pro Caption"/>
          <w:sz w:val="22"/>
          <w:szCs w:val="22"/>
        </w:rPr>
      </w:pPr>
      <w:del w:id="8992" w:date="2023-01-13T18:26:59Z" w:author="Jan Groh">
        <w:r>
          <w:rPr>
            <w:rFonts w:ascii="Garamond Premier Pro Caption" w:hAnsi="Garamond Premier Pro Caption"/>
            <w:sz w:val="22"/>
            <w:szCs w:val="22"/>
            <w:rtl w:val="0"/>
            <w:lang w:val="de-DE"/>
          </w:rPr>
          <w:delText>Nimm mich in Deine Himmelsr</w:delText>
        </w:r>
      </w:del>
      <w:del w:id="8993" w:date="2023-01-13T18:26:59Z" w:author="Jan Groh">
        <w:r>
          <w:rPr>
            <w:rFonts w:ascii="Garamond Premier Pro Caption" w:hAnsi="Garamond Premier Pro Caption" w:hint="default"/>
            <w:sz w:val="22"/>
            <w:szCs w:val="22"/>
            <w:rtl w:val="0"/>
          </w:rPr>
          <w:delText>ä</w:delText>
        </w:r>
      </w:del>
      <w:del w:id="8994" w:date="2023-01-13T18:26:59Z" w:author="Jan Groh">
        <w:r>
          <w:rPr>
            <w:rFonts w:ascii="Garamond Premier Pro Caption" w:hAnsi="Garamond Premier Pro Caption"/>
            <w:sz w:val="22"/>
            <w:szCs w:val="22"/>
            <w:rtl w:val="0"/>
          </w:rPr>
          <w:delText xml:space="preserve">ume,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95" w:date="2023-01-13T18:26:59Z" w:author="Jan Groh"/>
          <w:rFonts w:ascii="Garamond Premier Pro Caption" w:cs="Garamond Premier Pro Caption" w:hAnsi="Garamond Premier Pro Caption" w:eastAsia="Garamond Premier Pro Caption"/>
          <w:sz w:val="22"/>
          <w:szCs w:val="22"/>
        </w:rPr>
      </w:pPr>
      <w:del w:id="8996" w:date="2023-01-13T18:26:59Z" w:author="Jan Groh">
        <w:r>
          <w:rPr>
            <w:rFonts w:ascii="Garamond Premier Pro Caption" w:hAnsi="Garamond Premier Pro Caption"/>
            <w:sz w:val="22"/>
            <w:szCs w:val="22"/>
            <w:rtl w:val="0"/>
            <w:lang w:val="de-DE"/>
          </w:rPr>
          <w:delText xml:space="preserve">Solange rein noch diese Brust,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8997" w:date="2023-01-13T18:26:59Z" w:author="Jan Groh"/>
          <w:rFonts w:ascii="Garamond Premier Pro Caption" w:cs="Garamond Premier Pro Caption" w:hAnsi="Garamond Premier Pro Caption" w:eastAsia="Garamond Premier Pro Caption"/>
          <w:sz w:val="22"/>
          <w:szCs w:val="22"/>
        </w:rPr>
      </w:pPr>
      <w:del w:id="8998" w:date="2023-01-13T18:26:59Z" w:author="Jan Groh">
        <w:r>
          <w:rPr>
            <w:rFonts w:ascii="Garamond Premier Pro Caption" w:hAnsi="Garamond Premier Pro Caption"/>
            <w:sz w:val="22"/>
            <w:szCs w:val="22"/>
            <w:rtl w:val="0"/>
          </w:rPr>
          <w:delText>Solang</w:delText>
        </w:r>
      </w:del>
      <w:del w:id="8999" w:date="2023-01-13T18:26:59Z" w:author="Jan Groh">
        <w:r>
          <w:rPr>
            <w:rFonts w:ascii="Garamond Premier Pro Caption" w:hAnsi="Garamond Premier Pro Caption" w:hint="default"/>
            <w:sz w:val="22"/>
            <w:szCs w:val="22"/>
            <w:rtl w:val="1"/>
          </w:rPr>
          <w:delText xml:space="preserve">’ </w:delText>
        </w:r>
      </w:del>
      <w:del w:id="9000" w:date="2023-01-13T18:26:59Z" w:author="Jan Groh">
        <w:r>
          <w:rPr>
            <w:rFonts w:ascii="Garamond Premier Pro Caption" w:hAnsi="Garamond Premier Pro Caption"/>
            <w:sz w:val="22"/>
            <w:szCs w:val="22"/>
            <w:rtl w:val="0"/>
            <w:lang w:val="de-DE"/>
          </w:rPr>
          <w:delText>ich nur von S</w:delText>
        </w:r>
      </w:del>
      <w:del w:id="9001" w:date="2023-01-13T18:26:59Z" w:author="Jan Groh">
        <w:r>
          <w:rPr>
            <w:rFonts w:ascii="Garamond Premier Pro Caption" w:hAnsi="Garamond Premier Pro Caption" w:hint="default"/>
            <w:sz w:val="22"/>
            <w:szCs w:val="22"/>
            <w:rtl w:val="0"/>
          </w:rPr>
          <w:delText>ü</w:delText>
        </w:r>
      </w:del>
      <w:del w:id="9002" w:date="2023-01-13T18:26:59Z" w:author="Jan Groh">
        <w:r>
          <w:rPr>
            <w:rFonts w:ascii="Garamond Premier Pro Caption" w:hAnsi="Garamond Premier Pro Caption"/>
            <w:sz w:val="22"/>
            <w:szCs w:val="22"/>
            <w:rtl w:val="0"/>
            <w:lang w:val="fr-FR"/>
          </w:rPr>
          <w:delText>nde tr</w:delText>
        </w:r>
      </w:del>
      <w:del w:id="9003" w:date="2023-01-13T18:26:59Z" w:author="Jan Groh">
        <w:r>
          <w:rPr>
            <w:rFonts w:ascii="Garamond Premier Pro Caption" w:hAnsi="Garamond Premier Pro Caption" w:hint="default"/>
            <w:sz w:val="22"/>
            <w:szCs w:val="22"/>
            <w:rtl w:val="0"/>
          </w:rPr>
          <w:delText>ä</w:delText>
        </w:r>
      </w:del>
      <w:del w:id="9004" w:date="2023-01-13T18:26:59Z" w:author="Jan Groh">
        <w:r>
          <w:rPr>
            <w:rFonts w:ascii="Garamond Premier Pro Caption" w:hAnsi="Garamond Premier Pro Caption"/>
            <w:sz w:val="22"/>
            <w:szCs w:val="22"/>
            <w:rtl w:val="0"/>
          </w:rPr>
          <w:delText xml:space="preserve">ume,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05" w:date="2023-01-13T18:26:59Z" w:author="Jan Groh"/>
          <w:rFonts w:ascii="Garamond Premier Pro Caption" w:cs="Garamond Premier Pro Caption" w:hAnsi="Garamond Premier Pro Caption" w:eastAsia="Garamond Premier Pro Caption"/>
          <w:sz w:val="22"/>
          <w:szCs w:val="22"/>
        </w:rPr>
      </w:pPr>
      <w:del w:id="9006" w:date="2023-01-13T18:26:59Z" w:author="Jan Groh">
        <w:r>
          <w:rPr>
            <w:rFonts w:ascii="Garamond Premier Pro Caption" w:hAnsi="Garamond Premier Pro Caption"/>
            <w:sz w:val="22"/>
            <w:szCs w:val="22"/>
            <w:rtl w:val="0"/>
            <w:lang w:val="de-DE"/>
          </w:rPr>
          <w:delText>Doch nicht der S</w:delText>
        </w:r>
      </w:del>
      <w:del w:id="9007" w:date="2023-01-13T18:26:59Z" w:author="Jan Groh">
        <w:r>
          <w:rPr>
            <w:rFonts w:ascii="Garamond Premier Pro Caption" w:hAnsi="Garamond Premier Pro Caption" w:hint="default"/>
            <w:sz w:val="22"/>
            <w:szCs w:val="22"/>
            <w:rtl w:val="0"/>
          </w:rPr>
          <w:delText>ü</w:delText>
        </w:r>
      </w:del>
      <w:del w:id="9008" w:date="2023-01-13T18:26:59Z" w:author="Jan Groh">
        <w:r>
          <w:rPr>
            <w:rFonts w:ascii="Garamond Premier Pro Caption" w:hAnsi="Garamond Premier Pro Caption"/>
            <w:sz w:val="22"/>
            <w:szCs w:val="22"/>
            <w:rtl w:val="0"/>
            <w:lang w:val="de-DE"/>
          </w:rPr>
          <w:delText>nde bin bewu</w:delText>
        </w:r>
      </w:del>
      <w:del w:id="9009" w:date="2023-01-13T18:26:59Z" w:author="Jan Groh">
        <w:r>
          <w:rPr>
            <w:rFonts w:ascii="Garamond Premier Pro Caption" w:hAnsi="Garamond Premier Pro Caption" w:hint="default"/>
            <w:sz w:val="22"/>
            <w:szCs w:val="22"/>
            <w:rtl w:val="0"/>
            <w:lang w:val="de-DE"/>
          </w:rPr>
          <w:delText>ß</w:delText>
        </w:r>
      </w:del>
      <w:del w:id="9010" w:date="2023-01-13T18:26:59Z" w:author="Jan Groh">
        <w:r>
          <w:rPr>
            <w:rFonts w:ascii="Garamond Premier Pro Caption" w:hAnsi="Garamond Premier Pro Caption"/>
            <w:sz w:val="22"/>
            <w:szCs w:val="22"/>
            <w:rtl w:val="0"/>
          </w:rPr>
          <w:delText>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1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12" w:date="2023-01-13T18:26:59Z" w:author="Jan Groh"/>
          <w:rFonts w:ascii="Garamond Premier Pro Caption" w:cs="Garamond Premier Pro Caption" w:hAnsi="Garamond Premier Pro Caption" w:eastAsia="Garamond Premier Pro Caption"/>
          <w:sz w:val="22"/>
          <w:szCs w:val="22"/>
        </w:rPr>
      </w:pPr>
      <w:del w:id="9013" w:date="2023-01-13T18:26:59Z" w:author="Jan Groh">
        <w:r>
          <w:rPr>
            <w:rFonts w:ascii="Garamond Premier Pro Caption" w:hAnsi="Garamond Premier Pro Caption"/>
            <w:sz w:val="22"/>
            <w:szCs w:val="22"/>
            <w:rtl w:val="0"/>
            <w:lang w:val="de-DE"/>
          </w:rPr>
          <w:delText xml:space="preserve">Nimm mich in Deine Sternen-Arme,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14" w:date="2023-01-13T18:26:59Z" w:author="Jan Groh"/>
          <w:rFonts w:ascii="Garamond Premier Pro Caption" w:cs="Garamond Premier Pro Caption" w:hAnsi="Garamond Premier Pro Caption" w:eastAsia="Garamond Premier Pro Caption"/>
          <w:sz w:val="22"/>
          <w:szCs w:val="22"/>
        </w:rPr>
      </w:pPr>
      <w:del w:id="9015" w:date="2023-01-13T18:26:59Z" w:author="Jan Groh">
        <w:r>
          <w:rPr>
            <w:rFonts w:ascii="Garamond Premier Pro Caption" w:hAnsi="Garamond Premier Pro Caption"/>
            <w:sz w:val="22"/>
            <w:szCs w:val="22"/>
            <w:rtl w:val="0"/>
          </w:rPr>
          <w:delText>Solang</w:delText>
        </w:r>
      </w:del>
      <w:del w:id="9016" w:date="2023-01-13T18:26:59Z" w:author="Jan Groh">
        <w:r>
          <w:rPr>
            <w:rFonts w:ascii="Garamond Premier Pro Caption" w:hAnsi="Garamond Premier Pro Caption" w:hint="default"/>
            <w:sz w:val="22"/>
            <w:szCs w:val="22"/>
            <w:rtl w:val="1"/>
          </w:rPr>
          <w:delText xml:space="preserve">’ </w:delText>
        </w:r>
      </w:del>
      <w:del w:id="9017" w:date="2023-01-13T18:26:59Z" w:author="Jan Groh">
        <w:r>
          <w:rPr>
            <w:rFonts w:ascii="Garamond Premier Pro Caption" w:hAnsi="Garamond Premier Pro Caption"/>
            <w:sz w:val="22"/>
            <w:szCs w:val="22"/>
            <w:rtl w:val="0"/>
            <w:lang w:val="de-DE"/>
          </w:rPr>
          <w:delText xml:space="preserve">mein Herz Dein Licht nicht scheut,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18" w:date="2023-01-13T18:26:59Z" w:author="Jan Groh"/>
          <w:rFonts w:ascii="Garamond Premier Pro Caption" w:cs="Garamond Premier Pro Caption" w:hAnsi="Garamond Premier Pro Caption" w:eastAsia="Garamond Premier Pro Caption"/>
          <w:sz w:val="22"/>
          <w:szCs w:val="22"/>
        </w:rPr>
      </w:pPr>
      <w:del w:id="9019" w:date="2023-01-13T18:26:59Z" w:author="Jan Groh">
        <w:r>
          <w:rPr>
            <w:rFonts w:ascii="Garamond Premier Pro Caption" w:hAnsi="Garamond Premier Pro Caption"/>
            <w:sz w:val="22"/>
            <w:szCs w:val="22"/>
            <w:rtl w:val="0"/>
          </w:rPr>
          <w:delText>Da</w:delText>
        </w:r>
      </w:del>
      <w:del w:id="9020" w:date="2023-01-13T18:26:59Z" w:author="Jan Groh">
        <w:r>
          <w:rPr>
            <w:rFonts w:ascii="Garamond Premier Pro Caption" w:hAnsi="Garamond Premier Pro Caption" w:hint="default"/>
            <w:sz w:val="22"/>
            <w:szCs w:val="22"/>
            <w:rtl w:val="0"/>
            <w:lang w:val="de-DE"/>
          </w:rPr>
          <w:delText xml:space="preserve">ß </w:delText>
        </w:r>
      </w:del>
      <w:del w:id="9021" w:date="2023-01-13T18:26:59Z" w:author="Jan Groh">
        <w:r>
          <w:rPr>
            <w:rFonts w:ascii="Garamond Premier Pro Caption" w:hAnsi="Garamond Premier Pro Caption"/>
            <w:sz w:val="22"/>
            <w:szCs w:val="22"/>
            <w:rtl w:val="0"/>
            <w:lang w:val="de-DE"/>
          </w:rPr>
          <w:delText xml:space="preserve">ich vom kalten Hauch erwarme,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22" w:date="2023-01-13T18:26:59Z" w:author="Jan Groh"/>
          <w:rFonts w:ascii="Garamond Premier Pro Caption" w:cs="Garamond Premier Pro Caption" w:hAnsi="Garamond Premier Pro Caption" w:eastAsia="Garamond Premier Pro Caption"/>
          <w:sz w:val="22"/>
          <w:szCs w:val="22"/>
        </w:rPr>
      </w:pPr>
      <w:del w:id="9023" w:date="2023-01-13T18:26:59Z" w:author="Jan Groh">
        <w:r>
          <w:rPr>
            <w:rFonts w:ascii="Garamond Premier Pro Caption" w:hAnsi="Garamond Premier Pro Caption"/>
            <w:sz w:val="22"/>
            <w:szCs w:val="22"/>
            <w:rtl w:val="0"/>
            <w:lang w:val="de-DE"/>
          </w:rPr>
          <w:delText xml:space="preserve">Der mit dem Leben mich entzweit. </w:delText>
        </w:r>
      </w:del>
      <w:del w:id="9024"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2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26" w:date="2023-01-13T18:26:59Z" w:author="Jan Groh"/>
          <w:rFonts w:ascii="Garamond Premier Pro Caption" w:cs="Garamond Premier Pro Caption" w:hAnsi="Garamond Premier Pro Caption" w:eastAsia="Garamond Premier Pro Caption"/>
          <w:sz w:val="22"/>
          <w:szCs w:val="22"/>
        </w:rPr>
      </w:pPr>
      <w:del w:id="9027" w:date="2023-01-13T18:26:59Z" w:author="Jan Groh">
        <w:r>
          <w:rPr>
            <w:rFonts w:ascii="Garamond Premier Pro Caption" w:hAnsi="Garamond Premier Pro Caption"/>
            <w:sz w:val="22"/>
            <w:szCs w:val="22"/>
            <w:rtl w:val="0"/>
            <w:lang w:val="de-DE"/>
          </w:rPr>
          <w:delText>Gib, da</w:delText>
        </w:r>
      </w:del>
      <w:del w:id="9028" w:date="2023-01-13T18:26:59Z" w:author="Jan Groh">
        <w:r>
          <w:rPr>
            <w:rFonts w:ascii="Garamond Premier Pro Caption" w:hAnsi="Garamond Premier Pro Caption" w:hint="default"/>
            <w:sz w:val="22"/>
            <w:szCs w:val="22"/>
            <w:rtl w:val="0"/>
            <w:lang w:val="de-DE"/>
          </w:rPr>
          <w:delText xml:space="preserve">ß </w:delText>
        </w:r>
      </w:del>
      <w:del w:id="9029" w:date="2023-01-13T18:26:59Z" w:author="Jan Groh">
        <w:r>
          <w:rPr>
            <w:rFonts w:ascii="Garamond Premier Pro Caption" w:hAnsi="Garamond Premier Pro Caption"/>
            <w:sz w:val="22"/>
            <w:szCs w:val="22"/>
            <w:rtl w:val="0"/>
            <w:lang w:val="de-DE"/>
          </w:rPr>
          <w:delText xml:space="preserve">ich schmerzlich nur beweine,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30" w:date="2023-01-13T18:26:59Z" w:author="Jan Groh"/>
          <w:rFonts w:ascii="Garamond Premier Pro Caption" w:cs="Garamond Premier Pro Caption" w:hAnsi="Garamond Premier Pro Caption" w:eastAsia="Garamond Premier Pro Caption"/>
          <w:sz w:val="22"/>
          <w:szCs w:val="22"/>
        </w:rPr>
      </w:pPr>
      <w:del w:id="9031" w:date="2023-01-13T18:26:59Z" w:author="Jan Groh">
        <w:r>
          <w:rPr>
            <w:rFonts w:ascii="Garamond Premier Pro Caption" w:hAnsi="Garamond Premier Pro Caption"/>
            <w:sz w:val="22"/>
            <w:szCs w:val="22"/>
            <w:rtl w:val="0"/>
            <w:lang w:val="de-DE"/>
          </w:rPr>
          <w:delText>Wenn fremder V</w:delText>
        </w:r>
      </w:del>
      <w:del w:id="9032" w:date="2023-01-13T18:26:59Z" w:author="Jan Groh">
        <w:r>
          <w:rPr>
            <w:rFonts w:ascii="Garamond Premier Pro Caption" w:hAnsi="Garamond Premier Pro Caption" w:hint="default"/>
            <w:sz w:val="22"/>
            <w:szCs w:val="22"/>
            <w:rtl w:val="0"/>
            <w:lang w:val="sv-SE"/>
          </w:rPr>
          <w:delText>ö</w:delText>
        </w:r>
      </w:del>
      <w:del w:id="9033" w:date="2023-01-13T18:26:59Z" w:author="Jan Groh">
        <w:r>
          <w:rPr>
            <w:rFonts w:ascii="Garamond Premier Pro Caption" w:hAnsi="Garamond Premier Pro Caption"/>
            <w:sz w:val="22"/>
            <w:szCs w:val="22"/>
            <w:rtl w:val="0"/>
            <w:lang w:val="de-DE"/>
          </w:rPr>
          <w:delText>lker Gl</w:delText>
        </w:r>
      </w:del>
      <w:del w:id="9034" w:date="2023-01-13T18:26:59Z" w:author="Jan Groh">
        <w:r>
          <w:rPr>
            <w:rFonts w:ascii="Garamond Premier Pro Caption" w:hAnsi="Garamond Premier Pro Caption" w:hint="default"/>
            <w:sz w:val="22"/>
            <w:szCs w:val="22"/>
            <w:rtl w:val="0"/>
          </w:rPr>
          <w:delText>ü</w:delText>
        </w:r>
      </w:del>
      <w:del w:id="9035" w:date="2023-01-13T18:26:59Z" w:author="Jan Groh">
        <w:r>
          <w:rPr>
            <w:rFonts w:ascii="Garamond Premier Pro Caption" w:hAnsi="Garamond Premier Pro Caption"/>
            <w:sz w:val="22"/>
            <w:szCs w:val="22"/>
            <w:rtl w:val="0"/>
            <w:lang w:val="de-DE"/>
          </w:rPr>
          <w:delText>ck zerf</w:delText>
        </w:r>
      </w:del>
      <w:del w:id="9036" w:date="2023-01-13T18:26:59Z" w:author="Jan Groh">
        <w:r>
          <w:rPr>
            <w:rFonts w:ascii="Garamond Premier Pro Caption" w:hAnsi="Garamond Premier Pro Caption" w:hint="default"/>
            <w:sz w:val="22"/>
            <w:szCs w:val="22"/>
            <w:rtl w:val="0"/>
          </w:rPr>
          <w:delText>ä</w:delText>
        </w:r>
      </w:del>
      <w:del w:id="9037" w:date="2023-01-13T18:26:59Z" w:author="Jan Groh">
        <w:r>
          <w:rPr>
            <w:rFonts w:ascii="Garamond Premier Pro Caption" w:hAnsi="Garamond Premier Pro Caption"/>
            <w:sz w:val="22"/>
            <w:szCs w:val="22"/>
            <w:rtl w:val="0"/>
            <w:lang w:val="de-DE"/>
          </w:rPr>
          <w:delText xml:space="preserve">llt,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38" w:date="2023-01-13T18:26:59Z" w:author="Jan Groh"/>
          <w:rFonts w:ascii="Garamond Premier Pro Caption" w:cs="Garamond Premier Pro Caption" w:hAnsi="Garamond Premier Pro Caption" w:eastAsia="Garamond Premier Pro Caption"/>
          <w:sz w:val="22"/>
          <w:szCs w:val="22"/>
        </w:rPr>
      </w:pPr>
      <w:del w:id="9039" w:date="2023-01-13T18:26:59Z" w:author="Jan Groh">
        <w:r>
          <w:rPr>
            <w:rFonts w:ascii="Garamond Premier Pro Caption" w:hAnsi="Garamond Premier Pro Caption"/>
            <w:sz w:val="22"/>
            <w:szCs w:val="22"/>
            <w:rtl w:val="0"/>
            <w:lang w:val="de-DE"/>
          </w:rPr>
          <w:delText>Doch gelte meiner Tr</w:delText>
        </w:r>
      </w:del>
      <w:del w:id="9040" w:date="2023-01-13T18:26:59Z" w:author="Jan Groh">
        <w:r>
          <w:rPr>
            <w:rFonts w:ascii="Garamond Premier Pro Caption" w:hAnsi="Garamond Premier Pro Caption" w:hint="default"/>
            <w:sz w:val="22"/>
            <w:szCs w:val="22"/>
            <w:rtl w:val="0"/>
          </w:rPr>
          <w:delText>ä</w:delText>
        </w:r>
      </w:del>
      <w:del w:id="9041" w:date="2023-01-13T18:26:59Z" w:author="Jan Groh">
        <w:r>
          <w:rPr>
            <w:rFonts w:ascii="Garamond Premier Pro Caption" w:hAnsi="Garamond Premier Pro Caption"/>
            <w:sz w:val="22"/>
            <w:szCs w:val="22"/>
            <w:rtl w:val="0"/>
            <w:lang w:val="de-DE"/>
          </w:rPr>
          <w:delText xml:space="preserve">nen keine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42" w:date="2023-01-13T18:26:59Z" w:author="Jan Groh"/>
          <w:rFonts w:ascii="Garamond Premier Pro Caption" w:cs="Garamond Premier Pro Caption" w:hAnsi="Garamond Premier Pro Caption" w:eastAsia="Garamond Premier Pro Caption"/>
          <w:sz w:val="22"/>
          <w:szCs w:val="22"/>
        </w:rPr>
      </w:pPr>
      <w:del w:id="9043" w:date="2023-01-13T18:26:59Z" w:author="Jan Groh">
        <w:r>
          <w:rPr>
            <w:rFonts w:ascii="Garamond Premier Pro Caption" w:hAnsi="Garamond Premier Pro Caption"/>
            <w:sz w:val="22"/>
            <w:szCs w:val="22"/>
            <w:rtl w:val="0"/>
            <w:lang w:val="de-DE"/>
          </w:rPr>
          <w:delText>Dem tiefen Fall der eignen Welt.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044" w:date="2023-01-13T18:26:59Z" w:author="Jan Groh"/>
          <w:rFonts w:ascii="Garamond Premier Pro Italic" w:cs="Garamond Premier Pro Italic" w:hAnsi="Garamond Premier Pro Italic" w:eastAsia="Garamond Premier Pro Italic"/>
          <w:sz w:val="22"/>
          <w:szCs w:val="22"/>
        </w:rPr>
      </w:pPr>
      <w:del w:id="9045" w:date="2023-01-13T18:26:59Z" w:author="Jan Groh">
        <w:r>
          <w:rPr>
            <w:rFonts w:ascii="Garamond Premier Pro Italic" w:hAnsi="Garamond Premier Pro Italic"/>
            <w:sz w:val="22"/>
            <w:szCs w:val="22"/>
            <w:rtl w:val="0"/>
          </w:rPr>
          <w:delText>1822.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0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0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048" w:date="2023-01-13T18:26:59Z" w:author="Jan Groh"/>
          <w:rFonts w:ascii="Garamond Premier Pro Italic" w:cs="Garamond Premier Pro Italic" w:hAnsi="Garamond Premier Pro Italic" w:eastAsia="Garamond Premier Pro Italic"/>
          <w:sz w:val="22"/>
          <w:szCs w:val="22"/>
        </w:rPr>
      </w:pPr>
      <w:del w:id="9049" w:date="2023-01-13T18:26:59Z" w:author="Jan Groh">
        <w:r>
          <w:rPr>
            <w:rFonts w:ascii="Garamond Premier Pro Italic" w:hAnsi="Garamond Premier Pro Italic"/>
            <w:sz w:val="22"/>
            <w:szCs w:val="22"/>
            <w:rtl w:val="0"/>
            <w:lang w:val="de-DE"/>
          </w:rPr>
          <w:delText>Redaktionsmitteilung (Heft 16)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0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051" w:date="2023-01-13T18:26:59Z" w:author="Jan Groh"/>
          <w:rFonts w:ascii="Garamond Premier Pro Caption" w:cs="Garamond Premier Pro Caption" w:hAnsi="Garamond Premier Pro Caption" w:eastAsia="Garamond Premier Pro Caption"/>
          <w:sz w:val="22"/>
          <w:szCs w:val="22"/>
        </w:rPr>
      </w:pPr>
      <w:del w:id="9052" w:date="2023-01-13T18:26:59Z" w:author="Jan Groh">
        <w:r>
          <w:rPr>
            <w:rFonts w:ascii="Garamond Premier Pro Caption" w:hAnsi="Garamond Premier Pro Caption"/>
            <w:sz w:val="22"/>
            <w:szCs w:val="22"/>
            <w:rtl w:val="0"/>
            <w:lang w:val="de-DE"/>
          </w:rPr>
          <w:delText>Die Redaktion des Chaos hatte bis jetzt kein anderes Gesch</w:delText>
        </w:r>
      </w:del>
      <w:del w:id="9053" w:date="2023-01-13T18:26:59Z" w:author="Jan Groh">
        <w:r>
          <w:rPr>
            <w:rFonts w:ascii="Garamond Premier Pro Caption" w:hAnsi="Garamond Premier Pro Caption" w:hint="default"/>
            <w:sz w:val="22"/>
            <w:szCs w:val="22"/>
            <w:rtl w:val="0"/>
          </w:rPr>
          <w:delText>ä</w:delText>
        </w:r>
      </w:del>
      <w:del w:id="9054" w:date="2023-01-13T18:26:59Z" w:author="Jan Groh">
        <w:r>
          <w:rPr>
            <w:rFonts w:ascii="Garamond Premier Pro Caption" w:hAnsi="Garamond Premier Pro Caption"/>
            <w:sz w:val="22"/>
            <w:szCs w:val="22"/>
            <w:rtl w:val="0"/>
            <w:lang w:val="de-DE"/>
          </w:rPr>
          <w:delText>ft, als die empfangenen Beitr</w:delText>
        </w:r>
      </w:del>
      <w:del w:id="9055" w:date="2023-01-13T18:26:59Z" w:author="Jan Groh">
        <w:r>
          <w:rPr>
            <w:rFonts w:ascii="Garamond Premier Pro Caption" w:hAnsi="Garamond Premier Pro Caption" w:hint="default"/>
            <w:sz w:val="22"/>
            <w:szCs w:val="22"/>
            <w:rtl w:val="0"/>
          </w:rPr>
          <w:delText>ä</w:delText>
        </w:r>
      </w:del>
      <w:del w:id="9056" w:date="2023-01-13T18:26:59Z" w:author="Jan Groh">
        <w:r>
          <w:rPr>
            <w:rFonts w:ascii="Garamond Premier Pro Caption" w:hAnsi="Garamond Premier Pro Caption"/>
            <w:sz w:val="22"/>
            <w:szCs w:val="22"/>
            <w:rtl w:val="0"/>
            <w:lang w:val="de-DE"/>
          </w:rPr>
          <w:delText>ge in die Druckerei zu senden: zum W</w:delText>
        </w:r>
      </w:del>
      <w:del w:id="9057" w:date="2023-01-13T18:26:59Z" w:author="Jan Groh">
        <w:r>
          <w:rPr>
            <w:rFonts w:ascii="Garamond Premier Pro Caption" w:hAnsi="Garamond Premier Pro Caption" w:hint="default"/>
            <w:sz w:val="22"/>
            <w:szCs w:val="22"/>
            <w:rtl w:val="0"/>
          </w:rPr>
          <w:delText>ä</w:delText>
        </w:r>
      </w:del>
      <w:del w:id="9058" w:date="2023-01-13T18:26:59Z" w:author="Jan Groh">
        <w:r>
          <w:rPr>
            <w:rFonts w:ascii="Garamond Premier Pro Caption" w:hAnsi="Garamond Premier Pro Caption"/>
            <w:sz w:val="22"/>
            <w:szCs w:val="22"/>
            <w:rtl w:val="0"/>
            <w:lang w:val="de-DE"/>
          </w:rPr>
          <w:delText>hlen fand sie sich nicht befugt, und da dieses doch wohl bei l</w:delText>
        </w:r>
      </w:del>
      <w:del w:id="9059" w:date="2023-01-13T18:26:59Z" w:author="Jan Groh">
        <w:r>
          <w:rPr>
            <w:rFonts w:ascii="Garamond Premier Pro Caption" w:hAnsi="Garamond Premier Pro Caption" w:hint="default"/>
            <w:sz w:val="22"/>
            <w:szCs w:val="22"/>
            <w:rtl w:val="0"/>
          </w:rPr>
          <w:delText>ä</w:delText>
        </w:r>
      </w:del>
      <w:del w:id="9060" w:date="2023-01-13T18:26:59Z" w:author="Jan Groh">
        <w:r>
          <w:rPr>
            <w:rFonts w:ascii="Garamond Premier Pro Caption" w:hAnsi="Garamond Premier Pro Caption"/>
            <w:sz w:val="22"/>
            <w:szCs w:val="22"/>
            <w:rtl w:val="0"/>
            <w:lang w:val="de-DE"/>
          </w:rPr>
          <w:delText>ngerer Dauer eines Journals, welches blo</w:delText>
        </w:r>
      </w:del>
      <w:del w:id="9061" w:date="2023-01-13T18:26:59Z" w:author="Jan Groh">
        <w:r>
          <w:rPr>
            <w:rFonts w:ascii="Garamond Premier Pro Caption" w:hAnsi="Garamond Premier Pro Caption" w:hint="default"/>
            <w:sz w:val="22"/>
            <w:szCs w:val="22"/>
            <w:rtl w:val="0"/>
            <w:lang w:val="de-DE"/>
          </w:rPr>
          <w:delText xml:space="preserve">ß </w:delText>
        </w:r>
      </w:del>
      <w:del w:id="9062" w:date="2023-01-13T18:26:59Z" w:author="Jan Groh">
        <w:r>
          <w:rPr>
            <w:rFonts w:ascii="Garamond Premier Pro Caption" w:hAnsi="Garamond Premier Pro Caption"/>
            <w:sz w:val="22"/>
            <w:szCs w:val="22"/>
            <w:rtl w:val="0"/>
            <w:lang w:val="de-DE"/>
          </w:rPr>
          <w:delText>durch einen geselligen Scherz entstand, der Fall sein m</w:delText>
        </w:r>
      </w:del>
      <w:del w:id="9063" w:date="2023-01-13T18:26:59Z" w:author="Jan Groh">
        <w:r>
          <w:rPr>
            <w:rFonts w:ascii="Garamond Premier Pro Caption" w:hAnsi="Garamond Premier Pro Caption" w:hint="default"/>
            <w:sz w:val="22"/>
            <w:szCs w:val="22"/>
            <w:rtl w:val="0"/>
            <w:lang w:val="de-DE"/>
          </w:rPr>
          <w:delText>üß</w:delText>
        </w:r>
      </w:del>
      <w:del w:id="9064" w:date="2023-01-13T18:26:59Z" w:author="Jan Groh">
        <w:r>
          <w:rPr>
            <w:rFonts w:ascii="Garamond Premier Pro Caption" w:hAnsi="Garamond Premier Pro Caption"/>
            <w:sz w:val="22"/>
            <w:szCs w:val="22"/>
            <w:rtl w:val="0"/>
            <w:lang w:val="de-DE"/>
          </w:rPr>
          <w:delText>te, gedachte sie ihr Amt niederzulegen.</w:delText>
        </w:r>
      </w:del>
      <w:del w:id="9065" w:date="2023-01-13T18:26:59Z" w:author="Jan Groh">
        <w:r>
          <w:rPr>
            <w:rFonts w:ascii="Garamond Premier Pro Caption" w:hAnsi="Garamond Premier Pro Caption"/>
            <w:sz w:val="22"/>
            <w:szCs w:val="22"/>
            <w:rtl w:val="0"/>
            <w:lang w:val="de-DE"/>
          </w:rPr>
          <w:delText xml:space="preserve"> </w:delText>
        </w:r>
      </w:del>
      <w:del w:id="9066" w:date="2023-01-13T18:26:59Z" w:author="Jan Groh">
        <w:r>
          <w:rPr>
            <w:rFonts w:ascii="Garamond Premier Pro Caption" w:hAnsi="Garamond Premier Pro Caption"/>
            <w:sz w:val="22"/>
            <w:szCs w:val="22"/>
            <w:rtl w:val="0"/>
            <w:lang w:val="de-DE"/>
          </w:rPr>
          <w:delText>Ein Wunsch, der ihr Befehl ist, bestimmt sie, es fortzuf</w:delText>
        </w:r>
      </w:del>
      <w:del w:id="9067" w:date="2023-01-13T18:26:59Z" w:author="Jan Groh">
        <w:r>
          <w:rPr>
            <w:rFonts w:ascii="Garamond Premier Pro Caption" w:hAnsi="Garamond Premier Pro Caption" w:hint="default"/>
            <w:sz w:val="22"/>
            <w:szCs w:val="22"/>
            <w:rtl w:val="0"/>
          </w:rPr>
          <w:delText>ü</w:delText>
        </w:r>
      </w:del>
      <w:del w:id="9068" w:date="2023-01-13T18:26:59Z" w:author="Jan Groh">
        <w:r>
          <w:rPr>
            <w:rFonts w:ascii="Garamond Premier Pro Caption" w:hAnsi="Garamond Premier Pro Caption"/>
            <w:sz w:val="22"/>
            <w:szCs w:val="22"/>
            <w:rtl w:val="0"/>
            <w:lang w:val="de-DE"/>
          </w:rPr>
          <w:delText>hren;</w:delText>
        </w:r>
      </w:del>
      <w:del w:id="9069" w:date="2023-01-13T18:26:59Z" w:author="Jan Groh">
        <w:r>
          <w:rPr>
            <w:rFonts w:ascii="Garamond Premier Pro Caption" w:hAnsi="Garamond Premier Pro Caption"/>
            <w:sz w:val="22"/>
            <w:szCs w:val="22"/>
            <w:rtl w:val="0"/>
            <w:lang w:val="de-DE"/>
          </w:rPr>
          <w:delText xml:space="preserve"> </w:delText>
        </w:r>
      </w:del>
      <w:del w:id="9070" w:date="2023-01-13T18:26:59Z" w:author="Jan Groh">
        <w:r>
          <w:rPr>
            <w:rFonts w:ascii="Garamond Premier Pro Caption" w:hAnsi="Garamond Premier Pro Caption"/>
            <w:sz w:val="22"/>
            <w:szCs w:val="22"/>
            <w:rtl w:val="0"/>
          </w:rPr>
          <w:delText>w</w:delText>
        </w:r>
      </w:del>
      <w:del w:id="9071" w:date="2023-01-13T18:26:59Z" w:author="Jan Groh">
        <w:r>
          <w:rPr>
            <w:rFonts w:ascii="Garamond Premier Pro Caption" w:hAnsi="Garamond Premier Pro Caption" w:hint="default"/>
            <w:sz w:val="22"/>
            <w:szCs w:val="22"/>
            <w:rtl w:val="0"/>
          </w:rPr>
          <w:delText>ä</w:delText>
        </w:r>
      </w:del>
      <w:del w:id="9072" w:date="2023-01-13T18:26:59Z" w:author="Jan Groh">
        <w:r>
          <w:rPr>
            <w:rFonts w:ascii="Garamond Premier Pro Caption" w:hAnsi="Garamond Premier Pro Caption"/>
            <w:sz w:val="22"/>
            <w:szCs w:val="22"/>
            <w:rtl w:val="0"/>
            <w:lang w:val="de-DE"/>
          </w:rPr>
          <w:delText>hlen kann und will sie nicht, und wird deshalb Mr. Parry, Hrn.</w:delText>
        </w:r>
      </w:del>
      <w:del w:id="9073" w:date="2023-01-13T18:26:59Z" w:author="Jan Groh">
        <w:r>
          <w:rPr>
            <w:rFonts w:ascii="Garamond Premier Pro Caption" w:hAnsi="Garamond Premier Pro Caption"/>
            <w:sz w:val="22"/>
            <w:szCs w:val="22"/>
            <w:rtl w:val="0"/>
            <w:lang w:val="de-DE"/>
          </w:rPr>
          <w:delText xml:space="preserve"> </w:delText>
        </w:r>
      </w:del>
      <w:del w:id="9074" w:date="2023-01-13T18:26:59Z" w:author="Jan Groh">
        <w:r>
          <w:rPr>
            <w:rFonts w:ascii="Garamond Premier Pro Caption" w:hAnsi="Garamond Premier Pro Caption"/>
            <w:sz w:val="22"/>
            <w:szCs w:val="22"/>
            <w:rtl w:val="0"/>
            <w:lang w:val="de-DE"/>
          </w:rPr>
          <w:delText>Hofrath Soret und Hrn. Dr. Eckermann die Beitr</w:delText>
        </w:r>
      </w:del>
      <w:del w:id="9075" w:date="2023-01-13T18:26:59Z" w:author="Jan Groh">
        <w:r>
          <w:rPr>
            <w:rFonts w:ascii="Garamond Premier Pro Caption" w:hAnsi="Garamond Premier Pro Caption" w:hint="default"/>
            <w:sz w:val="22"/>
            <w:szCs w:val="22"/>
            <w:rtl w:val="0"/>
          </w:rPr>
          <w:delText>ä</w:delText>
        </w:r>
      </w:del>
      <w:del w:id="9076" w:date="2023-01-13T18:26:59Z" w:author="Jan Groh">
        <w:r>
          <w:rPr>
            <w:rFonts w:ascii="Garamond Premier Pro Caption" w:hAnsi="Garamond Premier Pro Caption"/>
            <w:sz w:val="22"/>
            <w:szCs w:val="22"/>
            <w:rtl w:val="0"/>
            <w:lang w:val="de-DE"/>
          </w:rPr>
          <w:delText xml:space="preserve">ge vorlegen, deren Abdruck ihr erst in </w:delText>
        </w:r>
      </w:del>
      <w:del w:id="9077" w:date="2023-01-13T18:26:59Z" w:author="Jan Groh">
        <w:r>
          <w:rPr>
            <w:rFonts w:ascii="Garamond Premier Pro Caption" w:hAnsi="Garamond Premier Pro Caption" w:hint="default"/>
            <w:sz w:val="22"/>
            <w:szCs w:val="22"/>
            <w:rtl w:val="0"/>
            <w:lang w:val="de-DE"/>
          </w:rPr>
          <w:delText>Ü</w:delText>
        </w:r>
      </w:del>
      <w:del w:id="9078" w:date="2023-01-13T18:26:59Z" w:author="Jan Groh">
        <w:r>
          <w:rPr>
            <w:rFonts w:ascii="Garamond Premier Pro Caption" w:hAnsi="Garamond Premier Pro Caption"/>
            <w:sz w:val="22"/>
            <w:szCs w:val="22"/>
            <w:rtl w:val="0"/>
            <w:lang w:val="de-DE"/>
          </w:rPr>
          <w:delText>berlegung scheint gezogen werden zu m</w:delText>
        </w:r>
      </w:del>
      <w:del w:id="9079" w:date="2023-01-13T18:26:59Z" w:author="Jan Groh">
        <w:r>
          <w:rPr>
            <w:rFonts w:ascii="Garamond Premier Pro Caption" w:hAnsi="Garamond Premier Pro Caption" w:hint="default"/>
            <w:sz w:val="22"/>
            <w:szCs w:val="22"/>
            <w:rtl w:val="0"/>
          </w:rPr>
          <w:delText>ü</w:delText>
        </w:r>
      </w:del>
      <w:del w:id="9080" w:date="2023-01-13T18:26:59Z" w:author="Jan Groh">
        <w:r>
          <w:rPr>
            <w:rFonts w:ascii="Garamond Premier Pro Caption" w:hAnsi="Garamond Premier Pro Caption"/>
            <w:sz w:val="22"/>
            <w:szCs w:val="22"/>
            <w:rtl w:val="0"/>
            <w:lang w:val="de-DE"/>
          </w:rPr>
          <w:delText>ssen. Sie wird dabei die Namen der Autoren verschweigen.</w:delText>
        </w:r>
      </w:del>
      <w:del w:id="9081" w:date="2023-01-13T18:26:59Z" w:author="Jan Groh">
        <w:r>
          <w:rPr>
            <w:rFonts w:ascii="Garamond Premier Pro Caption" w:hAnsi="Garamond Premier Pro Caption"/>
            <w:sz w:val="22"/>
            <w:szCs w:val="22"/>
            <w:rtl w:val="0"/>
            <w:lang w:val="de-DE"/>
          </w:rPr>
          <w:delText xml:space="preserve"> </w:delText>
        </w:r>
      </w:del>
      <w:del w:id="9082" w:date="2023-01-13T18:26:59Z" w:author="Jan Groh">
        <w:r>
          <w:rPr>
            <w:rFonts w:ascii="Garamond Premier Pro Caption" w:hAnsi="Garamond Premier Pro Caption"/>
            <w:sz w:val="22"/>
            <w:szCs w:val="22"/>
            <w:rtl w:val="0"/>
            <w:lang w:val="de-DE"/>
          </w:rPr>
          <w:delText>Auch bittet die Redaktion, ihr keine anonymen Beitr</w:delText>
        </w:r>
      </w:del>
      <w:del w:id="9083" w:date="2023-01-13T18:26:59Z" w:author="Jan Groh">
        <w:r>
          <w:rPr>
            <w:rFonts w:ascii="Garamond Premier Pro Caption" w:hAnsi="Garamond Premier Pro Caption" w:hint="default"/>
            <w:sz w:val="22"/>
            <w:szCs w:val="22"/>
            <w:rtl w:val="0"/>
          </w:rPr>
          <w:delText>ä</w:delText>
        </w:r>
      </w:del>
      <w:del w:id="9084" w:date="2023-01-13T18:26:59Z" w:author="Jan Groh">
        <w:r>
          <w:rPr>
            <w:rFonts w:ascii="Garamond Premier Pro Caption" w:hAnsi="Garamond Premier Pro Caption"/>
            <w:sz w:val="22"/>
            <w:szCs w:val="22"/>
            <w:rtl w:val="0"/>
            <w:lang w:val="de-DE"/>
          </w:rPr>
          <w:delText>ge zu senden.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08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086" w:date="2023-01-05T23:08:01Z" w:author="Jan Groh"/>
          <w:del w:id="908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088" w:date="2023-01-05T23:08:01Z" w:author="Jan Groh"/>
          <w:del w:id="908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090" w:date="2023-01-05T23:08:01Z" w:author="Jan Groh"/>
          <w:del w:id="9091" w:date="2023-01-13T18:26:59Z" w:author="Jan Groh"/>
          <w:rStyle w:val="Ohne"/>
          <w:rFonts w:ascii="Garamond Premier Pro Caption" w:cs="Garamond Premier Pro Caption" w:hAnsi="Garamond Premier Pro Caption" w:eastAsia="Garamond Premier Pro Caption"/>
          <w:sz w:val="22"/>
          <w:szCs w:val="22"/>
        </w:rPr>
      </w:pPr>
      <w:ins w:id="9092" w:date="2023-01-05T23:08:01Z" w:author="Jan Groh">
        <w:del w:id="9093" w:date="2023-01-13T18:26:59Z" w:author="Jan Groh">
          <w:r>
            <w:rPr>
              <w:rFonts w:ascii="Garamond Premier Pro Bold" w:hAnsi="Garamond Premier Pro Bold"/>
              <w:sz w:val="22"/>
              <w:szCs w:val="22"/>
              <w:rtl w:val="0"/>
              <w:lang w:val="de-DE"/>
            </w:rPr>
            <w:delText>33</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094" w:date="2023-01-05T23:08:01Z" w:author="Jan Groh"/>
          <w:del w:id="9095" w:date="2023-01-13T18:26:59Z" w:author="Jan Groh"/>
          <w:rStyle w:val="Ohne"/>
          <w:rFonts w:ascii="Garamond Premier Pro Caption" w:cs="Garamond Premier Pro Caption" w:hAnsi="Garamond Premier Pro Caption" w:eastAsia="Garamond Premier Pro Caption"/>
          <w:sz w:val="22"/>
          <w:szCs w:val="22"/>
        </w:rPr>
      </w:pPr>
      <w:ins w:id="9096" w:date="2023-01-05T23:08:01Z" w:author="Jan Groh">
        <w:del w:id="9097" w:date="2023-01-13T18:26:59Z" w:author="Jan Groh">
          <w:r>
            <w:rPr>
              <w:rStyle w:val="Ohne"/>
              <w:rFonts w:ascii="Garamond Premier Pro Caption" w:hAnsi="Garamond Premier Pro Caption"/>
              <w:sz w:val="22"/>
              <w:szCs w:val="22"/>
              <w:rtl w:val="0"/>
              <w:lang w:val="de-DE"/>
            </w:rPr>
            <w:delText>(1829/30)</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098" w:date="2023-01-05T23:08:01Z" w:author="Jan Groh"/>
          <w:del w:id="909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00"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01" w:date="2023-01-13T18:26:59Z" w:author="Jan Groh"/>
          <w:rFonts w:ascii="Garamond Premier Pro Italic" w:cs="Garamond Premier Pro Italic" w:hAnsi="Garamond Premier Pro Italic" w:eastAsia="Garamond Premier Pro Italic"/>
          <w:sz w:val="22"/>
          <w:szCs w:val="22"/>
        </w:rPr>
      </w:pPr>
      <w:del w:id="9102" w:date="2023-01-13T18:26:59Z" w:author="Jan Groh">
        <w:r>
          <w:rPr>
            <w:rFonts w:ascii="Garamond Premier Pro Italic" w:hAnsi="Garamond Premier Pro Italic"/>
            <w:sz w:val="22"/>
            <w:szCs w:val="22"/>
            <w:rtl w:val="0"/>
          </w:rPr>
          <w:delText>Adam Mickiewicz</w:delText>
        </w:r>
      </w:del>
      <w:del w:id="9103"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48"/>
        </w:r>
      </w:del>
      <w:del w:id="9104" w:date="2023-01-13T18:26:59Z" w:author="Jan Groh">
        <w:r>
          <w:rPr>
            <w:rFonts w:ascii="Garamond Premier Pro Italic" w:hAnsi="Garamond Premier Pro Italic"/>
            <w:sz w:val="22"/>
            <w:szCs w:val="22"/>
            <w:rtl w:val="0"/>
            <w:lang w:val="en-US"/>
          </w:rPr>
          <w:delText xml:space="preserv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0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06" w:date="2023-01-13T18:26:59Z" w:author="Jan Groh"/>
          <w:rFonts w:ascii="Garamond Premier Pro Caption" w:cs="Garamond Premier Pro Caption" w:hAnsi="Garamond Premier Pro Caption" w:eastAsia="Garamond Premier Pro Caption"/>
          <w:sz w:val="22"/>
          <w:szCs w:val="22"/>
        </w:rPr>
      </w:pPr>
      <w:del w:id="9107" w:date="2023-01-13T18:26:59Z" w:author="Jan Groh">
        <w:r>
          <w:rPr>
            <w:rFonts w:ascii="Garamond Premier Pro Caption" w:hAnsi="Garamond Premier Pro Caption"/>
            <w:sz w:val="22"/>
            <w:szCs w:val="22"/>
            <w:rtl w:val="0"/>
            <w:lang w:val="pt-PT"/>
          </w:rPr>
          <w:delText>Madame!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08" w:date="2023-01-13T18:26:59Z" w:author="Jan Groh"/>
          <w:rFonts w:ascii="Garamond Premier Pro Caption" w:cs="Garamond Premier Pro Caption" w:hAnsi="Garamond Premier Pro Caption" w:eastAsia="Garamond Premier Pro Caption"/>
          <w:sz w:val="22"/>
          <w:szCs w:val="22"/>
        </w:rPr>
      </w:pPr>
      <w:del w:id="9109" w:date="2023-01-13T18:26:59Z" w:author="Jan Groh">
        <w:r>
          <w:rPr>
            <w:rFonts w:ascii="Garamond Premier Pro Caption" w:hAnsi="Garamond Premier Pro Caption"/>
            <w:sz w:val="22"/>
            <w:szCs w:val="22"/>
            <w:rtl w:val="0"/>
            <w:lang w:val="de-DE"/>
          </w:rPr>
          <w:delText>Ich wei</w:delText>
        </w:r>
      </w:del>
      <w:del w:id="9110" w:date="2023-01-13T18:26:59Z" w:author="Jan Groh">
        <w:r>
          <w:rPr>
            <w:rFonts w:ascii="Garamond Premier Pro Caption" w:hAnsi="Garamond Premier Pro Caption" w:hint="default"/>
            <w:sz w:val="22"/>
            <w:szCs w:val="22"/>
            <w:rtl w:val="0"/>
            <w:lang w:val="de-DE"/>
          </w:rPr>
          <w:delText xml:space="preserve">ß </w:delText>
        </w:r>
      </w:del>
      <w:del w:id="9111" w:date="2023-01-13T18:26:59Z" w:author="Jan Groh">
        <w:r>
          <w:rPr>
            <w:rFonts w:ascii="Garamond Premier Pro Caption" w:hAnsi="Garamond Premier Pro Caption"/>
            <w:sz w:val="22"/>
            <w:szCs w:val="22"/>
            <w:rtl w:val="0"/>
            <w:lang w:val="de-DE"/>
          </w:rPr>
          <w:delText>nicht genau, ob ich das Recht habe, mich Ihnen ins Ged</w:delText>
        </w:r>
      </w:del>
      <w:del w:id="9112" w:date="2023-01-13T18:26:59Z" w:author="Jan Groh">
        <w:r>
          <w:rPr>
            <w:rFonts w:ascii="Garamond Premier Pro Caption" w:hAnsi="Garamond Premier Pro Caption" w:hint="default"/>
            <w:sz w:val="22"/>
            <w:szCs w:val="22"/>
            <w:rtl w:val="0"/>
          </w:rPr>
          <w:delText>ä</w:delText>
        </w:r>
      </w:del>
      <w:del w:id="9113" w:date="2023-01-13T18:26:59Z" w:author="Jan Groh">
        <w:r>
          <w:rPr>
            <w:rFonts w:ascii="Garamond Premier Pro Caption" w:hAnsi="Garamond Premier Pro Caption"/>
            <w:sz w:val="22"/>
            <w:szCs w:val="22"/>
            <w:rtl w:val="0"/>
            <w:lang w:val="de-DE"/>
          </w:rPr>
          <w:delText>chtnis zur</w:delText>
        </w:r>
      </w:del>
      <w:del w:id="9114" w:date="2023-01-13T18:26:59Z" w:author="Jan Groh">
        <w:r>
          <w:rPr>
            <w:rFonts w:ascii="Garamond Premier Pro Caption" w:hAnsi="Garamond Premier Pro Caption" w:hint="default"/>
            <w:sz w:val="22"/>
            <w:szCs w:val="22"/>
            <w:rtl w:val="0"/>
          </w:rPr>
          <w:delText>ü</w:delText>
        </w:r>
      </w:del>
      <w:del w:id="9115" w:date="2023-01-13T18:26:59Z" w:author="Jan Groh">
        <w:r>
          <w:rPr>
            <w:rFonts w:ascii="Garamond Premier Pro Caption" w:hAnsi="Garamond Premier Pro Caption"/>
            <w:sz w:val="22"/>
            <w:szCs w:val="22"/>
            <w:rtl w:val="0"/>
            <w:lang w:val="de-DE"/>
          </w:rPr>
          <w:delText>ckzurufen. Der Empfang, den die Ausl</w:delText>
        </w:r>
      </w:del>
      <w:del w:id="9116" w:date="2023-01-13T18:26:59Z" w:author="Jan Groh">
        <w:r>
          <w:rPr>
            <w:rFonts w:ascii="Garamond Premier Pro Caption" w:hAnsi="Garamond Premier Pro Caption" w:hint="default"/>
            <w:sz w:val="22"/>
            <w:szCs w:val="22"/>
            <w:rtl w:val="0"/>
          </w:rPr>
          <w:delText>ä</w:delText>
        </w:r>
      </w:del>
      <w:del w:id="9117" w:date="2023-01-13T18:26:59Z" w:author="Jan Groh">
        <w:r>
          <w:rPr>
            <w:rFonts w:ascii="Garamond Premier Pro Caption" w:hAnsi="Garamond Premier Pro Caption"/>
            <w:sz w:val="22"/>
            <w:szCs w:val="22"/>
            <w:rtl w:val="0"/>
            <w:lang w:val="de-DE"/>
          </w:rPr>
          <w:delText>nder in Ihrem aus vielen Gr</w:delText>
        </w:r>
      </w:del>
      <w:del w:id="9118" w:date="2023-01-13T18:26:59Z" w:author="Jan Groh">
        <w:r>
          <w:rPr>
            <w:rFonts w:ascii="Garamond Premier Pro Caption" w:hAnsi="Garamond Premier Pro Caption" w:hint="default"/>
            <w:sz w:val="22"/>
            <w:szCs w:val="22"/>
            <w:rtl w:val="0"/>
          </w:rPr>
          <w:delText>ü</w:delText>
        </w:r>
      </w:del>
      <w:del w:id="9119" w:date="2023-01-13T18:26:59Z" w:author="Jan Groh">
        <w:r>
          <w:rPr>
            <w:rFonts w:ascii="Garamond Premier Pro Caption" w:hAnsi="Garamond Premier Pro Caption"/>
            <w:sz w:val="22"/>
            <w:szCs w:val="22"/>
            <w:rtl w:val="0"/>
            <w:lang w:val="nl-NL"/>
          </w:rPr>
          <w:delText>nden ber</w:delText>
        </w:r>
      </w:del>
      <w:del w:id="9120" w:date="2023-01-13T18:26:59Z" w:author="Jan Groh">
        <w:r>
          <w:rPr>
            <w:rFonts w:ascii="Garamond Premier Pro Caption" w:hAnsi="Garamond Premier Pro Caption" w:hint="default"/>
            <w:sz w:val="22"/>
            <w:szCs w:val="22"/>
            <w:rtl w:val="0"/>
          </w:rPr>
          <w:delText>ü</w:delText>
        </w:r>
      </w:del>
      <w:del w:id="9121" w:date="2023-01-13T18:26:59Z" w:author="Jan Groh">
        <w:r>
          <w:rPr>
            <w:rFonts w:ascii="Garamond Premier Pro Caption" w:hAnsi="Garamond Premier Pro Caption"/>
            <w:sz w:val="22"/>
            <w:szCs w:val="22"/>
            <w:rtl w:val="0"/>
            <w:lang w:val="de-DE"/>
          </w:rPr>
          <w:delText>hmten Haus finden, kann sie nicht erm</w:delText>
        </w:r>
      </w:del>
      <w:del w:id="9122" w:date="2023-01-13T18:26:59Z" w:author="Jan Groh">
        <w:r>
          <w:rPr>
            <w:rFonts w:ascii="Garamond Premier Pro Caption" w:hAnsi="Garamond Premier Pro Caption" w:hint="default"/>
            <w:sz w:val="22"/>
            <w:szCs w:val="22"/>
            <w:rtl w:val="0"/>
          </w:rPr>
          <w:delText>ä</w:delText>
        </w:r>
      </w:del>
      <w:del w:id="9123" w:date="2023-01-13T18:26:59Z" w:author="Jan Groh">
        <w:r>
          <w:rPr>
            <w:rFonts w:ascii="Garamond Premier Pro Caption" w:hAnsi="Garamond Premier Pro Caption"/>
            <w:sz w:val="22"/>
            <w:szCs w:val="22"/>
            <w:rtl w:val="0"/>
            <w:lang w:val="de-DE"/>
          </w:rPr>
          <w:delText>chtigen, Sie durch Korrespondenzen zu bel</w:delText>
        </w:r>
      </w:del>
      <w:del w:id="9124" w:date="2023-01-13T18:26:59Z" w:author="Jan Groh">
        <w:r>
          <w:rPr>
            <w:rFonts w:ascii="Garamond Premier Pro Caption" w:hAnsi="Garamond Premier Pro Caption" w:hint="default"/>
            <w:sz w:val="22"/>
            <w:szCs w:val="22"/>
            <w:rtl w:val="0"/>
          </w:rPr>
          <w:delText>ä</w:delText>
        </w:r>
      </w:del>
      <w:del w:id="9125" w:date="2023-01-13T18:26:59Z" w:author="Jan Groh">
        <w:r>
          <w:rPr>
            <w:rFonts w:ascii="Garamond Premier Pro Caption" w:hAnsi="Garamond Premier Pro Caption"/>
            <w:sz w:val="22"/>
            <w:szCs w:val="22"/>
            <w:rtl w:val="0"/>
          </w:rPr>
          <w:delText xml:space="preserve">stigen. Indessen </w:delText>
        </w:r>
      </w:del>
      <w:del w:id="9126" w:date="2023-01-13T18:26:59Z" w:author="Jan Groh">
        <w:r>
          <w:rPr>
            <w:rFonts w:ascii="Garamond Premier Pro Caption" w:hAnsi="Garamond Premier Pro Caption" w:hint="default"/>
            <w:sz w:val="22"/>
            <w:szCs w:val="22"/>
            <w:rtl w:val="0"/>
          </w:rPr>
          <w:delText xml:space="preserve">– </w:delText>
        </w:r>
      </w:del>
      <w:del w:id="9127" w:date="2023-01-13T18:26:59Z" w:author="Jan Groh">
        <w:r>
          <w:rPr>
            <w:rFonts w:ascii="Garamond Premier Pro Caption" w:hAnsi="Garamond Premier Pro Caption"/>
            <w:sz w:val="22"/>
            <w:szCs w:val="22"/>
            <w:rtl w:val="0"/>
            <w:lang w:val="de-DE"/>
          </w:rPr>
          <w:delText>sei es aus Gef</w:delText>
        </w:r>
      </w:del>
      <w:del w:id="9128" w:date="2023-01-13T18:26:59Z" w:author="Jan Groh">
        <w:r>
          <w:rPr>
            <w:rFonts w:ascii="Garamond Premier Pro Caption" w:hAnsi="Garamond Premier Pro Caption" w:hint="default"/>
            <w:sz w:val="22"/>
            <w:szCs w:val="22"/>
            <w:rtl w:val="0"/>
          </w:rPr>
          <w:delText>ü</w:delText>
        </w:r>
      </w:del>
      <w:del w:id="9129" w:date="2023-01-13T18:26:59Z" w:author="Jan Groh">
        <w:r>
          <w:rPr>
            <w:rFonts w:ascii="Garamond Premier Pro Caption" w:hAnsi="Garamond Premier Pro Caption"/>
            <w:sz w:val="22"/>
            <w:szCs w:val="22"/>
            <w:rtl w:val="0"/>
            <w:lang w:val="de-DE"/>
          </w:rPr>
          <w:delText xml:space="preserve">hl, sei es aus Eigenliebe </w:delText>
        </w:r>
      </w:del>
      <w:del w:id="9130" w:date="2023-01-13T18:26:59Z" w:author="Jan Groh">
        <w:r>
          <w:rPr>
            <w:rFonts w:ascii="Garamond Premier Pro Caption" w:hAnsi="Garamond Premier Pro Caption" w:hint="default"/>
            <w:sz w:val="22"/>
            <w:szCs w:val="22"/>
            <w:rtl w:val="0"/>
          </w:rPr>
          <w:delText xml:space="preserve">– </w:delText>
        </w:r>
      </w:del>
      <w:del w:id="9131" w:date="2023-01-13T18:26:59Z" w:author="Jan Groh">
        <w:r>
          <w:rPr>
            <w:rFonts w:ascii="Garamond Premier Pro Caption" w:hAnsi="Garamond Premier Pro Caption"/>
            <w:sz w:val="22"/>
            <w:szCs w:val="22"/>
            <w:rtl w:val="0"/>
            <w:lang w:val="de-DE"/>
          </w:rPr>
          <w:delText>ich wage zu glauben, da</w:delText>
        </w:r>
      </w:del>
      <w:del w:id="9132" w:date="2023-01-13T18:26:59Z" w:author="Jan Groh">
        <w:r>
          <w:rPr>
            <w:rFonts w:ascii="Garamond Premier Pro Caption" w:hAnsi="Garamond Premier Pro Caption" w:hint="default"/>
            <w:sz w:val="22"/>
            <w:szCs w:val="22"/>
            <w:rtl w:val="0"/>
            <w:lang w:val="de-DE"/>
          </w:rPr>
          <w:delText xml:space="preserve">ß </w:delText>
        </w:r>
      </w:del>
      <w:del w:id="9133" w:date="2023-01-13T18:26:59Z" w:author="Jan Groh">
        <w:r>
          <w:rPr>
            <w:rFonts w:ascii="Garamond Premier Pro Caption" w:hAnsi="Garamond Premier Pro Caption"/>
            <w:sz w:val="22"/>
            <w:szCs w:val="22"/>
            <w:rtl w:val="0"/>
            <w:lang w:val="de-DE"/>
          </w:rPr>
          <w:delText>man meinen Namen noch nicht ganz und gar bei Ihnen vergessen hat, sei es auch nur wegen seiner polnischen H</w:delText>
        </w:r>
      </w:del>
      <w:del w:id="9134" w:date="2023-01-13T18:26:59Z" w:author="Jan Groh">
        <w:r>
          <w:rPr>
            <w:rFonts w:ascii="Garamond Premier Pro Caption" w:hAnsi="Garamond Premier Pro Caption" w:hint="default"/>
            <w:sz w:val="22"/>
            <w:szCs w:val="22"/>
            <w:rtl w:val="0"/>
          </w:rPr>
          <w:delText>ä</w:delText>
        </w:r>
      </w:del>
      <w:del w:id="9135" w:date="2023-01-13T18:26:59Z" w:author="Jan Groh">
        <w:r>
          <w:rPr>
            <w:rFonts w:ascii="Garamond Premier Pro Caption" w:hAnsi="Garamond Premier Pro Caption"/>
            <w:sz w:val="22"/>
            <w:szCs w:val="22"/>
            <w:rtl w:val="0"/>
            <w:lang w:val="de-DE"/>
          </w:rPr>
          <w:delText>rte. Gestatten Sie denn, Madame, da</w:delText>
        </w:r>
      </w:del>
      <w:del w:id="9136" w:date="2023-01-13T18:26:59Z" w:author="Jan Groh">
        <w:r>
          <w:rPr>
            <w:rFonts w:ascii="Garamond Premier Pro Caption" w:hAnsi="Garamond Premier Pro Caption" w:hint="default"/>
            <w:sz w:val="22"/>
            <w:szCs w:val="22"/>
            <w:rtl w:val="0"/>
            <w:lang w:val="de-DE"/>
          </w:rPr>
          <w:delText xml:space="preserve">ß </w:delText>
        </w:r>
      </w:del>
      <w:del w:id="9137" w:date="2023-01-13T18:26:59Z" w:author="Jan Groh">
        <w:r>
          <w:rPr>
            <w:rFonts w:ascii="Garamond Premier Pro Caption" w:hAnsi="Garamond Premier Pro Caption"/>
            <w:sz w:val="22"/>
            <w:szCs w:val="22"/>
            <w:rtl w:val="0"/>
            <w:lang w:val="de-DE"/>
          </w:rPr>
          <w:delText>ich von der Erlaubnis Gebrauch mache, Ihnen von mir Nachricht zu geben. Es ist freilich wenig interessant. Ich bin nun bald 2 Wochen in Rom. Ich erz</w:delText>
        </w:r>
      </w:del>
      <w:del w:id="9138" w:date="2023-01-13T18:26:59Z" w:author="Jan Groh">
        <w:r>
          <w:rPr>
            <w:rFonts w:ascii="Garamond Premier Pro Caption" w:hAnsi="Garamond Premier Pro Caption" w:hint="default"/>
            <w:sz w:val="22"/>
            <w:szCs w:val="22"/>
            <w:rtl w:val="0"/>
          </w:rPr>
          <w:delText>ä</w:delText>
        </w:r>
      </w:del>
      <w:del w:id="9139" w:date="2023-01-13T18:26:59Z" w:author="Jan Groh">
        <w:r>
          <w:rPr>
            <w:rFonts w:ascii="Garamond Premier Pro Caption" w:hAnsi="Garamond Premier Pro Caption"/>
            <w:sz w:val="22"/>
            <w:szCs w:val="22"/>
            <w:rtl w:val="0"/>
            <w:lang w:val="de-DE"/>
          </w:rPr>
          <w:delText>hle Ihnen nichts von dieser Stadt. Ihre Vorstellungskraft sagt Ihnen dar</w:delText>
        </w:r>
      </w:del>
      <w:del w:id="9140" w:date="2023-01-13T18:26:59Z" w:author="Jan Groh">
        <w:r>
          <w:rPr>
            <w:rFonts w:ascii="Garamond Premier Pro Caption" w:hAnsi="Garamond Premier Pro Caption" w:hint="default"/>
            <w:sz w:val="22"/>
            <w:szCs w:val="22"/>
            <w:rtl w:val="0"/>
          </w:rPr>
          <w:delText>ü</w:delText>
        </w:r>
      </w:del>
      <w:del w:id="9141" w:date="2023-01-13T18:26:59Z" w:author="Jan Groh">
        <w:r>
          <w:rPr>
            <w:rFonts w:ascii="Garamond Premier Pro Caption" w:hAnsi="Garamond Premier Pro Caption"/>
            <w:sz w:val="22"/>
            <w:szCs w:val="22"/>
            <w:rtl w:val="0"/>
            <w:lang w:val="de-DE"/>
          </w:rPr>
          <w:delText>ber viel mehr und weit Besseres, als ich selbst als Dichter es k</w:delText>
        </w:r>
      </w:del>
      <w:del w:id="9142" w:date="2023-01-13T18:26:59Z" w:author="Jan Groh">
        <w:r>
          <w:rPr>
            <w:rFonts w:ascii="Garamond Premier Pro Caption" w:hAnsi="Garamond Premier Pro Caption" w:hint="default"/>
            <w:sz w:val="22"/>
            <w:szCs w:val="22"/>
            <w:rtl w:val="0"/>
            <w:lang w:val="sv-SE"/>
          </w:rPr>
          <w:delText>ö</w:delText>
        </w:r>
      </w:del>
      <w:del w:id="9143" w:date="2023-01-13T18:26:59Z" w:author="Jan Groh">
        <w:r>
          <w:rPr>
            <w:rFonts w:ascii="Garamond Premier Pro Caption" w:hAnsi="Garamond Premier Pro Caption"/>
            <w:sz w:val="22"/>
            <w:szCs w:val="22"/>
            <w:rtl w:val="0"/>
            <w:lang w:val="de-DE"/>
          </w:rPr>
          <w:delText>nnte. Und dann schilderte sie Ihnen Ihr gro</w:delText>
        </w:r>
      </w:del>
      <w:del w:id="9144" w:date="2023-01-13T18:26:59Z" w:author="Jan Groh">
        <w:r>
          <w:rPr>
            <w:rFonts w:ascii="Garamond Premier Pro Caption" w:hAnsi="Garamond Premier Pro Caption" w:hint="default"/>
            <w:sz w:val="22"/>
            <w:szCs w:val="22"/>
            <w:rtl w:val="0"/>
            <w:lang w:val="de-DE"/>
          </w:rPr>
          <w:delText>ß</w:delText>
        </w:r>
      </w:del>
      <w:del w:id="9145" w:date="2023-01-13T18:26:59Z" w:author="Jan Groh">
        <w:r>
          <w:rPr>
            <w:rFonts w:ascii="Garamond Premier Pro Caption" w:hAnsi="Garamond Premier Pro Caption"/>
            <w:sz w:val="22"/>
            <w:szCs w:val="22"/>
            <w:rtl w:val="0"/>
            <w:lang w:val="de-DE"/>
          </w:rPr>
          <w:delText>er Vater und Ihr ber</w:delText>
        </w:r>
      </w:del>
      <w:del w:id="9146" w:date="2023-01-13T18:26:59Z" w:author="Jan Groh">
        <w:r>
          <w:rPr>
            <w:rFonts w:ascii="Garamond Premier Pro Caption" w:hAnsi="Garamond Premier Pro Caption" w:hint="default"/>
            <w:sz w:val="22"/>
            <w:szCs w:val="22"/>
            <w:rtl w:val="0"/>
          </w:rPr>
          <w:delText>ü</w:delText>
        </w:r>
      </w:del>
      <w:del w:id="9147" w:date="2023-01-13T18:26:59Z" w:author="Jan Groh">
        <w:r>
          <w:rPr>
            <w:rFonts w:ascii="Garamond Premier Pro Caption" w:hAnsi="Garamond Premier Pro Caption"/>
            <w:sz w:val="22"/>
            <w:szCs w:val="22"/>
            <w:rtl w:val="0"/>
            <w:lang w:val="de-DE"/>
          </w:rPr>
          <w:delText>hmter Freund Byron. Was Ihren kleinen und geringen Freund angeht (wenn ich wagen darf, mich so zu nennen), so gedenkt er, einige Monate in Rom zu bleiben und Ihre Ankunft zu erwarten. Das ist kein Scherz, Madame, haben Sie nicht vorgehabt, eines Tages nach England zu gehen? Nun, wenn Sie immer noch die steifen Taillen und die blassen Gesichter lieben</w:delText>
        </w:r>
      </w:del>
      <w:del w:id="9148" w:date="2023-01-13T18:26:59Z" w:author="Jan Groh">
        <w:r>
          <w:rPr>
            <w:rFonts w:ascii="Garamond Premier Pro Caption" w:hAnsi="Garamond Premier Pro Caption"/>
            <w:sz w:val="22"/>
            <w:szCs w:val="22"/>
            <w:rtl w:val="0"/>
            <w:lang w:val="de-DE"/>
          </w:rPr>
          <w:delText xml:space="preserve"> </w:delText>
        </w:r>
      </w:del>
      <w:del w:id="9149" w:date="2023-01-13T18:26:59Z" w:author="Jan Groh">
        <w:r>
          <w:rPr>
            <w:rFonts w:ascii="Garamond Premier Pro Caption" w:hAnsi="Garamond Premier Pro Caption" w:hint="default"/>
            <w:sz w:val="22"/>
            <w:szCs w:val="22"/>
            <w:rtl w:val="0"/>
          </w:rPr>
          <w:delText>–</w:delText>
        </w:r>
      </w:del>
      <w:del w:id="9150" w:date="2023-01-13T18:26:59Z" w:author="Jan Groh">
        <w:r>
          <w:rPr>
            <w:rFonts w:ascii="Garamond Premier Pro Caption" w:hAnsi="Garamond Premier Pro Caption"/>
            <w:sz w:val="22"/>
            <w:szCs w:val="22"/>
            <w:rtl w:val="0"/>
            <w:lang w:val="de-DE"/>
          </w:rPr>
          <w:delText xml:space="preserve"> </w:delText>
        </w:r>
      </w:del>
      <w:del w:id="9151" w:date="2023-01-13T18:26:59Z" w:author="Jan Groh">
        <w:r>
          <w:rPr>
            <w:rFonts w:ascii="Garamond Premier Pro Caption" w:hAnsi="Garamond Premier Pro Caption"/>
            <w:sz w:val="22"/>
            <w:szCs w:val="22"/>
            <w:rtl w:val="0"/>
            <w:lang w:val="de-DE"/>
          </w:rPr>
          <w:delText xml:space="preserve">Sie finden keine mehr jenseits des Kanals, </w:delText>
        </w:r>
      </w:del>
      <w:del w:id="9152" w:date="2023-01-13T18:26:59Z" w:author="Jan Groh">
        <w:r>
          <w:rPr>
            <w:rFonts w:ascii="Garamond Premier Pro Caption" w:hAnsi="Garamond Premier Pro Caption" w:hint="default"/>
            <w:sz w:val="22"/>
            <w:szCs w:val="22"/>
            <w:rtl w:val="0"/>
          </w:rPr>
          <w:delText>ü</w:delText>
        </w:r>
      </w:del>
      <w:del w:id="9153" w:date="2023-01-13T18:26:59Z" w:author="Jan Groh">
        <w:r>
          <w:rPr>
            <w:rFonts w:ascii="Garamond Premier Pro Caption" w:hAnsi="Garamond Premier Pro Caption"/>
            <w:sz w:val="22"/>
            <w:szCs w:val="22"/>
            <w:rtl w:val="0"/>
            <w:lang w:val="de-DE"/>
          </w:rPr>
          <w:delText xml:space="preserve">berschreiten Sie lieber die Alpen. John Bull wandert in Massen aus. Das ist ein wahrhaftes </w:delText>
        </w:r>
      </w:del>
      <w:del w:id="9154" w:date="2023-01-13T18:26:59Z" w:author="Jan Groh">
        <w:r>
          <w:rPr>
            <w:rFonts w:ascii="Garamond Premier Pro Caption" w:hAnsi="Garamond Premier Pro Caption" w:hint="default"/>
            <w:sz w:val="22"/>
            <w:szCs w:val="22"/>
            <w:rtl w:val="0"/>
            <w:lang w:val="de-DE"/>
          </w:rPr>
          <w:delText>Ü</w:delText>
        </w:r>
      </w:del>
      <w:del w:id="9155" w:date="2023-01-13T18:26:59Z" w:author="Jan Groh">
        <w:r>
          <w:rPr>
            <w:rFonts w:ascii="Garamond Premier Pro Caption" w:hAnsi="Garamond Premier Pro Caption"/>
            <w:sz w:val="22"/>
            <w:szCs w:val="22"/>
            <w:rtl w:val="0"/>
            <w:lang w:val="nl-NL"/>
          </w:rPr>
          <w:delText>bers-Meer-H</w:delText>
        </w:r>
      </w:del>
      <w:del w:id="9156" w:date="2023-01-13T18:26:59Z" w:author="Jan Groh">
        <w:r>
          <w:rPr>
            <w:rFonts w:ascii="Garamond Premier Pro Caption" w:hAnsi="Garamond Premier Pro Caption" w:hint="default"/>
            <w:sz w:val="22"/>
            <w:szCs w:val="22"/>
            <w:rtl w:val="0"/>
          </w:rPr>
          <w:delText>ü</w:delText>
        </w:r>
      </w:del>
      <w:del w:id="9157" w:date="2023-01-13T18:26:59Z" w:author="Jan Groh">
        <w:r>
          <w:rPr>
            <w:rFonts w:ascii="Garamond Premier Pro Caption" w:hAnsi="Garamond Premier Pro Caption"/>
            <w:sz w:val="22"/>
            <w:szCs w:val="22"/>
            <w:rtl w:val="0"/>
            <w:lang w:val="de-DE"/>
          </w:rPr>
          <w:delText>pfen, eine Heringswanderung. Einige dieser Nomaden drohen ihre Ausfl</w:delText>
        </w:r>
      </w:del>
      <w:del w:id="9158" w:date="2023-01-13T18:26:59Z" w:author="Jan Groh">
        <w:r>
          <w:rPr>
            <w:rFonts w:ascii="Garamond Premier Pro Caption" w:hAnsi="Garamond Premier Pro Caption" w:hint="default"/>
            <w:sz w:val="22"/>
            <w:szCs w:val="22"/>
            <w:rtl w:val="0"/>
          </w:rPr>
          <w:delText>ü</w:delText>
        </w:r>
      </w:del>
      <w:del w:id="9159" w:date="2023-01-13T18:26:59Z" w:author="Jan Groh">
        <w:r>
          <w:rPr>
            <w:rFonts w:ascii="Garamond Premier Pro Caption" w:hAnsi="Garamond Premier Pro Caption"/>
            <w:sz w:val="22"/>
            <w:szCs w:val="22"/>
            <w:rtl w:val="0"/>
            <w:lang w:val="de-DE"/>
          </w:rPr>
          <w:delText>ge bis nach Weimar auszudehnen.</w:delText>
        </w:r>
      </w:del>
      <w:del w:id="9160" w:date="2023-01-13T18:26:59Z" w:author="Jan Groh">
        <w:r>
          <w:rPr>
            <w:rFonts w:ascii="Garamond Premier Pro Caption" w:hAnsi="Garamond Premier Pro Caption"/>
            <w:sz w:val="22"/>
            <w:szCs w:val="22"/>
            <w:rtl w:val="0"/>
            <w:lang w:val="de-DE"/>
          </w:rPr>
          <w:delText xml:space="preserve"> </w:delText>
        </w:r>
      </w:del>
      <w:del w:id="9161" w:date="2023-01-13T18:26:59Z" w:author="Jan Groh">
        <w:r>
          <w:rPr>
            <w:rFonts w:ascii="Garamond Premier Pro Caption" w:hAnsi="Garamond Premier Pro Caption"/>
            <w:sz w:val="22"/>
            <w:szCs w:val="22"/>
            <w:rtl w:val="0"/>
            <w:lang w:val="de-DE"/>
          </w:rPr>
          <w:delText>Wenn dieser Angriff Ihre Damen interessiert, lasse ich Ihnen genauere Nachricht zugehen, die ich mit meinem Gef</w:delText>
        </w:r>
      </w:del>
      <w:del w:id="9162" w:date="2023-01-13T18:26:59Z" w:author="Jan Groh">
        <w:r>
          <w:rPr>
            <w:rFonts w:ascii="Garamond Premier Pro Caption" w:hAnsi="Garamond Premier Pro Caption" w:hint="default"/>
            <w:sz w:val="22"/>
            <w:szCs w:val="22"/>
            <w:rtl w:val="0"/>
          </w:rPr>
          <w:delText>ä</w:delText>
        </w:r>
      </w:del>
      <w:del w:id="9163" w:date="2023-01-13T18:26:59Z" w:author="Jan Groh">
        <w:r>
          <w:rPr>
            <w:rFonts w:ascii="Garamond Premier Pro Caption" w:hAnsi="Garamond Premier Pro Caption"/>
            <w:sz w:val="22"/>
            <w:szCs w:val="22"/>
            <w:rtl w:val="0"/>
            <w:lang w:val="de-DE"/>
          </w:rPr>
          <w:delText>hrten f</w:delText>
        </w:r>
      </w:del>
      <w:del w:id="9164" w:date="2023-01-13T18:26:59Z" w:author="Jan Groh">
        <w:r>
          <w:rPr>
            <w:rFonts w:ascii="Garamond Premier Pro Caption" w:hAnsi="Garamond Premier Pro Caption" w:hint="default"/>
            <w:sz w:val="22"/>
            <w:szCs w:val="22"/>
            <w:rtl w:val="0"/>
          </w:rPr>
          <w:delText>ü</w:delText>
        </w:r>
      </w:del>
      <w:del w:id="9165" w:date="2023-01-13T18:26:59Z" w:author="Jan Groh">
        <w:r>
          <w:rPr>
            <w:rFonts w:ascii="Garamond Premier Pro Caption" w:hAnsi="Garamond Premier Pro Caption"/>
            <w:sz w:val="22"/>
            <w:szCs w:val="22"/>
            <w:rtl w:val="0"/>
            <w:lang w:val="de-DE"/>
          </w:rPr>
          <w:delText>r Ihre Zeitung gesammelt habe. Unterdessen versuche ich, die Engl</w:delText>
        </w:r>
      </w:del>
      <w:del w:id="9166" w:date="2023-01-13T18:26:59Z" w:author="Jan Groh">
        <w:r>
          <w:rPr>
            <w:rFonts w:ascii="Garamond Premier Pro Caption" w:hAnsi="Garamond Premier Pro Caption" w:hint="default"/>
            <w:sz w:val="22"/>
            <w:szCs w:val="22"/>
            <w:rtl w:val="0"/>
          </w:rPr>
          <w:delText>ä</w:delText>
        </w:r>
      </w:del>
      <w:del w:id="9167" w:date="2023-01-13T18:26:59Z" w:author="Jan Groh">
        <w:r>
          <w:rPr>
            <w:rFonts w:ascii="Garamond Premier Pro Caption" w:hAnsi="Garamond Premier Pro Caption"/>
            <w:sz w:val="22"/>
            <w:szCs w:val="22"/>
            <w:rtl w:val="0"/>
            <w:lang w:val="de-DE"/>
          </w:rPr>
          <w:delText>nder von ihrem Vorhaben abzubringen. Ich halte ihnen vor, da</w:delText>
        </w:r>
      </w:del>
      <w:del w:id="9168" w:date="2023-01-13T18:26:59Z" w:author="Jan Groh">
        <w:r>
          <w:rPr>
            <w:rFonts w:ascii="Garamond Premier Pro Caption" w:hAnsi="Garamond Premier Pro Caption" w:hint="default"/>
            <w:sz w:val="22"/>
            <w:szCs w:val="22"/>
            <w:rtl w:val="0"/>
            <w:lang w:val="de-DE"/>
          </w:rPr>
          <w:delText xml:space="preserve">ß </w:delText>
        </w:r>
      </w:del>
      <w:del w:id="9169" w:date="2023-01-13T18:26:59Z" w:author="Jan Groh">
        <w:r>
          <w:rPr>
            <w:rFonts w:ascii="Garamond Premier Pro Caption" w:hAnsi="Garamond Premier Pro Caption"/>
            <w:sz w:val="22"/>
            <w:szCs w:val="22"/>
            <w:rtl w:val="0"/>
            <w:lang w:val="de-DE"/>
          </w:rPr>
          <w:delText>sie, einmal in Weimar, die Freiheit verlieren werden, wieder abzureisen, und selbst, wenn es ihnen gel</w:delText>
        </w:r>
      </w:del>
      <w:del w:id="9170" w:date="2023-01-13T18:26:59Z" w:author="Jan Groh">
        <w:r>
          <w:rPr>
            <w:rFonts w:ascii="Garamond Premier Pro Caption" w:hAnsi="Garamond Premier Pro Caption" w:hint="default"/>
            <w:sz w:val="22"/>
            <w:szCs w:val="22"/>
            <w:rtl w:val="0"/>
          </w:rPr>
          <w:delText>ä</w:delText>
        </w:r>
      </w:del>
      <w:del w:id="9171" w:date="2023-01-13T18:26:59Z" w:author="Jan Groh">
        <w:r>
          <w:rPr>
            <w:rFonts w:ascii="Garamond Premier Pro Caption" w:hAnsi="Garamond Premier Pro Caption"/>
            <w:sz w:val="22"/>
            <w:szCs w:val="22"/>
            <w:rtl w:val="0"/>
            <w:lang w:val="de-DE"/>
          </w:rPr>
          <w:delText>nge, zu entkommen, sie die Sehnsucht und den Wunsch, zur</w:delText>
        </w:r>
      </w:del>
      <w:del w:id="9172" w:date="2023-01-13T18:26:59Z" w:author="Jan Groh">
        <w:r>
          <w:rPr>
            <w:rFonts w:ascii="Garamond Premier Pro Caption" w:hAnsi="Garamond Premier Pro Caption" w:hint="default"/>
            <w:sz w:val="22"/>
            <w:szCs w:val="22"/>
            <w:rtl w:val="0"/>
          </w:rPr>
          <w:delText>ü</w:delText>
        </w:r>
      </w:del>
      <w:del w:id="9173" w:date="2023-01-13T18:26:59Z" w:author="Jan Groh">
        <w:r>
          <w:rPr>
            <w:rFonts w:ascii="Garamond Premier Pro Caption" w:hAnsi="Garamond Premier Pro Caption"/>
            <w:sz w:val="22"/>
            <w:szCs w:val="22"/>
            <w:rtl w:val="0"/>
            <w:lang w:val="de-DE"/>
          </w:rPr>
          <w:delText>ckzukehren, mitnehmen w</w:delText>
        </w:r>
      </w:del>
      <w:del w:id="9174" w:date="2023-01-13T18:26:59Z" w:author="Jan Groh">
        <w:r>
          <w:rPr>
            <w:rFonts w:ascii="Garamond Premier Pro Caption" w:hAnsi="Garamond Premier Pro Caption" w:hint="default"/>
            <w:sz w:val="22"/>
            <w:szCs w:val="22"/>
            <w:rtl w:val="0"/>
          </w:rPr>
          <w:delText>ü</w:delText>
        </w:r>
      </w:del>
      <w:del w:id="9175" w:date="2023-01-13T18:26:59Z" w:author="Jan Groh">
        <w:r>
          <w:rPr>
            <w:rFonts w:ascii="Garamond Premier Pro Caption" w:hAnsi="Garamond Premier Pro Caption"/>
            <w:sz w:val="22"/>
            <w:szCs w:val="22"/>
            <w:rtl w:val="0"/>
          </w:rPr>
          <w:delText>rden.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76" w:date="2023-01-13T18:26:59Z" w:author="Jan Groh"/>
          <w:rFonts w:ascii="Garamond Premier Pro Caption" w:cs="Garamond Premier Pro Caption" w:hAnsi="Garamond Premier Pro Caption" w:eastAsia="Garamond Premier Pro Caption"/>
          <w:sz w:val="22"/>
          <w:szCs w:val="22"/>
        </w:rPr>
      </w:pPr>
      <w:del w:id="9177" w:date="2023-01-13T18:26:59Z" w:author="Jan Groh">
        <w:r>
          <w:rPr>
            <w:rFonts w:ascii="Garamond Premier Pro Caption" w:hAnsi="Garamond Premier Pro Caption"/>
            <w:sz w:val="22"/>
            <w:szCs w:val="22"/>
            <w:rtl w:val="0"/>
            <w:lang w:val="de-DE"/>
          </w:rPr>
          <w:delText>Diesen letzten Satz meine ich aufrichtig!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78" w:date="2023-01-13T18:26:59Z" w:author="Jan Groh"/>
          <w:rFonts w:ascii="Garamond Premier Pro Caption" w:cs="Garamond Premier Pro Caption" w:hAnsi="Garamond Premier Pro Caption" w:eastAsia="Garamond Premier Pro Caption"/>
          <w:sz w:val="22"/>
          <w:szCs w:val="22"/>
        </w:rPr>
      </w:pPr>
      <w:del w:id="9179" w:date="2023-01-13T18:26:59Z" w:author="Jan Groh">
        <w:r>
          <w:rPr>
            <w:rFonts w:ascii="Garamond Premier Pro Caption" w:hAnsi="Garamond Premier Pro Caption"/>
            <w:sz w:val="22"/>
            <w:szCs w:val="22"/>
            <w:rtl w:val="0"/>
            <w:lang w:val="de-DE"/>
          </w:rPr>
          <w:delText>Ich bitte Sie, Madame, dem erhabenen Greis meine Ehrfurcht darzubringen und ihm meine tiefe Dankbarkeit f</w:delText>
        </w:r>
      </w:del>
      <w:del w:id="9180" w:date="2023-01-13T18:26:59Z" w:author="Jan Groh">
        <w:r>
          <w:rPr>
            <w:rFonts w:ascii="Garamond Premier Pro Caption" w:hAnsi="Garamond Premier Pro Caption" w:hint="default"/>
            <w:sz w:val="22"/>
            <w:szCs w:val="22"/>
            <w:rtl w:val="0"/>
          </w:rPr>
          <w:delText>ü</w:delText>
        </w:r>
      </w:del>
      <w:del w:id="9181" w:date="2023-01-13T18:26:59Z" w:author="Jan Groh">
        <w:r>
          <w:rPr>
            <w:rFonts w:ascii="Garamond Premier Pro Caption" w:hAnsi="Garamond Premier Pro Caption"/>
            <w:sz w:val="22"/>
            <w:szCs w:val="22"/>
            <w:rtl w:val="0"/>
            <w:lang w:val="de-DE"/>
          </w:rPr>
          <w:delText>r seine au</w:delText>
        </w:r>
      </w:del>
      <w:del w:id="9182" w:date="2023-01-13T18:26:59Z" w:author="Jan Groh">
        <w:r>
          <w:rPr>
            <w:rFonts w:ascii="Garamond Premier Pro Caption" w:hAnsi="Garamond Premier Pro Caption" w:hint="default"/>
            <w:sz w:val="22"/>
            <w:szCs w:val="22"/>
            <w:rtl w:val="0"/>
            <w:lang w:val="de-DE"/>
          </w:rPr>
          <w:delText>ß</w:delText>
        </w:r>
      </w:del>
      <w:del w:id="9183" w:date="2023-01-13T18:26:59Z" w:author="Jan Groh">
        <w:r>
          <w:rPr>
            <w:rFonts w:ascii="Garamond Premier Pro Caption" w:hAnsi="Garamond Premier Pro Caption"/>
            <w:sz w:val="22"/>
            <w:szCs w:val="22"/>
            <w:rtl w:val="0"/>
            <w:lang w:val="de-DE"/>
          </w:rPr>
          <w:delText>erordentliche G</w:delText>
        </w:r>
      </w:del>
      <w:del w:id="9184" w:date="2023-01-13T18:26:59Z" w:author="Jan Groh">
        <w:r>
          <w:rPr>
            <w:rFonts w:ascii="Garamond Premier Pro Caption" w:hAnsi="Garamond Premier Pro Caption" w:hint="default"/>
            <w:sz w:val="22"/>
            <w:szCs w:val="22"/>
            <w:rtl w:val="0"/>
          </w:rPr>
          <w:delText>ü</w:delText>
        </w:r>
      </w:del>
      <w:del w:id="9185" w:date="2023-01-13T18:26:59Z" w:author="Jan Groh">
        <w:r>
          <w:rPr>
            <w:rFonts w:ascii="Garamond Premier Pro Caption" w:hAnsi="Garamond Premier Pro Caption"/>
            <w:sz w:val="22"/>
            <w:szCs w:val="22"/>
            <w:rtl w:val="0"/>
            <w:lang w:val="de-DE"/>
          </w:rPr>
          <w:delText>te zu versichern. Wollen Sie g</w:delText>
        </w:r>
      </w:del>
      <w:del w:id="9186" w:date="2023-01-13T18:26:59Z" w:author="Jan Groh">
        <w:r>
          <w:rPr>
            <w:rFonts w:ascii="Garamond Premier Pro Caption" w:hAnsi="Garamond Premier Pro Caption" w:hint="default"/>
            <w:sz w:val="22"/>
            <w:szCs w:val="22"/>
            <w:rtl w:val="0"/>
          </w:rPr>
          <w:delText>ü</w:delText>
        </w:r>
      </w:del>
      <w:del w:id="9187" w:date="2023-01-13T18:26:59Z" w:author="Jan Groh">
        <w:r>
          <w:rPr>
            <w:rFonts w:ascii="Garamond Premier Pro Caption" w:hAnsi="Garamond Premier Pro Caption"/>
            <w:sz w:val="22"/>
            <w:szCs w:val="22"/>
            <w:rtl w:val="0"/>
            <w:lang w:val="de-DE"/>
          </w:rPr>
          <w:delText>tigst mich bei Ihrer Frau Mutter und Herrn von Goethe in Erinnerung bringen. Viele Gr</w:delText>
        </w:r>
      </w:del>
      <w:del w:id="9188" w:date="2023-01-13T18:26:59Z" w:author="Jan Groh">
        <w:r>
          <w:rPr>
            <w:rFonts w:ascii="Garamond Premier Pro Caption" w:hAnsi="Garamond Premier Pro Caption" w:hint="default"/>
            <w:sz w:val="22"/>
            <w:szCs w:val="22"/>
            <w:rtl w:val="0"/>
            <w:lang w:val="de-DE"/>
          </w:rPr>
          <w:delText>üß</w:delText>
        </w:r>
      </w:del>
      <w:del w:id="9189" w:date="2023-01-13T18:26:59Z" w:author="Jan Groh">
        <w:r>
          <w:rPr>
            <w:rFonts w:ascii="Garamond Premier Pro Caption" w:hAnsi="Garamond Premier Pro Caption"/>
            <w:sz w:val="22"/>
            <w:szCs w:val="22"/>
            <w:rtl w:val="0"/>
            <w:lang w:val="de-DE"/>
          </w:rPr>
          <w:delText>e meinerseits an Frl. Ulrike. Wenn Sie mich jemals mit einigen Worten beehren, vergessen Sie nicht, mir von Ihnen und von Ihrer ganzen Familie Nachricht zu geben.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90" w:date="2023-01-13T18:26:59Z" w:author="Jan Groh"/>
          <w:rFonts w:ascii="Garamond Premier Pro Caption" w:cs="Garamond Premier Pro Caption" w:hAnsi="Garamond Premier Pro Caption" w:eastAsia="Garamond Premier Pro Caption"/>
          <w:sz w:val="22"/>
          <w:szCs w:val="22"/>
        </w:rPr>
      </w:pPr>
      <w:del w:id="9191" w:date="2023-01-13T18:26:59Z" w:author="Jan Groh">
        <w:r>
          <w:rPr>
            <w:rFonts w:ascii="Garamond Premier Pro Caption" w:hAnsi="Garamond Premier Pro Caption"/>
            <w:sz w:val="22"/>
            <w:szCs w:val="22"/>
            <w:rtl w:val="0"/>
            <w:lang w:val="de-DE"/>
          </w:rPr>
          <w:delText>Gestatten Sie die Versicherung der aufrichtigsten Freundschaft und der gr</w:delText>
        </w:r>
      </w:del>
      <w:del w:id="9192" w:date="2023-01-13T18:26:59Z" w:author="Jan Groh">
        <w:r>
          <w:rPr>
            <w:rFonts w:ascii="Garamond Premier Pro Caption" w:hAnsi="Garamond Premier Pro Caption" w:hint="default"/>
            <w:sz w:val="22"/>
            <w:szCs w:val="22"/>
            <w:rtl w:val="0"/>
            <w:lang w:val="de-DE"/>
          </w:rPr>
          <w:delText>öß</w:delText>
        </w:r>
      </w:del>
      <w:del w:id="9193" w:date="2023-01-13T18:26:59Z" w:author="Jan Groh">
        <w:r>
          <w:rPr>
            <w:rFonts w:ascii="Garamond Premier Pro Caption" w:hAnsi="Garamond Premier Pro Caption"/>
            <w:sz w:val="22"/>
            <w:szCs w:val="22"/>
            <w:rtl w:val="0"/>
            <w:lang w:val="de-DE"/>
          </w:rPr>
          <w:delText>ten Hochachtung, mit der ich die Ehre habe zu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94" w:date="2023-01-13T18:26:59Z" w:author="Jan Groh"/>
          <w:rFonts w:ascii="Garamond Premier Pro Italic" w:cs="Garamond Premier Pro Italic" w:hAnsi="Garamond Premier Pro Italic" w:eastAsia="Garamond Premier Pro Italic"/>
          <w:sz w:val="22"/>
          <w:szCs w:val="22"/>
        </w:rPr>
      </w:pPr>
      <w:del w:id="9195" w:date="2023-01-13T18:26:59Z" w:author="Jan Groh">
        <w:r>
          <w:rPr>
            <w:rFonts w:ascii="Garamond Premier Pro Italic" w:hAnsi="Garamond Premier Pro Italic"/>
            <w:sz w:val="22"/>
            <w:szCs w:val="22"/>
            <w:rtl w:val="0"/>
            <w:lang w:val="de-DE"/>
          </w:rPr>
          <w:delText>Ihr ergebener Diener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96" w:date="2023-01-13T18:26:59Z" w:author="Jan Groh"/>
          <w:rFonts w:ascii="Garamond Premier Pro Italic" w:cs="Garamond Premier Pro Italic" w:hAnsi="Garamond Premier Pro Italic" w:eastAsia="Garamond Premier Pro Italic"/>
          <w:sz w:val="22"/>
          <w:szCs w:val="22"/>
        </w:rPr>
      </w:pPr>
      <w:del w:id="9197" w:date="2023-01-13T18:26:59Z" w:author="Jan Groh">
        <w:r>
          <w:rPr>
            <w:rFonts w:ascii="Garamond Premier Pro Italic" w:hAnsi="Garamond Premier Pro Italic"/>
            <w:sz w:val="22"/>
            <w:szCs w:val="22"/>
            <w:rtl w:val="0"/>
          </w:rPr>
          <w:delText>Adam Mickiewicz</w:delText>
          <w:br w:type="textWrapping"/>
        </w:r>
      </w:del>
      <w:commentRangeStart w:id="9198"/>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199" w:date="2023-01-13T18:26:59Z" w:author="Jan Groh"/>
          <w:rFonts w:ascii="Garamond Premier Pro Caption" w:cs="Garamond Premier Pro Caption" w:hAnsi="Garamond Premier Pro Caption" w:eastAsia="Garamond Premier Pro Caption"/>
          <w:sz w:val="22"/>
          <w:szCs w:val="22"/>
        </w:rPr>
      </w:pPr>
      <w:del w:id="9200" w:date="2023-01-13T18:26:59Z" w:author="Jan Groh">
        <w:r>
          <w:rPr>
            <w:rFonts w:ascii="Garamond Premier Pro Caption" w:hAnsi="Garamond Premier Pro Caption"/>
            <w:sz w:val="22"/>
            <w:szCs w:val="22"/>
            <w:rtl w:val="0"/>
            <w:lang w:val="nl-NL"/>
          </w:rPr>
          <w:delText>M. Robertson</w:delText>
        </w:r>
      </w:del>
      <w:commentRangeEnd w:id="9198"/>
      <w:r>
        <w:commentReference w:id="9198"/>
      </w:r>
      <w:del w:id="9201" w:date="2023-01-13T18:26:59Z" w:author="Jan Groh">
        <w:r>
          <w:rPr>
            <w:rFonts w:ascii="Garamond Premier Pro Caption" w:hAnsi="Garamond Premier Pro Caption"/>
            <w:sz w:val="22"/>
            <w:szCs w:val="22"/>
            <w:rtl w:val="0"/>
          </w:rPr>
          <w:delText xml:space="preserve"> f</w:delText>
        </w:r>
      </w:del>
      <w:del w:id="9202" w:date="2023-01-13T18:26:59Z" w:author="Jan Groh">
        <w:r>
          <w:rPr>
            <w:rFonts w:ascii="Garamond Premier Pro Caption" w:hAnsi="Garamond Premier Pro Caption" w:hint="default"/>
            <w:sz w:val="22"/>
            <w:szCs w:val="22"/>
            <w:rtl w:val="0"/>
          </w:rPr>
          <w:delText>ü</w:delText>
        </w:r>
      </w:del>
      <w:del w:id="9203" w:date="2023-01-13T18:26:59Z" w:author="Jan Groh">
        <w:r>
          <w:rPr>
            <w:rFonts w:ascii="Garamond Premier Pro Caption" w:hAnsi="Garamond Premier Pro Caption"/>
            <w:sz w:val="22"/>
            <w:szCs w:val="22"/>
            <w:rtl w:val="0"/>
            <w:lang w:val="de-DE"/>
          </w:rPr>
          <w:delText>hlt sich sehr wohl und reist unaufh</w:delText>
        </w:r>
      </w:del>
      <w:del w:id="9204" w:date="2023-01-13T18:26:59Z" w:author="Jan Groh">
        <w:r>
          <w:rPr>
            <w:rFonts w:ascii="Garamond Premier Pro Caption" w:hAnsi="Garamond Premier Pro Caption" w:hint="default"/>
            <w:sz w:val="22"/>
            <w:szCs w:val="22"/>
            <w:rtl w:val="0"/>
            <w:lang w:val="sv-SE"/>
          </w:rPr>
          <w:delText>ö</w:delText>
        </w:r>
      </w:del>
      <w:del w:id="9205" w:date="2023-01-13T18:26:59Z" w:author="Jan Groh">
        <w:r>
          <w:rPr>
            <w:rFonts w:ascii="Garamond Premier Pro Caption" w:hAnsi="Garamond Premier Pro Caption"/>
            <w:sz w:val="22"/>
            <w:szCs w:val="22"/>
            <w:rtl w:val="0"/>
            <w:lang w:val="de-DE"/>
          </w:rPr>
          <w:delText>rlich. Ich treffe ihn in Venedig, in Mailand, in Florenz, in jeder Herberge, auf jedem Platz, in jeder Galerie. Daf</w:delText>
        </w:r>
      </w:del>
      <w:del w:id="9206" w:date="2023-01-13T18:26:59Z" w:author="Jan Groh">
        <w:r>
          <w:rPr>
            <w:rFonts w:ascii="Garamond Premier Pro Caption" w:hAnsi="Garamond Premier Pro Caption" w:hint="default"/>
            <w:sz w:val="22"/>
            <w:szCs w:val="22"/>
            <w:rtl w:val="0"/>
          </w:rPr>
          <w:delText>ü</w:delText>
        </w:r>
      </w:del>
      <w:del w:id="9207" w:date="2023-01-13T18:26:59Z" w:author="Jan Groh">
        <w:r>
          <w:rPr>
            <w:rFonts w:ascii="Garamond Premier Pro Caption" w:hAnsi="Garamond Premier Pro Caption"/>
            <w:sz w:val="22"/>
            <w:szCs w:val="22"/>
            <w:rtl w:val="0"/>
            <w:lang w:val="de-DE"/>
          </w:rPr>
          <w:delText xml:space="preserve">r suche ich bis jetzt vergeblich die Wohnung von </w:delText>
        </w:r>
      </w:del>
      <w:commentRangeStart w:id="9208"/>
      <w:del w:id="9209" w:date="2023-01-13T18:26:59Z" w:author="Jan Groh">
        <w:r>
          <w:rPr>
            <w:rFonts w:ascii="Garamond Premier Pro Caption" w:hAnsi="Garamond Premier Pro Caption"/>
            <w:sz w:val="22"/>
            <w:szCs w:val="22"/>
            <w:rtl w:val="0"/>
          </w:rPr>
          <w:delText>Lady Davy</w:delText>
        </w:r>
      </w:del>
      <w:commentRangeEnd w:id="9208"/>
      <w:r>
        <w:commentReference w:id="9208"/>
      </w:r>
      <w:del w:id="9210"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11" w:date="2023-01-13T18:26:59Z" w:author="Jan Groh"/>
          <w:rFonts w:ascii="Garamond Premier Pro Italic" w:cs="Garamond Premier Pro Italic" w:hAnsi="Garamond Premier Pro Italic" w:eastAsia="Garamond Premier Pro Italic"/>
          <w:sz w:val="22"/>
          <w:szCs w:val="22"/>
        </w:rPr>
      </w:pPr>
      <w:del w:id="9212" w:date="2023-01-13T18:26:59Z" w:author="Jan Groh">
        <w:r>
          <w:rPr>
            <w:rFonts w:ascii="Garamond Premier Pro Italic" w:hAnsi="Garamond Premier Pro Italic"/>
            <w:sz w:val="22"/>
            <w:szCs w:val="22"/>
            <w:rtl w:val="0"/>
            <w:lang w:val="de-DE"/>
          </w:rPr>
          <w:delText>Rom, 16. Dezember 1829.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13" w:date="2023-01-13T18:26:59Z" w:author="Jan Groh"/>
          <w:rFonts w:ascii="Garamond Premier Pro Caption" w:cs="Garamond Premier Pro Caption" w:hAnsi="Garamond Premier Pro Caption" w:eastAsia="Garamond Premier Pro Caption"/>
          <w:sz w:val="22"/>
          <w:szCs w:val="22"/>
        </w:rPr>
      </w:pPr>
      <w:del w:id="9214" w:date="2023-01-13T18:26:59Z" w:author="Jan Groh">
        <w:r>
          <w:rPr>
            <w:rFonts w:ascii="Garamond Premier Pro Caption" w:hAnsi="Garamond Premier Pro Caption"/>
            <w:sz w:val="22"/>
            <w:szCs w:val="22"/>
            <w:rtl w:val="0"/>
            <w:lang w:val="it-IT"/>
          </w:rPr>
          <w:delText xml:space="preserve">Via monte brianzo Palazzo Ferucci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15" w:date="2023-01-13T18:26:59Z" w:author="Jan Groh"/>
          <w:rFonts w:ascii="Garamond Premier Pro Caption" w:cs="Garamond Premier Pro Caption" w:hAnsi="Garamond Premier Pro Caption" w:eastAsia="Garamond Premier Pro Caption"/>
          <w:sz w:val="22"/>
          <w:szCs w:val="22"/>
        </w:rPr>
      </w:pPr>
      <w:del w:id="9216" w:date="2023-01-13T18:26:59Z" w:author="Jan Groh">
        <w:r>
          <w:rPr>
            <w:rFonts w:ascii="Garamond Premier Pro Caption" w:hAnsi="Garamond Premier Pro Caption"/>
            <w:sz w:val="22"/>
            <w:szCs w:val="22"/>
            <w:rtl w:val="0"/>
            <w:lang w:val="de-DE"/>
          </w:rPr>
          <w:delText>bei Mme. F</w:delText>
        </w:r>
      </w:del>
      <w:del w:id="9217" w:date="2023-01-13T18:26:59Z" w:author="Jan Groh">
        <w:r>
          <w:rPr>
            <w:rFonts w:ascii="Garamond Premier Pro Caption" w:hAnsi="Garamond Premier Pro Caption" w:hint="default"/>
            <w:sz w:val="22"/>
            <w:szCs w:val="22"/>
            <w:rtl w:val="0"/>
          </w:rPr>
          <w:delText>ü</w:delText>
        </w:r>
      </w:del>
      <w:del w:id="9218" w:date="2023-01-13T18:26:59Z" w:author="Jan Groh">
        <w:r>
          <w:rPr>
            <w:rFonts w:ascii="Garamond Premier Pro Caption" w:hAnsi="Garamond Premier Pro Caption"/>
            <w:sz w:val="22"/>
            <w:szCs w:val="22"/>
            <w:rtl w:val="0"/>
            <w:lang w:val="de-DE"/>
          </w:rPr>
          <w:delText>rstin von Volkonsky</w:delText>
        </w:r>
      </w:del>
      <w:del w:id="921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49"/>
        </w:r>
      </w:del>
      <w:del w:id="9220"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21" w:date="2023-01-05T23:08:21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22" w:date="2023-01-05T23:08:21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23" w:date="2023-01-05T23:08:21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24" w:date="2023-01-05T23:08:21Z" w:author="Jan Groh"/>
          <w:rStyle w:val="Ohne"/>
          <w:rFonts w:ascii="Garamond Premier Pro Caption" w:cs="Garamond Premier Pro Caption" w:hAnsi="Garamond Premier Pro Caption" w:eastAsia="Garamond Premier Pro Caption"/>
          <w:sz w:val="22"/>
          <w:szCs w:val="22"/>
        </w:rPr>
      </w:pPr>
      <w:del w:id="9225" w:date="2023-01-05T23:08:21Z" w:author="Jan Groh">
        <w:r>
          <w:rPr>
            <w:rFonts w:ascii="Garamond Premier Pro Bold" w:hAnsi="Garamond Premier Pro Bold"/>
            <w:sz w:val="22"/>
            <w:szCs w:val="22"/>
            <w:rtl w:val="0"/>
          </w:rPr>
          <w:delText>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26" w:date="2023-01-13T18:26:59Z" w:author="Jan Groh"/>
          <w:rFonts w:ascii="Garamond Premier Pro Caption" w:cs="Garamond Premier Pro Caption" w:hAnsi="Garamond Premier Pro Caption" w:eastAsia="Garamond Premier Pro Caption"/>
          <w:sz w:val="22"/>
          <w:szCs w:val="22"/>
        </w:rPr>
      </w:pPr>
      <w:del w:id="9227" w:date="2023-01-05T23:08:21Z" w:author="Jan Groh">
        <w:r>
          <w:rPr>
            <w:rFonts w:ascii="Garamond Premier Pro Caption" w:hAnsi="Garamond Premier Pro Caption"/>
            <w:sz w:val="22"/>
            <w:szCs w:val="22"/>
            <w:rtl w:val="0"/>
            <w:lang w:val="de-DE"/>
          </w:rPr>
          <w:delText>(Ottilie 33-/34-j</w:delText>
        </w:r>
      </w:del>
      <w:del w:id="9228" w:date="2023-01-05T23:08:21Z" w:author="Jan Groh">
        <w:r>
          <w:rPr>
            <w:rFonts w:ascii="Garamond Premier Pro Caption" w:hAnsi="Garamond Premier Pro Caption" w:hint="default"/>
            <w:sz w:val="22"/>
            <w:szCs w:val="22"/>
            <w:rtl w:val="0"/>
            <w:lang w:val="de-DE"/>
          </w:rPr>
          <w:delText>ä</w:delText>
        </w:r>
      </w:del>
      <w:del w:id="9229" w:date="2023-01-05T23:08:21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30" w:date="2023-01-05T23:08:23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31"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32" w:date="2023-01-13T18:26:59Z" w:author="Jan Groh"/>
          <w:rFonts w:ascii="Garamond Premier Pro Italic" w:cs="Garamond Premier Pro Italic" w:hAnsi="Garamond Premier Pro Italic" w:eastAsia="Garamond Premier Pro Italic"/>
          <w:sz w:val="22"/>
          <w:szCs w:val="22"/>
        </w:rPr>
      </w:pPr>
      <w:del w:id="9233" w:date="2023-01-13T18:26:59Z" w:author="Jan Groh">
        <w:r>
          <w:rPr>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34" w:date="2023-01-13T18:26:59Z" w:author="Jan Groh"/>
          <w:rFonts w:ascii="Garamond Premier Pro Italic" w:cs="Garamond Premier Pro Italic" w:hAnsi="Garamond Premier Pro Italic" w:eastAsia="Garamond Premier Pro Italic"/>
          <w:sz w:val="22"/>
          <w:szCs w:val="22"/>
        </w:rPr>
      </w:pPr>
      <w:del w:id="9235" w:date="2023-01-13T18:26:59Z" w:author="Jan Groh">
        <w:r>
          <w:rPr>
            <w:rFonts w:ascii="Garamond Premier Pro Italic" w:hAnsi="Garamond Premier Pro Italic"/>
            <w:sz w:val="22"/>
            <w:szCs w:val="22"/>
            <w:rtl w:val="0"/>
            <w:lang w:val="de-DE"/>
          </w:rPr>
          <w:delText>Den 22. April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36" w:date="2023-01-13T18:26:59Z" w:author="Jan Groh"/>
          <w:rFonts w:ascii="Garamond Premier Pro Caption" w:cs="Garamond Premier Pro Caption" w:hAnsi="Garamond Premier Pro Caption" w:eastAsia="Garamond Premier Pro Caption"/>
          <w:sz w:val="22"/>
          <w:szCs w:val="22"/>
        </w:rPr>
      </w:pPr>
      <w:del w:id="9237" w:date="2023-01-13T18:26:59Z" w:author="Jan Groh">
        <w:r>
          <w:rPr>
            <w:rFonts w:ascii="Garamond Premier Pro Caption" w:hAnsi="Garamond Premier Pro Caption"/>
            <w:sz w:val="22"/>
            <w:szCs w:val="22"/>
            <w:rtl w:val="0"/>
            <w:lang w:val="de-DE"/>
          </w:rPr>
          <w:delText>Halb sechs Uhr aufgestanden. Dreiviertel verlie</w:delText>
        </w:r>
      </w:del>
      <w:del w:id="9238" w:date="2023-01-13T18:26:59Z" w:author="Jan Groh">
        <w:r>
          <w:rPr>
            <w:rFonts w:ascii="Garamond Premier Pro Caption" w:hAnsi="Garamond Premier Pro Caption" w:hint="default"/>
            <w:sz w:val="22"/>
            <w:szCs w:val="22"/>
            <w:rtl w:val="0"/>
            <w:lang w:val="de-DE"/>
          </w:rPr>
          <w:delText xml:space="preserve">ß </w:delText>
        </w:r>
      </w:del>
      <w:del w:id="9239" w:date="2023-01-13T18:26:59Z" w:author="Jan Groh">
        <w:r>
          <w:rPr>
            <w:rFonts w:ascii="Garamond Premier Pro Caption" w:hAnsi="Garamond Premier Pro Caption"/>
            <w:sz w:val="22"/>
            <w:szCs w:val="22"/>
            <w:rtl w:val="0"/>
            <w:lang w:val="de-DE"/>
          </w:rPr>
          <w:delText>uns August, da er sich nicht entschlie</w:delText>
        </w:r>
      </w:del>
      <w:del w:id="9240" w:date="2023-01-13T18:26:59Z" w:author="Jan Groh">
        <w:r>
          <w:rPr>
            <w:rFonts w:ascii="Garamond Premier Pro Caption" w:hAnsi="Garamond Premier Pro Caption" w:hint="default"/>
            <w:sz w:val="22"/>
            <w:szCs w:val="22"/>
            <w:rtl w:val="0"/>
            <w:lang w:val="de-DE"/>
          </w:rPr>
          <w:delText>ß</w:delText>
        </w:r>
      </w:del>
      <w:del w:id="9241" w:date="2023-01-13T18:26:59Z" w:author="Jan Groh">
        <w:r>
          <w:rPr>
            <w:rFonts w:ascii="Garamond Premier Pro Caption" w:hAnsi="Garamond Premier Pro Caption"/>
            <w:sz w:val="22"/>
            <w:szCs w:val="22"/>
            <w:rtl w:val="0"/>
            <w:lang w:val="de-DE"/>
          </w:rPr>
          <w:delText>en konnte, l</w:delText>
        </w:r>
      </w:del>
      <w:del w:id="9242" w:date="2023-01-13T18:26:59Z" w:author="Jan Groh">
        <w:r>
          <w:rPr>
            <w:rFonts w:ascii="Garamond Premier Pro Caption" w:hAnsi="Garamond Premier Pro Caption" w:hint="default"/>
            <w:sz w:val="22"/>
            <w:szCs w:val="22"/>
            <w:rtl w:val="0"/>
          </w:rPr>
          <w:delText>ä</w:delText>
        </w:r>
      </w:del>
      <w:del w:id="9243" w:date="2023-01-13T18:26:59Z" w:author="Jan Groh">
        <w:r>
          <w:rPr>
            <w:rFonts w:ascii="Garamond Premier Pro Caption" w:hAnsi="Garamond Premier Pro Caption"/>
            <w:sz w:val="22"/>
            <w:szCs w:val="22"/>
            <w:rtl w:val="0"/>
            <w:lang w:val="de-DE"/>
          </w:rPr>
          <w:delText>nger dem Abschied von Minute zu Minute entgegenzusehen. Er ging zu Eckermann her</w:delText>
        </w:r>
      </w:del>
      <w:del w:id="9244" w:date="2023-01-13T18:26:59Z" w:author="Jan Groh">
        <w:r>
          <w:rPr>
            <w:rFonts w:ascii="Garamond Premier Pro Caption" w:hAnsi="Garamond Premier Pro Caption" w:hint="default"/>
            <w:sz w:val="22"/>
            <w:szCs w:val="22"/>
            <w:rtl w:val="0"/>
          </w:rPr>
          <w:delText>ü</w:delText>
        </w:r>
      </w:del>
      <w:del w:id="9245" w:date="2023-01-13T18:26:59Z" w:author="Jan Groh">
        <w:r>
          <w:rPr>
            <w:rFonts w:ascii="Garamond Premier Pro Caption" w:hAnsi="Garamond Premier Pro Caption"/>
            <w:sz w:val="22"/>
            <w:szCs w:val="22"/>
            <w:rtl w:val="0"/>
            <w:lang w:val="de-DE"/>
          </w:rPr>
          <w:delText>ber und trat aber erst nach acht Uhr mit ihm auf der Schnellpost seine Reise nach Italien an. Einen dummen Brief an Des Voeux geschrieben.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48" w:date="2023-01-13T18:26:59Z" w:author="Jan Groh"/>
          <w:rFonts w:ascii="Garamond Premier Pro Italic" w:cs="Garamond Premier Pro Italic" w:hAnsi="Garamond Premier Pro Italic" w:eastAsia="Garamond Premier Pro Italic"/>
          <w:sz w:val="22"/>
          <w:szCs w:val="22"/>
        </w:rPr>
      </w:pPr>
      <w:del w:id="9249" w:date="2023-01-13T18:26:59Z" w:author="Jan Groh">
        <w:r>
          <w:rPr>
            <w:rFonts w:ascii="Garamond Premier Pro Italic" w:hAnsi="Garamond Premier Pro Italic"/>
            <w:sz w:val="22"/>
            <w:szCs w:val="22"/>
            <w:rtl w:val="0"/>
            <w:lang w:val="en-US"/>
          </w:rPr>
          <w:delText>August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50" w:date="2023-01-13T18:26:59Z" w:author="Jan Groh"/>
          <w:rFonts w:ascii="Garamond Premier Pro Italic" w:cs="Garamond Premier Pro Italic" w:hAnsi="Garamond Premier Pro Italic" w:eastAsia="Garamond Premier Pro Italic"/>
          <w:sz w:val="22"/>
          <w:szCs w:val="22"/>
        </w:rPr>
      </w:pPr>
      <w:del w:id="9251" w:date="2023-01-13T18:26:59Z" w:author="Jan Groh">
        <w:r>
          <w:rPr>
            <w:rFonts w:ascii="Garamond Premier Pro Italic" w:hAnsi="Garamond Premier Pro Italic"/>
            <w:sz w:val="22"/>
            <w:szCs w:val="22"/>
            <w:rtl w:val="0"/>
            <w:lang w:val="de-DE"/>
          </w:rPr>
          <w:delText>Mailand, den 13. Mai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52" w:date="2023-01-13T18:26:59Z" w:author="Jan Groh"/>
          <w:rFonts w:ascii="Garamond Premier Pro Caption" w:cs="Garamond Premier Pro Caption" w:hAnsi="Garamond Premier Pro Caption" w:eastAsia="Garamond Premier Pro Caption"/>
          <w:sz w:val="22"/>
          <w:szCs w:val="22"/>
        </w:rPr>
      </w:pPr>
      <w:del w:id="9253" w:date="2023-01-13T18:26:59Z" w:author="Jan Groh">
        <w:r>
          <w:rPr>
            <w:rFonts w:ascii="Garamond Premier Pro Caption" w:hAnsi="Garamond Premier Pro Caption"/>
            <w:sz w:val="22"/>
            <w:szCs w:val="22"/>
            <w:rtl w:val="0"/>
            <w:lang w:val="de-DE"/>
          </w:rPr>
          <w:delText>Liebe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54" w:date="2023-01-13T18:26:59Z" w:author="Jan Groh"/>
          <w:rFonts w:ascii="Garamond Premier Pro Caption" w:cs="Garamond Premier Pro Caption" w:hAnsi="Garamond Premier Pro Caption" w:eastAsia="Garamond Premier Pro Caption"/>
          <w:sz w:val="22"/>
          <w:szCs w:val="22"/>
        </w:rPr>
      </w:pPr>
      <w:del w:id="9255" w:date="2023-01-13T18:26:59Z" w:author="Jan Groh">
        <w:r>
          <w:rPr>
            <w:rFonts w:ascii="Garamond Premier Pro Caption" w:hAnsi="Garamond Premier Pro Caption"/>
            <w:sz w:val="22"/>
            <w:szCs w:val="22"/>
            <w:rtl w:val="0"/>
            <w:lang w:val="de-DE"/>
          </w:rPr>
          <w:delText>Ich bin nun 150 Meilen</w:delText>
        </w:r>
      </w:del>
      <w:del w:id="9256"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50"/>
        </w:r>
      </w:del>
      <w:del w:id="9257" w:date="2023-01-13T18:26:59Z" w:author="Jan Groh">
        <w:r>
          <w:rPr>
            <w:rFonts w:ascii="Garamond Premier Pro Caption" w:hAnsi="Garamond Premier Pro Caption"/>
            <w:sz w:val="22"/>
            <w:szCs w:val="22"/>
            <w:rtl w:val="0"/>
            <w:lang w:val="de-DE"/>
          </w:rPr>
          <w:delText xml:space="preserve"> von Dir entfernt und will Dir doch auch ein vertrauliches Wort zukommen lassen, welches Dir meinen Zustand klarmachen soll. Ich ging wirklich so krank aus Weimar, da</w:delText>
        </w:r>
      </w:del>
      <w:del w:id="9258" w:date="2023-01-13T18:26:59Z" w:author="Jan Groh">
        <w:r>
          <w:rPr>
            <w:rFonts w:ascii="Garamond Premier Pro Caption" w:hAnsi="Garamond Premier Pro Caption" w:hint="default"/>
            <w:sz w:val="22"/>
            <w:szCs w:val="22"/>
            <w:rtl w:val="0"/>
            <w:lang w:val="de-DE"/>
          </w:rPr>
          <w:delText xml:space="preserve">ß </w:delText>
        </w:r>
      </w:del>
      <w:del w:id="9259" w:date="2023-01-13T18:26:59Z" w:author="Jan Groh">
        <w:r>
          <w:rPr>
            <w:rFonts w:ascii="Garamond Premier Pro Caption" w:hAnsi="Garamond Premier Pro Caption"/>
            <w:sz w:val="22"/>
            <w:szCs w:val="22"/>
            <w:rtl w:val="0"/>
            <w:lang w:val="de-DE"/>
          </w:rPr>
          <w:delText>ich nicht glaubte, Frankfurt lebendig zu erreichen</w:delText>
        </w:r>
      </w:del>
      <w:del w:id="9260" w:date="2023-01-13T18:26:59Z" w:author="Jan Groh">
        <w:r>
          <w:rPr>
            <w:rFonts w:ascii="Garamond Premier Pro Caption" w:hAnsi="Garamond Premier Pro Caption" w:hint="default"/>
            <w:sz w:val="22"/>
            <w:szCs w:val="22"/>
            <w:rtl w:val="0"/>
            <w:lang w:val="de-DE"/>
          </w:rPr>
          <w:delText xml:space="preserve"> … </w:delText>
        </w:r>
      </w:del>
      <w:del w:id="9261" w:date="2023-01-13T18:26:59Z" w:author="Jan Groh">
        <w:r>
          <w:rPr>
            <w:rFonts w:ascii="Garamond Premier Pro Caption" w:hAnsi="Garamond Premier Pro Caption"/>
            <w:sz w:val="22"/>
            <w:szCs w:val="22"/>
            <w:rtl w:val="0"/>
            <w:lang w:val="de-DE"/>
          </w:rPr>
          <w:delText xml:space="preserve">Nicht </w:delText>
        </w:r>
      </w:del>
      <w:del w:id="9262" w:date="2023-01-13T18:26:59Z" w:author="Jan Groh">
        <w:r>
          <w:rPr>
            <w:rFonts w:ascii="Garamond Premier Pro Caption" w:hAnsi="Garamond Premier Pro Caption" w:hint="default"/>
            <w:sz w:val="22"/>
            <w:szCs w:val="22"/>
            <w:rtl w:val="0"/>
            <w:lang w:val="de-DE"/>
          </w:rPr>
          <w:delText>Ü</w:delText>
        </w:r>
      </w:del>
      <w:del w:id="9263" w:date="2023-01-13T18:26:59Z" w:author="Jan Groh">
        <w:r>
          <w:rPr>
            <w:rFonts w:ascii="Garamond Premier Pro Caption" w:hAnsi="Garamond Premier Pro Caption"/>
            <w:sz w:val="22"/>
            <w:szCs w:val="22"/>
            <w:rtl w:val="0"/>
            <w:lang w:val="de-DE"/>
          </w:rPr>
          <w:delText>ppigkeit</w:delText>
        </w:r>
      </w:del>
      <w:del w:id="9264" w:date="2023-01-13T18:26:59Z" w:author="Jan Groh">
        <w:r>
          <w:rPr>
            <w:rFonts w:ascii="Garamond Premier Pro Caption" w:hAnsi="Garamond Premier Pro Caption"/>
            <w:sz w:val="22"/>
            <w:szCs w:val="22"/>
            <w:rtl w:val="0"/>
            <w:lang w:val="de-DE"/>
          </w:rPr>
          <w:delText xml:space="preserve"> </w:delText>
        </w:r>
      </w:del>
      <w:del w:id="9265" w:date="2023-01-13T18:26:59Z" w:author="Jan Groh">
        <w:r>
          <w:rPr>
            <w:rFonts w:ascii="Garamond Premier Pro Caption" w:hAnsi="Garamond Premier Pro Caption"/>
            <w:sz w:val="22"/>
            <w:szCs w:val="22"/>
            <w:rtl w:val="0"/>
            <w:lang w:val="de-DE"/>
          </w:rPr>
          <w:delText>oder Neugier konnten mich aus meiner Familie rei</w:delText>
        </w:r>
      </w:del>
      <w:del w:id="9266" w:date="2023-01-13T18:26:59Z" w:author="Jan Groh">
        <w:r>
          <w:rPr>
            <w:rFonts w:ascii="Garamond Premier Pro Caption" w:hAnsi="Garamond Premier Pro Caption" w:hint="default"/>
            <w:sz w:val="22"/>
            <w:szCs w:val="22"/>
            <w:rtl w:val="0"/>
            <w:lang w:val="de-DE"/>
          </w:rPr>
          <w:delText>ß</w:delText>
        </w:r>
      </w:del>
      <w:del w:id="9267" w:date="2023-01-13T18:26:59Z" w:author="Jan Groh">
        <w:r>
          <w:rPr>
            <w:rFonts w:ascii="Garamond Premier Pro Caption" w:hAnsi="Garamond Premier Pro Caption"/>
            <w:sz w:val="22"/>
            <w:szCs w:val="22"/>
            <w:rtl w:val="0"/>
            <w:lang w:val="de-DE"/>
          </w:rPr>
          <w:delText xml:space="preserve">en, die </w:delText>
        </w:r>
      </w:del>
      <w:del w:id="9268" w:date="2023-01-13T18:26:59Z" w:author="Jan Groh">
        <w:r>
          <w:rPr>
            <w:rFonts w:ascii="Garamond Premier Pro Caption" w:hAnsi="Garamond Premier Pro Caption" w:hint="default"/>
            <w:sz w:val="22"/>
            <w:szCs w:val="22"/>
            <w:rtl w:val="0"/>
          </w:rPr>
          <w:delText>ä</w:delText>
        </w:r>
      </w:del>
      <w:del w:id="9269" w:date="2023-01-13T18:26:59Z" w:author="Jan Groh">
        <w:r>
          <w:rPr>
            <w:rFonts w:ascii="Garamond Premier Pro Caption" w:hAnsi="Garamond Premier Pro Caption"/>
            <w:sz w:val="22"/>
            <w:szCs w:val="22"/>
            <w:rtl w:val="0"/>
          </w:rPr>
          <w:delText>u</w:delText>
        </w:r>
      </w:del>
      <w:del w:id="9270" w:date="2023-01-13T18:26:59Z" w:author="Jan Groh">
        <w:r>
          <w:rPr>
            <w:rFonts w:ascii="Garamond Premier Pro Caption" w:hAnsi="Garamond Premier Pro Caption" w:hint="default"/>
            <w:sz w:val="22"/>
            <w:szCs w:val="22"/>
            <w:rtl w:val="0"/>
            <w:lang w:val="de-DE"/>
          </w:rPr>
          <w:delText>ß</w:delText>
        </w:r>
      </w:del>
      <w:del w:id="9271" w:date="2023-01-13T18:26:59Z" w:author="Jan Groh">
        <w:r>
          <w:rPr>
            <w:rFonts w:ascii="Garamond Premier Pro Caption" w:hAnsi="Garamond Premier Pro Caption"/>
            <w:sz w:val="22"/>
            <w:szCs w:val="22"/>
            <w:rtl w:val="0"/>
            <w:lang w:val="nl-NL"/>
          </w:rPr>
          <w:delText>erste</w:delText>
        </w:r>
      </w:del>
      <w:del w:id="9272" w:date="2023-01-13T18:26:59Z" w:author="Jan Groh">
        <w:r>
          <w:rPr>
            <w:rFonts w:ascii="Garamond Premier Pro Caption" w:hAnsi="Garamond Premier Pro Caption"/>
            <w:sz w:val="22"/>
            <w:szCs w:val="22"/>
            <w:rtl w:val="0"/>
            <w:lang w:val="de-DE"/>
          </w:rPr>
          <w:delText xml:space="preserve"> </w:delText>
        </w:r>
      </w:del>
      <w:del w:id="9273" w:date="2023-01-13T18:26:59Z" w:author="Jan Groh">
        <w:r>
          <w:rPr>
            <w:rFonts w:ascii="Garamond Premier Pro Caption" w:hAnsi="Garamond Premier Pro Caption"/>
            <w:sz w:val="22"/>
            <w:szCs w:val="22"/>
            <w:rtl w:val="0"/>
            <w:lang w:val="de-DE"/>
          </w:rPr>
          <w:delText>Not trieb mich, um den letzten Versuch zu meiner Erhaltung zu machen. Manche, die mich in Weimar zuletzt gesehen, m</w:delText>
        </w:r>
      </w:del>
      <w:del w:id="9274" w:date="2023-01-13T18:26:59Z" w:author="Jan Groh">
        <w:r>
          <w:rPr>
            <w:rFonts w:ascii="Garamond Premier Pro Caption" w:hAnsi="Garamond Premier Pro Caption" w:hint="default"/>
            <w:sz w:val="22"/>
            <w:szCs w:val="22"/>
            <w:rtl w:val="0"/>
            <w:lang w:val="sv-SE"/>
          </w:rPr>
          <w:delText>ö</w:delText>
        </w:r>
      </w:del>
      <w:del w:id="9275" w:date="2023-01-13T18:26:59Z" w:author="Jan Groh">
        <w:r>
          <w:rPr>
            <w:rFonts w:ascii="Garamond Premier Pro Caption" w:hAnsi="Garamond Premier Pro Caption"/>
            <w:sz w:val="22"/>
            <w:szCs w:val="22"/>
            <w:rtl w:val="0"/>
            <w:lang w:val="de-DE"/>
          </w:rPr>
          <w:delText>gen das nicht begreifen, aber mein damaliges Benehmen war eine verzweifelte Maske. Ich wollte, Du k</w:delText>
        </w:r>
      </w:del>
      <w:del w:id="9276" w:date="2023-01-13T18:26:59Z" w:author="Jan Groh">
        <w:r>
          <w:rPr>
            <w:rFonts w:ascii="Garamond Premier Pro Caption" w:hAnsi="Garamond Premier Pro Caption" w:hint="default"/>
            <w:sz w:val="22"/>
            <w:szCs w:val="22"/>
            <w:rtl w:val="0"/>
            <w:lang w:val="sv-SE"/>
          </w:rPr>
          <w:delText>ö</w:delText>
        </w:r>
      </w:del>
      <w:del w:id="9277" w:date="2023-01-13T18:26:59Z" w:author="Jan Groh">
        <w:r>
          <w:rPr>
            <w:rFonts w:ascii="Garamond Premier Pro Caption" w:hAnsi="Garamond Premier Pro Caption"/>
            <w:sz w:val="22"/>
            <w:szCs w:val="22"/>
            <w:rtl w:val="0"/>
            <w:lang w:val="de-DE"/>
          </w:rPr>
          <w:delText>nntest mich jetzt beobachten! Welche Ruhe im Gem</w:delText>
        </w:r>
      </w:del>
      <w:del w:id="9278" w:date="2023-01-13T18:26:59Z" w:author="Jan Groh">
        <w:r>
          <w:rPr>
            <w:rFonts w:ascii="Garamond Premier Pro Caption" w:hAnsi="Garamond Premier Pro Caption" w:hint="default"/>
            <w:sz w:val="22"/>
            <w:szCs w:val="22"/>
            <w:rtl w:val="0"/>
          </w:rPr>
          <w:delText>ü</w:delText>
        </w:r>
      </w:del>
      <w:del w:id="9279" w:date="2023-01-13T18:26:59Z" w:author="Jan Groh">
        <w:r>
          <w:rPr>
            <w:rFonts w:ascii="Garamond Premier Pro Caption" w:hAnsi="Garamond Premier Pro Caption"/>
            <w:sz w:val="22"/>
            <w:szCs w:val="22"/>
            <w:rtl w:val="0"/>
            <w:lang w:val="de-DE"/>
          </w:rPr>
          <w:delText>t ist eingetreten, wie stark f</w:delText>
        </w:r>
      </w:del>
      <w:del w:id="9280" w:date="2023-01-13T18:26:59Z" w:author="Jan Groh">
        <w:r>
          <w:rPr>
            <w:rFonts w:ascii="Garamond Premier Pro Caption" w:hAnsi="Garamond Premier Pro Caption" w:hint="default"/>
            <w:sz w:val="22"/>
            <w:szCs w:val="22"/>
            <w:rtl w:val="0"/>
          </w:rPr>
          <w:delText>ü</w:delText>
        </w:r>
      </w:del>
      <w:del w:id="9281" w:date="2023-01-13T18:26:59Z" w:author="Jan Groh">
        <w:r>
          <w:rPr>
            <w:rFonts w:ascii="Garamond Premier Pro Caption" w:hAnsi="Garamond Premier Pro Caption"/>
            <w:sz w:val="22"/>
            <w:szCs w:val="22"/>
            <w:rtl w:val="0"/>
            <w:lang w:val="de-DE"/>
          </w:rPr>
          <w:delText>hle ich mich wieder, mit welcher Leichtigkeit steige ich die f</w:delText>
        </w:r>
      </w:del>
      <w:del w:id="9282" w:date="2023-01-13T18:26:59Z" w:author="Jan Groh">
        <w:r>
          <w:rPr>
            <w:rFonts w:ascii="Garamond Premier Pro Caption" w:hAnsi="Garamond Premier Pro Caption" w:hint="default"/>
            <w:sz w:val="22"/>
            <w:szCs w:val="22"/>
            <w:rtl w:val="0"/>
          </w:rPr>
          <w:delText>ü</w:delText>
        </w:r>
      </w:del>
      <w:del w:id="9283" w:date="2023-01-13T18:26:59Z" w:author="Jan Groh">
        <w:r>
          <w:rPr>
            <w:rFonts w:ascii="Garamond Premier Pro Caption" w:hAnsi="Garamond Premier Pro Caption"/>
            <w:sz w:val="22"/>
            <w:szCs w:val="22"/>
            <w:rtl w:val="0"/>
            <w:lang w:val="de-DE"/>
          </w:rPr>
          <w:delText xml:space="preserve">nf Stufen zu meinem Zimmer! </w:delText>
        </w:r>
      </w:del>
      <w:del w:id="9284" w:date="2023-01-13T18:26:59Z" w:author="Jan Groh">
        <w:r>
          <w:rPr>
            <w:rFonts w:ascii="Garamond Premier Pro Caption" w:hAnsi="Garamond Premier Pro Caption" w:hint="default"/>
            <w:sz w:val="22"/>
            <w:szCs w:val="22"/>
            <w:rtl w:val="0"/>
          </w:rPr>
          <w:delText xml:space="preserve">– </w:delText>
        </w:r>
      </w:del>
      <w:del w:id="9285" w:date="2023-01-13T18:26:59Z" w:author="Jan Groh">
        <w:r>
          <w:rPr>
            <w:rFonts w:ascii="Garamond Premier Pro Caption" w:hAnsi="Garamond Premier Pro Caption"/>
            <w:sz w:val="22"/>
            <w:szCs w:val="22"/>
            <w:rtl w:val="0"/>
            <w:lang w:val="de-DE"/>
          </w:rPr>
          <w:delText>Dir danke ich alles dieses, denn Du hast doch den Entschlu</w:delText>
        </w:r>
      </w:del>
      <w:del w:id="9286" w:date="2023-01-13T18:26:59Z" w:author="Jan Groh">
        <w:r>
          <w:rPr>
            <w:rFonts w:ascii="Garamond Premier Pro Caption" w:hAnsi="Garamond Premier Pro Caption" w:hint="default"/>
            <w:sz w:val="22"/>
            <w:szCs w:val="22"/>
            <w:rtl w:val="0"/>
            <w:lang w:val="de-DE"/>
          </w:rPr>
          <w:delText xml:space="preserve">ß </w:delText>
        </w:r>
      </w:del>
      <w:del w:id="9287" w:date="2023-01-13T18:26:59Z" w:author="Jan Groh">
        <w:r>
          <w:rPr>
            <w:rFonts w:ascii="Garamond Premier Pro Caption" w:hAnsi="Garamond Premier Pro Caption"/>
            <w:sz w:val="22"/>
            <w:szCs w:val="22"/>
            <w:rtl w:val="0"/>
            <w:lang w:val="en-US"/>
          </w:rPr>
          <w:delText>bef</w:delText>
        </w:r>
      </w:del>
      <w:del w:id="9288" w:date="2023-01-13T18:26:59Z" w:author="Jan Groh">
        <w:r>
          <w:rPr>
            <w:rFonts w:ascii="Garamond Premier Pro Caption" w:hAnsi="Garamond Premier Pro Caption" w:hint="default"/>
            <w:sz w:val="22"/>
            <w:szCs w:val="22"/>
            <w:rtl w:val="0"/>
            <w:lang w:val="sv-SE"/>
          </w:rPr>
          <w:delText>ö</w:delText>
        </w:r>
      </w:del>
      <w:del w:id="9289" w:date="2023-01-13T18:26:59Z" w:author="Jan Groh">
        <w:r>
          <w:rPr>
            <w:rFonts w:ascii="Garamond Premier Pro Caption" w:hAnsi="Garamond Premier Pro Caption"/>
            <w:sz w:val="22"/>
            <w:szCs w:val="22"/>
            <w:rtl w:val="0"/>
            <w:lang w:val="de-DE"/>
          </w:rPr>
          <w:delText>rdert und das Ganze gemacht; ich will es in der Zukunft zu vergelten suchen; k</w:delText>
        </w:r>
      </w:del>
      <w:del w:id="9290" w:date="2023-01-13T18:26:59Z" w:author="Jan Groh">
        <w:r>
          <w:rPr>
            <w:rFonts w:ascii="Garamond Premier Pro Caption" w:hAnsi="Garamond Premier Pro Caption" w:hint="default"/>
            <w:sz w:val="22"/>
            <w:szCs w:val="22"/>
            <w:rtl w:val="0"/>
            <w:lang w:val="sv-SE"/>
          </w:rPr>
          <w:delText>ö</w:delText>
        </w:r>
      </w:del>
      <w:del w:id="9291" w:date="2023-01-13T18:26:59Z" w:author="Jan Groh">
        <w:r>
          <w:rPr>
            <w:rFonts w:ascii="Garamond Premier Pro Caption" w:hAnsi="Garamond Premier Pro Caption"/>
            <w:sz w:val="22"/>
            <w:szCs w:val="22"/>
            <w:rtl w:val="0"/>
            <w:lang w:val="de-DE"/>
          </w:rPr>
          <w:delText>nnte ich nur mein fr</w:delText>
        </w:r>
      </w:del>
      <w:del w:id="9292" w:date="2023-01-13T18:26:59Z" w:author="Jan Groh">
        <w:r>
          <w:rPr>
            <w:rFonts w:ascii="Garamond Premier Pro Caption" w:hAnsi="Garamond Premier Pro Caption" w:hint="default"/>
            <w:sz w:val="22"/>
            <w:szCs w:val="22"/>
            <w:rtl w:val="0"/>
          </w:rPr>
          <w:delText>ü</w:delText>
        </w:r>
      </w:del>
      <w:del w:id="9293" w:date="2023-01-13T18:26:59Z" w:author="Jan Groh">
        <w:r>
          <w:rPr>
            <w:rFonts w:ascii="Garamond Premier Pro Caption" w:hAnsi="Garamond Premier Pro Caption"/>
            <w:sz w:val="22"/>
            <w:szCs w:val="22"/>
            <w:rtl w:val="0"/>
            <w:lang w:val="de-DE"/>
          </w:rPr>
          <w:delText>heres Unrecht gegen Dich austilgen!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9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9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96" w:date="2023-01-13T18:26:59Z" w:author="Jan Groh"/>
          <w:rFonts w:ascii="Garamond Premier Pro Italic" w:cs="Garamond Premier Pro Italic" w:hAnsi="Garamond Premier Pro Italic" w:eastAsia="Garamond Premier Pro Italic"/>
          <w:sz w:val="22"/>
          <w:szCs w:val="22"/>
        </w:rPr>
      </w:pPr>
      <w:del w:id="9297"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298" w:date="2023-01-13T18:26:59Z" w:author="Jan Groh"/>
          <w:rFonts w:ascii="Garamond Premier Pro Italic" w:cs="Garamond Premier Pro Italic" w:hAnsi="Garamond Premier Pro Italic" w:eastAsia="Garamond Premier Pro Italic"/>
          <w:sz w:val="22"/>
          <w:szCs w:val="22"/>
        </w:rPr>
      </w:pPr>
      <w:del w:id="9299" w:date="2023-01-13T18:26:59Z" w:author="Jan Groh">
        <w:r>
          <w:rPr>
            <w:rFonts w:ascii="Garamond Premier Pro Italic" w:hAnsi="Garamond Premier Pro Italic"/>
            <w:sz w:val="22"/>
            <w:szCs w:val="22"/>
            <w:rtl w:val="0"/>
            <w:lang w:val="pt-PT"/>
          </w:rPr>
          <w:delText>[Mai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300" w:date="2023-01-13T18:26:59Z" w:author="Jan Groh"/>
          <w:rFonts w:ascii="Garamond Premier Pro Caption" w:cs="Garamond Premier Pro Caption" w:hAnsi="Garamond Premier Pro Caption" w:eastAsia="Garamond Premier Pro Caption"/>
          <w:sz w:val="22"/>
          <w:szCs w:val="22"/>
        </w:rPr>
      </w:pPr>
      <w:del w:id="9301" w:date="2023-01-13T18:26:59Z" w:author="Jan Groh">
        <w:r>
          <w:rPr>
            <w:rFonts w:ascii="Garamond Premier Pro Caption" w:hAnsi="Garamond Premier Pro Caption"/>
            <w:sz w:val="22"/>
            <w:szCs w:val="22"/>
            <w:rtl w:val="0"/>
            <w:lang w:val="de-DE"/>
          </w:rPr>
          <w:delText>Nur Augusts R</w:delText>
        </w:r>
      </w:del>
      <w:del w:id="9302" w:date="2023-01-13T18:26:59Z" w:author="Jan Groh">
        <w:r>
          <w:rPr>
            <w:rFonts w:ascii="Garamond Premier Pro Caption" w:hAnsi="Garamond Premier Pro Caption" w:hint="default"/>
            <w:sz w:val="22"/>
            <w:szCs w:val="22"/>
            <w:rtl w:val="0"/>
          </w:rPr>
          <w:delText>ü</w:delText>
        </w:r>
      </w:del>
      <w:del w:id="9303" w:date="2023-01-13T18:26:59Z" w:author="Jan Groh">
        <w:r>
          <w:rPr>
            <w:rFonts w:ascii="Garamond Premier Pro Caption" w:hAnsi="Garamond Premier Pro Caption"/>
            <w:sz w:val="22"/>
            <w:szCs w:val="22"/>
            <w:rtl w:val="0"/>
            <w:lang w:val="de-DE"/>
          </w:rPr>
          <w:delText>ckkehr droht mir wie eine unheilbringende Wolke, und der freundliche Brief, den er mir aus Mailand schrieb, wo er ausspricht, wie unrecht er gegen mich gehandelt, und hofft k</w:delText>
        </w:r>
      </w:del>
      <w:del w:id="9304" w:date="2023-01-13T18:26:59Z" w:author="Jan Groh">
        <w:r>
          <w:rPr>
            <w:rFonts w:ascii="Garamond Premier Pro Caption" w:hAnsi="Garamond Premier Pro Caption" w:hint="default"/>
            <w:sz w:val="22"/>
            <w:szCs w:val="22"/>
            <w:rtl w:val="0"/>
          </w:rPr>
          <w:delText>ü</w:delText>
        </w:r>
      </w:del>
      <w:del w:id="9305" w:date="2023-01-13T18:26:59Z" w:author="Jan Groh">
        <w:r>
          <w:rPr>
            <w:rFonts w:ascii="Garamond Premier Pro Caption" w:hAnsi="Garamond Premier Pro Caption"/>
            <w:sz w:val="22"/>
            <w:szCs w:val="22"/>
            <w:rtl w:val="0"/>
            <w:lang w:val="de-DE"/>
          </w:rPr>
          <w:delText>nftig anders zu sein, hat mich eher beunruhigt als getr</w:delText>
        </w:r>
      </w:del>
      <w:del w:id="9306" w:date="2023-01-13T18:26:59Z" w:author="Jan Groh">
        <w:r>
          <w:rPr>
            <w:rFonts w:ascii="Garamond Premier Pro Caption" w:hAnsi="Garamond Premier Pro Caption" w:hint="default"/>
            <w:sz w:val="22"/>
            <w:szCs w:val="22"/>
            <w:rtl w:val="0"/>
            <w:lang w:val="sv-SE"/>
          </w:rPr>
          <w:delText>ö</w:delText>
        </w:r>
      </w:del>
      <w:del w:id="9307" w:date="2023-01-13T18:26:59Z" w:author="Jan Groh">
        <w:r>
          <w:rPr>
            <w:rFonts w:ascii="Garamond Premier Pro Caption" w:hAnsi="Garamond Premier Pro Caption"/>
            <w:sz w:val="22"/>
            <w:szCs w:val="22"/>
            <w:rtl w:val="0"/>
            <w:lang w:val="de-DE"/>
          </w:rPr>
          <w:delText>stet. Alles, was die Kette zerrissen h</w:delText>
        </w:r>
      </w:del>
      <w:del w:id="9308" w:date="2023-01-13T18:26:59Z" w:author="Jan Groh">
        <w:r>
          <w:rPr>
            <w:rFonts w:ascii="Garamond Premier Pro Caption" w:hAnsi="Garamond Premier Pro Caption" w:hint="default"/>
            <w:sz w:val="22"/>
            <w:szCs w:val="22"/>
            <w:rtl w:val="0"/>
          </w:rPr>
          <w:delText>ä</w:delText>
        </w:r>
      </w:del>
      <w:del w:id="9309" w:date="2023-01-13T18:26:59Z" w:author="Jan Groh">
        <w:r>
          <w:rPr>
            <w:rFonts w:ascii="Garamond Premier Pro Caption" w:hAnsi="Garamond Premier Pro Caption"/>
            <w:sz w:val="22"/>
            <w:szCs w:val="22"/>
            <w:rtl w:val="0"/>
            <w:lang w:val="de-DE"/>
          </w:rPr>
          <w:delText>tte, w</w:delText>
        </w:r>
      </w:del>
      <w:del w:id="9310" w:date="2023-01-13T18:26:59Z" w:author="Jan Groh">
        <w:r>
          <w:rPr>
            <w:rFonts w:ascii="Garamond Premier Pro Caption" w:hAnsi="Garamond Premier Pro Caption" w:hint="default"/>
            <w:sz w:val="22"/>
            <w:szCs w:val="22"/>
            <w:rtl w:val="0"/>
          </w:rPr>
          <w:delText>ü</w:delText>
        </w:r>
      </w:del>
      <w:del w:id="9311" w:date="2023-01-13T18:26:59Z" w:author="Jan Groh">
        <w:r>
          <w:rPr>
            <w:rFonts w:ascii="Garamond Premier Pro Caption" w:hAnsi="Garamond Premier Pro Caption"/>
            <w:sz w:val="22"/>
            <w:szCs w:val="22"/>
            <w:rtl w:val="0"/>
            <w:lang w:val="de-DE"/>
          </w:rPr>
          <w:delText xml:space="preserve">rde mir willkommen sein </w:delText>
        </w:r>
      </w:del>
      <w:del w:id="9312" w:date="2023-01-13T18:26:59Z" w:author="Jan Groh">
        <w:r>
          <w:rPr>
            <w:rFonts w:ascii="Garamond Premier Pro Caption" w:hAnsi="Garamond Premier Pro Caption" w:hint="default"/>
            <w:sz w:val="22"/>
            <w:szCs w:val="22"/>
            <w:rtl w:val="0"/>
          </w:rPr>
          <w:delText xml:space="preserve">– </w:delText>
        </w:r>
      </w:del>
      <w:del w:id="9313" w:date="2023-01-13T18:26:59Z" w:author="Jan Groh">
        <w:r>
          <w:rPr>
            <w:rFonts w:ascii="Garamond Premier Pro Caption" w:hAnsi="Garamond Premier Pro Caption"/>
            <w:sz w:val="22"/>
            <w:szCs w:val="22"/>
            <w:rtl w:val="0"/>
            <w:lang w:val="de-DE"/>
          </w:rPr>
          <w:delText xml:space="preserve">sobald er ruhig und freundlich, habe ich kein Recht, mein Los zu </w:delText>
        </w:r>
      </w:del>
      <w:del w:id="9314" w:date="2023-01-13T18:26:59Z" w:author="Jan Groh">
        <w:r>
          <w:rPr>
            <w:rFonts w:ascii="Garamond Premier Pro Caption" w:hAnsi="Garamond Premier Pro Caption" w:hint="default"/>
            <w:sz w:val="22"/>
            <w:szCs w:val="22"/>
            <w:rtl w:val="0"/>
          </w:rPr>
          <w:delText>ä</w:delText>
        </w:r>
      </w:del>
      <w:del w:id="9315" w:date="2023-01-13T18:26:59Z" w:author="Jan Groh">
        <w:r>
          <w:rPr>
            <w:rFonts w:ascii="Garamond Premier Pro Caption" w:hAnsi="Garamond Premier Pro Caption"/>
            <w:sz w:val="22"/>
            <w:szCs w:val="22"/>
            <w:rtl w:val="0"/>
            <w:lang w:val="de-DE"/>
          </w:rPr>
          <w:delText xml:space="preserve">ndern, </w:delText>
        </w:r>
      </w:del>
      <w:del w:id="9316" w:date="2023-01-13T18:26:59Z" w:author="Jan Groh">
        <w:r>
          <w:rPr>
            <w:rFonts w:ascii="Garamond Premier Pro Caption" w:hAnsi="Garamond Premier Pro Caption" w:hint="default"/>
            <w:sz w:val="22"/>
            <w:szCs w:val="22"/>
            <w:rtl w:val="0"/>
          </w:rPr>
          <w:delText xml:space="preserve">– </w:delText>
        </w:r>
      </w:del>
      <w:del w:id="9317" w:date="2023-01-13T18:26:59Z" w:author="Jan Groh">
        <w:r>
          <w:rPr>
            <w:rFonts w:ascii="Garamond Premier Pro Caption" w:hAnsi="Garamond Premier Pro Caption"/>
            <w:sz w:val="22"/>
            <w:szCs w:val="22"/>
            <w:rtl w:val="0"/>
            <w:lang w:val="de-DE"/>
          </w:rPr>
          <w:delText>und doch ist dies das einzige, was mich begl</w:delText>
        </w:r>
      </w:del>
      <w:del w:id="9318" w:date="2023-01-13T18:26:59Z" w:author="Jan Groh">
        <w:r>
          <w:rPr>
            <w:rFonts w:ascii="Garamond Premier Pro Caption" w:hAnsi="Garamond Premier Pro Caption" w:hint="default"/>
            <w:sz w:val="22"/>
            <w:szCs w:val="22"/>
            <w:rtl w:val="0"/>
          </w:rPr>
          <w:delText>ü</w:delText>
        </w:r>
      </w:del>
      <w:del w:id="9319" w:date="2023-01-13T18:26:59Z" w:author="Jan Groh">
        <w:r>
          <w:rPr>
            <w:rFonts w:ascii="Garamond Premier Pro Caption" w:hAnsi="Garamond Premier Pro Caption"/>
            <w:sz w:val="22"/>
            <w:szCs w:val="22"/>
            <w:rtl w:val="0"/>
            <w:lang w:val="de-DE"/>
          </w:rPr>
          <w:delText>cken k</w:delText>
        </w:r>
      </w:del>
      <w:del w:id="9320" w:date="2023-01-13T18:26:59Z" w:author="Jan Groh">
        <w:r>
          <w:rPr>
            <w:rFonts w:ascii="Garamond Premier Pro Caption" w:hAnsi="Garamond Premier Pro Caption" w:hint="default"/>
            <w:sz w:val="22"/>
            <w:szCs w:val="22"/>
            <w:rtl w:val="0"/>
            <w:lang w:val="sv-SE"/>
          </w:rPr>
          <w:delText>ö</w:delText>
        </w:r>
      </w:del>
      <w:del w:id="9321" w:date="2023-01-13T18:26:59Z" w:author="Jan Groh">
        <w:r>
          <w:rPr>
            <w:rFonts w:ascii="Garamond Premier Pro Caption" w:hAnsi="Garamond Premier Pro Caption"/>
            <w:sz w:val="22"/>
            <w:szCs w:val="22"/>
            <w:rtl w:val="0"/>
            <w:lang w:val="de-DE"/>
          </w:rPr>
          <w:delText>nnte. Jedes Erwachen einer Neigung in ihm f</w:delText>
        </w:r>
      </w:del>
      <w:del w:id="9322" w:date="2023-01-13T18:26:59Z" w:author="Jan Groh">
        <w:r>
          <w:rPr>
            <w:rFonts w:ascii="Garamond Premier Pro Caption" w:hAnsi="Garamond Premier Pro Caption" w:hint="default"/>
            <w:sz w:val="22"/>
            <w:szCs w:val="22"/>
            <w:rtl w:val="0"/>
          </w:rPr>
          <w:delText>ü</w:delText>
        </w:r>
      </w:del>
      <w:del w:id="9323" w:date="2023-01-13T18:26:59Z" w:author="Jan Groh">
        <w:r>
          <w:rPr>
            <w:rFonts w:ascii="Garamond Premier Pro Caption" w:hAnsi="Garamond Premier Pro Caption"/>
            <w:sz w:val="22"/>
            <w:szCs w:val="22"/>
            <w:rtl w:val="0"/>
            <w:lang w:val="de-DE"/>
          </w:rPr>
          <w:delText>r mich kann mir nur die ungeheuerste Qual geben, denn wie ist es mehr m</w:delText>
        </w:r>
      </w:del>
      <w:del w:id="9324" w:date="2023-01-13T18:26:59Z" w:author="Jan Groh">
        <w:r>
          <w:rPr>
            <w:rFonts w:ascii="Garamond Premier Pro Caption" w:hAnsi="Garamond Premier Pro Caption" w:hint="default"/>
            <w:sz w:val="22"/>
            <w:szCs w:val="22"/>
            <w:rtl w:val="0"/>
            <w:lang w:val="sv-SE"/>
          </w:rPr>
          <w:delText>ö</w:delText>
        </w:r>
      </w:del>
      <w:del w:id="9325" w:date="2023-01-13T18:26:59Z" w:author="Jan Groh">
        <w:r>
          <w:rPr>
            <w:rFonts w:ascii="Garamond Premier Pro Caption" w:hAnsi="Garamond Premier Pro Caption"/>
            <w:sz w:val="22"/>
            <w:szCs w:val="22"/>
            <w:rtl w:val="0"/>
            <w:lang w:val="de-DE"/>
          </w:rPr>
          <w:delText>glich, da</w:delText>
        </w:r>
      </w:del>
      <w:del w:id="9326" w:date="2023-01-13T18:26:59Z" w:author="Jan Groh">
        <w:r>
          <w:rPr>
            <w:rFonts w:ascii="Garamond Premier Pro Caption" w:hAnsi="Garamond Premier Pro Caption" w:hint="default"/>
            <w:sz w:val="22"/>
            <w:szCs w:val="22"/>
            <w:rtl w:val="0"/>
            <w:lang w:val="de-DE"/>
          </w:rPr>
          <w:delText xml:space="preserve">ß </w:delText>
        </w:r>
      </w:del>
      <w:del w:id="9327" w:date="2023-01-13T18:26:59Z" w:author="Jan Groh">
        <w:r>
          <w:rPr>
            <w:rFonts w:ascii="Garamond Premier Pro Caption" w:hAnsi="Garamond Premier Pro Caption"/>
            <w:sz w:val="22"/>
            <w:szCs w:val="22"/>
            <w:rtl w:val="0"/>
            <w:lang w:val="de-DE"/>
          </w:rPr>
          <w:delText>auch nur der Traum einer Empfindung in mir erwachen k</w:delText>
        </w:r>
      </w:del>
      <w:del w:id="9328" w:date="2023-01-13T18:26:59Z" w:author="Jan Groh">
        <w:r>
          <w:rPr>
            <w:rFonts w:ascii="Garamond Premier Pro Caption" w:hAnsi="Garamond Premier Pro Caption" w:hint="default"/>
            <w:sz w:val="22"/>
            <w:szCs w:val="22"/>
            <w:rtl w:val="0"/>
            <w:lang w:val="sv-SE"/>
          </w:rPr>
          <w:delText>ö</w:delText>
        </w:r>
      </w:del>
      <w:del w:id="9329" w:date="2023-01-13T18:26:59Z" w:author="Jan Groh">
        <w:r>
          <w:rPr>
            <w:rFonts w:ascii="Garamond Premier Pro Caption" w:hAnsi="Garamond Premier Pro Caption"/>
            <w:sz w:val="22"/>
            <w:szCs w:val="22"/>
            <w:rtl w:val="0"/>
            <w:lang w:val="de-DE"/>
          </w:rPr>
          <w:delText>nnte! Es bedarf jahrelanger H</w:delText>
        </w:r>
      </w:del>
      <w:del w:id="9330" w:date="2023-01-13T18:26:59Z" w:author="Jan Groh">
        <w:r>
          <w:rPr>
            <w:rFonts w:ascii="Garamond Premier Pro Caption" w:hAnsi="Garamond Premier Pro Caption" w:hint="default"/>
            <w:sz w:val="22"/>
            <w:szCs w:val="22"/>
            <w:rtl w:val="0"/>
          </w:rPr>
          <w:delText>ä</w:delText>
        </w:r>
      </w:del>
      <w:del w:id="9331" w:date="2023-01-13T18:26:59Z" w:author="Jan Groh">
        <w:r>
          <w:rPr>
            <w:rFonts w:ascii="Garamond Premier Pro Caption" w:hAnsi="Garamond Premier Pro Caption"/>
            <w:sz w:val="22"/>
            <w:szCs w:val="22"/>
            <w:rtl w:val="0"/>
            <w:lang w:val="de-DE"/>
          </w:rPr>
          <w:delText>rte gegen mich, um jedes Gef</w:delText>
        </w:r>
      </w:del>
      <w:del w:id="9332" w:date="2023-01-13T18:26:59Z" w:author="Jan Groh">
        <w:r>
          <w:rPr>
            <w:rFonts w:ascii="Garamond Premier Pro Caption" w:hAnsi="Garamond Premier Pro Caption" w:hint="default"/>
            <w:sz w:val="22"/>
            <w:szCs w:val="22"/>
            <w:rtl w:val="0"/>
          </w:rPr>
          <w:delText>ü</w:delText>
        </w:r>
      </w:del>
      <w:del w:id="9333" w:date="2023-01-13T18:26:59Z" w:author="Jan Groh">
        <w:r>
          <w:rPr>
            <w:rFonts w:ascii="Garamond Premier Pro Caption" w:hAnsi="Garamond Premier Pro Caption"/>
            <w:sz w:val="22"/>
            <w:szCs w:val="22"/>
            <w:rtl w:val="0"/>
            <w:lang w:val="de-DE"/>
          </w:rPr>
          <w:delText>hl in mir zu erl</w:delText>
        </w:r>
      </w:del>
      <w:del w:id="9334" w:date="2023-01-13T18:26:59Z" w:author="Jan Groh">
        <w:r>
          <w:rPr>
            <w:rFonts w:ascii="Garamond Premier Pro Caption" w:hAnsi="Garamond Premier Pro Caption" w:hint="default"/>
            <w:sz w:val="22"/>
            <w:szCs w:val="22"/>
            <w:rtl w:val="0"/>
            <w:lang w:val="sv-SE"/>
          </w:rPr>
          <w:delText>ö</w:delText>
        </w:r>
      </w:del>
      <w:del w:id="9335" w:date="2023-01-13T18:26:59Z" w:author="Jan Groh">
        <w:r>
          <w:rPr>
            <w:rFonts w:ascii="Garamond Premier Pro Caption" w:hAnsi="Garamond Premier Pro Caption"/>
            <w:sz w:val="22"/>
            <w:szCs w:val="22"/>
            <w:rtl w:val="0"/>
            <w:lang w:val="de-DE"/>
          </w:rPr>
          <w:delText>schen, aber einmal ausgebrannt, halte ich es auch f</w:delText>
        </w:r>
      </w:del>
      <w:del w:id="9336" w:date="2023-01-13T18:26:59Z" w:author="Jan Groh">
        <w:r>
          <w:rPr>
            <w:rFonts w:ascii="Garamond Premier Pro Caption" w:hAnsi="Garamond Premier Pro Caption" w:hint="default"/>
            <w:sz w:val="22"/>
            <w:szCs w:val="22"/>
            <w:rtl w:val="0"/>
          </w:rPr>
          <w:delText>ü</w:delText>
        </w:r>
      </w:del>
      <w:del w:id="9337" w:date="2023-01-13T18:26:59Z" w:author="Jan Groh">
        <w:r>
          <w:rPr>
            <w:rFonts w:ascii="Garamond Premier Pro Caption" w:hAnsi="Garamond Premier Pro Caption"/>
            <w:sz w:val="22"/>
            <w:szCs w:val="22"/>
            <w:rtl w:val="0"/>
            <w:lang w:val="de-DE"/>
          </w:rPr>
          <w:delText>r unm</w:delText>
        </w:r>
      </w:del>
      <w:del w:id="9338" w:date="2023-01-13T18:26:59Z" w:author="Jan Groh">
        <w:r>
          <w:rPr>
            <w:rFonts w:ascii="Garamond Premier Pro Caption" w:hAnsi="Garamond Premier Pro Caption" w:hint="default"/>
            <w:sz w:val="22"/>
            <w:szCs w:val="22"/>
            <w:rtl w:val="0"/>
            <w:lang w:val="sv-SE"/>
          </w:rPr>
          <w:delText>ö</w:delText>
        </w:r>
      </w:del>
      <w:del w:id="9339" w:date="2023-01-13T18:26:59Z" w:author="Jan Groh">
        <w:r>
          <w:rPr>
            <w:rFonts w:ascii="Garamond Premier Pro Caption" w:hAnsi="Garamond Premier Pro Caption"/>
            <w:sz w:val="22"/>
            <w:szCs w:val="22"/>
            <w:rtl w:val="0"/>
            <w:lang w:val="de-DE"/>
          </w:rPr>
          <w:delText>glich, da</w:delText>
        </w:r>
      </w:del>
      <w:del w:id="9340" w:date="2023-01-13T18:26:59Z" w:author="Jan Groh">
        <w:r>
          <w:rPr>
            <w:rFonts w:ascii="Garamond Premier Pro Caption" w:hAnsi="Garamond Premier Pro Caption" w:hint="default"/>
            <w:sz w:val="22"/>
            <w:szCs w:val="22"/>
            <w:rtl w:val="0"/>
            <w:lang w:val="de-DE"/>
          </w:rPr>
          <w:delText xml:space="preserve">ß </w:delText>
        </w:r>
      </w:del>
      <w:del w:id="9341" w:date="2023-01-13T18:26:59Z" w:author="Jan Groh">
        <w:r>
          <w:rPr>
            <w:rFonts w:ascii="Garamond Premier Pro Caption" w:hAnsi="Garamond Premier Pro Caption"/>
            <w:sz w:val="22"/>
            <w:szCs w:val="22"/>
            <w:rtl w:val="0"/>
            <w:lang w:val="de-DE"/>
          </w:rPr>
          <w:delText>es je wieder erwache. Wenn ich mir denke, da</w:delText>
        </w:r>
      </w:del>
      <w:del w:id="9342" w:date="2023-01-13T18:26:59Z" w:author="Jan Groh">
        <w:r>
          <w:rPr>
            <w:rFonts w:ascii="Garamond Premier Pro Caption" w:hAnsi="Garamond Premier Pro Caption" w:hint="default"/>
            <w:sz w:val="22"/>
            <w:szCs w:val="22"/>
            <w:rtl w:val="0"/>
            <w:lang w:val="de-DE"/>
          </w:rPr>
          <w:delText xml:space="preserve">ß </w:delText>
        </w:r>
      </w:del>
      <w:del w:id="9343" w:date="2023-01-13T18:26:59Z" w:author="Jan Groh">
        <w:r>
          <w:rPr>
            <w:rFonts w:ascii="Garamond Premier Pro Caption" w:hAnsi="Garamond Premier Pro Caption"/>
            <w:sz w:val="22"/>
            <w:szCs w:val="22"/>
            <w:rtl w:val="0"/>
            <w:lang w:val="de-DE"/>
          </w:rPr>
          <w:delText>ich August nicht wiedersehen k</w:delText>
        </w:r>
      </w:del>
      <w:del w:id="9344" w:date="2023-01-13T18:26:59Z" w:author="Jan Groh">
        <w:r>
          <w:rPr>
            <w:rFonts w:ascii="Garamond Premier Pro Caption" w:hAnsi="Garamond Premier Pro Caption" w:hint="default"/>
            <w:sz w:val="22"/>
            <w:szCs w:val="22"/>
            <w:rtl w:val="0"/>
            <w:lang w:val="sv-SE"/>
          </w:rPr>
          <w:delText>ö</w:delText>
        </w:r>
      </w:del>
      <w:del w:id="9345" w:date="2023-01-13T18:26:59Z" w:author="Jan Groh">
        <w:r>
          <w:rPr>
            <w:rFonts w:ascii="Garamond Premier Pro Caption" w:hAnsi="Garamond Premier Pro Caption"/>
            <w:sz w:val="22"/>
            <w:szCs w:val="22"/>
            <w:rtl w:val="0"/>
            <w:lang w:val="de-DE"/>
          </w:rPr>
          <w:delText xml:space="preserve">nnte, so empfinde ich auch nicht die leiseste Bewegung. </w:delText>
        </w:r>
      </w:del>
      <w:del w:id="9346" w:date="2023-01-13T18:26:59Z" w:author="Jan Groh">
        <w:r>
          <w:rPr>
            <w:rFonts w:ascii="Garamond Premier Pro Caption" w:hAnsi="Garamond Premier Pro Caption" w:hint="default"/>
            <w:sz w:val="22"/>
            <w:szCs w:val="22"/>
            <w:rtl w:val="0"/>
          </w:rPr>
          <w:delText xml:space="preserve">– </w:delText>
        </w:r>
      </w:del>
      <w:del w:id="9347" w:date="2023-01-13T18:26:59Z" w:author="Jan Groh">
        <w:r>
          <w:rPr>
            <w:rFonts w:ascii="Garamond Premier Pro Caption" w:hAnsi="Garamond Premier Pro Caption"/>
            <w:sz w:val="22"/>
            <w:szCs w:val="22"/>
            <w:rtl w:val="0"/>
            <w:lang w:val="de-DE"/>
          </w:rPr>
          <w:delText>Er war in einem beklagenswerten Zustand, als er ging, und ich fragte mich oft, ob dieser wut</w:delText>
        </w:r>
      </w:del>
      <w:del w:id="9348" w:date="2023-01-13T18:26:59Z" w:author="Jan Groh">
        <w:r>
          <w:rPr>
            <w:rFonts w:ascii="Garamond Premier Pro Caption" w:hAnsi="Garamond Premier Pro Caption" w:hint="default"/>
            <w:sz w:val="22"/>
            <w:szCs w:val="22"/>
            <w:rtl w:val="0"/>
          </w:rPr>
          <w:delText>ä</w:delText>
        </w:r>
      </w:del>
      <w:del w:id="9349" w:date="2023-01-13T18:26:59Z" w:author="Jan Groh">
        <w:r>
          <w:rPr>
            <w:rFonts w:ascii="Garamond Premier Pro Caption" w:hAnsi="Garamond Premier Pro Caption"/>
            <w:sz w:val="22"/>
            <w:szCs w:val="22"/>
            <w:rtl w:val="0"/>
            <w:lang w:val="de-DE"/>
          </w:rPr>
          <w:delText>hnliche Zustand durch den Tod oder Wahnsinn enden werde.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35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35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352" w:date="2023-01-13T18:26:59Z" w:author="Jan Groh"/>
          <w:rFonts w:ascii="Garamond Premier Pro Italic" w:cs="Garamond Premier Pro Italic" w:hAnsi="Garamond Premier Pro Italic" w:eastAsia="Garamond Premier Pro Italic"/>
          <w:sz w:val="22"/>
          <w:szCs w:val="22"/>
        </w:rPr>
      </w:pPr>
      <w:del w:id="9353" w:date="2023-01-13T18:26:59Z" w:author="Jan Groh">
        <w:r>
          <w:rPr>
            <w:rFonts w:ascii="Garamond Premier Pro Italic" w:hAnsi="Garamond Premier Pro Italic"/>
            <w:sz w:val="22"/>
            <w:szCs w:val="22"/>
            <w:rtl w:val="0"/>
            <w:lang w:val="de-DE"/>
          </w:rPr>
          <w:delText>Ottilie an Charles Sterling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354" w:date="2023-01-13T18:26:59Z" w:author="Jan Groh"/>
          <w:rFonts w:ascii="Garamond Premier Pro Italic" w:cs="Garamond Premier Pro Italic" w:hAnsi="Garamond Premier Pro Italic" w:eastAsia="Garamond Premier Pro Italic"/>
          <w:sz w:val="22"/>
          <w:szCs w:val="22"/>
        </w:rPr>
      </w:pPr>
      <w:del w:id="9355" w:date="2023-01-13T18:26:59Z" w:author="Jan Groh">
        <w:r>
          <w:rPr>
            <w:rFonts w:ascii="Garamond Premier Pro Italic" w:hAnsi="Garamond Premier Pro Italic"/>
            <w:sz w:val="22"/>
            <w:szCs w:val="22"/>
            <w:rtl w:val="0"/>
            <w:lang w:val="de-DE"/>
          </w:rPr>
          <w:delText>30. Juni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56" w:date="2023-01-13T18:26:59Z" w:author="Jan Groh"/>
          <w:rFonts w:ascii="Garamond Premier Pro Caption" w:cs="Garamond Premier Pro Caption" w:hAnsi="Garamond Premier Pro Caption" w:eastAsia="Garamond Premier Pro Caption"/>
          <w:sz w:val="22"/>
          <w:szCs w:val="22"/>
        </w:rPr>
      </w:pPr>
      <w:del w:id="9357" w:date="2023-01-13T18:26:59Z" w:author="Jan Groh">
        <w:r>
          <w:rPr>
            <w:rFonts w:ascii="Garamond Premier Pro Caption" w:hAnsi="Garamond Premier Pro Caption"/>
            <w:sz w:val="22"/>
            <w:szCs w:val="22"/>
            <w:rtl w:val="0"/>
            <w:lang w:val="de-DE"/>
          </w:rPr>
          <w:delText xml:space="preserve">Als ich, Freund, Dich Freund nur nannte,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58" w:date="2023-01-13T18:26:59Z" w:author="Jan Groh"/>
          <w:rFonts w:ascii="Garamond Premier Pro Caption" w:cs="Garamond Premier Pro Caption" w:hAnsi="Garamond Premier Pro Caption" w:eastAsia="Garamond Premier Pro Caption"/>
          <w:sz w:val="22"/>
          <w:szCs w:val="22"/>
        </w:rPr>
      </w:pPr>
      <w:del w:id="9359" w:date="2023-01-13T18:26:59Z" w:author="Jan Groh">
        <w:r>
          <w:rPr>
            <w:rFonts w:ascii="Garamond Premier Pro Caption" w:hAnsi="Garamond Premier Pro Caption"/>
            <w:sz w:val="22"/>
            <w:szCs w:val="22"/>
            <w:rtl w:val="0"/>
            <w:lang w:val="de-DE"/>
          </w:rPr>
          <w:delText>Als mein Herz, mein Geist, mein Sinn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60" w:date="2023-01-13T18:26:59Z" w:author="Jan Groh"/>
          <w:rFonts w:ascii="Garamond Premier Pro Caption" w:cs="Garamond Premier Pro Caption" w:hAnsi="Garamond Premier Pro Caption" w:eastAsia="Garamond Premier Pro Caption"/>
          <w:sz w:val="22"/>
          <w:szCs w:val="22"/>
        </w:rPr>
      </w:pPr>
      <w:del w:id="9361" w:date="2023-01-13T18:26:59Z" w:author="Jan Groh">
        <w:r>
          <w:rPr>
            <w:rFonts w:ascii="Garamond Premier Pro Caption" w:hAnsi="Garamond Premier Pro Caption"/>
            <w:sz w:val="22"/>
            <w:szCs w:val="22"/>
            <w:rtl w:val="0"/>
            <w:lang w:val="de-DE"/>
          </w:rPr>
          <w:delText xml:space="preserve">Dich nur mit dem Namen kannte,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62" w:date="2023-01-13T18:26:59Z" w:author="Jan Groh"/>
          <w:rFonts w:ascii="Garamond Premier Pro Caption" w:cs="Garamond Premier Pro Caption" w:hAnsi="Garamond Premier Pro Caption" w:eastAsia="Garamond Premier Pro Caption"/>
          <w:sz w:val="22"/>
          <w:szCs w:val="22"/>
        </w:rPr>
      </w:pPr>
      <w:del w:id="9363" w:date="2023-01-13T18:26:59Z" w:author="Jan Groh">
        <w:r>
          <w:rPr>
            <w:rFonts w:ascii="Garamond Premier Pro Caption" w:hAnsi="Garamond Premier Pro Caption"/>
            <w:sz w:val="22"/>
            <w:szCs w:val="22"/>
            <w:rtl w:val="0"/>
            <w:lang w:val="de-DE"/>
          </w:rPr>
          <w:delText>Gab ich s</w:delText>
        </w:r>
      </w:del>
      <w:del w:id="9364" w:date="2023-01-13T18:26:59Z" w:author="Jan Groh">
        <w:r>
          <w:rPr>
            <w:rFonts w:ascii="Garamond Premier Pro Caption" w:hAnsi="Garamond Premier Pro Caption" w:hint="default"/>
            <w:sz w:val="22"/>
            <w:szCs w:val="22"/>
            <w:rtl w:val="0"/>
            <w:lang w:val="de-DE"/>
          </w:rPr>
          <w:delText>üß</w:delText>
        </w:r>
      </w:del>
      <w:del w:id="9365" w:date="2023-01-13T18:26:59Z" w:author="Jan Groh">
        <w:r>
          <w:rPr>
            <w:rFonts w:ascii="Garamond Premier Pro Caption" w:hAnsi="Garamond Premier Pro Caption"/>
            <w:sz w:val="22"/>
            <w:szCs w:val="22"/>
            <w:rtl w:val="0"/>
            <w:lang w:val="de-DE"/>
          </w:rPr>
          <w:delText>em Traum mich hin.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66" w:date="2023-01-13T18:26:59Z" w:author="Jan Groh"/>
          <w:rFonts w:ascii="Garamond Premier Pro Caption" w:cs="Garamond Premier Pro Caption" w:hAnsi="Garamond Premier Pro Caption" w:eastAsia="Garamond Premier Pro Caption"/>
          <w:sz w:val="22"/>
          <w:szCs w:val="22"/>
        </w:rPr>
      </w:pPr>
      <w:del w:id="9367" w:date="2023-01-13T18:26:59Z" w:author="Jan Groh">
        <w:r>
          <w:rPr>
            <w:rFonts w:ascii="Garamond Premier Pro Caption" w:hAnsi="Garamond Premier Pro Caption"/>
            <w:sz w:val="22"/>
            <w:szCs w:val="22"/>
            <w:rtl w:val="0"/>
            <w:lang w:val="de-DE"/>
          </w:rPr>
          <w:delText>Ewig wollt</w:delText>
        </w:r>
      </w:del>
      <w:del w:id="9368" w:date="2023-01-13T18:26:59Z" w:author="Jan Groh">
        <w:r>
          <w:rPr>
            <w:rFonts w:ascii="Garamond Premier Pro Caption" w:hAnsi="Garamond Premier Pro Caption" w:hint="default"/>
            <w:sz w:val="22"/>
            <w:szCs w:val="22"/>
            <w:rtl w:val="1"/>
          </w:rPr>
          <w:delText xml:space="preserve">’ </w:delText>
        </w:r>
      </w:del>
      <w:del w:id="9369" w:date="2023-01-13T18:26:59Z" w:author="Jan Groh">
        <w:r>
          <w:rPr>
            <w:rFonts w:ascii="Garamond Premier Pro Caption" w:hAnsi="Garamond Premier Pro Caption"/>
            <w:sz w:val="22"/>
            <w:szCs w:val="22"/>
            <w:rtl w:val="0"/>
            <w:lang w:val="de-DE"/>
          </w:rPr>
          <w:delText xml:space="preserve">ich Dein gedenken,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70" w:date="2023-01-13T18:26:59Z" w:author="Jan Groh"/>
          <w:rFonts w:ascii="Garamond Premier Pro Caption" w:cs="Garamond Premier Pro Caption" w:hAnsi="Garamond Premier Pro Caption" w:eastAsia="Garamond Premier Pro Caption"/>
          <w:sz w:val="22"/>
          <w:szCs w:val="22"/>
        </w:rPr>
      </w:pPr>
      <w:del w:id="9371" w:date="2023-01-13T18:26:59Z" w:author="Jan Groh">
        <w:r>
          <w:rPr>
            <w:rFonts w:ascii="Garamond Premier Pro Caption" w:hAnsi="Garamond Premier Pro Caption"/>
            <w:sz w:val="22"/>
            <w:szCs w:val="22"/>
            <w:rtl w:val="0"/>
            <w:lang w:val="de-DE"/>
          </w:rPr>
          <w:delText xml:space="preserve">Mit der Liebe treuem Blick,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72" w:date="2023-01-13T18:26:59Z" w:author="Jan Groh"/>
          <w:rFonts w:ascii="Garamond Premier Pro Caption" w:cs="Garamond Premier Pro Caption" w:hAnsi="Garamond Premier Pro Caption" w:eastAsia="Garamond Premier Pro Caption"/>
          <w:sz w:val="22"/>
          <w:szCs w:val="22"/>
        </w:rPr>
      </w:pPr>
      <w:del w:id="9373" w:date="2023-01-13T18:26:59Z" w:author="Jan Groh">
        <w:r>
          <w:rPr>
            <w:rFonts w:ascii="Garamond Premier Pro Caption" w:hAnsi="Garamond Premier Pro Caption"/>
            <w:sz w:val="22"/>
            <w:szCs w:val="22"/>
            <w:rtl w:val="0"/>
            <w:lang w:val="de-DE"/>
          </w:rPr>
          <w:delText>Aufw</w:delText>
        </w:r>
      </w:del>
      <w:del w:id="9374" w:date="2023-01-13T18:26:59Z" w:author="Jan Groh">
        <w:r>
          <w:rPr>
            <w:rFonts w:ascii="Garamond Premier Pro Caption" w:hAnsi="Garamond Premier Pro Caption" w:hint="default"/>
            <w:sz w:val="22"/>
            <w:szCs w:val="22"/>
            <w:rtl w:val="0"/>
          </w:rPr>
          <w:delText>ä</w:delText>
        </w:r>
      </w:del>
      <w:del w:id="9375" w:date="2023-01-13T18:26:59Z" w:author="Jan Groh">
        <w:r>
          <w:rPr>
            <w:rFonts w:ascii="Garamond Premier Pro Caption" w:hAnsi="Garamond Premier Pro Caption"/>
            <w:sz w:val="22"/>
            <w:szCs w:val="22"/>
            <w:rtl w:val="0"/>
            <w:lang w:val="de-DE"/>
          </w:rPr>
          <w:delText xml:space="preserve">rts stets Dein Streben lenken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76" w:date="2023-01-13T18:26:59Z" w:author="Jan Groh"/>
          <w:rFonts w:ascii="Garamond Premier Pro Caption" w:cs="Garamond Premier Pro Caption" w:hAnsi="Garamond Premier Pro Caption" w:eastAsia="Garamond Premier Pro Caption"/>
          <w:sz w:val="22"/>
          <w:szCs w:val="22"/>
        </w:rPr>
      </w:pPr>
      <w:del w:id="9377" w:date="2023-01-13T18:26:59Z" w:author="Jan Groh">
        <w:r>
          <w:rPr>
            <w:rFonts w:ascii="Garamond Premier Pro Caption" w:hAnsi="Garamond Premier Pro Caption"/>
            <w:sz w:val="22"/>
            <w:szCs w:val="22"/>
            <w:rtl w:val="0"/>
            <w:lang w:val="de-DE"/>
          </w:rPr>
          <w:delText>Zu des Ruhmes stolzem Gl</w:delText>
        </w:r>
      </w:del>
      <w:del w:id="9378" w:date="2023-01-13T18:26:59Z" w:author="Jan Groh">
        <w:r>
          <w:rPr>
            <w:rFonts w:ascii="Garamond Premier Pro Caption" w:hAnsi="Garamond Premier Pro Caption" w:hint="default"/>
            <w:sz w:val="22"/>
            <w:szCs w:val="22"/>
            <w:rtl w:val="0"/>
          </w:rPr>
          <w:delText>ü</w:delText>
        </w:r>
      </w:del>
      <w:del w:id="9379"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80" w:date="2023-01-13T18:26:59Z" w:author="Jan Groh"/>
          <w:rFonts w:ascii="Garamond Premier Pro Caption" w:cs="Garamond Premier Pro Caption" w:hAnsi="Garamond Premier Pro Caption" w:eastAsia="Garamond Premier Pro Caption"/>
          <w:sz w:val="22"/>
          <w:szCs w:val="22"/>
        </w:rPr>
      </w:pPr>
      <w:del w:id="9381" w:date="2023-01-13T18:26:59Z" w:author="Jan Groh">
        <w:r>
          <w:rPr>
            <w:rFonts w:ascii="Garamond Premier Pro Caption" w:hAnsi="Garamond Premier Pro Caption"/>
            <w:sz w:val="22"/>
            <w:szCs w:val="22"/>
            <w:rtl w:val="0"/>
            <w:lang w:val="de-DE"/>
          </w:rPr>
          <w:delText>Jeden Ton wollt</w:delText>
        </w:r>
      </w:del>
      <w:del w:id="9382" w:date="2023-01-13T18:26:59Z" w:author="Jan Groh">
        <w:r>
          <w:rPr>
            <w:rFonts w:ascii="Garamond Premier Pro Caption" w:hAnsi="Garamond Premier Pro Caption" w:hint="default"/>
            <w:sz w:val="22"/>
            <w:szCs w:val="22"/>
            <w:rtl w:val="1"/>
          </w:rPr>
          <w:delText xml:space="preserve">’ </w:delText>
        </w:r>
      </w:del>
      <w:del w:id="9383" w:date="2023-01-13T18:26:59Z" w:author="Jan Groh">
        <w:r>
          <w:rPr>
            <w:rFonts w:ascii="Garamond Premier Pro Caption" w:hAnsi="Garamond Premier Pro Caption"/>
            <w:sz w:val="22"/>
            <w:szCs w:val="22"/>
            <w:rtl w:val="0"/>
            <w:lang w:val="de-DE"/>
          </w:rPr>
          <w:delText xml:space="preserve">ich belauschen,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84" w:date="2023-01-13T18:26:59Z" w:author="Jan Groh"/>
          <w:rFonts w:ascii="Garamond Premier Pro Caption" w:cs="Garamond Premier Pro Caption" w:hAnsi="Garamond Premier Pro Caption" w:eastAsia="Garamond Premier Pro Caption"/>
          <w:sz w:val="22"/>
          <w:szCs w:val="22"/>
        </w:rPr>
      </w:pPr>
      <w:del w:id="9385" w:date="2023-01-13T18:26:59Z" w:author="Jan Groh">
        <w:r>
          <w:rPr>
            <w:rFonts w:ascii="Garamond Premier Pro Caption" w:hAnsi="Garamond Premier Pro Caption"/>
            <w:sz w:val="22"/>
            <w:szCs w:val="22"/>
            <w:rtl w:val="0"/>
            <w:lang w:val="de-DE"/>
          </w:rPr>
          <w:delText>Jeden Seufzer Deiner Brust;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86" w:date="2023-01-13T18:26:59Z" w:author="Jan Groh"/>
          <w:rFonts w:ascii="Garamond Premier Pro Caption" w:cs="Garamond Premier Pro Caption" w:hAnsi="Garamond Premier Pro Caption" w:eastAsia="Garamond Premier Pro Caption"/>
          <w:sz w:val="22"/>
          <w:szCs w:val="22"/>
        </w:rPr>
      </w:pPr>
      <w:del w:id="9387" w:date="2023-01-13T18:26:59Z" w:author="Jan Groh">
        <w:r>
          <w:rPr>
            <w:rFonts w:ascii="Garamond Premier Pro Caption" w:hAnsi="Garamond Premier Pro Caption"/>
            <w:sz w:val="22"/>
            <w:szCs w:val="22"/>
            <w:rtl w:val="0"/>
            <w:lang w:val="de-DE"/>
          </w:rPr>
          <w:delText xml:space="preserve">Deiner Lyra erstes Rauschen,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88" w:date="2023-01-13T18:26:59Z" w:author="Jan Groh"/>
          <w:rFonts w:ascii="Garamond Premier Pro Caption" w:cs="Garamond Premier Pro Caption" w:hAnsi="Garamond Premier Pro Caption" w:eastAsia="Garamond Premier Pro Caption"/>
          <w:sz w:val="22"/>
          <w:szCs w:val="22"/>
        </w:rPr>
      </w:pPr>
      <w:del w:id="9389" w:date="2023-01-13T18:26:59Z" w:author="Jan Groh">
        <w:r>
          <w:rPr>
            <w:rFonts w:ascii="Garamond Premier Pro Caption" w:hAnsi="Garamond Premier Pro Caption"/>
            <w:sz w:val="22"/>
            <w:szCs w:val="22"/>
            <w:rtl w:val="0"/>
            <w:lang w:val="de-DE"/>
          </w:rPr>
          <w:delText>Gab mir ahnend G</w:delText>
        </w:r>
      </w:del>
      <w:del w:id="9390" w:date="2023-01-13T18:26:59Z" w:author="Jan Groh">
        <w:r>
          <w:rPr>
            <w:rFonts w:ascii="Garamond Premier Pro Caption" w:hAnsi="Garamond Premier Pro Caption" w:hint="default"/>
            <w:sz w:val="22"/>
            <w:szCs w:val="22"/>
            <w:rtl w:val="0"/>
            <w:lang w:val="sv-SE"/>
          </w:rPr>
          <w:delText>ö</w:delText>
        </w:r>
      </w:del>
      <w:del w:id="9391" w:date="2023-01-13T18:26:59Z" w:author="Jan Groh">
        <w:r>
          <w:rPr>
            <w:rFonts w:ascii="Garamond Premier Pro Caption" w:hAnsi="Garamond Premier Pro Caption"/>
            <w:sz w:val="22"/>
            <w:szCs w:val="22"/>
            <w:rtl w:val="0"/>
            <w:lang w:val="it-IT"/>
          </w:rPr>
          <w:delText xml:space="preserve">tterlust. </w:delText>
        </w:r>
      </w:del>
      <w:del w:id="9392"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93" w:date="2023-01-13T18:26:59Z" w:author="Jan Groh"/>
          <w:rFonts w:ascii="Garamond Premier Pro Caption" w:cs="Garamond Premier Pro Caption" w:hAnsi="Garamond Premier Pro Caption" w:eastAsia="Garamond Premier Pro Caption"/>
          <w:sz w:val="22"/>
          <w:szCs w:val="22"/>
        </w:rPr>
      </w:pPr>
      <w:del w:id="9394" w:date="2023-01-13T18:26:59Z" w:author="Jan Groh">
        <w:r>
          <w:rPr>
            <w:rFonts w:ascii="Garamond Premier Pro Caption" w:hAnsi="Garamond Premier Pro Caption"/>
            <w:sz w:val="22"/>
            <w:szCs w:val="22"/>
            <w:rtl w:val="0"/>
          </w:rPr>
          <w:delText>Ja ich wu</w:delText>
        </w:r>
      </w:del>
      <w:del w:id="9395" w:date="2023-01-13T18:26:59Z" w:author="Jan Groh">
        <w:r>
          <w:rPr>
            <w:rFonts w:ascii="Garamond Premier Pro Caption" w:hAnsi="Garamond Premier Pro Caption" w:hint="default"/>
            <w:sz w:val="22"/>
            <w:szCs w:val="22"/>
            <w:rtl w:val="0"/>
            <w:lang w:val="de-DE"/>
          </w:rPr>
          <w:delText>ß</w:delText>
        </w:r>
      </w:del>
      <w:del w:id="9396" w:date="2023-01-13T18:26:59Z" w:author="Jan Groh">
        <w:r>
          <w:rPr>
            <w:rFonts w:ascii="Garamond Premier Pro Caption" w:hAnsi="Garamond Premier Pro Caption"/>
            <w:sz w:val="22"/>
            <w:szCs w:val="22"/>
            <w:rtl w:val="0"/>
            <w:lang w:val="de-DE"/>
          </w:rPr>
          <w:delText>te, ohne Zagen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397" w:date="2023-01-13T18:26:59Z" w:author="Jan Groh"/>
          <w:rFonts w:ascii="Garamond Premier Pro Caption" w:cs="Garamond Premier Pro Caption" w:hAnsi="Garamond Premier Pro Caption" w:eastAsia="Garamond Premier Pro Caption"/>
          <w:sz w:val="22"/>
          <w:szCs w:val="22"/>
        </w:rPr>
      </w:pPr>
      <w:del w:id="9398" w:date="2023-01-13T18:26:59Z" w:author="Jan Groh">
        <w:r>
          <w:rPr>
            <w:rFonts w:ascii="Garamond Premier Pro Caption" w:hAnsi="Garamond Premier Pro Caption"/>
            <w:sz w:val="22"/>
            <w:szCs w:val="22"/>
            <w:rtl w:val="0"/>
            <w:lang w:val="de-DE"/>
          </w:rPr>
          <w:delText>W</w:delText>
        </w:r>
      </w:del>
      <w:del w:id="9399" w:date="2023-01-13T18:26:59Z" w:author="Jan Groh">
        <w:r>
          <w:rPr>
            <w:rFonts w:ascii="Garamond Premier Pro Caption" w:hAnsi="Garamond Premier Pro Caption" w:hint="default"/>
            <w:sz w:val="22"/>
            <w:szCs w:val="22"/>
            <w:rtl w:val="0"/>
          </w:rPr>
          <w:delText>ä</w:delText>
        </w:r>
      </w:del>
      <w:del w:id="9400" w:date="2023-01-13T18:26:59Z" w:author="Jan Groh">
        <w:r>
          <w:rPr>
            <w:rFonts w:ascii="Garamond Premier Pro Caption" w:hAnsi="Garamond Premier Pro Caption"/>
            <w:sz w:val="22"/>
            <w:szCs w:val="22"/>
            <w:rtl w:val="0"/>
            <w:lang w:val="de-DE"/>
          </w:rPr>
          <w:delText xml:space="preserve">hltest Du den schwersten Pfad,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01" w:date="2023-01-13T18:26:59Z" w:author="Jan Groh"/>
          <w:rFonts w:ascii="Garamond Premier Pro Caption" w:cs="Garamond Premier Pro Caption" w:hAnsi="Garamond Premier Pro Caption" w:eastAsia="Garamond Premier Pro Caption"/>
          <w:sz w:val="22"/>
          <w:szCs w:val="22"/>
        </w:rPr>
      </w:pPr>
      <w:del w:id="9402" w:date="2023-01-13T18:26:59Z" w:author="Jan Groh">
        <w:r>
          <w:rPr>
            <w:rFonts w:ascii="Garamond Premier Pro Caption" w:hAnsi="Garamond Premier Pro Caption"/>
            <w:sz w:val="22"/>
            <w:szCs w:val="22"/>
            <w:rtl w:val="0"/>
            <w:lang w:val="de-DE"/>
          </w:rPr>
          <w:delText xml:space="preserve">Und es freute mich Dein Wagen,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03" w:date="2023-01-13T18:26:59Z" w:author="Jan Groh"/>
          <w:rFonts w:ascii="Garamond Premier Pro Caption" w:cs="Garamond Premier Pro Caption" w:hAnsi="Garamond Premier Pro Caption" w:eastAsia="Garamond Premier Pro Caption"/>
          <w:sz w:val="22"/>
          <w:szCs w:val="22"/>
        </w:rPr>
      </w:pPr>
      <w:del w:id="9404" w:date="2023-01-13T18:26:59Z" w:author="Jan Groh">
        <w:r>
          <w:rPr>
            <w:rFonts w:ascii="Garamond Premier Pro Caption" w:hAnsi="Garamond Premier Pro Caption"/>
            <w:sz w:val="22"/>
            <w:szCs w:val="22"/>
            <w:rtl w:val="0"/>
            <w:lang w:val="de-DE"/>
          </w:rPr>
          <w:delText>Denn f</w:delText>
        </w:r>
      </w:del>
      <w:del w:id="9405" w:date="2023-01-13T18:26:59Z" w:author="Jan Groh">
        <w:r>
          <w:rPr>
            <w:rFonts w:ascii="Garamond Premier Pro Caption" w:hAnsi="Garamond Premier Pro Caption" w:hint="default"/>
            <w:sz w:val="22"/>
            <w:szCs w:val="22"/>
            <w:rtl w:val="0"/>
          </w:rPr>
          <w:delText>ü</w:delText>
        </w:r>
      </w:del>
      <w:del w:id="9406" w:date="2023-01-13T18:26:59Z" w:author="Jan Groh">
        <w:r>
          <w:rPr>
            <w:rFonts w:ascii="Garamond Premier Pro Caption" w:hAnsi="Garamond Premier Pro Caption"/>
            <w:sz w:val="22"/>
            <w:szCs w:val="22"/>
            <w:rtl w:val="0"/>
            <w:lang w:val="de-DE"/>
          </w:rPr>
          <w:delText xml:space="preserve">r mich war jede Tat,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07" w:date="2023-01-13T18:26:59Z" w:author="Jan Groh"/>
          <w:rFonts w:ascii="Garamond Premier Pro Caption" w:cs="Garamond Premier Pro Caption" w:hAnsi="Garamond Premier Pro Caption" w:eastAsia="Garamond Premier Pro Caption"/>
          <w:sz w:val="22"/>
          <w:szCs w:val="22"/>
        </w:rPr>
      </w:pPr>
      <w:del w:id="9408" w:date="2023-01-13T18:26:59Z" w:author="Jan Groh">
        <w:r>
          <w:rPr>
            <w:rFonts w:ascii="Garamond Premier Pro Caption" w:hAnsi="Garamond Premier Pro Caption"/>
            <w:sz w:val="22"/>
            <w:szCs w:val="22"/>
            <w:rtl w:val="0"/>
            <w:lang w:val="de-DE"/>
          </w:rPr>
          <w:delText>Jeder Schritt zum Gl</w:delText>
        </w:r>
      </w:del>
      <w:del w:id="9409" w:date="2023-01-13T18:26:59Z" w:author="Jan Groh">
        <w:r>
          <w:rPr>
            <w:rFonts w:ascii="Garamond Premier Pro Caption" w:hAnsi="Garamond Premier Pro Caption" w:hint="default"/>
            <w:sz w:val="22"/>
            <w:szCs w:val="22"/>
            <w:rtl w:val="0"/>
          </w:rPr>
          <w:delText>ü</w:delText>
        </w:r>
      </w:del>
      <w:del w:id="9410" w:date="2023-01-13T18:26:59Z" w:author="Jan Groh">
        <w:r>
          <w:rPr>
            <w:rFonts w:ascii="Garamond Premier Pro Caption" w:hAnsi="Garamond Premier Pro Caption"/>
            <w:sz w:val="22"/>
            <w:szCs w:val="22"/>
            <w:rtl w:val="0"/>
            <w:lang w:val="de-DE"/>
          </w:rPr>
          <w:delText xml:space="preserve">ck, zum Guten,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11" w:date="2023-01-13T18:26:59Z" w:author="Jan Groh"/>
          <w:rFonts w:ascii="Garamond Premier Pro Caption" w:cs="Garamond Premier Pro Caption" w:hAnsi="Garamond Premier Pro Caption" w:eastAsia="Garamond Premier Pro Caption"/>
          <w:sz w:val="22"/>
          <w:szCs w:val="22"/>
        </w:rPr>
      </w:pPr>
      <w:del w:id="9412" w:date="2023-01-13T18:26:59Z" w:author="Jan Groh">
        <w:r>
          <w:rPr>
            <w:rFonts w:ascii="Garamond Premier Pro Caption" w:hAnsi="Garamond Premier Pro Caption"/>
            <w:sz w:val="22"/>
            <w:szCs w:val="22"/>
            <w:rtl w:val="0"/>
            <w:lang w:val="de-DE"/>
          </w:rPr>
          <w:delText>Wu</w:delText>
        </w:r>
      </w:del>
      <w:del w:id="9413" w:date="2023-01-13T18:26:59Z" w:author="Jan Groh">
        <w:r>
          <w:rPr>
            <w:rFonts w:ascii="Garamond Premier Pro Caption" w:hAnsi="Garamond Premier Pro Caption" w:hint="default"/>
            <w:sz w:val="22"/>
            <w:szCs w:val="22"/>
            <w:rtl w:val="0"/>
            <w:lang w:val="de-DE"/>
          </w:rPr>
          <w:delText>ß</w:delText>
        </w:r>
      </w:del>
      <w:del w:id="9414" w:date="2023-01-13T18:26:59Z" w:author="Jan Groh">
        <w:r>
          <w:rPr>
            <w:rFonts w:ascii="Garamond Premier Pro Caption" w:hAnsi="Garamond Premier Pro Caption"/>
            <w:sz w:val="22"/>
            <w:szCs w:val="22"/>
            <w:rtl w:val="0"/>
            <w:lang w:val="de-DE"/>
          </w:rPr>
          <w:delText>test Du, gab Freude mir;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15" w:date="2023-01-13T18:26:59Z" w:author="Jan Groh"/>
          <w:rFonts w:ascii="Garamond Premier Pro Caption" w:cs="Garamond Premier Pro Caption" w:hAnsi="Garamond Premier Pro Caption" w:eastAsia="Garamond Premier Pro Caption"/>
          <w:sz w:val="22"/>
          <w:szCs w:val="22"/>
        </w:rPr>
      </w:pPr>
      <w:del w:id="9416" w:date="2023-01-13T18:26:59Z" w:author="Jan Groh">
        <w:r>
          <w:rPr>
            <w:rFonts w:ascii="Garamond Premier Pro Caption" w:hAnsi="Garamond Premier Pro Caption"/>
            <w:sz w:val="22"/>
            <w:szCs w:val="22"/>
            <w:rtl w:val="0"/>
            <w:lang w:val="de-DE"/>
          </w:rPr>
          <w:delText>Fehltest Du, stand zum Ermuten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17" w:date="2023-01-13T18:26:59Z" w:author="Jan Groh"/>
          <w:rFonts w:ascii="Garamond Premier Pro Caption" w:cs="Garamond Premier Pro Caption" w:hAnsi="Garamond Premier Pro Caption" w:eastAsia="Garamond Premier Pro Caption"/>
          <w:sz w:val="22"/>
          <w:szCs w:val="22"/>
        </w:rPr>
      </w:pPr>
      <w:del w:id="9418" w:date="2023-01-13T18:26:59Z" w:author="Jan Groh">
        <w:r>
          <w:rPr>
            <w:rFonts w:ascii="Garamond Premier Pro Caption" w:hAnsi="Garamond Premier Pro Caption"/>
            <w:sz w:val="22"/>
            <w:szCs w:val="22"/>
            <w:rtl w:val="0"/>
            <w:lang w:val="de-DE"/>
          </w:rPr>
          <w:delText>Meine Neigung neben Dir.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19" w:date="2023-01-13T18:26:59Z" w:author="Jan Groh"/>
          <w:rFonts w:ascii="Garamond Premier Pro Caption" w:cs="Garamond Premier Pro Caption" w:hAnsi="Garamond Premier Pro Caption" w:eastAsia="Garamond Premier Pro Caption"/>
          <w:sz w:val="22"/>
          <w:szCs w:val="22"/>
        </w:rPr>
      </w:pPr>
      <w:del w:id="9420" w:date="2023-01-13T18:26:59Z" w:author="Jan Groh">
        <w:r>
          <w:rPr>
            <w:rFonts w:ascii="Garamond Premier Pro Caption" w:hAnsi="Garamond Premier Pro Caption"/>
            <w:sz w:val="22"/>
            <w:szCs w:val="22"/>
            <w:rtl w:val="0"/>
            <w:lang w:val="de-DE"/>
          </w:rPr>
          <w:delText>Jedes gl</w:delText>
        </w:r>
      </w:del>
      <w:del w:id="9421" w:date="2023-01-13T18:26:59Z" w:author="Jan Groh">
        <w:r>
          <w:rPr>
            <w:rFonts w:ascii="Garamond Premier Pro Caption" w:hAnsi="Garamond Premier Pro Caption" w:hint="default"/>
            <w:sz w:val="22"/>
            <w:szCs w:val="22"/>
            <w:rtl w:val="0"/>
          </w:rPr>
          <w:delText>ü</w:delText>
        </w:r>
      </w:del>
      <w:del w:id="9422" w:date="2023-01-13T18:26:59Z" w:author="Jan Groh">
        <w:r>
          <w:rPr>
            <w:rFonts w:ascii="Garamond Premier Pro Caption" w:hAnsi="Garamond Premier Pro Caption"/>
            <w:sz w:val="22"/>
            <w:szCs w:val="22"/>
            <w:rtl w:val="0"/>
            <w:lang w:val="de-DE"/>
          </w:rPr>
          <w:delText>ckliche Entfalten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23" w:date="2023-01-13T18:26:59Z" w:author="Jan Groh"/>
          <w:rFonts w:ascii="Garamond Premier Pro Caption" w:cs="Garamond Premier Pro Caption" w:hAnsi="Garamond Premier Pro Caption" w:eastAsia="Garamond Premier Pro Caption"/>
          <w:sz w:val="22"/>
          <w:szCs w:val="22"/>
        </w:rPr>
      </w:pPr>
      <w:del w:id="9424" w:date="2023-01-13T18:26:59Z" w:author="Jan Groh">
        <w:r>
          <w:rPr>
            <w:rFonts w:ascii="Garamond Premier Pro Caption" w:hAnsi="Garamond Premier Pro Caption"/>
            <w:sz w:val="22"/>
            <w:szCs w:val="22"/>
            <w:rtl w:val="0"/>
            <w:lang w:val="de-DE"/>
          </w:rPr>
          <w:delText>Deiner selbst war Schmuck f</w:delText>
        </w:r>
      </w:del>
      <w:del w:id="9425" w:date="2023-01-13T18:26:59Z" w:author="Jan Groh">
        <w:r>
          <w:rPr>
            <w:rFonts w:ascii="Garamond Premier Pro Caption" w:hAnsi="Garamond Premier Pro Caption" w:hint="default"/>
            <w:sz w:val="22"/>
            <w:szCs w:val="22"/>
            <w:rtl w:val="0"/>
          </w:rPr>
          <w:delText>ü</w:delText>
        </w:r>
      </w:del>
      <w:del w:id="9426" w:date="2023-01-13T18:26:59Z" w:author="Jan Groh">
        <w:r>
          <w:rPr>
            <w:rFonts w:ascii="Garamond Premier Pro Caption" w:hAnsi="Garamond Premier Pro Caption"/>
            <w:sz w:val="22"/>
            <w:szCs w:val="22"/>
            <w:rtl w:val="0"/>
            <w:lang w:val="de-DE"/>
          </w:rPr>
          <w:delText xml:space="preserve">r mich,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27" w:date="2023-01-13T18:26:59Z" w:author="Jan Groh"/>
          <w:rFonts w:ascii="Garamond Premier Pro Caption" w:cs="Garamond Premier Pro Caption" w:hAnsi="Garamond Premier Pro Caption" w:eastAsia="Garamond Premier Pro Caption"/>
          <w:sz w:val="22"/>
          <w:szCs w:val="22"/>
        </w:rPr>
      </w:pPr>
      <w:del w:id="9428" w:date="2023-01-13T18:26:59Z" w:author="Jan Groh">
        <w:r>
          <w:rPr>
            <w:rFonts w:ascii="Garamond Premier Pro Caption" w:hAnsi="Garamond Premier Pro Caption"/>
            <w:sz w:val="22"/>
            <w:szCs w:val="22"/>
            <w:rtl w:val="0"/>
          </w:rPr>
          <w:delText>Fr</w:delText>
        </w:r>
      </w:del>
      <w:del w:id="9429" w:date="2023-01-13T18:26:59Z" w:author="Jan Groh">
        <w:r>
          <w:rPr>
            <w:rFonts w:ascii="Garamond Premier Pro Caption" w:hAnsi="Garamond Premier Pro Caption" w:hint="default"/>
            <w:sz w:val="22"/>
            <w:szCs w:val="22"/>
            <w:rtl w:val="0"/>
          </w:rPr>
          <w:delText>ü</w:delText>
        </w:r>
      </w:del>
      <w:del w:id="9430" w:date="2023-01-13T18:26:59Z" w:author="Jan Groh">
        <w:r>
          <w:rPr>
            <w:rFonts w:ascii="Garamond Premier Pro Caption" w:hAnsi="Garamond Premier Pro Caption"/>
            <w:sz w:val="22"/>
            <w:szCs w:val="22"/>
            <w:rtl w:val="0"/>
          </w:rPr>
          <w:delText>h</w:delText>
        </w:r>
      </w:del>
      <w:del w:id="9431" w:date="2023-01-13T18:26:59Z" w:author="Jan Groh">
        <w:r>
          <w:rPr>
            <w:rFonts w:ascii="Garamond Premier Pro Caption" w:hAnsi="Garamond Premier Pro Caption" w:hint="default"/>
            <w:sz w:val="22"/>
            <w:szCs w:val="22"/>
            <w:rtl w:val="1"/>
          </w:rPr>
          <w:delText>’</w:delText>
        </w:r>
      </w:del>
      <w:del w:id="9432" w:date="2023-01-13T18:26:59Z" w:author="Jan Groh">
        <w:r>
          <w:rPr>
            <w:rFonts w:ascii="Garamond Premier Pro Caption" w:hAnsi="Garamond Premier Pro Caption"/>
            <w:sz w:val="22"/>
            <w:szCs w:val="22"/>
            <w:rtl w:val="0"/>
            <w:lang w:val="de-DE"/>
          </w:rPr>
          <w:delText>re feindliche Gewalten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33" w:date="2023-01-13T18:26:59Z" w:author="Jan Groh"/>
          <w:rFonts w:ascii="Garamond Premier Pro Caption" w:cs="Garamond Premier Pro Caption" w:hAnsi="Garamond Premier Pro Caption" w:eastAsia="Garamond Premier Pro Caption"/>
          <w:sz w:val="22"/>
          <w:szCs w:val="22"/>
        </w:rPr>
      </w:pPr>
      <w:del w:id="9434" w:date="2023-01-13T18:26:59Z" w:author="Jan Groh">
        <w:r>
          <w:rPr>
            <w:rFonts w:ascii="Garamond Premier Pro Caption" w:hAnsi="Garamond Premier Pro Caption"/>
            <w:sz w:val="22"/>
            <w:szCs w:val="22"/>
            <w:rtl w:val="0"/>
            <w:lang w:val="de-DE"/>
          </w:rPr>
          <w:delText>Sah verschwunden ich durch Dich.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35" w:date="2023-01-13T18:26:59Z" w:author="Jan Groh"/>
          <w:rFonts w:ascii="Garamond Premier Pro Caption" w:cs="Garamond Premier Pro Caption" w:hAnsi="Garamond Premier Pro Caption" w:eastAsia="Garamond Premier Pro Caption"/>
          <w:sz w:val="22"/>
          <w:szCs w:val="22"/>
        </w:rPr>
      </w:pPr>
      <w:del w:id="9436" w:date="2023-01-13T18:26:59Z" w:author="Jan Groh">
        <w:r>
          <w:rPr>
            <w:rFonts w:ascii="Garamond Premier Pro Caption" w:hAnsi="Garamond Premier Pro Caption"/>
            <w:sz w:val="22"/>
            <w:szCs w:val="22"/>
            <w:rtl w:val="0"/>
            <w:lang w:val="de-DE"/>
          </w:rPr>
          <w:delText>Doch man schalt den Namen L</w:delText>
        </w:r>
      </w:del>
      <w:del w:id="9437" w:date="2023-01-13T18:26:59Z" w:author="Jan Groh">
        <w:r>
          <w:rPr>
            <w:rFonts w:ascii="Garamond Premier Pro Caption" w:hAnsi="Garamond Premier Pro Caption" w:hint="default"/>
            <w:sz w:val="22"/>
            <w:szCs w:val="22"/>
            <w:rtl w:val="0"/>
          </w:rPr>
          <w:delText>ü</w:delText>
        </w:r>
      </w:del>
      <w:del w:id="9438" w:date="2023-01-13T18:26:59Z" w:author="Jan Groh">
        <w:r>
          <w:rPr>
            <w:rFonts w:ascii="Garamond Premier Pro Caption" w:hAnsi="Garamond Premier Pro Caption"/>
            <w:sz w:val="22"/>
            <w:szCs w:val="22"/>
            <w:rtl w:val="0"/>
            <w:lang w:val="da-DK"/>
          </w:rPr>
          <w:delText xml:space="preserve">ge,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39" w:date="2023-01-13T18:26:59Z" w:author="Jan Groh"/>
          <w:rFonts w:ascii="Garamond Premier Pro Caption" w:cs="Garamond Premier Pro Caption" w:hAnsi="Garamond Premier Pro Caption" w:eastAsia="Garamond Premier Pro Caption"/>
          <w:sz w:val="22"/>
          <w:szCs w:val="22"/>
        </w:rPr>
      </w:pPr>
      <w:del w:id="9440" w:date="2023-01-13T18:26:59Z" w:author="Jan Groh">
        <w:r>
          <w:rPr>
            <w:rFonts w:ascii="Garamond Premier Pro Caption" w:hAnsi="Garamond Premier Pro Caption"/>
            <w:sz w:val="22"/>
            <w:szCs w:val="22"/>
            <w:rtl w:val="0"/>
            <w:lang w:val="de-DE"/>
          </w:rPr>
          <w:delText xml:space="preserve">Schied uns durch des Zweifels Kraft,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41" w:date="2023-01-13T18:26:59Z" w:author="Jan Groh"/>
          <w:rFonts w:ascii="Garamond Premier Pro Caption" w:cs="Garamond Premier Pro Caption" w:hAnsi="Garamond Premier Pro Caption" w:eastAsia="Garamond Premier Pro Caption"/>
          <w:sz w:val="22"/>
          <w:szCs w:val="22"/>
        </w:rPr>
      </w:pPr>
      <w:del w:id="9442" w:date="2023-01-13T18:26:59Z" w:author="Jan Groh">
        <w:r>
          <w:rPr>
            <w:rFonts w:ascii="Garamond Premier Pro Caption" w:hAnsi="Garamond Premier Pro Caption"/>
            <w:sz w:val="22"/>
            <w:szCs w:val="22"/>
            <w:rtl w:val="0"/>
            <w:lang w:val="de-DE"/>
          </w:rPr>
          <w:delText>Und der Unschuld reine Z</w:delText>
        </w:r>
      </w:del>
      <w:del w:id="9443" w:date="2023-01-13T18:26:59Z" w:author="Jan Groh">
        <w:r>
          <w:rPr>
            <w:rFonts w:ascii="Garamond Premier Pro Caption" w:hAnsi="Garamond Premier Pro Caption" w:hint="default"/>
            <w:sz w:val="22"/>
            <w:szCs w:val="22"/>
            <w:rtl w:val="0"/>
          </w:rPr>
          <w:delText>ü</w:delText>
        </w:r>
      </w:del>
      <w:del w:id="9444" w:date="2023-01-13T18:26:59Z" w:author="Jan Groh">
        <w:r>
          <w:rPr>
            <w:rFonts w:ascii="Garamond Premier Pro Caption" w:hAnsi="Garamond Premier Pro Caption"/>
            <w:sz w:val="22"/>
            <w:szCs w:val="22"/>
            <w:rtl w:val="0"/>
          </w:rPr>
          <w:delText>ge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45" w:date="2023-01-13T18:26:59Z" w:author="Jan Groh"/>
          <w:rFonts w:ascii="Garamond Premier Pro Caption" w:cs="Garamond Premier Pro Caption" w:hAnsi="Garamond Premier Pro Caption" w:eastAsia="Garamond Premier Pro Caption"/>
          <w:sz w:val="22"/>
          <w:szCs w:val="22"/>
        </w:rPr>
      </w:pPr>
      <w:del w:id="9446" w:date="2023-01-13T18:26:59Z" w:author="Jan Groh">
        <w:r>
          <w:rPr>
            <w:rFonts w:ascii="Garamond Premier Pro Caption" w:hAnsi="Garamond Premier Pro Caption"/>
            <w:sz w:val="22"/>
            <w:szCs w:val="22"/>
            <w:rtl w:val="0"/>
            <w:lang w:val="de-DE"/>
          </w:rPr>
          <w:delText>Traf der Hauch der Leidenschaft.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47" w:date="2023-01-13T18:26:59Z" w:author="Jan Groh"/>
          <w:rFonts w:ascii="Garamond Premier Pro Caption" w:cs="Garamond Premier Pro Caption" w:hAnsi="Garamond Premier Pro Caption" w:eastAsia="Garamond Premier Pro Caption"/>
          <w:sz w:val="22"/>
          <w:szCs w:val="22"/>
        </w:rPr>
      </w:pPr>
      <w:del w:id="9448" w:date="2023-01-13T18:26:59Z" w:author="Jan Groh">
        <w:r>
          <w:rPr>
            <w:rFonts w:ascii="Garamond Premier Pro Caption" w:hAnsi="Garamond Premier Pro Caption"/>
            <w:sz w:val="22"/>
            <w:szCs w:val="22"/>
            <w:rtl w:val="0"/>
            <w:lang w:val="de-DE"/>
          </w:rPr>
          <w:delText xml:space="preserve">Auf der Jugend Morgen-Schwelle,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49" w:date="2023-01-13T18:26:59Z" w:author="Jan Groh"/>
          <w:rFonts w:ascii="Garamond Premier Pro Caption" w:cs="Garamond Premier Pro Caption" w:hAnsi="Garamond Premier Pro Caption" w:eastAsia="Garamond Premier Pro Caption"/>
          <w:sz w:val="22"/>
          <w:szCs w:val="22"/>
        </w:rPr>
      </w:pPr>
      <w:del w:id="9450" w:date="2023-01-13T18:26:59Z" w:author="Jan Groh">
        <w:r>
          <w:rPr>
            <w:rFonts w:ascii="Garamond Premier Pro Caption" w:hAnsi="Garamond Premier Pro Caption"/>
            <w:sz w:val="22"/>
            <w:szCs w:val="22"/>
            <w:rtl w:val="0"/>
            <w:lang w:val="de-DE"/>
          </w:rPr>
          <w:delText xml:space="preserve">Halb entwickelt, unbekannt,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51" w:date="2023-01-13T18:26:59Z" w:author="Jan Groh"/>
          <w:rFonts w:ascii="Garamond Premier Pro Caption" w:cs="Garamond Premier Pro Caption" w:hAnsi="Garamond Premier Pro Caption" w:eastAsia="Garamond Premier Pro Caption"/>
          <w:sz w:val="22"/>
          <w:szCs w:val="22"/>
        </w:rPr>
      </w:pPr>
      <w:del w:id="9452" w:date="2023-01-13T18:26:59Z" w:author="Jan Groh">
        <w:r>
          <w:rPr>
            <w:rFonts w:ascii="Garamond Premier Pro Caption" w:hAnsi="Garamond Premier Pro Caption"/>
            <w:sz w:val="22"/>
            <w:szCs w:val="22"/>
            <w:rtl w:val="0"/>
            <w:lang w:val="de-DE"/>
          </w:rPr>
          <w:delText xml:space="preserve">Mit des Lebens Winter-Helle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53" w:date="2023-01-13T18:26:59Z" w:author="Jan Groh"/>
          <w:rFonts w:ascii="Garamond Premier Pro Caption" w:cs="Garamond Premier Pro Caption" w:hAnsi="Garamond Premier Pro Caption" w:eastAsia="Garamond Premier Pro Caption"/>
          <w:sz w:val="22"/>
          <w:szCs w:val="22"/>
        </w:rPr>
      </w:pPr>
      <w:del w:id="9454" w:date="2023-01-13T18:26:59Z" w:author="Jan Groh">
        <w:r>
          <w:rPr>
            <w:rFonts w:ascii="Garamond Premier Pro Caption" w:hAnsi="Garamond Premier Pro Caption"/>
            <w:sz w:val="22"/>
            <w:szCs w:val="22"/>
            <w:rtl w:val="0"/>
            <w:lang w:val="de-DE"/>
          </w:rPr>
          <w:delText>Hat sich unser Pfad gewandt.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55" w:date="2023-01-13T18:26:59Z" w:author="Jan Groh"/>
          <w:rFonts w:ascii="Garamond Premier Pro Caption" w:cs="Garamond Premier Pro Caption" w:hAnsi="Garamond Premier Pro Caption" w:eastAsia="Garamond Premier Pro Caption"/>
          <w:sz w:val="22"/>
          <w:szCs w:val="22"/>
        </w:rPr>
      </w:pPr>
      <w:del w:id="9456" w:date="2023-01-13T18:26:59Z" w:author="Jan Groh">
        <w:r>
          <w:rPr>
            <w:rFonts w:ascii="Garamond Premier Pro Caption" w:hAnsi="Garamond Premier Pro Caption"/>
            <w:sz w:val="22"/>
            <w:szCs w:val="22"/>
            <w:rtl w:val="0"/>
            <w:lang w:val="de-DE"/>
          </w:rPr>
          <w:delText xml:space="preserve">Fand ich Dich in reifern Jahren,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57" w:date="2023-01-13T18:26:59Z" w:author="Jan Groh"/>
          <w:rFonts w:ascii="Garamond Premier Pro Caption" w:cs="Garamond Premier Pro Caption" w:hAnsi="Garamond Premier Pro Caption" w:eastAsia="Garamond Premier Pro Caption"/>
          <w:sz w:val="22"/>
          <w:szCs w:val="22"/>
        </w:rPr>
      </w:pPr>
      <w:del w:id="9458" w:date="2023-01-13T18:26:59Z" w:author="Jan Groh">
        <w:r>
          <w:rPr>
            <w:rFonts w:ascii="Garamond Premier Pro Caption" w:hAnsi="Garamond Premier Pro Caption"/>
            <w:sz w:val="22"/>
            <w:szCs w:val="22"/>
            <w:rtl w:val="0"/>
            <w:lang w:val="de-DE"/>
          </w:rPr>
          <w:delText xml:space="preserve">Wo die Brust schon Schmerzen kennt,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59" w:date="2023-01-13T18:26:59Z" w:author="Jan Groh"/>
          <w:rFonts w:ascii="Garamond Premier Pro Caption" w:cs="Garamond Premier Pro Caption" w:hAnsi="Garamond Premier Pro Caption" w:eastAsia="Garamond Premier Pro Caption"/>
          <w:sz w:val="22"/>
          <w:szCs w:val="22"/>
        </w:rPr>
      </w:pPr>
      <w:del w:id="9460" w:date="2023-01-13T18:26:59Z" w:author="Jan Groh">
        <w:r>
          <w:rPr>
            <w:rFonts w:ascii="Garamond Premier Pro Caption" w:hAnsi="Garamond Premier Pro Caption"/>
            <w:sz w:val="22"/>
            <w:szCs w:val="22"/>
            <w:rtl w:val="0"/>
            <w:lang w:val="de-DE"/>
          </w:rPr>
          <w:delText>Nicht getr</w:delText>
        </w:r>
      </w:del>
      <w:del w:id="9461" w:date="2023-01-13T18:26:59Z" w:author="Jan Groh">
        <w:r>
          <w:rPr>
            <w:rFonts w:ascii="Garamond Premier Pro Caption" w:hAnsi="Garamond Premier Pro Caption" w:hint="default"/>
            <w:sz w:val="22"/>
            <w:szCs w:val="22"/>
            <w:rtl w:val="0"/>
          </w:rPr>
          <w:delText>ä</w:delText>
        </w:r>
      </w:del>
      <w:del w:id="9462" w:date="2023-01-13T18:26:59Z" w:author="Jan Groh">
        <w:r>
          <w:rPr>
            <w:rFonts w:ascii="Garamond Premier Pro Caption" w:hAnsi="Garamond Premier Pro Caption"/>
            <w:sz w:val="22"/>
            <w:szCs w:val="22"/>
            <w:rtl w:val="0"/>
            <w:lang w:val="de-DE"/>
          </w:rPr>
          <w:delText xml:space="preserve">umt, erprobt Gefahren,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63" w:date="2023-01-13T18:26:59Z" w:author="Jan Groh"/>
          <w:rFonts w:ascii="Garamond Premier Pro Caption" w:cs="Garamond Premier Pro Caption" w:hAnsi="Garamond Premier Pro Caption" w:eastAsia="Garamond Premier Pro Caption"/>
          <w:sz w:val="22"/>
          <w:szCs w:val="22"/>
        </w:rPr>
      </w:pPr>
      <w:del w:id="9464" w:date="2023-01-13T18:26:59Z" w:author="Jan Groh">
        <w:r>
          <w:rPr>
            <w:rFonts w:ascii="Garamond Premier Pro Caption" w:hAnsi="Garamond Premier Pro Caption"/>
            <w:sz w:val="22"/>
            <w:szCs w:val="22"/>
            <w:rtl w:val="0"/>
            <w:lang w:val="de-DE"/>
          </w:rPr>
          <w:delText>Die die Welt Vergn</w:delText>
        </w:r>
      </w:del>
      <w:del w:id="9465" w:date="2023-01-13T18:26:59Z" w:author="Jan Groh">
        <w:r>
          <w:rPr>
            <w:rFonts w:ascii="Garamond Premier Pro Caption" w:hAnsi="Garamond Premier Pro Caption" w:hint="default"/>
            <w:sz w:val="22"/>
            <w:szCs w:val="22"/>
            <w:rtl w:val="0"/>
          </w:rPr>
          <w:delText>ü</w:delText>
        </w:r>
      </w:del>
      <w:del w:id="9466" w:date="2023-01-13T18:26:59Z" w:author="Jan Groh">
        <w:r>
          <w:rPr>
            <w:rFonts w:ascii="Garamond Premier Pro Caption" w:hAnsi="Garamond Premier Pro Caption"/>
            <w:sz w:val="22"/>
            <w:szCs w:val="22"/>
            <w:rtl w:val="0"/>
            <w:lang w:val="de-DE"/>
          </w:rPr>
          <w:delText xml:space="preserve">gen nennt,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67" w:date="2023-01-13T18:26:59Z" w:author="Jan Groh"/>
          <w:rFonts w:ascii="Garamond Premier Pro Caption" w:cs="Garamond Premier Pro Caption" w:hAnsi="Garamond Premier Pro Caption" w:eastAsia="Garamond Premier Pro Caption"/>
          <w:sz w:val="22"/>
          <w:szCs w:val="22"/>
        </w:rPr>
      </w:pPr>
      <w:del w:id="9468" w:date="2023-01-13T18:26:59Z" w:author="Jan Groh">
        <w:r>
          <w:rPr>
            <w:rFonts w:ascii="Garamond Premier Pro Caption" w:hAnsi="Garamond Premier Pro Caption"/>
            <w:sz w:val="22"/>
            <w:szCs w:val="22"/>
            <w:rtl w:val="0"/>
            <w:lang w:val="de-DE"/>
          </w:rPr>
          <w:delText>Waren nimmer wir zu scheiden!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69" w:date="2023-01-13T18:26:59Z" w:author="Jan Groh"/>
          <w:rFonts w:ascii="Garamond Premier Pro Caption" w:cs="Garamond Premier Pro Caption" w:hAnsi="Garamond Premier Pro Caption" w:eastAsia="Garamond Premier Pro Caption"/>
          <w:sz w:val="22"/>
          <w:szCs w:val="22"/>
        </w:rPr>
      </w:pPr>
      <w:del w:id="9470" w:date="2023-01-13T18:26:59Z" w:author="Jan Groh">
        <w:r>
          <w:rPr>
            <w:rFonts w:ascii="Garamond Premier Pro Caption" w:hAnsi="Garamond Premier Pro Caption"/>
            <w:sz w:val="22"/>
            <w:szCs w:val="22"/>
            <w:rtl w:val="0"/>
            <w:lang w:val="de-DE"/>
          </w:rPr>
          <w:delText>Denn es bleibt, was war, was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71" w:date="2023-01-13T18:26:59Z" w:author="Jan Groh"/>
          <w:rFonts w:ascii="Garamond Premier Pro Caption" w:cs="Garamond Premier Pro Caption" w:hAnsi="Garamond Premier Pro Caption" w:eastAsia="Garamond Premier Pro Caption"/>
          <w:sz w:val="22"/>
          <w:szCs w:val="22"/>
        </w:rPr>
      </w:pPr>
      <w:del w:id="9472" w:date="2023-01-13T18:26:59Z" w:author="Jan Groh">
        <w:r>
          <w:rPr>
            <w:rFonts w:ascii="Garamond Premier Pro Caption" w:hAnsi="Garamond Premier Pro Caption"/>
            <w:sz w:val="22"/>
            <w:szCs w:val="22"/>
            <w:rtl w:val="0"/>
            <w:lang w:val="de-DE"/>
          </w:rPr>
          <w:delText>Doch das H</w:delText>
        </w:r>
      </w:del>
      <w:del w:id="9473" w:date="2023-01-13T18:26:59Z" w:author="Jan Groh">
        <w:r>
          <w:rPr>
            <w:rFonts w:ascii="Garamond Premier Pro Caption" w:hAnsi="Garamond Premier Pro Caption" w:hint="default"/>
            <w:sz w:val="22"/>
            <w:szCs w:val="22"/>
            <w:rtl w:val="0"/>
            <w:lang w:val="sv-SE"/>
          </w:rPr>
          <w:delText>ö</w:delText>
        </w:r>
      </w:del>
      <w:del w:id="9474" w:date="2023-01-13T18:26:59Z" w:author="Jan Groh">
        <w:r>
          <w:rPr>
            <w:rFonts w:ascii="Garamond Premier Pro Caption" w:hAnsi="Garamond Premier Pro Caption"/>
            <w:sz w:val="22"/>
            <w:szCs w:val="22"/>
            <w:rtl w:val="0"/>
            <w:lang w:val="de-DE"/>
          </w:rPr>
          <w:delText xml:space="preserve">chste meiner Leiden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75" w:date="2023-01-13T18:26:59Z" w:author="Jan Groh"/>
          <w:rFonts w:ascii="Garamond Premier Pro Caption" w:cs="Garamond Premier Pro Caption" w:hAnsi="Garamond Premier Pro Caption" w:eastAsia="Garamond Premier Pro Caption"/>
          <w:sz w:val="22"/>
          <w:szCs w:val="22"/>
        </w:rPr>
      </w:pPr>
      <w:del w:id="9476" w:date="2023-01-13T18:26:59Z" w:author="Jan Groh">
        <w:r>
          <w:rPr>
            <w:rFonts w:ascii="Garamond Premier Pro Caption" w:hAnsi="Garamond Premier Pro Caption"/>
            <w:sz w:val="22"/>
            <w:szCs w:val="22"/>
            <w:rtl w:val="0"/>
            <w:lang w:val="de-DE"/>
          </w:rPr>
          <w:delText>Ist: ich wei</w:delText>
        </w:r>
      </w:del>
      <w:del w:id="9477" w:date="2023-01-13T18:26:59Z" w:author="Jan Groh">
        <w:r>
          <w:rPr>
            <w:rFonts w:ascii="Garamond Premier Pro Caption" w:hAnsi="Garamond Premier Pro Caption" w:hint="default"/>
            <w:sz w:val="22"/>
            <w:szCs w:val="22"/>
            <w:rtl w:val="0"/>
            <w:lang w:val="de-DE"/>
          </w:rPr>
          <w:delText xml:space="preserve">ß </w:delText>
        </w:r>
      </w:del>
      <w:del w:id="9478" w:date="2023-01-13T18:26:59Z" w:author="Jan Groh">
        <w:r>
          <w:rPr>
            <w:rFonts w:ascii="Garamond Premier Pro Caption" w:hAnsi="Garamond Premier Pro Caption"/>
            <w:sz w:val="22"/>
            <w:szCs w:val="22"/>
            <w:rtl w:val="0"/>
            <w:lang w:val="de-DE"/>
          </w:rPr>
          <w:delText>nicht, wie Du bist?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79" w:date="2023-01-13T18:26:59Z" w:author="Jan Groh"/>
          <w:rFonts w:ascii="Garamond Premier Pro Caption" w:cs="Garamond Premier Pro Caption" w:hAnsi="Garamond Premier Pro Caption" w:eastAsia="Garamond Premier Pro Caption"/>
          <w:sz w:val="22"/>
          <w:szCs w:val="22"/>
        </w:rPr>
      </w:pPr>
      <w:del w:id="9480" w:date="2023-01-13T18:26:59Z" w:author="Jan Groh">
        <w:r>
          <w:rPr>
            <w:rFonts w:ascii="Garamond Premier Pro Caption" w:hAnsi="Garamond Premier Pro Caption"/>
            <w:sz w:val="22"/>
            <w:szCs w:val="22"/>
            <w:rtl w:val="0"/>
            <w:lang w:val="de-DE"/>
          </w:rPr>
          <w:delText>Ist der G</w:delText>
        </w:r>
      </w:del>
      <w:del w:id="9481" w:date="2023-01-13T18:26:59Z" w:author="Jan Groh">
        <w:r>
          <w:rPr>
            <w:rFonts w:ascii="Garamond Premier Pro Caption" w:hAnsi="Garamond Premier Pro Caption" w:hint="default"/>
            <w:sz w:val="22"/>
            <w:szCs w:val="22"/>
            <w:rtl w:val="0"/>
            <w:lang w:val="sv-SE"/>
          </w:rPr>
          <w:delText>ö</w:delText>
        </w:r>
      </w:del>
      <w:del w:id="9482" w:date="2023-01-13T18:26:59Z" w:author="Jan Groh">
        <w:r>
          <w:rPr>
            <w:rFonts w:ascii="Garamond Premier Pro Caption" w:hAnsi="Garamond Premier Pro Caption"/>
            <w:sz w:val="22"/>
            <w:szCs w:val="22"/>
            <w:rtl w:val="0"/>
          </w:rPr>
          <w:delText>tterfr</w:delText>
        </w:r>
      </w:del>
      <w:del w:id="9483" w:date="2023-01-13T18:26:59Z" w:author="Jan Groh">
        <w:r>
          <w:rPr>
            <w:rFonts w:ascii="Garamond Premier Pro Caption" w:hAnsi="Garamond Premier Pro Caption" w:hint="default"/>
            <w:sz w:val="22"/>
            <w:szCs w:val="22"/>
            <w:rtl w:val="0"/>
          </w:rPr>
          <w:delText>ü</w:delText>
        </w:r>
      </w:del>
      <w:del w:id="9484" w:date="2023-01-13T18:26:59Z" w:author="Jan Groh">
        <w:r>
          <w:rPr>
            <w:rFonts w:ascii="Garamond Premier Pro Caption" w:hAnsi="Garamond Premier Pro Caption"/>
            <w:sz w:val="22"/>
            <w:szCs w:val="22"/>
            <w:rtl w:val="0"/>
            <w:lang w:val="en-US"/>
          </w:rPr>
          <w:delText>hling bl</w:delText>
        </w:r>
      </w:del>
      <w:del w:id="9485" w:date="2023-01-13T18:26:59Z" w:author="Jan Groh">
        <w:r>
          <w:rPr>
            <w:rFonts w:ascii="Garamond Premier Pro Caption" w:hAnsi="Garamond Premier Pro Caption" w:hint="default"/>
            <w:sz w:val="22"/>
            <w:szCs w:val="22"/>
            <w:rtl w:val="0"/>
          </w:rPr>
          <w:delText>ü</w:delText>
        </w:r>
      </w:del>
      <w:del w:id="9486" w:date="2023-01-13T18:26:59Z" w:author="Jan Groh">
        <w:r>
          <w:rPr>
            <w:rFonts w:ascii="Garamond Premier Pro Caption" w:hAnsi="Garamond Premier Pro Caption"/>
            <w:sz w:val="22"/>
            <w:szCs w:val="22"/>
            <w:rtl w:val="0"/>
            <w:lang w:val="de-DE"/>
          </w:rPr>
          <w:delText xml:space="preserve">hend,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87" w:date="2023-01-13T18:26:59Z" w:author="Jan Groh"/>
          <w:rFonts w:ascii="Garamond Premier Pro Caption" w:cs="Garamond Premier Pro Caption" w:hAnsi="Garamond Premier Pro Caption" w:eastAsia="Garamond Premier Pro Caption"/>
          <w:sz w:val="22"/>
          <w:szCs w:val="22"/>
        </w:rPr>
      </w:pPr>
      <w:del w:id="9488" w:date="2023-01-13T18:26:59Z" w:author="Jan Groh">
        <w:r>
          <w:rPr>
            <w:rFonts w:ascii="Garamond Premier Pro Caption" w:hAnsi="Garamond Premier Pro Caption"/>
            <w:sz w:val="22"/>
            <w:szCs w:val="22"/>
            <w:rtl w:val="0"/>
            <w:lang w:val="de-DE"/>
          </w:rPr>
          <w:delText>Der in Deinem Innern lag?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89" w:date="2023-01-13T18:26:59Z" w:author="Jan Groh"/>
          <w:rFonts w:ascii="Garamond Premier Pro Caption" w:cs="Garamond Premier Pro Caption" w:hAnsi="Garamond Premier Pro Caption" w:eastAsia="Garamond Premier Pro Caption"/>
          <w:sz w:val="22"/>
          <w:szCs w:val="22"/>
        </w:rPr>
      </w:pPr>
      <w:del w:id="9490" w:date="2023-01-13T18:26:59Z" w:author="Jan Groh">
        <w:r>
          <w:rPr>
            <w:rFonts w:ascii="Garamond Premier Pro Caption" w:hAnsi="Garamond Premier Pro Caption"/>
            <w:sz w:val="22"/>
            <w:szCs w:val="22"/>
            <w:rtl w:val="0"/>
            <w:lang w:val="de-DE"/>
          </w:rPr>
          <w:delText>Ist der G</w:delText>
        </w:r>
      </w:del>
      <w:del w:id="9491" w:date="2023-01-13T18:26:59Z" w:author="Jan Groh">
        <w:r>
          <w:rPr>
            <w:rFonts w:ascii="Garamond Premier Pro Caption" w:hAnsi="Garamond Premier Pro Caption" w:hint="default"/>
            <w:sz w:val="22"/>
            <w:szCs w:val="22"/>
            <w:rtl w:val="0"/>
            <w:lang w:val="sv-SE"/>
          </w:rPr>
          <w:delText>ö</w:delText>
        </w:r>
      </w:del>
      <w:del w:id="9492" w:date="2023-01-13T18:26:59Z" w:author="Jan Groh">
        <w:r>
          <w:rPr>
            <w:rFonts w:ascii="Garamond Premier Pro Caption" w:hAnsi="Garamond Premier Pro Caption"/>
            <w:sz w:val="22"/>
            <w:szCs w:val="22"/>
            <w:rtl w:val="0"/>
          </w:rPr>
          <w:delText>tterfunke gl</w:delText>
        </w:r>
      </w:del>
      <w:del w:id="9493" w:date="2023-01-13T18:26:59Z" w:author="Jan Groh">
        <w:r>
          <w:rPr>
            <w:rFonts w:ascii="Garamond Premier Pro Caption" w:hAnsi="Garamond Premier Pro Caption" w:hint="default"/>
            <w:sz w:val="22"/>
            <w:szCs w:val="22"/>
            <w:rtl w:val="0"/>
          </w:rPr>
          <w:delText>ü</w:delText>
        </w:r>
      </w:del>
      <w:del w:id="9494" w:date="2023-01-13T18:26:59Z" w:author="Jan Groh">
        <w:r>
          <w:rPr>
            <w:rFonts w:ascii="Garamond Premier Pro Caption" w:hAnsi="Garamond Premier Pro Caption"/>
            <w:sz w:val="22"/>
            <w:szCs w:val="22"/>
            <w:rtl w:val="0"/>
            <w:lang w:val="de-DE"/>
          </w:rPr>
          <w:delText xml:space="preserve">hend,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95" w:date="2023-01-13T18:26:59Z" w:author="Jan Groh"/>
          <w:rFonts w:ascii="Garamond Premier Pro Caption" w:cs="Garamond Premier Pro Caption" w:hAnsi="Garamond Premier Pro Caption" w:eastAsia="Garamond Premier Pro Caption"/>
          <w:sz w:val="22"/>
          <w:szCs w:val="22"/>
        </w:rPr>
      </w:pPr>
      <w:del w:id="9496" w:date="2023-01-13T18:26:59Z" w:author="Jan Groh">
        <w:r>
          <w:rPr>
            <w:rFonts w:ascii="Garamond Premier Pro Caption" w:hAnsi="Garamond Premier Pro Caption"/>
            <w:sz w:val="22"/>
            <w:szCs w:val="22"/>
            <w:rtl w:val="0"/>
            <w:lang w:val="de-DE"/>
          </w:rPr>
          <w:delText>Der aus Wort und Blicken sprach?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97" w:date="2023-01-13T18:26:59Z" w:author="Jan Groh"/>
          <w:rFonts w:ascii="Garamond Premier Pro Caption" w:cs="Garamond Premier Pro Caption" w:hAnsi="Garamond Premier Pro Caption" w:eastAsia="Garamond Premier Pro Caption"/>
          <w:sz w:val="22"/>
          <w:szCs w:val="22"/>
        </w:rPr>
      </w:pPr>
      <w:del w:id="9498" w:date="2023-01-13T18:26:59Z" w:author="Jan Groh">
        <w:r>
          <w:rPr>
            <w:rFonts w:ascii="Garamond Premier Pro Caption" w:hAnsi="Garamond Premier Pro Caption"/>
            <w:sz w:val="22"/>
            <w:szCs w:val="22"/>
            <w:rtl w:val="0"/>
            <w:lang w:val="de-DE"/>
          </w:rPr>
          <w:delText xml:space="preserve">Welch Talent hat sich entfaltet,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499" w:date="2023-01-13T18:26:59Z" w:author="Jan Groh"/>
          <w:rFonts w:ascii="Garamond Premier Pro Caption" w:cs="Garamond Premier Pro Caption" w:hAnsi="Garamond Premier Pro Caption" w:eastAsia="Garamond Premier Pro Caption"/>
          <w:sz w:val="22"/>
          <w:szCs w:val="22"/>
        </w:rPr>
      </w:pPr>
      <w:del w:id="9500" w:date="2023-01-13T18:26:59Z" w:author="Jan Groh">
        <w:r>
          <w:rPr>
            <w:rFonts w:ascii="Garamond Premier Pro Caption" w:hAnsi="Garamond Premier Pro Caption"/>
            <w:sz w:val="22"/>
            <w:szCs w:val="22"/>
            <w:rtl w:val="0"/>
            <w:lang w:val="de-DE"/>
          </w:rPr>
          <w:delText>Welche Knospe drang zum Licht?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01" w:date="2023-01-13T18:26:59Z" w:author="Jan Groh"/>
          <w:rFonts w:ascii="Garamond Premier Pro Caption" w:cs="Garamond Premier Pro Caption" w:hAnsi="Garamond Premier Pro Caption" w:eastAsia="Garamond Premier Pro Caption"/>
          <w:sz w:val="22"/>
          <w:szCs w:val="22"/>
        </w:rPr>
      </w:pPr>
      <w:del w:id="9502" w:date="2023-01-13T18:26:59Z" w:author="Jan Groh">
        <w:r>
          <w:rPr>
            <w:rFonts w:ascii="Garamond Premier Pro Caption" w:hAnsi="Garamond Premier Pro Caption"/>
            <w:sz w:val="22"/>
            <w:szCs w:val="22"/>
            <w:rtl w:val="0"/>
            <w:lang w:val="de-DE"/>
          </w:rPr>
          <w:delText xml:space="preserve">Ist die Dichtkunst nicht erkaltet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03" w:date="2023-01-13T18:26:59Z" w:author="Jan Groh"/>
          <w:rFonts w:ascii="Garamond Premier Pro Caption" w:cs="Garamond Premier Pro Caption" w:hAnsi="Garamond Premier Pro Caption" w:eastAsia="Garamond Premier Pro Caption"/>
          <w:sz w:val="22"/>
          <w:szCs w:val="22"/>
        </w:rPr>
      </w:pPr>
      <w:del w:id="9504" w:date="2023-01-13T18:26:59Z" w:author="Jan Groh">
        <w:r>
          <w:rPr>
            <w:rFonts w:ascii="Garamond Premier Pro Caption" w:hAnsi="Garamond Premier Pro Caption"/>
            <w:sz w:val="22"/>
            <w:szCs w:val="22"/>
            <w:rtl w:val="0"/>
            <w:lang w:val="de-DE"/>
          </w:rPr>
          <w:delText>Im Ergl</w:delText>
        </w:r>
      </w:del>
      <w:del w:id="9505" w:date="2023-01-13T18:26:59Z" w:author="Jan Groh">
        <w:r>
          <w:rPr>
            <w:rFonts w:ascii="Garamond Premier Pro Caption" w:hAnsi="Garamond Premier Pro Caption" w:hint="default"/>
            <w:sz w:val="22"/>
            <w:szCs w:val="22"/>
            <w:rtl w:val="0"/>
          </w:rPr>
          <w:delText>ü</w:delText>
        </w:r>
      </w:del>
      <w:del w:id="9506" w:date="2023-01-13T18:26:59Z" w:author="Jan Groh">
        <w:r>
          <w:rPr>
            <w:rFonts w:ascii="Garamond Premier Pro Caption" w:hAnsi="Garamond Premier Pro Caption"/>
            <w:sz w:val="22"/>
            <w:szCs w:val="22"/>
            <w:rtl w:val="0"/>
            <w:lang w:val="de-DE"/>
          </w:rPr>
          <w:delText>hn und schweigt sie nicht?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07" w:date="2023-01-13T18:26:59Z" w:author="Jan Groh"/>
          <w:rFonts w:ascii="Garamond Premier Pro Caption" w:cs="Garamond Premier Pro Caption" w:hAnsi="Garamond Premier Pro Caption" w:eastAsia="Garamond Premier Pro Caption"/>
          <w:sz w:val="22"/>
          <w:szCs w:val="22"/>
        </w:rPr>
      </w:pPr>
      <w:del w:id="9508" w:date="2023-01-13T18:26:59Z" w:author="Jan Groh">
        <w:r>
          <w:rPr>
            <w:rFonts w:ascii="Garamond Premier Pro Caption" w:hAnsi="Garamond Premier Pro Caption"/>
            <w:sz w:val="22"/>
            <w:szCs w:val="22"/>
            <w:rtl w:val="0"/>
            <w:lang w:val="de-DE"/>
          </w:rPr>
          <w:delText xml:space="preserve">Willst Du noch den Lorbeer fassen,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09" w:date="2023-01-13T18:26:59Z" w:author="Jan Groh"/>
          <w:rFonts w:ascii="Garamond Premier Pro Caption" w:cs="Garamond Premier Pro Caption" w:hAnsi="Garamond Premier Pro Caption" w:eastAsia="Garamond Premier Pro Caption"/>
          <w:sz w:val="22"/>
          <w:szCs w:val="22"/>
        </w:rPr>
      </w:pPr>
      <w:del w:id="9510" w:date="2023-01-13T18:26:59Z" w:author="Jan Groh">
        <w:r>
          <w:rPr>
            <w:rFonts w:ascii="Garamond Premier Pro Caption" w:hAnsi="Garamond Premier Pro Caption"/>
            <w:sz w:val="22"/>
            <w:szCs w:val="22"/>
            <w:rtl w:val="0"/>
            <w:lang w:val="de-DE"/>
          </w:rPr>
          <w:delText>Da er Dich nur einsam schm</w:delText>
        </w:r>
      </w:del>
      <w:del w:id="9511" w:date="2023-01-13T18:26:59Z" w:author="Jan Groh">
        <w:r>
          <w:rPr>
            <w:rFonts w:ascii="Garamond Premier Pro Caption" w:hAnsi="Garamond Premier Pro Caption" w:hint="default"/>
            <w:sz w:val="22"/>
            <w:szCs w:val="22"/>
            <w:rtl w:val="0"/>
          </w:rPr>
          <w:delText>ü</w:delText>
        </w:r>
      </w:del>
      <w:del w:id="9512" w:date="2023-01-13T18:26:59Z" w:author="Jan Groh">
        <w:r>
          <w:rPr>
            <w:rFonts w:ascii="Garamond Premier Pro Caption" w:hAnsi="Garamond Premier Pro Caption"/>
            <w:sz w:val="22"/>
            <w:szCs w:val="22"/>
            <w:rtl w:val="0"/>
            <w:lang w:val="zh-TW" w:eastAsia="zh-TW"/>
          </w:rPr>
          <w:delText>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13" w:date="2023-01-13T18:26:59Z" w:author="Jan Groh"/>
          <w:rFonts w:ascii="Garamond Premier Pro Caption" w:cs="Garamond Premier Pro Caption" w:hAnsi="Garamond Premier Pro Caption" w:eastAsia="Garamond Premier Pro Caption"/>
          <w:sz w:val="22"/>
          <w:szCs w:val="22"/>
        </w:rPr>
      </w:pPr>
      <w:del w:id="9514" w:date="2023-01-13T18:26:59Z" w:author="Jan Groh">
        <w:r>
          <w:rPr>
            <w:rFonts w:ascii="Garamond Premier Pro Caption" w:hAnsi="Garamond Premier Pro Caption"/>
            <w:sz w:val="22"/>
            <w:szCs w:val="22"/>
            <w:rtl w:val="0"/>
            <w:lang w:val="de-DE"/>
          </w:rPr>
          <w:delText xml:space="preserve">Wirst Du nicht das Traumbild hassen,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15" w:date="2023-01-13T18:26:59Z" w:author="Jan Groh"/>
          <w:rFonts w:ascii="Garamond Premier Pro Caption" w:cs="Garamond Premier Pro Caption" w:hAnsi="Garamond Premier Pro Caption" w:eastAsia="Garamond Premier Pro Caption"/>
          <w:sz w:val="22"/>
          <w:szCs w:val="22"/>
        </w:rPr>
      </w:pPr>
      <w:del w:id="9516" w:date="2023-01-13T18:26:59Z" w:author="Jan Groh">
        <w:r>
          <w:rPr>
            <w:rFonts w:ascii="Garamond Premier Pro Caption" w:hAnsi="Garamond Premier Pro Caption"/>
            <w:sz w:val="22"/>
            <w:szCs w:val="22"/>
            <w:rtl w:val="0"/>
            <w:lang w:val="de-DE"/>
          </w:rPr>
          <w:delText>Was zerst</w:delText>
        </w:r>
      </w:del>
      <w:del w:id="9517" w:date="2023-01-13T18:26:59Z" w:author="Jan Groh">
        <w:r>
          <w:rPr>
            <w:rFonts w:ascii="Garamond Premier Pro Caption" w:hAnsi="Garamond Premier Pro Caption" w:hint="default"/>
            <w:sz w:val="22"/>
            <w:szCs w:val="22"/>
            <w:rtl w:val="0"/>
            <w:lang w:val="sv-SE"/>
          </w:rPr>
          <w:delText>ö</w:delText>
        </w:r>
      </w:del>
      <w:del w:id="9518" w:date="2023-01-13T18:26:59Z" w:author="Jan Groh">
        <w:r>
          <w:rPr>
            <w:rFonts w:ascii="Garamond Premier Pro Caption" w:hAnsi="Garamond Premier Pro Caption"/>
            <w:sz w:val="22"/>
            <w:szCs w:val="22"/>
            <w:rtl w:val="0"/>
            <w:lang w:val="de-DE"/>
          </w:rPr>
          <w:delText>rend Dich begl</w:delText>
        </w:r>
      </w:del>
      <w:del w:id="9519" w:date="2023-01-13T18:26:59Z" w:author="Jan Groh">
        <w:r>
          <w:rPr>
            <w:rFonts w:ascii="Garamond Premier Pro Caption" w:hAnsi="Garamond Premier Pro Caption" w:hint="default"/>
            <w:sz w:val="22"/>
            <w:szCs w:val="22"/>
            <w:rtl w:val="0"/>
          </w:rPr>
          <w:delText>ü</w:delText>
        </w:r>
      </w:del>
      <w:del w:id="9520" w:date="2023-01-13T18:26:59Z" w:author="Jan Groh">
        <w:r>
          <w:rPr>
            <w:rFonts w:ascii="Garamond Premier Pro Caption" w:hAnsi="Garamond Premier Pro Caption"/>
            <w:sz w:val="22"/>
            <w:szCs w:val="22"/>
            <w:rtl w:val="0"/>
            <w:lang w:val="zh-TW" w:eastAsia="zh-TW"/>
          </w:rPr>
          <w:delText>ckt?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21" w:date="2023-01-13T18:26:59Z" w:author="Jan Groh"/>
          <w:rFonts w:ascii="Garamond Premier Pro Caption" w:cs="Garamond Premier Pro Caption" w:hAnsi="Garamond Premier Pro Caption" w:eastAsia="Garamond Premier Pro Caption"/>
          <w:sz w:val="22"/>
          <w:szCs w:val="22"/>
        </w:rPr>
      </w:pPr>
      <w:del w:id="9522" w:date="2023-01-13T18:26:59Z" w:author="Jan Groh">
        <w:r>
          <w:rPr>
            <w:rFonts w:ascii="Garamond Premier Pro Caption" w:hAnsi="Garamond Premier Pro Caption"/>
            <w:sz w:val="22"/>
            <w:szCs w:val="22"/>
            <w:rtl w:val="0"/>
            <w:lang w:val="de-DE"/>
          </w:rPr>
          <w:delText>Deines Herzens reiche F</w:delText>
        </w:r>
      </w:del>
      <w:del w:id="9523" w:date="2023-01-13T18:26:59Z" w:author="Jan Groh">
        <w:r>
          <w:rPr>
            <w:rFonts w:ascii="Garamond Premier Pro Caption" w:hAnsi="Garamond Premier Pro Caption" w:hint="default"/>
            <w:sz w:val="22"/>
            <w:szCs w:val="22"/>
            <w:rtl w:val="0"/>
          </w:rPr>
          <w:delText>ü</w:delText>
        </w:r>
      </w:del>
      <w:del w:id="9524" w:date="2023-01-13T18:26:59Z" w:author="Jan Groh">
        <w:r>
          <w:rPr>
            <w:rFonts w:ascii="Garamond Premier Pro Caption" w:hAnsi="Garamond Premier Pro Caption"/>
            <w:sz w:val="22"/>
            <w:szCs w:val="22"/>
            <w:rtl w:val="0"/>
          </w:rPr>
          <w:delText>lle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25" w:date="2023-01-13T18:26:59Z" w:author="Jan Groh"/>
          <w:rFonts w:ascii="Garamond Premier Pro Caption" w:cs="Garamond Premier Pro Caption" w:hAnsi="Garamond Premier Pro Caption" w:eastAsia="Garamond Premier Pro Caption"/>
          <w:sz w:val="22"/>
          <w:szCs w:val="22"/>
        </w:rPr>
      </w:pPr>
      <w:del w:id="9526" w:date="2023-01-13T18:26:59Z" w:author="Jan Groh">
        <w:r>
          <w:rPr>
            <w:rFonts w:ascii="Garamond Premier Pro Caption" w:hAnsi="Garamond Premier Pro Caption"/>
            <w:sz w:val="22"/>
            <w:szCs w:val="22"/>
            <w:rtl w:val="0"/>
          </w:rPr>
          <w:delText>L</w:delText>
        </w:r>
      </w:del>
      <w:del w:id="9527" w:date="2023-01-13T18:26:59Z" w:author="Jan Groh">
        <w:r>
          <w:rPr>
            <w:rFonts w:ascii="Garamond Premier Pro Caption" w:hAnsi="Garamond Premier Pro Caption" w:hint="default"/>
            <w:sz w:val="22"/>
            <w:szCs w:val="22"/>
            <w:rtl w:val="0"/>
            <w:lang w:val="de-DE"/>
          </w:rPr>
          <w:delText>äß</w:delText>
        </w:r>
      </w:del>
      <w:del w:id="9528" w:date="2023-01-13T18:26:59Z" w:author="Jan Groh">
        <w:r>
          <w:rPr>
            <w:rFonts w:ascii="Garamond Premier Pro Caption" w:hAnsi="Garamond Premier Pro Caption"/>
            <w:sz w:val="22"/>
            <w:szCs w:val="22"/>
            <w:rtl w:val="0"/>
            <w:lang w:val="de-DE"/>
          </w:rPr>
          <w:delText xml:space="preserve">t uns nicht der Hohn der Welt,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29" w:date="2023-01-13T18:26:59Z" w:author="Jan Groh"/>
          <w:rFonts w:ascii="Garamond Premier Pro Caption" w:cs="Garamond Premier Pro Caption" w:hAnsi="Garamond Premier Pro Caption" w:eastAsia="Garamond Premier Pro Caption"/>
          <w:sz w:val="22"/>
          <w:szCs w:val="22"/>
        </w:rPr>
      </w:pPr>
      <w:del w:id="9530" w:date="2023-01-13T18:26:59Z" w:author="Jan Groh">
        <w:r>
          <w:rPr>
            <w:rFonts w:ascii="Garamond Premier Pro Caption" w:hAnsi="Garamond Premier Pro Caption"/>
            <w:sz w:val="22"/>
            <w:szCs w:val="22"/>
            <w:rtl w:val="0"/>
            <w:lang w:val="de-DE"/>
          </w:rPr>
          <w:delText xml:space="preserve">Nicht des Blickes Engels-Stille,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31" w:date="2023-01-13T18:26:59Z" w:author="Jan Groh"/>
          <w:rFonts w:ascii="Garamond Premier Pro Caption" w:cs="Garamond Premier Pro Caption" w:hAnsi="Garamond Premier Pro Caption" w:eastAsia="Garamond Premier Pro Caption"/>
          <w:sz w:val="22"/>
          <w:szCs w:val="22"/>
        </w:rPr>
      </w:pPr>
      <w:del w:id="9532" w:date="2023-01-13T18:26:59Z" w:author="Jan Groh">
        <w:r>
          <w:rPr>
            <w:rFonts w:ascii="Garamond Premier Pro Caption" w:hAnsi="Garamond Premier Pro Caption"/>
            <w:sz w:val="22"/>
            <w:szCs w:val="22"/>
            <w:rtl w:val="0"/>
            <w:lang w:val="de-DE"/>
          </w:rPr>
          <w:delText>Wie wenn Mond den Pfad erhellt.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33" w:date="2023-01-13T18:26:59Z" w:author="Jan Groh"/>
          <w:rFonts w:ascii="Garamond Premier Pro Caption" w:cs="Garamond Premier Pro Caption" w:hAnsi="Garamond Premier Pro Caption" w:eastAsia="Garamond Premier Pro Caption"/>
          <w:sz w:val="22"/>
          <w:szCs w:val="22"/>
        </w:rPr>
      </w:pPr>
      <w:del w:id="9534" w:date="2023-01-13T18:26:59Z" w:author="Jan Groh">
        <w:r>
          <w:rPr>
            <w:rFonts w:ascii="Garamond Premier Pro Caption" w:hAnsi="Garamond Premier Pro Caption"/>
            <w:sz w:val="22"/>
            <w:szCs w:val="22"/>
            <w:rtl w:val="0"/>
            <w:lang w:val="de-DE"/>
          </w:rPr>
          <w:delText xml:space="preserve">Ach! Du schiedst! und ohne Erbarmen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35" w:date="2023-01-13T18:26:59Z" w:author="Jan Groh"/>
          <w:rFonts w:ascii="Garamond Premier Pro Caption" w:cs="Garamond Premier Pro Caption" w:hAnsi="Garamond Premier Pro Caption" w:eastAsia="Garamond Premier Pro Caption"/>
          <w:sz w:val="22"/>
          <w:szCs w:val="22"/>
        </w:rPr>
      </w:pPr>
      <w:del w:id="9536" w:date="2023-01-13T18:26:59Z" w:author="Jan Groh">
        <w:r>
          <w:rPr>
            <w:rFonts w:ascii="Garamond Premier Pro Caption" w:hAnsi="Garamond Premier Pro Caption"/>
            <w:sz w:val="22"/>
            <w:szCs w:val="22"/>
            <w:rtl w:val="0"/>
            <w:lang w:val="de-DE"/>
          </w:rPr>
          <w:delText xml:space="preserve">Trennte man, was eng vereint. </w:delText>
        </w:r>
      </w:del>
      <w:del w:id="9537"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38" w:date="2023-01-13T18:26:59Z" w:author="Jan Groh"/>
          <w:rFonts w:ascii="Garamond Premier Pro Caption" w:cs="Garamond Premier Pro Caption" w:hAnsi="Garamond Premier Pro Caption" w:eastAsia="Garamond Premier Pro Caption"/>
          <w:sz w:val="22"/>
          <w:szCs w:val="22"/>
        </w:rPr>
      </w:pPr>
      <w:del w:id="9539" w:date="2023-01-13T18:26:59Z" w:author="Jan Groh">
        <w:r>
          <w:rPr>
            <w:rFonts w:ascii="Garamond Premier Pro Caption" w:hAnsi="Garamond Premier Pro Caption"/>
            <w:sz w:val="22"/>
            <w:szCs w:val="22"/>
            <w:rtl w:val="0"/>
          </w:rPr>
          <w:delText>Ri</w:delText>
        </w:r>
      </w:del>
      <w:del w:id="9540" w:date="2023-01-13T18:26:59Z" w:author="Jan Groh">
        <w:r>
          <w:rPr>
            <w:rFonts w:ascii="Garamond Premier Pro Caption" w:hAnsi="Garamond Premier Pro Caption" w:hint="default"/>
            <w:sz w:val="22"/>
            <w:szCs w:val="22"/>
            <w:rtl w:val="0"/>
            <w:lang w:val="de-DE"/>
          </w:rPr>
          <w:delText xml:space="preserve">ß </w:delText>
        </w:r>
      </w:del>
      <w:del w:id="9541" w:date="2023-01-13T18:26:59Z" w:author="Jan Groh">
        <w:r>
          <w:rPr>
            <w:rFonts w:ascii="Garamond Premier Pro Caption" w:hAnsi="Garamond Premier Pro Caption"/>
            <w:sz w:val="22"/>
            <w:szCs w:val="22"/>
            <w:rtl w:val="0"/>
            <w:lang w:val="de-DE"/>
          </w:rPr>
          <w:delText xml:space="preserve">man Dich aus meinen Armen,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42" w:date="2023-01-13T18:26:59Z" w:author="Jan Groh"/>
          <w:rFonts w:ascii="Garamond Premier Pro Caption" w:cs="Garamond Premier Pro Caption" w:hAnsi="Garamond Premier Pro Caption" w:eastAsia="Garamond Premier Pro Caption"/>
          <w:sz w:val="22"/>
          <w:szCs w:val="22"/>
        </w:rPr>
      </w:pPr>
      <w:del w:id="9543" w:date="2023-01-13T18:26:59Z" w:author="Jan Groh">
        <w:r>
          <w:rPr>
            <w:rFonts w:ascii="Garamond Premier Pro Caption" w:hAnsi="Garamond Premier Pro Caption"/>
            <w:sz w:val="22"/>
            <w:szCs w:val="22"/>
            <w:rtl w:val="0"/>
          </w:rPr>
          <w:delText>H</w:delText>
        </w:r>
      </w:del>
      <w:del w:id="9544" w:date="2023-01-13T18:26:59Z" w:author="Jan Groh">
        <w:r>
          <w:rPr>
            <w:rFonts w:ascii="Garamond Premier Pro Caption" w:hAnsi="Garamond Premier Pro Caption" w:hint="default"/>
            <w:sz w:val="22"/>
            <w:szCs w:val="22"/>
            <w:rtl w:val="0"/>
          </w:rPr>
          <w:delText>ä</w:delText>
        </w:r>
      </w:del>
      <w:del w:id="9545" w:date="2023-01-13T18:26:59Z" w:author="Jan Groh">
        <w:r>
          <w:rPr>
            <w:rFonts w:ascii="Garamond Premier Pro Caption" w:hAnsi="Garamond Premier Pro Caption"/>
            <w:sz w:val="22"/>
            <w:szCs w:val="22"/>
            <w:rtl w:val="0"/>
          </w:rPr>
          <w:delText>tt</w:delText>
        </w:r>
      </w:del>
      <w:del w:id="9546" w:date="2023-01-13T18:26:59Z" w:author="Jan Groh">
        <w:r>
          <w:rPr>
            <w:rFonts w:ascii="Garamond Premier Pro Caption" w:hAnsi="Garamond Premier Pro Caption" w:hint="default"/>
            <w:sz w:val="22"/>
            <w:szCs w:val="22"/>
            <w:rtl w:val="1"/>
          </w:rPr>
          <w:delText xml:space="preserve">’ </w:delText>
        </w:r>
      </w:del>
      <w:del w:id="9547" w:date="2023-01-13T18:26:59Z" w:author="Jan Groh">
        <w:r>
          <w:rPr>
            <w:rFonts w:ascii="Garamond Premier Pro Caption" w:hAnsi="Garamond Premier Pro Caption"/>
            <w:sz w:val="22"/>
            <w:szCs w:val="22"/>
            <w:rtl w:val="0"/>
            <w:lang w:val="de-DE"/>
          </w:rPr>
          <w:delText>ich nimmer so geweint: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48" w:date="2023-01-13T18:26:59Z" w:author="Jan Groh"/>
          <w:rFonts w:ascii="Garamond Premier Pro Caption" w:cs="Garamond Premier Pro Caption" w:hAnsi="Garamond Premier Pro Caption" w:eastAsia="Garamond Premier Pro Caption"/>
          <w:sz w:val="22"/>
          <w:szCs w:val="22"/>
        </w:rPr>
      </w:pPr>
      <w:del w:id="9549" w:date="2023-01-13T18:26:59Z" w:author="Jan Groh">
        <w:r>
          <w:rPr>
            <w:rFonts w:ascii="Garamond Premier Pro Caption" w:hAnsi="Garamond Premier Pro Caption"/>
            <w:sz w:val="22"/>
            <w:szCs w:val="22"/>
            <w:rtl w:val="0"/>
            <w:lang w:val="de-DE"/>
          </w:rPr>
          <w:delText>Doch man trennte unsre Seelen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50" w:date="2023-01-13T18:26:59Z" w:author="Jan Groh"/>
          <w:rFonts w:ascii="Garamond Premier Pro Caption" w:cs="Garamond Premier Pro Caption" w:hAnsi="Garamond Premier Pro Caption" w:eastAsia="Garamond Premier Pro Caption"/>
          <w:sz w:val="22"/>
          <w:szCs w:val="22"/>
        </w:rPr>
      </w:pPr>
      <w:del w:id="9551" w:date="2023-01-13T18:26:59Z" w:author="Jan Groh">
        <w:r>
          <w:rPr>
            <w:rFonts w:ascii="Garamond Premier Pro Caption" w:hAnsi="Garamond Premier Pro Caption"/>
            <w:sz w:val="22"/>
            <w:szCs w:val="22"/>
            <w:rtl w:val="0"/>
            <w:lang w:val="de-DE"/>
          </w:rPr>
          <w:delText>Durch des Schweigens hart Gehei</w:delText>
        </w:r>
      </w:del>
      <w:del w:id="9552" w:date="2023-01-13T18:26:59Z" w:author="Jan Groh">
        <w:r>
          <w:rPr>
            <w:rFonts w:ascii="Garamond Premier Pro Caption" w:hAnsi="Garamond Premier Pro Caption" w:hint="default"/>
            <w:sz w:val="22"/>
            <w:szCs w:val="22"/>
            <w:rtl w:val="0"/>
            <w:lang w:val="de-DE"/>
          </w:rPr>
          <w:delText>ß</w:delText>
        </w:r>
      </w:del>
      <w:del w:id="9553" w:date="2023-01-13T18:26:59Z" w:author="Jan Groh">
        <w:r>
          <w:rPr>
            <w:rFonts w:ascii="Garamond Premier Pro Caption" w:hAnsi="Garamond Premier Pro Caption"/>
            <w:sz w:val="22"/>
            <w:szCs w:val="22"/>
            <w:rtl w:val="0"/>
            <w:lang w:val="ru-RU"/>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54" w:date="2023-01-13T18:26:59Z" w:author="Jan Groh"/>
          <w:rFonts w:ascii="Garamond Premier Pro Caption" w:cs="Garamond Premier Pro Caption" w:hAnsi="Garamond Premier Pro Caption" w:eastAsia="Garamond Premier Pro Caption"/>
          <w:sz w:val="22"/>
          <w:szCs w:val="22"/>
        </w:rPr>
      </w:pPr>
      <w:del w:id="9555" w:date="2023-01-13T18:26:59Z" w:author="Jan Groh">
        <w:r>
          <w:rPr>
            <w:rFonts w:ascii="Garamond Premier Pro Caption" w:hAnsi="Garamond Premier Pro Caption"/>
            <w:sz w:val="22"/>
            <w:szCs w:val="22"/>
            <w:rtl w:val="0"/>
            <w:lang w:val="de-DE"/>
          </w:rPr>
          <w:delText>Ob wir froh, ob wir uns qu</w:delText>
        </w:r>
      </w:del>
      <w:del w:id="9556" w:date="2023-01-13T18:26:59Z" w:author="Jan Groh">
        <w:r>
          <w:rPr>
            <w:rFonts w:ascii="Garamond Premier Pro Caption" w:hAnsi="Garamond Premier Pro Caption" w:hint="default"/>
            <w:sz w:val="22"/>
            <w:szCs w:val="22"/>
            <w:rtl w:val="0"/>
          </w:rPr>
          <w:delText>ä</w:delText>
        </w:r>
      </w:del>
      <w:del w:id="9557" w:date="2023-01-13T18:26:59Z" w:author="Jan Groh">
        <w:r>
          <w:rPr>
            <w:rFonts w:ascii="Garamond Premier Pro Caption" w:hAnsi="Garamond Premier Pro Caption"/>
            <w:sz w:val="22"/>
            <w:szCs w:val="22"/>
            <w:rtl w:val="0"/>
            <w:lang w:val="de-DE"/>
          </w:rPr>
          <w:delText xml:space="preserve">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558" w:date="2023-01-13T18:26:59Z" w:author="Jan Groh"/>
          <w:rFonts w:ascii="Garamond Premier Pro Caption" w:cs="Garamond Premier Pro Caption" w:hAnsi="Garamond Premier Pro Caption" w:eastAsia="Garamond Premier Pro Caption"/>
          <w:sz w:val="22"/>
          <w:szCs w:val="22"/>
        </w:rPr>
      </w:pPr>
      <w:del w:id="9559" w:date="2023-01-13T18:26:59Z" w:author="Jan Groh">
        <w:r>
          <w:rPr>
            <w:rFonts w:ascii="Garamond Premier Pro Caption" w:hAnsi="Garamond Premier Pro Caption"/>
            <w:sz w:val="22"/>
            <w:szCs w:val="22"/>
            <w:rtl w:val="0"/>
            <w:lang w:val="de-DE"/>
          </w:rPr>
          <w:delText>Nimmer es der andre wei</w:delText>
        </w:r>
      </w:del>
      <w:del w:id="9560" w:date="2023-01-13T18:26:59Z" w:author="Jan Groh">
        <w:r>
          <w:rPr>
            <w:rFonts w:ascii="Garamond Premier Pro Caption" w:hAnsi="Garamond Premier Pro Caption" w:hint="default"/>
            <w:sz w:val="22"/>
            <w:szCs w:val="22"/>
            <w:rtl w:val="0"/>
            <w:lang w:val="de-DE"/>
          </w:rPr>
          <w:delText>ß</w:delText>
        </w:r>
      </w:del>
      <w:del w:id="9561" w:date="2023-01-13T18:26:59Z" w:author="Jan Groh">
        <w:r>
          <w:rPr>
            <w:rFonts w:ascii="Garamond Premier Pro Caption" w:hAnsi="Garamond Premier Pro Caption"/>
            <w:sz w:val="22"/>
            <w:szCs w:val="22"/>
            <w:rtl w:val="0"/>
            <w:lang w:val="ru-RU"/>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56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56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564" w:date="2023-01-13T18:26:59Z" w:author="Jan Groh"/>
          <w:rFonts w:ascii="Garamond Premier Pro Italic" w:cs="Garamond Premier Pro Italic" w:hAnsi="Garamond Premier Pro Italic" w:eastAsia="Garamond Premier Pro Italic"/>
          <w:sz w:val="22"/>
          <w:szCs w:val="22"/>
        </w:rPr>
      </w:pPr>
      <w:del w:id="9565" w:date="2023-01-13T18:26:59Z" w:author="Jan Groh">
        <w:r>
          <w:rPr>
            <w:rFonts w:ascii="Garamond Premier Pro Italic" w:hAnsi="Garamond Premier Pro Italic"/>
            <w:sz w:val="22"/>
            <w:szCs w:val="22"/>
            <w:rtl w:val="0"/>
            <w:lang w:val="de-DE"/>
          </w:rPr>
          <w:delText>Ottilie an Samuel Naylor</w:delText>
        </w:r>
      </w:del>
      <w:del w:id="9566"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51"/>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567" w:date="2023-01-13T18:26:59Z" w:author="Jan Groh"/>
          <w:rFonts w:ascii="Garamond Premier Pro Italic" w:cs="Garamond Premier Pro Italic" w:hAnsi="Garamond Premier Pro Italic" w:eastAsia="Garamond Premier Pro Italic"/>
          <w:sz w:val="22"/>
          <w:szCs w:val="22"/>
        </w:rPr>
      </w:pPr>
      <w:del w:id="9568" w:date="2023-01-13T18:26:59Z" w:author="Jan Groh">
        <w:r>
          <w:rPr>
            <w:rFonts w:ascii="Garamond Premier Pro Italic" w:hAnsi="Garamond Premier Pro Italic"/>
            <w:sz w:val="22"/>
            <w:szCs w:val="22"/>
            <w:rtl w:val="0"/>
            <w:lang w:val="de-DE"/>
          </w:rPr>
          <w:delText>16. Oktober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569" w:date="2023-01-13T18:26:59Z" w:author="Jan Groh"/>
          <w:rFonts w:ascii="Garamond Premier Pro Caption" w:cs="Garamond Premier Pro Caption" w:hAnsi="Garamond Premier Pro Caption" w:eastAsia="Garamond Premier Pro Caption"/>
          <w:sz w:val="22"/>
          <w:szCs w:val="22"/>
        </w:rPr>
      </w:pPr>
      <w:del w:id="9570" w:date="2023-01-13T18:26:59Z" w:author="Jan Groh">
        <w:r>
          <w:rPr>
            <w:rFonts w:ascii="Garamond Premier Pro Caption" w:hAnsi="Garamond Premier Pro Caption"/>
            <w:sz w:val="22"/>
            <w:szCs w:val="22"/>
            <w:rtl w:val="0"/>
            <w:lang w:val="de-DE"/>
          </w:rPr>
          <w:delText>Sie glauben, da</w:delText>
        </w:r>
      </w:del>
      <w:del w:id="9571" w:date="2023-01-13T18:26:59Z" w:author="Jan Groh">
        <w:r>
          <w:rPr>
            <w:rFonts w:ascii="Garamond Premier Pro Caption" w:hAnsi="Garamond Premier Pro Caption" w:hint="default"/>
            <w:sz w:val="22"/>
            <w:szCs w:val="22"/>
            <w:rtl w:val="0"/>
            <w:lang w:val="de-DE"/>
          </w:rPr>
          <w:delText xml:space="preserve">ß </w:delText>
        </w:r>
      </w:del>
      <w:del w:id="9572" w:date="2023-01-13T18:26:59Z" w:author="Jan Groh">
        <w:r>
          <w:rPr>
            <w:rFonts w:ascii="Garamond Premier Pro Caption" w:hAnsi="Garamond Premier Pro Caption"/>
            <w:sz w:val="22"/>
            <w:szCs w:val="22"/>
            <w:rtl w:val="0"/>
            <w:lang w:val="de-DE"/>
          </w:rPr>
          <w:delText>Sie viel zu meinem Gl</w:delText>
        </w:r>
      </w:del>
      <w:del w:id="9573" w:date="2023-01-13T18:26:59Z" w:author="Jan Groh">
        <w:r>
          <w:rPr>
            <w:rFonts w:ascii="Garamond Premier Pro Caption" w:hAnsi="Garamond Premier Pro Caption" w:hint="default"/>
            <w:sz w:val="22"/>
            <w:szCs w:val="22"/>
            <w:rtl w:val="0"/>
          </w:rPr>
          <w:delText>ü</w:delText>
        </w:r>
      </w:del>
      <w:del w:id="9574" w:date="2023-01-13T18:26:59Z" w:author="Jan Groh">
        <w:r>
          <w:rPr>
            <w:rFonts w:ascii="Garamond Premier Pro Caption" w:hAnsi="Garamond Premier Pro Caption"/>
            <w:sz w:val="22"/>
            <w:szCs w:val="22"/>
            <w:rtl w:val="0"/>
            <w:lang w:val="de-DE"/>
          </w:rPr>
          <w:delText>ck beitragen w</w:delText>
        </w:r>
      </w:del>
      <w:del w:id="9575" w:date="2023-01-13T18:26:59Z" w:author="Jan Groh">
        <w:r>
          <w:rPr>
            <w:rFonts w:ascii="Garamond Premier Pro Caption" w:hAnsi="Garamond Premier Pro Caption" w:hint="default"/>
            <w:sz w:val="22"/>
            <w:szCs w:val="22"/>
            <w:rtl w:val="0"/>
          </w:rPr>
          <w:delText>ü</w:delText>
        </w:r>
      </w:del>
      <w:del w:id="9576" w:date="2023-01-13T18:26:59Z" w:author="Jan Groh">
        <w:r>
          <w:rPr>
            <w:rFonts w:ascii="Garamond Premier Pro Caption" w:hAnsi="Garamond Premier Pro Caption"/>
            <w:sz w:val="22"/>
            <w:szCs w:val="22"/>
            <w:rtl w:val="0"/>
            <w:lang w:val="de-DE"/>
          </w:rPr>
          <w:delText xml:space="preserve">rden, und ich bin weit davon entfernt, es zu bezweifeln. Ja, wenn </w:delText>
        </w:r>
      </w:del>
      <w:del w:id="9577" w:date="2023-01-13T18:26:59Z" w:author="Jan Groh">
        <w:r>
          <w:rPr>
            <w:rFonts w:ascii="Garamond Premier Pro Caption" w:hAnsi="Garamond Premier Pro Caption" w:hint="default"/>
            <w:sz w:val="22"/>
            <w:szCs w:val="22"/>
            <w:rtl w:val="0"/>
            <w:lang w:val="de-DE"/>
          </w:rPr>
          <w:delText>Ü</w:delText>
        </w:r>
      </w:del>
      <w:del w:id="9578" w:date="2023-01-13T18:26:59Z" w:author="Jan Groh">
        <w:r>
          <w:rPr>
            <w:rFonts w:ascii="Garamond Premier Pro Caption" w:hAnsi="Garamond Premier Pro Caption"/>
            <w:sz w:val="22"/>
            <w:szCs w:val="22"/>
            <w:rtl w:val="0"/>
            <w:lang w:val="de-DE"/>
          </w:rPr>
          <w:delText>bereinstimmung in den zartesten Schattierungen des F</w:delText>
        </w:r>
      </w:del>
      <w:del w:id="9579" w:date="2023-01-13T18:26:59Z" w:author="Jan Groh">
        <w:r>
          <w:rPr>
            <w:rFonts w:ascii="Garamond Premier Pro Caption" w:hAnsi="Garamond Premier Pro Caption" w:hint="default"/>
            <w:sz w:val="22"/>
            <w:szCs w:val="22"/>
            <w:rtl w:val="0"/>
          </w:rPr>
          <w:delText>ü</w:delText>
        </w:r>
      </w:del>
      <w:del w:id="9580" w:date="2023-01-13T18:26:59Z" w:author="Jan Groh">
        <w:r>
          <w:rPr>
            <w:rFonts w:ascii="Garamond Premier Pro Caption" w:hAnsi="Garamond Premier Pro Caption"/>
            <w:sz w:val="22"/>
            <w:szCs w:val="22"/>
            <w:rtl w:val="0"/>
            <w:lang w:val="de-DE"/>
          </w:rPr>
          <w:delText>hlens, wenn der Glaube an den Wert eines Wesens das Gl</w:delText>
        </w:r>
      </w:del>
      <w:del w:id="9581" w:date="2023-01-13T18:26:59Z" w:author="Jan Groh">
        <w:r>
          <w:rPr>
            <w:rFonts w:ascii="Garamond Premier Pro Caption" w:hAnsi="Garamond Premier Pro Caption" w:hint="default"/>
            <w:sz w:val="22"/>
            <w:szCs w:val="22"/>
            <w:rtl w:val="0"/>
          </w:rPr>
          <w:delText>ü</w:delText>
        </w:r>
      </w:del>
      <w:del w:id="9582" w:date="2023-01-13T18:26:59Z" w:author="Jan Groh">
        <w:r>
          <w:rPr>
            <w:rFonts w:ascii="Garamond Premier Pro Caption" w:hAnsi="Garamond Premier Pro Caption"/>
            <w:sz w:val="22"/>
            <w:szCs w:val="22"/>
            <w:rtl w:val="0"/>
            <w:lang w:val="de-DE"/>
          </w:rPr>
          <w:delText>ck schafft, so sage ich: Sie w</w:delText>
        </w:r>
      </w:del>
      <w:del w:id="9583" w:date="2023-01-13T18:26:59Z" w:author="Jan Groh">
        <w:r>
          <w:rPr>
            <w:rFonts w:ascii="Garamond Premier Pro Caption" w:hAnsi="Garamond Premier Pro Caption" w:hint="default"/>
            <w:sz w:val="22"/>
            <w:szCs w:val="22"/>
            <w:rtl w:val="0"/>
          </w:rPr>
          <w:delText>ü</w:delText>
        </w:r>
      </w:del>
      <w:del w:id="9584" w:date="2023-01-13T18:26:59Z" w:author="Jan Groh">
        <w:r>
          <w:rPr>
            <w:rFonts w:ascii="Garamond Premier Pro Caption" w:hAnsi="Garamond Premier Pro Caption"/>
            <w:sz w:val="22"/>
            <w:szCs w:val="22"/>
            <w:rtl w:val="0"/>
            <w:lang w:val="de-DE"/>
          </w:rPr>
          <w:delText>rden mich wahrhaft begl</w:delText>
        </w:r>
      </w:del>
      <w:del w:id="9585" w:date="2023-01-13T18:26:59Z" w:author="Jan Groh">
        <w:r>
          <w:rPr>
            <w:rFonts w:ascii="Garamond Premier Pro Caption" w:hAnsi="Garamond Premier Pro Caption" w:hint="default"/>
            <w:sz w:val="22"/>
            <w:szCs w:val="22"/>
            <w:rtl w:val="0"/>
          </w:rPr>
          <w:delText>ü</w:delText>
        </w:r>
      </w:del>
      <w:del w:id="9586" w:date="2023-01-13T18:26:59Z" w:author="Jan Groh">
        <w:r>
          <w:rPr>
            <w:rFonts w:ascii="Garamond Premier Pro Caption" w:hAnsi="Garamond Premier Pro Caption"/>
            <w:sz w:val="22"/>
            <w:szCs w:val="22"/>
            <w:rtl w:val="0"/>
            <w:lang w:val="de-DE"/>
          </w:rPr>
          <w:delText>cken, denn ich glaube in Ihnen an beides; ich halte es sogar f</w:delText>
        </w:r>
      </w:del>
      <w:del w:id="9587" w:date="2023-01-13T18:26:59Z" w:author="Jan Groh">
        <w:r>
          <w:rPr>
            <w:rFonts w:ascii="Garamond Premier Pro Caption" w:hAnsi="Garamond Premier Pro Caption" w:hint="default"/>
            <w:sz w:val="22"/>
            <w:szCs w:val="22"/>
            <w:rtl w:val="0"/>
          </w:rPr>
          <w:delText>ü</w:delText>
        </w:r>
      </w:del>
      <w:del w:id="9588" w:date="2023-01-13T18:26:59Z" w:author="Jan Groh">
        <w:r>
          <w:rPr>
            <w:rFonts w:ascii="Garamond Premier Pro Caption" w:hAnsi="Garamond Premier Pro Caption"/>
            <w:sz w:val="22"/>
            <w:szCs w:val="22"/>
            <w:rtl w:val="0"/>
          </w:rPr>
          <w:delText>r m</w:delText>
        </w:r>
      </w:del>
      <w:del w:id="9589" w:date="2023-01-13T18:26:59Z" w:author="Jan Groh">
        <w:r>
          <w:rPr>
            <w:rFonts w:ascii="Garamond Premier Pro Caption" w:hAnsi="Garamond Premier Pro Caption" w:hint="default"/>
            <w:sz w:val="22"/>
            <w:szCs w:val="22"/>
            <w:rtl w:val="0"/>
            <w:lang w:val="sv-SE"/>
          </w:rPr>
          <w:delText>ö</w:delText>
        </w:r>
      </w:del>
      <w:del w:id="9590" w:date="2023-01-13T18:26:59Z" w:author="Jan Groh">
        <w:r>
          <w:rPr>
            <w:rFonts w:ascii="Garamond Premier Pro Caption" w:hAnsi="Garamond Premier Pro Caption"/>
            <w:sz w:val="22"/>
            <w:szCs w:val="22"/>
            <w:rtl w:val="0"/>
            <w:lang w:val="de-DE"/>
          </w:rPr>
          <w:delText>glich, da</w:delText>
        </w:r>
      </w:del>
      <w:del w:id="9591" w:date="2023-01-13T18:26:59Z" w:author="Jan Groh">
        <w:r>
          <w:rPr>
            <w:rFonts w:ascii="Garamond Premier Pro Caption" w:hAnsi="Garamond Premier Pro Caption" w:hint="default"/>
            <w:sz w:val="22"/>
            <w:szCs w:val="22"/>
            <w:rtl w:val="0"/>
            <w:lang w:val="de-DE"/>
          </w:rPr>
          <w:delText xml:space="preserve">ß </w:delText>
        </w:r>
      </w:del>
      <w:del w:id="9592" w:date="2023-01-13T18:26:59Z" w:author="Jan Groh">
        <w:r>
          <w:rPr>
            <w:rFonts w:ascii="Garamond Premier Pro Caption" w:hAnsi="Garamond Premier Pro Caption"/>
            <w:sz w:val="22"/>
            <w:szCs w:val="22"/>
            <w:rtl w:val="0"/>
            <w:lang w:val="de-DE"/>
          </w:rPr>
          <w:delText>ich in Ihnen die Verwirklichung von dem gefunden, was ich so rastlos gesucht; doch ist es der Fall, so beweist es mir nur, da</w:delText>
        </w:r>
      </w:del>
      <w:del w:id="9593" w:date="2023-01-13T18:26:59Z" w:author="Jan Groh">
        <w:r>
          <w:rPr>
            <w:rFonts w:ascii="Garamond Premier Pro Caption" w:hAnsi="Garamond Premier Pro Caption" w:hint="default"/>
            <w:sz w:val="22"/>
            <w:szCs w:val="22"/>
            <w:rtl w:val="0"/>
            <w:lang w:val="de-DE"/>
          </w:rPr>
          <w:delText xml:space="preserve">ß </w:delText>
        </w:r>
      </w:del>
      <w:del w:id="9594" w:date="2023-01-13T18:26:59Z" w:author="Jan Groh">
        <w:r>
          <w:rPr>
            <w:rFonts w:ascii="Garamond Premier Pro Caption" w:hAnsi="Garamond Premier Pro Caption"/>
            <w:sz w:val="22"/>
            <w:szCs w:val="22"/>
            <w:rtl w:val="0"/>
            <w:lang w:val="de-DE"/>
          </w:rPr>
          <w:delText>ich mit Recht w</w:delText>
        </w:r>
      </w:del>
      <w:del w:id="9595" w:date="2023-01-13T18:26:59Z" w:author="Jan Groh">
        <w:r>
          <w:rPr>
            <w:rFonts w:ascii="Garamond Premier Pro Caption" w:hAnsi="Garamond Premier Pro Caption" w:hint="default"/>
            <w:sz w:val="22"/>
            <w:szCs w:val="22"/>
            <w:rtl w:val="0"/>
          </w:rPr>
          <w:delText>ä</w:delText>
        </w:r>
      </w:del>
      <w:del w:id="9596" w:date="2023-01-13T18:26:59Z" w:author="Jan Groh">
        <w:r>
          <w:rPr>
            <w:rFonts w:ascii="Garamond Premier Pro Caption" w:hAnsi="Garamond Premier Pro Caption"/>
            <w:sz w:val="22"/>
            <w:szCs w:val="22"/>
            <w:rtl w:val="0"/>
            <w:lang w:val="de-DE"/>
          </w:rPr>
          <w:delText>hne, da</w:delText>
        </w:r>
      </w:del>
      <w:del w:id="9597" w:date="2023-01-13T18:26:59Z" w:author="Jan Groh">
        <w:r>
          <w:rPr>
            <w:rFonts w:ascii="Garamond Premier Pro Caption" w:hAnsi="Garamond Premier Pro Caption" w:hint="default"/>
            <w:sz w:val="22"/>
            <w:szCs w:val="22"/>
            <w:rtl w:val="0"/>
            <w:lang w:val="de-DE"/>
          </w:rPr>
          <w:delText xml:space="preserve">ß </w:delText>
        </w:r>
      </w:del>
      <w:del w:id="9598" w:date="2023-01-13T18:26:59Z" w:author="Jan Groh">
        <w:r>
          <w:rPr>
            <w:rFonts w:ascii="Garamond Premier Pro Caption" w:hAnsi="Garamond Premier Pro Caption"/>
            <w:sz w:val="22"/>
            <w:szCs w:val="22"/>
            <w:rtl w:val="0"/>
            <w:lang w:val="de-DE"/>
          </w:rPr>
          <w:delText>das Wort</w:delText>
        </w:r>
      </w:del>
      <w:del w:id="9599" w:date="2023-01-13T18:26:59Z" w:author="Jan Groh">
        <w:r>
          <w:rPr>
            <w:rFonts w:ascii="Garamond Premier Pro Caption" w:hAnsi="Garamond Premier Pro Caption"/>
            <w:sz w:val="22"/>
            <w:szCs w:val="22"/>
            <w:rtl w:val="0"/>
            <w:lang w:val="de-DE"/>
          </w:rPr>
          <w:delText>,</w:delText>
        </w:r>
      </w:del>
      <w:del w:id="9600" w:date="2023-01-13T18:26:59Z" w:author="Jan Groh">
        <w:r>
          <w:rPr>
            <w:rFonts w:ascii="Garamond Premier Pro Caption" w:hAnsi="Garamond Premier Pro Caption"/>
            <w:sz w:val="22"/>
            <w:szCs w:val="22"/>
            <w:rtl w:val="0"/>
            <w:lang w:val="de-DE"/>
          </w:rPr>
          <w:delText xml:space="preserve"> was wie ein dunkler Faden sich durch das Gewebe meines Lebens schlingt, </w:delText>
        </w:r>
      </w:del>
      <w:del w:id="9601" w:date="2023-01-13T18:26:59Z" w:author="Jan Groh">
        <w:r>
          <w:rPr>
            <w:rFonts w:ascii="Garamond Premier Pro Caption" w:hAnsi="Garamond Premier Pro Caption" w:hint="default"/>
            <w:sz w:val="22"/>
            <w:szCs w:val="22"/>
            <w:rtl w:val="0"/>
            <w:lang w:val="it-IT"/>
          </w:rPr>
          <w:delText>»</w:delText>
        </w:r>
      </w:del>
      <w:del w:id="9602" w:date="2023-01-13T18:26:59Z" w:author="Jan Groh">
        <w:r>
          <w:rPr>
            <w:rFonts w:ascii="Garamond Premier Pro Caption" w:hAnsi="Garamond Premier Pro Caption"/>
            <w:sz w:val="22"/>
            <w:szCs w:val="22"/>
            <w:rtl w:val="0"/>
            <w:lang w:val="de-DE"/>
          </w:rPr>
          <w:delText>zu sp</w:delText>
        </w:r>
      </w:del>
      <w:del w:id="9603" w:date="2023-01-13T18:26:59Z" w:author="Jan Groh">
        <w:r>
          <w:rPr>
            <w:rFonts w:ascii="Garamond Premier Pro Caption" w:hAnsi="Garamond Premier Pro Caption" w:hint="default"/>
            <w:sz w:val="22"/>
            <w:szCs w:val="22"/>
            <w:rtl w:val="0"/>
          </w:rPr>
          <w:delText>ä</w:delText>
        </w:r>
      </w:del>
      <w:del w:id="9604" w:date="2023-01-13T18:26:59Z" w:author="Jan Groh">
        <w:r>
          <w:rPr>
            <w:rFonts w:ascii="Garamond Premier Pro Caption" w:hAnsi="Garamond Premier Pro Caption"/>
            <w:sz w:val="22"/>
            <w:szCs w:val="22"/>
            <w:rtl w:val="0"/>
          </w:rPr>
          <w:delText>t</w:delText>
        </w:r>
      </w:del>
      <w:del w:id="9605" w:date="2023-01-13T18:26:59Z" w:author="Jan Groh">
        <w:r>
          <w:rPr>
            <w:rFonts w:ascii="Garamond Premier Pro Caption" w:hAnsi="Garamond Premier Pro Caption" w:hint="default"/>
            <w:sz w:val="22"/>
            <w:szCs w:val="22"/>
            <w:rtl w:val="0"/>
            <w:lang w:val="fr-FR"/>
          </w:rPr>
          <w:delText xml:space="preserve">« </w:delText>
        </w:r>
      </w:del>
      <w:del w:id="9606" w:date="2023-01-13T18:26:59Z" w:author="Jan Groh">
        <w:r>
          <w:rPr>
            <w:rFonts w:ascii="Garamond Premier Pro Caption" w:hAnsi="Garamond Premier Pro Caption"/>
            <w:sz w:val="22"/>
            <w:szCs w:val="22"/>
            <w:rtl w:val="0"/>
            <w:lang w:val="de-DE"/>
          </w:rPr>
          <w:delText>hei</w:delText>
        </w:r>
      </w:del>
      <w:del w:id="9607" w:date="2023-01-13T18:26:59Z" w:author="Jan Groh">
        <w:r>
          <w:rPr>
            <w:rFonts w:ascii="Garamond Premier Pro Caption" w:hAnsi="Garamond Premier Pro Caption" w:hint="default"/>
            <w:sz w:val="22"/>
            <w:szCs w:val="22"/>
            <w:rtl w:val="0"/>
            <w:lang w:val="de-DE"/>
          </w:rPr>
          <w:delText>ß</w:delText>
        </w:r>
      </w:del>
      <w:del w:id="9608" w:date="2023-01-13T18:26:59Z" w:author="Jan Groh">
        <w:r>
          <w:rPr>
            <w:rFonts w:ascii="Garamond Premier Pro Caption" w:hAnsi="Garamond Premier Pro Caption"/>
            <w:sz w:val="22"/>
            <w:szCs w:val="22"/>
            <w:rtl w:val="0"/>
            <w:lang w:val="de-DE"/>
          </w:rPr>
          <w:delText>t. Ich gebe Ihnen zu: ich bin von Sterling getrennt f</w:delText>
        </w:r>
      </w:del>
      <w:del w:id="9609" w:date="2023-01-13T18:26:59Z" w:author="Jan Groh">
        <w:r>
          <w:rPr>
            <w:rFonts w:ascii="Garamond Premier Pro Caption" w:hAnsi="Garamond Premier Pro Caption" w:hint="default"/>
            <w:sz w:val="22"/>
            <w:szCs w:val="22"/>
            <w:rtl w:val="0"/>
          </w:rPr>
          <w:delText>ü</w:delText>
        </w:r>
      </w:del>
      <w:del w:id="9610" w:date="2023-01-13T18:26:59Z" w:author="Jan Groh">
        <w:r>
          <w:rPr>
            <w:rFonts w:ascii="Garamond Premier Pro Caption" w:hAnsi="Garamond Premier Pro Caption"/>
            <w:sz w:val="22"/>
            <w:szCs w:val="22"/>
            <w:rtl w:val="0"/>
            <w:lang w:val="de-DE"/>
          </w:rPr>
          <w:delText>r immer; jedes Zusammenwirken ist uns versagt, und in kurzem mu</w:delText>
        </w:r>
      </w:del>
      <w:del w:id="9611" w:date="2023-01-13T18:26:59Z" w:author="Jan Groh">
        <w:r>
          <w:rPr>
            <w:rFonts w:ascii="Garamond Premier Pro Caption" w:hAnsi="Garamond Premier Pro Caption" w:hint="default"/>
            <w:sz w:val="22"/>
            <w:szCs w:val="22"/>
            <w:rtl w:val="0"/>
            <w:lang w:val="de-DE"/>
          </w:rPr>
          <w:delText xml:space="preserve">ß </w:delText>
        </w:r>
      </w:del>
      <w:del w:id="9612" w:date="2023-01-13T18:26:59Z" w:author="Jan Groh">
        <w:r>
          <w:rPr>
            <w:rFonts w:ascii="Garamond Premier Pro Caption" w:hAnsi="Garamond Premier Pro Caption"/>
            <w:sz w:val="22"/>
            <w:szCs w:val="22"/>
            <w:rtl w:val="0"/>
            <w:lang w:val="de-DE"/>
          </w:rPr>
          <w:delText>aufs neue der Lichtstrahl der Mitteilung aufh</w:delText>
        </w:r>
      </w:del>
      <w:del w:id="9613" w:date="2023-01-13T18:26:59Z" w:author="Jan Groh">
        <w:r>
          <w:rPr>
            <w:rFonts w:ascii="Garamond Premier Pro Caption" w:hAnsi="Garamond Premier Pro Caption" w:hint="default"/>
            <w:sz w:val="22"/>
            <w:szCs w:val="22"/>
            <w:rtl w:val="0"/>
            <w:lang w:val="sv-SE"/>
          </w:rPr>
          <w:delText>ö</w:delText>
        </w:r>
      </w:del>
      <w:del w:id="9614" w:date="2023-01-13T18:26:59Z" w:author="Jan Groh">
        <w:r>
          <w:rPr>
            <w:rFonts w:ascii="Garamond Premier Pro Caption" w:hAnsi="Garamond Premier Pro Caption"/>
            <w:sz w:val="22"/>
            <w:szCs w:val="22"/>
            <w:rtl w:val="0"/>
            <w:lang w:val="de-DE"/>
          </w:rPr>
          <w:delText xml:space="preserve">ren und wir in die alte </w:delText>
        </w:r>
      </w:del>
      <w:del w:id="9615" w:date="2023-01-13T18:26:59Z" w:author="Jan Groh">
        <w:r>
          <w:rPr>
            <w:rFonts w:ascii="Garamond Premier Pro Caption" w:hAnsi="Garamond Premier Pro Caption" w:hint="default"/>
            <w:sz w:val="22"/>
            <w:szCs w:val="22"/>
            <w:rtl w:val="0"/>
          </w:rPr>
          <w:delText>Ö</w:delText>
        </w:r>
      </w:del>
      <w:del w:id="9616" w:date="2023-01-13T18:26:59Z" w:author="Jan Groh">
        <w:r>
          <w:rPr>
            <w:rFonts w:ascii="Garamond Premier Pro Caption" w:hAnsi="Garamond Premier Pro Caption"/>
            <w:sz w:val="22"/>
            <w:szCs w:val="22"/>
            <w:rtl w:val="0"/>
            <w:lang w:val="de-DE"/>
          </w:rPr>
          <w:delText>de zur</w:delText>
        </w:r>
      </w:del>
      <w:del w:id="9617" w:date="2023-01-13T18:26:59Z" w:author="Jan Groh">
        <w:r>
          <w:rPr>
            <w:rFonts w:ascii="Garamond Premier Pro Caption" w:hAnsi="Garamond Premier Pro Caption" w:hint="default"/>
            <w:sz w:val="22"/>
            <w:szCs w:val="22"/>
            <w:rtl w:val="0"/>
          </w:rPr>
          <w:delText>ü</w:delText>
        </w:r>
      </w:del>
      <w:del w:id="9618" w:date="2023-01-13T18:26:59Z" w:author="Jan Groh">
        <w:r>
          <w:rPr>
            <w:rFonts w:ascii="Garamond Premier Pro Caption" w:hAnsi="Garamond Premier Pro Caption"/>
            <w:sz w:val="22"/>
            <w:szCs w:val="22"/>
            <w:rtl w:val="0"/>
            <w:lang w:val="de-DE"/>
          </w:rPr>
          <w:delText xml:space="preserve">ckkehren, die kein Laut unterbricht; </w:delText>
        </w:r>
      </w:del>
      <w:del w:id="9619" w:date="2023-01-13T18:26:59Z" w:author="Jan Groh">
        <w:r>
          <w:rPr>
            <w:rFonts w:ascii="Garamond Premier Pro Caption" w:hAnsi="Garamond Premier Pro Caption" w:hint="default"/>
            <w:sz w:val="22"/>
            <w:szCs w:val="22"/>
            <w:rtl w:val="0"/>
          </w:rPr>
          <w:delText xml:space="preserve">– </w:delText>
        </w:r>
      </w:del>
      <w:del w:id="9620" w:date="2023-01-13T18:26:59Z" w:author="Jan Groh">
        <w:r>
          <w:rPr>
            <w:rFonts w:ascii="Garamond Premier Pro Caption" w:hAnsi="Garamond Premier Pro Caption"/>
            <w:sz w:val="22"/>
            <w:szCs w:val="22"/>
            <w:rtl w:val="0"/>
            <w:lang w:val="de-DE"/>
          </w:rPr>
          <w:delText xml:space="preserve">ich gebe Ihnen zu: Des Voeux verliert nichts (obgleich sich, wenn ich mich von ihm wende, das treuste, liebendste Herz, was er </w:delText>
        </w:r>
      </w:del>
      <w:del w:id="9621" w:date="2023-01-13T18:26:59Z" w:author="Jan Groh">
        <w:r>
          <w:rPr>
            <w:rFonts w:ascii="Garamond Premier Pro Caption" w:hAnsi="Garamond Premier Pro Caption"/>
            <w:sz w:val="22"/>
            <w:szCs w:val="22"/>
            <w:rtl w:val="0"/>
            <w:lang w:val="de-DE"/>
          </w:rPr>
          <w:delText>j</w:delText>
        </w:r>
      </w:del>
      <w:del w:id="9622" w:date="2023-01-13T18:26:59Z" w:author="Jan Groh">
        <w:r>
          <w:rPr>
            <w:rFonts w:ascii="Garamond Premier Pro Caption" w:hAnsi="Garamond Premier Pro Caption"/>
            <w:sz w:val="22"/>
            <w:szCs w:val="22"/>
            <w:rtl w:val="0"/>
            <w:lang w:val="de-DE"/>
          </w:rPr>
          <w:delText>e finden konnte, von ihm losrei</w:delText>
        </w:r>
      </w:del>
      <w:del w:id="9623" w:date="2023-01-13T18:26:59Z" w:author="Jan Groh">
        <w:r>
          <w:rPr>
            <w:rFonts w:ascii="Garamond Premier Pro Caption" w:hAnsi="Garamond Premier Pro Caption" w:hint="default"/>
            <w:sz w:val="22"/>
            <w:szCs w:val="22"/>
            <w:rtl w:val="0"/>
            <w:lang w:val="de-DE"/>
          </w:rPr>
          <w:delText>ß</w:delText>
        </w:r>
      </w:del>
      <w:del w:id="9624" w:date="2023-01-13T18:26:59Z" w:author="Jan Groh">
        <w:r>
          <w:rPr>
            <w:rFonts w:ascii="Garamond Premier Pro Caption" w:hAnsi="Garamond Premier Pro Caption"/>
            <w:sz w:val="22"/>
            <w:szCs w:val="22"/>
            <w:rtl w:val="0"/>
          </w:rPr>
          <w:delText xml:space="preserve">t) </w:delText>
        </w:r>
      </w:del>
      <w:del w:id="9625" w:date="2023-01-13T18:26:59Z" w:author="Jan Groh">
        <w:r>
          <w:rPr>
            <w:rFonts w:ascii="Garamond Premier Pro Caption" w:hAnsi="Garamond Premier Pro Caption" w:hint="default"/>
            <w:sz w:val="22"/>
            <w:szCs w:val="22"/>
            <w:rtl w:val="0"/>
          </w:rPr>
          <w:delText xml:space="preserve">– </w:delText>
        </w:r>
      </w:del>
      <w:del w:id="9626" w:date="2023-01-13T18:26:59Z" w:author="Jan Groh">
        <w:r>
          <w:rPr>
            <w:rFonts w:ascii="Garamond Premier Pro Caption" w:hAnsi="Garamond Premier Pro Caption"/>
            <w:sz w:val="22"/>
            <w:szCs w:val="22"/>
            <w:rtl w:val="0"/>
            <w:lang w:val="de-DE"/>
          </w:rPr>
          <w:delText>denn es hat f</w:delText>
        </w:r>
      </w:del>
      <w:del w:id="9627" w:date="2023-01-13T18:26:59Z" w:author="Jan Groh">
        <w:r>
          <w:rPr>
            <w:rFonts w:ascii="Garamond Premier Pro Caption" w:hAnsi="Garamond Premier Pro Caption" w:hint="default"/>
            <w:sz w:val="22"/>
            <w:szCs w:val="22"/>
            <w:rtl w:val="0"/>
          </w:rPr>
          <w:delText>ü</w:delText>
        </w:r>
      </w:del>
      <w:del w:id="9628" w:date="2023-01-13T18:26:59Z" w:author="Jan Groh">
        <w:r>
          <w:rPr>
            <w:rFonts w:ascii="Garamond Premier Pro Caption" w:hAnsi="Garamond Premier Pro Caption"/>
            <w:sz w:val="22"/>
            <w:szCs w:val="22"/>
            <w:rtl w:val="0"/>
            <w:lang w:val="de-DE"/>
          </w:rPr>
          <w:delText xml:space="preserve">r ihn vielleicht keinen Wert; er verliert nichts, doch mir fehlt dann das einzige, was mich rechtfertigen kann vor mir selbst, die Bahn, die Pflicht und Sitte gezogen hat, rasch </w:delText>
        </w:r>
      </w:del>
      <w:del w:id="9629" w:date="2023-01-13T18:26:59Z" w:author="Jan Groh">
        <w:r>
          <w:rPr>
            <w:rFonts w:ascii="Garamond Premier Pro Caption" w:hAnsi="Garamond Premier Pro Caption" w:hint="default"/>
            <w:sz w:val="22"/>
            <w:szCs w:val="22"/>
            <w:rtl w:val="0"/>
          </w:rPr>
          <w:delText>ü</w:delText>
        </w:r>
      </w:del>
      <w:del w:id="9630" w:date="2023-01-13T18:26:59Z" w:author="Jan Groh">
        <w:r>
          <w:rPr>
            <w:rFonts w:ascii="Garamond Premier Pro Caption" w:hAnsi="Garamond Premier Pro Caption"/>
            <w:sz w:val="22"/>
            <w:szCs w:val="22"/>
            <w:rtl w:val="0"/>
            <w:lang w:val="de-DE"/>
          </w:rPr>
          <w:delText>berschritten zu haben! Glauben Sie wirklich, da</w:delText>
        </w:r>
      </w:del>
      <w:del w:id="9631" w:date="2023-01-13T18:26:59Z" w:author="Jan Groh">
        <w:r>
          <w:rPr>
            <w:rFonts w:ascii="Garamond Premier Pro Caption" w:hAnsi="Garamond Premier Pro Caption" w:hint="default"/>
            <w:sz w:val="22"/>
            <w:szCs w:val="22"/>
            <w:rtl w:val="0"/>
            <w:lang w:val="de-DE"/>
          </w:rPr>
          <w:delText xml:space="preserve">ß </w:delText>
        </w:r>
      </w:del>
      <w:del w:id="9632" w:date="2023-01-13T18:26:59Z" w:author="Jan Groh">
        <w:r>
          <w:rPr>
            <w:rFonts w:ascii="Garamond Premier Pro Caption" w:hAnsi="Garamond Premier Pro Caption"/>
            <w:sz w:val="22"/>
            <w:szCs w:val="22"/>
            <w:rtl w:val="0"/>
            <w:lang w:val="de-DE"/>
          </w:rPr>
          <w:delText>Sie auf die L</w:delText>
        </w:r>
      </w:del>
      <w:del w:id="9633" w:date="2023-01-13T18:26:59Z" w:author="Jan Groh">
        <w:r>
          <w:rPr>
            <w:rFonts w:ascii="Garamond Premier Pro Caption" w:hAnsi="Garamond Premier Pro Caption" w:hint="default"/>
            <w:sz w:val="22"/>
            <w:szCs w:val="22"/>
            <w:rtl w:val="0"/>
          </w:rPr>
          <w:delText>ä</w:delText>
        </w:r>
      </w:del>
      <w:del w:id="9634" w:date="2023-01-13T18:26:59Z" w:author="Jan Groh">
        <w:r>
          <w:rPr>
            <w:rFonts w:ascii="Garamond Premier Pro Caption" w:hAnsi="Garamond Premier Pro Caption"/>
            <w:sz w:val="22"/>
            <w:szCs w:val="22"/>
            <w:rtl w:val="0"/>
            <w:lang w:val="de-DE"/>
          </w:rPr>
          <w:delText>nge es geduldig ertragen k</w:delText>
        </w:r>
      </w:del>
      <w:del w:id="9635" w:date="2023-01-13T18:26:59Z" w:author="Jan Groh">
        <w:r>
          <w:rPr>
            <w:rFonts w:ascii="Garamond Premier Pro Caption" w:hAnsi="Garamond Premier Pro Caption" w:hint="default"/>
            <w:sz w:val="22"/>
            <w:szCs w:val="22"/>
            <w:rtl w:val="0"/>
            <w:lang w:val="sv-SE"/>
          </w:rPr>
          <w:delText>ö</w:delText>
        </w:r>
      </w:del>
      <w:del w:id="9636" w:date="2023-01-13T18:26:59Z" w:author="Jan Groh">
        <w:r>
          <w:rPr>
            <w:rFonts w:ascii="Garamond Premier Pro Caption" w:hAnsi="Garamond Premier Pro Caption"/>
            <w:sz w:val="22"/>
            <w:szCs w:val="22"/>
            <w:rtl w:val="0"/>
            <w:lang w:val="de-DE"/>
          </w:rPr>
          <w:delText>nnten, wenn Sie mich stets noch mit den Erinnerungen an Des Voeux und Sterling besch</w:delText>
        </w:r>
      </w:del>
      <w:del w:id="9637" w:date="2023-01-13T18:26:59Z" w:author="Jan Groh">
        <w:r>
          <w:rPr>
            <w:rFonts w:ascii="Garamond Premier Pro Caption" w:hAnsi="Garamond Premier Pro Caption" w:hint="default"/>
            <w:sz w:val="22"/>
            <w:szCs w:val="22"/>
            <w:rtl w:val="0"/>
          </w:rPr>
          <w:delText>ä</w:delText>
        </w:r>
      </w:del>
      <w:del w:id="9638" w:date="2023-01-13T18:26:59Z" w:author="Jan Groh">
        <w:r>
          <w:rPr>
            <w:rFonts w:ascii="Garamond Premier Pro Caption" w:hAnsi="Garamond Premier Pro Caption"/>
            <w:sz w:val="22"/>
            <w:szCs w:val="22"/>
            <w:rtl w:val="0"/>
            <w:lang w:val="de-DE"/>
          </w:rPr>
          <w:delText>ftigt s</w:delText>
        </w:r>
      </w:del>
      <w:del w:id="9639" w:date="2023-01-13T18:26:59Z" w:author="Jan Groh">
        <w:r>
          <w:rPr>
            <w:rFonts w:ascii="Garamond Premier Pro Caption" w:hAnsi="Garamond Premier Pro Caption" w:hint="default"/>
            <w:sz w:val="22"/>
            <w:szCs w:val="22"/>
            <w:rtl w:val="0"/>
          </w:rPr>
          <w:delText>ä</w:delText>
        </w:r>
      </w:del>
      <w:del w:id="9640" w:date="2023-01-13T18:26:59Z" w:author="Jan Groh">
        <w:r>
          <w:rPr>
            <w:rFonts w:ascii="Garamond Premier Pro Caption" w:hAnsi="Garamond Premier Pro Caption"/>
            <w:sz w:val="22"/>
            <w:szCs w:val="22"/>
            <w:rtl w:val="0"/>
            <w:lang w:val="de-DE"/>
          </w:rPr>
          <w:delText xml:space="preserve">hen! Wenn namentlich die Erinnerungen an den letzten mir stets aus Ihrem </w:delText>
        </w:r>
      </w:del>
      <w:del w:id="9641" w:date="2023-01-13T18:26:59Z" w:author="Jan Groh">
        <w:r>
          <w:rPr>
            <w:rFonts w:ascii="Garamond Premier Pro Caption" w:hAnsi="Garamond Premier Pro Caption" w:hint="default"/>
            <w:sz w:val="22"/>
            <w:szCs w:val="22"/>
            <w:rtl w:val="0"/>
            <w:lang w:val="sv-SE"/>
          </w:rPr>
          <w:delText>Ä</w:delText>
        </w:r>
      </w:del>
      <w:del w:id="9642" w:date="2023-01-13T18:26:59Z" w:author="Jan Groh">
        <w:r>
          <w:rPr>
            <w:rFonts w:ascii="Garamond Premier Pro Caption" w:hAnsi="Garamond Premier Pro Caption"/>
            <w:sz w:val="22"/>
            <w:szCs w:val="22"/>
            <w:rtl w:val="0"/>
          </w:rPr>
          <w:delText>u</w:delText>
        </w:r>
      </w:del>
      <w:del w:id="9643" w:date="2023-01-13T18:26:59Z" w:author="Jan Groh">
        <w:r>
          <w:rPr>
            <w:rFonts w:ascii="Garamond Premier Pro Caption" w:hAnsi="Garamond Premier Pro Caption" w:hint="default"/>
            <w:sz w:val="22"/>
            <w:szCs w:val="22"/>
            <w:rtl w:val="0"/>
            <w:lang w:val="de-DE"/>
          </w:rPr>
          <w:delText>ß</w:delText>
        </w:r>
      </w:del>
      <w:del w:id="9644" w:date="2023-01-13T18:26:59Z" w:author="Jan Groh">
        <w:r>
          <w:rPr>
            <w:rFonts w:ascii="Garamond Premier Pro Caption" w:hAnsi="Garamond Premier Pro Caption"/>
            <w:sz w:val="22"/>
            <w:szCs w:val="22"/>
            <w:rtl w:val="0"/>
            <w:lang w:val="de-DE"/>
          </w:rPr>
          <w:delText>ern und Ihrem Innern lebendig entgegentr</w:delText>
        </w:r>
      </w:del>
      <w:del w:id="9645" w:date="2023-01-13T18:26:59Z" w:author="Jan Groh">
        <w:r>
          <w:rPr>
            <w:rFonts w:ascii="Garamond Premier Pro Caption" w:hAnsi="Garamond Premier Pro Caption" w:hint="default"/>
            <w:sz w:val="22"/>
            <w:szCs w:val="22"/>
            <w:rtl w:val="0"/>
          </w:rPr>
          <w:delText>ä</w:delText>
        </w:r>
      </w:del>
      <w:del w:id="9646" w:date="2023-01-13T18:26:59Z" w:author="Jan Groh">
        <w:r>
          <w:rPr>
            <w:rFonts w:ascii="Garamond Premier Pro Caption" w:hAnsi="Garamond Premier Pro Caption"/>
            <w:sz w:val="22"/>
            <w:szCs w:val="22"/>
            <w:rtl w:val="0"/>
            <w:lang w:val="zh-TW" w:eastAsia="zh-TW"/>
          </w:rPr>
          <w:delText>ten? K</w:delText>
        </w:r>
      </w:del>
      <w:del w:id="9647" w:date="2023-01-13T18:26:59Z" w:author="Jan Groh">
        <w:r>
          <w:rPr>
            <w:rFonts w:ascii="Garamond Premier Pro Caption" w:hAnsi="Garamond Premier Pro Caption" w:hint="default"/>
            <w:sz w:val="22"/>
            <w:szCs w:val="22"/>
            <w:rtl w:val="0"/>
            <w:lang w:val="sv-SE"/>
          </w:rPr>
          <w:delText>ö</w:delText>
        </w:r>
      </w:del>
      <w:del w:id="9648" w:date="2023-01-13T18:26:59Z" w:author="Jan Groh">
        <w:r>
          <w:rPr>
            <w:rFonts w:ascii="Garamond Premier Pro Caption" w:hAnsi="Garamond Premier Pro Caption"/>
            <w:sz w:val="22"/>
            <w:szCs w:val="22"/>
            <w:rtl w:val="0"/>
            <w:lang w:val="de-DE"/>
          </w:rPr>
          <w:delText>nnten Sie es wirklich ertragen, wenn Sie meine Hand fa</w:delText>
        </w:r>
      </w:del>
      <w:del w:id="9649" w:date="2023-01-13T18:26:59Z" w:author="Jan Groh">
        <w:r>
          <w:rPr>
            <w:rFonts w:ascii="Garamond Premier Pro Caption" w:hAnsi="Garamond Premier Pro Caption" w:hint="default"/>
            <w:sz w:val="22"/>
            <w:szCs w:val="22"/>
            <w:rtl w:val="0"/>
            <w:lang w:val="de-DE"/>
          </w:rPr>
          <w:delText>ß</w:delText>
        </w:r>
      </w:del>
      <w:del w:id="9650" w:date="2023-01-13T18:26:59Z" w:author="Jan Groh">
        <w:r>
          <w:rPr>
            <w:rFonts w:ascii="Garamond Premier Pro Caption" w:hAnsi="Garamond Premier Pro Caption"/>
            <w:sz w:val="22"/>
            <w:szCs w:val="22"/>
            <w:rtl w:val="0"/>
            <w:lang w:val="de-DE"/>
          </w:rPr>
          <w:delText>ten und in mein Auge blickten, ich vielleicht nur den Druck erwiderte, weil ich glauben w</w:delText>
        </w:r>
      </w:del>
      <w:del w:id="9651" w:date="2023-01-13T18:26:59Z" w:author="Jan Groh">
        <w:r>
          <w:rPr>
            <w:rFonts w:ascii="Garamond Premier Pro Caption" w:hAnsi="Garamond Premier Pro Caption" w:hint="default"/>
            <w:sz w:val="22"/>
            <w:szCs w:val="22"/>
            <w:rtl w:val="0"/>
          </w:rPr>
          <w:delText>ü</w:delText>
        </w:r>
      </w:del>
      <w:del w:id="9652" w:date="2023-01-13T18:26:59Z" w:author="Jan Groh">
        <w:r>
          <w:rPr>
            <w:rFonts w:ascii="Garamond Premier Pro Caption" w:hAnsi="Garamond Premier Pro Caption"/>
            <w:sz w:val="22"/>
            <w:szCs w:val="22"/>
            <w:rtl w:val="0"/>
            <w:lang w:val="de-DE"/>
          </w:rPr>
          <w:delText>rde, es sei die seine? Und wenn ich diese R</w:delText>
        </w:r>
      </w:del>
      <w:del w:id="9653" w:date="2023-01-13T18:26:59Z" w:author="Jan Groh">
        <w:r>
          <w:rPr>
            <w:rFonts w:ascii="Garamond Premier Pro Caption" w:hAnsi="Garamond Premier Pro Caption" w:hint="default"/>
            <w:sz w:val="22"/>
            <w:szCs w:val="22"/>
            <w:rtl w:val="0"/>
          </w:rPr>
          <w:delText>ü</w:delText>
        </w:r>
      </w:del>
      <w:del w:id="9654" w:date="2023-01-13T18:26:59Z" w:author="Jan Groh">
        <w:r>
          <w:rPr>
            <w:rFonts w:ascii="Garamond Premier Pro Caption" w:hAnsi="Garamond Premier Pro Caption"/>
            <w:sz w:val="22"/>
            <w:szCs w:val="22"/>
            <w:rtl w:val="0"/>
            <w:lang w:val="de-DE"/>
          </w:rPr>
          <w:delText>ckerinnerungen verhehlte, um Sie nicht zu betr</w:delText>
        </w:r>
      </w:del>
      <w:del w:id="9655" w:date="2023-01-13T18:26:59Z" w:author="Jan Groh">
        <w:r>
          <w:rPr>
            <w:rFonts w:ascii="Garamond Premier Pro Caption" w:hAnsi="Garamond Premier Pro Caption" w:hint="default"/>
            <w:sz w:val="22"/>
            <w:szCs w:val="22"/>
            <w:rtl w:val="0"/>
          </w:rPr>
          <w:delText>ü</w:delText>
        </w:r>
      </w:del>
      <w:del w:id="9656" w:date="2023-01-13T18:26:59Z" w:author="Jan Groh">
        <w:r>
          <w:rPr>
            <w:rFonts w:ascii="Garamond Premier Pro Caption" w:hAnsi="Garamond Premier Pro Caption"/>
            <w:sz w:val="22"/>
            <w:szCs w:val="22"/>
            <w:rtl w:val="0"/>
            <w:lang w:val="de-DE"/>
          </w:rPr>
          <w:delText>ben, m</w:delText>
        </w:r>
      </w:del>
      <w:del w:id="9657" w:date="2023-01-13T18:26:59Z" w:author="Jan Groh">
        <w:r>
          <w:rPr>
            <w:rFonts w:ascii="Garamond Premier Pro Caption" w:hAnsi="Garamond Premier Pro Caption" w:hint="default"/>
            <w:sz w:val="22"/>
            <w:szCs w:val="22"/>
            <w:rtl w:val="0"/>
            <w:lang w:val="de-DE"/>
          </w:rPr>
          <w:delText>üß</w:delText>
        </w:r>
      </w:del>
      <w:del w:id="9658" w:date="2023-01-13T18:26:59Z" w:author="Jan Groh">
        <w:r>
          <w:rPr>
            <w:rFonts w:ascii="Garamond Premier Pro Caption" w:hAnsi="Garamond Premier Pro Caption"/>
            <w:sz w:val="22"/>
            <w:szCs w:val="22"/>
            <w:rtl w:val="0"/>
            <w:lang w:val="de-DE"/>
          </w:rPr>
          <w:delText>te ich Sie nicht immerw</w:delText>
        </w:r>
      </w:del>
      <w:del w:id="9659" w:date="2023-01-13T18:26:59Z" w:author="Jan Groh">
        <w:r>
          <w:rPr>
            <w:rFonts w:ascii="Garamond Premier Pro Caption" w:hAnsi="Garamond Premier Pro Caption" w:hint="default"/>
            <w:sz w:val="22"/>
            <w:szCs w:val="22"/>
            <w:rtl w:val="0"/>
          </w:rPr>
          <w:delText>ä</w:delText>
        </w:r>
      </w:del>
      <w:del w:id="9660" w:date="2023-01-13T18:26:59Z" w:author="Jan Groh">
        <w:r>
          <w:rPr>
            <w:rFonts w:ascii="Garamond Premier Pro Caption" w:hAnsi="Garamond Premier Pro Caption"/>
            <w:sz w:val="22"/>
            <w:szCs w:val="22"/>
            <w:rtl w:val="0"/>
            <w:lang w:val="de-DE"/>
          </w:rPr>
          <w:delText>hrend t</w:delText>
        </w:r>
      </w:del>
      <w:del w:id="9661" w:date="2023-01-13T18:26:59Z" w:author="Jan Groh">
        <w:r>
          <w:rPr>
            <w:rFonts w:ascii="Garamond Premier Pro Caption" w:hAnsi="Garamond Premier Pro Caption" w:hint="default"/>
            <w:sz w:val="22"/>
            <w:szCs w:val="22"/>
            <w:rtl w:val="0"/>
          </w:rPr>
          <w:delText>ä</w:delText>
        </w:r>
      </w:del>
      <w:del w:id="9662" w:date="2023-01-13T18:26:59Z" w:author="Jan Groh">
        <w:r>
          <w:rPr>
            <w:rFonts w:ascii="Garamond Premier Pro Caption" w:hAnsi="Garamond Premier Pro Caption"/>
            <w:sz w:val="22"/>
            <w:szCs w:val="22"/>
            <w:rtl w:val="0"/>
            <w:lang w:val="de-DE"/>
          </w:rPr>
          <w:delText xml:space="preserve">uschen? Und verdienen Sie, der mir sein reiches Innere bietet, wohl dieses Los? </w:delText>
        </w:r>
      </w:del>
      <w:del w:id="9663" w:date="2023-01-13T18:26:59Z" w:author="Jan Groh">
        <w:r>
          <w:rPr>
            <w:rFonts w:ascii="Garamond Premier Pro Caption" w:hAnsi="Garamond Premier Pro Caption" w:hint="default"/>
            <w:sz w:val="22"/>
            <w:szCs w:val="22"/>
            <w:rtl w:val="0"/>
          </w:rPr>
          <w:delText xml:space="preserve">– </w:delText>
        </w:r>
      </w:del>
      <w:del w:id="9664" w:date="2023-01-13T18:26:59Z" w:author="Jan Groh">
        <w:r>
          <w:rPr>
            <w:rFonts w:ascii="Garamond Premier Pro Caption" w:hAnsi="Garamond Premier Pro Caption"/>
            <w:sz w:val="22"/>
            <w:szCs w:val="22"/>
            <w:rtl w:val="0"/>
            <w:lang w:val="de-DE"/>
          </w:rPr>
          <w:delText>Ich frage mich selbst, warum ich Sie zur</w:delText>
        </w:r>
      </w:del>
      <w:del w:id="9665" w:date="2023-01-13T18:26:59Z" w:author="Jan Groh">
        <w:r>
          <w:rPr>
            <w:rFonts w:ascii="Garamond Premier Pro Caption" w:hAnsi="Garamond Premier Pro Caption" w:hint="default"/>
            <w:sz w:val="22"/>
            <w:szCs w:val="22"/>
            <w:rtl w:val="0"/>
          </w:rPr>
          <w:delText>ü</w:delText>
        </w:r>
      </w:del>
      <w:del w:id="9666" w:date="2023-01-13T18:26:59Z" w:author="Jan Groh">
        <w:r>
          <w:rPr>
            <w:rFonts w:ascii="Garamond Premier Pro Caption" w:hAnsi="Garamond Premier Pro Caption"/>
            <w:sz w:val="22"/>
            <w:szCs w:val="22"/>
            <w:rtl w:val="0"/>
            <w:lang w:val="de-DE"/>
          </w:rPr>
          <w:delText>ckzusto</w:delText>
        </w:r>
      </w:del>
      <w:del w:id="9667" w:date="2023-01-13T18:26:59Z" w:author="Jan Groh">
        <w:r>
          <w:rPr>
            <w:rFonts w:ascii="Garamond Premier Pro Caption" w:hAnsi="Garamond Premier Pro Caption" w:hint="default"/>
            <w:sz w:val="22"/>
            <w:szCs w:val="22"/>
            <w:rtl w:val="0"/>
            <w:lang w:val="de-DE"/>
          </w:rPr>
          <w:delText>ß</w:delText>
        </w:r>
      </w:del>
      <w:del w:id="9668" w:date="2023-01-13T18:26:59Z" w:author="Jan Groh">
        <w:r>
          <w:rPr>
            <w:rFonts w:ascii="Garamond Premier Pro Caption" w:hAnsi="Garamond Premier Pro Caption"/>
            <w:sz w:val="22"/>
            <w:szCs w:val="22"/>
            <w:rtl w:val="0"/>
            <w:lang w:val="de-DE"/>
          </w:rPr>
          <w:delText>en scheine, w</w:delText>
        </w:r>
      </w:del>
      <w:del w:id="9669" w:date="2023-01-13T18:26:59Z" w:author="Jan Groh">
        <w:r>
          <w:rPr>
            <w:rFonts w:ascii="Garamond Premier Pro Caption" w:hAnsi="Garamond Premier Pro Caption" w:hint="default"/>
            <w:sz w:val="22"/>
            <w:szCs w:val="22"/>
            <w:rtl w:val="0"/>
          </w:rPr>
          <w:delText>ä</w:delText>
        </w:r>
      </w:del>
      <w:del w:id="9670" w:date="2023-01-13T18:26:59Z" w:author="Jan Groh">
        <w:r>
          <w:rPr>
            <w:rFonts w:ascii="Garamond Premier Pro Caption" w:hAnsi="Garamond Premier Pro Caption"/>
            <w:sz w:val="22"/>
            <w:szCs w:val="22"/>
            <w:rtl w:val="0"/>
            <w:lang w:val="de-DE"/>
          </w:rPr>
          <w:delText>hrend ich doch manches andere freundschaftliche Verh</w:delText>
        </w:r>
      </w:del>
      <w:del w:id="9671" w:date="2023-01-13T18:26:59Z" w:author="Jan Groh">
        <w:r>
          <w:rPr>
            <w:rFonts w:ascii="Garamond Premier Pro Caption" w:hAnsi="Garamond Premier Pro Caption" w:hint="default"/>
            <w:sz w:val="22"/>
            <w:szCs w:val="22"/>
            <w:rtl w:val="0"/>
          </w:rPr>
          <w:delText>ä</w:delText>
        </w:r>
      </w:del>
      <w:del w:id="9672" w:date="2023-01-13T18:26:59Z" w:author="Jan Groh">
        <w:r>
          <w:rPr>
            <w:rFonts w:ascii="Garamond Premier Pro Caption" w:hAnsi="Garamond Premier Pro Caption"/>
            <w:sz w:val="22"/>
            <w:szCs w:val="22"/>
            <w:rtl w:val="0"/>
            <w:lang w:val="de-DE"/>
          </w:rPr>
          <w:delText>ltnis in den letzten Jahren ohne Bedenken gekn</w:delText>
        </w:r>
      </w:del>
      <w:del w:id="9673" w:date="2023-01-13T18:26:59Z" w:author="Jan Groh">
        <w:r>
          <w:rPr>
            <w:rFonts w:ascii="Garamond Premier Pro Caption" w:hAnsi="Garamond Premier Pro Caption" w:hint="default"/>
            <w:sz w:val="22"/>
            <w:szCs w:val="22"/>
            <w:rtl w:val="0"/>
          </w:rPr>
          <w:delText>ü</w:delText>
        </w:r>
      </w:del>
      <w:del w:id="9674" w:date="2023-01-13T18:26:59Z" w:author="Jan Groh">
        <w:r>
          <w:rPr>
            <w:rFonts w:ascii="Garamond Premier Pro Caption" w:hAnsi="Garamond Premier Pro Caption"/>
            <w:sz w:val="22"/>
            <w:szCs w:val="22"/>
            <w:rtl w:val="0"/>
            <w:lang w:val="de-DE"/>
          </w:rPr>
          <w:delText>pft? Ich wei</w:delText>
        </w:r>
      </w:del>
      <w:del w:id="9675" w:date="2023-01-13T18:26:59Z" w:author="Jan Groh">
        <w:r>
          <w:rPr>
            <w:rFonts w:ascii="Garamond Premier Pro Caption" w:hAnsi="Garamond Premier Pro Caption" w:hint="default"/>
            <w:sz w:val="22"/>
            <w:szCs w:val="22"/>
            <w:rtl w:val="0"/>
            <w:lang w:val="de-DE"/>
          </w:rPr>
          <w:delText xml:space="preserve">ß </w:delText>
        </w:r>
      </w:del>
      <w:del w:id="9676" w:date="2023-01-13T18:26:59Z" w:author="Jan Groh">
        <w:r>
          <w:rPr>
            <w:rFonts w:ascii="Garamond Premier Pro Caption" w:hAnsi="Garamond Premier Pro Caption"/>
            <w:sz w:val="22"/>
            <w:szCs w:val="22"/>
            <w:rtl w:val="0"/>
            <w:lang w:val="de-DE"/>
          </w:rPr>
          <w:delText>Ihnen nichts anderes zu sagen, als da</w:delText>
        </w:r>
      </w:del>
      <w:del w:id="9677" w:date="2023-01-13T18:26:59Z" w:author="Jan Groh">
        <w:r>
          <w:rPr>
            <w:rFonts w:ascii="Garamond Premier Pro Caption" w:hAnsi="Garamond Premier Pro Caption" w:hint="default"/>
            <w:sz w:val="22"/>
            <w:szCs w:val="22"/>
            <w:rtl w:val="0"/>
            <w:lang w:val="de-DE"/>
          </w:rPr>
          <w:delText xml:space="preserve">ß </w:delText>
        </w:r>
      </w:del>
      <w:del w:id="9678" w:date="2023-01-13T18:26:59Z" w:author="Jan Groh">
        <w:r>
          <w:rPr>
            <w:rFonts w:ascii="Garamond Premier Pro Caption" w:hAnsi="Garamond Premier Pro Caption"/>
            <w:sz w:val="22"/>
            <w:szCs w:val="22"/>
            <w:rtl w:val="0"/>
            <w:lang w:val="de-DE"/>
          </w:rPr>
          <w:delText>es meistens so allm</w:delText>
        </w:r>
      </w:del>
      <w:del w:id="9679" w:date="2023-01-13T18:26:59Z" w:author="Jan Groh">
        <w:r>
          <w:rPr>
            <w:rFonts w:ascii="Garamond Premier Pro Caption" w:hAnsi="Garamond Premier Pro Caption" w:hint="default"/>
            <w:sz w:val="22"/>
            <w:szCs w:val="22"/>
            <w:rtl w:val="0"/>
          </w:rPr>
          <w:delText>ä</w:delText>
        </w:r>
      </w:del>
      <w:del w:id="9680" w:date="2023-01-13T18:26:59Z" w:author="Jan Groh">
        <w:r>
          <w:rPr>
            <w:rFonts w:ascii="Garamond Premier Pro Caption" w:hAnsi="Garamond Premier Pro Caption"/>
            <w:sz w:val="22"/>
            <w:szCs w:val="22"/>
            <w:rtl w:val="0"/>
            <w:lang w:val="de-DE"/>
          </w:rPr>
          <w:delText>hlich geschah, da</w:delText>
        </w:r>
      </w:del>
      <w:del w:id="9681" w:date="2023-01-13T18:26:59Z" w:author="Jan Groh">
        <w:r>
          <w:rPr>
            <w:rFonts w:ascii="Garamond Premier Pro Caption" w:hAnsi="Garamond Premier Pro Caption" w:hint="default"/>
            <w:sz w:val="22"/>
            <w:szCs w:val="22"/>
            <w:rtl w:val="0"/>
            <w:lang w:val="de-DE"/>
          </w:rPr>
          <w:delText xml:space="preserve">ß </w:delText>
        </w:r>
      </w:del>
      <w:del w:id="9682" w:date="2023-01-13T18:26:59Z" w:author="Jan Groh">
        <w:r>
          <w:rPr>
            <w:rFonts w:ascii="Garamond Premier Pro Caption" w:hAnsi="Garamond Premier Pro Caption"/>
            <w:sz w:val="22"/>
            <w:szCs w:val="22"/>
            <w:rtl w:val="0"/>
            <w:lang w:val="de-DE"/>
          </w:rPr>
          <w:delText>ich nicht wei</w:delText>
        </w:r>
      </w:del>
      <w:del w:id="9683" w:date="2023-01-13T18:26:59Z" w:author="Jan Groh">
        <w:r>
          <w:rPr>
            <w:rFonts w:ascii="Garamond Premier Pro Caption" w:hAnsi="Garamond Premier Pro Caption" w:hint="default"/>
            <w:sz w:val="22"/>
            <w:szCs w:val="22"/>
            <w:rtl w:val="0"/>
            <w:lang w:val="de-DE"/>
          </w:rPr>
          <w:delText>ß</w:delText>
        </w:r>
      </w:del>
      <w:del w:id="9684" w:date="2023-01-13T18:26:59Z" w:author="Jan Groh">
        <w:r>
          <w:rPr>
            <w:rFonts w:ascii="Garamond Premier Pro Caption" w:hAnsi="Garamond Premier Pro Caption"/>
            <w:sz w:val="22"/>
            <w:szCs w:val="22"/>
            <w:rtl w:val="0"/>
            <w:lang w:val="de-DE"/>
          </w:rPr>
          <w:delText>, wann der Moment gewesen w</w:delText>
        </w:r>
      </w:del>
      <w:del w:id="9685" w:date="2023-01-13T18:26:59Z" w:author="Jan Groh">
        <w:r>
          <w:rPr>
            <w:rFonts w:ascii="Garamond Premier Pro Caption" w:hAnsi="Garamond Premier Pro Caption" w:hint="default"/>
            <w:sz w:val="22"/>
            <w:szCs w:val="22"/>
            <w:rtl w:val="0"/>
          </w:rPr>
          <w:delText>ä</w:delText>
        </w:r>
      </w:del>
      <w:del w:id="9686" w:date="2023-01-13T18:26:59Z" w:author="Jan Groh">
        <w:r>
          <w:rPr>
            <w:rFonts w:ascii="Garamond Premier Pro Caption" w:hAnsi="Garamond Premier Pro Caption"/>
            <w:sz w:val="22"/>
            <w:szCs w:val="22"/>
            <w:rtl w:val="0"/>
            <w:lang w:val="de-DE"/>
          </w:rPr>
          <w:delText>re, wo ich es h</w:delText>
        </w:r>
      </w:del>
      <w:del w:id="9687" w:date="2023-01-13T18:26:59Z" w:author="Jan Groh">
        <w:r>
          <w:rPr>
            <w:rFonts w:ascii="Garamond Premier Pro Caption" w:hAnsi="Garamond Premier Pro Caption" w:hint="default"/>
            <w:sz w:val="22"/>
            <w:szCs w:val="22"/>
            <w:rtl w:val="0"/>
          </w:rPr>
          <w:delText>ä</w:delText>
        </w:r>
      </w:del>
      <w:del w:id="9688" w:date="2023-01-13T18:26:59Z" w:author="Jan Groh">
        <w:r>
          <w:rPr>
            <w:rFonts w:ascii="Garamond Premier Pro Caption" w:hAnsi="Garamond Premier Pro Caption"/>
            <w:sz w:val="22"/>
            <w:szCs w:val="22"/>
            <w:rtl w:val="0"/>
            <w:lang w:val="de-DE"/>
          </w:rPr>
          <w:delText>tte abbrechen m</w:delText>
        </w:r>
      </w:del>
      <w:del w:id="9689" w:date="2023-01-13T18:26:59Z" w:author="Jan Groh">
        <w:r>
          <w:rPr>
            <w:rFonts w:ascii="Garamond Premier Pro Caption" w:hAnsi="Garamond Premier Pro Caption" w:hint="default"/>
            <w:sz w:val="22"/>
            <w:szCs w:val="22"/>
            <w:rtl w:val="0"/>
          </w:rPr>
          <w:delText>ü</w:delText>
        </w:r>
      </w:del>
      <w:del w:id="9690" w:date="2023-01-13T18:26:59Z" w:author="Jan Groh">
        <w:r>
          <w:rPr>
            <w:rFonts w:ascii="Garamond Premier Pro Caption" w:hAnsi="Garamond Premier Pro Caption"/>
            <w:sz w:val="22"/>
            <w:szCs w:val="22"/>
            <w:rtl w:val="0"/>
            <w:lang w:val="de-DE"/>
          </w:rPr>
          <w:delText>ssen, und es war doch auch eigentlich wenig leidenschaftlicher Natur. Lassen Sie mich nicht entscheiden, ob Sie hierher zur</w:delText>
        </w:r>
      </w:del>
      <w:del w:id="9691" w:date="2023-01-13T18:26:59Z" w:author="Jan Groh">
        <w:r>
          <w:rPr>
            <w:rFonts w:ascii="Garamond Premier Pro Caption" w:hAnsi="Garamond Premier Pro Caption" w:hint="default"/>
            <w:sz w:val="22"/>
            <w:szCs w:val="22"/>
            <w:rtl w:val="0"/>
          </w:rPr>
          <w:delText>ü</w:delText>
        </w:r>
      </w:del>
      <w:del w:id="9692" w:date="2023-01-13T18:26:59Z" w:author="Jan Groh">
        <w:r>
          <w:rPr>
            <w:rFonts w:ascii="Garamond Premier Pro Caption" w:hAnsi="Garamond Premier Pro Caption"/>
            <w:sz w:val="22"/>
            <w:szCs w:val="22"/>
            <w:rtl w:val="0"/>
            <w:lang w:val="de-DE"/>
          </w:rPr>
          <w:delText>ckkehren sollen oder es besser ist, da</w:delText>
        </w:r>
      </w:del>
      <w:del w:id="9693" w:date="2023-01-13T18:26:59Z" w:author="Jan Groh">
        <w:r>
          <w:rPr>
            <w:rFonts w:ascii="Garamond Premier Pro Caption" w:hAnsi="Garamond Premier Pro Caption" w:hint="default"/>
            <w:sz w:val="22"/>
            <w:szCs w:val="22"/>
            <w:rtl w:val="0"/>
            <w:lang w:val="de-DE"/>
          </w:rPr>
          <w:delText xml:space="preserve">ß </w:delText>
        </w:r>
      </w:del>
      <w:del w:id="9694" w:date="2023-01-13T18:26:59Z" w:author="Jan Groh">
        <w:r>
          <w:rPr>
            <w:rFonts w:ascii="Garamond Premier Pro Caption" w:hAnsi="Garamond Premier Pro Caption"/>
            <w:sz w:val="22"/>
            <w:szCs w:val="22"/>
            <w:rtl w:val="0"/>
            <w:lang w:val="de-DE"/>
          </w:rPr>
          <w:delText xml:space="preserve">ich Ihnen ein ewiges Lebewohl in Gedanken sagen soll; </w:delText>
        </w:r>
      </w:del>
      <w:del w:id="9695" w:date="2023-01-13T18:26:59Z" w:author="Jan Groh">
        <w:r>
          <w:rPr>
            <w:rFonts w:ascii="Garamond Premier Pro Caption" w:hAnsi="Garamond Premier Pro Caption" w:hint="default"/>
            <w:sz w:val="22"/>
            <w:szCs w:val="22"/>
            <w:rtl w:val="0"/>
          </w:rPr>
          <w:delText xml:space="preserve">– </w:delText>
        </w:r>
      </w:del>
      <w:del w:id="9696" w:date="2023-01-13T18:26:59Z" w:author="Jan Groh">
        <w:r>
          <w:rPr>
            <w:rFonts w:ascii="Garamond Premier Pro Caption" w:hAnsi="Garamond Premier Pro Caption"/>
            <w:sz w:val="22"/>
            <w:szCs w:val="22"/>
            <w:rtl w:val="0"/>
            <w:lang w:val="de-DE"/>
          </w:rPr>
          <w:delText>ich kann es nicht bestimmen, denn ich scheue jeden Eingriff in das Schicksal eines anderen; doch ist Ihnen mein Wunsch heilig, so tun Sie dar</w:delText>
        </w:r>
      </w:del>
      <w:del w:id="9697" w:date="2023-01-13T18:26:59Z" w:author="Jan Groh">
        <w:r>
          <w:rPr>
            <w:rFonts w:ascii="Garamond Premier Pro Caption" w:hAnsi="Garamond Premier Pro Caption" w:hint="default"/>
            <w:sz w:val="22"/>
            <w:szCs w:val="22"/>
            <w:rtl w:val="0"/>
          </w:rPr>
          <w:delText>ü</w:delText>
        </w:r>
      </w:del>
      <w:del w:id="9698" w:date="2023-01-13T18:26:59Z" w:author="Jan Groh">
        <w:r>
          <w:rPr>
            <w:rFonts w:ascii="Garamond Premier Pro Caption" w:hAnsi="Garamond Premier Pro Caption"/>
            <w:sz w:val="22"/>
            <w:szCs w:val="22"/>
            <w:rtl w:val="0"/>
            <w:lang w:val="de-DE"/>
          </w:rPr>
          <w:delText>ber ganz, was Ihnen als das Beste erscheint, ohne R</w:delText>
        </w:r>
      </w:del>
      <w:del w:id="9699" w:date="2023-01-13T18:26:59Z" w:author="Jan Groh">
        <w:r>
          <w:rPr>
            <w:rFonts w:ascii="Garamond Premier Pro Caption" w:hAnsi="Garamond Premier Pro Caption" w:hint="default"/>
            <w:sz w:val="22"/>
            <w:szCs w:val="22"/>
            <w:rtl w:val="0"/>
          </w:rPr>
          <w:delText>ü</w:delText>
        </w:r>
      </w:del>
      <w:del w:id="9700" w:date="2023-01-13T18:26:59Z" w:author="Jan Groh">
        <w:r>
          <w:rPr>
            <w:rFonts w:ascii="Garamond Premier Pro Caption" w:hAnsi="Garamond Premier Pro Caption"/>
            <w:sz w:val="22"/>
            <w:szCs w:val="22"/>
            <w:rtl w:val="0"/>
            <w:lang w:val="de-DE"/>
          </w:rPr>
          <w:delText>cksicht auf mich.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0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702" w:date="2023-01-05T23:08:58Z" w:author="Jan Groh"/>
          <w:del w:id="970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704" w:date="2023-01-05T23:08:58Z" w:author="Jan Groh"/>
          <w:del w:id="970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706" w:date="2023-01-05T23:08:58Z" w:author="Jan Groh"/>
          <w:del w:id="9707" w:date="2023-01-13T18:26:59Z" w:author="Jan Groh"/>
          <w:rStyle w:val="Ohne"/>
          <w:rFonts w:ascii="Garamond Premier Pro Caption" w:cs="Garamond Premier Pro Caption" w:hAnsi="Garamond Premier Pro Caption" w:eastAsia="Garamond Premier Pro Caption"/>
          <w:sz w:val="22"/>
          <w:szCs w:val="22"/>
        </w:rPr>
      </w:pPr>
      <w:ins w:id="9708" w:date="2023-01-05T23:08:58Z" w:author="Jan Groh">
        <w:del w:id="9709" w:date="2023-01-13T18:26:59Z" w:author="Jan Groh">
          <w:r>
            <w:rPr>
              <w:rFonts w:ascii="Garamond Premier Pro Bold" w:hAnsi="Garamond Premier Pro Bold"/>
              <w:sz w:val="22"/>
              <w:szCs w:val="22"/>
              <w:rtl w:val="0"/>
              <w:lang w:val="de-DE"/>
            </w:rPr>
            <w:delText>34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710" w:date="2023-01-05T23:08:58Z" w:author="Jan Groh"/>
          <w:del w:id="9711" w:date="2023-01-13T18:26:59Z" w:author="Jan Groh"/>
          <w:rStyle w:val="Ohne"/>
          <w:rFonts w:ascii="Garamond Premier Pro Caption" w:cs="Garamond Premier Pro Caption" w:hAnsi="Garamond Premier Pro Caption" w:eastAsia="Garamond Premier Pro Caption"/>
          <w:sz w:val="22"/>
          <w:szCs w:val="22"/>
        </w:rPr>
      </w:pPr>
      <w:ins w:id="9712" w:date="2023-01-05T23:08:58Z" w:author="Jan Groh">
        <w:del w:id="9713" w:date="2023-01-13T18:26:59Z" w:author="Jan Groh">
          <w:r>
            <w:rPr>
              <w:rStyle w:val="Ohne"/>
              <w:rFonts w:ascii="Garamond Premier Pro Caption" w:hAnsi="Garamond Premier Pro Caption"/>
              <w:sz w:val="22"/>
              <w:szCs w:val="22"/>
              <w:rtl w:val="0"/>
              <w:lang w:val="de-DE"/>
            </w:rPr>
            <w:delText>(1830/31)</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9714" w:date="2023-01-05T23:08:58Z" w:author="Jan Groh"/>
          <w:del w:id="971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16"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17" w:date="2023-01-13T18:26:59Z" w:author="Jan Groh"/>
          <w:rFonts w:ascii="Garamond Premier Pro Italic" w:cs="Garamond Premier Pro Italic" w:hAnsi="Garamond Premier Pro Italic" w:eastAsia="Garamond Premier Pro Italic"/>
          <w:sz w:val="22"/>
          <w:szCs w:val="22"/>
        </w:rPr>
      </w:pPr>
      <w:del w:id="9718" w:date="2023-01-13T18:26:59Z" w:author="Jan Groh">
        <w:r>
          <w:rPr>
            <w:rFonts w:ascii="Garamond Premier Pro Italic" w:hAnsi="Garamond Premier Pro Italic"/>
            <w:sz w:val="22"/>
            <w:szCs w:val="22"/>
            <w:rtl w:val="0"/>
            <w:lang w:val="de-DE"/>
          </w:rPr>
          <w:delText>Aus Goethes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19" w:date="2023-01-13T18:26:59Z" w:author="Jan Groh"/>
          <w:rFonts w:ascii="Garamond Premier Pro Italic" w:cs="Garamond Premier Pro Italic" w:hAnsi="Garamond Premier Pro Italic" w:eastAsia="Garamond Premier Pro Italic"/>
          <w:sz w:val="22"/>
          <w:szCs w:val="22"/>
        </w:rPr>
      </w:pPr>
      <w:del w:id="9720" w:date="2023-01-13T18:26:59Z" w:author="Jan Groh">
        <w:r>
          <w:rPr>
            <w:rFonts w:ascii="Garamond Premier Pro Italic" w:hAnsi="Garamond Premier Pro Italic"/>
            <w:sz w:val="22"/>
            <w:szCs w:val="22"/>
            <w:rtl w:val="0"/>
          </w:rPr>
          <w:delText>10. November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21" w:date="2023-01-13T18:26:59Z" w:author="Jan Groh"/>
          <w:rFonts w:ascii="Garamond Premier Pro Caption" w:cs="Garamond Premier Pro Caption" w:hAnsi="Garamond Premier Pro Caption" w:eastAsia="Garamond Premier Pro Caption"/>
          <w:sz w:val="22"/>
          <w:szCs w:val="22"/>
        </w:rPr>
      </w:pPr>
      <w:del w:id="9722" w:date="2023-01-13T18:26:59Z" w:author="Jan Groh">
        <w:r>
          <w:rPr>
            <w:rFonts w:ascii="Garamond Premier Pro Caption" w:hAnsi="Garamond Premier Pro Caption"/>
            <w:sz w:val="22"/>
            <w:szCs w:val="22"/>
            <w:rtl w:val="0"/>
            <w:lang w:val="de-DE"/>
          </w:rPr>
          <w:delText>Gegen Abend Herr Geheimrat von M</w:delText>
        </w:r>
      </w:del>
      <w:del w:id="9723" w:date="2023-01-13T18:26:59Z" w:author="Jan Groh">
        <w:r>
          <w:rPr>
            <w:rFonts w:ascii="Garamond Premier Pro Caption" w:hAnsi="Garamond Premier Pro Caption" w:hint="default"/>
            <w:sz w:val="22"/>
            <w:szCs w:val="22"/>
            <w:rtl w:val="0"/>
          </w:rPr>
          <w:delText>ü</w:delText>
        </w:r>
      </w:del>
      <w:del w:id="9724" w:date="2023-01-13T18:26:59Z" w:author="Jan Groh">
        <w:r>
          <w:rPr>
            <w:rFonts w:ascii="Garamond Premier Pro Caption" w:hAnsi="Garamond Premier Pro Caption"/>
            <w:sz w:val="22"/>
            <w:szCs w:val="22"/>
            <w:rtl w:val="0"/>
            <w:lang w:val="de-DE"/>
          </w:rPr>
          <w:delText>ller und Hofrat Vogel, mir mit m</w:delText>
        </w:r>
      </w:del>
      <w:del w:id="9725" w:date="2023-01-13T18:26:59Z" w:author="Jan Groh">
        <w:r>
          <w:rPr>
            <w:rFonts w:ascii="Garamond Premier Pro Caption" w:hAnsi="Garamond Premier Pro Caption" w:hint="default"/>
            <w:sz w:val="22"/>
            <w:szCs w:val="22"/>
            <w:rtl w:val="0"/>
            <w:lang w:val="sv-SE"/>
          </w:rPr>
          <w:delText>ö</w:delText>
        </w:r>
      </w:del>
      <w:del w:id="9726" w:date="2023-01-13T18:26:59Z" w:author="Jan Groh">
        <w:r>
          <w:rPr>
            <w:rFonts w:ascii="Garamond Premier Pro Caption" w:hAnsi="Garamond Premier Pro Caption"/>
            <w:sz w:val="22"/>
            <w:szCs w:val="22"/>
            <w:rtl w:val="0"/>
            <w:lang w:val="de-DE"/>
          </w:rPr>
          <w:delText>glichster Schonung das in der Nacht vom 26. bis 27.</w:delText>
        </w:r>
      </w:del>
      <w:del w:id="9727" w:date="2023-01-13T18:26:59Z" w:author="Jan Groh">
        <w:r>
          <w:rPr>
            <w:rFonts w:ascii="Garamond Premier Pro Caption" w:hAnsi="Garamond Premier Pro Caption"/>
            <w:sz w:val="22"/>
            <w:szCs w:val="22"/>
            <w:rtl w:val="0"/>
            <w:lang w:val="de-DE"/>
          </w:rPr>
          <w:delText xml:space="preserve"> </w:delText>
        </w:r>
      </w:del>
      <w:del w:id="9728" w:date="2023-01-13T18:26:59Z" w:author="Jan Groh">
        <w:r>
          <w:rPr>
            <w:rFonts w:ascii="Garamond Premier Pro Caption" w:hAnsi="Garamond Premier Pro Caption"/>
            <w:sz w:val="22"/>
            <w:szCs w:val="22"/>
            <w:rtl w:val="0"/>
            <w:lang w:val="de-DE"/>
          </w:rPr>
          <w:delText>Oktober erfolgte Ableben meines Sohnes zur Kenntnis zu bringen</w:delText>
        </w:r>
      </w:del>
      <w:del w:id="9729"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3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3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32" w:date="2023-01-13T18:26:59Z" w:author="Jan Groh"/>
          <w:rFonts w:ascii="Garamond Premier Pro Italic" w:cs="Garamond Premier Pro Italic" w:hAnsi="Garamond Premier Pro Italic" w:eastAsia="Garamond Premier Pro Italic"/>
          <w:sz w:val="22"/>
          <w:szCs w:val="22"/>
        </w:rPr>
      </w:pPr>
      <w:del w:id="9733" w:date="2023-01-13T18:26:59Z" w:author="Jan Groh">
        <w:r>
          <w:rPr>
            <w:rFonts w:ascii="Garamond Premier Pro Italic" w:hAnsi="Garamond Premier Pro Italic"/>
            <w:sz w:val="22"/>
            <w:szCs w:val="22"/>
            <w:rtl w:val="0"/>
            <w:lang w:val="de-DE"/>
          </w:rPr>
          <w:delText>Aus Eckermanns Gespr</w:delText>
        </w:r>
      </w:del>
      <w:del w:id="9734" w:date="2023-01-13T18:26:59Z" w:author="Jan Groh">
        <w:r>
          <w:rPr>
            <w:rFonts w:ascii="Garamond Premier Pro Italic" w:hAnsi="Garamond Premier Pro Italic" w:hint="default"/>
            <w:sz w:val="22"/>
            <w:szCs w:val="22"/>
            <w:rtl w:val="0"/>
          </w:rPr>
          <w:delText>ä</w:delText>
        </w:r>
      </w:del>
      <w:del w:id="9735" w:date="2023-01-13T18:26:59Z" w:author="Jan Groh">
        <w:r>
          <w:rPr>
            <w:rFonts w:ascii="Garamond Premier Pro Italic" w:hAnsi="Garamond Premier Pro Italic"/>
            <w:sz w:val="22"/>
            <w:szCs w:val="22"/>
            <w:rtl w:val="0"/>
            <w:lang w:val="de-DE"/>
          </w:rPr>
          <w:delText>chen mit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3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37" w:date="2023-01-13T18:26:59Z" w:author="Jan Groh"/>
          <w:rFonts w:ascii="Garamond Premier Pro Italic" w:cs="Garamond Premier Pro Italic" w:hAnsi="Garamond Premier Pro Italic" w:eastAsia="Garamond Premier Pro Italic"/>
          <w:sz w:val="22"/>
          <w:szCs w:val="22"/>
        </w:rPr>
      </w:pPr>
      <w:del w:id="9738" w:date="2023-01-13T18:26:59Z" w:author="Jan Groh">
        <w:r>
          <w:rPr>
            <w:rFonts w:ascii="Garamond Premier Pro Italic" w:hAnsi="Garamond Premier Pro Italic"/>
            <w:sz w:val="22"/>
            <w:szCs w:val="22"/>
            <w:rtl w:val="0"/>
            <w:lang w:val="de-DE"/>
          </w:rPr>
          <w:delText>Dienstag, den 23. November [1830], abends sechs Uhr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39" w:date="2023-01-13T18:26:59Z" w:author="Jan Groh"/>
          <w:rFonts w:ascii="Garamond Premier Pro Caption" w:cs="Garamond Premier Pro Caption" w:hAnsi="Garamond Premier Pro Caption" w:eastAsia="Garamond Premier Pro Caption"/>
          <w:sz w:val="22"/>
          <w:szCs w:val="22"/>
        </w:rPr>
      </w:pPr>
      <w:del w:id="9740" w:date="2023-01-13T18:26:59Z" w:author="Jan Groh">
        <w:r>
          <w:rPr>
            <w:rFonts w:ascii="Garamond Premier Pro Caption" w:hAnsi="Garamond Premier Pro Caption"/>
            <w:sz w:val="22"/>
            <w:szCs w:val="22"/>
            <w:rtl w:val="0"/>
            <w:lang w:val="de-DE"/>
          </w:rPr>
          <w:delText>Kaum da</w:delText>
        </w:r>
      </w:del>
      <w:del w:id="9741" w:date="2023-01-13T18:26:59Z" w:author="Jan Groh">
        <w:r>
          <w:rPr>
            <w:rFonts w:ascii="Garamond Premier Pro Caption" w:hAnsi="Garamond Premier Pro Caption" w:hint="default"/>
            <w:sz w:val="22"/>
            <w:szCs w:val="22"/>
            <w:rtl w:val="0"/>
            <w:lang w:val="de-DE"/>
          </w:rPr>
          <w:delText xml:space="preserve">ß </w:delText>
        </w:r>
      </w:del>
      <w:del w:id="9742" w:date="2023-01-13T18:26:59Z" w:author="Jan Groh">
        <w:r>
          <w:rPr>
            <w:rFonts w:ascii="Garamond Premier Pro Caption" w:hAnsi="Garamond Premier Pro Caption"/>
            <w:sz w:val="22"/>
            <w:szCs w:val="22"/>
            <w:rtl w:val="0"/>
            <w:lang w:val="de-DE"/>
          </w:rPr>
          <w:delText>ich meine Wirtsleute begr</w:delText>
        </w:r>
      </w:del>
      <w:del w:id="9743" w:date="2023-01-13T18:26:59Z" w:author="Jan Groh">
        <w:r>
          <w:rPr>
            <w:rFonts w:ascii="Garamond Premier Pro Caption" w:hAnsi="Garamond Premier Pro Caption" w:hint="default"/>
            <w:sz w:val="22"/>
            <w:szCs w:val="22"/>
            <w:rtl w:val="0"/>
            <w:lang w:val="de-DE"/>
          </w:rPr>
          <w:delText>üß</w:delText>
        </w:r>
      </w:del>
      <w:del w:id="9744" w:date="2023-01-13T18:26:59Z" w:author="Jan Groh">
        <w:r>
          <w:rPr>
            <w:rFonts w:ascii="Garamond Premier Pro Caption" w:hAnsi="Garamond Premier Pro Caption"/>
            <w:sz w:val="22"/>
            <w:szCs w:val="22"/>
            <w:rtl w:val="0"/>
            <w:lang w:val="de-DE"/>
          </w:rPr>
          <w:delText>t hatte, so war mein erster Weg in das Goethesche Haus. Ich ging zuerst zu Frau von Goethe.</w:delText>
        </w:r>
      </w:del>
      <w:del w:id="9745" w:date="2023-01-13T18:26:59Z" w:author="Jan Groh">
        <w:r>
          <w:rPr>
            <w:rFonts w:ascii="Garamond Premier Pro Caption" w:hAnsi="Garamond Premier Pro Caption"/>
            <w:sz w:val="22"/>
            <w:szCs w:val="22"/>
            <w:rtl w:val="0"/>
            <w:lang w:val="de-DE"/>
          </w:rPr>
          <w:delText xml:space="preserve"> </w:delText>
        </w:r>
      </w:del>
      <w:del w:id="9746" w:date="2023-01-13T18:26:59Z" w:author="Jan Groh">
        <w:r>
          <w:rPr>
            <w:rFonts w:ascii="Garamond Premier Pro Caption" w:hAnsi="Garamond Premier Pro Caption"/>
            <w:sz w:val="22"/>
            <w:szCs w:val="22"/>
            <w:rtl w:val="0"/>
            <w:lang w:val="de-DE"/>
          </w:rPr>
          <w:delText>Ich fand sie bereits in tiefer Trauerkleidung, jedoch ruhig und gefa</w:delText>
        </w:r>
      </w:del>
      <w:del w:id="9747" w:date="2023-01-13T18:26:59Z" w:author="Jan Groh">
        <w:r>
          <w:rPr>
            <w:rFonts w:ascii="Garamond Premier Pro Caption" w:hAnsi="Garamond Premier Pro Caption" w:hint="default"/>
            <w:sz w:val="22"/>
            <w:szCs w:val="22"/>
            <w:rtl w:val="0"/>
            <w:lang w:val="de-DE"/>
          </w:rPr>
          <w:delText>ß</w:delText>
        </w:r>
      </w:del>
      <w:del w:id="9748" w:date="2023-01-13T18:26:59Z" w:author="Jan Groh">
        <w:r>
          <w:rPr>
            <w:rFonts w:ascii="Garamond Premier Pro Caption" w:hAnsi="Garamond Premier Pro Caption"/>
            <w:sz w:val="22"/>
            <w:szCs w:val="22"/>
            <w:rtl w:val="0"/>
            <w:lang w:val="de-DE"/>
          </w:rPr>
          <w:delText>t, und wir hatten viel gegeneinander auszusprechen.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4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9750"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51" w:date="2023-01-13T18:26:59Z" w:author="Jan Groh"/>
          <w:rFonts w:ascii="Garamond Premier Pro Caption" w:cs="Garamond Premier Pro Caption" w:hAnsi="Garamond Premier Pro Caption" w:eastAsia="Garamond Premier Pro Caption"/>
          <w:sz w:val="22"/>
          <w:szCs w:val="22"/>
        </w:rPr>
      </w:pPr>
      <w:del w:id="9752" w:date="2023-01-05T23:09:46Z" w:author="Jan Groh">
        <w:r>
          <w:rPr>
            <w:rFonts w:ascii="Garamond Premier Pro Caption" w:hAnsi="Garamond Premier Pro Caption"/>
            <w:sz w:val="22"/>
            <w:szCs w:val="22"/>
            <w:rtl w:val="0"/>
          </w:rPr>
          <w:delText xml:space="preserve">DIE </w:delText>
        </w:r>
      </w:del>
      <w:del w:id="9753" w:date="2023-01-05T23:09:46Z" w:author="Jan Groh">
        <w:r>
          <w:rPr>
            <w:rFonts w:ascii="Garamond Premier Pro Caption" w:hAnsi="Garamond Premier Pro Caption"/>
            <w:sz w:val="22"/>
            <w:szCs w:val="22"/>
            <w:rtl w:val="0"/>
            <w:lang w:val="de-DE"/>
          </w:rPr>
          <w:delText>J</w:delText>
        </w:r>
      </w:del>
      <w:del w:id="9754" w:date="2023-01-05T23:09:46Z" w:author="Jan Groh">
        <w:r>
          <w:rPr>
            <w:rFonts w:ascii="Garamond Premier Pro Caption" w:hAnsi="Garamond Premier Pro Caption"/>
            <w:sz w:val="22"/>
            <w:szCs w:val="22"/>
            <w:rtl w:val="0"/>
          </w:rPr>
          <w:delText xml:space="preserve">AHRE BIS </w:delText>
        </w:r>
      </w:del>
      <w:del w:id="9755" w:date="2023-01-05T23:09:30Z" w:author="Jan Groh">
        <w:r>
          <w:rPr>
            <w:rFonts w:ascii="Garamond Premier Pro Caption" w:hAnsi="Garamond Premier Pro Caption"/>
            <w:sz w:val="22"/>
            <w:szCs w:val="22"/>
            <w:rtl w:val="0"/>
          </w:rPr>
          <w:delText xml:space="preserve">ZU </w:delText>
        </w:r>
      </w:del>
      <w:del w:id="9756" w:date="2023-01-13T18:26:59Z" w:author="Jan Groh">
        <w:r>
          <w:rPr>
            <w:rFonts w:ascii="Garamond Premier Pro Caption" w:hAnsi="Garamond Premier Pro Caption"/>
            <w:sz w:val="22"/>
            <w:szCs w:val="22"/>
            <w:rtl w:val="0"/>
            <w:lang w:val="de-DE"/>
          </w:rPr>
          <w:delText>GOETHES TOD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57" w:date="2023-01-13T18:26:59Z" w:author="Jan Groh"/>
          <w:rFonts w:ascii="Garamond Premier Pro Caption" w:cs="Garamond Premier Pro Caption" w:hAnsi="Garamond Premier Pro Caption" w:eastAsia="Garamond Premier Pro Caption"/>
          <w:sz w:val="22"/>
          <w:szCs w:val="22"/>
        </w:rPr>
      </w:pPr>
      <w:del w:id="9758" w:date="2023-01-13T18:26:59Z" w:author="Jan Groh">
        <w:r>
          <w:rPr>
            <w:rFonts w:ascii="Garamond Premier Pro Caption" w:hAnsi="Garamond Premier Pro Caption"/>
            <w:sz w:val="22"/>
            <w:szCs w:val="22"/>
            <w:rtl w:val="0"/>
          </w:rPr>
          <w:delText>1830</w:delText>
        </w:r>
      </w:del>
      <w:del w:id="9759" w:date="2023-01-13T18:26:59Z" w:author="Jan Groh">
        <w:r>
          <w:rPr>
            <w:rFonts w:ascii="Garamond Premier Pro Caption" w:hAnsi="Garamond Premier Pro Caption" w:hint="default"/>
            <w:sz w:val="22"/>
            <w:szCs w:val="22"/>
            <w:rtl w:val="0"/>
          </w:rPr>
          <w:delText>–</w:delText>
        </w:r>
      </w:del>
      <w:del w:id="9760" w:date="2023-01-13T18:26:59Z" w:author="Jan Groh">
        <w:r>
          <w:rPr>
            <w:rFonts w:ascii="Garamond Premier Pro Caption" w:hAnsi="Garamond Premier Pro Caption"/>
            <w:sz w:val="22"/>
            <w:szCs w:val="22"/>
            <w:rtl w:val="0"/>
          </w:rPr>
          <w:delText>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9761"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62" w:date="2023-01-13T18:26:59Z" w:author="Jan Groh"/>
          <w:rFonts w:ascii="Garamond Premier Pro Bold" w:cs="Garamond Premier Pro Bold" w:hAnsi="Garamond Premier Pro Bold" w:eastAsia="Garamond Premier Pro Bold"/>
          <w:sz w:val="22"/>
          <w:szCs w:val="22"/>
        </w:rPr>
      </w:pPr>
      <w:del w:id="9763" w:date="2023-01-13T18:26:59Z" w:author="Jan Groh">
        <w:r>
          <w:rPr>
            <w:rFonts w:ascii="Garamond Premier Pro Bold" w:hAnsi="Garamond Premier Pro Bold"/>
            <w:sz w:val="22"/>
            <w:szCs w:val="22"/>
            <w:rtl w:val="0"/>
            <w:lang w:val="de-DE"/>
          </w:rPr>
          <w:delText>Zeittafel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76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9765" w:date="2023-01-13T18:26:59Z" w:author="Jan Groh"/>
          <w:rFonts w:ascii="Garamond Premier Pro Caption" w:cs="Garamond Premier Pro Caption" w:hAnsi="Garamond Premier Pro Caption" w:eastAsia="Garamond Premier Pro Caption"/>
          <w:sz w:val="22"/>
          <w:szCs w:val="22"/>
        </w:rPr>
      </w:pPr>
      <w:del w:id="9766" w:date="2023-01-13T18:26:59Z" w:author="Jan Groh">
        <w:r>
          <w:rPr>
            <w:rFonts w:ascii="Garamond Premier Pro Caption" w:hAnsi="Garamond Premier Pro Caption"/>
            <w:sz w:val="22"/>
            <w:szCs w:val="22"/>
            <w:rtl w:val="0"/>
            <w:lang w:val="de-DE"/>
          </w:rPr>
          <w:delText xml:space="preserve">1830 </w:delText>
        </w:r>
      </w:del>
      <w:del w:id="9767" w:date="2023-01-13T18:26:59Z" w:author="Jan Groh">
        <w:r>
          <w:rPr>
            <w:rFonts w:ascii="Arial Unicode MS" w:cs="Arial Unicode MS" w:hAnsi="Arial Unicode MS" w:eastAsia="Arial Unicode MS"/>
            <w:b w:val="0"/>
            <w:bCs w:val="0"/>
            <w:i w:val="0"/>
            <w:iCs w:val="0"/>
            <w:sz w:val="22"/>
            <w:szCs w:val="22"/>
            <w:rtl w:val="0"/>
          </w:rPr>
          <w:delText>﻿﻿﻿﻿</w:delText>
        </w:r>
      </w:del>
      <w:del w:id="9768" w:date="2023-01-13T18:26:59Z" w:author="Jan Groh">
        <w:r>
          <w:rPr>
            <w:rFonts w:ascii="Garamond Premier Pro Caption" w:cs="Garamond Premier Pro Caption" w:hAnsi="Garamond Premier Pro Caption" w:eastAsia="Garamond Premier Pro Caption"/>
            <w:sz w:val="22"/>
            <w:szCs w:val="22"/>
          </w:rPr>
          <w:tab/>
        </w:r>
      </w:del>
      <w:del w:id="9769" w:date="2023-01-13T18:26:59Z" w:author="Jan Groh">
        <w:r>
          <w:rPr>
            <w:rFonts w:ascii="Garamond Premier Pro Caption" w:hAnsi="Garamond Premier Pro Caption"/>
            <w:sz w:val="22"/>
            <w:szCs w:val="22"/>
            <w:rtl w:val="0"/>
            <w:lang w:val="de-DE"/>
          </w:rPr>
          <w:delText>Goethe wird nach seinem Blutsturz von Ottilie gepflegt.Abends liest sie ihm zumeist etwas vor.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9770" w:date="2023-01-13T18:26:59Z" w:author="Jan Groh"/>
          <w:rFonts w:ascii="Garamond Premier Pro Caption" w:cs="Garamond Premier Pro Caption" w:hAnsi="Garamond Premier Pro Caption" w:eastAsia="Garamond Premier Pro Caption"/>
          <w:sz w:val="22"/>
          <w:szCs w:val="22"/>
        </w:rPr>
      </w:pPr>
      <w:del w:id="9771" w:date="2023-01-13T18:26:59Z" w:author="Jan Groh">
        <w:r>
          <w:rPr>
            <w:rFonts w:ascii="Arial Unicode MS" w:cs="Arial Unicode MS" w:hAnsi="Arial Unicode MS" w:eastAsia="Arial Unicode MS"/>
            <w:b w:val="0"/>
            <w:bCs w:val="0"/>
            <w:i w:val="0"/>
            <w:iCs w:val="0"/>
            <w:sz w:val="22"/>
            <w:szCs w:val="22"/>
            <w:rtl w:val="0"/>
          </w:rPr>
          <w:delText>﻿﻿﻿﻿﻿</w:delText>
        </w:r>
      </w:del>
      <w:del w:id="9772" w:date="2023-01-13T18:26:59Z" w:author="Jan Groh">
        <w:r>
          <w:rPr>
            <w:rFonts w:ascii="Garamond Premier Pro Caption" w:hAnsi="Garamond Premier Pro Caption"/>
            <w:sz w:val="22"/>
            <w:szCs w:val="22"/>
            <w:rtl w:val="0"/>
            <w:lang w:val="de-DE"/>
          </w:rPr>
          <w:delText>1831</w:delText>
          <w:tab/>
        </w:r>
      </w:del>
      <w:del w:id="9773" w:date="2023-01-13T18:26:59Z" w:author="Jan Groh">
        <w:r>
          <w:rPr>
            <w:rFonts w:ascii="Garamond Premier Pro Caption" w:hAnsi="Garamond Premier Pro Caption"/>
            <w:sz w:val="22"/>
            <w:szCs w:val="22"/>
            <w:rtl w:val="0"/>
            <w:lang w:val="de-DE"/>
          </w:rPr>
          <w:delText xml:space="preserve">Die Zeitschrift </w:delText>
        </w:r>
      </w:del>
      <w:del w:id="9774" w:date="2023-01-13T18:26:59Z" w:author="Jan Groh">
        <w:r>
          <w:rPr>
            <w:rFonts w:ascii="Garamond Premier Pro Caption" w:hAnsi="Garamond Premier Pro Caption" w:hint="default"/>
            <w:sz w:val="22"/>
            <w:szCs w:val="22"/>
            <w:rtl w:val="0"/>
            <w:lang w:val="it-IT"/>
          </w:rPr>
          <w:delText>»</w:delText>
        </w:r>
      </w:del>
      <w:del w:id="9775" w:date="2023-01-13T18:26:59Z" w:author="Jan Groh">
        <w:r>
          <w:rPr>
            <w:rFonts w:ascii="Garamond Premier Pro Caption" w:hAnsi="Garamond Premier Pro Caption"/>
            <w:sz w:val="22"/>
            <w:szCs w:val="22"/>
            <w:rtl w:val="0"/>
            <w:lang w:val="pt-PT"/>
          </w:rPr>
          <w:delText>Chaos</w:delText>
        </w:r>
      </w:del>
      <w:del w:id="9776" w:date="2023-01-13T18:26:59Z" w:author="Jan Groh">
        <w:r>
          <w:rPr>
            <w:rFonts w:ascii="Garamond Premier Pro Caption" w:hAnsi="Garamond Premier Pro Caption" w:hint="default"/>
            <w:sz w:val="22"/>
            <w:szCs w:val="22"/>
            <w:rtl w:val="0"/>
            <w:lang w:val="fr-FR"/>
          </w:rPr>
          <w:delText xml:space="preserve">« </w:delText>
        </w:r>
      </w:del>
      <w:del w:id="9777" w:date="2023-01-13T18:26:59Z" w:author="Jan Groh">
        <w:r>
          <w:rPr>
            <w:rFonts w:ascii="Garamond Premier Pro Caption" w:hAnsi="Garamond Premier Pro Caption"/>
            <w:sz w:val="22"/>
            <w:szCs w:val="22"/>
            <w:rtl w:val="0"/>
            <w:lang w:val="de-DE"/>
          </w:rPr>
          <w:delText>erscheint wieder.</w:delText>
        </w:r>
      </w:del>
      <w:del w:id="9778" w:date="2023-01-13T18:26:59Z" w:author="Jan Groh">
        <w:r>
          <w:rPr>
            <w:rFonts w:ascii="Garamond Premier Pro Caption" w:cs="Garamond Premier Pro Caption" w:hAnsi="Garamond Premier Pro Caption" w:eastAsia="Garamond Premier Pro Caption"/>
            <w:sz w:val="22"/>
            <w:szCs w:val="22"/>
          </w:rPr>
          <w:br w:type="textWrapping"/>
        </w:r>
      </w:del>
      <w:del w:id="9779" w:date="2023-01-13T18:26:59Z" w:author="Jan Groh">
        <w:r>
          <w:rPr>
            <w:rFonts w:ascii="Garamond Premier Pro Caption" w:hAnsi="Garamond Premier Pro Caption"/>
            <w:sz w:val="22"/>
            <w:szCs w:val="22"/>
            <w:rtl w:val="0"/>
            <w:lang w:val="de-DE"/>
          </w:rPr>
          <w:delText>Sommer: Samuel Naylor macht Ottilie einen Heiratsantrag, den sie geneigt ist anzunehmen.</w:delText>
        </w:r>
      </w:del>
      <w:del w:id="9780" w:date="2023-01-13T18:26:59Z" w:author="Jan Groh">
        <w:r>
          <w:rPr>
            <w:rFonts w:ascii="Garamond Premier Pro Caption" w:cs="Garamond Premier Pro Caption" w:hAnsi="Garamond Premier Pro Caption" w:eastAsia="Garamond Premier Pro Caption"/>
            <w:sz w:val="22"/>
            <w:szCs w:val="22"/>
          </w:rPr>
          <w:br w:type="textWrapping"/>
        </w:r>
      </w:del>
      <w:del w:id="9781" w:date="2023-01-13T18:26:59Z" w:author="Jan Groh">
        <w:r>
          <w:rPr>
            <w:rFonts w:ascii="Garamond Premier Pro Caption" w:hAnsi="Garamond Premier Pro Caption"/>
            <w:sz w:val="22"/>
            <w:szCs w:val="22"/>
            <w:rtl w:val="0"/>
            <w:lang w:val="de-DE"/>
          </w:rPr>
          <w:delText>November: Ottilie erh</w:delText>
        </w:r>
      </w:del>
      <w:del w:id="9782" w:date="2023-01-13T18:26:59Z" w:author="Jan Groh">
        <w:r>
          <w:rPr>
            <w:rFonts w:ascii="Garamond Premier Pro Caption" w:hAnsi="Garamond Premier Pro Caption" w:hint="default"/>
            <w:sz w:val="22"/>
            <w:szCs w:val="22"/>
            <w:rtl w:val="0"/>
          </w:rPr>
          <w:delText>ä</w:delText>
        </w:r>
      </w:del>
      <w:del w:id="9783" w:date="2023-01-13T18:26:59Z" w:author="Jan Groh">
        <w:r>
          <w:rPr>
            <w:rFonts w:ascii="Garamond Premier Pro Caption" w:hAnsi="Garamond Premier Pro Caption"/>
            <w:sz w:val="22"/>
            <w:szCs w:val="22"/>
            <w:rtl w:val="0"/>
            <w:lang w:val="de-DE"/>
          </w:rPr>
          <w:delText>lt die Nachricht von der bevorstehenden Hochzeit Samuel Naylors. Sie bekommt nach zwanzig Tahren den ersten Brief von Ferdinand Heinke.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9784" w:date="2023-01-13T18:26:59Z" w:author="Jan Groh"/>
          <w:rFonts w:ascii="Garamond Premier Pro Caption" w:cs="Garamond Premier Pro Caption" w:hAnsi="Garamond Premier Pro Caption" w:eastAsia="Garamond Premier Pro Caption"/>
          <w:sz w:val="22"/>
          <w:szCs w:val="22"/>
        </w:rPr>
      </w:pPr>
      <w:del w:id="9785" w:date="2023-01-13T18:26:59Z" w:author="Jan Groh">
        <w:r>
          <w:rPr>
            <w:rFonts w:ascii="Garamond Premier Pro Caption" w:hAnsi="Garamond Premier Pro Caption"/>
            <w:sz w:val="22"/>
            <w:szCs w:val="22"/>
            <w:rtl w:val="0"/>
          </w:rPr>
          <w:delText>1832</w:delText>
        </w:r>
      </w:del>
      <w:del w:id="9786" w:date="2023-01-13T18:26:59Z" w:author="Jan Groh">
        <w:r>
          <w:rPr>
            <w:rFonts w:ascii="Garamond Premier Pro Caption" w:cs="Garamond Premier Pro Caption" w:hAnsi="Garamond Premier Pro Caption" w:eastAsia="Garamond Premier Pro Caption"/>
            <w:sz w:val="22"/>
            <w:szCs w:val="22"/>
          </w:rPr>
          <w:tab/>
        </w:r>
      </w:del>
      <w:del w:id="9787" w:date="2023-01-13T18:26:59Z" w:author="Jan Groh">
        <w:r>
          <w:rPr>
            <w:rFonts w:ascii="Garamond Premier Pro Caption" w:hAnsi="Garamond Premier Pro Caption"/>
            <w:sz w:val="22"/>
            <w:szCs w:val="22"/>
            <w:rtl w:val="0"/>
          </w:rPr>
          <w:delText>22. M</w:delText>
        </w:r>
      </w:del>
      <w:del w:id="9788" w:date="2023-01-13T18:26:59Z" w:author="Jan Groh">
        <w:r>
          <w:rPr>
            <w:rFonts w:ascii="Garamond Premier Pro Caption" w:hAnsi="Garamond Premier Pro Caption" w:hint="default"/>
            <w:sz w:val="22"/>
            <w:szCs w:val="22"/>
            <w:rtl w:val="0"/>
          </w:rPr>
          <w:delText>ä</w:delText>
        </w:r>
      </w:del>
      <w:del w:id="9789" w:date="2023-01-13T18:26:59Z" w:author="Jan Groh">
        <w:r>
          <w:rPr>
            <w:rFonts w:ascii="Garamond Premier Pro Caption" w:hAnsi="Garamond Premier Pro Caption"/>
            <w:sz w:val="22"/>
            <w:szCs w:val="22"/>
            <w:rtl w:val="0"/>
            <w:lang w:val="de-DE"/>
          </w:rPr>
          <w:delText>rz: Johann Wolfgang von Goethe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9790" w:date="2023-01-13T18:26:59Z" w:author="Jan Groh"/>
          <w:rFonts w:ascii="Garamond Premier Pro Caption" w:cs="Garamond Premier Pro Caption" w:hAnsi="Garamond Premier Pro Caption" w:eastAsia="Garamond Premier Pro Caption"/>
          <w:sz w:val="22"/>
          <w:szCs w:val="22"/>
        </w:rPr>
      </w:pPr>
      <w:del w:id="9791" w:date="2023-01-13T18:26:59Z" w:author="Jan Groh">
        <w:r>
          <w:rPr>
            <w:rFonts w:ascii="Garamond Premier Pro Caption" w:cs="Garamond Premier Pro Caption" w:hAnsi="Garamond Premier Pro Caption" w:eastAsia="Garamond Premier Pro Caption"/>
            <w:sz w:val="22"/>
            <w:szCs w:val="22"/>
          </w:rPr>
          <w:tab/>
        </w:r>
      </w:del>
      <w:del w:id="9792" w:date="2023-01-13T18:26:59Z" w:author="Jan Groh">
        <w:r>
          <w:rPr>
            <w:rFonts w:ascii="Garamond Premier Pro Caption" w:hAnsi="Garamond Premier Pro Caption"/>
            <w:sz w:val="22"/>
            <w:szCs w:val="22"/>
            <w:rtl w:val="0"/>
          </w:rPr>
          <w:delText>26. M</w:delText>
        </w:r>
      </w:del>
      <w:del w:id="9793" w:date="2023-01-13T18:26:59Z" w:author="Jan Groh">
        <w:r>
          <w:rPr>
            <w:rFonts w:ascii="Garamond Premier Pro Caption" w:hAnsi="Garamond Premier Pro Caption" w:hint="default"/>
            <w:sz w:val="22"/>
            <w:szCs w:val="22"/>
            <w:rtl w:val="0"/>
          </w:rPr>
          <w:delText>ä</w:delText>
        </w:r>
      </w:del>
      <w:del w:id="9794" w:date="2023-01-13T18:26:59Z" w:author="Jan Groh">
        <w:r>
          <w:rPr>
            <w:rFonts w:ascii="Garamond Premier Pro Caption" w:hAnsi="Garamond Premier Pro Caption"/>
            <w:sz w:val="22"/>
            <w:szCs w:val="22"/>
            <w:rtl w:val="0"/>
            <w:lang w:val="de-DE"/>
          </w:rPr>
          <w:delText>rz: Beerdigung Goethes.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9795" w:date="2023-01-13T18:26:59Z" w:author="Jan Groh"/>
          <w:rFonts w:ascii="Garamond Premier Pro Caption" w:cs="Garamond Premier Pro Caption" w:hAnsi="Garamond Premier Pro Caption" w:eastAsia="Garamond Premier Pro Caption"/>
          <w:sz w:val="22"/>
          <w:szCs w:val="22"/>
        </w:rPr>
      </w:pPr>
      <w:del w:id="9796" w:date="2023-01-13T18:26:59Z" w:author="Jan Groh">
        <w:r>
          <w:rPr>
            <w:rFonts w:ascii="Garamond Premier Pro Caption" w:cs="Garamond Premier Pro Caption" w:hAnsi="Garamond Premier Pro Caption" w:eastAsia="Garamond Premier Pro Caption"/>
            <w:sz w:val="22"/>
            <w:szCs w:val="22"/>
          </w:rPr>
          <w:tab/>
        </w:r>
      </w:del>
      <w:del w:id="9797" w:date="2023-01-13T18:26:59Z" w:author="Jan Groh">
        <w:r>
          <w:rPr>
            <w:rFonts w:ascii="Garamond Premier Pro Caption" w:hAnsi="Garamond Premier Pro Caption"/>
            <w:sz w:val="22"/>
            <w:szCs w:val="22"/>
            <w:rtl w:val="0"/>
            <w:lang w:val="de-DE"/>
          </w:rPr>
          <w:delText xml:space="preserve">Ottilie stellt die Herausgabe der Zeitschrift </w:delText>
        </w:r>
      </w:del>
      <w:del w:id="9798" w:date="2023-01-13T18:26:59Z" w:author="Jan Groh">
        <w:r>
          <w:rPr>
            <w:rFonts w:ascii="Garamond Premier Pro Caption" w:hAnsi="Garamond Premier Pro Caption" w:hint="default"/>
            <w:sz w:val="22"/>
            <w:szCs w:val="22"/>
            <w:rtl w:val="0"/>
            <w:lang w:val="it-IT"/>
          </w:rPr>
          <w:delText>»</w:delText>
        </w:r>
      </w:del>
      <w:del w:id="9799" w:date="2023-01-13T18:26:59Z" w:author="Jan Groh">
        <w:r>
          <w:rPr>
            <w:rFonts w:ascii="Garamond Premier Pro Caption" w:hAnsi="Garamond Premier Pro Caption"/>
            <w:sz w:val="22"/>
            <w:szCs w:val="22"/>
            <w:rtl w:val="0"/>
            <w:lang w:val="pt-PT"/>
          </w:rPr>
          <w:delText>Chaos</w:delText>
        </w:r>
      </w:del>
      <w:del w:id="9800" w:date="2023-01-13T18:26:59Z" w:author="Jan Groh">
        <w:r>
          <w:rPr>
            <w:rFonts w:ascii="Garamond Premier Pro Caption" w:hAnsi="Garamond Premier Pro Caption" w:hint="default"/>
            <w:sz w:val="22"/>
            <w:szCs w:val="22"/>
            <w:rtl w:val="0"/>
            <w:lang w:val="fr-FR"/>
          </w:rPr>
          <w:delText xml:space="preserve">« </w:delText>
        </w:r>
      </w:del>
      <w:del w:id="9801" w:date="2023-01-13T18:26:59Z" w:author="Jan Groh">
        <w:r>
          <w:rPr>
            <w:rFonts w:ascii="Garamond Premier Pro Caption" w:hAnsi="Garamond Premier Pro Caption"/>
            <w:sz w:val="22"/>
            <w:szCs w:val="22"/>
            <w:rtl w:val="0"/>
          </w:rPr>
          <w:delText>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9802"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803" w:date="2023-01-13T18:26:59Z" w:author="Jan Groh"/>
          <w:rFonts w:ascii="Garamond Premier Pro Italic" w:cs="Garamond Premier Pro Italic" w:hAnsi="Garamond Premier Pro Italic" w:eastAsia="Garamond Premier Pro Italic"/>
          <w:sz w:val="22"/>
          <w:szCs w:val="22"/>
        </w:rPr>
      </w:pPr>
      <w:del w:id="9804"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805" w:date="2023-01-13T18:26:59Z" w:author="Jan Groh"/>
          <w:rFonts w:ascii="Garamond Premier Pro Italic" w:cs="Garamond Premier Pro Italic" w:hAnsi="Garamond Premier Pro Italic" w:eastAsia="Garamond Premier Pro Italic"/>
          <w:sz w:val="22"/>
          <w:szCs w:val="22"/>
        </w:rPr>
      </w:pPr>
      <w:del w:id="9806" w:date="2023-01-13T18:26:59Z" w:author="Jan Groh">
        <w:r>
          <w:rPr>
            <w:rFonts w:ascii="Garamond Premier Pro Italic" w:hAnsi="Garamond Premier Pro Italic"/>
            <w:sz w:val="22"/>
            <w:szCs w:val="22"/>
            <w:rtl w:val="0"/>
            <w:lang w:val="de-DE"/>
          </w:rPr>
          <w:delText>Weimar, den 11. Dezember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807" w:date="2023-01-13T18:26:59Z" w:author="Jan Groh"/>
          <w:rFonts w:ascii="Garamond Premier Pro Caption" w:cs="Garamond Premier Pro Caption" w:hAnsi="Garamond Premier Pro Caption" w:eastAsia="Garamond Premier Pro Caption"/>
          <w:sz w:val="22"/>
          <w:szCs w:val="22"/>
        </w:rPr>
      </w:pPr>
      <w:del w:id="9808" w:date="2023-01-13T18:26:59Z" w:author="Jan Groh">
        <w:r>
          <w:rPr>
            <w:rFonts w:ascii="Garamond Premier Pro Caption" w:hAnsi="Garamond Premier Pro Caption"/>
            <w:sz w:val="22"/>
            <w:szCs w:val="22"/>
            <w:rtl w:val="0"/>
            <w:lang w:val="de-DE"/>
          </w:rPr>
          <w:delText xml:space="preserve">Alles, was Du mir </w:delText>
        </w:r>
      </w:del>
      <w:del w:id="9809" w:date="2023-01-13T18:26:59Z" w:author="Jan Groh">
        <w:r>
          <w:rPr>
            <w:rFonts w:ascii="Garamond Premier Pro Caption" w:hAnsi="Garamond Premier Pro Caption" w:hint="default"/>
            <w:sz w:val="22"/>
            <w:szCs w:val="22"/>
            <w:rtl w:val="0"/>
          </w:rPr>
          <w:delText>ü</w:delText>
        </w:r>
      </w:del>
      <w:del w:id="9810" w:date="2023-01-13T18:26:59Z" w:author="Jan Groh">
        <w:r>
          <w:rPr>
            <w:rFonts w:ascii="Garamond Premier Pro Caption" w:hAnsi="Garamond Premier Pro Caption"/>
            <w:sz w:val="22"/>
            <w:szCs w:val="22"/>
            <w:rtl w:val="0"/>
            <w:lang w:val="de-DE"/>
          </w:rPr>
          <w:delText>ber August sagst, liebe Adele, findet ein Echo in meinen Empfindungen. Denn auch ich beklage mehr die Art unseres Zusammenlebens wie seinen Tod. Wir waren gewi</w:delText>
        </w:r>
      </w:del>
      <w:del w:id="9811" w:date="2023-01-13T18:26:59Z" w:author="Jan Groh">
        <w:r>
          <w:rPr>
            <w:rFonts w:ascii="Garamond Premier Pro Caption" w:hAnsi="Garamond Premier Pro Caption" w:hint="default"/>
            <w:sz w:val="22"/>
            <w:szCs w:val="22"/>
            <w:rtl w:val="0"/>
            <w:lang w:val="de-DE"/>
          </w:rPr>
          <w:delText xml:space="preserve">ß </w:delText>
        </w:r>
      </w:del>
      <w:del w:id="9812" w:date="2023-01-13T18:26:59Z" w:author="Jan Groh">
        <w:r>
          <w:rPr>
            <w:rFonts w:ascii="Garamond Premier Pro Caption" w:hAnsi="Garamond Premier Pro Caption"/>
            <w:sz w:val="22"/>
            <w:szCs w:val="22"/>
            <w:rtl w:val="0"/>
            <w:lang w:val="de-DE"/>
          </w:rPr>
          <w:delText>beide grenzenlos ungl</w:delText>
        </w:r>
      </w:del>
      <w:del w:id="9813" w:date="2023-01-13T18:26:59Z" w:author="Jan Groh">
        <w:r>
          <w:rPr>
            <w:rFonts w:ascii="Garamond Premier Pro Caption" w:hAnsi="Garamond Premier Pro Caption" w:hint="default"/>
            <w:sz w:val="22"/>
            <w:szCs w:val="22"/>
            <w:rtl w:val="0"/>
          </w:rPr>
          <w:delText>ü</w:delText>
        </w:r>
      </w:del>
      <w:del w:id="9814" w:date="2023-01-13T18:26:59Z" w:author="Jan Groh">
        <w:r>
          <w:rPr>
            <w:rFonts w:ascii="Garamond Premier Pro Caption" w:hAnsi="Garamond Premier Pro Caption"/>
            <w:sz w:val="22"/>
            <w:szCs w:val="22"/>
            <w:rtl w:val="0"/>
            <w:lang w:val="de-DE"/>
          </w:rPr>
          <w:delText>cklich; und was mir eine entsetzliche Empfindung gibt, ist der Gedanke, da</w:delText>
        </w:r>
      </w:del>
      <w:del w:id="9815" w:date="2023-01-13T18:26:59Z" w:author="Jan Groh">
        <w:r>
          <w:rPr>
            <w:rFonts w:ascii="Garamond Premier Pro Caption" w:hAnsi="Garamond Premier Pro Caption" w:hint="default"/>
            <w:sz w:val="22"/>
            <w:szCs w:val="22"/>
            <w:rtl w:val="0"/>
            <w:lang w:val="de-DE"/>
          </w:rPr>
          <w:delText xml:space="preserve">ß </w:delText>
        </w:r>
      </w:del>
      <w:del w:id="9816" w:date="2023-01-13T18:26:59Z" w:author="Jan Groh">
        <w:r>
          <w:rPr>
            <w:rFonts w:ascii="Garamond Premier Pro Caption" w:hAnsi="Garamond Premier Pro Caption"/>
            <w:sz w:val="22"/>
            <w:szCs w:val="22"/>
            <w:rtl w:val="0"/>
            <w:lang w:val="de-DE"/>
          </w:rPr>
          <w:delText>er gleichsam f</w:delText>
        </w:r>
      </w:del>
      <w:del w:id="9817" w:date="2023-01-13T18:26:59Z" w:author="Jan Groh">
        <w:r>
          <w:rPr>
            <w:rFonts w:ascii="Garamond Premier Pro Caption" w:hAnsi="Garamond Premier Pro Caption" w:hint="default"/>
            <w:sz w:val="22"/>
            <w:szCs w:val="22"/>
            <w:rtl w:val="0"/>
          </w:rPr>
          <w:delText>ü</w:delText>
        </w:r>
      </w:del>
      <w:del w:id="9818" w:date="2023-01-13T18:26:59Z" w:author="Jan Groh">
        <w:r>
          <w:rPr>
            <w:rFonts w:ascii="Garamond Premier Pro Caption" w:hAnsi="Garamond Premier Pro Caption"/>
            <w:sz w:val="22"/>
            <w:szCs w:val="22"/>
            <w:rtl w:val="0"/>
            <w:lang w:val="de-DE"/>
          </w:rPr>
          <w:delText>r uns, oder f</w:delText>
        </w:r>
      </w:del>
      <w:del w:id="9819" w:date="2023-01-13T18:26:59Z" w:author="Jan Groh">
        <w:r>
          <w:rPr>
            <w:rFonts w:ascii="Garamond Premier Pro Caption" w:hAnsi="Garamond Premier Pro Caption" w:hint="default"/>
            <w:sz w:val="22"/>
            <w:szCs w:val="22"/>
            <w:rtl w:val="0"/>
          </w:rPr>
          <w:delText>ü</w:delText>
        </w:r>
      </w:del>
      <w:del w:id="9820" w:date="2023-01-13T18:26:59Z" w:author="Jan Groh">
        <w:r>
          <w:rPr>
            <w:rFonts w:ascii="Garamond Premier Pro Caption" w:hAnsi="Garamond Premier Pro Caption"/>
            <w:sz w:val="22"/>
            <w:szCs w:val="22"/>
            <w:rtl w:val="0"/>
            <w:lang w:val="de-DE"/>
          </w:rPr>
          <w:delText>r mich, gestorben ist. Oder vielmehr das Gef</w:delText>
        </w:r>
      </w:del>
      <w:del w:id="9821" w:date="2023-01-13T18:26:59Z" w:author="Jan Groh">
        <w:r>
          <w:rPr>
            <w:rFonts w:ascii="Garamond Premier Pro Caption" w:hAnsi="Garamond Premier Pro Caption" w:hint="default"/>
            <w:sz w:val="22"/>
            <w:szCs w:val="22"/>
            <w:rtl w:val="0"/>
          </w:rPr>
          <w:delText>ü</w:delText>
        </w:r>
      </w:del>
      <w:del w:id="9822" w:date="2023-01-13T18:26:59Z" w:author="Jan Groh">
        <w:r>
          <w:rPr>
            <w:rFonts w:ascii="Garamond Premier Pro Caption" w:hAnsi="Garamond Premier Pro Caption"/>
            <w:sz w:val="22"/>
            <w:szCs w:val="22"/>
            <w:rtl w:val="0"/>
            <w:lang w:val="de-DE"/>
          </w:rPr>
          <w:delText>hl gehabt hat, da</w:delText>
        </w:r>
      </w:del>
      <w:del w:id="9823" w:date="2023-01-13T18:26:59Z" w:author="Jan Groh">
        <w:r>
          <w:rPr>
            <w:rFonts w:ascii="Garamond Premier Pro Caption" w:hAnsi="Garamond Premier Pro Caption" w:hint="default"/>
            <w:sz w:val="22"/>
            <w:szCs w:val="22"/>
            <w:rtl w:val="0"/>
            <w:lang w:val="de-DE"/>
          </w:rPr>
          <w:delText xml:space="preserve">ß </w:delText>
        </w:r>
      </w:del>
      <w:del w:id="9824" w:date="2023-01-13T18:26:59Z" w:author="Jan Groh">
        <w:r>
          <w:rPr>
            <w:rFonts w:ascii="Garamond Premier Pro Caption" w:hAnsi="Garamond Premier Pro Caption"/>
            <w:sz w:val="22"/>
            <w:szCs w:val="22"/>
            <w:rtl w:val="0"/>
            <w:lang w:val="de-DE"/>
          </w:rPr>
          <w:delText>es das Beste f</w:delText>
        </w:r>
      </w:del>
      <w:del w:id="9825" w:date="2023-01-13T18:26:59Z" w:author="Jan Groh">
        <w:r>
          <w:rPr>
            <w:rFonts w:ascii="Garamond Premier Pro Caption" w:hAnsi="Garamond Premier Pro Caption" w:hint="default"/>
            <w:sz w:val="22"/>
            <w:szCs w:val="22"/>
            <w:rtl w:val="0"/>
          </w:rPr>
          <w:delText>ü</w:delText>
        </w:r>
      </w:del>
      <w:del w:id="9826" w:date="2023-01-13T18:26:59Z" w:author="Jan Groh">
        <w:r>
          <w:rPr>
            <w:rFonts w:ascii="Garamond Premier Pro Caption" w:hAnsi="Garamond Premier Pro Caption"/>
            <w:sz w:val="22"/>
            <w:szCs w:val="22"/>
            <w:rtl w:val="0"/>
            <w:lang w:val="de-DE"/>
          </w:rPr>
          <w:delText>r unser Gl</w:delText>
        </w:r>
      </w:del>
      <w:del w:id="9827" w:date="2023-01-13T18:26:59Z" w:author="Jan Groh">
        <w:r>
          <w:rPr>
            <w:rFonts w:ascii="Garamond Premier Pro Caption" w:hAnsi="Garamond Premier Pro Caption" w:hint="default"/>
            <w:sz w:val="22"/>
            <w:szCs w:val="22"/>
            <w:rtl w:val="0"/>
          </w:rPr>
          <w:delText>ü</w:delText>
        </w:r>
      </w:del>
      <w:del w:id="9828" w:date="2023-01-13T18:26:59Z" w:author="Jan Groh">
        <w:r>
          <w:rPr>
            <w:rFonts w:ascii="Garamond Premier Pro Caption" w:hAnsi="Garamond Premier Pro Caption"/>
            <w:sz w:val="22"/>
            <w:szCs w:val="22"/>
            <w:rtl w:val="0"/>
            <w:lang w:val="de-DE"/>
          </w:rPr>
          <w:delText>ck sei. Glaube nicht, da</w:delText>
        </w:r>
      </w:del>
      <w:del w:id="9829" w:date="2023-01-13T18:26:59Z" w:author="Jan Groh">
        <w:r>
          <w:rPr>
            <w:rFonts w:ascii="Garamond Premier Pro Caption" w:hAnsi="Garamond Premier Pro Caption" w:hint="default"/>
            <w:sz w:val="22"/>
            <w:szCs w:val="22"/>
            <w:rtl w:val="0"/>
            <w:lang w:val="de-DE"/>
          </w:rPr>
          <w:delText xml:space="preserve">ß </w:delText>
        </w:r>
      </w:del>
      <w:del w:id="9830" w:date="2023-01-13T18:26:59Z" w:author="Jan Groh">
        <w:r>
          <w:rPr>
            <w:rFonts w:ascii="Garamond Premier Pro Caption" w:hAnsi="Garamond Premier Pro Caption"/>
            <w:sz w:val="22"/>
            <w:szCs w:val="22"/>
            <w:rtl w:val="0"/>
            <w:lang w:val="de-DE"/>
          </w:rPr>
          <w:delText>ich immerw</w:delText>
        </w:r>
      </w:del>
      <w:del w:id="9831" w:date="2023-01-13T18:26:59Z" w:author="Jan Groh">
        <w:r>
          <w:rPr>
            <w:rFonts w:ascii="Garamond Premier Pro Caption" w:hAnsi="Garamond Premier Pro Caption" w:hint="default"/>
            <w:sz w:val="22"/>
            <w:szCs w:val="22"/>
            <w:rtl w:val="0"/>
          </w:rPr>
          <w:delText>ä</w:delText>
        </w:r>
      </w:del>
      <w:del w:id="9832" w:date="2023-01-13T18:26:59Z" w:author="Jan Groh">
        <w:r>
          <w:rPr>
            <w:rFonts w:ascii="Garamond Premier Pro Caption" w:hAnsi="Garamond Premier Pro Caption"/>
            <w:sz w:val="22"/>
            <w:szCs w:val="22"/>
            <w:rtl w:val="0"/>
            <w:lang w:val="de-DE"/>
          </w:rPr>
          <w:delText xml:space="preserve">hrend </w:delText>
        </w:r>
      </w:del>
      <w:del w:id="9833" w:date="2023-01-13T18:26:59Z" w:author="Jan Groh">
        <w:r>
          <w:rPr>
            <w:rFonts w:ascii="Garamond Premier Pro Caption" w:hAnsi="Garamond Premier Pro Caption" w:hint="default"/>
            <w:sz w:val="22"/>
            <w:szCs w:val="22"/>
            <w:rtl w:val="0"/>
          </w:rPr>
          <w:delText>ü</w:delText>
        </w:r>
      </w:del>
      <w:del w:id="9834" w:date="2023-01-13T18:26:59Z" w:author="Jan Groh">
        <w:r>
          <w:rPr>
            <w:rFonts w:ascii="Garamond Premier Pro Caption" w:hAnsi="Garamond Premier Pro Caption"/>
            <w:sz w:val="22"/>
            <w:szCs w:val="22"/>
            <w:rtl w:val="0"/>
            <w:lang w:val="de-DE"/>
          </w:rPr>
          <w:delText>ber diese Dinge gr</w:delText>
        </w:r>
      </w:del>
      <w:del w:id="9835" w:date="2023-01-13T18:26:59Z" w:author="Jan Groh">
        <w:r>
          <w:rPr>
            <w:rFonts w:ascii="Garamond Premier Pro Caption" w:hAnsi="Garamond Premier Pro Caption" w:hint="default"/>
            <w:sz w:val="22"/>
            <w:szCs w:val="22"/>
            <w:rtl w:val="0"/>
          </w:rPr>
          <w:delText>ü</w:delText>
        </w:r>
      </w:del>
      <w:del w:id="9836" w:date="2023-01-13T18:26:59Z" w:author="Jan Groh">
        <w:r>
          <w:rPr>
            <w:rFonts w:ascii="Garamond Premier Pro Caption" w:hAnsi="Garamond Premier Pro Caption"/>
            <w:sz w:val="22"/>
            <w:szCs w:val="22"/>
            <w:rtl w:val="0"/>
            <w:lang w:val="nl-NL"/>
          </w:rPr>
          <w:delText xml:space="preserve">bele, </w:delText>
        </w:r>
      </w:del>
      <w:del w:id="9837" w:date="2023-01-13T18:26:59Z" w:author="Jan Groh">
        <w:r>
          <w:rPr>
            <w:rFonts w:ascii="Garamond Premier Pro Caption" w:hAnsi="Garamond Premier Pro Caption" w:hint="default"/>
            <w:sz w:val="22"/>
            <w:szCs w:val="22"/>
            <w:rtl w:val="0"/>
          </w:rPr>
          <w:delText xml:space="preserve">– </w:delText>
        </w:r>
      </w:del>
      <w:del w:id="9838" w:date="2023-01-13T18:26:59Z" w:author="Jan Groh">
        <w:r>
          <w:rPr>
            <w:rFonts w:ascii="Garamond Premier Pro Caption" w:hAnsi="Garamond Premier Pro Caption"/>
            <w:sz w:val="22"/>
            <w:szCs w:val="22"/>
            <w:rtl w:val="0"/>
            <w:lang w:val="de-DE"/>
          </w:rPr>
          <w:delText>nein, ich will nicht und ich tue es nicht; aber ich wollte Dir doch auch die Nachtv</w:delText>
        </w:r>
      </w:del>
      <w:del w:id="9839" w:date="2023-01-13T18:26:59Z" w:author="Jan Groh">
        <w:r>
          <w:rPr>
            <w:rFonts w:ascii="Garamond Premier Pro Caption" w:hAnsi="Garamond Premier Pro Caption" w:hint="default"/>
            <w:sz w:val="22"/>
            <w:szCs w:val="22"/>
            <w:rtl w:val="0"/>
            <w:lang w:val="sv-SE"/>
          </w:rPr>
          <w:delText>ö</w:delText>
        </w:r>
      </w:del>
      <w:del w:id="9840" w:date="2023-01-13T18:26:59Z" w:author="Jan Groh">
        <w:r>
          <w:rPr>
            <w:rFonts w:ascii="Garamond Premier Pro Caption" w:hAnsi="Garamond Premier Pro Caption"/>
            <w:sz w:val="22"/>
            <w:szCs w:val="22"/>
            <w:rtl w:val="0"/>
            <w:lang w:val="de-DE"/>
          </w:rPr>
          <w:delText>gel zeigen, die mir das Gem</w:delText>
        </w:r>
      </w:del>
      <w:del w:id="9841" w:date="2023-01-13T18:26:59Z" w:author="Jan Groh">
        <w:r>
          <w:rPr>
            <w:rFonts w:ascii="Garamond Premier Pro Caption" w:hAnsi="Garamond Premier Pro Caption" w:hint="default"/>
            <w:sz w:val="22"/>
            <w:szCs w:val="22"/>
            <w:rtl w:val="0"/>
          </w:rPr>
          <w:delText>ü</w:delText>
        </w:r>
      </w:del>
      <w:del w:id="9842" w:date="2023-01-13T18:26:59Z" w:author="Jan Groh">
        <w:r>
          <w:rPr>
            <w:rFonts w:ascii="Garamond Premier Pro Caption" w:hAnsi="Garamond Premier Pro Caption"/>
            <w:sz w:val="22"/>
            <w:szCs w:val="22"/>
            <w:rtl w:val="0"/>
            <w:lang w:val="de-DE"/>
          </w:rPr>
          <w:delText xml:space="preserve">t umschwirren. </w:delText>
        </w:r>
      </w:del>
      <w:del w:id="9843" w:date="2023-01-13T18:26:59Z" w:author="Jan Groh">
        <w:r>
          <w:rPr>
            <w:rFonts w:ascii="Garamond Premier Pro Caption" w:hAnsi="Garamond Premier Pro Caption" w:hint="default"/>
            <w:sz w:val="22"/>
            <w:szCs w:val="22"/>
            <w:rtl w:val="0"/>
            <w:lang w:val="de-DE"/>
          </w:rPr>
          <w:delText>– Ü</w:delText>
        </w:r>
      </w:del>
      <w:del w:id="9844" w:date="2023-01-13T18:26:59Z" w:author="Jan Groh">
        <w:r>
          <w:rPr>
            <w:rFonts w:ascii="Garamond Premier Pro Caption" w:hAnsi="Garamond Premier Pro Caption"/>
            <w:sz w:val="22"/>
            <w:szCs w:val="22"/>
            <w:rtl w:val="0"/>
            <w:lang w:val="de-DE"/>
          </w:rPr>
          <w:delText xml:space="preserve">ber den </w:delText>
        </w:r>
      </w:del>
      <w:del w:id="9845" w:date="2023-01-13T18:26:59Z" w:author="Jan Groh">
        <w:r>
          <w:rPr>
            <w:rFonts w:ascii="Garamond Premier Pro Caption" w:hAnsi="Garamond Premier Pro Caption" w:hint="default"/>
            <w:sz w:val="22"/>
            <w:szCs w:val="22"/>
            <w:rtl w:val="0"/>
          </w:rPr>
          <w:delText>ü</w:delText>
        </w:r>
      </w:del>
      <w:del w:id="9846" w:date="2023-01-13T18:26:59Z" w:author="Jan Groh">
        <w:r>
          <w:rPr>
            <w:rFonts w:ascii="Garamond Premier Pro Caption" w:hAnsi="Garamond Premier Pro Caption"/>
            <w:sz w:val="22"/>
            <w:szCs w:val="22"/>
            <w:rtl w:val="0"/>
            <w:lang w:val="de-DE"/>
          </w:rPr>
          <w:delText>brigen Teil Deines Briefes mu</w:delText>
        </w:r>
      </w:del>
      <w:del w:id="9847" w:date="2023-01-13T18:26:59Z" w:author="Jan Groh">
        <w:r>
          <w:rPr>
            <w:rFonts w:ascii="Garamond Premier Pro Caption" w:hAnsi="Garamond Premier Pro Caption" w:hint="default"/>
            <w:sz w:val="22"/>
            <w:szCs w:val="22"/>
            <w:rtl w:val="0"/>
            <w:lang w:val="de-DE"/>
          </w:rPr>
          <w:delText xml:space="preserve">ß </w:delText>
        </w:r>
      </w:del>
      <w:del w:id="9848" w:date="2023-01-13T18:26:59Z" w:author="Jan Groh">
        <w:r>
          <w:rPr>
            <w:rFonts w:ascii="Garamond Premier Pro Caption" w:hAnsi="Garamond Premier Pro Caption"/>
            <w:sz w:val="22"/>
            <w:szCs w:val="22"/>
            <w:rtl w:val="0"/>
            <w:lang w:val="de-DE"/>
          </w:rPr>
          <w:delText>ich Dir gestehen, da</w:delText>
        </w:r>
      </w:del>
      <w:del w:id="9849" w:date="2023-01-13T18:26:59Z" w:author="Jan Groh">
        <w:r>
          <w:rPr>
            <w:rFonts w:ascii="Garamond Premier Pro Caption" w:hAnsi="Garamond Premier Pro Caption" w:hint="default"/>
            <w:sz w:val="22"/>
            <w:szCs w:val="22"/>
            <w:rtl w:val="0"/>
            <w:lang w:val="de-DE"/>
          </w:rPr>
          <w:delText xml:space="preserve">ß </w:delText>
        </w:r>
      </w:del>
      <w:del w:id="9850" w:date="2023-01-13T18:26:59Z" w:author="Jan Groh">
        <w:r>
          <w:rPr>
            <w:rFonts w:ascii="Garamond Premier Pro Caption" w:hAnsi="Garamond Premier Pro Caption"/>
            <w:sz w:val="22"/>
            <w:szCs w:val="22"/>
            <w:rtl w:val="0"/>
            <w:lang w:val="de-DE"/>
          </w:rPr>
          <w:delText xml:space="preserve">ich beinahe gelacht habe </w:delText>
        </w:r>
      </w:del>
      <w:del w:id="9851" w:date="2023-01-13T18:26:59Z" w:author="Jan Groh">
        <w:r>
          <w:rPr>
            <w:rFonts w:ascii="Garamond Premier Pro Caption" w:hAnsi="Garamond Premier Pro Caption" w:hint="default"/>
            <w:sz w:val="22"/>
            <w:szCs w:val="22"/>
            <w:rtl w:val="0"/>
          </w:rPr>
          <w:delText xml:space="preserve">– </w:delText>
        </w:r>
      </w:del>
      <w:del w:id="9852" w:date="2023-01-13T18:26:59Z" w:author="Jan Groh">
        <w:r>
          <w:rPr>
            <w:rFonts w:ascii="Garamond Premier Pro Caption" w:hAnsi="Garamond Premier Pro Caption"/>
            <w:sz w:val="22"/>
            <w:szCs w:val="22"/>
            <w:rtl w:val="0"/>
            <w:lang w:val="de-DE"/>
          </w:rPr>
          <w:delText>denn Du bist gerade wie die Mamas, die ungezogenen Kindern sagen, da</w:delText>
        </w:r>
      </w:del>
      <w:del w:id="9853" w:date="2023-01-13T18:26:59Z" w:author="Jan Groh">
        <w:r>
          <w:rPr>
            <w:rFonts w:ascii="Garamond Premier Pro Caption" w:hAnsi="Garamond Premier Pro Caption" w:hint="default"/>
            <w:sz w:val="22"/>
            <w:szCs w:val="22"/>
            <w:rtl w:val="0"/>
            <w:lang w:val="de-DE"/>
          </w:rPr>
          <w:delText xml:space="preserve">ß </w:delText>
        </w:r>
      </w:del>
      <w:del w:id="9854" w:date="2023-01-13T18:26:59Z" w:author="Jan Groh">
        <w:r>
          <w:rPr>
            <w:rFonts w:ascii="Garamond Premier Pro Caption" w:hAnsi="Garamond Premier Pro Caption"/>
            <w:sz w:val="22"/>
            <w:szCs w:val="22"/>
            <w:rtl w:val="0"/>
            <w:lang w:val="de-DE"/>
          </w:rPr>
          <w:delText>sie sie f</w:delText>
        </w:r>
      </w:del>
      <w:del w:id="9855" w:date="2023-01-13T18:26:59Z" w:author="Jan Groh">
        <w:r>
          <w:rPr>
            <w:rFonts w:ascii="Garamond Premier Pro Caption" w:hAnsi="Garamond Premier Pro Caption" w:hint="default"/>
            <w:sz w:val="22"/>
            <w:szCs w:val="22"/>
            <w:rtl w:val="0"/>
          </w:rPr>
          <w:delText>ü</w:delText>
        </w:r>
      </w:del>
      <w:del w:id="9856" w:date="2023-01-13T18:26:59Z" w:author="Jan Groh">
        <w:r>
          <w:rPr>
            <w:rFonts w:ascii="Garamond Premier Pro Caption" w:hAnsi="Garamond Premier Pro Caption"/>
            <w:sz w:val="22"/>
            <w:szCs w:val="22"/>
            <w:rtl w:val="0"/>
            <w:lang w:val="de-DE"/>
          </w:rPr>
          <w:delText>r sehr artig halten, damit si</w:delText>
        </w:r>
      </w:del>
      <w:del w:id="9857" w:date="2023-01-13T18:26:59Z" w:author="Jan Groh">
        <w:r>
          <w:rPr>
            <w:rFonts w:ascii="Garamond Premier Pro Caption" w:hAnsi="Garamond Premier Pro Caption"/>
            <w:sz w:val="22"/>
            <w:szCs w:val="22"/>
            <w:rtl w:val="0"/>
            <w:lang w:val="de-DE"/>
          </w:rPr>
          <w:delText xml:space="preserve">e </w:delText>
        </w:r>
      </w:del>
      <w:del w:id="9858" w:date="2023-01-13T18:26:59Z" w:author="Jan Groh">
        <w:r>
          <w:rPr>
            <w:rFonts w:ascii="Garamond Premier Pro Caption" w:hAnsi="Garamond Premier Pro Caption"/>
            <w:sz w:val="22"/>
            <w:szCs w:val="22"/>
            <w:rtl w:val="0"/>
            <w:lang w:val="de-DE"/>
          </w:rPr>
          <w:delText>sich sch</w:delText>
        </w:r>
      </w:del>
      <w:del w:id="9859" w:date="2023-01-13T18:26:59Z" w:author="Jan Groh">
        <w:r>
          <w:rPr>
            <w:rFonts w:ascii="Garamond Premier Pro Caption" w:hAnsi="Garamond Premier Pro Caption" w:hint="default"/>
            <w:sz w:val="22"/>
            <w:szCs w:val="22"/>
            <w:rtl w:val="0"/>
          </w:rPr>
          <w:delText>ä</w:delText>
        </w:r>
      </w:del>
      <w:del w:id="9860" w:date="2023-01-13T18:26:59Z" w:author="Jan Groh">
        <w:r>
          <w:rPr>
            <w:rFonts w:ascii="Garamond Premier Pro Caption" w:hAnsi="Garamond Premier Pro Caption"/>
            <w:sz w:val="22"/>
            <w:szCs w:val="22"/>
            <w:rtl w:val="0"/>
            <w:lang w:val="de-DE"/>
          </w:rPr>
          <w:delText>men, anders zu sein. Du sagst mir, da</w:delText>
        </w:r>
      </w:del>
      <w:del w:id="9861" w:date="2023-01-13T18:26:59Z" w:author="Jan Groh">
        <w:r>
          <w:rPr>
            <w:rFonts w:ascii="Garamond Premier Pro Caption" w:hAnsi="Garamond Premier Pro Caption" w:hint="default"/>
            <w:sz w:val="22"/>
            <w:szCs w:val="22"/>
            <w:rtl w:val="0"/>
            <w:lang w:val="de-DE"/>
          </w:rPr>
          <w:delText xml:space="preserve">ß </w:delText>
        </w:r>
      </w:del>
      <w:del w:id="9862" w:date="2023-01-13T18:26:59Z" w:author="Jan Groh">
        <w:r>
          <w:rPr>
            <w:rFonts w:ascii="Garamond Premier Pro Caption" w:hAnsi="Garamond Premier Pro Caption"/>
            <w:sz w:val="22"/>
            <w:szCs w:val="22"/>
            <w:rtl w:val="0"/>
            <w:lang w:val="de-DE"/>
          </w:rPr>
          <w:delText>ich nicht an Vergangenheit und Zukunft denken soll, und es mu</w:delText>
        </w:r>
      </w:del>
      <w:del w:id="9863" w:date="2023-01-13T18:26:59Z" w:author="Jan Groh">
        <w:r>
          <w:rPr>
            <w:rFonts w:ascii="Garamond Premier Pro Caption" w:hAnsi="Garamond Premier Pro Caption" w:hint="default"/>
            <w:sz w:val="22"/>
            <w:szCs w:val="22"/>
            <w:rtl w:val="0"/>
            <w:lang w:val="de-DE"/>
          </w:rPr>
          <w:delText xml:space="preserve">ß </w:delText>
        </w:r>
      </w:del>
      <w:del w:id="9864" w:date="2023-01-13T18:26:59Z" w:author="Jan Groh">
        <w:r>
          <w:rPr>
            <w:rFonts w:ascii="Garamond Premier Pro Caption" w:hAnsi="Garamond Premier Pro Caption"/>
            <w:sz w:val="22"/>
            <w:szCs w:val="22"/>
            <w:rtl w:val="0"/>
            <w:lang w:val="de-DE"/>
          </w:rPr>
          <w:delText>wohl das Nat</w:delText>
        </w:r>
      </w:del>
      <w:del w:id="9865" w:date="2023-01-13T18:26:59Z" w:author="Jan Groh">
        <w:r>
          <w:rPr>
            <w:rFonts w:ascii="Garamond Premier Pro Caption" w:hAnsi="Garamond Premier Pro Caption" w:hint="default"/>
            <w:sz w:val="22"/>
            <w:szCs w:val="22"/>
            <w:rtl w:val="0"/>
          </w:rPr>
          <w:delText>ü</w:delText>
        </w:r>
      </w:del>
      <w:del w:id="9866" w:date="2023-01-13T18:26:59Z" w:author="Jan Groh">
        <w:r>
          <w:rPr>
            <w:rFonts w:ascii="Garamond Premier Pro Caption" w:hAnsi="Garamond Premier Pro Caption"/>
            <w:sz w:val="22"/>
            <w:szCs w:val="22"/>
            <w:rtl w:val="0"/>
            <w:lang w:val="de-DE"/>
          </w:rPr>
          <w:delText>rlichste sein, da mich so viele daf</w:delText>
        </w:r>
      </w:del>
      <w:del w:id="9867" w:date="2023-01-13T18:26:59Z" w:author="Jan Groh">
        <w:r>
          <w:rPr>
            <w:rFonts w:ascii="Garamond Premier Pro Caption" w:hAnsi="Garamond Premier Pro Caption" w:hint="default"/>
            <w:sz w:val="22"/>
            <w:szCs w:val="22"/>
            <w:rtl w:val="0"/>
          </w:rPr>
          <w:delText>ü</w:delText>
        </w:r>
      </w:del>
      <w:del w:id="9868" w:date="2023-01-13T18:26:59Z" w:author="Jan Groh">
        <w:r>
          <w:rPr>
            <w:rFonts w:ascii="Garamond Premier Pro Caption" w:hAnsi="Garamond Premier Pro Caption"/>
            <w:sz w:val="22"/>
            <w:szCs w:val="22"/>
            <w:rtl w:val="0"/>
            <w:lang w:val="de-DE"/>
          </w:rPr>
          <w:delText>r warnen und es doch mit mir tun. Wie k</w:delText>
        </w:r>
      </w:del>
      <w:del w:id="9869" w:date="2023-01-13T18:26:59Z" w:author="Jan Groh">
        <w:r>
          <w:rPr>
            <w:rFonts w:ascii="Garamond Premier Pro Caption" w:hAnsi="Garamond Premier Pro Caption" w:hint="default"/>
            <w:sz w:val="22"/>
            <w:szCs w:val="22"/>
            <w:rtl w:val="0"/>
            <w:lang w:val="sv-SE"/>
          </w:rPr>
          <w:delText>ö</w:delText>
        </w:r>
      </w:del>
      <w:del w:id="9870" w:date="2023-01-13T18:26:59Z" w:author="Jan Groh">
        <w:r>
          <w:rPr>
            <w:rFonts w:ascii="Garamond Premier Pro Caption" w:hAnsi="Garamond Premier Pro Caption"/>
            <w:sz w:val="22"/>
            <w:szCs w:val="22"/>
            <w:rtl w:val="0"/>
            <w:lang w:val="de-DE"/>
          </w:rPr>
          <w:delText xml:space="preserve">nnte es auch anders sein, </w:delText>
        </w:r>
      </w:del>
      <w:del w:id="9871" w:date="2023-01-13T18:26:59Z" w:author="Jan Groh">
        <w:r>
          <w:rPr>
            <w:rFonts w:ascii="Garamond Premier Pro Caption" w:hAnsi="Garamond Premier Pro Caption" w:hint="default"/>
            <w:sz w:val="22"/>
            <w:szCs w:val="22"/>
            <w:rtl w:val="0"/>
          </w:rPr>
          <w:delText xml:space="preserve">– </w:delText>
        </w:r>
      </w:del>
      <w:del w:id="9872" w:date="2023-01-13T18:26:59Z" w:author="Jan Groh">
        <w:r>
          <w:rPr>
            <w:rFonts w:ascii="Garamond Premier Pro Caption" w:hAnsi="Garamond Premier Pro Caption"/>
            <w:sz w:val="22"/>
            <w:szCs w:val="22"/>
            <w:rtl w:val="0"/>
            <w:lang w:val="de-DE"/>
          </w:rPr>
          <w:delText>ich bin vierunddrei</w:delText>
        </w:r>
      </w:del>
      <w:del w:id="9873" w:date="2023-01-13T18:26:59Z" w:author="Jan Groh">
        <w:r>
          <w:rPr>
            <w:rFonts w:ascii="Garamond Premier Pro Caption" w:hAnsi="Garamond Premier Pro Caption" w:hint="default"/>
            <w:sz w:val="22"/>
            <w:szCs w:val="22"/>
            <w:rtl w:val="0"/>
            <w:lang w:val="de-DE"/>
          </w:rPr>
          <w:delText>ß</w:delText>
        </w:r>
      </w:del>
      <w:del w:id="9874" w:date="2023-01-13T18:26:59Z" w:author="Jan Groh">
        <w:r>
          <w:rPr>
            <w:rFonts w:ascii="Garamond Premier Pro Caption" w:hAnsi="Garamond Premier Pro Caption"/>
            <w:sz w:val="22"/>
            <w:szCs w:val="22"/>
            <w:rtl w:val="0"/>
            <w:lang w:val="de-DE"/>
          </w:rPr>
          <w:delText>ig Jahr, kein Wunsch eines baldigen Todes darf und kann je mehr in meiner Seele Eingang finden, also welche lange, lange Lebensstrecke zu durchwandern!</w:delText>
        </w:r>
      </w:del>
      <w:del w:id="9875" w:date="2023-01-13T18:26:59Z" w:author="Jan Groh">
        <w:r>
          <w:rPr>
            <w:rFonts w:ascii="Garamond Premier Pro Caption" w:hAnsi="Garamond Premier Pro Caption" w:hint="default"/>
            <w:sz w:val="22"/>
            <w:szCs w:val="22"/>
            <w:rtl w:val="0"/>
            <w:lang w:val="de-DE"/>
          </w:rPr>
          <w:delText xml:space="preserve"> …</w:delText>
        </w:r>
      </w:del>
      <w:del w:id="9876" w:date="2023-01-13T18:26:59Z" w:author="Jan Groh">
        <w:r>
          <w:rPr>
            <w:rFonts w:ascii="Garamond Premier Pro Caption" w:hAnsi="Garamond Premier Pro Caption"/>
            <w:sz w:val="22"/>
            <w:szCs w:val="22"/>
            <w:rtl w:val="0"/>
            <w:lang w:val="de-DE"/>
          </w:rPr>
          <w:delText xml:space="preserve"> Du w</w:delText>
        </w:r>
      </w:del>
      <w:del w:id="9877" w:date="2023-01-13T18:26:59Z" w:author="Jan Groh">
        <w:r>
          <w:rPr>
            <w:rFonts w:ascii="Garamond Premier Pro Caption" w:hAnsi="Garamond Premier Pro Caption" w:hint="default"/>
            <w:sz w:val="22"/>
            <w:szCs w:val="22"/>
            <w:rtl w:val="0"/>
          </w:rPr>
          <w:delText>ä</w:delText>
        </w:r>
      </w:del>
      <w:del w:id="9878" w:date="2023-01-13T18:26:59Z" w:author="Jan Groh">
        <w:r>
          <w:rPr>
            <w:rFonts w:ascii="Garamond Premier Pro Caption" w:hAnsi="Garamond Premier Pro Caption"/>
            <w:sz w:val="22"/>
            <w:szCs w:val="22"/>
            <w:rtl w:val="0"/>
            <w:lang w:val="de-DE"/>
          </w:rPr>
          <w:delText>hnst, mein jetziges Benehmen k</w:delText>
        </w:r>
      </w:del>
      <w:del w:id="9879" w:date="2023-01-13T18:26:59Z" w:author="Jan Groh">
        <w:r>
          <w:rPr>
            <w:rFonts w:ascii="Garamond Premier Pro Caption" w:hAnsi="Garamond Premier Pro Caption" w:hint="default"/>
            <w:sz w:val="22"/>
            <w:szCs w:val="22"/>
            <w:rtl w:val="0"/>
            <w:lang w:val="sv-SE"/>
          </w:rPr>
          <w:delText>ö</w:delText>
        </w:r>
      </w:del>
      <w:del w:id="9880" w:date="2023-01-13T18:26:59Z" w:author="Jan Groh">
        <w:r>
          <w:rPr>
            <w:rFonts w:ascii="Garamond Premier Pro Caption" w:hAnsi="Garamond Premier Pro Caption"/>
            <w:sz w:val="22"/>
            <w:szCs w:val="22"/>
            <w:rtl w:val="0"/>
            <w:lang w:val="de-DE"/>
          </w:rPr>
          <w:delText>nnte ausl</w:delText>
        </w:r>
      </w:del>
      <w:del w:id="9881" w:date="2023-01-13T18:26:59Z" w:author="Jan Groh">
        <w:r>
          <w:rPr>
            <w:rFonts w:ascii="Garamond Premier Pro Caption" w:hAnsi="Garamond Premier Pro Caption" w:hint="default"/>
            <w:sz w:val="22"/>
            <w:szCs w:val="22"/>
            <w:rtl w:val="0"/>
            <w:lang w:val="sv-SE"/>
          </w:rPr>
          <w:delText>ö</w:delText>
        </w:r>
      </w:del>
      <w:del w:id="9882" w:date="2023-01-13T18:26:59Z" w:author="Jan Groh">
        <w:r>
          <w:rPr>
            <w:rFonts w:ascii="Garamond Premier Pro Caption" w:hAnsi="Garamond Premier Pro Caption"/>
            <w:sz w:val="22"/>
            <w:szCs w:val="22"/>
            <w:rtl w:val="0"/>
            <w:lang w:val="de-DE"/>
          </w:rPr>
          <w:delText>schen, was man an meinem vergangenen Leben getadelt hat, doch ich frage Dich: Was hat es damit zu tun? Was hat mein Betragen gegen den Vater damit f</w:delText>
        </w:r>
      </w:del>
      <w:del w:id="9883" w:date="2023-01-13T18:26:59Z" w:author="Jan Groh">
        <w:r>
          <w:rPr>
            <w:rFonts w:ascii="Garamond Premier Pro Caption" w:hAnsi="Garamond Premier Pro Caption" w:hint="default"/>
            <w:sz w:val="22"/>
            <w:szCs w:val="22"/>
            <w:rtl w:val="0"/>
          </w:rPr>
          <w:delText>ü</w:delText>
        </w:r>
      </w:del>
      <w:del w:id="9884" w:date="2023-01-13T18:26:59Z" w:author="Jan Groh">
        <w:r>
          <w:rPr>
            <w:rFonts w:ascii="Garamond Premier Pro Caption" w:hAnsi="Garamond Premier Pro Caption"/>
            <w:sz w:val="22"/>
            <w:szCs w:val="22"/>
            <w:rtl w:val="0"/>
            <w:lang w:val="de-DE"/>
          </w:rPr>
          <w:delText xml:space="preserve">r eine Verbindung? Nicht mein Benehmen gegen den Vater konnte man tadeln, denn es war untadelhaft, </w:delText>
        </w:r>
      </w:del>
      <w:del w:id="9885" w:date="2023-01-13T18:26:59Z" w:author="Jan Groh">
        <w:r>
          <w:rPr>
            <w:rFonts w:ascii="Garamond Premier Pro Caption" w:hAnsi="Garamond Premier Pro Caption" w:hint="default"/>
            <w:sz w:val="22"/>
            <w:szCs w:val="22"/>
            <w:rtl w:val="0"/>
          </w:rPr>
          <w:delText xml:space="preserve">– </w:delText>
        </w:r>
      </w:del>
      <w:del w:id="9886" w:date="2023-01-13T18:26:59Z" w:author="Jan Groh">
        <w:r>
          <w:rPr>
            <w:rFonts w:ascii="Garamond Premier Pro Caption" w:hAnsi="Garamond Premier Pro Caption"/>
            <w:sz w:val="22"/>
            <w:szCs w:val="22"/>
            <w:rtl w:val="0"/>
            <w:lang w:val="de-DE"/>
          </w:rPr>
          <w:delText xml:space="preserve">ich kann also nichts darin </w:delText>
        </w:r>
      </w:del>
      <w:del w:id="9887" w:date="2023-01-13T18:26:59Z" w:author="Jan Groh">
        <w:r>
          <w:rPr>
            <w:rFonts w:ascii="Garamond Premier Pro Caption" w:hAnsi="Garamond Premier Pro Caption" w:hint="default"/>
            <w:sz w:val="22"/>
            <w:szCs w:val="22"/>
            <w:rtl w:val="0"/>
          </w:rPr>
          <w:delText>ä</w:delText>
        </w:r>
      </w:del>
      <w:del w:id="9888" w:date="2023-01-13T18:26:59Z" w:author="Jan Groh">
        <w:r>
          <w:rPr>
            <w:rFonts w:ascii="Garamond Premier Pro Caption" w:hAnsi="Garamond Premier Pro Caption"/>
            <w:sz w:val="22"/>
            <w:szCs w:val="22"/>
            <w:rtl w:val="0"/>
            <w:lang w:val="de-DE"/>
          </w:rPr>
          <w:delText xml:space="preserve">ndern, und die Vergangenheit und die Gegenwart bleibt sich darin vollkommen gleich. Du sagst: Deutschland sieht auf mich, </w:delText>
        </w:r>
      </w:del>
      <w:del w:id="9889" w:date="2023-01-13T18:26:59Z" w:author="Jan Groh">
        <w:r>
          <w:rPr>
            <w:rFonts w:ascii="Garamond Premier Pro Caption" w:hAnsi="Garamond Premier Pro Caption" w:hint="default"/>
            <w:sz w:val="22"/>
            <w:szCs w:val="22"/>
            <w:rtl w:val="0"/>
          </w:rPr>
          <w:delText xml:space="preserve">– </w:delText>
        </w:r>
      </w:del>
      <w:del w:id="9890" w:date="2023-01-13T18:26:59Z" w:author="Jan Groh">
        <w:r>
          <w:rPr>
            <w:rFonts w:ascii="Garamond Premier Pro Caption" w:hAnsi="Garamond Premier Pro Caption"/>
            <w:sz w:val="22"/>
            <w:szCs w:val="22"/>
            <w:rtl w:val="0"/>
            <w:lang w:val="de-DE"/>
          </w:rPr>
          <w:delText xml:space="preserve">liebe Adele, Deutschland sieht auf Goethe, </w:delText>
        </w:r>
      </w:del>
      <w:del w:id="9891" w:date="2023-01-13T18:26:59Z" w:author="Jan Groh">
        <w:r>
          <w:rPr>
            <w:rFonts w:ascii="Garamond Premier Pro Caption" w:hAnsi="Garamond Premier Pro Caption" w:hint="default"/>
            <w:sz w:val="22"/>
            <w:szCs w:val="22"/>
            <w:rtl w:val="0"/>
          </w:rPr>
          <w:delText xml:space="preserve">– </w:delText>
        </w:r>
      </w:del>
      <w:del w:id="9892" w:date="2023-01-13T18:26:59Z" w:author="Jan Groh">
        <w:r>
          <w:rPr>
            <w:rFonts w:ascii="Garamond Premier Pro Caption" w:hAnsi="Garamond Premier Pro Caption"/>
            <w:sz w:val="22"/>
            <w:szCs w:val="22"/>
            <w:rtl w:val="0"/>
            <w:lang w:val="de-DE"/>
          </w:rPr>
          <w:delText xml:space="preserve">und ich pflege meinen Vater und nicht Goethe. </w:delText>
        </w:r>
      </w:del>
      <w:del w:id="9893" w:date="2023-01-13T18:26:59Z" w:author="Jan Groh">
        <w:r>
          <w:rPr>
            <w:rFonts w:ascii="Garamond Premier Pro Caption" w:hAnsi="Garamond Premier Pro Caption" w:hint="default"/>
            <w:sz w:val="22"/>
            <w:szCs w:val="22"/>
            <w:rtl w:val="0"/>
          </w:rPr>
          <w:delText xml:space="preserve">– </w:delText>
        </w:r>
      </w:del>
      <w:del w:id="9894" w:date="2023-01-13T18:26:59Z" w:author="Jan Groh">
        <w:r>
          <w:rPr>
            <w:rFonts w:ascii="Garamond Premier Pro Caption" w:hAnsi="Garamond Premier Pro Caption"/>
            <w:sz w:val="22"/>
            <w:szCs w:val="22"/>
            <w:rtl w:val="0"/>
            <w:lang w:val="de-DE"/>
          </w:rPr>
          <w:delText>Ich habe mich nie gescheut, die Worte</w:delText>
        </w:r>
      </w:del>
      <w:del w:id="9895" w:date="2023-01-13T18:26:59Z" w:author="Jan Groh">
        <w:r>
          <w:rPr>
            <w:rFonts w:ascii="Garamond Premier Pro Caption" w:hAnsi="Garamond Premier Pro Caption"/>
            <w:sz w:val="22"/>
            <w:szCs w:val="22"/>
            <w:rtl w:val="0"/>
            <w:lang w:val="de-DE"/>
          </w:rPr>
          <w:delText xml:space="preserve"> </w:delText>
        </w:r>
      </w:del>
      <w:del w:id="9896" w:date="2023-01-13T18:26:59Z" w:author="Jan Groh">
        <w:r>
          <w:rPr>
            <w:rFonts w:ascii="Garamond Premier Pro Caption" w:hAnsi="Garamond Premier Pro Caption"/>
            <w:sz w:val="22"/>
            <w:szCs w:val="22"/>
            <w:rtl w:val="0"/>
            <w:lang w:val="de-DE"/>
          </w:rPr>
          <w:delText>auszusprechen, die die Empfindungen meines Innersten bezeichneten, und ich bebe auch jetzt nicht davor zur</w:delText>
        </w:r>
      </w:del>
      <w:del w:id="9897" w:date="2023-01-13T18:26:59Z" w:author="Jan Groh">
        <w:r>
          <w:rPr>
            <w:rFonts w:ascii="Garamond Premier Pro Caption" w:hAnsi="Garamond Premier Pro Caption" w:hint="default"/>
            <w:sz w:val="22"/>
            <w:szCs w:val="22"/>
            <w:rtl w:val="0"/>
          </w:rPr>
          <w:delText>ü</w:delText>
        </w:r>
      </w:del>
      <w:del w:id="9898" w:date="2023-01-13T18:26:59Z" w:author="Jan Groh">
        <w:r>
          <w:rPr>
            <w:rFonts w:ascii="Garamond Premier Pro Caption" w:hAnsi="Garamond Premier Pro Caption"/>
            <w:sz w:val="22"/>
            <w:szCs w:val="22"/>
            <w:rtl w:val="0"/>
            <w:lang w:val="de-DE"/>
          </w:rPr>
          <w:delText>ck. Du willst, ich soll nur daran denken, da</w:delText>
        </w:r>
      </w:del>
      <w:del w:id="9899" w:date="2023-01-13T18:26:59Z" w:author="Jan Groh">
        <w:r>
          <w:rPr>
            <w:rFonts w:ascii="Garamond Premier Pro Caption" w:hAnsi="Garamond Premier Pro Caption" w:hint="default"/>
            <w:sz w:val="22"/>
            <w:szCs w:val="22"/>
            <w:rtl w:val="0"/>
            <w:lang w:val="de-DE"/>
          </w:rPr>
          <w:delText xml:space="preserve">ß </w:delText>
        </w:r>
      </w:del>
      <w:del w:id="9900" w:date="2023-01-13T18:26:59Z" w:author="Jan Groh">
        <w:r>
          <w:rPr>
            <w:rFonts w:ascii="Garamond Premier Pro Caption" w:hAnsi="Garamond Premier Pro Caption"/>
            <w:sz w:val="22"/>
            <w:szCs w:val="22"/>
            <w:rtl w:val="0"/>
            <w:lang w:val="de-DE"/>
          </w:rPr>
          <w:delText>ich frei bin, mit dem Wunsch, frei zu bleiben;</w:delText>
        </w:r>
      </w:del>
      <w:del w:id="9901" w:date="2023-01-13T18:26:59Z" w:author="Jan Groh">
        <w:r>
          <w:rPr>
            <w:rFonts w:ascii="Garamond Premier Pro Caption" w:hAnsi="Garamond Premier Pro Caption"/>
            <w:sz w:val="22"/>
            <w:szCs w:val="22"/>
            <w:rtl w:val="0"/>
            <w:lang w:val="de-DE"/>
          </w:rPr>
          <w:delText xml:space="preserve"> </w:delText>
        </w:r>
      </w:del>
      <w:del w:id="9902" w:date="2023-01-13T18:26:59Z" w:author="Jan Groh">
        <w:r>
          <w:rPr>
            <w:rFonts w:ascii="Garamond Premier Pro Caption" w:hAnsi="Garamond Premier Pro Caption"/>
            <w:sz w:val="22"/>
            <w:szCs w:val="22"/>
            <w:rtl w:val="0"/>
            <w:lang w:val="fr-FR"/>
          </w:rPr>
          <w:delText>Du m</w:delText>
        </w:r>
      </w:del>
      <w:del w:id="9903" w:date="2023-01-13T18:26:59Z" w:author="Jan Groh">
        <w:r>
          <w:rPr>
            <w:rFonts w:ascii="Garamond Premier Pro Caption" w:hAnsi="Garamond Premier Pro Caption" w:hint="default"/>
            <w:sz w:val="22"/>
            <w:szCs w:val="22"/>
            <w:rtl w:val="0"/>
            <w:lang w:val="sv-SE"/>
          </w:rPr>
          <w:delText>ö</w:delText>
        </w:r>
      </w:del>
      <w:del w:id="9904" w:date="2023-01-13T18:26:59Z" w:author="Jan Groh">
        <w:r>
          <w:rPr>
            <w:rFonts w:ascii="Garamond Premier Pro Caption" w:hAnsi="Garamond Premier Pro Caption"/>
            <w:sz w:val="22"/>
            <w:szCs w:val="22"/>
            <w:rtl w:val="0"/>
            <w:lang w:val="de-DE"/>
          </w:rPr>
          <w:delText>chtest, da</w:delText>
        </w:r>
      </w:del>
      <w:del w:id="9905" w:date="2023-01-13T18:26:59Z" w:author="Jan Groh">
        <w:r>
          <w:rPr>
            <w:rFonts w:ascii="Garamond Premier Pro Caption" w:hAnsi="Garamond Premier Pro Caption" w:hint="default"/>
            <w:sz w:val="22"/>
            <w:szCs w:val="22"/>
            <w:rtl w:val="0"/>
            <w:lang w:val="de-DE"/>
          </w:rPr>
          <w:delText xml:space="preserve">ß </w:delText>
        </w:r>
      </w:del>
      <w:del w:id="9906" w:date="2023-01-13T18:26:59Z" w:author="Jan Groh">
        <w:r>
          <w:rPr>
            <w:rFonts w:ascii="Garamond Premier Pro Caption" w:hAnsi="Garamond Premier Pro Caption"/>
            <w:sz w:val="22"/>
            <w:szCs w:val="22"/>
            <w:rtl w:val="0"/>
            <w:lang w:val="de-DE"/>
          </w:rPr>
          <w:delText>nicht ein Gedanke mich zu Sterling oder Des Voeux tr</w:delText>
        </w:r>
      </w:del>
      <w:del w:id="9907" w:date="2023-01-13T18:26:59Z" w:author="Jan Groh">
        <w:r>
          <w:rPr>
            <w:rFonts w:ascii="Garamond Premier Pro Caption" w:hAnsi="Garamond Premier Pro Caption" w:hint="default"/>
            <w:sz w:val="22"/>
            <w:szCs w:val="22"/>
            <w:rtl w:val="0"/>
          </w:rPr>
          <w:delText>ü</w:delText>
        </w:r>
      </w:del>
      <w:del w:id="9908" w:date="2023-01-13T18:26:59Z" w:author="Jan Groh">
        <w:r>
          <w:rPr>
            <w:rFonts w:ascii="Garamond Premier Pro Caption" w:hAnsi="Garamond Premier Pro Caption"/>
            <w:sz w:val="22"/>
            <w:szCs w:val="22"/>
            <w:rtl w:val="0"/>
            <w:lang w:val="de-DE"/>
          </w:rPr>
          <w:delText xml:space="preserve">ge, und </w:delText>
        </w:r>
      </w:del>
      <w:del w:id="9909" w:date="2023-01-13T18:26:59Z" w:author="Jan Groh">
        <w:r>
          <w:rPr>
            <w:rFonts w:ascii="Garamond Premier Pro Caption" w:hAnsi="Garamond Premier Pro Caption" w:hint="default"/>
            <w:sz w:val="22"/>
            <w:szCs w:val="22"/>
            <w:rtl w:val="0"/>
          </w:rPr>
          <w:delText>ü</w:delText>
        </w:r>
      </w:del>
      <w:del w:id="9910" w:date="2023-01-13T18:26:59Z" w:author="Jan Groh">
        <w:r>
          <w:rPr>
            <w:rFonts w:ascii="Garamond Premier Pro Caption" w:hAnsi="Garamond Premier Pro Caption"/>
            <w:sz w:val="22"/>
            <w:szCs w:val="22"/>
            <w:rtl w:val="0"/>
            <w:lang w:val="de-DE"/>
          </w:rPr>
          <w:delText xml:space="preserve">berhaupt ich mich </w:delText>
        </w:r>
      </w:del>
      <w:del w:id="9911" w:date="2023-01-13T18:26:59Z" w:author="Jan Groh">
        <w:r>
          <w:rPr>
            <w:rFonts w:ascii="Garamond Premier Pro Caption" w:hAnsi="Garamond Premier Pro Caption" w:hint="default"/>
            <w:sz w:val="22"/>
            <w:szCs w:val="22"/>
            <w:rtl w:val="0"/>
          </w:rPr>
          <w:delText>ü</w:delText>
        </w:r>
      </w:del>
      <w:del w:id="9912" w:date="2023-01-13T18:26:59Z" w:author="Jan Groh">
        <w:r>
          <w:rPr>
            <w:rFonts w:ascii="Garamond Premier Pro Caption" w:hAnsi="Garamond Premier Pro Caption"/>
            <w:sz w:val="22"/>
            <w:szCs w:val="22"/>
            <w:rtl w:val="0"/>
            <w:lang w:val="de-DE"/>
          </w:rPr>
          <w:delText>berredete, es w</w:delText>
        </w:r>
      </w:del>
      <w:del w:id="9913" w:date="2023-01-13T18:26:59Z" w:author="Jan Groh">
        <w:r>
          <w:rPr>
            <w:rFonts w:ascii="Garamond Premier Pro Caption" w:hAnsi="Garamond Premier Pro Caption" w:hint="default"/>
            <w:sz w:val="22"/>
            <w:szCs w:val="22"/>
            <w:rtl w:val="0"/>
          </w:rPr>
          <w:delText>ä</w:delText>
        </w:r>
      </w:del>
      <w:del w:id="9914" w:date="2023-01-13T18:26:59Z" w:author="Jan Groh">
        <w:r>
          <w:rPr>
            <w:rFonts w:ascii="Garamond Premier Pro Caption" w:hAnsi="Garamond Premier Pro Caption"/>
            <w:sz w:val="22"/>
            <w:szCs w:val="22"/>
            <w:rtl w:val="0"/>
            <w:lang w:val="de-DE"/>
          </w:rPr>
          <w:delText>re eine Unm</w:delText>
        </w:r>
      </w:del>
      <w:del w:id="9915" w:date="2023-01-13T18:26:59Z" w:author="Jan Groh">
        <w:r>
          <w:rPr>
            <w:rFonts w:ascii="Garamond Premier Pro Caption" w:hAnsi="Garamond Premier Pro Caption" w:hint="default"/>
            <w:sz w:val="22"/>
            <w:szCs w:val="22"/>
            <w:rtl w:val="0"/>
            <w:lang w:val="sv-SE"/>
          </w:rPr>
          <w:delText>ö</w:delText>
        </w:r>
      </w:del>
      <w:del w:id="9916" w:date="2023-01-13T18:26:59Z" w:author="Jan Groh">
        <w:r>
          <w:rPr>
            <w:rFonts w:ascii="Garamond Premier Pro Caption" w:hAnsi="Garamond Premier Pro Caption"/>
            <w:sz w:val="22"/>
            <w:szCs w:val="22"/>
            <w:rtl w:val="0"/>
            <w:lang w:val="de-DE"/>
          </w:rPr>
          <w:delText>glichkeit, da</w:delText>
        </w:r>
      </w:del>
      <w:del w:id="9917" w:date="2023-01-13T18:26:59Z" w:author="Jan Groh">
        <w:r>
          <w:rPr>
            <w:rFonts w:ascii="Garamond Premier Pro Caption" w:hAnsi="Garamond Premier Pro Caption" w:hint="default"/>
            <w:sz w:val="22"/>
            <w:szCs w:val="22"/>
            <w:rtl w:val="0"/>
            <w:lang w:val="de-DE"/>
          </w:rPr>
          <w:delText xml:space="preserve">ß </w:delText>
        </w:r>
      </w:del>
      <w:del w:id="9918" w:date="2023-01-13T18:26:59Z" w:author="Jan Groh">
        <w:r>
          <w:rPr>
            <w:rFonts w:ascii="Garamond Premier Pro Caption" w:hAnsi="Garamond Premier Pro Caption"/>
            <w:sz w:val="22"/>
            <w:szCs w:val="22"/>
            <w:rtl w:val="0"/>
            <w:lang w:val="de-DE"/>
          </w:rPr>
          <w:delText>ich je wieder heiraten k</w:delText>
        </w:r>
      </w:del>
      <w:del w:id="9919" w:date="2023-01-13T18:26:59Z" w:author="Jan Groh">
        <w:r>
          <w:rPr>
            <w:rFonts w:ascii="Garamond Premier Pro Caption" w:hAnsi="Garamond Premier Pro Caption" w:hint="default"/>
            <w:sz w:val="22"/>
            <w:szCs w:val="22"/>
            <w:rtl w:val="0"/>
            <w:lang w:val="sv-SE"/>
          </w:rPr>
          <w:delText>ö</w:delText>
        </w:r>
      </w:del>
      <w:del w:id="9920" w:date="2023-01-13T18:26:59Z" w:author="Jan Groh">
        <w:r>
          <w:rPr>
            <w:rFonts w:ascii="Garamond Premier Pro Caption" w:hAnsi="Garamond Premier Pro Caption"/>
            <w:sz w:val="22"/>
            <w:szCs w:val="22"/>
            <w:rtl w:val="0"/>
            <w:lang w:val="de-DE"/>
          </w:rPr>
          <w:delText xml:space="preserve">nnte, </w:delText>
        </w:r>
      </w:del>
      <w:del w:id="9921" w:date="2023-01-13T18:26:59Z" w:author="Jan Groh">
        <w:r>
          <w:rPr>
            <w:rFonts w:ascii="Garamond Premier Pro Caption" w:hAnsi="Garamond Premier Pro Caption" w:hint="default"/>
            <w:sz w:val="22"/>
            <w:szCs w:val="22"/>
            <w:rtl w:val="0"/>
          </w:rPr>
          <w:delText xml:space="preserve">– </w:delText>
        </w:r>
      </w:del>
      <w:del w:id="9922" w:date="2023-01-13T18:26:59Z" w:author="Jan Groh">
        <w:r>
          <w:rPr>
            <w:rFonts w:ascii="Garamond Premier Pro Caption" w:hAnsi="Garamond Premier Pro Caption"/>
            <w:sz w:val="22"/>
            <w:szCs w:val="22"/>
            <w:rtl w:val="0"/>
            <w:lang w:val="fr-FR"/>
          </w:rPr>
          <w:delText>Du m</w:delText>
        </w:r>
      </w:del>
      <w:del w:id="9923" w:date="2023-01-13T18:26:59Z" w:author="Jan Groh">
        <w:r>
          <w:rPr>
            <w:rFonts w:ascii="Garamond Premier Pro Caption" w:hAnsi="Garamond Premier Pro Caption" w:hint="default"/>
            <w:sz w:val="22"/>
            <w:szCs w:val="22"/>
            <w:rtl w:val="0"/>
            <w:lang w:val="sv-SE"/>
          </w:rPr>
          <w:delText>ö</w:delText>
        </w:r>
      </w:del>
      <w:del w:id="9924" w:date="2023-01-13T18:26:59Z" w:author="Jan Groh">
        <w:r>
          <w:rPr>
            <w:rFonts w:ascii="Garamond Premier Pro Caption" w:hAnsi="Garamond Premier Pro Caption"/>
            <w:sz w:val="22"/>
            <w:szCs w:val="22"/>
            <w:rtl w:val="0"/>
            <w:lang w:val="de-DE"/>
          </w:rPr>
          <w:delText xml:space="preserve">chtest mich eine heroische Rolle spielen lassen, </w:delText>
        </w:r>
      </w:del>
      <w:del w:id="9925" w:date="2023-01-13T18:26:59Z" w:author="Jan Groh">
        <w:r>
          <w:rPr>
            <w:rFonts w:ascii="Garamond Premier Pro Caption" w:hAnsi="Garamond Premier Pro Caption" w:hint="default"/>
            <w:sz w:val="22"/>
            <w:szCs w:val="22"/>
            <w:rtl w:val="0"/>
          </w:rPr>
          <w:delText xml:space="preserve">– </w:delText>
        </w:r>
      </w:del>
      <w:del w:id="9926" w:date="2023-01-13T18:26:59Z" w:author="Jan Groh">
        <w:r>
          <w:rPr>
            <w:rFonts w:ascii="Garamond Premier Pro Caption" w:hAnsi="Garamond Premier Pro Caption"/>
            <w:sz w:val="22"/>
            <w:szCs w:val="22"/>
            <w:rtl w:val="0"/>
            <w:lang w:val="de-DE"/>
          </w:rPr>
          <w:delText>und ich will mich nicht t</w:delText>
        </w:r>
      </w:del>
      <w:del w:id="9927" w:date="2023-01-13T18:26:59Z" w:author="Jan Groh">
        <w:r>
          <w:rPr>
            <w:rFonts w:ascii="Garamond Premier Pro Caption" w:hAnsi="Garamond Premier Pro Caption" w:hint="default"/>
            <w:sz w:val="22"/>
            <w:szCs w:val="22"/>
            <w:rtl w:val="0"/>
          </w:rPr>
          <w:delText>ä</w:delText>
        </w:r>
      </w:del>
      <w:del w:id="9928" w:date="2023-01-13T18:26:59Z" w:author="Jan Groh">
        <w:r>
          <w:rPr>
            <w:rFonts w:ascii="Garamond Premier Pro Caption" w:hAnsi="Garamond Premier Pro Caption"/>
            <w:sz w:val="22"/>
            <w:szCs w:val="22"/>
            <w:rtl w:val="0"/>
            <w:lang w:val="de-DE"/>
          </w:rPr>
          <w:delText>uschen, will mir nichts einbilden, will keinem Gl</w:delText>
        </w:r>
      </w:del>
      <w:del w:id="9929" w:date="2023-01-13T18:26:59Z" w:author="Jan Groh">
        <w:r>
          <w:rPr>
            <w:rFonts w:ascii="Garamond Premier Pro Caption" w:hAnsi="Garamond Premier Pro Caption" w:hint="default"/>
            <w:sz w:val="22"/>
            <w:szCs w:val="22"/>
            <w:rtl w:val="0"/>
          </w:rPr>
          <w:delText>ü</w:delText>
        </w:r>
      </w:del>
      <w:del w:id="9930" w:date="2023-01-13T18:26:59Z" w:author="Jan Groh">
        <w:r>
          <w:rPr>
            <w:rFonts w:ascii="Garamond Premier Pro Caption" w:hAnsi="Garamond Premier Pro Caption"/>
            <w:sz w:val="22"/>
            <w:szCs w:val="22"/>
            <w:rtl w:val="0"/>
            <w:lang w:val="de-DE"/>
          </w:rPr>
          <w:delText xml:space="preserve">ck ohne Notwendigkeit entsagen. Ich will Dir sagen, was ich an Sterling schrieb: </w:delText>
        </w:r>
      </w:del>
      <w:del w:id="9931" w:date="2023-01-13T18:26:59Z" w:author="Jan Groh">
        <w:r>
          <w:rPr>
            <w:rFonts w:ascii="Garamond Premier Pro Caption" w:hAnsi="Garamond Premier Pro Caption" w:hint="default"/>
            <w:sz w:val="22"/>
            <w:szCs w:val="22"/>
            <w:rtl w:val="0"/>
            <w:lang w:val="it-IT"/>
          </w:rPr>
          <w:delText>»</w:delText>
        </w:r>
      </w:del>
      <w:del w:id="9932" w:date="2023-01-13T18:26:59Z" w:author="Jan Groh">
        <w:r>
          <w:rPr>
            <w:rFonts w:ascii="Garamond Premier Pro Caption" w:hAnsi="Garamond Premier Pro Caption"/>
            <w:sz w:val="22"/>
            <w:szCs w:val="22"/>
            <w:rtl w:val="0"/>
            <w:lang w:val="de-DE"/>
          </w:rPr>
          <w:delText>Ich glaube nicht, da</w:delText>
        </w:r>
      </w:del>
      <w:del w:id="9933" w:date="2023-01-13T18:26:59Z" w:author="Jan Groh">
        <w:r>
          <w:rPr>
            <w:rFonts w:ascii="Garamond Premier Pro Caption" w:hAnsi="Garamond Premier Pro Caption" w:hint="default"/>
            <w:sz w:val="22"/>
            <w:szCs w:val="22"/>
            <w:rtl w:val="0"/>
            <w:lang w:val="de-DE"/>
          </w:rPr>
          <w:delText xml:space="preserve">ß </w:delText>
        </w:r>
      </w:del>
      <w:del w:id="9934" w:date="2023-01-13T18:26:59Z" w:author="Jan Groh">
        <w:r>
          <w:rPr>
            <w:rFonts w:ascii="Garamond Premier Pro Caption" w:hAnsi="Garamond Premier Pro Caption"/>
            <w:sz w:val="22"/>
            <w:szCs w:val="22"/>
            <w:rtl w:val="0"/>
            <w:lang w:val="de-DE"/>
          </w:rPr>
          <w:delText>man durch Heuchelei die Toten ehrt.</w:delText>
        </w:r>
      </w:del>
      <w:del w:id="9935" w:date="2023-01-13T18:26:59Z" w:author="Jan Groh">
        <w:r>
          <w:rPr>
            <w:rFonts w:ascii="Garamond Premier Pro Caption" w:hAnsi="Garamond Premier Pro Caption" w:hint="default"/>
            <w:sz w:val="22"/>
            <w:szCs w:val="22"/>
            <w:rtl w:val="0"/>
            <w:lang w:val="fr-FR"/>
          </w:rPr>
          <w:delText xml:space="preserve">« – </w:delText>
        </w:r>
      </w:del>
      <w:del w:id="9936" w:date="2023-01-13T18:26:59Z" w:author="Jan Groh">
        <w:r>
          <w:rPr>
            <w:rFonts w:ascii="Garamond Premier Pro Caption" w:hAnsi="Garamond Premier Pro Caption"/>
            <w:sz w:val="22"/>
            <w:szCs w:val="22"/>
            <w:rtl w:val="0"/>
            <w:lang w:val="de-DE"/>
          </w:rPr>
          <w:delText>Adele, ich wiederhole Dir, ich glaube, ich sehe nicht die M</w:delText>
        </w:r>
      </w:del>
      <w:del w:id="9937" w:date="2023-01-13T18:26:59Z" w:author="Jan Groh">
        <w:r>
          <w:rPr>
            <w:rFonts w:ascii="Garamond Premier Pro Caption" w:hAnsi="Garamond Premier Pro Caption" w:hint="default"/>
            <w:sz w:val="22"/>
            <w:szCs w:val="22"/>
            <w:rtl w:val="0"/>
            <w:lang w:val="sv-SE"/>
          </w:rPr>
          <w:delText>ö</w:delText>
        </w:r>
      </w:del>
      <w:del w:id="9938" w:date="2023-01-13T18:26:59Z" w:author="Jan Groh">
        <w:r>
          <w:rPr>
            <w:rFonts w:ascii="Garamond Premier Pro Caption" w:hAnsi="Garamond Premier Pro Caption"/>
            <w:sz w:val="22"/>
            <w:szCs w:val="22"/>
            <w:rtl w:val="0"/>
            <w:lang w:val="de-DE"/>
          </w:rPr>
          <w:delText>glichkeit mehr, gl</w:delText>
        </w:r>
      </w:del>
      <w:del w:id="9939" w:date="2023-01-13T18:26:59Z" w:author="Jan Groh">
        <w:r>
          <w:rPr>
            <w:rFonts w:ascii="Garamond Premier Pro Caption" w:hAnsi="Garamond Premier Pro Caption" w:hint="default"/>
            <w:sz w:val="22"/>
            <w:szCs w:val="22"/>
            <w:rtl w:val="0"/>
          </w:rPr>
          <w:delText>ü</w:delText>
        </w:r>
      </w:del>
      <w:del w:id="9940" w:date="2023-01-13T18:26:59Z" w:author="Jan Groh">
        <w:r>
          <w:rPr>
            <w:rFonts w:ascii="Garamond Premier Pro Caption" w:hAnsi="Garamond Premier Pro Caption"/>
            <w:sz w:val="22"/>
            <w:szCs w:val="22"/>
            <w:rtl w:val="0"/>
            <w:lang w:val="de-DE"/>
          </w:rPr>
          <w:delText>cklich zu werden, aber ich bin weit davon entfernt zu w</w:delText>
        </w:r>
      </w:del>
      <w:del w:id="9941" w:date="2023-01-13T18:26:59Z" w:author="Jan Groh">
        <w:r>
          <w:rPr>
            <w:rFonts w:ascii="Garamond Premier Pro Caption" w:hAnsi="Garamond Premier Pro Caption" w:hint="default"/>
            <w:sz w:val="22"/>
            <w:szCs w:val="22"/>
            <w:rtl w:val="0"/>
          </w:rPr>
          <w:delText>ä</w:delText>
        </w:r>
      </w:del>
      <w:del w:id="9942" w:date="2023-01-13T18:26:59Z" w:author="Jan Groh">
        <w:r>
          <w:rPr>
            <w:rFonts w:ascii="Garamond Premier Pro Caption" w:hAnsi="Garamond Premier Pro Caption"/>
            <w:sz w:val="22"/>
            <w:szCs w:val="22"/>
            <w:rtl w:val="0"/>
            <w:lang w:val="de-DE"/>
          </w:rPr>
          <w:delText>hnen, da</w:delText>
        </w:r>
      </w:del>
      <w:del w:id="9943" w:date="2023-01-13T18:26:59Z" w:author="Jan Groh">
        <w:r>
          <w:rPr>
            <w:rFonts w:ascii="Garamond Premier Pro Caption" w:hAnsi="Garamond Premier Pro Caption" w:hint="default"/>
            <w:sz w:val="22"/>
            <w:szCs w:val="22"/>
            <w:rtl w:val="0"/>
            <w:lang w:val="de-DE"/>
          </w:rPr>
          <w:delText xml:space="preserve">ß </w:delText>
        </w:r>
      </w:del>
      <w:del w:id="9944" w:date="2023-01-13T18:26:59Z" w:author="Jan Groh">
        <w:r>
          <w:rPr>
            <w:rFonts w:ascii="Garamond Premier Pro Caption" w:hAnsi="Garamond Premier Pro Caption"/>
            <w:sz w:val="22"/>
            <w:szCs w:val="22"/>
            <w:rtl w:val="0"/>
            <w:lang w:val="de-DE"/>
          </w:rPr>
          <w:delText>ich wirklich es in etwas anderem finden k</w:delText>
        </w:r>
      </w:del>
      <w:del w:id="9945" w:date="2023-01-13T18:26:59Z" w:author="Jan Groh">
        <w:r>
          <w:rPr>
            <w:rFonts w:ascii="Garamond Premier Pro Caption" w:hAnsi="Garamond Premier Pro Caption" w:hint="default"/>
            <w:sz w:val="22"/>
            <w:szCs w:val="22"/>
            <w:rtl w:val="0"/>
            <w:lang w:val="sv-SE"/>
          </w:rPr>
          <w:delText>ö</w:delText>
        </w:r>
      </w:del>
      <w:del w:id="9946" w:date="2023-01-13T18:26:59Z" w:author="Jan Groh">
        <w:r>
          <w:rPr>
            <w:rFonts w:ascii="Garamond Premier Pro Caption" w:hAnsi="Garamond Premier Pro Caption"/>
            <w:sz w:val="22"/>
            <w:szCs w:val="22"/>
            <w:rtl w:val="0"/>
            <w:lang w:val="de-DE"/>
          </w:rPr>
          <w:delText>nnte, als worin ich es mein ganzes Leben gesucht: in inniger, aufopfernder Liebe.</w:delText>
        </w:r>
      </w:del>
      <w:del w:id="9947" w:date="2023-01-13T18:26:59Z" w:author="Jan Groh">
        <w:r>
          <w:rPr>
            <w:rFonts w:ascii="Garamond Premier Pro Caption" w:hAnsi="Garamond Premier Pro Caption"/>
            <w:sz w:val="22"/>
            <w:szCs w:val="22"/>
            <w:rtl w:val="0"/>
            <w:lang w:val="de-DE"/>
          </w:rPr>
          <w:delText xml:space="preserve"> </w:delText>
        </w:r>
      </w:del>
      <w:del w:id="9948" w:date="2023-01-13T18:26:59Z" w:author="Jan Groh">
        <w:r>
          <w:rPr>
            <w:rFonts w:ascii="Garamond Premier Pro Caption" w:hAnsi="Garamond Premier Pro Caption"/>
            <w:sz w:val="22"/>
            <w:szCs w:val="22"/>
            <w:rtl w:val="0"/>
          </w:rPr>
          <w:delText>(</w:delText>
        </w:r>
      </w:del>
      <w:del w:id="9949" w:date="2023-01-13T18:26:59Z" w:author="Jan Groh">
        <w:r>
          <w:rPr>
            <w:rFonts w:ascii="Garamond Premier Pro Caption" w:hAnsi="Garamond Premier Pro Caption" w:hint="default"/>
            <w:sz w:val="22"/>
            <w:szCs w:val="22"/>
            <w:rtl w:val="0"/>
          </w:rPr>
          <w:delText>…</w:delText>
        </w:r>
      </w:del>
      <w:del w:id="9950" w:date="2023-01-13T18:26:59Z" w:author="Jan Groh">
        <w:r>
          <w:rPr>
            <w:rFonts w:ascii="Garamond Premier Pro Caption" w:hAnsi="Garamond Premier Pro Caption"/>
            <w:sz w:val="22"/>
            <w:szCs w:val="22"/>
            <w:rtl w:val="0"/>
            <w:lang w:val="de-DE"/>
          </w:rPr>
          <w:delText>) Was f</w:delText>
        </w:r>
      </w:del>
      <w:del w:id="9951" w:date="2023-01-13T18:26:59Z" w:author="Jan Groh">
        <w:r>
          <w:rPr>
            <w:rFonts w:ascii="Garamond Premier Pro Caption" w:hAnsi="Garamond Premier Pro Caption" w:hint="default"/>
            <w:sz w:val="22"/>
            <w:szCs w:val="22"/>
            <w:rtl w:val="0"/>
          </w:rPr>
          <w:delText>ü</w:delText>
        </w:r>
      </w:del>
      <w:del w:id="9952" w:date="2023-01-13T18:26:59Z" w:author="Jan Groh">
        <w:r>
          <w:rPr>
            <w:rFonts w:ascii="Garamond Premier Pro Caption" w:hAnsi="Garamond Premier Pro Caption"/>
            <w:sz w:val="22"/>
            <w:szCs w:val="22"/>
            <w:rtl w:val="0"/>
            <w:lang w:val="de-DE"/>
          </w:rPr>
          <w:delText>r entsetzliche Momente mir des Vaters Krankheit gegeben, hast Du wohl gedacht; und doch war etwas St</w:delText>
        </w:r>
      </w:del>
      <w:del w:id="9953" w:date="2023-01-13T18:26:59Z" w:author="Jan Groh">
        <w:r>
          <w:rPr>
            <w:rFonts w:ascii="Garamond Premier Pro Caption" w:hAnsi="Garamond Premier Pro Caption" w:hint="default"/>
            <w:sz w:val="22"/>
            <w:szCs w:val="22"/>
            <w:rtl w:val="0"/>
          </w:rPr>
          <w:delText>ä</w:delText>
        </w:r>
      </w:del>
      <w:del w:id="9954" w:date="2023-01-13T18:26:59Z" w:author="Jan Groh">
        <w:r>
          <w:rPr>
            <w:rFonts w:ascii="Garamond Premier Pro Caption" w:hAnsi="Garamond Premier Pro Caption"/>
            <w:sz w:val="22"/>
            <w:szCs w:val="22"/>
            <w:rtl w:val="0"/>
            <w:lang w:val="de-DE"/>
          </w:rPr>
          <w:delText>rkendes, Erhebendes f</w:delText>
        </w:r>
      </w:del>
      <w:del w:id="9955" w:date="2023-01-13T18:26:59Z" w:author="Jan Groh">
        <w:r>
          <w:rPr>
            <w:rFonts w:ascii="Garamond Premier Pro Caption" w:hAnsi="Garamond Premier Pro Caption" w:hint="default"/>
            <w:sz w:val="22"/>
            <w:szCs w:val="22"/>
            <w:rtl w:val="0"/>
          </w:rPr>
          <w:delText>ü</w:delText>
        </w:r>
      </w:del>
      <w:del w:id="9956" w:date="2023-01-13T18:26:59Z" w:author="Jan Groh">
        <w:r>
          <w:rPr>
            <w:rFonts w:ascii="Garamond Premier Pro Caption" w:hAnsi="Garamond Premier Pro Caption"/>
            <w:sz w:val="22"/>
            <w:szCs w:val="22"/>
            <w:rtl w:val="0"/>
            <w:lang w:val="de-DE"/>
          </w:rPr>
          <w:delText>r mich darin, ihm etwas zu sein. Er ist ganz besser, nur sieht er noch wenig Menschen, und die Abende bin ich immer, bis da</w:delText>
        </w:r>
      </w:del>
      <w:del w:id="9957" w:date="2023-01-13T18:26:59Z" w:author="Jan Groh">
        <w:r>
          <w:rPr>
            <w:rFonts w:ascii="Garamond Premier Pro Caption" w:hAnsi="Garamond Premier Pro Caption" w:hint="default"/>
            <w:sz w:val="22"/>
            <w:szCs w:val="22"/>
            <w:rtl w:val="0"/>
            <w:lang w:val="de-DE"/>
          </w:rPr>
          <w:delText xml:space="preserve">ß </w:delText>
        </w:r>
      </w:del>
      <w:del w:id="9958" w:date="2023-01-13T18:26:59Z" w:author="Jan Groh">
        <w:r>
          <w:rPr>
            <w:rFonts w:ascii="Garamond Premier Pro Caption" w:hAnsi="Garamond Premier Pro Caption"/>
            <w:sz w:val="22"/>
            <w:szCs w:val="22"/>
            <w:rtl w:val="0"/>
            <w:lang w:val="de-DE"/>
          </w:rPr>
          <w:delText>er schlafen geht, mit ihm allein. Gew</w:delText>
        </w:r>
      </w:del>
      <w:del w:id="9959" w:date="2023-01-13T18:26:59Z" w:author="Jan Groh">
        <w:r>
          <w:rPr>
            <w:rFonts w:ascii="Garamond Premier Pro Caption" w:hAnsi="Garamond Premier Pro Caption" w:hint="default"/>
            <w:sz w:val="22"/>
            <w:szCs w:val="22"/>
            <w:rtl w:val="0"/>
            <w:lang w:val="sv-SE"/>
          </w:rPr>
          <w:delText>ö</w:delText>
        </w:r>
      </w:del>
      <w:del w:id="9960" w:date="2023-01-13T18:26:59Z" w:author="Jan Groh">
        <w:r>
          <w:rPr>
            <w:rFonts w:ascii="Garamond Premier Pro Caption" w:hAnsi="Garamond Premier Pro Caption"/>
            <w:sz w:val="22"/>
            <w:szCs w:val="22"/>
            <w:rtl w:val="0"/>
            <w:lang w:val="de-DE"/>
          </w:rPr>
          <w:delText xml:space="preserve">hnlich lese ich ihm etwas vor. </w:delText>
        </w:r>
      </w:del>
      <w:del w:id="9961" w:date="2023-01-13T18:26:59Z" w:author="Jan Groh">
        <w:r>
          <w:rPr>
            <w:rFonts w:ascii="Garamond Premier Pro Caption" w:hAnsi="Garamond Premier Pro Caption" w:hint="default"/>
            <w:sz w:val="22"/>
            <w:szCs w:val="22"/>
            <w:rtl w:val="0"/>
          </w:rPr>
          <w:delText xml:space="preserve">– </w:delText>
        </w:r>
      </w:del>
      <w:del w:id="9962" w:date="2023-01-13T18:26:59Z" w:author="Jan Groh">
        <w:r>
          <w:rPr>
            <w:rFonts w:ascii="Garamond Premier Pro Caption" w:hAnsi="Garamond Premier Pro Caption"/>
            <w:sz w:val="22"/>
            <w:szCs w:val="22"/>
            <w:rtl w:val="0"/>
            <w:lang w:val="de-DE"/>
          </w:rPr>
          <w:delText>Das Schreiben ist mir beinah unm</w:delText>
        </w:r>
      </w:del>
      <w:del w:id="9963" w:date="2023-01-13T18:26:59Z" w:author="Jan Groh">
        <w:r>
          <w:rPr>
            <w:rFonts w:ascii="Garamond Premier Pro Caption" w:hAnsi="Garamond Premier Pro Caption" w:hint="default"/>
            <w:sz w:val="22"/>
            <w:szCs w:val="22"/>
            <w:rtl w:val="0"/>
            <w:lang w:val="sv-SE"/>
          </w:rPr>
          <w:delText>ö</w:delText>
        </w:r>
      </w:del>
      <w:del w:id="9964" w:date="2023-01-13T18:26:59Z" w:author="Jan Groh">
        <w:r>
          <w:rPr>
            <w:rFonts w:ascii="Garamond Premier Pro Caption" w:hAnsi="Garamond Premier Pro Caption"/>
            <w:sz w:val="22"/>
            <w:szCs w:val="22"/>
            <w:rtl w:val="0"/>
            <w:lang w:val="de-DE"/>
          </w:rPr>
          <w:delText>glich, da die Kinder, namentlich Alma, meine wenigen freien Momente sehr unruhig macht.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96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96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967" w:date="2023-01-13T18:26:59Z" w:author="Jan Groh"/>
          <w:rFonts w:ascii="Garamond Premier Pro Italic" w:cs="Garamond Premier Pro Italic" w:hAnsi="Garamond Premier Pro Italic" w:eastAsia="Garamond Premier Pro Italic"/>
          <w:sz w:val="22"/>
          <w:szCs w:val="22"/>
        </w:rPr>
      </w:pPr>
      <w:del w:id="9968" w:date="2023-01-13T18:26:59Z" w:author="Jan Groh">
        <w:r>
          <w:rPr>
            <w:rFonts w:ascii="Garamond Premier Pro Italic" w:hAnsi="Garamond Premier Pro Italic"/>
            <w:sz w:val="22"/>
            <w:szCs w:val="22"/>
            <w:rtl w:val="0"/>
            <w:lang w:val="de-DE"/>
          </w:rPr>
          <w:delText>Ottilie an Samuel Naylor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9969" w:date="2023-01-13T18:26:59Z" w:author="Jan Groh"/>
          <w:rFonts w:ascii="Garamond Premier Pro Italic" w:cs="Garamond Premier Pro Italic" w:hAnsi="Garamond Premier Pro Italic" w:eastAsia="Garamond Premier Pro Italic"/>
          <w:sz w:val="22"/>
          <w:szCs w:val="22"/>
        </w:rPr>
      </w:pPr>
      <w:del w:id="9970" w:date="2023-01-13T18:26:59Z" w:author="Jan Groh">
        <w:r>
          <w:rPr>
            <w:rFonts w:ascii="Garamond Premier Pro Italic" w:hAnsi="Garamond Premier Pro Italic"/>
            <w:sz w:val="22"/>
            <w:szCs w:val="22"/>
            <w:rtl w:val="0"/>
            <w:lang w:val="pt-PT"/>
          </w:rPr>
          <w:delText>[Dez. 1830]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71" w:date="2023-01-13T18:26:59Z" w:author="Jan Groh"/>
          <w:rFonts w:ascii="Garamond Premier Pro Caption" w:cs="Garamond Premier Pro Caption" w:hAnsi="Garamond Premier Pro Caption" w:eastAsia="Garamond Premier Pro Caption"/>
          <w:sz w:val="22"/>
          <w:szCs w:val="22"/>
        </w:rPr>
      </w:pPr>
      <w:del w:id="9972" w:date="2023-01-13T18:26:59Z" w:author="Jan Groh">
        <w:r>
          <w:rPr>
            <w:rFonts w:ascii="Garamond Premier Pro Caption" w:hAnsi="Garamond Premier Pro Caption"/>
            <w:sz w:val="22"/>
            <w:szCs w:val="22"/>
            <w:rtl w:val="0"/>
            <w:lang w:val="de-DE"/>
          </w:rPr>
          <w:delText xml:space="preserve">Du willst, ich soll des Schweigens Schleier heben,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73" w:date="2023-01-13T18:26:59Z" w:author="Jan Groh"/>
          <w:rFonts w:ascii="Garamond Premier Pro Caption" w:cs="Garamond Premier Pro Caption" w:hAnsi="Garamond Premier Pro Caption" w:eastAsia="Garamond Premier Pro Caption"/>
          <w:sz w:val="22"/>
          <w:szCs w:val="22"/>
        </w:rPr>
      </w:pPr>
      <w:del w:id="9974" w:date="2023-01-13T18:26:59Z" w:author="Jan Groh">
        <w:r>
          <w:rPr>
            <w:rFonts w:ascii="Garamond Premier Pro Caption" w:hAnsi="Garamond Premier Pro Caption"/>
            <w:sz w:val="22"/>
            <w:szCs w:val="22"/>
            <w:rtl w:val="0"/>
            <w:lang w:val="de-DE"/>
          </w:rPr>
          <w:delText>Noch einmal Worte suchen f</w:delText>
        </w:r>
      </w:del>
      <w:del w:id="9975" w:date="2023-01-13T18:26:59Z" w:author="Jan Groh">
        <w:r>
          <w:rPr>
            <w:rFonts w:ascii="Garamond Premier Pro Caption" w:hAnsi="Garamond Premier Pro Caption" w:hint="default"/>
            <w:sz w:val="22"/>
            <w:szCs w:val="22"/>
            <w:rtl w:val="0"/>
          </w:rPr>
          <w:delText>ü</w:delText>
        </w:r>
      </w:del>
      <w:del w:id="9976" w:date="2023-01-13T18:26:59Z" w:author="Jan Groh">
        <w:r>
          <w:rPr>
            <w:rFonts w:ascii="Garamond Premier Pro Caption" w:hAnsi="Garamond Premier Pro Caption"/>
            <w:sz w:val="22"/>
            <w:szCs w:val="22"/>
            <w:rtl w:val="0"/>
            <w:lang w:val="de-DE"/>
          </w:rPr>
          <w:delText xml:space="preserve">r mein Herz,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77" w:date="2023-01-13T18:26:59Z" w:author="Jan Groh"/>
          <w:rFonts w:ascii="Garamond Premier Pro Caption" w:cs="Garamond Premier Pro Caption" w:hAnsi="Garamond Premier Pro Caption" w:eastAsia="Garamond Premier Pro Caption"/>
          <w:sz w:val="22"/>
          <w:szCs w:val="22"/>
        </w:rPr>
      </w:pPr>
      <w:del w:id="9978" w:date="2023-01-13T18:26:59Z" w:author="Jan Groh">
        <w:r>
          <w:rPr>
            <w:rFonts w:ascii="Garamond Premier Pro Caption" w:hAnsi="Garamond Premier Pro Caption"/>
            <w:sz w:val="22"/>
            <w:szCs w:val="22"/>
            <w:rtl w:val="0"/>
            <w:lang w:val="de-DE"/>
          </w:rPr>
          <w:delText xml:space="preserve">Noch einmal meinem Leiden Laute geben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79" w:date="2023-01-13T18:26:59Z" w:author="Jan Groh"/>
          <w:rFonts w:ascii="Garamond Premier Pro Caption" w:cs="Garamond Premier Pro Caption" w:hAnsi="Garamond Premier Pro Caption" w:eastAsia="Garamond Premier Pro Caption"/>
          <w:sz w:val="22"/>
          <w:szCs w:val="22"/>
        </w:rPr>
      </w:pPr>
      <w:del w:id="9980" w:date="2023-01-13T18:26:59Z" w:author="Jan Groh">
        <w:r>
          <w:rPr>
            <w:rFonts w:ascii="Garamond Premier Pro Caption" w:hAnsi="Garamond Premier Pro Caption"/>
            <w:sz w:val="22"/>
            <w:szCs w:val="22"/>
            <w:rtl w:val="0"/>
            <w:lang w:val="de-DE"/>
          </w:rPr>
          <w:delText>Und Sprach und T</w:delText>
        </w:r>
      </w:del>
      <w:del w:id="9981" w:date="2023-01-13T18:26:59Z" w:author="Jan Groh">
        <w:r>
          <w:rPr>
            <w:rFonts w:ascii="Garamond Premier Pro Caption" w:hAnsi="Garamond Premier Pro Caption" w:hint="default"/>
            <w:sz w:val="22"/>
            <w:szCs w:val="22"/>
            <w:rtl w:val="0"/>
            <w:lang w:val="sv-SE"/>
          </w:rPr>
          <w:delText>ö</w:delText>
        </w:r>
      </w:del>
      <w:del w:id="9982" w:date="2023-01-13T18:26:59Z" w:author="Jan Groh">
        <w:r>
          <w:rPr>
            <w:rFonts w:ascii="Garamond Premier Pro Caption" w:hAnsi="Garamond Premier Pro Caption"/>
            <w:sz w:val="22"/>
            <w:szCs w:val="22"/>
            <w:rtl w:val="0"/>
          </w:rPr>
          <w:delText>ne f</w:delText>
        </w:r>
      </w:del>
      <w:del w:id="9983" w:date="2023-01-13T18:26:59Z" w:author="Jan Groh">
        <w:r>
          <w:rPr>
            <w:rFonts w:ascii="Garamond Premier Pro Caption" w:hAnsi="Garamond Premier Pro Caption" w:hint="default"/>
            <w:sz w:val="22"/>
            <w:szCs w:val="22"/>
            <w:rtl w:val="0"/>
          </w:rPr>
          <w:delText>ü</w:delText>
        </w:r>
      </w:del>
      <w:del w:id="9984" w:date="2023-01-13T18:26:59Z" w:author="Jan Groh">
        <w:r>
          <w:rPr>
            <w:rFonts w:ascii="Garamond Premier Pro Caption" w:hAnsi="Garamond Premier Pro Caption"/>
            <w:sz w:val="22"/>
            <w:szCs w:val="22"/>
            <w:rtl w:val="0"/>
            <w:lang w:val="de-DE"/>
          </w:rPr>
          <w:delText>r den tiefen Schmerz.</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85" w:date="2023-01-13T18:26:59Z" w:author="Jan Groh"/>
          <w:rFonts w:ascii="Garamond Premier Pro Caption" w:cs="Garamond Premier Pro Caption" w:hAnsi="Garamond Premier Pro Caption" w:eastAsia="Garamond Premier Pro Caption"/>
          <w:sz w:val="22"/>
          <w:szCs w:val="22"/>
        </w:rPr>
      </w:pPr>
      <w:del w:id="9986" w:date="2023-01-13T18:26:59Z" w:author="Jan Groh">
        <w:r>
          <w:rPr>
            <w:rFonts w:ascii="Garamond Premier Pro Caption" w:hAnsi="Garamond Premier Pro Caption"/>
            <w:sz w:val="22"/>
            <w:szCs w:val="22"/>
            <w:rtl w:val="0"/>
            <w:lang w:val="de-DE"/>
          </w:rPr>
          <w:delText>Du willst, ich soll noch einmal Dir verk</w:delText>
        </w:r>
      </w:del>
      <w:del w:id="9987" w:date="2023-01-13T18:26:59Z" w:author="Jan Groh">
        <w:r>
          <w:rPr>
            <w:rFonts w:ascii="Garamond Premier Pro Caption" w:hAnsi="Garamond Premier Pro Caption" w:hint="default"/>
            <w:sz w:val="22"/>
            <w:szCs w:val="22"/>
            <w:rtl w:val="0"/>
          </w:rPr>
          <w:delText>ü</w:delText>
        </w:r>
      </w:del>
      <w:del w:id="9988" w:date="2023-01-13T18:26:59Z" w:author="Jan Groh">
        <w:r>
          <w:rPr>
            <w:rFonts w:ascii="Garamond Premier Pro Caption" w:hAnsi="Garamond Premier Pro Caption"/>
            <w:sz w:val="22"/>
            <w:szCs w:val="22"/>
            <w:rtl w:val="0"/>
            <w:lang w:val="de-DE"/>
          </w:rPr>
          <w:delText xml:space="preserve">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89" w:date="2023-01-13T18:26:59Z" w:author="Jan Groh"/>
          <w:rFonts w:ascii="Garamond Premier Pro Caption" w:cs="Garamond Premier Pro Caption" w:hAnsi="Garamond Premier Pro Caption" w:eastAsia="Garamond Premier Pro Caption"/>
          <w:sz w:val="22"/>
          <w:szCs w:val="22"/>
        </w:rPr>
      </w:pPr>
      <w:del w:id="9990" w:date="2023-01-13T18:26:59Z" w:author="Jan Groh">
        <w:r>
          <w:rPr>
            <w:rFonts w:ascii="Garamond Premier Pro Caption" w:hAnsi="Garamond Premier Pro Caption"/>
            <w:sz w:val="22"/>
            <w:szCs w:val="22"/>
            <w:rtl w:val="0"/>
            <w:lang w:val="de-DE"/>
          </w:rPr>
          <w:delText>Wie eng vereint mein Herz dem Deinen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91" w:date="2023-01-13T18:26:59Z" w:author="Jan Groh"/>
          <w:rFonts w:ascii="Garamond Premier Pro Caption" w:cs="Garamond Premier Pro Caption" w:hAnsi="Garamond Premier Pro Caption" w:eastAsia="Garamond Premier Pro Caption"/>
          <w:sz w:val="22"/>
          <w:szCs w:val="22"/>
        </w:rPr>
      </w:pPr>
      <w:del w:id="9992" w:date="2023-01-13T18:26:59Z" w:author="Jan Groh">
        <w:r>
          <w:rPr>
            <w:rFonts w:ascii="Garamond Premier Pro Caption" w:hAnsi="Garamond Premier Pro Caption"/>
            <w:sz w:val="22"/>
            <w:szCs w:val="22"/>
            <w:rtl w:val="0"/>
            <w:lang w:val="de-DE"/>
          </w:rPr>
          <w:delText xml:space="preserve">Noch einmal soll ich mich mit Worten binden,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9993" w:date="2023-01-13T18:26:59Z" w:author="Jan Groh"/>
          <w:rFonts w:ascii="Garamond Premier Pro Caption" w:cs="Garamond Premier Pro Caption" w:hAnsi="Garamond Premier Pro Caption" w:eastAsia="Garamond Premier Pro Caption"/>
          <w:sz w:val="22"/>
          <w:szCs w:val="22"/>
        </w:rPr>
      </w:pPr>
      <w:del w:id="9994" w:date="2023-01-13T18:26:59Z" w:author="Jan Groh">
        <w:r>
          <w:rPr>
            <w:rFonts w:ascii="Garamond Premier Pro Caption" w:hAnsi="Garamond Premier Pro Caption"/>
            <w:sz w:val="22"/>
            <w:szCs w:val="22"/>
            <w:rtl w:val="0"/>
            <w:lang w:val="de-DE"/>
          </w:rPr>
          <w:delText>Und Dir beschw</w:delText>
        </w:r>
      </w:del>
      <w:del w:id="9995" w:date="2023-01-13T18:26:59Z" w:author="Jan Groh">
        <w:r>
          <w:rPr>
            <w:rFonts w:ascii="Garamond Premier Pro Caption" w:hAnsi="Garamond Premier Pro Caption" w:hint="default"/>
            <w:sz w:val="22"/>
            <w:szCs w:val="22"/>
            <w:rtl w:val="0"/>
            <w:lang w:val="sv-SE"/>
          </w:rPr>
          <w:delText>ö</w:delText>
        </w:r>
      </w:del>
      <w:del w:id="9996" w:date="2023-01-13T18:26:59Z" w:author="Jan Groh">
        <w:r>
          <w:rPr>
            <w:rFonts w:ascii="Garamond Premier Pro Caption" w:hAnsi="Garamond Premier Pro Caption"/>
            <w:sz w:val="22"/>
            <w:szCs w:val="22"/>
            <w:rtl w:val="0"/>
            <w:lang w:val="de-DE"/>
          </w:rPr>
          <w:delText xml:space="preserve">ren </w:delText>
        </w:r>
      </w:del>
      <w:del w:id="9997" w:date="2023-01-13T18:26:59Z" w:author="Jan Groh">
        <w:r>
          <w:rPr>
            <w:rFonts w:ascii="Garamond Premier Pro Caption" w:hAnsi="Garamond Premier Pro Caption" w:hint="default"/>
            <w:sz w:val="22"/>
            <w:szCs w:val="22"/>
            <w:rtl w:val="0"/>
          </w:rPr>
          <w:delText xml:space="preserve">– </w:delText>
        </w:r>
      </w:del>
      <w:del w:id="9998" w:date="2023-01-13T18:26:59Z" w:author="Jan Groh">
        <w:r>
          <w:rPr>
            <w:rFonts w:ascii="Garamond Premier Pro Caption" w:hAnsi="Garamond Premier Pro Caption"/>
            <w:sz w:val="22"/>
            <w:szCs w:val="22"/>
            <w:rtl w:val="0"/>
            <w:lang w:val="de-DE"/>
          </w:rPr>
          <w:delText>was sich nie vergi</w:delText>
        </w:r>
      </w:del>
      <w:del w:id="9999" w:date="2023-01-13T18:26:59Z" w:author="Jan Groh">
        <w:r>
          <w:rPr>
            <w:rFonts w:ascii="Garamond Premier Pro Caption" w:hAnsi="Garamond Premier Pro Caption" w:hint="default"/>
            <w:sz w:val="22"/>
            <w:szCs w:val="22"/>
            <w:rtl w:val="0"/>
            <w:lang w:val="de-DE"/>
          </w:rPr>
          <w:delText>ß</w:delText>
        </w:r>
      </w:del>
      <w:del w:id="10000" w:date="2023-01-13T18:26:59Z" w:author="Jan Groh">
        <w:r>
          <w:rPr>
            <w:rFonts w:ascii="Garamond Premier Pro Caption" w:hAnsi="Garamond Premier Pro Caption"/>
            <w:sz w:val="22"/>
            <w:szCs w:val="22"/>
            <w:rtl w:val="0"/>
          </w:rPr>
          <w:delText>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01" w:date="2023-01-13T18:26:59Z" w:author="Jan Groh"/>
          <w:rFonts w:ascii="Garamond Premier Pro Caption" w:cs="Garamond Premier Pro Caption" w:hAnsi="Garamond Premier Pro Caption" w:eastAsia="Garamond Premier Pro Caption"/>
          <w:sz w:val="22"/>
          <w:szCs w:val="22"/>
        </w:rPr>
      </w:pPr>
      <w:del w:id="10002" w:date="2023-01-13T18:26:59Z" w:author="Jan Groh">
        <w:r>
          <w:rPr>
            <w:rFonts w:ascii="Garamond Premier Pro Caption" w:hAnsi="Garamond Premier Pro Caption"/>
            <w:sz w:val="22"/>
            <w:szCs w:val="22"/>
            <w:rtl w:val="0"/>
            <w:lang w:val="de-DE"/>
          </w:rPr>
          <w:delText xml:space="preserve">Ich will nicht zagen, </w:delText>
        </w:r>
      </w:del>
      <w:del w:id="10003" w:date="2023-01-13T18:26:59Z" w:author="Jan Groh">
        <w:r>
          <w:rPr>
            <w:rFonts w:ascii="Garamond Premier Pro Caption" w:hAnsi="Garamond Premier Pro Caption" w:hint="default"/>
            <w:sz w:val="22"/>
            <w:szCs w:val="22"/>
            <w:rtl w:val="0"/>
          </w:rPr>
          <w:delText xml:space="preserve">– </w:delText>
        </w:r>
      </w:del>
      <w:del w:id="10004" w:date="2023-01-13T18:26:59Z" w:author="Jan Groh">
        <w:r>
          <w:rPr>
            <w:rFonts w:ascii="Garamond Premier Pro Caption" w:hAnsi="Garamond Premier Pro Caption"/>
            <w:sz w:val="22"/>
            <w:szCs w:val="22"/>
            <w:rtl w:val="0"/>
            <w:lang w:val="nl-NL"/>
          </w:rPr>
          <w:delText xml:space="preserve">gerne Dir bekennen,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05" w:date="2023-01-13T18:26:59Z" w:author="Jan Groh"/>
          <w:rFonts w:ascii="Garamond Premier Pro Caption" w:cs="Garamond Premier Pro Caption" w:hAnsi="Garamond Premier Pro Caption" w:eastAsia="Garamond Premier Pro Caption"/>
          <w:sz w:val="22"/>
          <w:szCs w:val="22"/>
        </w:rPr>
      </w:pPr>
      <w:del w:id="10006" w:date="2023-01-13T18:26:59Z" w:author="Jan Groh">
        <w:r>
          <w:rPr>
            <w:rFonts w:ascii="Garamond Premier Pro Caption" w:hAnsi="Garamond Premier Pro Caption"/>
            <w:sz w:val="22"/>
            <w:szCs w:val="22"/>
            <w:rtl w:val="0"/>
            <w:lang w:val="de-DE"/>
          </w:rPr>
          <w:delText>Wie ich das Gl</w:delText>
        </w:r>
      </w:del>
      <w:del w:id="10007" w:date="2023-01-13T18:26:59Z" w:author="Jan Groh">
        <w:r>
          <w:rPr>
            <w:rFonts w:ascii="Garamond Premier Pro Caption" w:hAnsi="Garamond Premier Pro Caption" w:hint="default"/>
            <w:sz w:val="22"/>
            <w:szCs w:val="22"/>
            <w:rtl w:val="0"/>
          </w:rPr>
          <w:delText>ü</w:delText>
        </w:r>
      </w:del>
      <w:del w:id="10008" w:date="2023-01-13T18:26:59Z" w:author="Jan Groh">
        <w:r>
          <w:rPr>
            <w:rFonts w:ascii="Garamond Premier Pro Caption" w:hAnsi="Garamond Premier Pro Caption"/>
            <w:sz w:val="22"/>
            <w:szCs w:val="22"/>
            <w:rtl w:val="0"/>
            <w:lang w:val="de-DE"/>
          </w:rPr>
          <w:delText xml:space="preserve">ck an Deine Liebe wies,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09" w:date="2023-01-13T18:26:59Z" w:author="Jan Groh"/>
          <w:rFonts w:ascii="Garamond Premier Pro Caption" w:cs="Garamond Premier Pro Caption" w:hAnsi="Garamond Premier Pro Caption" w:eastAsia="Garamond Premier Pro Caption"/>
          <w:sz w:val="22"/>
          <w:szCs w:val="22"/>
        </w:rPr>
      </w:pPr>
      <w:del w:id="10010" w:date="2023-01-13T18:26:59Z" w:author="Jan Groh">
        <w:r>
          <w:rPr>
            <w:rFonts w:ascii="Garamond Premier Pro Caption" w:hAnsi="Garamond Premier Pro Caption"/>
            <w:sz w:val="22"/>
            <w:szCs w:val="22"/>
            <w:rtl w:val="0"/>
            <w:lang w:val="de-DE"/>
          </w:rPr>
          <w:delText xml:space="preserve">Ich will Dein eigen mich mit tausend Namen nennen,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11" w:date="2023-01-13T18:26:59Z" w:author="Jan Groh"/>
          <w:rFonts w:ascii="Garamond Premier Pro Caption" w:cs="Garamond Premier Pro Caption" w:hAnsi="Garamond Premier Pro Caption" w:eastAsia="Garamond Premier Pro Caption"/>
          <w:sz w:val="22"/>
          <w:szCs w:val="22"/>
        </w:rPr>
      </w:pPr>
      <w:del w:id="10012" w:date="2023-01-13T18:26:59Z" w:author="Jan Groh">
        <w:r>
          <w:rPr>
            <w:rFonts w:ascii="Garamond Premier Pro Caption" w:hAnsi="Garamond Premier Pro Caption"/>
            <w:sz w:val="22"/>
            <w:szCs w:val="22"/>
            <w:rtl w:val="0"/>
            <w:lang w:val="de-DE"/>
          </w:rPr>
          <w:delText xml:space="preserve">Nur nicht noch einmal </w:delText>
        </w:r>
      </w:del>
      <w:del w:id="10013" w:date="2023-01-13T18:26:59Z" w:author="Jan Groh">
        <w:r>
          <w:rPr>
            <w:rFonts w:ascii="Garamond Premier Pro Caption" w:hAnsi="Garamond Premier Pro Caption" w:hint="default"/>
            <w:sz w:val="22"/>
            <w:szCs w:val="22"/>
            <w:rtl w:val="0"/>
          </w:rPr>
          <w:delText xml:space="preserve">– </w:delText>
        </w:r>
      </w:del>
      <w:del w:id="10014" w:date="2023-01-13T18:26:59Z" w:author="Jan Groh">
        <w:r>
          <w:rPr>
            <w:rFonts w:ascii="Garamond Premier Pro Caption" w:hAnsi="Garamond Premier Pro Caption"/>
            <w:sz w:val="22"/>
            <w:szCs w:val="22"/>
            <w:rtl w:val="0"/>
            <w:lang w:val="de-DE"/>
          </w:rPr>
          <w:delText>was den Schmerz ich sagen lie</w:delText>
        </w:r>
      </w:del>
      <w:del w:id="10015" w:date="2023-01-13T18:26:59Z" w:author="Jan Groh">
        <w:r>
          <w:rPr>
            <w:rFonts w:ascii="Garamond Premier Pro Caption" w:hAnsi="Garamond Premier Pro Caption" w:hint="default"/>
            <w:sz w:val="22"/>
            <w:szCs w:val="22"/>
            <w:rtl w:val="0"/>
            <w:lang w:val="de-DE"/>
          </w:rPr>
          <w:delText>ß</w:delText>
        </w:r>
      </w:del>
      <w:del w:id="10016"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17" w:date="2023-01-13T18:26:59Z" w:author="Jan Groh"/>
          <w:rFonts w:ascii="Garamond Premier Pro Caption" w:cs="Garamond Premier Pro Caption" w:hAnsi="Garamond Premier Pro Caption" w:eastAsia="Garamond Premier Pro Caption"/>
          <w:sz w:val="22"/>
          <w:szCs w:val="22"/>
        </w:rPr>
      </w:pPr>
      <w:del w:id="10018" w:date="2023-01-13T18:26:59Z" w:author="Jan Groh">
        <w:r>
          <w:rPr>
            <w:rFonts w:ascii="Garamond Premier Pro Caption" w:hAnsi="Garamond Premier Pro Caption"/>
            <w:sz w:val="22"/>
            <w:szCs w:val="22"/>
            <w:rtl w:val="0"/>
          </w:rPr>
          <w:delText>La</w:delText>
        </w:r>
      </w:del>
      <w:del w:id="10019" w:date="2023-01-13T18:26:59Z" w:author="Jan Groh">
        <w:r>
          <w:rPr>
            <w:rFonts w:ascii="Garamond Premier Pro Caption" w:hAnsi="Garamond Premier Pro Caption" w:hint="default"/>
            <w:sz w:val="22"/>
            <w:szCs w:val="22"/>
            <w:rtl w:val="0"/>
            <w:lang w:val="de-DE"/>
          </w:rPr>
          <w:delText>ß</w:delText>
        </w:r>
      </w:del>
      <w:del w:id="10020" w:date="2023-01-13T18:26:59Z" w:author="Jan Groh">
        <w:r>
          <w:rPr>
            <w:rFonts w:ascii="Garamond Premier Pro Caption" w:hAnsi="Garamond Premier Pro Caption"/>
            <w:sz w:val="22"/>
            <w:szCs w:val="22"/>
            <w:rtl w:val="0"/>
            <w:lang w:val="fr-FR"/>
          </w:rPr>
          <w:delText>, la</w:delText>
        </w:r>
      </w:del>
      <w:del w:id="10021" w:date="2023-01-13T18:26:59Z" w:author="Jan Groh">
        <w:r>
          <w:rPr>
            <w:rFonts w:ascii="Garamond Premier Pro Caption" w:hAnsi="Garamond Premier Pro Caption" w:hint="default"/>
            <w:sz w:val="22"/>
            <w:szCs w:val="22"/>
            <w:rtl w:val="0"/>
            <w:lang w:val="de-DE"/>
          </w:rPr>
          <w:delText xml:space="preserve">ß </w:delText>
        </w:r>
      </w:del>
      <w:del w:id="10022" w:date="2023-01-13T18:26:59Z" w:author="Jan Groh">
        <w:r>
          <w:rPr>
            <w:rFonts w:ascii="Garamond Premier Pro Caption" w:hAnsi="Garamond Premier Pro Caption"/>
            <w:sz w:val="22"/>
            <w:szCs w:val="22"/>
            <w:rtl w:val="0"/>
            <w:lang w:val="de-DE"/>
          </w:rPr>
          <w:delText>die Zeilen mich zerst</w:delText>
        </w:r>
      </w:del>
      <w:del w:id="10023" w:date="2023-01-13T18:26:59Z" w:author="Jan Groh">
        <w:r>
          <w:rPr>
            <w:rFonts w:ascii="Garamond Premier Pro Caption" w:hAnsi="Garamond Premier Pro Caption" w:hint="default"/>
            <w:sz w:val="22"/>
            <w:szCs w:val="22"/>
            <w:rtl w:val="0"/>
            <w:lang w:val="sv-SE"/>
          </w:rPr>
          <w:delText>ö</w:delText>
        </w:r>
      </w:del>
      <w:del w:id="10024" w:date="2023-01-13T18:26:59Z" w:author="Jan Groh">
        <w:r>
          <w:rPr>
            <w:rFonts w:ascii="Garamond Premier Pro Caption" w:hAnsi="Garamond Premier Pro Caption"/>
            <w:sz w:val="22"/>
            <w:szCs w:val="22"/>
            <w:rtl w:val="0"/>
            <w:lang w:val="de-DE"/>
          </w:rPr>
          <w:delText xml:space="preserve">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25" w:date="2023-01-13T18:26:59Z" w:author="Jan Groh"/>
          <w:rFonts w:ascii="Garamond Premier Pro Caption" w:cs="Garamond Premier Pro Caption" w:hAnsi="Garamond Premier Pro Caption" w:eastAsia="Garamond Premier Pro Caption"/>
          <w:sz w:val="22"/>
          <w:szCs w:val="22"/>
        </w:rPr>
      </w:pPr>
      <w:del w:id="10026" w:date="2023-01-13T18:26:59Z" w:author="Jan Groh">
        <w:r>
          <w:rPr>
            <w:rFonts w:ascii="Garamond Premier Pro Caption" w:hAnsi="Garamond Premier Pro Caption"/>
            <w:sz w:val="22"/>
            <w:szCs w:val="22"/>
            <w:rtl w:val="0"/>
            <w:lang w:val="de-DE"/>
          </w:rPr>
          <w:delText>Wo ich gelobte, Dein allein zu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27" w:date="2023-01-13T18:26:59Z" w:author="Jan Groh"/>
          <w:rFonts w:ascii="Garamond Premier Pro Caption" w:cs="Garamond Premier Pro Caption" w:hAnsi="Garamond Premier Pro Caption" w:eastAsia="Garamond Premier Pro Caption"/>
          <w:sz w:val="22"/>
          <w:szCs w:val="22"/>
        </w:rPr>
      </w:pPr>
      <w:del w:id="10028" w:date="2023-01-13T18:26:59Z" w:author="Jan Groh">
        <w:r>
          <w:rPr>
            <w:rFonts w:ascii="Garamond Premier Pro Caption" w:hAnsi="Garamond Premier Pro Caption"/>
            <w:sz w:val="22"/>
            <w:szCs w:val="22"/>
            <w:rtl w:val="0"/>
            <w:lang w:val="de-DE"/>
          </w:rPr>
          <w:delText xml:space="preserve">Ich will Dir hier, </w:delText>
        </w:r>
      </w:del>
      <w:del w:id="10029" w:date="2023-01-13T18:26:59Z" w:author="Jan Groh">
        <w:r>
          <w:rPr>
            <w:rFonts w:ascii="Garamond Premier Pro Caption" w:hAnsi="Garamond Premier Pro Caption" w:hint="default"/>
            <w:sz w:val="22"/>
            <w:szCs w:val="22"/>
            <w:rtl w:val="0"/>
          </w:rPr>
          <w:delText xml:space="preserve">– </w:delText>
        </w:r>
      </w:del>
      <w:del w:id="10030" w:date="2023-01-13T18:26:59Z" w:author="Jan Groh">
        <w:r>
          <w:rPr>
            <w:rFonts w:ascii="Garamond Premier Pro Caption" w:hAnsi="Garamond Premier Pro Caption"/>
            <w:sz w:val="22"/>
            <w:szCs w:val="22"/>
            <w:rtl w:val="0"/>
            <w:lang w:val="de-DE"/>
          </w:rPr>
          <w:delText>ich will Dir dort geh</w:delText>
        </w:r>
      </w:del>
      <w:del w:id="10031" w:date="2023-01-13T18:26:59Z" w:author="Jan Groh">
        <w:r>
          <w:rPr>
            <w:rFonts w:ascii="Garamond Premier Pro Caption" w:hAnsi="Garamond Premier Pro Caption" w:hint="default"/>
            <w:sz w:val="22"/>
            <w:szCs w:val="22"/>
            <w:rtl w:val="0"/>
            <w:lang w:val="sv-SE"/>
          </w:rPr>
          <w:delText>ö</w:delText>
        </w:r>
      </w:del>
      <w:del w:id="10032" w:date="2023-01-13T18:26:59Z" w:author="Jan Groh">
        <w:r>
          <w:rPr>
            <w:rFonts w:ascii="Garamond Premier Pro Caption" w:hAnsi="Garamond Premier Pro Caption"/>
            <w:sz w:val="22"/>
            <w:szCs w:val="22"/>
            <w:rtl w:val="0"/>
            <w:lang w:val="de-DE"/>
          </w:rPr>
          <w:delText>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33" w:date="2023-01-13T18:26:59Z" w:author="Jan Groh"/>
          <w:rFonts w:ascii="Garamond Premier Pro Caption" w:cs="Garamond Premier Pro Caption" w:hAnsi="Garamond Premier Pro Caption" w:eastAsia="Garamond Premier Pro Caption"/>
          <w:sz w:val="22"/>
          <w:szCs w:val="22"/>
        </w:rPr>
      </w:pPr>
      <w:del w:id="10034" w:date="2023-01-13T18:26:59Z" w:author="Jan Groh">
        <w:r>
          <w:rPr>
            <w:rFonts w:ascii="Garamond Premier Pro Caption" w:hAnsi="Garamond Premier Pro Caption"/>
            <w:sz w:val="22"/>
            <w:szCs w:val="22"/>
            <w:rtl w:val="0"/>
            <w:lang w:val="de-DE"/>
          </w:rPr>
          <w:delText>Doch noch einen Freund schlie</w:delText>
        </w:r>
      </w:del>
      <w:del w:id="10035" w:date="2023-01-13T18:26:59Z" w:author="Jan Groh">
        <w:r>
          <w:rPr>
            <w:rFonts w:ascii="Garamond Premier Pro Caption" w:hAnsi="Garamond Premier Pro Caption" w:hint="default"/>
            <w:sz w:val="22"/>
            <w:szCs w:val="22"/>
            <w:rtl w:val="0"/>
            <w:lang w:val="de-DE"/>
          </w:rPr>
          <w:delText>ß</w:delText>
        </w:r>
      </w:del>
      <w:del w:id="10036" w:date="2023-01-13T18:26:59Z" w:author="Jan Groh">
        <w:r>
          <w:rPr>
            <w:rFonts w:ascii="Garamond Premier Pro Caption" w:hAnsi="Garamond Premier Pro Caption"/>
            <w:sz w:val="22"/>
            <w:szCs w:val="22"/>
            <w:rtl w:val="0"/>
            <w:lang w:val="de-DE"/>
          </w:rPr>
          <w:delText>t dann mein Himmel 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37" w:date="2023-01-13T18:26:59Z" w:author="Jan Groh"/>
          <w:rFonts w:ascii="Garamond Premier Pro Caption" w:cs="Garamond Premier Pro Caption" w:hAnsi="Garamond Premier Pro Caption" w:eastAsia="Garamond Premier Pro Caption"/>
          <w:sz w:val="22"/>
          <w:szCs w:val="22"/>
        </w:rPr>
      </w:pPr>
      <w:del w:id="10038" w:date="2023-01-13T18:26:59Z" w:author="Jan Groh">
        <w:r>
          <w:rPr>
            <w:rFonts w:ascii="Garamond Premier Pro Caption" w:hAnsi="Garamond Premier Pro Caption"/>
            <w:sz w:val="22"/>
            <w:szCs w:val="22"/>
            <w:rtl w:val="0"/>
            <w:lang w:val="de-DE"/>
          </w:rPr>
          <w:delText>Du wei</w:delText>
        </w:r>
      </w:del>
      <w:del w:id="10039" w:date="2023-01-13T18:26:59Z" w:author="Jan Groh">
        <w:r>
          <w:rPr>
            <w:rFonts w:ascii="Garamond Premier Pro Caption" w:hAnsi="Garamond Premier Pro Caption" w:hint="default"/>
            <w:sz w:val="22"/>
            <w:szCs w:val="22"/>
            <w:rtl w:val="0"/>
            <w:lang w:val="de-DE"/>
          </w:rPr>
          <w:delText>ß</w:delText>
        </w:r>
      </w:del>
      <w:del w:id="10040" w:date="2023-01-13T18:26:59Z" w:author="Jan Groh">
        <w:r>
          <w:rPr>
            <w:rFonts w:ascii="Garamond Premier Pro Caption" w:hAnsi="Garamond Premier Pro Caption"/>
            <w:sz w:val="22"/>
            <w:szCs w:val="22"/>
            <w:rtl w:val="0"/>
            <w:lang w:val="de-DE"/>
          </w:rPr>
          <w:delText xml:space="preserve">t, wie in der Jugend ersten Tagen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41" w:date="2023-01-13T18:26:59Z" w:author="Jan Groh"/>
          <w:rFonts w:ascii="Garamond Premier Pro Caption" w:cs="Garamond Premier Pro Caption" w:hAnsi="Garamond Premier Pro Caption" w:eastAsia="Garamond Premier Pro Caption"/>
          <w:sz w:val="22"/>
          <w:szCs w:val="22"/>
        </w:rPr>
      </w:pPr>
      <w:del w:id="10042" w:date="2023-01-13T18:26:59Z" w:author="Jan Groh">
        <w:r>
          <w:rPr>
            <w:rFonts w:ascii="Garamond Premier Pro Caption" w:hAnsi="Garamond Premier Pro Caption"/>
            <w:sz w:val="22"/>
            <w:szCs w:val="22"/>
            <w:rtl w:val="0"/>
            <w:lang w:val="de-DE"/>
          </w:rPr>
          <w:delText xml:space="preserve">Mein Schicksal rasch und ewig sich entschied,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43" w:date="2023-01-13T18:26:59Z" w:author="Jan Groh"/>
          <w:rFonts w:ascii="Garamond Premier Pro Caption" w:cs="Garamond Premier Pro Caption" w:hAnsi="Garamond Premier Pro Caption" w:eastAsia="Garamond Premier Pro Caption"/>
          <w:sz w:val="22"/>
          <w:szCs w:val="22"/>
        </w:rPr>
      </w:pPr>
      <w:del w:id="10044" w:date="2023-01-13T18:26:59Z" w:author="Jan Groh">
        <w:r>
          <w:rPr>
            <w:rFonts w:ascii="Garamond Premier Pro Caption" w:hAnsi="Garamond Premier Pro Caption"/>
            <w:sz w:val="22"/>
            <w:szCs w:val="22"/>
            <w:rtl w:val="0"/>
            <w:lang w:val="de-DE"/>
          </w:rPr>
          <w:delText>Wie lange nun mein Herz f</w:delText>
        </w:r>
      </w:del>
      <w:del w:id="10045" w:date="2023-01-13T18:26:59Z" w:author="Jan Groh">
        <w:r>
          <w:rPr>
            <w:rFonts w:ascii="Garamond Premier Pro Caption" w:hAnsi="Garamond Premier Pro Caption" w:hint="default"/>
            <w:sz w:val="22"/>
            <w:szCs w:val="22"/>
            <w:rtl w:val="0"/>
          </w:rPr>
          <w:delText>ü</w:delText>
        </w:r>
      </w:del>
      <w:del w:id="10046" w:date="2023-01-13T18:26:59Z" w:author="Jan Groh">
        <w:r>
          <w:rPr>
            <w:rFonts w:ascii="Garamond Premier Pro Caption" w:hAnsi="Garamond Premier Pro Caption"/>
            <w:sz w:val="22"/>
            <w:szCs w:val="22"/>
            <w:rtl w:val="0"/>
            <w:lang w:val="de-DE"/>
          </w:rPr>
          <w:delText xml:space="preserve">r jenen Freund geschlagen,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47" w:date="2023-01-13T18:26:59Z" w:author="Jan Groh"/>
          <w:rFonts w:ascii="Garamond Premier Pro Caption" w:cs="Garamond Premier Pro Caption" w:hAnsi="Garamond Premier Pro Caption" w:eastAsia="Garamond Premier Pro Caption"/>
          <w:sz w:val="22"/>
          <w:szCs w:val="22"/>
        </w:rPr>
      </w:pPr>
      <w:del w:id="10048" w:date="2023-01-13T18:26:59Z" w:author="Jan Groh">
        <w:r>
          <w:rPr>
            <w:rFonts w:ascii="Garamond Premier Pro Caption" w:hAnsi="Garamond Premier Pro Caption"/>
            <w:sz w:val="22"/>
            <w:szCs w:val="22"/>
            <w:rtl w:val="0"/>
            <w:lang w:val="de-DE"/>
          </w:rPr>
          <w:delText>Den lange schon die Trennungsnacht umzieht.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49" w:date="2023-01-13T18:26:59Z" w:author="Jan Groh"/>
          <w:rFonts w:ascii="Garamond Premier Pro Caption" w:cs="Garamond Premier Pro Caption" w:hAnsi="Garamond Premier Pro Caption" w:eastAsia="Garamond Premier Pro Caption"/>
          <w:sz w:val="22"/>
          <w:szCs w:val="22"/>
        </w:rPr>
      </w:pPr>
      <w:del w:id="10050" w:date="2023-01-13T18:26:59Z" w:author="Jan Groh">
        <w:r>
          <w:rPr>
            <w:rFonts w:ascii="Garamond Premier Pro Caption" w:hAnsi="Garamond Premier Pro Caption"/>
            <w:sz w:val="22"/>
            <w:szCs w:val="22"/>
            <w:rtl w:val="0"/>
            <w:lang w:val="de-DE"/>
          </w:rPr>
          <w:delText xml:space="preserve">Zwar hat mein Mund kein Wort je ausgesprochen,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51" w:date="2023-01-13T18:26:59Z" w:author="Jan Groh"/>
          <w:rFonts w:ascii="Garamond Premier Pro Caption" w:cs="Garamond Premier Pro Caption" w:hAnsi="Garamond Premier Pro Caption" w:eastAsia="Garamond Premier Pro Caption"/>
          <w:sz w:val="22"/>
          <w:szCs w:val="22"/>
        </w:rPr>
      </w:pPr>
      <w:del w:id="10052" w:date="2023-01-13T18:26:59Z" w:author="Jan Groh">
        <w:r>
          <w:rPr>
            <w:rFonts w:ascii="Garamond Premier Pro Caption" w:hAnsi="Garamond Premier Pro Caption"/>
            <w:sz w:val="22"/>
            <w:szCs w:val="22"/>
            <w:rtl w:val="0"/>
            <w:lang w:val="de-DE"/>
          </w:rPr>
          <w:delText>Was Lieb und ewge Treue ihm verhie</w:delText>
        </w:r>
      </w:del>
      <w:del w:id="10053" w:date="2023-01-13T18:26:59Z" w:author="Jan Groh">
        <w:r>
          <w:rPr>
            <w:rFonts w:ascii="Garamond Premier Pro Caption" w:hAnsi="Garamond Premier Pro Caption" w:hint="default"/>
            <w:sz w:val="22"/>
            <w:szCs w:val="22"/>
            <w:rtl w:val="0"/>
            <w:lang w:val="de-DE"/>
          </w:rPr>
          <w:delText>ß</w:delText>
        </w:r>
      </w:del>
      <w:del w:id="10054"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55" w:date="2023-01-13T18:26:59Z" w:author="Jan Groh"/>
          <w:rFonts w:ascii="Garamond Premier Pro Caption" w:cs="Garamond Premier Pro Caption" w:hAnsi="Garamond Premier Pro Caption" w:eastAsia="Garamond Premier Pro Caption"/>
          <w:sz w:val="22"/>
          <w:szCs w:val="22"/>
        </w:rPr>
      </w:pPr>
      <w:del w:id="10056" w:date="2023-01-13T18:26:59Z" w:author="Jan Groh">
        <w:r>
          <w:rPr>
            <w:rFonts w:ascii="Garamond Premier Pro Caption" w:hAnsi="Garamond Premier Pro Caption"/>
            <w:sz w:val="22"/>
            <w:szCs w:val="22"/>
            <w:rtl w:val="0"/>
            <w:lang w:val="de-DE"/>
          </w:rPr>
          <w:delText xml:space="preserve">Doch selbst den stummen Schwur hat nie mein Herz gebrochen,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057" w:date="2023-01-13T18:26:59Z" w:author="Jan Groh"/>
          <w:rFonts w:ascii="Garamond Premier Pro Caption" w:cs="Garamond Premier Pro Caption" w:hAnsi="Garamond Premier Pro Caption" w:eastAsia="Garamond Premier Pro Caption"/>
          <w:sz w:val="22"/>
          <w:szCs w:val="22"/>
        </w:rPr>
      </w:pPr>
      <w:del w:id="10058" w:date="2023-01-13T18:26:59Z" w:author="Jan Groh">
        <w:r>
          <w:rPr>
            <w:rFonts w:ascii="Garamond Premier Pro Caption" w:hAnsi="Garamond Premier Pro Caption"/>
            <w:sz w:val="22"/>
            <w:szCs w:val="22"/>
            <w:rtl w:val="0"/>
            <w:lang w:val="de-DE"/>
          </w:rPr>
          <w:delText>Und was mir lieb, ich niemals von mir wies.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59" w:date="2023-01-05T23:10:2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60" w:date="2023-01-05T23:10:2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61" w:date="2023-01-05T23:10:2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62" w:date="2023-01-05T23:10:25Z" w:author="Jan Groh"/>
          <w:rFonts w:ascii="Garamond Premier Pro Bold" w:cs="Garamond Premier Pro Bold" w:hAnsi="Garamond Premier Pro Bold" w:eastAsia="Garamond Premier Pro Bold"/>
          <w:sz w:val="22"/>
          <w:szCs w:val="22"/>
        </w:rPr>
      </w:pPr>
      <w:del w:id="10063" w:date="2023-01-05T23:10:25Z" w:author="Jan Groh">
        <w:r>
          <w:rPr>
            <w:rFonts w:ascii="Garamond Premier Pro Bold" w:hAnsi="Garamond Premier Pro Bold"/>
            <w:sz w:val="22"/>
            <w:szCs w:val="22"/>
            <w:rtl w:val="0"/>
          </w:rPr>
          <w:delText>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64" w:date="2023-01-13T18:26:59Z" w:author="Jan Groh"/>
          <w:rFonts w:ascii="Garamond Premier Pro Caption" w:cs="Garamond Premier Pro Caption" w:hAnsi="Garamond Premier Pro Caption" w:eastAsia="Garamond Premier Pro Caption"/>
          <w:sz w:val="22"/>
          <w:szCs w:val="22"/>
        </w:rPr>
      </w:pPr>
      <w:del w:id="10065" w:date="2023-01-05T23:10:25Z" w:author="Jan Groh">
        <w:r>
          <w:rPr>
            <w:rFonts w:ascii="Garamond Premier Pro Caption" w:hAnsi="Garamond Premier Pro Caption"/>
            <w:sz w:val="22"/>
            <w:szCs w:val="22"/>
            <w:rtl w:val="0"/>
            <w:lang w:val="de-DE"/>
          </w:rPr>
          <w:delText>(Ottilie 34-/35-j</w:delText>
        </w:r>
      </w:del>
      <w:del w:id="10066" w:date="2023-01-05T23:10:25Z" w:author="Jan Groh">
        <w:r>
          <w:rPr>
            <w:rFonts w:ascii="Garamond Premier Pro Caption" w:hAnsi="Garamond Premier Pro Caption" w:hint="default"/>
            <w:sz w:val="22"/>
            <w:szCs w:val="22"/>
            <w:rtl w:val="0"/>
            <w:lang w:val="de-DE"/>
          </w:rPr>
          <w:delText>ä</w:delText>
        </w:r>
      </w:del>
      <w:del w:id="10067" w:date="2023-01-05T23:10:25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68" w:date="2023-01-05T23:10:2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6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70" w:date="2023-01-13T18:26:59Z" w:author="Jan Groh"/>
          <w:rFonts w:ascii="Garamond Premier Pro Italic" w:cs="Garamond Premier Pro Italic" w:hAnsi="Garamond Premier Pro Italic" w:eastAsia="Garamond Premier Pro Italic"/>
          <w:sz w:val="22"/>
          <w:szCs w:val="22"/>
        </w:rPr>
      </w:pPr>
      <w:del w:id="10071" w:date="2023-01-13T18:26:59Z" w:author="Jan Groh">
        <w:r>
          <w:rPr>
            <w:rFonts w:ascii="Garamond Premier Pro Italic" w:hAnsi="Garamond Premier Pro Italic"/>
            <w:sz w:val="22"/>
            <w:szCs w:val="22"/>
            <w:rtl w:val="0"/>
            <w:lang w:val="de-DE"/>
          </w:rPr>
          <w:delText>Ottilie an Samuel Naylor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72" w:date="2023-01-13T18:26:59Z" w:author="Jan Groh"/>
          <w:rFonts w:ascii="Garamond Premier Pro Italic" w:cs="Garamond Premier Pro Italic" w:hAnsi="Garamond Premier Pro Italic" w:eastAsia="Garamond Premier Pro Italic"/>
          <w:sz w:val="22"/>
          <w:szCs w:val="22"/>
        </w:rPr>
      </w:pPr>
      <w:del w:id="10073" w:date="2023-01-13T18:26:59Z" w:author="Jan Groh">
        <w:r>
          <w:rPr>
            <w:rFonts w:ascii="Garamond Premier Pro Italic" w:hAnsi="Garamond Premier Pro Italic"/>
            <w:sz w:val="22"/>
            <w:szCs w:val="22"/>
            <w:rtl w:val="0"/>
            <w:lang w:val="de-DE"/>
          </w:rPr>
          <w:delText>Weimar, den 9. August 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74" w:date="2023-01-13T18:26:59Z" w:author="Jan Groh"/>
          <w:rFonts w:ascii="Garamond Premier Pro Caption" w:cs="Garamond Premier Pro Caption" w:hAnsi="Garamond Premier Pro Caption" w:eastAsia="Garamond Premier Pro Caption"/>
          <w:sz w:val="22"/>
          <w:szCs w:val="22"/>
        </w:rPr>
      </w:pPr>
      <w:del w:id="10075" w:date="2023-01-13T18:26:59Z" w:author="Jan Groh">
        <w:r>
          <w:rPr>
            <w:rFonts w:ascii="Garamond Premier Pro Caption" w:hAnsi="Garamond Premier Pro Caption"/>
            <w:sz w:val="22"/>
            <w:szCs w:val="22"/>
            <w:rtl w:val="0"/>
            <w:lang w:val="de-DE"/>
          </w:rPr>
          <w:delText>Meine Gegenwart wird Sie wenig erfreuen, denn ich bin geistig tot.</w:delText>
        </w:r>
      </w:del>
      <w:del w:id="10076" w:date="2023-01-13T18:26:59Z" w:author="Jan Groh">
        <w:r>
          <w:rPr>
            <w:rFonts w:ascii="Garamond Premier Pro Caption" w:hAnsi="Garamond Premier Pro Caption"/>
            <w:sz w:val="22"/>
            <w:szCs w:val="22"/>
            <w:rtl w:val="0"/>
            <w:lang w:val="de-DE"/>
          </w:rPr>
          <w:delText xml:space="preserve"> </w:delText>
        </w:r>
      </w:del>
      <w:del w:id="10077" w:date="2023-01-13T18:26:59Z" w:author="Jan Groh">
        <w:r>
          <w:rPr>
            <w:rFonts w:ascii="Garamond Premier Pro Caption" w:hAnsi="Garamond Premier Pro Caption"/>
            <w:sz w:val="22"/>
            <w:szCs w:val="22"/>
            <w:rtl w:val="0"/>
            <w:lang w:val="de-DE"/>
          </w:rPr>
          <w:delText>Bald bin ich ganz frei, d. h. ganz arm; Des Voeux rei</w:delText>
        </w:r>
      </w:del>
      <w:del w:id="10078" w:date="2023-01-13T18:26:59Z" w:author="Jan Groh">
        <w:r>
          <w:rPr>
            <w:rFonts w:ascii="Garamond Premier Pro Caption" w:hAnsi="Garamond Premier Pro Caption" w:hint="default"/>
            <w:sz w:val="22"/>
            <w:szCs w:val="22"/>
            <w:rtl w:val="0"/>
            <w:lang w:val="de-DE"/>
          </w:rPr>
          <w:delText>ß</w:delText>
        </w:r>
      </w:del>
      <w:del w:id="10079" w:date="2023-01-13T18:26:59Z" w:author="Jan Groh">
        <w:r>
          <w:rPr>
            <w:rFonts w:ascii="Garamond Premier Pro Caption" w:hAnsi="Garamond Premier Pro Caption"/>
            <w:sz w:val="22"/>
            <w:szCs w:val="22"/>
            <w:rtl w:val="0"/>
            <w:lang w:val="de-DE"/>
          </w:rPr>
          <w:delText xml:space="preserve">t sich von mir los, was ich nicht zu ertragen vermag </w:delText>
        </w:r>
      </w:del>
      <w:del w:id="10080" w:date="2023-01-13T18:26:59Z" w:author="Jan Groh">
        <w:r>
          <w:rPr>
            <w:rFonts w:ascii="Garamond Premier Pro Caption" w:hAnsi="Garamond Premier Pro Caption" w:hint="default"/>
            <w:sz w:val="22"/>
            <w:szCs w:val="22"/>
            <w:rtl w:val="0"/>
          </w:rPr>
          <w:delText xml:space="preserve">– </w:delText>
        </w:r>
      </w:del>
      <w:del w:id="10081" w:date="2023-01-13T18:26:59Z" w:author="Jan Groh">
        <w:r>
          <w:rPr>
            <w:rFonts w:ascii="Garamond Premier Pro Caption" w:hAnsi="Garamond Premier Pro Caption"/>
            <w:sz w:val="22"/>
            <w:szCs w:val="22"/>
            <w:rtl w:val="0"/>
            <w:lang w:val="de-DE"/>
          </w:rPr>
          <w:delText>und beinah f</w:delText>
        </w:r>
      </w:del>
      <w:del w:id="10082" w:date="2023-01-13T18:26:59Z" w:author="Jan Groh">
        <w:r>
          <w:rPr>
            <w:rFonts w:ascii="Garamond Premier Pro Caption" w:hAnsi="Garamond Premier Pro Caption" w:hint="default"/>
            <w:sz w:val="22"/>
            <w:szCs w:val="22"/>
            <w:rtl w:val="0"/>
          </w:rPr>
          <w:delText>ü</w:delText>
        </w:r>
      </w:del>
      <w:del w:id="10083" w:date="2023-01-13T18:26:59Z" w:author="Jan Groh">
        <w:r>
          <w:rPr>
            <w:rFonts w:ascii="Garamond Premier Pro Caption" w:hAnsi="Garamond Premier Pro Caption"/>
            <w:sz w:val="22"/>
            <w:szCs w:val="22"/>
            <w:rtl w:val="0"/>
            <w:lang w:val="de-DE"/>
          </w:rPr>
          <w:delText>rchte ich, mein Gef</w:delText>
        </w:r>
      </w:del>
      <w:del w:id="10084" w:date="2023-01-13T18:26:59Z" w:author="Jan Groh">
        <w:r>
          <w:rPr>
            <w:rFonts w:ascii="Garamond Premier Pro Caption" w:hAnsi="Garamond Premier Pro Caption" w:hint="default"/>
            <w:sz w:val="22"/>
            <w:szCs w:val="22"/>
            <w:rtl w:val="0"/>
          </w:rPr>
          <w:delText>ü</w:delText>
        </w:r>
      </w:del>
      <w:del w:id="10085" w:date="2023-01-13T18:26:59Z" w:author="Jan Groh">
        <w:r>
          <w:rPr>
            <w:rFonts w:ascii="Garamond Premier Pro Caption" w:hAnsi="Garamond Premier Pro Caption"/>
            <w:sz w:val="22"/>
            <w:szCs w:val="22"/>
            <w:rtl w:val="0"/>
            <w:lang w:val="de-DE"/>
          </w:rPr>
          <w:delText>hl f</w:delText>
        </w:r>
      </w:del>
      <w:del w:id="10086" w:date="2023-01-13T18:26:59Z" w:author="Jan Groh">
        <w:r>
          <w:rPr>
            <w:rFonts w:ascii="Garamond Premier Pro Caption" w:hAnsi="Garamond Premier Pro Caption" w:hint="default"/>
            <w:sz w:val="22"/>
            <w:szCs w:val="22"/>
            <w:rtl w:val="0"/>
          </w:rPr>
          <w:delText>ü</w:delText>
        </w:r>
      </w:del>
      <w:del w:id="10087" w:date="2023-01-13T18:26:59Z" w:author="Jan Groh">
        <w:r>
          <w:rPr>
            <w:rFonts w:ascii="Garamond Premier Pro Caption" w:hAnsi="Garamond Premier Pro Caption"/>
            <w:sz w:val="22"/>
            <w:szCs w:val="22"/>
            <w:rtl w:val="0"/>
            <w:lang w:val="de-DE"/>
          </w:rPr>
          <w:delText>r Sterling k</w:delText>
        </w:r>
      </w:del>
      <w:del w:id="10088" w:date="2023-01-13T18:26:59Z" w:author="Jan Groh">
        <w:r>
          <w:rPr>
            <w:rFonts w:ascii="Garamond Premier Pro Caption" w:hAnsi="Garamond Premier Pro Caption" w:hint="default"/>
            <w:sz w:val="22"/>
            <w:szCs w:val="22"/>
            <w:rtl w:val="0"/>
            <w:lang w:val="sv-SE"/>
          </w:rPr>
          <w:delText>ö</w:delText>
        </w:r>
      </w:del>
      <w:del w:id="10089" w:date="2023-01-13T18:26:59Z" w:author="Jan Groh">
        <w:r>
          <w:rPr>
            <w:rFonts w:ascii="Garamond Premier Pro Caption" w:hAnsi="Garamond Premier Pro Caption"/>
            <w:sz w:val="22"/>
            <w:szCs w:val="22"/>
            <w:rtl w:val="0"/>
            <w:lang w:val="de-DE"/>
          </w:rPr>
          <w:delText xml:space="preserve">nnte sich </w:delText>
        </w:r>
      </w:del>
      <w:del w:id="10090" w:date="2023-01-13T18:26:59Z" w:author="Jan Groh">
        <w:r>
          <w:rPr>
            <w:rFonts w:ascii="Garamond Premier Pro Caption" w:hAnsi="Garamond Premier Pro Caption" w:hint="default"/>
            <w:sz w:val="22"/>
            <w:szCs w:val="22"/>
            <w:rtl w:val="0"/>
          </w:rPr>
          <w:delText>ä</w:delText>
        </w:r>
      </w:del>
      <w:del w:id="10091" w:date="2023-01-13T18:26:59Z" w:author="Jan Groh">
        <w:r>
          <w:rPr>
            <w:rFonts w:ascii="Garamond Premier Pro Caption" w:hAnsi="Garamond Premier Pro Caption"/>
            <w:sz w:val="22"/>
            <w:szCs w:val="22"/>
            <w:rtl w:val="0"/>
            <w:lang w:val="de-DE"/>
          </w:rPr>
          <w:delText>ndern. Er schreibt mir oft mit wachsender Z</w:delText>
        </w:r>
      </w:del>
      <w:del w:id="10092" w:date="2023-01-13T18:26:59Z" w:author="Jan Groh">
        <w:r>
          <w:rPr>
            <w:rFonts w:ascii="Garamond Premier Pro Caption" w:hAnsi="Garamond Premier Pro Caption" w:hint="default"/>
            <w:sz w:val="22"/>
            <w:szCs w:val="22"/>
            <w:rtl w:val="0"/>
          </w:rPr>
          <w:delText>ä</w:delText>
        </w:r>
      </w:del>
      <w:del w:id="10093" w:date="2023-01-13T18:26:59Z" w:author="Jan Groh">
        <w:r>
          <w:rPr>
            <w:rFonts w:ascii="Garamond Premier Pro Caption" w:hAnsi="Garamond Premier Pro Caption"/>
            <w:sz w:val="22"/>
            <w:szCs w:val="22"/>
            <w:rtl w:val="0"/>
            <w:lang w:val="de-DE"/>
          </w:rPr>
          <w:delText>rtlichkeit, aber ich erfahre dadurch nichts von seinen Pl</w:delText>
        </w:r>
      </w:del>
      <w:del w:id="10094" w:date="2023-01-13T18:26:59Z" w:author="Jan Groh">
        <w:r>
          <w:rPr>
            <w:rFonts w:ascii="Garamond Premier Pro Caption" w:hAnsi="Garamond Premier Pro Caption" w:hint="default"/>
            <w:sz w:val="22"/>
            <w:szCs w:val="22"/>
            <w:rtl w:val="0"/>
          </w:rPr>
          <w:delText>ä</w:delText>
        </w:r>
      </w:del>
      <w:del w:id="10095" w:date="2023-01-13T18:26:59Z" w:author="Jan Groh">
        <w:r>
          <w:rPr>
            <w:rFonts w:ascii="Garamond Premier Pro Caption" w:hAnsi="Garamond Premier Pro Caption"/>
            <w:sz w:val="22"/>
            <w:szCs w:val="22"/>
            <w:rtl w:val="0"/>
            <w:lang w:val="de-DE"/>
          </w:rPr>
          <w:delText>nen, denn die sind ganz religi</w:delText>
        </w:r>
      </w:del>
      <w:del w:id="10096" w:date="2023-01-13T18:26:59Z" w:author="Jan Groh">
        <w:r>
          <w:rPr>
            <w:rFonts w:ascii="Garamond Premier Pro Caption" w:hAnsi="Garamond Premier Pro Caption" w:hint="default"/>
            <w:sz w:val="22"/>
            <w:szCs w:val="22"/>
            <w:rtl w:val="0"/>
            <w:lang w:val="sv-SE"/>
          </w:rPr>
          <w:delText>ö</w:delText>
        </w:r>
      </w:del>
      <w:del w:id="10097" w:date="2023-01-13T18:26:59Z" w:author="Jan Groh">
        <w:r>
          <w:rPr>
            <w:rFonts w:ascii="Garamond Premier Pro Caption" w:hAnsi="Garamond Premier Pro Caption"/>
            <w:sz w:val="22"/>
            <w:szCs w:val="22"/>
            <w:rtl w:val="0"/>
            <w:lang w:val="de-DE"/>
          </w:rPr>
          <w:delText>sen Inhalts.</w:delText>
        </w:r>
      </w:del>
      <w:del w:id="10098"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09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0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01" w:date="2023-01-13T18:26:59Z" w:author="Jan Groh"/>
          <w:rFonts w:ascii="Garamond Premier Pro Italic" w:cs="Garamond Premier Pro Italic" w:hAnsi="Garamond Premier Pro Italic" w:eastAsia="Garamond Premier Pro Italic"/>
          <w:sz w:val="22"/>
          <w:szCs w:val="22"/>
        </w:rPr>
      </w:pPr>
      <w:del w:id="10102" w:date="2023-01-13T18:26:59Z" w:author="Jan Groh">
        <w:r>
          <w:rPr>
            <w:rFonts w:ascii="Garamond Premier Pro Italic" w:hAnsi="Garamond Premier Pro Italic"/>
            <w:sz w:val="22"/>
            <w:szCs w:val="22"/>
            <w:rtl w:val="0"/>
            <w:lang w:val="de-DE"/>
          </w:rPr>
          <w:delText>Ottilie an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03" w:date="2023-01-13T18:26:59Z" w:author="Jan Groh"/>
          <w:rFonts w:ascii="Garamond Premier Pro Italic" w:cs="Garamond Premier Pro Italic" w:hAnsi="Garamond Premier Pro Italic" w:eastAsia="Garamond Premier Pro Italic"/>
          <w:sz w:val="22"/>
          <w:szCs w:val="22"/>
        </w:rPr>
      </w:pPr>
      <w:del w:id="10104" w:date="2023-01-13T18:26:59Z" w:author="Jan Groh">
        <w:r>
          <w:rPr>
            <w:rFonts w:ascii="Garamond Premier Pro Italic" w:hAnsi="Garamond Premier Pro Italic"/>
            <w:sz w:val="22"/>
            <w:szCs w:val="22"/>
            <w:rtl w:val="0"/>
            <w:lang w:val="de-DE"/>
          </w:rPr>
          <w:delText>[Ende August 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05" w:date="2023-01-13T18:26:59Z" w:author="Jan Groh"/>
          <w:rFonts w:ascii="Garamond Premier Pro Caption" w:cs="Garamond Premier Pro Caption" w:hAnsi="Garamond Premier Pro Caption" w:eastAsia="Garamond Premier Pro Caption"/>
          <w:sz w:val="22"/>
          <w:szCs w:val="22"/>
        </w:rPr>
      </w:pPr>
      <w:del w:id="10106" w:date="2023-01-13T18:26:59Z" w:author="Jan Groh">
        <w:r>
          <w:rPr>
            <w:rFonts w:ascii="Garamond Premier Pro Caption" w:hAnsi="Garamond Premier Pro Caption"/>
            <w:sz w:val="22"/>
            <w:szCs w:val="22"/>
            <w:rtl w:val="0"/>
            <w:lang w:val="de-DE"/>
          </w:rPr>
          <w:delText xml:space="preserve">Ich sende Ihnen hier das </w:delText>
        </w:r>
      </w:del>
      <w:del w:id="10107" w:date="2023-01-13T18:26:59Z" w:author="Jan Groh">
        <w:r>
          <w:rPr>
            <w:rFonts w:ascii="Garamond Premier Pro Caption" w:hAnsi="Garamond Premier Pro Caption" w:hint="default"/>
            <w:sz w:val="22"/>
            <w:szCs w:val="22"/>
            <w:rtl w:val="0"/>
            <w:lang w:val="it-IT"/>
          </w:rPr>
          <w:delText>»</w:delText>
        </w:r>
      </w:del>
      <w:del w:id="10108" w:date="2023-01-13T18:26:59Z" w:author="Jan Groh">
        <w:r>
          <w:rPr>
            <w:rFonts w:ascii="Garamond Premier Pro Caption" w:hAnsi="Garamond Premier Pro Caption"/>
            <w:sz w:val="22"/>
            <w:szCs w:val="22"/>
            <w:rtl w:val="0"/>
            <w:lang w:val="pt-PT"/>
          </w:rPr>
          <w:delText>Chaos</w:delText>
        </w:r>
      </w:del>
      <w:del w:id="10109" w:date="2023-01-13T18:26:59Z" w:author="Jan Groh">
        <w:r>
          <w:rPr>
            <w:rFonts w:ascii="Garamond Premier Pro Caption" w:hAnsi="Garamond Premier Pro Caption" w:hint="default"/>
            <w:sz w:val="22"/>
            <w:szCs w:val="22"/>
            <w:rtl w:val="0"/>
            <w:lang w:val="fr-FR"/>
          </w:rPr>
          <w:delText>«</w:delText>
        </w:r>
      </w:del>
      <w:del w:id="10110" w:date="2023-01-13T18:26:59Z" w:author="Jan Groh">
        <w:r>
          <w:rPr>
            <w:rFonts w:ascii="Garamond Premier Pro Caption" w:hAnsi="Garamond Premier Pro Caption"/>
            <w:sz w:val="22"/>
            <w:szCs w:val="22"/>
            <w:rtl w:val="0"/>
            <w:lang w:val="de-DE"/>
          </w:rPr>
          <w:delText>, bester Vater; doch wenn es auch in meinem Innern auf vielen Punkten chaotisch sein mag, so ist doch in einem Gef</w:delText>
        </w:r>
      </w:del>
      <w:del w:id="10111" w:date="2023-01-13T18:26:59Z" w:author="Jan Groh">
        <w:r>
          <w:rPr>
            <w:rFonts w:ascii="Garamond Premier Pro Caption" w:hAnsi="Garamond Premier Pro Caption" w:hint="default"/>
            <w:sz w:val="22"/>
            <w:szCs w:val="22"/>
            <w:rtl w:val="0"/>
          </w:rPr>
          <w:delText>ü</w:delText>
        </w:r>
      </w:del>
      <w:del w:id="10112" w:date="2023-01-13T18:26:59Z" w:author="Jan Groh">
        <w:r>
          <w:rPr>
            <w:rFonts w:ascii="Garamond Premier Pro Caption" w:hAnsi="Garamond Premier Pro Caption"/>
            <w:sz w:val="22"/>
            <w:szCs w:val="22"/>
            <w:rtl w:val="0"/>
            <w:lang w:val="de-DE"/>
          </w:rPr>
          <w:delText>hl und einem Gedanken vollkommen Licht: in dem, Sie zu lieben und Ihnen anzugeh</w:delText>
        </w:r>
      </w:del>
      <w:del w:id="10113" w:date="2023-01-13T18:26:59Z" w:author="Jan Groh">
        <w:r>
          <w:rPr>
            <w:rFonts w:ascii="Garamond Premier Pro Caption" w:hAnsi="Garamond Premier Pro Caption" w:hint="default"/>
            <w:sz w:val="22"/>
            <w:szCs w:val="22"/>
            <w:rtl w:val="0"/>
            <w:lang w:val="sv-SE"/>
          </w:rPr>
          <w:delText>ö</w:delText>
        </w:r>
      </w:del>
      <w:del w:id="10114" w:date="2023-01-13T18:26:59Z" w:author="Jan Groh">
        <w:r>
          <w:rPr>
            <w:rFonts w:ascii="Garamond Premier Pro Caption" w:hAnsi="Garamond Premier Pro Caption"/>
            <w:sz w:val="22"/>
            <w:szCs w:val="22"/>
            <w:rtl w:val="0"/>
          </w:rPr>
          <w:delText>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15" w:date="2023-01-13T18:26:59Z" w:author="Jan Groh"/>
          <w:rFonts w:ascii="Garamond Premier Pro Italic" w:cs="Garamond Premier Pro Italic" w:hAnsi="Garamond Premier Pro Italic" w:eastAsia="Garamond Premier Pro Italic"/>
          <w:sz w:val="22"/>
          <w:szCs w:val="22"/>
        </w:rPr>
      </w:pPr>
      <w:del w:id="10116" w:date="2023-01-13T18:26:59Z" w:author="Jan Groh">
        <w:r>
          <w:rPr>
            <w:rFonts w:ascii="Garamond Premier Pro Italic" w:hAnsi="Garamond Premier Pro Italic"/>
            <w:sz w:val="22"/>
            <w:szCs w:val="22"/>
            <w:rtl w:val="0"/>
            <w:lang w:val="de-DE"/>
          </w:rPr>
          <w:delText>Ihre ergebenste Tochter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1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1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19" w:date="2023-01-13T18:26:59Z" w:author="Jan Groh"/>
          <w:rFonts w:ascii="Garamond Premier Pro Italic" w:cs="Garamond Premier Pro Italic" w:hAnsi="Garamond Premier Pro Italic" w:eastAsia="Garamond Premier Pro Italic"/>
          <w:sz w:val="22"/>
          <w:szCs w:val="22"/>
        </w:rPr>
      </w:pPr>
      <w:del w:id="10120" w:date="2023-01-13T18:26:59Z" w:author="Jan Groh">
        <w:r>
          <w:rPr>
            <w:rFonts w:ascii="Garamond Premier Pro Italic" w:hAnsi="Garamond Premier Pro Italic"/>
            <w:sz w:val="22"/>
            <w:szCs w:val="22"/>
            <w:rtl w:val="0"/>
            <w:lang w:val="en-US"/>
          </w:rPr>
          <w:delText>Goethe an Zelter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21" w:date="2023-01-13T18:26:59Z" w:author="Jan Groh"/>
          <w:rFonts w:ascii="Garamond Premier Pro Italic" w:cs="Garamond Premier Pro Italic" w:hAnsi="Garamond Premier Pro Italic" w:eastAsia="Garamond Premier Pro Italic"/>
          <w:sz w:val="22"/>
          <w:szCs w:val="22"/>
        </w:rPr>
      </w:pPr>
      <w:del w:id="10122" w:date="2023-01-13T18:26:59Z" w:author="Jan Groh">
        <w:r>
          <w:rPr>
            <w:rFonts w:ascii="Garamond Premier Pro Italic" w:hAnsi="Garamond Premier Pro Italic"/>
            <w:sz w:val="22"/>
            <w:szCs w:val="22"/>
            <w:rtl w:val="0"/>
            <w:lang w:val="de-DE"/>
          </w:rPr>
          <w:delText>[</w:delText>
        </w:r>
      </w:del>
      <w:del w:id="10123" w:date="2023-01-13T18:26:59Z" w:author="Jan Groh">
        <w:r>
          <w:rPr>
            <w:rFonts w:ascii="Garamond Premier Pro Italic" w:hAnsi="Garamond Premier Pro Italic"/>
            <w:sz w:val="22"/>
            <w:szCs w:val="22"/>
            <w:rtl w:val="0"/>
          </w:rPr>
          <w:delText>23. September 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24" w:date="2023-01-13T18:26:59Z" w:author="Jan Groh"/>
          <w:rFonts w:ascii="Garamond Premier Pro Caption" w:cs="Garamond Premier Pro Caption" w:hAnsi="Garamond Premier Pro Caption" w:eastAsia="Garamond Premier Pro Caption"/>
          <w:sz w:val="22"/>
          <w:szCs w:val="22"/>
        </w:rPr>
      </w:pPr>
      <w:del w:id="10125" w:date="2023-01-13T18:26:59Z" w:author="Jan Groh">
        <w:r>
          <w:rPr>
            <w:rFonts w:ascii="Garamond Premier Pro Caption" w:hAnsi="Garamond Premier Pro Caption"/>
            <w:sz w:val="22"/>
            <w:szCs w:val="22"/>
            <w:rtl w:val="0"/>
            <w:lang w:val="de-DE"/>
          </w:rPr>
          <w:delText>Den allerliebsten Brief von Felix</w:delText>
        </w:r>
      </w:del>
      <w:del w:id="10126"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52"/>
        </w:r>
      </w:del>
      <w:ins w:id="10127" w:date="2023-01-09T20:48:44Z" w:author="Jan Groh">
        <w:del w:id="10128" w:date="2023-01-13T18:26:59Z" w:author="Jan Groh">
          <w:r>
            <w:rPr>
              <w:rFonts w:ascii="Garamond Premier Pro Caption" w:hAnsi="Garamond Premier Pro Caption"/>
              <w:sz w:val="22"/>
              <w:szCs w:val="22"/>
              <w:rtl w:val="0"/>
              <w:lang w:val="de-DE"/>
            </w:rPr>
            <w:delText xml:space="preserve"> </w:delText>
          </w:r>
        </w:del>
      </w:ins>
      <w:del w:id="10129" w:date="2023-01-13T18:26:59Z" w:author="Jan Groh">
        <w:r>
          <w:rPr>
            <w:rFonts w:ascii="Garamond Premier Pro Caption" w:hAnsi="Garamond Premier Pro Caption"/>
            <w:sz w:val="22"/>
            <w:szCs w:val="22"/>
            <w:rtl w:val="0"/>
            <w:lang w:val="de-DE"/>
          </w:rPr>
          <w:delText>entschlie</w:delText>
        </w:r>
      </w:del>
      <w:del w:id="10130" w:date="2023-01-13T18:26:59Z" w:author="Jan Groh">
        <w:r>
          <w:rPr>
            <w:rFonts w:ascii="Garamond Premier Pro Caption" w:hAnsi="Garamond Premier Pro Caption" w:hint="default"/>
            <w:sz w:val="22"/>
            <w:szCs w:val="22"/>
            <w:rtl w:val="0"/>
            <w:lang w:val="de-DE"/>
          </w:rPr>
          <w:delText>ß</w:delText>
        </w:r>
      </w:del>
      <w:del w:id="10131" w:date="2023-01-13T18:26:59Z" w:author="Jan Groh">
        <w:r>
          <w:rPr>
            <w:rFonts w:ascii="Garamond Premier Pro Caption" w:hAnsi="Garamond Premier Pro Caption"/>
            <w:sz w:val="22"/>
            <w:szCs w:val="22"/>
            <w:rtl w:val="0"/>
            <w:lang w:val="de-DE"/>
          </w:rPr>
          <w:delText>e ich mich, durchs Chaos schicklichst ans Licht zu tragen.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32" w:date="2023-01-13T18:26:59Z" w:author="Jan Groh"/>
          <w:rFonts w:ascii="Garamond Premier Pro Caption" w:cs="Garamond Premier Pro Caption" w:hAnsi="Garamond Premier Pro Caption" w:eastAsia="Garamond Premier Pro Caption"/>
          <w:sz w:val="22"/>
          <w:szCs w:val="22"/>
        </w:rPr>
      </w:pPr>
      <w:del w:id="10133" w:date="2023-01-13T18:26:59Z" w:author="Jan Groh">
        <w:r>
          <w:rPr>
            <w:rFonts w:ascii="Garamond Premier Pro Caption" w:hAnsi="Garamond Premier Pro Caption"/>
            <w:sz w:val="22"/>
            <w:szCs w:val="22"/>
            <w:rtl w:val="0"/>
            <w:lang w:val="de-DE"/>
          </w:rPr>
          <w:delText>Dein Empfohlner</w:delText>
        </w:r>
      </w:del>
      <w:del w:id="1013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53"/>
        </w:r>
      </w:del>
      <w:del w:id="10135" w:date="2023-01-13T18:26:59Z" w:author="Jan Groh">
        <w:r>
          <w:rPr>
            <w:rFonts w:ascii="Garamond Premier Pro Caption" w:hAnsi="Garamond Premier Pro Caption"/>
            <w:sz w:val="22"/>
            <w:szCs w:val="22"/>
            <w:rtl w:val="0"/>
            <w:lang w:val="de-DE"/>
          </w:rPr>
          <w:delText xml:space="preserve"> soll freundlichst aufgenommen werden. Ottilie wei</w:delText>
        </w:r>
      </w:del>
      <w:del w:id="10136" w:date="2023-01-13T18:26:59Z" w:author="Jan Groh">
        <w:r>
          <w:rPr>
            <w:rFonts w:ascii="Garamond Premier Pro Caption" w:hAnsi="Garamond Premier Pro Caption" w:hint="default"/>
            <w:sz w:val="22"/>
            <w:szCs w:val="22"/>
            <w:rtl w:val="0"/>
            <w:lang w:val="de-DE"/>
          </w:rPr>
          <w:delText>ß</w:delText>
        </w:r>
      </w:del>
      <w:del w:id="10137" w:date="2023-01-13T18:26:59Z" w:author="Jan Groh">
        <w:r>
          <w:rPr>
            <w:rFonts w:ascii="Garamond Premier Pro Caption" w:hAnsi="Garamond Premier Pro Caption"/>
            <w:sz w:val="22"/>
            <w:szCs w:val="22"/>
            <w:rtl w:val="0"/>
            <w:lang w:val="de-DE"/>
          </w:rPr>
          <w:delText>, wie es einzurichten ist, da</w:delText>
        </w:r>
      </w:del>
      <w:del w:id="10138" w:date="2023-01-13T18:26:59Z" w:author="Jan Groh">
        <w:r>
          <w:rPr>
            <w:rFonts w:ascii="Garamond Premier Pro Caption" w:hAnsi="Garamond Premier Pro Caption" w:hint="default"/>
            <w:sz w:val="22"/>
            <w:szCs w:val="22"/>
            <w:rtl w:val="0"/>
            <w:lang w:val="de-DE"/>
          </w:rPr>
          <w:delText xml:space="preserve">ß </w:delText>
        </w:r>
      </w:del>
      <w:del w:id="10139" w:date="2023-01-13T18:26:59Z" w:author="Jan Groh">
        <w:r>
          <w:rPr>
            <w:rFonts w:ascii="Garamond Premier Pro Caption" w:hAnsi="Garamond Premier Pro Caption"/>
            <w:sz w:val="22"/>
            <w:szCs w:val="22"/>
            <w:rtl w:val="0"/>
            <w:lang w:val="de-DE"/>
          </w:rPr>
          <w:delText>ein Fremdes, mich im Augenblick nicht Interessierendes, zur guten Stunde hereintrete. Bei dieser Gelegenheit will ich nicht verhehlen zu sagen: da</w:delText>
        </w:r>
      </w:del>
      <w:del w:id="10140" w:date="2023-01-13T18:26:59Z" w:author="Jan Groh">
        <w:r>
          <w:rPr>
            <w:rFonts w:ascii="Garamond Premier Pro Caption" w:hAnsi="Garamond Premier Pro Caption" w:hint="default"/>
            <w:sz w:val="22"/>
            <w:szCs w:val="22"/>
            <w:rtl w:val="0"/>
            <w:lang w:val="de-DE"/>
          </w:rPr>
          <w:delText xml:space="preserve">ß </w:delText>
        </w:r>
      </w:del>
      <w:del w:id="10141" w:date="2023-01-13T18:26:59Z" w:author="Jan Groh">
        <w:r>
          <w:rPr>
            <w:rFonts w:ascii="Garamond Premier Pro Caption" w:hAnsi="Garamond Premier Pro Caption"/>
            <w:sz w:val="22"/>
            <w:szCs w:val="22"/>
            <w:rtl w:val="0"/>
            <w:lang w:val="de-DE"/>
          </w:rPr>
          <w:delText>sie und die Kinder sich allerliebst benehmen, wovon viel zu melden w</w:delText>
        </w:r>
      </w:del>
      <w:del w:id="10142" w:date="2023-01-13T18:26:59Z" w:author="Jan Groh">
        <w:r>
          <w:rPr>
            <w:rFonts w:ascii="Garamond Premier Pro Caption" w:hAnsi="Garamond Premier Pro Caption" w:hint="default"/>
            <w:sz w:val="22"/>
            <w:szCs w:val="22"/>
            <w:rtl w:val="0"/>
          </w:rPr>
          <w:delText>ä</w:delText>
        </w:r>
      </w:del>
      <w:del w:id="10143" w:date="2023-01-13T18:26:59Z" w:author="Jan Groh">
        <w:r>
          <w:rPr>
            <w:rFonts w:ascii="Garamond Premier Pro Caption" w:hAnsi="Garamond Premier Pro Caption"/>
            <w:sz w:val="22"/>
            <w:szCs w:val="22"/>
            <w:rtl w:val="0"/>
            <w:lang w:val="de-DE"/>
          </w:rPr>
          <w:delText>re, aber nichts zu melden ist, weil das Zarte sich nicht in Worten ausspricht.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4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4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46" w:date="2023-01-13T18:26:59Z" w:author="Jan Groh"/>
          <w:rFonts w:ascii="Garamond Premier Pro Italic" w:cs="Garamond Premier Pro Italic" w:hAnsi="Garamond Premier Pro Italic" w:eastAsia="Garamond Premier Pro Italic"/>
          <w:sz w:val="22"/>
          <w:szCs w:val="22"/>
        </w:rPr>
      </w:pPr>
      <w:del w:id="10147" w:date="2023-01-13T18:26:59Z" w:author="Jan Groh">
        <w:r>
          <w:rPr>
            <w:rFonts w:ascii="Garamond Premier Pro Italic" w:hAnsi="Garamond Premier Pro Italic"/>
            <w:sz w:val="22"/>
            <w:szCs w:val="22"/>
            <w:rtl w:val="0"/>
            <w:lang w:val="de-DE"/>
          </w:rPr>
          <w:delText>Ottilie an Samuel Naylor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48" w:date="2023-01-13T18:26:59Z" w:author="Jan Groh"/>
          <w:rFonts w:ascii="Garamond Premier Pro Italic" w:cs="Garamond Premier Pro Italic" w:hAnsi="Garamond Premier Pro Italic" w:eastAsia="Garamond Premier Pro Italic"/>
          <w:sz w:val="22"/>
          <w:szCs w:val="22"/>
        </w:rPr>
      </w:pPr>
      <w:del w:id="10149" w:date="2023-01-13T18:26:59Z" w:author="Jan Groh">
        <w:r>
          <w:rPr>
            <w:rFonts w:ascii="Garamond Premier Pro Italic" w:hAnsi="Garamond Premier Pro Italic"/>
            <w:sz w:val="22"/>
            <w:szCs w:val="22"/>
            <w:rtl w:val="0"/>
            <w:lang w:val="de-DE"/>
          </w:rPr>
          <w:delText>[Oktober 1831</w:delText>
        </w:r>
      </w:del>
      <w:del w:id="10150" w:date="2023-01-13T18:26:59Z" w:author="Jan Groh">
        <w:r>
          <w:rPr>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51" w:date="2023-01-13T18:26:59Z" w:author="Jan Groh"/>
          <w:rFonts w:ascii="Garamond Premier Pro Caption" w:cs="Garamond Premier Pro Caption" w:hAnsi="Garamond Premier Pro Caption" w:eastAsia="Garamond Premier Pro Caption"/>
          <w:sz w:val="22"/>
          <w:szCs w:val="22"/>
        </w:rPr>
      </w:pPr>
      <w:del w:id="10152" w:date="2023-01-13T18:26:59Z" w:author="Jan Groh">
        <w:r>
          <w:rPr>
            <w:rFonts w:ascii="Garamond Premier Pro Caption" w:hAnsi="Garamond Premier Pro Caption"/>
            <w:sz w:val="22"/>
            <w:szCs w:val="22"/>
            <w:rtl w:val="0"/>
            <w:lang w:val="de-DE"/>
          </w:rPr>
          <w:delText>Gewi</w:delText>
        </w:r>
      </w:del>
      <w:del w:id="10153" w:date="2023-01-13T18:26:59Z" w:author="Jan Groh">
        <w:r>
          <w:rPr>
            <w:rFonts w:ascii="Garamond Premier Pro Caption" w:hAnsi="Garamond Premier Pro Caption" w:hint="default"/>
            <w:sz w:val="22"/>
            <w:szCs w:val="22"/>
            <w:rtl w:val="0"/>
            <w:lang w:val="de-DE"/>
          </w:rPr>
          <w:delText xml:space="preserve">ß </w:delText>
        </w:r>
      </w:del>
      <w:del w:id="10154" w:date="2023-01-13T18:26:59Z" w:author="Jan Groh">
        <w:r>
          <w:rPr>
            <w:rFonts w:ascii="Garamond Premier Pro Caption" w:hAnsi="Garamond Premier Pro Caption"/>
            <w:sz w:val="22"/>
            <w:szCs w:val="22"/>
            <w:rtl w:val="0"/>
            <w:lang w:val="de-DE"/>
          </w:rPr>
          <w:delText>ist es mein unverbr</w:delText>
        </w:r>
      </w:del>
      <w:del w:id="10155" w:date="2023-01-13T18:26:59Z" w:author="Jan Groh">
        <w:r>
          <w:rPr>
            <w:rFonts w:ascii="Garamond Premier Pro Caption" w:hAnsi="Garamond Premier Pro Caption" w:hint="default"/>
            <w:sz w:val="22"/>
            <w:szCs w:val="22"/>
            <w:rtl w:val="0"/>
          </w:rPr>
          <w:delText>ü</w:delText>
        </w:r>
      </w:del>
      <w:del w:id="10156" w:date="2023-01-13T18:26:59Z" w:author="Jan Groh">
        <w:r>
          <w:rPr>
            <w:rFonts w:ascii="Garamond Premier Pro Caption" w:hAnsi="Garamond Premier Pro Caption"/>
            <w:sz w:val="22"/>
            <w:szCs w:val="22"/>
            <w:rtl w:val="0"/>
            <w:lang w:val="de-DE"/>
          </w:rPr>
          <w:delText>chlicher Vorsatz, wenn ich Ihnen angeh</w:delText>
        </w:r>
      </w:del>
      <w:del w:id="10157" w:date="2023-01-13T18:26:59Z" w:author="Jan Groh">
        <w:r>
          <w:rPr>
            <w:rFonts w:ascii="Garamond Premier Pro Caption" w:hAnsi="Garamond Premier Pro Caption" w:hint="default"/>
            <w:sz w:val="22"/>
            <w:szCs w:val="22"/>
            <w:rtl w:val="0"/>
            <w:lang w:val="sv-SE"/>
          </w:rPr>
          <w:delText>ö</w:delText>
        </w:r>
      </w:del>
      <w:del w:id="10158" w:date="2023-01-13T18:26:59Z" w:author="Jan Groh">
        <w:r>
          <w:rPr>
            <w:rFonts w:ascii="Garamond Premier Pro Caption" w:hAnsi="Garamond Premier Pro Caption"/>
            <w:sz w:val="22"/>
            <w:szCs w:val="22"/>
            <w:rtl w:val="0"/>
            <w:lang w:val="de-DE"/>
          </w:rPr>
          <w:delText>re, Ihnen nie einen wahren Grund zur Klage gegen mich zu geben, sondern all Ihre W</w:delText>
        </w:r>
      </w:del>
      <w:del w:id="10159" w:date="2023-01-13T18:26:59Z" w:author="Jan Groh">
        <w:r>
          <w:rPr>
            <w:rFonts w:ascii="Garamond Premier Pro Caption" w:hAnsi="Garamond Premier Pro Caption" w:hint="default"/>
            <w:sz w:val="22"/>
            <w:szCs w:val="22"/>
            <w:rtl w:val="0"/>
          </w:rPr>
          <w:delText>ü</w:delText>
        </w:r>
      </w:del>
      <w:del w:id="10160" w:date="2023-01-13T18:26:59Z" w:author="Jan Groh">
        <w:r>
          <w:rPr>
            <w:rFonts w:ascii="Garamond Premier Pro Caption" w:hAnsi="Garamond Premier Pro Caption"/>
            <w:sz w:val="22"/>
            <w:szCs w:val="22"/>
            <w:rtl w:val="0"/>
            <w:lang w:val="de-DE"/>
          </w:rPr>
          <w:delText>nsche zu erf</w:delText>
        </w:r>
      </w:del>
      <w:del w:id="10161" w:date="2023-01-13T18:26:59Z" w:author="Jan Groh">
        <w:r>
          <w:rPr>
            <w:rFonts w:ascii="Garamond Premier Pro Caption" w:hAnsi="Garamond Premier Pro Caption" w:hint="default"/>
            <w:sz w:val="22"/>
            <w:szCs w:val="22"/>
            <w:rtl w:val="0"/>
          </w:rPr>
          <w:delText>ü</w:delText>
        </w:r>
      </w:del>
      <w:del w:id="10162" w:date="2023-01-13T18:26:59Z" w:author="Jan Groh">
        <w:r>
          <w:rPr>
            <w:rFonts w:ascii="Garamond Premier Pro Caption" w:hAnsi="Garamond Premier Pro Caption"/>
            <w:sz w:val="22"/>
            <w:szCs w:val="22"/>
            <w:rtl w:val="0"/>
            <w:lang w:val="de-DE"/>
          </w:rPr>
          <w:delText>llen, und namentlich das h</w:delText>
        </w:r>
      </w:del>
      <w:del w:id="10163" w:date="2023-01-13T18:26:59Z" w:author="Jan Groh">
        <w:r>
          <w:rPr>
            <w:rFonts w:ascii="Garamond Premier Pro Caption" w:hAnsi="Garamond Premier Pro Caption" w:hint="default"/>
            <w:sz w:val="22"/>
            <w:szCs w:val="22"/>
            <w:rtl w:val="0"/>
            <w:lang w:val="de-DE"/>
          </w:rPr>
          <w:delText>äß</w:delText>
        </w:r>
      </w:del>
      <w:del w:id="10164" w:date="2023-01-13T18:26:59Z" w:author="Jan Groh">
        <w:r>
          <w:rPr>
            <w:rFonts w:ascii="Garamond Premier Pro Caption" w:hAnsi="Garamond Premier Pro Caption"/>
            <w:sz w:val="22"/>
            <w:szCs w:val="22"/>
            <w:rtl w:val="0"/>
            <w:lang w:val="de-DE"/>
          </w:rPr>
          <w:delText>liche Mi</w:delText>
        </w:r>
      </w:del>
      <w:del w:id="10165" w:date="2023-01-13T18:26:59Z" w:author="Jan Groh">
        <w:r>
          <w:rPr>
            <w:rFonts w:ascii="Garamond Premier Pro Caption" w:hAnsi="Garamond Premier Pro Caption" w:hint="default"/>
            <w:sz w:val="22"/>
            <w:szCs w:val="22"/>
            <w:rtl w:val="0"/>
            <w:lang w:val="de-DE"/>
          </w:rPr>
          <w:delText>ß</w:delText>
        </w:r>
      </w:del>
      <w:del w:id="10166" w:date="2023-01-13T18:26:59Z" w:author="Jan Groh">
        <w:r>
          <w:rPr>
            <w:rFonts w:ascii="Garamond Premier Pro Caption" w:hAnsi="Garamond Premier Pro Caption"/>
            <w:sz w:val="22"/>
            <w:szCs w:val="22"/>
            <w:rtl w:val="0"/>
            <w:lang w:val="de-DE"/>
          </w:rPr>
          <w:delText>trauen, was Ihnen schon so viele tr</w:delText>
        </w:r>
      </w:del>
      <w:del w:id="10167" w:date="2023-01-13T18:26:59Z" w:author="Jan Groh">
        <w:r>
          <w:rPr>
            <w:rFonts w:ascii="Garamond Premier Pro Caption" w:hAnsi="Garamond Premier Pro Caption" w:hint="default"/>
            <w:sz w:val="22"/>
            <w:szCs w:val="22"/>
            <w:rtl w:val="0"/>
          </w:rPr>
          <w:delText>ü</w:delText>
        </w:r>
      </w:del>
      <w:del w:id="10168" w:date="2023-01-13T18:26:59Z" w:author="Jan Groh">
        <w:r>
          <w:rPr>
            <w:rFonts w:ascii="Garamond Premier Pro Caption" w:hAnsi="Garamond Premier Pro Caption"/>
            <w:sz w:val="22"/>
            <w:szCs w:val="22"/>
            <w:rtl w:val="0"/>
            <w:lang w:val="de-DE"/>
          </w:rPr>
          <w:delText>be Stunden gab, ganz aus meiner Seele zu verbannen. Naylor, ich litt manchmal so entsetzlich, da</w:delText>
        </w:r>
      </w:del>
      <w:del w:id="10169" w:date="2023-01-13T18:26:59Z" w:author="Jan Groh">
        <w:r>
          <w:rPr>
            <w:rFonts w:ascii="Garamond Premier Pro Caption" w:hAnsi="Garamond Premier Pro Caption" w:hint="default"/>
            <w:sz w:val="22"/>
            <w:szCs w:val="22"/>
            <w:rtl w:val="0"/>
            <w:lang w:val="de-DE"/>
          </w:rPr>
          <w:delText xml:space="preserve">ß </w:delText>
        </w:r>
      </w:del>
      <w:del w:id="10170" w:date="2023-01-13T18:26:59Z" w:author="Jan Groh">
        <w:r>
          <w:rPr>
            <w:rFonts w:ascii="Garamond Premier Pro Caption" w:hAnsi="Garamond Premier Pro Caption"/>
            <w:sz w:val="22"/>
            <w:szCs w:val="22"/>
            <w:rtl w:val="0"/>
            <w:lang w:val="de-DE"/>
          </w:rPr>
          <w:delText>ich w</w:delText>
        </w:r>
      </w:del>
      <w:del w:id="10171" w:date="2023-01-13T18:26:59Z" w:author="Jan Groh">
        <w:r>
          <w:rPr>
            <w:rFonts w:ascii="Garamond Premier Pro Caption" w:hAnsi="Garamond Premier Pro Caption" w:hint="default"/>
            <w:sz w:val="22"/>
            <w:szCs w:val="22"/>
            <w:rtl w:val="0"/>
          </w:rPr>
          <w:delText>ä</w:delText>
        </w:r>
      </w:del>
      <w:del w:id="10172" w:date="2023-01-13T18:26:59Z" w:author="Jan Groh">
        <w:r>
          <w:rPr>
            <w:rFonts w:ascii="Garamond Premier Pro Caption" w:hAnsi="Garamond Premier Pro Caption"/>
            <w:sz w:val="22"/>
            <w:szCs w:val="22"/>
            <w:rtl w:val="0"/>
            <w:lang w:val="de-DE"/>
          </w:rPr>
          <w:delText xml:space="preserve">hnte, das einzige, was mir </w:delText>
        </w:r>
      </w:del>
      <w:del w:id="10173" w:date="2023-01-13T18:26:59Z" w:author="Jan Groh">
        <w:r>
          <w:rPr>
            <w:rFonts w:ascii="Garamond Premier Pro Caption" w:hAnsi="Garamond Premier Pro Caption" w:hint="default"/>
            <w:sz w:val="22"/>
            <w:szCs w:val="22"/>
            <w:rtl w:val="0"/>
          </w:rPr>
          <w:delText>ü</w:delText>
        </w:r>
      </w:del>
      <w:del w:id="10174" w:date="2023-01-13T18:26:59Z" w:author="Jan Groh">
        <w:r>
          <w:rPr>
            <w:rFonts w:ascii="Garamond Premier Pro Caption" w:hAnsi="Garamond Premier Pro Caption"/>
            <w:sz w:val="22"/>
            <w:szCs w:val="22"/>
            <w:rtl w:val="0"/>
            <w:lang w:val="de-DE"/>
          </w:rPr>
          <w:delText>brig bleibe, sei, jede Neigung f</w:delText>
        </w:r>
      </w:del>
      <w:del w:id="10175" w:date="2023-01-13T18:26:59Z" w:author="Jan Groh">
        <w:r>
          <w:rPr>
            <w:rFonts w:ascii="Garamond Premier Pro Caption" w:hAnsi="Garamond Premier Pro Caption" w:hint="default"/>
            <w:sz w:val="22"/>
            <w:szCs w:val="22"/>
            <w:rtl w:val="0"/>
          </w:rPr>
          <w:delText>ü</w:delText>
        </w:r>
      </w:del>
      <w:del w:id="10176" w:date="2023-01-13T18:26:59Z" w:author="Jan Groh">
        <w:r>
          <w:rPr>
            <w:rFonts w:ascii="Garamond Premier Pro Caption" w:hAnsi="Garamond Premier Pro Caption"/>
            <w:sz w:val="22"/>
            <w:szCs w:val="22"/>
            <w:rtl w:val="0"/>
            <w:lang w:val="de-DE"/>
          </w:rPr>
          <w:delText>r Sie in meinem Innern zu zerst</w:delText>
        </w:r>
      </w:del>
      <w:del w:id="10177" w:date="2023-01-13T18:26:59Z" w:author="Jan Groh">
        <w:r>
          <w:rPr>
            <w:rFonts w:ascii="Garamond Premier Pro Caption" w:hAnsi="Garamond Premier Pro Caption" w:hint="default"/>
            <w:sz w:val="22"/>
            <w:szCs w:val="22"/>
            <w:rtl w:val="0"/>
            <w:lang w:val="sv-SE"/>
          </w:rPr>
          <w:delText>ö</w:delText>
        </w:r>
      </w:del>
      <w:del w:id="10178" w:date="2023-01-13T18:26:59Z" w:author="Jan Groh">
        <w:r>
          <w:rPr>
            <w:rFonts w:ascii="Garamond Premier Pro Caption" w:hAnsi="Garamond Premier Pro Caption"/>
            <w:sz w:val="22"/>
            <w:szCs w:val="22"/>
            <w:rtl w:val="0"/>
            <w:lang w:val="de-DE"/>
          </w:rPr>
          <w:delText xml:space="preserve">ren, </w:delText>
        </w:r>
      </w:del>
      <w:del w:id="10179" w:date="2023-01-13T18:26:59Z" w:author="Jan Groh">
        <w:r>
          <w:rPr>
            <w:rFonts w:ascii="Garamond Premier Pro Caption" w:hAnsi="Garamond Premier Pro Caption" w:hint="default"/>
            <w:sz w:val="22"/>
            <w:szCs w:val="22"/>
            <w:rtl w:val="0"/>
          </w:rPr>
          <w:delText xml:space="preserve">– </w:delText>
        </w:r>
      </w:del>
      <w:del w:id="10180" w:date="2023-01-13T18:26:59Z" w:author="Jan Groh">
        <w:r>
          <w:rPr>
            <w:rFonts w:ascii="Garamond Premier Pro Caption" w:hAnsi="Garamond Premier Pro Caption"/>
            <w:sz w:val="22"/>
            <w:szCs w:val="22"/>
            <w:rtl w:val="0"/>
            <w:lang w:val="de-DE"/>
          </w:rPr>
          <w:delText>jetzt ist es anders, ich werde ihr g</w:delText>
        </w:r>
      </w:del>
      <w:del w:id="10181" w:date="2023-01-13T18:26:59Z" w:author="Jan Groh">
        <w:r>
          <w:rPr>
            <w:rFonts w:ascii="Garamond Premier Pro Caption" w:hAnsi="Garamond Premier Pro Caption" w:hint="default"/>
            <w:sz w:val="22"/>
            <w:szCs w:val="22"/>
            <w:rtl w:val="0"/>
          </w:rPr>
          <w:delText>ä</w:delText>
        </w:r>
      </w:del>
      <w:del w:id="10182" w:date="2023-01-13T18:26:59Z" w:author="Jan Groh">
        <w:r>
          <w:rPr>
            <w:rFonts w:ascii="Garamond Premier Pro Caption" w:hAnsi="Garamond Premier Pro Caption"/>
            <w:sz w:val="22"/>
            <w:szCs w:val="22"/>
            <w:rtl w:val="0"/>
            <w:lang w:val="de-DE"/>
          </w:rPr>
          <w:delText xml:space="preserve">nzlich folgen. </w:delText>
        </w:r>
      </w:del>
      <w:del w:id="10183" w:date="2023-01-13T18:26:59Z" w:author="Jan Groh">
        <w:r>
          <w:rPr>
            <w:rFonts w:ascii="Garamond Premier Pro Caption" w:hAnsi="Garamond Premier Pro Caption" w:hint="default"/>
            <w:sz w:val="22"/>
            <w:szCs w:val="22"/>
            <w:rtl w:val="0"/>
          </w:rPr>
          <w:delText xml:space="preserve">– </w:delText>
        </w:r>
      </w:del>
      <w:del w:id="10184" w:date="2023-01-13T18:26:59Z" w:author="Jan Groh">
        <w:r>
          <w:rPr>
            <w:rFonts w:ascii="Garamond Premier Pro Caption" w:hAnsi="Garamond Premier Pro Caption"/>
            <w:sz w:val="22"/>
            <w:szCs w:val="22"/>
            <w:rtl w:val="0"/>
            <w:lang w:val="de-DE"/>
          </w:rPr>
          <w:delText>Dennoch lassen Sie mich es Ihnen bekennen: ich habe nicht den Mut, an die M</w:delText>
        </w:r>
      </w:del>
      <w:del w:id="10185" w:date="2023-01-13T18:26:59Z" w:author="Jan Groh">
        <w:r>
          <w:rPr>
            <w:rFonts w:ascii="Garamond Premier Pro Caption" w:hAnsi="Garamond Premier Pro Caption" w:hint="default"/>
            <w:sz w:val="22"/>
            <w:szCs w:val="22"/>
            <w:rtl w:val="0"/>
            <w:lang w:val="sv-SE"/>
          </w:rPr>
          <w:delText>ö</w:delText>
        </w:r>
      </w:del>
      <w:del w:id="10186" w:date="2023-01-13T18:26:59Z" w:author="Jan Groh">
        <w:r>
          <w:rPr>
            <w:rFonts w:ascii="Garamond Premier Pro Caption" w:hAnsi="Garamond Premier Pro Caption"/>
            <w:sz w:val="22"/>
            <w:szCs w:val="22"/>
            <w:rtl w:val="0"/>
            <w:lang w:val="de-DE"/>
          </w:rPr>
          <w:delText>glichkeit zu denken, da</w:delText>
        </w:r>
      </w:del>
      <w:del w:id="10187" w:date="2023-01-13T18:26:59Z" w:author="Jan Groh">
        <w:r>
          <w:rPr>
            <w:rFonts w:ascii="Garamond Premier Pro Caption" w:hAnsi="Garamond Premier Pro Caption" w:hint="default"/>
            <w:sz w:val="22"/>
            <w:szCs w:val="22"/>
            <w:rtl w:val="0"/>
            <w:lang w:val="de-DE"/>
          </w:rPr>
          <w:delText xml:space="preserve">ß </w:delText>
        </w:r>
      </w:del>
      <w:del w:id="10188" w:date="2023-01-13T18:26:59Z" w:author="Jan Groh">
        <w:r>
          <w:rPr>
            <w:rFonts w:ascii="Garamond Premier Pro Caption" w:hAnsi="Garamond Premier Pro Caption"/>
            <w:sz w:val="22"/>
            <w:szCs w:val="22"/>
            <w:rtl w:val="0"/>
            <w:lang w:val="de-DE"/>
          </w:rPr>
          <w:delText>ein Brief Sterlings oder er selbst nach unserer Trauung kommen k</w:delText>
        </w:r>
      </w:del>
      <w:del w:id="10189" w:date="2023-01-13T18:26:59Z" w:author="Jan Groh">
        <w:r>
          <w:rPr>
            <w:rFonts w:ascii="Garamond Premier Pro Caption" w:hAnsi="Garamond Premier Pro Caption" w:hint="default"/>
            <w:sz w:val="22"/>
            <w:szCs w:val="22"/>
            <w:rtl w:val="0"/>
            <w:lang w:val="sv-SE"/>
          </w:rPr>
          <w:delText>ö</w:delText>
        </w:r>
      </w:del>
      <w:del w:id="10190" w:date="2023-01-13T18:26:59Z" w:author="Jan Groh">
        <w:r>
          <w:rPr>
            <w:rFonts w:ascii="Garamond Premier Pro Caption" w:hAnsi="Garamond Premier Pro Caption"/>
            <w:sz w:val="22"/>
            <w:szCs w:val="22"/>
            <w:rtl w:val="0"/>
            <w:lang w:val="de-DE"/>
          </w:rPr>
          <w:delText xml:space="preserve">nnte, </w:delText>
        </w:r>
      </w:del>
      <w:del w:id="10191" w:date="2023-01-13T18:26:59Z" w:author="Jan Groh">
        <w:r>
          <w:rPr>
            <w:rFonts w:ascii="Garamond Premier Pro Caption" w:hAnsi="Garamond Premier Pro Caption" w:hint="default"/>
            <w:sz w:val="22"/>
            <w:szCs w:val="22"/>
            <w:rtl w:val="0"/>
          </w:rPr>
          <w:delText xml:space="preserve">– </w:delText>
        </w:r>
      </w:del>
      <w:del w:id="10192" w:date="2023-01-13T18:26:59Z" w:author="Jan Groh">
        <w:r>
          <w:rPr>
            <w:rFonts w:ascii="Garamond Premier Pro Caption" w:hAnsi="Garamond Premier Pro Caption"/>
            <w:sz w:val="22"/>
            <w:szCs w:val="22"/>
            <w:rtl w:val="0"/>
            <w:lang w:val="de-DE"/>
          </w:rPr>
          <w:delText>ist es ein Brief, so verspreche ich Ihnen, ihn uner</w:delText>
        </w:r>
      </w:del>
      <w:del w:id="10193" w:date="2023-01-13T18:26:59Z" w:author="Jan Groh">
        <w:r>
          <w:rPr>
            <w:rFonts w:ascii="Garamond Premier Pro Caption" w:hAnsi="Garamond Premier Pro Caption" w:hint="default"/>
            <w:sz w:val="22"/>
            <w:szCs w:val="22"/>
            <w:rtl w:val="0"/>
            <w:lang w:val="sv-SE"/>
          </w:rPr>
          <w:delText>ö</w:delText>
        </w:r>
      </w:del>
      <w:del w:id="10194" w:date="2023-01-13T18:26:59Z" w:author="Jan Groh">
        <w:r>
          <w:rPr>
            <w:rFonts w:ascii="Garamond Premier Pro Caption" w:hAnsi="Garamond Premier Pro Caption"/>
            <w:sz w:val="22"/>
            <w:szCs w:val="22"/>
            <w:rtl w:val="0"/>
            <w:lang w:val="de-DE"/>
          </w:rPr>
          <w:delText>ffnet zur</w:delText>
        </w:r>
      </w:del>
      <w:del w:id="10195" w:date="2023-01-13T18:26:59Z" w:author="Jan Groh">
        <w:r>
          <w:rPr>
            <w:rFonts w:ascii="Garamond Premier Pro Caption" w:hAnsi="Garamond Premier Pro Caption" w:hint="default"/>
            <w:sz w:val="22"/>
            <w:szCs w:val="22"/>
            <w:rtl w:val="0"/>
          </w:rPr>
          <w:delText>ü</w:delText>
        </w:r>
      </w:del>
      <w:del w:id="10196" w:date="2023-01-13T18:26:59Z" w:author="Jan Groh">
        <w:r>
          <w:rPr>
            <w:rFonts w:ascii="Garamond Premier Pro Caption" w:hAnsi="Garamond Premier Pro Caption"/>
            <w:sz w:val="22"/>
            <w:szCs w:val="22"/>
            <w:rtl w:val="0"/>
            <w:lang w:val="de-DE"/>
          </w:rPr>
          <w:delText>ckzusenden, aber gestatten Sie mir, ihm zu sagen, da</w:delText>
        </w:r>
      </w:del>
      <w:del w:id="10197" w:date="2023-01-13T18:26:59Z" w:author="Jan Groh">
        <w:r>
          <w:rPr>
            <w:rFonts w:ascii="Garamond Premier Pro Caption" w:hAnsi="Garamond Premier Pro Caption" w:hint="default"/>
            <w:sz w:val="22"/>
            <w:szCs w:val="22"/>
            <w:rtl w:val="0"/>
            <w:lang w:val="de-DE"/>
          </w:rPr>
          <w:delText xml:space="preserve">ß </w:delText>
        </w:r>
      </w:del>
      <w:del w:id="10198" w:date="2023-01-13T18:26:59Z" w:author="Jan Groh">
        <w:r>
          <w:rPr>
            <w:rFonts w:ascii="Garamond Premier Pro Caption" w:hAnsi="Garamond Premier Pro Caption"/>
            <w:sz w:val="22"/>
            <w:szCs w:val="22"/>
            <w:rtl w:val="0"/>
            <w:lang w:val="de-DE"/>
          </w:rPr>
          <w:delText>ich verheiratet bin.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19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0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01" w:date="2023-01-13T18:26:59Z" w:author="Jan Groh"/>
          <w:rFonts w:ascii="Garamond Premier Pro Italic" w:cs="Garamond Premier Pro Italic" w:hAnsi="Garamond Premier Pro Italic" w:eastAsia="Garamond Premier Pro Italic"/>
          <w:sz w:val="22"/>
          <w:szCs w:val="22"/>
        </w:rPr>
      </w:pPr>
      <w:del w:id="10202" w:date="2023-01-13T18:26:59Z" w:author="Jan Groh">
        <w:r>
          <w:rPr>
            <w:rFonts w:ascii="Garamond Premier Pro Italic" w:hAnsi="Garamond Premier Pro Italic"/>
            <w:sz w:val="22"/>
            <w:szCs w:val="22"/>
            <w:rtl w:val="0"/>
            <w:lang w:val="de-DE"/>
          </w:rPr>
          <w:delText>Jenny von Gustedt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03" w:date="2023-01-13T18:26:59Z" w:author="Jan Groh"/>
          <w:rFonts w:ascii="Garamond Premier Pro Italic" w:cs="Garamond Premier Pro Italic" w:hAnsi="Garamond Premier Pro Italic" w:eastAsia="Garamond Premier Pro Italic"/>
          <w:sz w:val="22"/>
          <w:szCs w:val="22"/>
        </w:rPr>
      </w:pPr>
      <w:del w:id="10204" w:date="2023-01-13T18:26:59Z" w:author="Jan Groh">
        <w:r>
          <w:rPr>
            <w:rFonts w:ascii="Garamond Premier Pro Italic" w:hAnsi="Garamond Premier Pro Italic"/>
            <w:sz w:val="22"/>
            <w:szCs w:val="22"/>
            <w:rtl w:val="0"/>
            <w:lang w:val="de-DE"/>
          </w:rPr>
          <w:delText>[Oktober 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05" w:date="2023-01-13T18:26:59Z" w:author="Jan Groh"/>
          <w:rFonts w:ascii="Garamond Premier Pro Caption" w:cs="Garamond Premier Pro Caption" w:hAnsi="Garamond Premier Pro Caption" w:eastAsia="Garamond Premier Pro Caption"/>
          <w:sz w:val="22"/>
          <w:szCs w:val="22"/>
        </w:rPr>
      </w:pPr>
      <w:del w:id="10206" w:date="2023-01-13T18:26:59Z" w:author="Jan Groh">
        <w:r>
          <w:rPr>
            <w:rFonts w:ascii="Garamond Premier Pro Caption" w:hAnsi="Garamond Premier Pro Caption"/>
            <w:sz w:val="22"/>
            <w:szCs w:val="22"/>
            <w:rtl w:val="0"/>
            <w:lang w:val="de-DE"/>
          </w:rPr>
          <w:delText>Teuere Ottilie, im voraus bitte ich Dich um Verzeihung, wenn diese Zeilen unn</w:delText>
        </w:r>
      </w:del>
      <w:del w:id="10207" w:date="2023-01-13T18:26:59Z" w:author="Jan Groh">
        <w:r>
          <w:rPr>
            <w:rFonts w:ascii="Garamond Premier Pro Caption" w:hAnsi="Garamond Premier Pro Caption" w:hint="default"/>
            <w:sz w:val="22"/>
            <w:szCs w:val="22"/>
            <w:rtl w:val="0"/>
          </w:rPr>
          <w:delText>ü</w:delText>
        </w:r>
      </w:del>
      <w:del w:id="10208" w:date="2023-01-13T18:26:59Z" w:author="Jan Groh">
        <w:r>
          <w:rPr>
            <w:rFonts w:ascii="Garamond Premier Pro Caption" w:hAnsi="Garamond Premier Pro Caption"/>
            <w:sz w:val="22"/>
            <w:szCs w:val="22"/>
            <w:rtl w:val="0"/>
            <w:lang w:val="de-DE"/>
          </w:rPr>
          <w:delText>tz sein sollten, aber die Angst um Deine Ruhe macht es mir unm</w:delText>
        </w:r>
      </w:del>
      <w:del w:id="10209" w:date="2023-01-13T18:26:59Z" w:author="Jan Groh">
        <w:r>
          <w:rPr>
            <w:rFonts w:ascii="Garamond Premier Pro Caption" w:hAnsi="Garamond Premier Pro Caption" w:hint="default"/>
            <w:sz w:val="22"/>
            <w:szCs w:val="22"/>
            <w:rtl w:val="0"/>
            <w:lang w:val="sv-SE"/>
          </w:rPr>
          <w:delText>ö</w:delText>
        </w:r>
      </w:del>
      <w:del w:id="10210" w:date="2023-01-13T18:26:59Z" w:author="Jan Groh">
        <w:r>
          <w:rPr>
            <w:rFonts w:ascii="Garamond Premier Pro Caption" w:hAnsi="Garamond Premier Pro Caption"/>
            <w:sz w:val="22"/>
            <w:szCs w:val="22"/>
            <w:rtl w:val="0"/>
            <w:lang w:val="de-DE"/>
          </w:rPr>
          <w:delText>glich, sie nicht zu schreiben. Es lag heute etwas in N.[aylors] Wesen, was mich ahnen l</w:delText>
        </w:r>
      </w:del>
      <w:del w:id="10211" w:date="2023-01-13T18:26:59Z" w:author="Jan Groh">
        <w:r>
          <w:rPr>
            <w:rFonts w:ascii="Garamond Premier Pro Caption" w:hAnsi="Garamond Premier Pro Caption" w:hint="default"/>
            <w:sz w:val="22"/>
            <w:szCs w:val="22"/>
            <w:rtl w:val="0"/>
            <w:lang w:val="de-DE"/>
          </w:rPr>
          <w:delText>äß</w:delText>
        </w:r>
      </w:del>
      <w:del w:id="10212" w:date="2023-01-13T18:26:59Z" w:author="Jan Groh">
        <w:r>
          <w:rPr>
            <w:rFonts w:ascii="Garamond Premier Pro Caption" w:hAnsi="Garamond Premier Pro Caption"/>
            <w:sz w:val="22"/>
            <w:szCs w:val="22"/>
            <w:rtl w:val="0"/>
            <w:lang w:val="de-DE"/>
          </w:rPr>
          <w:delText>t, da</w:delText>
        </w:r>
      </w:del>
      <w:del w:id="10213" w:date="2023-01-13T18:26:59Z" w:author="Jan Groh">
        <w:r>
          <w:rPr>
            <w:rFonts w:ascii="Garamond Premier Pro Caption" w:hAnsi="Garamond Premier Pro Caption" w:hint="default"/>
            <w:sz w:val="22"/>
            <w:szCs w:val="22"/>
            <w:rtl w:val="0"/>
            <w:lang w:val="de-DE"/>
          </w:rPr>
          <w:delText xml:space="preserve">ß </w:delText>
        </w:r>
      </w:del>
      <w:del w:id="10214" w:date="2023-01-13T18:26:59Z" w:author="Jan Groh">
        <w:r>
          <w:rPr>
            <w:rFonts w:ascii="Garamond Premier Pro Caption" w:hAnsi="Garamond Premier Pro Caption"/>
            <w:sz w:val="22"/>
            <w:szCs w:val="22"/>
            <w:rtl w:val="0"/>
            <w:lang w:val="de-DE"/>
          </w:rPr>
          <w:delText>Du Entschl</w:delText>
        </w:r>
      </w:del>
      <w:del w:id="10215" w:date="2023-01-13T18:26:59Z" w:author="Jan Groh">
        <w:r>
          <w:rPr>
            <w:rFonts w:ascii="Garamond Premier Pro Caption" w:hAnsi="Garamond Premier Pro Caption" w:hint="default"/>
            <w:sz w:val="22"/>
            <w:szCs w:val="22"/>
            <w:rtl w:val="0"/>
          </w:rPr>
          <w:delText>ü</w:delText>
        </w:r>
      </w:del>
      <w:del w:id="10216" w:date="2023-01-13T18:26:59Z" w:author="Jan Groh">
        <w:r>
          <w:rPr>
            <w:rFonts w:ascii="Garamond Premier Pro Caption" w:hAnsi="Garamond Premier Pro Caption"/>
            <w:sz w:val="22"/>
            <w:szCs w:val="22"/>
            <w:rtl w:val="0"/>
            <w:lang w:val="de-DE"/>
          </w:rPr>
          <w:delText>sse fassen k</w:delText>
        </w:r>
      </w:del>
      <w:del w:id="10217" w:date="2023-01-13T18:26:59Z" w:author="Jan Groh">
        <w:r>
          <w:rPr>
            <w:rFonts w:ascii="Garamond Premier Pro Caption" w:hAnsi="Garamond Premier Pro Caption" w:hint="default"/>
            <w:sz w:val="22"/>
            <w:szCs w:val="22"/>
            <w:rtl w:val="0"/>
            <w:lang w:val="sv-SE"/>
          </w:rPr>
          <w:delText>ö</w:delText>
        </w:r>
      </w:del>
      <w:del w:id="10218" w:date="2023-01-13T18:26:59Z" w:author="Jan Groh">
        <w:r>
          <w:rPr>
            <w:rFonts w:ascii="Garamond Premier Pro Caption" w:hAnsi="Garamond Premier Pro Caption"/>
            <w:sz w:val="22"/>
            <w:szCs w:val="22"/>
            <w:rtl w:val="0"/>
            <w:lang w:val="de-DE"/>
          </w:rPr>
          <w:delText>nntest, welche Dich binden; er hat mir es nicht gesagt, ich will mich nicht in Dein Schicksal mischen, aber Ottilie, bitte, bitte,</w:delText>
        </w:r>
      </w:del>
      <w:del w:id="10219" w:date="2023-01-13T18:26:59Z" w:author="Jan Groh">
        <w:r>
          <w:rPr>
            <w:rFonts w:ascii="Garamond Premier Pro Caption" w:hAnsi="Garamond Premier Pro Caption"/>
            <w:sz w:val="22"/>
            <w:szCs w:val="22"/>
            <w:rtl w:val="0"/>
            <w:lang w:val="de-DE"/>
          </w:rPr>
          <w:delText xml:space="preserve"> </w:delText>
        </w:r>
      </w:del>
      <w:del w:id="10220" w:date="2023-01-13T18:26:59Z" w:author="Jan Groh">
        <w:r>
          <w:rPr>
            <w:rFonts w:ascii="Garamond Premier Pro Caption" w:hAnsi="Garamond Premier Pro Caption"/>
            <w:sz w:val="22"/>
            <w:szCs w:val="22"/>
            <w:rtl w:val="0"/>
            <w:lang w:val="nl-NL"/>
          </w:rPr>
          <w:delText>bedenke was Du tust, w</w:delText>
        </w:r>
      </w:del>
      <w:del w:id="10221" w:date="2023-01-13T18:26:59Z" w:author="Jan Groh">
        <w:r>
          <w:rPr>
            <w:rFonts w:ascii="Garamond Premier Pro Caption" w:hAnsi="Garamond Premier Pro Caption" w:hint="default"/>
            <w:sz w:val="22"/>
            <w:szCs w:val="22"/>
            <w:rtl w:val="0"/>
          </w:rPr>
          <w:delText>ä</w:delText>
        </w:r>
      </w:del>
      <w:del w:id="10222" w:date="2023-01-13T18:26:59Z" w:author="Jan Groh">
        <w:r>
          <w:rPr>
            <w:rFonts w:ascii="Garamond Premier Pro Caption" w:hAnsi="Garamond Premier Pro Caption"/>
            <w:sz w:val="22"/>
            <w:szCs w:val="22"/>
            <w:rtl w:val="0"/>
            <w:lang w:val="de-DE"/>
          </w:rPr>
          <w:delText>hne nicht, da</w:delText>
        </w:r>
      </w:del>
      <w:del w:id="10223" w:date="2023-01-13T18:26:59Z" w:author="Jan Groh">
        <w:r>
          <w:rPr>
            <w:rFonts w:ascii="Garamond Premier Pro Caption" w:hAnsi="Garamond Premier Pro Caption" w:hint="default"/>
            <w:sz w:val="22"/>
            <w:szCs w:val="22"/>
            <w:rtl w:val="0"/>
            <w:lang w:val="de-DE"/>
          </w:rPr>
          <w:delText xml:space="preserve">ß </w:delText>
        </w:r>
      </w:del>
      <w:del w:id="10224" w:date="2023-01-13T18:26:59Z" w:author="Jan Groh">
        <w:r>
          <w:rPr>
            <w:rFonts w:ascii="Garamond Premier Pro Caption" w:hAnsi="Garamond Premier Pro Caption"/>
            <w:sz w:val="22"/>
            <w:szCs w:val="22"/>
            <w:rtl w:val="0"/>
            <w:lang w:val="de-DE"/>
          </w:rPr>
          <w:delText>Du nur eine schon verlorene Ruhe aufgibst; Du kannst, Du wirst sie noch mit Gottes Beistand finden.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2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2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27" w:date="2023-01-13T18:26:59Z" w:author="Jan Groh"/>
          <w:rFonts w:ascii="Garamond Premier Pro Italic" w:cs="Garamond Premier Pro Italic" w:hAnsi="Garamond Premier Pro Italic" w:eastAsia="Garamond Premier Pro Italic"/>
          <w:sz w:val="22"/>
          <w:szCs w:val="22"/>
        </w:rPr>
      </w:pPr>
      <w:del w:id="10228" w:date="2023-01-13T18:26:59Z" w:author="Jan Groh">
        <w:r>
          <w:rPr>
            <w:rFonts w:ascii="Garamond Premier Pro Italic" w:hAnsi="Garamond Premier Pro Italic"/>
            <w:sz w:val="22"/>
            <w:szCs w:val="22"/>
            <w:rtl w:val="0"/>
            <w:lang w:val="en-US"/>
          </w:rPr>
          <w:delText>Goethe an Zelter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29" w:date="2023-01-13T18:26:59Z" w:author="Jan Groh"/>
          <w:rFonts w:ascii="Garamond Premier Pro Italic" w:cs="Garamond Premier Pro Italic" w:hAnsi="Garamond Premier Pro Italic" w:eastAsia="Garamond Premier Pro Italic"/>
          <w:sz w:val="22"/>
          <w:szCs w:val="22"/>
        </w:rPr>
      </w:pPr>
      <w:del w:id="10230" w:date="2023-01-13T18:26:59Z" w:author="Jan Groh">
        <w:r>
          <w:rPr>
            <w:rFonts w:ascii="Garamond Premier Pro Italic" w:hAnsi="Garamond Premier Pro Italic"/>
            <w:sz w:val="22"/>
            <w:szCs w:val="22"/>
            <w:rtl w:val="0"/>
            <w:lang w:val="de-DE"/>
          </w:rPr>
          <w:delText>5. Oktober 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31" w:date="2023-01-13T18:26:59Z" w:author="Jan Groh"/>
          <w:rFonts w:ascii="Garamond Premier Pro Caption" w:cs="Garamond Premier Pro Caption" w:hAnsi="Garamond Premier Pro Caption" w:eastAsia="Garamond Premier Pro Caption"/>
          <w:sz w:val="22"/>
          <w:szCs w:val="22"/>
        </w:rPr>
      </w:pPr>
      <w:del w:id="10232" w:date="2023-01-13T18:26:59Z" w:author="Jan Groh">
        <w:r>
          <w:rPr>
            <w:rFonts w:ascii="Garamond Premier Pro Caption" w:hAnsi="Garamond Premier Pro Caption"/>
            <w:sz w:val="22"/>
            <w:szCs w:val="22"/>
            <w:rtl w:val="0"/>
            <w:lang w:val="de-DE"/>
          </w:rPr>
          <w:delText>Ottilie liest mir die Abende die Leben Plutarchs</w:delText>
        </w:r>
      </w:del>
      <w:del w:id="10233"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54"/>
        </w:r>
      </w:del>
      <w:del w:id="10234" w:date="2023-01-13T18:26:59Z" w:author="Jan Groh">
        <w:r>
          <w:rPr>
            <w:rFonts w:ascii="Garamond Premier Pro Caption" w:hAnsi="Garamond Premier Pro Caption"/>
            <w:sz w:val="22"/>
            <w:szCs w:val="22"/>
            <w:rtl w:val="0"/>
            <w:lang w:val="de-DE"/>
          </w:rPr>
          <w:delText xml:space="preserve"> vor, und zwar auf neue Weise, n</w:delText>
        </w:r>
      </w:del>
      <w:del w:id="10235" w:date="2023-01-13T18:26:59Z" w:author="Jan Groh">
        <w:r>
          <w:rPr>
            <w:rFonts w:ascii="Garamond Premier Pro Caption" w:hAnsi="Garamond Premier Pro Caption" w:hint="default"/>
            <w:sz w:val="22"/>
            <w:szCs w:val="22"/>
            <w:rtl w:val="0"/>
          </w:rPr>
          <w:delText>ä</w:delText>
        </w:r>
      </w:del>
      <w:del w:id="10236" w:date="2023-01-13T18:26:59Z" w:author="Jan Groh">
        <w:r>
          <w:rPr>
            <w:rFonts w:ascii="Garamond Premier Pro Caption" w:hAnsi="Garamond Premier Pro Caption"/>
            <w:sz w:val="22"/>
            <w:szCs w:val="22"/>
            <w:rtl w:val="0"/>
            <w:lang w:val="de-DE"/>
          </w:rPr>
          <w:delText>mlich erst die Griechen; da bleibt man denn doch in einem Lokal, bei einer Nation, einer Denkens- und Bestrebensweise. Sind wir damit durch, so wird es an die R</w:delText>
        </w:r>
      </w:del>
      <w:del w:id="10237" w:date="2023-01-13T18:26:59Z" w:author="Jan Groh">
        <w:r>
          <w:rPr>
            <w:rFonts w:ascii="Garamond Premier Pro Caption" w:hAnsi="Garamond Premier Pro Caption" w:hint="default"/>
            <w:sz w:val="22"/>
            <w:szCs w:val="22"/>
            <w:rtl w:val="0"/>
            <w:lang w:val="sv-SE"/>
          </w:rPr>
          <w:delText>ö</w:delText>
        </w:r>
      </w:del>
      <w:del w:id="10238" w:date="2023-01-13T18:26:59Z" w:author="Jan Groh">
        <w:r>
          <w:rPr>
            <w:rFonts w:ascii="Garamond Premier Pro Caption" w:hAnsi="Garamond Premier Pro Caption"/>
            <w:sz w:val="22"/>
            <w:szCs w:val="22"/>
            <w:rtl w:val="0"/>
            <w:lang w:val="de-DE"/>
          </w:rPr>
          <w:delText>mer kommen und auch diese Serie durchgef</w:delText>
        </w:r>
      </w:del>
      <w:del w:id="10239" w:date="2023-01-13T18:26:59Z" w:author="Jan Groh">
        <w:r>
          <w:rPr>
            <w:rFonts w:ascii="Garamond Premier Pro Caption" w:hAnsi="Garamond Premier Pro Caption" w:hint="default"/>
            <w:sz w:val="22"/>
            <w:szCs w:val="22"/>
            <w:rtl w:val="0"/>
          </w:rPr>
          <w:delText>ü</w:delText>
        </w:r>
      </w:del>
      <w:del w:id="10240" w:date="2023-01-13T18:26:59Z" w:author="Jan Groh">
        <w:r>
          <w:rPr>
            <w:rFonts w:ascii="Garamond Premier Pro Caption" w:hAnsi="Garamond Premier Pro Caption"/>
            <w:sz w:val="22"/>
            <w:szCs w:val="22"/>
            <w:rtl w:val="0"/>
            <w:lang w:val="de-DE"/>
          </w:rPr>
          <w:delText>hrt. Die Vergleichungen lassen wir weg und erwarten von dem reinen Eindruck, wie sich das Ganze zum</w:delText>
        </w:r>
      </w:del>
      <w:del w:id="10241" w:date="2023-01-13T18:26:59Z" w:author="Jan Groh">
        <w:r>
          <w:rPr>
            <w:rFonts w:ascii="Garamond Premier Pro Caption" w:hAnsi="Garamond Premier Pro Caption"/>
            <w:sz w:val="22"/>
            <w:szCs w:val="22"/>
            <w:rtl w:val="0"/>
            <w:lang w:val="de-DE"/>
          </w:rPr>
          <w:delText xml:space="preserve"> </w:delText>
        </w:r>
      </w:del>
      <w:del w:id="10242" w:date="2023-01-13T18:26:59Z" w:author="Jan Groh">
        <w:r>
          <w:rPr>
            <w:rFonts w:ascii="Garamond Premier Pro Caption" w:hAnsi="Garamond Premier Pro Caption"/>
            <w:sz w:val="22"/>
            <w:szCs w:val="22"/>
            <w:rtl w:val="0"/>
            <w:lang w:val="de-DE"/>
          </w:rPr>
          <w:delText>Ganzen vergleicht.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4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0244" w:date="2023-01-05T23:11:11Z" w:author="Jan Groh"/>
          <w:del w:id="1024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0246" w:date="2023-01-05T23:11:11Z" w:author="Jan Groh"/>
          <w:del w:id="102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0248" w:date="2023-01-05T23:11:11Z" w:author="Jan Groh"/>
          <w:del w:id="10249" w:date="2023-01-13T18:26:59Z" w:author="Jan Groh"/>
          <w:rStyle w:val="Ohne"/>
          <w:rFonts w:ascii="Garamond Premier Pro Caption" w:cs="Garamond Premier Pro Caption" w:hAnsi="Garamond Premier Pro Caption" w:eastAsia="Garamond Premier Pro Caption"/>
          <w:sz w:val="22"/>
          <w:szCs w:val="22"/>
        </w:rPr>
      </w:pPr>
      <w:ins w:id="10250" w:date="2023-01-05T23:11:11Z" w:author="Jan Groh">
        <w:del w:id="10251" w:date="2023-01-13T18:26:59Z" w:author="Jan Groh">
          <w:r>
            <w:rPr>
              <w:rFonts w:ascii="Garamond Premier Pro Bold" w:hAnsi="Garamond Premier Pro Bold"/>
              <w:sz w:val="22"/>
              <w:szCs w:val="22"/>
              <w:rtl w:val="0"/>
              <w:lang w:val="de-DE"/>
            </w:rPr>
            <w:delText>35</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0252" w:date="2023-01-05T23:11:11Z" w:author="Jan Groh"/>
          <w:del w:id="10253" w:date="2023-01-13T18:26:59Z" w:author="Jan Groh"/>
          <w:rStyle w:val="Ohne"/>
          <w:rFonts w:ascii="Garamond Premier Pro Caption" w:cs="Garamond Premier Pro Caption" w:hAnsi="Garamond Premier Pro Caption" w:eastAsia="Garamond Premier Pro Caption"/>
          <w:sz w:val="22"/>
          <w:szCs w:val="22"/>
        </w:rPr>
      </w:pPr>
      <w:ins w:id="10254" w:date="2023-01-05T23:11:11Z" w:author="Jan Groh">
        <w:del w:id="10255" w:date="2023-01-13T18:26:59Z" w:author="Jan Groh">
          <w:r>
            <w:rPr>
              <w:rStyle w:val="Ohne"/>
              <w:rFonts w:ascii="Garamond Premier Pro Caption" w:hAnsi="Garamond Premier Pro Caption"/>
              <w:sz w:val="22"/>
              <w:szCs w:val="22"/>
              <w:rtl w:val="0"/>
              <w:lang w:val="de-DE"/>
            </w:rPr>
            <w:delText>(1831/32)</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0256" w:date="2023-01-05T23:11:11Z" w:author="Jan Groh"/>
          <w:del w:id="1025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58"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59" w:date="2023-01-13T18:26:59Z" w:author="Jan Groh"/>
          <w:rFonts w:ascii="Garamond Premier Pro Italic" w:cs="Garamond Premier Pro Italic" w:hAnsi="Garamond Premier Pro Italic" w:eastAsia="Garamond Premier Pro Italic"/>
          <w:sz w:val="22"/>
          <w:szCs w:val="22"/>
        </w:rPr>
      </w:pPr>
      <w:del w:id="10260" w:date="2023-01-13T18:26:59Z" w:author="Jan Groh">
        <w:r>
          <w:rPr>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61" w:date="2023-01-13T18:26:59Z" w:author="Jan Groh"/>
          <w:rFonts w:ascii="Garamond Premier Pro Italic" w:cs="Garamond Premier Pro Italic" w:hAnsi="Garamond Premier Pro Italic" w:eastAsia="Garamond Premier Pro Italic"/>
          <w:sz w:val="22"/>
          <w:szCs w:val="22"/>
        </w:rPr>
      </w:pPr>
      <w:del w:id="10262" w:date="2023-01-13T18:26:59Z" w:author="Jan Groh">
        <w:r>
          <w:rPr>
            <w:rFonts w:ascii="Garamond Premier Pro Italic" w:hAnsi="Garamond Premier Pro Italic"/>
            <w:sz w:val="22"/>
            <w:szCs w:val="22"/>
            <w:rtl w:val="0"/>
            <w:lang w:val="de-DE"/>
          </w:rPr>
          <w:delText xml:space="preserve">Tagebuch eines Menschenfreundes,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63" w:date="2023-01-13T18:26:59Z" w:author="Jan Groh"/>
          <w:rFonts w:ascii="Garamond Premier Pro Italic" w:cs="Garamond Premier Pro Italic" w:hAnsi="Garamond Premier Pro Italic" w:eastAsia="Garamond Premier Pro Italic"/>
          <w:sz w:val="22"/>
          <w:szCs w:val="22"/>
        </w:rPr>
      </w:pPr>
      <w:del w:id="10264" w:date="2023-01-13T18:26:59Z" w:author="Jan Groh">
        <w:r>
          <w:rPr>
            <w:rFonts w:ascii="Garamond Premier Pro Italic" w:hAnsi="Garamond Premier Pro Italic"/>
            <w:sz w:val="22"/>
            <w:szCs w:val="22"/>
            <w:rtl w:val="0"/>
            <w:lang w:val="nl-NL"/>
          </w:rPr>
          <w:delText>begonnen den 11. November [1831]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265" w:date="2023-01-13T18:26:59Z" w:author="Jan Groh"/>
          <w:rFonts w:ascii="Garamond Premier Pro Caption" w:cs="Garamond Premier Pro Caption" w:hAnsi="Garamond Premier Pro Caption" w:eastAsia="Garamond Premier Pro Caption"/>
          <w:sz w:val="22"/>
          <w:szCs w:val="22"/>
        </w:rPr>
      </w:pPr>
      <w:del w:id="10266" w:date="2023-01-13T18:26:59Z" w:author="Jan Groh">
        <w:r>
          <w:rPr>
            <w:rFonts w:ascii="Garamond Premier Pro Caption" w:hAnsi="Garamond Premier Pro Caption"/>
            <w:sz w:val="22"/>
            <w:szCs w:val="22"/>
            <w:rtl w:val="0"/>
            <w:lang w:val="de-DE"/>
          </w:rPr>
          <w:delText>Ich hatte immer das Vorgef</w:delText>
        </w:r>
      </w:del>
      <w:del w:id="10267" w:date="2023-01-13T18:26:59Z" w:author="Jan Groh">
        <w:r>
          <w:rPr>
            <w:rFonts w:ascii="Garamond Premier Pro Caption" w:hAnsi="Garamond Premier Pro Caption" w:hint="default"/>
            <w:sz w:val="22"/>
            <w:szCs w:val="22"/>
            <w:rtl w:val="0"/>
          </w:rPr>
          <w:delText>ü</w:delText>
        </w:r>
      </w:del>
      <w:del w:id="10268" w:date="2023-01-13T18:26:59Z" w:author="Jan Groh">
        <w:r>
          <w:rPr>
            <w:rFonts w:ascii="Garamond Premier Pro Caption" w:hAnsi="Garamond Premier Pro Caption"/>
            <w:sz w:val="22"/>
            <w:szCs w:val="22"/>
            <w:rtl w:val="0"/>
            <w:lang w:val="de-DE"/>
          </w:rPr>
          <w:delText>hl gehabt, da</w:delText>
        </w:r>
      </w:del>
      <w:del w:id="10269" w:date="2023-01-13T18:26:59Z" w:author="Jan Groh">
        <w:r>
          <w:rPr>
            <w:rFonts w:ascii="Garamond Premier Pro Caption" w:hAnsi="Garamond Premier Pro Caption" w:hint="default"/>
            <w:sz w:val="22"/>
            <w:szCs w:val="22"/>
            <w:rtl w:val="0"/>
            <w:lang w:val="de-DE"/>
          </w:rPr>
          <w:delText>ß</w:delText>
        </w:r>
      </w:del>
      <w:del w:id="10270" w:date="2023-01-13T18:26:59Z" w:author="Jan Groh">
        <w:r>
          <w:rPr>
            <w:rFonts w:ascii="Garamond Premier Pro Caption" w:hAnsi="Garamond Premier Pro Caption"/>
            <w:sz w:val="22"/>
            <w:szCs w:val="22"/>
            <w:rtl w:val="0"/>
            <w:lang w:val="de-DE"/>
          </w:rPr>
          <w:delText>, bis mein Trauerjahr beendet, jedes Band zerrissen sein w</w:delText>
        </w:r>
      </w:del>
      <w:del w:id="10271" w:date="2023-01-13T18:26:59Z" w:author="Jan Groh">
        <w:r>
          <w:rPr>
            <w:rFonts w:ascii="Garamond Premier Pro Caption" w:hAnsi="Garamond Premier Pro Caption" w:hint="default"/>
            <w:sz w:val="22"/>
            <w:szCs w:val="22"/>
            <w:rtl w:val="0"/>
          </w:rPr>
          <w:delText>ü</w:delText>
        </w:r>
      </w:del>
      <w:del w:id="10272" w:date="2023-01-13T18:26:59Z" w:author="Jan Groh">
        <w:r>
          <w:rPr>
            <w:rFonts w:ascii="Garamond Premier Pro Caption" w:hAnsi="Garamond Premier Pro Caption"/>
            <w:sz w:val="22"/>
            <w:szCs w:val="22"/>
            <w:rtl w:val="0"/>
            <w:lang w:val="de-DE"/>
          </w:rPr>
          <w:delText>rde und ich frei, frei w</w:delText>
        </w:r>
      </w:del>
      <w:del w:id="10273" w:date="2023-01-13T18:26:59Z" w:author="Jan Groh">
        <w:r>
          <w:rPr>
            <w:rFonts w:ascii="Garamond Premier Pro Caption" w:hAnsi="Garamond Premier Pro Caption" w:hint="default"/>
            <w:sz w:val="22"/>
            <w:szCs w:val="22"/>
            <w:rtl w:val="0"/>
          </w:rPr>
          <w:delText>ä</w:delText>
        </w:r>
      </w:del>
      <w:del w:id="10274" w:date="2023-01-13T18:26:59Z" w:author="Jan Groh">
        <w:r>
          <w:rPr>
            <w:rFonts w:ascii="Garamond Premier Pro Caption" w:hAnsi="Garamond Premier Pro Caption"/>
            <w:sz w:val="22"/>
            <w:szCs w:val="22"/>
            <w:rtl w:val="0"/>
            <w:lang w:val="de-DE"/>
          </w:rPr>
          <w:delText>re von jeder Fessel. Was mit Naylor werden sollte, begriff ich nicht, denn ich hielt ihn f</w:delText>
        </w:r>
      </w:del>
      <w:del w:id="10275" w:date="2023-01-13T18:26:59Z" w:author="Jan Groh">
        <w:r>
          <w:rPr>
            <w:rFonts w:ascii="Garamond Premier Pro Caption" w:hAnsi="Garamond Premier Pro Caption" w:hint="default"/>
            <w:sz w:val="22"/>
            <w:szCs w:val="22"/>
            <w:rtl w:val="0"/>
          </w:rPr>
          <w:delText>ü</w:delText>
        </w:r>
      </w:del>
      <w:del w:id="10276" w:date="2023-01-13T18:26:59Z" w:author="Jan Groh">
        <w:r>
          <w:rPr>
            <w:rFonts w:ascii="Garamond Premier Pro Caption" w:hAnsi="Garamond Premier Pro Caption"/>
            <w:sz w:val="22"/>
            <w:szCs w:val="22"/>
            <w:rtl w:val="0"/>
            <w:lang w:val="pt-PT"/>
          </w:rPr>
          <w:delText xml:space="preserve">r treu </w:delText>
        </w:r>
      </w:del>
      <w:del w:id="10277" w:date="2023-01-13T18:26:59Z" w:author="Jan Groh">
        <w:r>
          <w:rPr>
            <w:rFonts w:ascii="Garamond Premier Pro Caption" w:hAnsi="Garamond Premier Pro Caption" w:hint="default"/>
            <w:sz w:val="22"/>
            <w:szCs w:val="22"/>
            <w:rtl w:val="0"/>
          </w:rPr>
          <w:delText xml:space="preserve">– </w:delText>
        </w:r>
      </w:del>
      <w:del w:id="10278" w:date="2023-01-13T18:26:59Z" w:author="Jan Groh">
        <w:r>
          <w:rPr>
            <w:rFonts w:ascii="Garamond Premier Pro Caption" w:hAnsi="Garamond Premier Pro Caption"/>
            <w:sz w:val="22"/>
            <w:szCs w:val="22"/>
            <w:rtl w:val="0"/>
            <w:lang w:val="de-DE"/>
          </w:rPr>
          <w:delText>ebenso w</w:delText>
        </w:r>
      </w:del>
      <w:del w:id="10279" w:date="2023-01-13T18:26:59Z" w:author="Jan Groh">
        <w:r>
          <w:rPr>
            <w:rFonts w:ascii="Garamond Premier Pro Caption" w:hAnsi="Garamond Premier Pro Caption" w:hint="default"/>
            <w:sz w:val="22"/>
            <w:szCs w:val="22"/>
            <w:rtl w:val="0"/>
          </w:rPr>
          <w:delText>ä</w:delText>
        </w:r>
      </w:del>
      <w:del w:id="10280" w:date="2023-01-13T18:26:59Z" w:author="Jan Groh">
        <w:r>
          <w:rPr>
            <w:rFonts w:ascii="Garamond Premier Pro Caption" w:hAnsi="Garamond Premier Pro Caption"/>
            <w:sz w:val="22"/>
            <w:szCs w:val="22"/>
            <w:rtl w:val="0"/>
            <w:lang w:val="de-DE"/>
          </w:rPr>
          <w:delText>hnte ich, da</w:delText>
        </w:r>
      </w:del>
      <w:del w:id="10281" w:date="2023-01-13T18:26:59Z" w:author="Jan Groh">
        <w:r>
          <w:rPr>
            <w:rFonts w:ascii="Garamond Premier Pro Caption" w:hAnsi="Garamond Premier Pro Caption" w:hint="default"/>
            <w:sz w:val="22"/>
            <w:szCs w:val="22"/>
            <w:rtl w:val="0"/>
            <w:lang w:val="de-DE"/>
          </w:rPr>
          <w:delText xml:space="preserve">ß </w:delText>
        </w:r>
      </w:del>
      <w:del w:id="10282" w:date="2023-01-13T18:26:59Z" w:author="Jan Groh">
        <w:r>
          <w:rPr>
            <w:rFonts w:ascii="Garamond Premier Pro Caption" w:hAnsi="Garamond Premier Pro Caption"/>
            <w:sz w:val="22"/>
            <w:szCs w:val="22"/>
            <w:rtl w:val="0"/>
            <w:lang w:val="de-DE"/>
          </w:rPr>
          <w:delText>Goff mein Freund sein w</w:delText>
        </w:r>
      </w:del>
      <w:del w:id="10283" w:date="2023-01-13T18:26:59Z" w:author="Jan Groh">
        <w:r>
          <w:rPr>
            <w:rFonts w:ascii="Garamond Premier Pro Caption" w:hAnsi="Garamond Premier Pro Caption" w:hint="default"/>
            <w:sz w:val="22"/>
            <w:szCs w:val="22"/>
            <w:rtl w:val="0"/>
          </w:rPr>
          <w:delText>ü</w:delText>
        </w:r>
      </w:del>
      <w:del w:id="10284" w:date="2023-01-13T18:26:59Z" w:author="Jan Groh">
        <w:r>
          <w:rPr>
            <w:rFonts w:ascii="Garamond Premier Pro Caption" w:hAnsi="Garamond Premier Pro Caption"/>
            <w:sz w:val="22"/>
            <w:szCs w:val="22"/>
            <w:rtl w:val="0"/>
          </w:rPr>
          <w:delText>rde f</w:delText>
        </w:r>
      </w:del>
      <w:del w:id="10285" w:date="2023-01-13T18:26:59Z" w:author="Jan Groh">
        <w:r>
          <w:rPr>
            <w:rFonts w:ascii="Garamond Premier Pro Caption" w:hAnsi="Garamond Premier Pro Caption" w:hint="default"/>
            <w:sz w:val="22"/>
            <w:szCs w:val="22"/>
            <w:rtl w:val="0"/>
          </w:rPr>
          <w:delText>ü</w:delText>
        </w:r>
      </w:del>
      <w:del w:id="10286" w:date="2023-01-13T18:26:59Z" w:author="Jan Groh">
        <w:r>
          <w:rPr>
            <w:rFonts w:ascii="Garamond Premier Pro Caption" w:hAnsi="Garamond Premier Pro Caption"/>
            <w:sz w:val="22"/>
            <w:szCs w:val="22"/>
            <w:rtl w:val="0"/>
            <w:lang w:val="de-DE"/>
          </w:rPr>
          <w:delText>r dies Leben! Arme Tr</w:delText>
        </w:r>
      </w:del>
      <w:del w:id="10287" w:date="2023-01-13T18:26:59Z" w:author="Jan Groh">
        <w:r>
          <w:rPr>
            <w:rFonts w:ascii="Garamond Premier Pro Caption" w:hAnsi="Garamond Premier Pro Caption" w:hint="default"/>
            <w:sz w:val="22"/>
            <w:szCs w:val="22"/>
            <w:rtl w:val="0"/>
          </w:rPr>
          <w:delText>ä</w:delText>
        </w:r>
      </w:del>
      <w:del w:id="10288" w:date="2023-01-13T18:26:59Z" w:author="Jan Groh">
        <w:r>
          <w:rPr>
            <w:rFonts w:ascii="Garamond Premier Pro Caption" w:hAnsi="Garamond Premier Pro Caption"/>
            <w:sz w:val="22"/>
            <w:szCs w:val="22"/>
            <w:rtl w:val="0"/>
            <w:lang w:val="de-DE"/>
          </w:rPr>
          <w:delText xml:space="preserve">umerin, noch immer Glaube! </w:delText>
        </w:r>
      </w:del>
      <w:del w:id="10289" w:date="2023-01-13T18:26:59Z" w:author="Jan Groh">
        <w:r>
          <w:rPr>
            <w:rFonts w:ascii="Garamond Premier Pro Caption" w:hAnsi="Garamond Premier Pro Caption" w:hint="default"/>
            <w:sz w:val="22"/>
            <w:szCs w:val="22"/>
            <w:rtl w:val="0"/>
          </w:rPr>
          <w:delText xml:space="preserve">– </w:delText>
        </w:r>
      </w:del>
      <w:del w:id="10290" w:date="2023-01-13T18:26:59Z" w:author="Jan Groh">
        <w:r>
          <w:rPr>
            <w:rFonts w:ascii="Garamond Premier Pro Caption" w:hAnsi="Garamond Premier Pro Caption"/>
            <w:sz w:val="22"/>
            <w:szCs w:val="22"/>
            <w:rtl w:val="0"/>
            <w:lang w:val="de-DE"/>
          </w:rPr>
          <w:delText xml:space="preserve">Von Sterling habe ich seit drei Monaten keinen Brief </w:delText>
        </w:r>
      </w:del>
      <w:del w:id="10291" w:date="2023-01-13T18:26:59Z" w:author="Jan Groh">
        <w:r>
          <w:rPr>
            <w:rFonts w:ascii="Garamond Premier Pro Caption" w:hAnsi="Garamond Premier Pro Caption" w:hint="default"/>
            <w:sz w:val="22"/>
            <w:szCs w:val="22"/>
            <w:rtl w:val="0"/>
          </w:rPr>
          <w:delText xml:space="preserve">– </w:delText>
        </w:r>
      </w:del>
      <w:del w:id="10292" w:date="2023-01-13T18:26:59Z" w:author="Jan Groh">
        <w:r>
          <w:rPr>
            <w:rFonts w:ascii="Garamond Premier Pro Caption" w:hAnsi="Garamond Premier Pro Caption"/>
            <w:sz w:val="22"/>
            <w:szCs w:val="22"/>
            <w:rtl w:val="0"/>
            <w:lang w:val="en-US"/>
          </w:rPr>
          <w:delText>Goff</w:delText>
        </w:r>
      </w:del>
      <w:del w:id="10293"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55"/>
        </w:r>
      </w:del>
      <w:del w:id="10294" w:date="2023-01-13T18:26:59Z" w:author="Jan Groh">
        <w:r>
          <w:rPr>
            <w:rFonts w:ascii="Garamond Premier Pro Caption" w:hAnsi="Garamond Premier Pro Caption"/>
            <w:sz w:val="22"/>
            <w:szCs w:val="22"/>
            <w:rtl w:val="0"/>
            <w:lang w:val="de-DE"/>
          </w:rPr>
          <w:delText xml:space="preserve"> hat sich von mir weggewendet und mich unheilbar verletzt. Naylor schrieb mir und hat ein Verh</w:delText>
        </w:r>
      </w:del>
      <w:del w:id="10295" w:date="2023-01-13T18:26:59Z" w:author="Jan Groh">
        <w:r>
          <w:rPr>
            <w:rFonts w:ascii="Garamond Premier Pro Caption" w:hAnsi="Garamond Premier Pro Caption" w:hint="default"/>
            <w:sz w:val="22"/>
            <w:szCs w:val="22"/>
            <w:rtl w:val="0"/>
          </w:rPr>
          <w:delText>ä</w:delText>
        </w:r>
      </w:del>
      <w:del w:id="10296" w:date="2023-01-13T18:26:59Z" w:author="Jan Groh">
        <w:r>
          <w:rPr>
            <w:rFonts w:ascii="Garamond Premier Pro Caption" w:hAnsi="Garamond Premier Pro Caption"/>
            <w:sz w:val="22"/>
            <w:szCs w:val="22"/>
            <w:rtl w:val="0"/>
            <w:lang w:val="de-DE"/>
          </w:rPr>
          <w:delText>ltnis gew</w:delText>
        </w:r>
      </w:del>
      <w:del w:id="10297" w:date="2023-01-13T18:26:59Z" w:author="Jan Groh">
        <w:r>
          <w:rPr>
            <w:rFonts w:ascii="Garamond Premier Pro Caption" w:hAnsi="Garamond Premier Pro Caption" w:hint="default"/>
            <w:sz w:val="22"/>
            <w:szCs w:val="22"/>
            <w:rtl w:val="0"/>
          </w:rPr>
          <w:delText>ä</w:delText>
        </w:r>
      </w:del>
      <w:del w:id="10298" w:date="2023-01-13T18:26:59Z" w:author="Jan Groh">
        <w:r>
          <w:rPr>
            <w:rFonts w:ascii="Garamond Premier Pro Caption" w:hAnsi="Garamond Premier Pro Caption"/>
            <w:sz w:val="22"/>
            <w:szCs w:val="22"/>
            <w:rtl w:val="0"/>
            <w:lang w:val="de-DE"/>
          </w:rPr>
          <w:delText>hlt, was ihn zum Altar f</w:delText>
        </w:r>
      </w:del>
      <w:del w:id="10299" w:date="2023-01-13T18:26:59Z" w:author="Jan Groh">
        <w:r>
          <w:rPr>
            <w:rFonts w:ascii="Garamond Premier Pro Caption" w:hAnsi="Garamond Premier Pro Caption" w:hint="default"/>
            <w:sz w:val="22"/>
            <w:szCs w:val="22"/>
            <w:rtl w:val="0"/>
          </w:rPr>
          <w:delText>ü</w:delText>
        </w:r>
      </w:del>
      <w:del w:id="10300" w:date="2023-01-13T18:26:59Z" w:author="Jan Groh">
        <w:r>
          <w:rPr>
            <w:rFonts w:ascii="Garamond Premier Pro Caption" w:hAnsi="Garamond Premier Pro Caption"/>
            <w:sz w:val="22"/>
            <w:szCs w:val="22"/>
            <w:rtl w:val="0"/>
            <w:lang w:val="de-DE"/>
          </w:rPr>
          <w:delText>hren wird, mir aber tiefe Verachtung f</w:delText>
        </w:r>
      </w:del>
      <w:del w:id="10301" w:date="2023-01-13T18:26:59Z" w:author="Jan Groh">
        <w:r>
          <w:rPr>
            <w:rFonts w:ascii="Garamond Premier Pro Caption" w:hAnsi="Garamond Premier Pro Caption" w:hint="default"/>
            <w:sz w:val="22"/>
            <w:szCs w:val="22"/>
            <w:rtl w:val="0"/>
          </w:rPr>
          <w:delText>ü</w:delText>
        </w:r>
      </w:del>
      <w:del w:id="10302" w:date="2023-01-13T18:26:59Z" w:author="Jan Groh">
        <w:r>
          <w:rPr>
            <w:rFonts w:ascii="Garamond Premier Pro Caption" w:hAnsi="Garamond Premier Pro Caption"/>
            <w:sz w:val="22"/>
            <w:szCs w:val="22"/>
            <w:rtl w:val="0"/>
            <w:lang w:val="de-DE"/>
          </w:rPr>
          <w:delText>r ihn einfl</w:delText>
        </w:r>
      </w:del>
      <w:del w:id="10303" w:date="2023-01-13T18:26:59Z" w:author="Jan Groh">
        <w:r>
          <w:rPr>
            <w:rFonts w:ascii="Garamond Premier Pro Caption" w:hAnsi="Garamond Premier Pro Caption" w:hint="default"/>
            <w:sz w:val="22"/>
            <w:szCs w:val="22"/>
            <w:rtl w:val="0"/>
            <w:lang w:val="de-DE"/>
          </w:rPr>
          <w:delText>öß</w:delText>
        </w:r>
      </w:del>
      <w:del w:id="10304" w:date="2023-01-13T18:26:59Z" w:author="Jan Groh">
        <w:r>
          <w:rPr>
            <w:rFonts w:ascii="Garamond Premier Pro Caption" w:hAnsi="Garamond Premier Pro Caption"/>
            <w:sz w:val="22"/>
            <w:szCs w:val="22"/>
            <w:rtl w:val="0"/>
            <w:lang w:val="de-DE"/>
          </w:rPr>
          <w:delText>te. Keine Liebe, keine Treue in seinem Charakter! Ich zerrei</w:delText>
        </w:r>
      </w:del>
      <w:del w:id="10305" w:date="2023-01-13T18:26:59Z" w:author="Jan Groh">
        <w:r>
          <w:rPr>
            <w:rFonts w:ascii="Garamond Premier Pro Caption" w:hAnsi="Garamond Premier Pro Caption" w:hint="default"/>
            <w:sz w:val="22"/>
            <w:szCs w:val="22"/>
            <w:rtl w:val="0"/>
            <w:lang w:val="de-DE"/>
          </w:rPr>
          <w:delText>ß</w:delText>
        </w:r>
      </w:del>
      <w:del w:id="10306" w:date="2023-01-13T18:26:59Z" w:author="Jan Groh">
        <w:r>
          <w:rPr>
            <w:rFonts w:ascii="Garamond Premier Pro Caption" w:hAnsi="Garamond Premier Pro Caption"/>
            <w:sz w:val="22"/>
            <w:szCs w:val="22"/>
            <w:rtl w:val="0"/>
            <w:lang w:val="de-DE"/>
          </w:rPr>
          <w:delText>e das unw</w:delText>
        </w:r>
      </w:del>
      <w:del w:id="10307" w:date="2023-01-13T18:26:59Z" w:author="Jan Groh">
        <w:r>
          <w:rPr>
            <w:rFonts w:ascii="Garamond Premier Pro Caption" w:hAnsi="Garamond Premier Pro Caption" w:hint="default"/>
            <w:sz w:val="22"/>
            <w:szCs w:val="22"/>
            <w:rtl w:val="0"/>
          </w:rPr>
          <w:delText>ü</w:delText>
        </w:r>
      </w:del>
      <w:del w:id="10308" w:date="2023-01-13T18:26:59Z" w:author="Jan Groh">
        <w:r>
          <w:rPr>
            <w:rFonts w:ascii="Garamond Premier Pro Caption" w:hAnsi="Garamond Premier Pro Caption"/>
            <w:sz w:val="22"/>
            <w:szCs w:val="22"/>
            <w:rtl w:val="0"/>
            <w:lang w:val="de-DE"/>
          </w:rPr>
          <w:delText>rdige Verh</w:delText>
        </w:r>
      </w:del>
      <w:del w:id="10309" w:date="2023-01-13T18:26:59Z" w:author="Jan Groh">
        <w:r>
          <w:rPr>
            <w:rFonts w:ascii="Garamond Premier Pro Caption" w:hAnsi="Garamond Premier Pro Caption" w:hint="default"/>
            <w:sz w:val="22"/>
            <w:szCs w:val="22"/>
            <w:rtl w:val="0"/>
          </w:rPr>
          <w:delText>ä</w:delText>
        </w:r>
      </w:del>
      <w:del w:id="10310" w:date="2023-01-13T18:26:59Z" w:author="Jan Groh">
        <w:r>
          <w:rPr>
            <w:rFonts w:ascii="Garamond Premier Pro Caption" w:hAnsi="Garamond Premier Pro Caption"/>
            <w:sz w:val="22"/>
            <w:szCs w:val="22"/>
            <w:rtl w:val="0"/>
            <w:lang w:val="de-DE"/>
          </w:rPr>
          <w:delText>ltnis. Doch als sollte eine Hoffnung mir bleiben, erhielt ich gerade den 10. ein paar Worte von Des Voeux. Gro</w:delText>
        </w:r>
      </w:del>
      <w:del w:id="10311" w:date="2023-01-13T18:26:59Z" w:author="Jan Groh">
        <w:r>
          <w:rPr>
            <w:rFonts w:ascii="Garamond Premier Pro Caption" w:hAnsi="Garamond Premier Pro Caption" w:hint="default"/>
            <w:sz w:val="22"/>
            <w:szCs w:val="22"/>
            <w:rtl w:val="0"/>
            <w:lang w:val="de-DE"/>
          </w:rPr>
          <w:delText>ß</w:delText>
        </w:r>
      </w:del>
      <w:del w:id="10312" w:date="2023-01-13T18:26:59Z" w:author="Jan Groh">
        <w:r>
          <w:rPr>
            <w:rFonts w:ascii="Garamond Premier Pro Caption" w:hAnsi="Garamond Premier Pro Caption"/>
            <w:sz w:val="22"/>
            <w:szCs w:val="22"/>
            <w:rtl w:val="0"/>
            <w:lang w:val="de-DE"/>
          </w:rPr>
          <w:delText>er Gott, gibt es denn wirklich keine Wirkung in die Ferne? Gibt es denn wirklich keine Macht, die Des Voeux zufl</w:delText>
        </w:r>
      </w:del>
      <w:del w:id="10313" w:date="2023-01-13T18:26:59Z" w:author="Jan Groh">
        <w:r>
          <w:rPr>
            <w:rFonts w:ascii="Garamond Premier Pro Caption" w:hAnsi="Garamond Premier Pro Caption" w:hint="default"/>
            <w:sz w:val="22"/>
            <w:szCs w:val="22"/>
            <w:rtl w:val="0"/>
          </w:rPr>
          <w:delText>ü</w:delText>
        </w:r>
      </w:del>
      <w:del w:id="10314" w:date="2023-01-13T18:26:59Z" w:author="Jan Groh">
        <w:r>
          <w:rPr>
            <w:rFonts w:ascii="Garamond Premier Pro Caption" w:hAnsi="Garamond Premier Pro Caption"/>
            <w:sz w:val="22"/>
            <w:szCs w:val="22"/>
            <w:rtl w:val="0"/>
          </w:rPr>
          <w:delText>sterte, da</w:delText>
        </w:r>
      </w:del>
      <w:del w:id="10315" w:date="2023-01-13T18:26:59Z" w:author="Jan Groh">
        <w:r>
          <w:rPr>
            <w:rFonts w:ascii="Garamond Premier Pro Caption" w:hAnsi="Garamond Premier Pro Caption" w:hint="default"/>
            <w:sz w:val="22"/>
            <w:szCs w:val="22"/>
            <w:rtl w:val="0"/>
            <w:lang w:val="de-DE"/>
          </w:rPr>
          <w:delText xml:space="preserve">ß </w:delText>
        </w:r>
      </w:del>
      <w:del w:id="10316" w:date="2023-01-13T18:26:59Z" w:author="Jan Groh">
        <w:r>
          <w:rPr>
            <w:rFonts w:ascii="Garamond Premier Pro Caption" w:hAnsi="Garamond Premier Pro Caption"/>
            <w:sz w:val="22"/>
            <w:szCs w:val="22"/>
            <w:rtl w:val="0"/>
            <w:lang w:val="de-DE"/>
          </w:rPr>
          <w:delText>ich verzweifelte und da</w:delText>
        </w:r>
      </w:del>
      <w:del w:id="10317" w:date="2023-01-13T18:26:59Z" w:author="Jan Groh">
        <w:r>
          <w:rPr>
            <w:rFonts w:ascii="Garamond Premier Pro Caption" w:hAnsi="Garamond Premier Pro Caption" w:hint="default"/>
            <w:sz w:val="22"/>
            <w:szCs w:val="22"/>
            <w:rtl w:val="0"/>
            <w:lang w:val="de-DE"/>
          </w:rPr>
          <w:delText xml:space="preserve">ß </w:delText>
        </w:r>
      </w:del>
      <w:del w:id="10318" w:date="2023-01-13T18:26:59Z" w:author="Jan Groh">
        <w:r>
          <w:rPr>
            <w:rFonts w:ascii="Garamond Premier Pro Caption" w:hAnsi="Garamond Premier Pro Caption"/>
            <w:sz w:val="22"/>
            <w:szCs w:val="22"/>
            <w:rtl w:val="0"/>
            <w:lang w:val="de-DE"/>
          </w:rPr>
          <w:delText>ich nun tausendmal seinen Namen segnete?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20" w:date="2023-01-13T18:26:59Z" w:author="Jan Groh"/>
          <w:rFonts w:ascii="Garamond Premier Pro Italic" w:cs="Garamond Premier Pro Italic" w:hAnsi="Garamond Premier Pro Italic" w:eastAsia="Garamond Premier Pro Italic"/>
          <w:sz w:val="22"/>
          <w:szCs w:val="22"/>
        </w:rPr>
      </w:pPr>
      <w:del w:id="10321" w:date="2023-01-13T18:26:59Z" w:author="Jan Groh">
        <w:r>
          <w:rPr>
            <w:rFonts w:ascii="Garamond Premier Pro Italic" w:hAnsi="Garamond Premier Pro Italic"/>
            <w:sz w:val="22"/>
            <w:szCs w:val="22"/>
            <w:rtl w:val="0"/>
            <w:lang w:val="de-DE"/>
          </w:rPr>
          <w:delText>Sonntag, den 13. November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22" w:date="2023-01-13T18:26:59Z" w:author="Jan Groh"/>
          <w:rFonts w:ascii="Garamond Premier Pro Caption" w:cs="Garamond Premier Pro Caption" w:hAnsi="Garamond Premier Pro Caption" w:eastAsia="Garamond Premier Pro Caption"/>
          <w:sz w:val="22"/>
          <w:szCs w:val="22"/>
        </w:rPr>
      </w:pPr>
      <w:del w:id="10323" w:date="2023-01-13T18:26:59Z" w:author="Jan Groh">
        <w:r>
          <w:rPr>
            <w:rFonts w:ascii="Garamond Premier Pro Caption" w:hAnsi="Garamond Premier Pro Caption"/>
            <w:sz w:val="22"/>
            <w:szCs w:val="22"/>
            <w:rtl w:val="0"/>
            <w:lang w:val="de-DE"/>
          </w:rPr>
          <w:delText>Mit vielen hei</w:delText>
        </w:r>
      </w:del>
      <w:del w:id="10324" w:date="2023-01-13T18:26:59Z" w:author="Jan Groh">
        <w:r>
          <w:rPr>
            <w:rFonts w:ascii="Garamond Premier Pro Caption" w:hAnsi="Garamond Premier Pro Caption" w:hint="default"/>
            <w:sz w:val="22"/>
            <w:szCs w:val="22"/>
            <w:rtl w:val="0"/>
            <w:lang w:val="de-DE"/>
          </w:rPr>
          <w:delText>ß</w:delText>
        </w:r>
      </w:del>
      <w:del w:id="10325" w:date="2023-01-13T18:26:59Z" w:author="Jan Groh">
        <w:r>
          <w:rPr>
            <w:rFonts w:ascii="Garamond Premier Pro Caption" w:hAnsi="Garamond Premier Pro Caption"/>
            <w:sz w:val="22"/>
            <w:szCs w:val="22"/>
            <w:rtl w:val="0"/>
            <w:lang w:val="de-DE"/>
          </w:rPr>
          <w:delText>en Tr</w:delText>
        </w:r>
      </w:del>
      <w:del w:id="10326" w:date="2023-01-13T18:26:59Z" w:author="Jan Groh">
        <w:r>
          <w:rPr>
            <w:rFonts w:ascii="Garamond Premier Pro Caption" w:hAnsi="Garamond Premier Pro Caption" w:hint="default"/>
            <w:sz w:val="22"/>
            <w:szCs w:val="22"/>
            <w:rtl w:val="0"/>
          </w:rPr>
          <w:delText>ä</w:delText>
        </w:r>
      </w:del>
      <w:del w:id="10327" w:date="2023-01-13T18:26:59Z" w:author="Jan Groh">
        <w:r>
          <w:rPr>
            <w:rFonts w:ascii="Garamond Premier Pro Caption" w:hAnsi="Garamond Premier Pro Caption"/>
            <w:sz w:val="22"/>
            <w:szCs w:val="22"/>
            <w:rtl w:val="0"/>
            <w:lang w:val="de-DE"/>
          </w:rPr>
          <w:delText>nen den Tag begonnen. An Naylor geschrieben und unser Verh</w:delText>
        </w:r>
      </w:del>
      <w:del w:id="10328" w:date="2023-01-13T18:26:59Z" w:author="Jan Groh">
        <w:r>
          <w:rPr>
            <w:rFonts w:ascii="Garamond Premier Pro Caption" w:hAnsi="Garamond Premier Pro Caption" w:hint="default"/>
            <w:sz w:val="22"/>
            <w:szCs w:val="22"/>
            <w:rtl w:val="0"/>
          </w:rPr>
          <w:delText>ä</w:delText>
        </w:r>
      </w:del>
      <w:del w:id="10329" w:date="2023-01-13T18:26:59Z" w:author="Jan Groh">
        <w:r>
          <w:rPr>
            <w:rFonts w:ascii="Garamond Premier Pro Caption" w:hAnsi="Garamond Premier Pro Caption"/>
            <w:sz w:val="22"/>
            <w:szCs w:val="22"/>
            <w:rtl w:val="0"/>
            <w:lang w:val="de-DE"/>
          </w:rPr>
          <w:delText>ltnis auf ewig zerrissen. Ihm verboten, mir je zu schreiben oder je herzukommen. Wegen mir soll niemand leiden.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30" w:date="2023-01-13T18:26:59Z" w:author="Jan Groh"/>
          <w:rFonts w:ascii="Garamond Premier Pro Caption" w:cs="Garamond Premier Pro Caption" w:hAnsi="Garamond Premier Pro Caption" w:eastAsia="Garamond Premier Pro Caption"/>
          <w:sz w:val="22"/>
          <w:szCs w:val="22"/>
        </w:rPr>
      </w:pPr>
      <w:del w:id="10331" w:date="2023-01-13T18:26:59Z" w:author="Jan Groh">
        <w:r>
          <w:rPr>
            <w:rFonts w:ascii="Garamond Premier Pro Caption" w:hAnsi="Garamond Premier Pro Caption"/>
            <w:sz w:val="22"/>
            <w:szCs w:val="22"/>
            <w:rtl w:val="0"/>
            <w:lang w:val="en-US"/>
          </w:rPr>
          <w:delText>Goff</w:delText>
        </w:r>
      </w:del>
      <w:del w:id="10332" w:date="2023-01-13T18:26:59Z" w:author="Jan Groh">
        <w:r>
          <w:rPr>
            <w:rFonts w:ascii="Garamond Premier Pro Caption" w:hAnsi="Garamond Premier Pro Caption"/>
            <w:sz w:val="22"/>
            <w:szCs w:val="22"/>
            <w:rtl w:val="0"/>
            <w:lang w:val="de-DE"/>
          </w:rPr>
          <w:delText xml:space="preserve"> </w:delText>
        </w:r>
      </w:del>
      <w:del w:id="10333" w:date="2023-01-13T18:26:59Z" w:author="Jan Groh">
        <w:r>
          <w:rPr>
            <w:rFonts w:ascii="Garamond Premier Pro Caption" w:hAnsi="Garamond Premier Pro Caption"/>
            <w:sz w:val="22"/>
            <w:szCs w:val="22"/>
            <w:rtl w:val="0"/>
            <w:lang w:val="de-DE"/>
          </w:rPr>
          <w:delText xml:space="preserve">kam mit Winnington, </w:delText>
        </w:r>
      </w:del>
      <w:del w:id="10334" w:date="2023-01-13T18:26:59Z" w:author="Jan Groh">
        <w:r>
          <w:rPr>
            <w:rFonts w:ascii="Garamond Premier Pro Caption" w:hAnsi="Garamond Premier Pro Caption" w:hint="default"/>
            <w:sz w:val="22"/>
            <w:szCs w:val="22"/>
            <w:rtl w:val="0"/>
          </w:rPr>
          <w:delText xml:space="preserve">– </w:delText>
        </w:r>
      </w:del>
      <w:del w:id="10335" w:date="2023-01-13T18:26:59Z" w:author="Jan Groh">
        <w:r>
          <w:rPr>
            <w:rFonts w:ascii="Garamond Premier Pro Caption" w:hAnsi="Garamond Premier Pro Caption"/>
            <w:sz w:val="22"/>
            <w:szCs w:val="22"/>
            <w:rtl w:val="0"/>
          </w:rPr>
          <w:delText>f</w:delText>
        </w:r>
      </w:del>
      <w:del w:id="10336" w:date="2023-01-13T18:26:59Z" w:author="Jan Groh">
        <w:r>
          <w:rPr>
            <w:rFonts w:ascii="Garamond Premier Pro Caption" w:hAnsi="Garamond Premier Pro Caption" w:hint="default"/>
            <w:sz w:val="22"/>
            <w:szCs w:val="22"/>
            <w:rtl w:val="0"/>
          </w:rPr>
          <w:delText>ü</w:delText>
        </w:r>
      </w:del>
      <w:del w:id="10337" w:date="2023-01-13T18:26:59Z" w:author="Jan Groh">
        <w:r>
          <w:rPr>
            <w:rFonts w:ascii="Garamond Premier Pro Caption" w:hAnsi="Garamond Premier Pro Caption"/>
            <w:sz w:val="22"/>
            <w:szCs w:val="22"/>
            <w:rtl w:val="0"/>
            <w:lang w:val="de-DE"/>
          </w:rPr>
          <w:delText>rchtet er sich, mit mir allein zu sein?</w:delText>
        </w:r>
      </w:del>
      <w:del w:id="10338" w:date="2023-01-13T18:26:59Z" w:author="Jan Groh">
        <w:r>
          <w:rPr>
            <w:rFonts w:ascii="Garamond Premier Pro Caption" w:hAnsi="Garamond Premier Pro Caption"/>
            <w:sz w:val="22"/>
            <w:szCs w:val="22"/>
            <w:rtl w:val="0"/>
            <w:lang w:val="de-DE"/>
          </w:rPr>
          <w:delText xml:space="preserve"> </w:delText>
        </w:r>
      </w:del>
      <w:del w:id="10339" w:date="2023-01-13T18:26:59Z" w:author="Jan Groh">
        <w:r>
          <w:rPr>
            <w:rFonts w:ascii="Garamond Premier Pro Caption" w:hAnsi="Garamond Premier Pro Caption"/>
            <w:sz w:val="22"/>
            <w:szCs w:val="22"/>
            <w:rtl w:val="0"/>
            <w:lang w:val="de-DE"/>
          </w:rPr>
          <w:delText>Gott, wie hat er mich ungl</w:delText>
        </w:r>
      </w:del>
      <w:del w:id="10340" w:date="2023-01-13T18:26:59Z" w:author="Jan Groh">
        <w:r>
          <w:rPr>
            <w:rFonts w:ascii="Garamond Premier Pro Caption" w:hAnsi="Garamond Premier Pro Caption" w:hint="default"/>
            <w:sz w:val="22"/>
            <w:szCs w:val="22"/>
            <w:rtl w:val="0"/>
          </w:rPr>
          <w:delText>ü</w:delText>
        </w:r>
      </w:del>
      <w:del w:id="10341" w:date="2023-01-13T18:26:59Z" w:author="Jan Groh">
        <w:r>
          <w:rPr>
            <w:rFonts w:ascii="Garamond Premier Pro Caption" w:hAnsi="Garamond Premier Pro Caption"/>
            <w:sz w:val="22"/>
            <w:szCs w:val="22"/>
            <w:rtl w:val="0"/>
            <w:lang w:val="de-DE"/>
          </w:rPr>
          <w:delText>cklich gemacht! Er schien heiter und unbefangen. Zum Vater heruntergegangen, wo Soret und der Prinz</w:delText>
        </w:r>
      </w:del>
      <w:del w:id="10342" w:date="2023-01-13T18:26:59Z" w:author="Jan Groh">
        <w:r>
          <w:rPr>
            <w:rFonts w:ascii="Garamond Premier Pro Caption" w:hAnsi="Garamond Premier Pro Caption"/>
            <w:sz w:val="22"/>
            <w:szCs w:val="22"/>
            <w:rtl w:val="0"/>
            <w:lang w:val="de-DE"/>
          </w:rPr>
          <w:delText xml:space="preserve"> </w:delText>
        </w:r>
      </w:del>
      <w:del w:id="10343" w:date="2023-01-13T18:26:59Z" w:author="Jan Groh">
        <w:r>
          <w:rPr>
            <w:rFonts w:ascii="Garamond Premier Pro Caption" w:hAnsi="Garamond Premier Pro Caption"/>
            <w:sz w:val="22"/>
            <w:szCs w:val="22"/>
            <w:rtl w:val="0"/>
          </w:rPr>
          <w:delText>waren.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4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45" w:date="2023-01-13T18:26:59Z" w:author="Jan Groh"/>
          <w:rFonts w:ascii="Garamond Premier Pro Italic" w:cs="Garamond Premier Pro Italic" w:hAnsi="Garamond Premier Pro Italic" w:eastAsia="Garamond Premier Pro Italic"/>
          <w:sz w:val="22"/>
          <w:szCs w:val="22"/>
        </w:rPr>
      </w:pPr>
      <w:del w:id="10346" w:date="2023-01-13T18:26:59Z" w:author="Jan Groh">
        <w:r>
          <w:rPr>
            <w:rFonts w:ascii="Garamond Premier Pro Italic" w:hAnsi="Garamond Premier Pro Italic"/>
            <w:sz w:val="22"/>
            <w:szCs w:val="22"/>
            <w:rtl w:val="0"/>
            <w:lang w:val="de-DE"/>
          </w:rPr>
          <w:delText>Sonnabend, den 26. November 1831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47" w:date="2023-01-13T18:26:59Z" w:author="Jan Groh"/>
          <w:rFonts w:ascii="Garamond Premier Pro Caption" w:cs="Garamond Premier Pro Caption" w:hAnsi="Garamond Premier Pro Caption" w:eastAsia="Garamond Premier Pro Caption"/>
          <w:sz w:val="22"/>
          <w:szCs w:val="22"/>
        </w:rPr>
      </w:pPr>
      <w:del w:id="10348" w:date="2023-01-13T18:26:59Z" w:author="Jan Groh">
        <w:r>
          <w:rPr>
            <w:rFonts w:ascii="Garamond Premier Pro Caption" w:hAnsi="Garamond Premier Pro Caption" w:hint="default"/>
            <w:sz w:val="22"/>
            <w:szCs w:val="22"/>
            <w:rtl w:val="0"/>
            <w:lang w:val="de-DE"/>
          </w:rPr>
          <w:delText>…</w:delText>
        </w:r>
      </w:del>
      <w:del w:id="10349" w:date="2023-01-13T18:26:59Z" w:author="Jan Groh">
        <w:r>
          <w:rPr>
            <w:rFonts w:ascii="Garamond Premier Pro Caption" w:hAnsi="Garamond Premier Pro Caption"/>
            <w:sz w:val="22"/>
            <w:szCs w:val="22"/>
            <w:rtl w:val="0"/>
            <w:lang w:val="de-DE"/>
          </w:rPr>
          <w:delText xml:space="preserve"> durch einen Brief von Heinke unterbrochen worden, auf dem aller Segen des Himmels lag. Ja, so habe ich mir sonst eine deutsche Liebe gedacht! Selbst als ich wirklich den geliebten Namen unter dem Brief erblickte, wagte mein Herz noch nicht, sich zu freuen; es ist so verschieden, was eine Frau verlangt, befriedigt zu sein, und was ein Mann in der Regel zu geben versteht! Doch nein </w:delText>
        </w:r>
      </w:del>
      <w:del w:id="10350" w:date="2023-01-13T18:26:59Z" w:author="Jan Groh">
        <w:r>
          <w:rPr>
            <w:rFonts w:ascii="Garamond Premier Pro Caption" w:hAnsi="Garamond Premier Pro Caption" w:hint="default"/>
            <w:sz w:val="22"/>
            <w:szCs w:val="22"/>
            <w:rtl w:val="0"/>
          </w:rPr>
          <w:delText xml:space="preserve">– </w:delText>
        </w:r>
      </w:del>
      <w:del w:id="10351" w:date="2023-01-13T18:26:59Z" w:author="Jan Groh">
        <w:r>
          <w:rPr>
            <w:rFonts w:ascii="Garamond Premier Pro Caption" w:hAnsi="Garamond Premier Pro Caption"/>
            <w:sz w:val="22"/>
            <w:szCs w:val="22"/>
            <w:rtl w:val="0"/>
            <w:lang w:val="de-DE"/>
          </w:rPr>
          <w:delText xml:space="preserve">nicht ein Wort verletzte mich </w:delText>
        </w:r>
      </w:del>
      <w:del w:id="10352" w:date="2023-01-13T18:26:59Z" w:author="Jan Groh">
        <w:r>
          <w:rPr>
            <w:rFonts w:ascii="Garamond Premier Pro Caption" w:hAnsi="Garamond Premier Pro Caption" w:hint="default"/>
            <w:sz w:val="22"/>
            <w:szCs w:val="22"/>
            <w:rtl w:val="0"/>
          </w:rPr>
          <w:delText xml:space="preserve">– </w:delText>
        </w:r>
      </w:del>
      <w:del w:id="10353" w:date="2023-01-13T18:26:59Z" w:author="Jan Groh">
        <w:r>
          <w:rPr>
            <w:rFonts w:ascii="Garamond Premier Pro Caption" w:hAnsi="Garamond Premier Pro Caption"/>
            <w:sz w:val="22"/>
            <w:szCs w:val="22"/>
            <w:rtl w:val="0"/>
            <w:lang w:val="de-DE"/>
          </w:rPr>
          <w:delText>alle, alle waren, wie ich nie gewagt sie zu tr</w:delText>
        </w:r>
      </w:del>
      <w:del w:id="10354" w:date="2023-01-13T18:26:59Z" w:author="Jan Groh">
        <w:r>
          <w:rPr>
            <w:rFonts w:ascii="Garamond Premier Pro Caption" w:hAnsi="Garamond Premier Pro Caption" w:hint="default"/>
            <w:sz w:val="22"/>
            <w:szCs w:val="22"/>
            <w:rtl w:val="0"/>
          </w:rPr>
          <w:delText>ä</w:delText>
        </w:r>
      </w:del>
      <w:del w:id="10355" w:date="2023-01-13T18:26:59Z" w:author="Jan Groh">
        <w:r>
          <w:rPr>
            <w:rFonts w:ascii="Garamond Premier Pro Caption" w:hAnsi="Garamond Premier Pro Caption"/>
            <w:sz w:val="22"/>
            <w:szCs w:val="22"/>
            <w:rtl w:val="0"/>
            <w:lang w:val="de-DE"/>
          </w:rPr>
          <w:delText xml:space="preserve">umen! Nach zwanzig Jahren der erste Brief! </w:delText>
        </w:r>
      </w:del>
      <w:del w:id="10356" w:date="2023-01-13T18:26:59Z" w:author="Jan Groh">
        <w:r>
          <w:rPr>
            <w:rFonts w:ascii="Garamond Premier Pro Caption" w:hAnsi="Garamond Premier Pro Caption" w:hint="default"/>
            <w:sz w:val="22"/>
            <w:szCs w:val="22"/>
            <w:rtl w:val="0"/>
          </w:rPr>
          <w:delText xml:space="preserve">– </w:delText>
        </w:r>
      </w:del>
      <w:del w:id="10357" w:date="2023-01-13T18:26:59Z" w:author="Jan Groh">
        <w:r>
          <w:rPr>
            <w:rFonts w:ascii="Garamond Premier Pro Caption" w:hAnsi="Garamond Premier Pro Caption"/>
            <w:sz w:val="22"/>
            <w:szCs w:val="22"/>
            <w:rtl w:val="0"/>
            <w:lang w:val="de-DE"/>
          </w:rPr>
          <w:delText>ist es m</w:delText>
        </w:r>
      </w:del>
      <w:del w:id="10358" w:date="2023-01-13T18:26:59Z" w:author="Jan Groh">
        <w:r>
          <w:rPr>
            <w:rFonts w:ascii="Garamond Premier Pro Caption" w:hAnsi="Garamond Premier Pro Caption" w:hint="default"/>
            <w:sz w:val="22"/>
            <w:szCs w:val="22"/>
            <w:rtl w:val="0"/>
            <w:lang w:val="sv-SE"/>
          </w:rPr>
          <w:delText>ö</w:delText>
        </w:r>
      </w:del>
      <w:del w:id="10359" w:date="2023-01-13T18:26:59Z" w:author="Jan Groh">
        <w:r>
          <w:rPr>
            <w:rFonts w:ascii="Garamond Premier Pro Caption" w:hAnsi="Garamond Premier Pro Caption"/>
            <w:sz w:val="22"/>
            <w:szCs w:val="22"/>
            <w:rtl w:val="0"/>
            <w:lang w:val="de-DE"/>
          </w:rPr>
          <w:delText>glich, da</w:delText>
        </w:r>
      </w:del>
      <w:del w:id="10360" w:date="2023-01-13T18:26:59Z" w:author="Jan Groh">
        <w:r>
          <w:rPr>
            <w:rFonts w:ascii="Garamond Premier Pro Caption" w:hAnsi="Garamond Premier Pro Caption" w:hint="default"/>
            <w:sz w:val="22"/>
            <w:szCs w:val="22"/>
            <w:rtl w:val="0"/>
            <w:lang w:val="de-DE"/>
          </w:rPr>
          <w:delText xml:space="preserve">ß </w:delText>
        </w:r>
      </w:del>
      <w:del w:id="10361" w:date="2023-01-13T18:26:59Z" w:author="Jan Groh">
        <w:r>
          <w:rPr>
            <w:rFonts w:ascii="Garamond Premier Pro Caption" w:hAnsi="Garamond Premier Pro Caption"/>
            <w:sz w:val="22"/>
            <w:szCs w:val="22"/>
            <w:rtl w:val="0"/>
            <w:lang w:val="de-DE"/>
          </w:rPr>
          <w:delText>so ein Mann von f</w:delText>
        </w:r>
      </w:del>
      <w:del w:id="10362" w:date="2023-01-13T18:26:59Z" w:author="Jan Groh">
        <w:r>
          <w:rPr>
            <w:rFonts w:ascii="Garamond Premier Pro Caption" w:hAnsi="Garamond Premier Pro Caption" w:hint="default"/>
            <w:sz w:val="22"/>
            <w:szCs w:val="22"/>
            <w:rtl w:val="0"/>
          </w:rPr>
          <w:delText>ü</w:delText>
        </w:r>
      </w:del>
      <w:del w:id="10363" w:date="2023-01-13T18:26:59Z" w:author="Jan Groh">
        <w:r>
          <w:rPr>
            <w:rFonts w:ascii="Garamond Premier Pro Caption" w:hAnsi="Garamond Premier Pro Caption"/>
            <w:sz w:val="22"/>
            <w:szCs w:val="22"/>
            <w:rtl w:val="0"/>
            <w:lang w:val="de-DE"/>
          </w:rPr>
          <w:delText>nfzig Jahren f</w:delText>
        </w:r>
      </w:del>
      <w:del w:id="10364" w:date="2023-01-13T18:26:59Z" w:author="Jan Groh">
        <w:r>
          <w:rPr>
            <w:rFonts w:ascii="Garamond Premier Pro Caption" w:hAnsi="Garamond Premier Pro Caption" w:hint="default"/>
            <w:sz w:val="22"/>
            <w:szCs w:val="22"/>
            <w:rtl w:val="0"/>
          </w:rPr>
          <w:delText>ü</w:delText>
        </w:r>
      </w:del>
      <w:del w:id="10365" w:date="2023-01-13T18:26:59Z" w:author="Jan Groh">
        <w:r>
          <w:rPr>
            <w:rFonts w:ascii="Garamond Premier Pro Caption" w:hAnsi="Garamond Premier Pro Caption"/>
            <w:sz w:val="22"/>
            <w:szCs w:val="22"/>
            <w:rtl w:val="0"/>
            <w:lang w:val="de-DE"/>
          </w:rPr>
          <w:delText>hlen kann?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66" w:date="2023-01-05T23:11:3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67" w:date="2023-01-05T23:11:3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68" w:date="2023-01-05T23:11:3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69" w:date="2023-01-05T23:11:37Z" w:author="Jan Groh"/>
          <w:rFonts w:ascii="Garamond Premier Pro Bold" w:cs="Garamond Premier Pro Bold" w:hAnsi="Garamond Premier Pro Bold" w:eastAsia="Garamond Premier Pro Bold"/>
          <w:sz w:val="22"/>
          <w:szCs w:val="22"/>
        </w:rPr>
      </w:pPr>
      <w:del w:id="10370" w:date="2023-01-05T23:11:37Z" w:author="Jan Groh">
        <w:r>
          <w:rPr>
            <w:rFonts w:ascii="Garamond Premier Pro Bold" w:hAnsi="Garamond Premier Pro Bold"/>
            <w:sz w:val="22"/>
            <w:szCs w:val="22"/>
            <w:rtl w:val="0"/>
          </w:rPr>
          <w:delText>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71" w:date="2023-01-13T18:26:59Z" w:author="Jan Groh"/>
          <w:rFonts w:ascii="Garamond Premier Pro Caption" w:cs="Garamond Premier Pro Caption" w:hAnsi="Garamond Premier Pro Caption" w:eastAsia="Garamond Premier Pro Caption"/>
          <w:sz w:val="22"/>
          <w:szCs w:val="22"/>
        </w:rPr>
      </w:pPr>
      <w:del w:id="10372" w:date="2023-01-05T23:11:37Z" w:author="Jan Groh">
        <w:r>
          <w:rPr>
            <w:rFonts w:ascii="Garamond Premier Pro Caption" w:hAnsi="Garamond Premier Pro Caption"/>
            <w:sz w:val="22"/>
            <w:szCs w:val="22"/>
            <w:rtl w:val="0"/>
            <w:lang w:val="de-DE"/>
          </w:rPr>
          <w:delText>(Ottilie 35-36-j</w:delText>
        </w:r>
      </w:del>
      <w:del w:id="10373" w:date="2023-01-05T23:11:37Z" w:author="Jan Groh">
        <w:r>
          <w:rPr>
            <w:rFonts w:ascii="Garamond Premier Pro Caption" w:hAnsi="Garamond Premier Pro Caption" w:hint="default"/>
            <w:sz w:val="22"/>
            <w:szCs w:val="22"/>
            <w:rtl w:val="0"/>
            <w:lang w:val="de-DE"/>
          </w:rPr>
          <w:delText>ä</w:delText>
        </w:r>
      </w:del>
      <w:del w:id="10374" w:date="2023-01-05T23:11:37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75" w:date="2023-01-05T23:11:4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7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77" w:date="2023-01-13T18:26:59Z" w:author="Jan Groh"/>
          <w:rFonts w:ascii="Garamond Premier Pro Italic" w:cs="Garamond Premier Pro Italic" w:hAnsi="Garamond Premier Pro Italic" w:eastAsia="Garamond Premier Pro Italic"/>
          <w:sz w:val="22"/>
          <w:szCs w:val="22"/>
        </w:rPr>
      </w:pPr>
      <w:del w:id="10378" w:date="2023-01-13T18:26:59Z" w:author="Jan Groh">
        <w:r>
          <w:rPr>
            <w:rFonts w:ascii="Garamond Premier Pro Italic" w:hAnsi="Garamond Premier Pro Italic"/>
            <w:sz w:val="22"/>
            <w:szCs w:val="22"/>
            <w:rtl w:val="0"/>
            <w:lang w:val="de-DE"/>
          </w:rPr>
          <w:delText>Goethes letzte Eintragung in sein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79" w:date="2023-01-13T18:26:59Z" w:author="Jan Groh"/>
          <w:rFonts w:ascii="Garamond Premier Pro Italic" w:cs="Garamond Premier Pro Italic" w:hAnsi="Garamond Premier Pro Italic" w:eastAsia="Garamond Premier Pro Italic"/>
          <w:sz w:val="22"/>
          <w:szCs w:val="22"/>
        </w:rPr>
      </w:pPr>
      <w:del w:id="10380" w:date="2023-01-13T18:26:59Z" w:author="Jan Groh">
        <w:r>
          <w:rPr>
            <w:rFonts w:ascii="Garamond Premier Pro Italic" w:hAnsi="Garamond Premier Pro Italic"/>
            <w:sz w:val="22"/>
            <w:szCs w:val="22"/>
            <w:rtl w:val="0"/>
          </w:rPr>
          <w:delText>16. M</w:delText>
        </w:r>
      </w:del>
      <w:del w:id="10381" w:date="2023-01-13T18:26:59Z" w:author="Jan Groh">
        <w:r>
          <w:rPr>
            <w:rFonts w:ascii="Garamond Premier Pro Italic" w:hAnsi="Garamond Premier Pro Italic" w:hint="default"/>
            <w:sz w:val="22"/>
            <w:szCs w:val="22"/>
            <w:rtl w:val="0"/>
          </w:rPr>
          <w:delText>ä</w:delText>
        </w:r>
      </w:del>
      <w:del w:id="10382" w:date="2023-01-13T18:26:59Z" w:author="Jan Groh">
        <w:r>
          <w:rPr>
            <w:rFonts w:ascii="Garamond Premier Pro Italic" w:hAnsi="Garamond Premier Pro Italic"/>
            <w:sz w:val="22"/>
            <w:szCs w:val="22"/>
            <w:rtl w:val="0"/>
          </w:rPr>
          <w:delText>rz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83" w:date="2023-01-13T18:26:59Z" w:author="Jan Groh"/>
          <w:rFonts w:ascii="Garamond Premier Pro Caption" w:cs="Garamond Premier Pro Caption" w:hAnsi="Garamond Premier Pro Caption" w:eastAsia="Garamond Premier Pro Caption"/>
          <w:sz w:val="22"/>
          <w:szCs w:val="22"/>
        </w:rPr>
      </w:pPr>
      <w:del w:id="10384" w:date="2023-01-13T18:26:59Z" w:author="Jan Groh">
        <w:r>
          <w:rPr>
            <w:rFonts w:ascii="Garamond Premier Pro Caption" w:hAnsi="Garamond Premier Pro Caption"/>
            <w:sz w:val="22"/>
            <w:szCs w:val="22"/>
            <w:rtl w:val="0"/>
            <w:lang w:val="de-DE"/>
          </w:rPr>
          <w:delText>Den ganzen Tag wegen Unwohlseins im Bett zugebracht.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8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8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87" w:date="2023-01-13T18:26:59Z" w:author="Jan Groh"/>
          <w:rFonts w:ascii="Garamond Premier Pro Italic" w:cs="Garamond Premier Pro Italic" w:hAnsi="Garamond Premier Pro Italic" w:eastAsia="Garamond Premier Pro Italic"/>
          <w:sz w:val="22"/>
          <w:szCs w:val="22"/>
        </w:rPr>
      </w:pPr>
      <w:del w:id="10388" w:date="2023-01-13T18:26:59Z" w:author="Jan Groh">
        <w:r>
          <w:rPr>
            <w:rFonts w:ascii="Garamond Premier Pro Italic" w:hAnsi="Garamond Premier Pro Italic"/>
            <w:sz w:val="22"/>
            <w:szCs w:val="22"/>
            <w:rtl w:val="0"/>
            <w:lang w:val="de-DE"/>
          </w:rPr>
          <w:delText>Die Todesanzeige der Familie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8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90" w:date="2023-01-13T18:26:59Z" w:author="Jan Groh"/>
          <w:rFonts w:ascii="Garamond Premier Pro Caption" w:cs="Garamond Premier Pro Caption" w:hAnsi="Garamond Premier Pro Caption" w:eastAsia="Garamond Premier Pro Caption"/>
          <w:sz w:val="22"/>
          <w:szCs w:val="22"/>
        </w:rPr>
      </w:pPr>
      <w:del w:id="10391" w:date="2023-01-13T18:26:59Z" w:author="Jan Groh">
        <w:r>
          <w:rPr>
            <w:rFonts w:ascii="Garamond Premier Pro Caption" w:hAnsi="Garamond Premier Pro Caption"/>
            <w:sz w:val="22"/>
            <w:szCs w:val="22"/>
            <w:rtl w:val="0"/>
            <w:lang w:val="de-DE"/>
          </w:rPr>
          <w:delText>Gestern Vormittags halb Zw</w:delText>
        </w:r>
      </w:del>
      <w:del w:id="10392" w:date="2023-01-13T18:26:59Z" w:author="Jan Groh">
        <w:r>
          <w:rPr>
            <w:rFonts w:ascii="Garamond Premier Pro Caption" w:hAnsi="Garamond Premier Pro Caption" w:hint="default"/>
            <w:sz w:val="22"/>
            <w:szCs w:val="22"/>
            <w:rtl w:val="0"/>
            <w:lang w:val="sv-SE"/>
          </w:rPr>
          <w:delText>ö</w:delText>
        </w:r>
      </w:del>
      <w:del w:id="10393" w:date="2023-01-13T18:26:59Z" w:author="Jan Groh">
        <w:r>
          <w:rPr>
            <w:rFonts w:ascii="Garamond Premier Pro Caption" w:hAnsi="Garamond Premier Pro Caption"/>
            <w:sz w:val="22"/>
            <w:szCs w:val="22"/>
            <w:rtl w:val="0"/>
            <w:lang w:val="de-DE"/>
          </w:rPr>
          <w:delText>lf Uhr starb mein geliebter Schwiegervater, der Grossherzogl. S</w:delText>
        </w:r>
      </w:del>
      <w:del w:id="10394" w:date="2023-01-13T18:26:59Z" w:author="Jan Groh">
        <w:r>
          <w:rPr>
            <w:rFonts w:ascii="Garamond Premier Pro Caption" w:hAnsi="Garamond Premier Pro Caption" w:hint="default"/>
            <w:sz w:val="22"/>
            <w:szCs w:val="22"/>
            <w:rtl w:val="0"/>
          </w:rPr>
          <w:delText>ä</w:delText>
        </w:r>
      </w:del>
      <w:del w:id="10395" w:date="2023-01-13T18:26:59Z" w:author="Jan Groh">
        <w:r>
          <w:rPr>
            <w:rFonts w:ascii="Garamond Premier Pro Caption" w:hAnsi="Garamond Premier Pro Caption"/>
            <w:sz w:val="22"/>
            <w:szCs w:val="22"/>
            <w:rtl w:val="0"/>
            <w:lang w:val="de-DE"/>
          </w:rPr>
          <w:delText>chsische wirkliche Geheime-Rath und Staatsminister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9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jc w:val="center"/>
        <w:rPr>
          <w:del w:id="10397" w:date="2023-01-13T18:26:59Z" w:author="Jan Groh"/>
          <w:rFonts w:ascii="Garamond Premier Pro Caption" w:cs="Garamond Premier Pro Caption" w:hAnsi="Garamond Premier Pro Caption" w:eastAsia="Garamond Premier Pro Caption"/>
          <w:sz w:val="22"/>
          <w:szCs w:val="22"/>
        </w:rPr>
      </w:pPr>
      <w:del w:id="10398" w:date="2023-01-13T18:26:59Z" w:author="Jan Groh">
        <w:r>
          <w:rPr>
            <w:rFonts w:ascii="Garamond Premier Pro Caption" w:hAnsi="Garamond Premier Pro Caption"/>
            <w:sz w:val="22"/>
            <w:szCs w:val="22"/>
            <w:rtl w:val="0"/>
            <w:lang w:val="de-DE"/>
          </w:rPr>
          <w:delText>JOHANN WOLFGANG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39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00" w:date="2023-01-13T18:26:59Z" w:author="Jan Groh"/>
          <w:rFonts w:ascii="Garamond Premier Pro Caption" w:cs="Garamond Premier Pro Caption" w:hAnsi="Garamond Premier Pro Caption" w:eastAsia="Garamond Premier Pro Caption"/>
          <w:sz w:val="22"/>
          <w:szCs w:val="22"/>
        </w:rPr>
      </w:pPr>
      <w:del w:id="10401" w:date="2023-01-13T18:26:59Z" w:author="Jan Groh">
        <w:r>
          <w:rPr>
            <w:rFonts w:ascii="Garamond Premier Pro Caption" w:hAnsi="Garamond Premier Pro Caption"/>
            <w:sz w:val="22"/>
            <w:szCs w:val="22"/>
            <w:rtl w:val="0"/>
            <w:lang w:val="de-DE"/>
          </w:rPr>
          <w:delText>nach kurzem Krankseyn, am Stickfluss in Folge eines nerv</w:delText>
        </w:r>
      </w:del>
      <w:del w:id="10402" w:date="2023-01-13T18:26:59Z" w:author="Jan Groh">
        <w:r>
          <w:rPr>
            <w:rFonts w:ascii="Garamond Premier Pro Caption" w:hAnsi="Garamond Premier Pro Caption" w:hint="default"/>
            <w:sz w:val="22"/>
            <w:szCs w:val="22"/>
            <w:rtl w:val="0"/>
            <w:lang w:val="sv-SE"/>
          </w:rPr>
          <w:delText>ö</w:delText>
        </w:r>
      </w:del>
      <w:del w:id="10403" w:date="2023-01-13T18:26:59Z" w:author="Jan Groh">
        <w:r>
          <w:rPr>
            <w:rFonts w:ascii="Garamond Premier Pro Caption" w:hAnsi="Garamond Premier Pro Caption"/>
            <w:sz w:val="22"/>
            <w:szCs w:val="22"/>
            <w:rtl w:val="0"/>
            <w:lang w:val="de-DE"/>
          </w:rPr>
          <w:delText>s gewordenen Katharrhalfiebers.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04" w:date="2023-01-13T18:26:59Z" w:author="Jan Groh"/>
          <w:rFonts w:ascii="Garamond Premier Pro Caption" w:cs="Garamond Premier Pro Caption" w:hAnsi="Garamond Premier Pro Caption" w:eastAsia="Garamond Premier Pro Caption"/>
          <w:sz w:val="22"/>
          <w:szCs w:val="22"/>
        </w:rPr>
      </w:pPr>
      <w:del w:id="10405" w:date="2023-01-13T18:26:59Z" w:author="Jan Groh">
        <w:r>
          <w:rPr>
            <w:rFonts w:ascii="Garamond Premier Pro Caption" w:hAnsi="Garamond Premier Pro Caption"/>
            <w:sz w:val="22"/>
            <w:szCs w:val="22"/>
            <w:rtl w:val="0"/>
            <w:lang w:val="de-DE"/>
          </w:rPr>
          <w:delText>Geisteskr</w:delText>
        </w:r>
      </w:del>
      <w:del w:id="10406" w:date="2023-01-13T18:26:59Z" w:author="Jan Groh">
        <w:r>
          <w:rPr>
            <w:rFonts w:ascii="Garamond Premier Pro Caption" w:hAnsi="Garamond Premier Pro Caption" w:hint="default"/>
            <w:sz w:val="22"/>
            <w:szCs w:val="22"/>
            <w:rtl w:val="0"/>
          </w:rPr>
          <w:delText>ä</w:delText>
        </w:r>
      </w:del>
      <w:del w:id="10407" w:date="2023-01-13T18:26:59Z" w:author="Jan Groh">
        <w:r>
          <w:rPr>
            <w:rFonts w:ascii="Garamond Premier Pro Caption" w:hAnsi="Garamond Premier Pro Caption"/>
            <w:sz w:val="22"/>
            <w:szCs w:val="22"/>
            <w:rtl w:val="0"/>
            <w:lang w:val="de-DE"/>
          </w:rPr>
          <w:delText>ftig und liebevoll bis zum letzten Hauche, schied er von uns im drei und achtzigsten Lebensjahre.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0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09" w:date="2023-01-13T18:26:59Z" w:author="Jan Groh"/>
          <w:rFonts w:ascii="Garamond Premier Pro Italic" w:cs="Garamond Premier Pro Italic" w:hAnsi="Garamond Premier Pro Italic" w:eastAsia="Garamond Premier Pro Italic"/>
          <w:sz w:val="22"/>
          <w:szCs w:val="22"/>
        </w:rPr>
      </w:pPr>
      <w:del w:id="10410" w:date="2023-01-13T18:26:59Z" w:author="Jan Groh">
        <w:r>
          <w:rPr>
            <w:rFonts w:ascii="Garamond Premier Pro Italic" w:hAnsi="Garamond Premier Pro Italic"/>
            <w:sz w:val="22"/>
            <w:szCs w:val="22"/>
            <w:rtl w:val="0"/>
            <w:lang w:val="de-DE"/>
          </w:rPr>
          <w:delText>Weimar, 23. M</w:delText>
        </w:r>
      </w:del>
      <w:del w:id="10411" w:date="2023-01-13T18:26:59Z" w:author="Jan Groh">
        <w:r>
          <w:rPr>
            <w:rFonts w:ascii="Garamond Premier Pro Italic" w:hAnsi="Garamond Premier Pro Italic" w:hint="default"/>
            <w:sz w:val="22"/>
            <w:szCs w:val="22"/>
            <w:rtl w:val="0"/>
          </w:rPr>
          <w:delText>ä</w:delText>
        </w:r>
      </w:del>
      <w:del w:id="10412" w:date="2023-01-13T18:26:59Z" w:author="Jan Groh">
        <w:r>
          <w:rPr>
            <w:rFonts w:ascii="Garamond Premier Pro Italic" w:hAnsi="Garamond Premier Pro Italic"/>
            <w:sz w:val="22"/>
            <w:szCs w:val="22"/>
            <w:rtl w:val="0"/>
          </w:rPr>
          <w:delText>rz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13" w:date="2023-01-13T18:26:59Z" w:author="Jan Groh"/>
          <w:rFonts w:ascii="Garamond Premier Pro Italic" w:cs="Garamond Premier Pro Italic" w:hAnsi="Garamond Premier Pro Italic" w:eastAsia="Garamond Premier Pro Italic"/>
          <w:sz w:val="22"/>
          <w:szCs w:val="22"/>
        </w:rPr>
      </w:pPr>
      <w:del w:id="10414" w:date="2023-01-13T18:26:59Z" w:author="Jan Groh">
        <w:r>
          <w:rPr>
            <w:rFonts w:ascii="Garamond Premier Pro Italic" w:hAnsi="Garamond Premier Pro Italic"/>
            <w:sz w:val="22"/>
            <w:szCs w:val="22"/>
            <w:rtl w:val="0"/>
            <w:lang w:val="de-DE"/>
          </w:rPr>
          <w:delText xml:space="preserve">Ottilie, von GOETHE, geb. von Pogwisch,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15" w:date="2023-01-13T18:26:59Z" w:author="Jan Groh"/>
          <w:rFonts w:ascii="Garamond Premier Pro Italic" w:cs="Garamond Premier Pro Italic" w:hAnsi="Garamond Premier Pro Italic" w:eastAsia="Garamond Premier Pro Italic"/>
          <w:sz w:val="22"/>
          <w:szCs w:val="22"/>
        </w:rPr>
      </w:pPr>
      <w:del w:id="10416" w:date="2023-01-13T18:26:59Z" w:author="Jan Groh">
        <w:r>
          <w:rPr>
            <w:rFonts w:ascii="Garamond Premier Pro Italic" w:hAnsi="Garamond Premier Pro Italic"/>
            <w:sz w:val="22"/>
            <w:szCs w:val="22"/>
            <w:rtl w:val="0"/>
            <w:lang w:val="de-DE"/>
          </w:rPr>
          <w:delText xml:space="preserve">zugleich im Namen meiner drei Kinder,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17" w:date="2023-01-13T18:26:59Z" w:author="Jan Groh"/>
          <w:rFonts w:ascii="Garamond Premier Pro Italic" w:cs="Garamond Premier Pro Italic" w:hAnsi="Garamond Premier Pro Italic" w:eastAsia="Garamond Premier Pro Italic"/>
          <w:sz w:val="22"/>
          <w:szCs w:val="22"/>
        </w:rPr>
      </w:pPr>
      <w:del w:id="10418" w:date="2023-01-13T18:26:59Z" w:author="Jan Groh">
        <w:r>
          <w:rPr>
            <w:rFonts w:ascii="Garamond Premier Pro Italic" w:hAnsi="Garamond Premier Pro Italic"/>
            <w:sz w:val="22"/>
            <w:szCs w:val="22"/>
            <w:rtl w:val="0"/>
            <w:lang w:val="de-DE"/>
          </w:rPr>
          <w:delText>Walther, Wolf und Alma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2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21" w:date="2023-01-13T18:26:59Z" w:author="Jan Groh"/>
          <w:rFonts w:ascii="Garamond Premier Pro Italic" w:cs="Garamond Premier Pro Italic" w:hAnsi="Garamond Premier Pro Italic" w:eastAsia="Garamond Premier Pro Italic"/>
          <w:sz w:val="22"/>
          <w:szCs w:val="22"/>
        </w:rPr>
      </w:pPr>
      <w:del w:id="10422" w:date="2023-01-13T18:26:59Z" w:author="Jan Groh">
        <w:r>
          <w:rPr>
            <w:rFonts w:ascii="Garamond Premier Pro Italic" w:hAnsi="Garamond Premier Pro Italic"/>
            <w:sz w:val="22"/>
            <w:szCs w:val="22"/>
            <w:rtl w:val="0"/>
            <w:lang w:val="de-DE"/>
          </w:rPr>
          <w:delText>Pauline Hase</w:delText>
        </w:r>
      </w:del>
      <w:del w:id="10423"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56"/>
        </w:r>
      </w:del>
      <w:del w:id="10424" w:date="2023-01-13T18:26:59Z" w:author="Jan Groh">
        <w:r>
          <w:rPr>
            <w:rFonts w:ascii="Garamond Premier Pro Italic" w:hAnsi="Garamond Premier Pro Italic"/>
            <w:sz w:val="22"/>
            <w:szCs w:val="22"/>
            <w:rtl w:val="0"/>
            <w:lang w:val="en-US"/>
          </w:rPr>
          <w:delText xml:space="preserve"> an Elwine H</w:delText>
        </w:r>
      </w:del>
      <w:del w:id="10425" w:date="2023-01-13T18:26:59Z" w:author="Jan Groh">
        <w:r>
          <w:rPr>
            <w:rFonts w:ascii="Garamond Premier Pro Italic" w:hAnsi="Garamond Premier Pro Italic" w:hint="default"/>
            <w:sz w:val="22"/>
            <w:szCs w:val="22"/>
            <w:rtl w:val="0"/>
          </w:rPr>
          <w:delText>ä</w:delText>
        </w:r>
      </w:del>
      <w:del w:id="10426" w:date="2023-01-13T18:26:59Z" w:author="Jan Groh">
        <w:r>
          <w:rPr>
            <w:rFonts w:ascii="Garamond Premier Pro Italic" w:hAnsi="Garamond Premier Pro Italic"/>
            <w:sz w:val="22"/>
            <w:szCs w:val="22"/>
            <w:rtl w:val="0"/>
          </w:rPr>
          <w:delText>rtel</w:delText>
        </w:r>
      </w:del>
      <w:del w:id="10427"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57"/>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28" w:date="2023-01-13T18:26:59Z" w:author="Jan Groh"/>
          <w:rFonts w:ascii="Garamond Premier Pro Italic" w:cs="Garamond Premier Pro Italic" w:hAnsi="Garamond Premier Pro Italic" w:eastAsia="Garamond Premier Pro Italic"/>
          <w:sz w:val="22"/>
          <w:szCs w:val="22"/>
        </w:rPr>
      </w:pPr>
      <w:del w:id="10429" w:date="2023-01-13T18:26:59Z" w:author="Jan Groh">
        <w:r>
          <w:rPr>
            <w:rFonts w:ascii="Garamond Premier Pro Italic" w:hAnsi="Garamond Premier Pro Italic"/>
            <w:sz w:val="22"/>
            <w:szCs w:val="22"/>
            <w:rtl w:val="0"/>
            <w:lang w:val="pt-PT"/>
          </w:rPr>
          <w:delText>[M</w:delText>
        </w:r>
      </w:del>
      <w:del w:id="10430" w:date="2023-01-13T18:26:59Z" w:author="Jan Groh">
        <w:r>
          <w:rPr>
            <w:rFonts w:ascii="Garamond Premier Pro Italic" w:hAnsi="Garamond Premier Pro Italic" w:hint="default"/>
            <w:sz w:val="22"/>
            <w:szCs w:val="22"/>
            <w:rtl w:val="0"/>
          </w:rPr>
          <w:delText>ä</w:delText>
        </w:r>
      </w:del>
      <w:del w:id="10431" w:date="2023-01-13T18:26:59Z" w:author="Jan Groh">
        <w:r>
          <w:rPr>
            <w:rFonts w:ascii="Garamond Premier Pro Italic" w:hAnsi="Garamond Premier Pro Italic"/>
            <w:sz w:val="22"/>
            <w:szCs w:val="22"/>
            <w:rtl w:val="0"/>
            <w:lang w:val="de-DE"/>
          </w:rPr>
          <w:delText>rz/April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32" w:date="2023-01-13T18:26:59Z" w:author="Jan Groh"/>
          <w:rFonts w:ascii="Garamond Premier Pro Caption" w:cs="Garamond Premier Pro Caption" w:hAnsi="Garamond Premier Pro Caption" w:eastAsia="Garamond Premier Pro Caption"/>
          <w:sz w:val="22"/>
          <w:szCs w:val="22"/>
        </w:rPr>
      </w:pPr>
      <w:del w:id="10433" w:date="2023-01-13T18:26:59Z" w:author="Jan Groh">
        <w:r>
          <w:rPr>
            <w:rFonts w:ascii="Garamond Premier Pro Caption" w:hAnsi="Garamond Premier Pro Caption"/>
            <w:sz w:val="22"/>
            <w:szCs w:val="22"/>
            <w:rtl w:val="0"/>
            <w:lang w:val="de-DE"/>
          </w:rPr>
          <w:delText>Er ist in Ottiliens Armen gestorben, und zwar hat der Atem so ruhig und sanft aufgeh</w:delText>
        </w:r>
      </w:del>
      <w:del w:id="10434" w:date="2023-01-13T18:26:59Z" w:author="Jan Groh">
        <w:r>
          <w:rPr>
            <w:rFonts w:ascii="Garamond Premier Pro Caption" w:hAnsi="Garamond Premier Pro Caption" w:hint="default"/>
            <w:sz w:val="22"/>
            <w:szCs w:val="22"/>
            <w:rtl w:val="0"/>
            <w:lang w:val="sv-SE"/>
          </w:rPr>
          <w:delText>ö</w:delText>
        </w:r>
      </w:del>
      <w:del w:id="10435" w:date="2023-01-13T18:26:59Z" w:author="Jan Groh">
        <w:r>
          <w:rPr>
            <w:rFonts w:ascii="Garamond Premier Pro Caption" w:hAnsi="Garamond Premier Pro Caption"/>
            <w:sz w:val="22"/>
            <w:szCs w:val="22"/>
            <w:rtl w:val="0"/>
            <w:lang w:val="de-DE"/>
          </w:rPr>
          <w:delText>rt, da</w:delText>
        </w:r>
      </w:del>
      <w:del w:id="10436" w:date="2023-01-13T18:26:59Z" w:author="Jan Groh">
        <w:r>
          <w:rPr>
            <w:rFonts w:ascii="Garamond Premier Pro Caption" w:hAnsi="Garamond Premier Pro Caption" w:hint="default"/>
            <w:sz w:val="22"/>
            <w:szCs w:val="22"/>
            <w:rtl w:val="0"/>
            <w:lang w:val="de-DE"/>
          </w:rPr>
          <w:delText xml:space="preserve">ß </w:delText>
        </w:r>
      </w:del>
      <w:del w:id="10437" w:date="2023-01-13T18:26:59Z" w:author="Jan Groh">
        <w:r>
          <w:rPr>
            <w:rFonts w:ascii="Garamond Premier Pro Caption" w:hAnsi="Garamond Premier Pro Caption"/>
            <w:sz w:val="22"/>
            <w:szCs w:val="22"/>
            <w:rtl w:val="0"/>
            <w:lang w:val="de-DE"/>
          </w:rPr>
          <w:delText>sie den Moment des Todes nicht genau wei</w:delText>
        </w:r>
      </w:del>
      <w:del w:id="10438" w:date="2023-01-13T18:26:59Z" w:author="Jan Groh">
        <w:r>
          <w:rPr>
            <w:rFonts w:ascii="Garamond Premier Pro Caption" w:hAnsi="Garamond Premier Pro Caption" w:hint="default"/>
            <w:sz w:val="22"/>
            <w:szCs w:val="22"/>
            <w:rtl w:val="0"/>
            <w:lang w:val="de-DE"/>
          </w:rPr>
          <w:delText xml:space="preserve">ß </w:delText>
        </w:r>
      </w:del>
      <w:del w:id="10439" w:date="2023-01-13T18:26:59Z" w:author="Jan Groh">
        <w:r>
          <w:rPr>
            <w:rFonts w:ascii="Garamond Premier Pro Caption" w:hAnsi="Garamond Premier Pro Caption"/>
            <w:sz w:val="22"/>
            <w:szCs w:val="22"/>
            <w:rtl w:val="0"/>
            <w:lang w:val="de-DE"/>
          </w:rPr>
          <w:delText>und noch in dem Glauben gewesen ist, da</w:delText>
        </w:r>
      </w:del>
      <w:del w:id="10440" w:date="2023-01-13T18:26:59Z" w:author="Jan Groh">
        <w:r>
          <w:rPr>
            <w:rFonts w:ascii="Garamond Premier Pro Caption" w:hAnsi="Garamond Premier Pro Caption" w:hint="default"/>
            <w:sz w:val="22"/>
            <w:szCs w:val="22"/>
            <w:rtl w:val="0"/>
            <w:lang w:val="de-DE"/>
          </w:rPr>
          <w:delText xml:space="preserve">ß </w:delText>
        </w:r>
      </w:del>
      <w:del w:id="10441" w:date="2023-01-13T18:26:59Z" w:author="Jan Groh">
        <w:r>
          <w:rPr>
            <w:rFonts w:ascii="Garamond Premier Pro Caption" w:hAnsi="Garamond Premier Pro Caption"/>
            <w:sz w:val="22"/>
            <w:szCs w:val="22"/>
            <w:rtl w:val="0"/>
            <w:lang w:val="de-DE"/>
          </w:rPr>
          <w:delText>er ruhe, als er schon gestorben war. Er mag sehr heiter noch gewesen sein, so hat er vor seiner letzten Stunde zu ihr gesagt: Nun Frauenzimmerchen, gib mir mal dein gutes Pf</w:delText>
        </w:r>
      </w:del>
      <w:del w:id="10442" w:date="2023-01-13T18:26:59Z" w:author="Jan Groh">
        <w:r>
          <w:rPr>
            <w:rFonts w:ascii="Garamond Premier Pro Caption" w:hAnsi="Garamond Premier Pro Caption" w:hint="default"/>
            <w:sz w:val="22"/>
            <w:szCs w:val="22"/>
            <w:rtl w:val="0"/>
            <w:lang w:val="sv-SE"/>
          </w:rPr>
          <w:delText>ö</w:delText>
        </w:r>
      </w:del>
      <w:del w:id="10443" w:date="2023-01-13T18:26:59Z" w:author="Jan Groh">
        <w:r>
          <w:rPr>
            <w:rFonts w:ascii="Garamond Premier Pro Caption" w:hAnsi="Garamond Premier Pro Caption"/>
            <w:sz w:val="22"/>
            <w:szCs w:val="22"/>
            <w:rtl w:val="0"/>
            <w:lang w:val="de-DE"/>
          </w:rPr>
          <w:delText>tchen! Und hat sie auch immer festgehalten, bis sie endlich die Leiche hat loslassen m</w:delText>
        </w:r>
      </w:del>
      <w:del w:id="10444" w:date="2023-01-13T18:26:59Z" w:author="Jan Groh">
        <w:r>
          <w:rPr>
            <w:rFonts w:ascii="Garamond Premier Pro Caption" w:hAnsi="Garamond Premier Pro Caption" w:hint="default"/>
            <w:sz w:val="22"/>
            <w:szCs w:val="22"/>
            <w:rtl w:val="0"/>
          </w:rPr>
          <w:delText>ü</w:delText>
        </w:r>
      </w:del>
      <w:del w:id="10445" w:date="2023-01-13T18:26:59Z" w:author="Jan Groh">
        <w:r>
          <w:rPr>
            <w:rFonts w:ascii="Garamond Premier Pro Caption" w:hAnsi="Garamond Premier Pro Caption"/>
            <w:sz w:val="22"/>
            <w:szCs w:val="22"/>
            <w:rtl w:val="0"/>
          </w:rPr>
          <w:delText>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4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48" w:date="2023-01-13T18:26:59Z" w:author="Jan Groh"/>
          <w:rFonts w:ascii="Garamond Premier Pro Italic" w:cs="Garamond Premier Pro Italic" w:hAnsi="Garamond Premier Pro Italic" w:eastAsia="Garamond Premier Pro Italic"/>
          <w:sz w:val="22"/>
          <w:szCs w:val="22"/>
        </w:rPr>
      </w:pPr>
      <w:del w:id="10449" w:date="2023-01-13T18:26:59Z" w:author="Jan Groh">
        <w:r>
          <w:rPr>
            <w:rFonts w:ascii="Garamond Premier Pro Italic" w:hAnsi="Garamond Premier Pro Italic"/>
            <w:sz w:val="22"/>
            <w:szCs w:val="22"/>
            <w:rtl w:val="0"/>
            <w:lang w:val="de-DE"/>
          </w:rPr>
          <w:delText>Kanzler von M</w:delText>
        </w:r>
      </w:del>
      <w:del w:id="10450" w:date="2023-01-13T18:26:59Z" w:author="Jan Groh">
        <w:r>
          <w:rPr>
            <w:rFonts w:ascii="Garamond Premier Pro Italic" w:hAnsi="Garamond Premier Pro Italic" w:hint="default"/>
            <w:sz w:val="22"/>
            <w:szCs w:val="22"/>
            <w:rtl w:val="0"/>
          </w:rPr>
          <w:delText>ü</w:delText>
        </w:r>
      </w:del>
      <w:del w:id="10451" w:date="2023-01-13T18:26:59Z" w:author="Jan Groh">
        <w:r>
          <w:rPr>
            <w:rFonts w:ascii="Garamond Premier Pro Italic" w:hAnsi="Garamond Premier Pro Italic"/>
            <w:sz w:val="22"/>
            <w:szCs w:val="22"/>
            <w:rtl w:val="0"/>
            <w:lang w:val="de-DE"/>
          </w:rPr>
          <w:delText>ller an Karoline von Egloffstein</w:delText>
        </w:r>
      </w:del>
      <w:del w:id="10452"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58"/>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53" w:date="2023-01-13T18:26:59Z" w:author="Jan Groh"/>
          <w:rFonts w:ascii="Garamond Premier Pro Italic" w:cs="Garamond Premier Pro Italic" w:hAnsi="Garamond Premier Pro Italic" w:eastAsia="Garamond Premier Pro Italic"/>
          <w:sz w:val="22"/>
          <w:szCs w:val="22"/>
        </w:rPr>
      </w:pPr>
      <w:del w:id="10454" w:date="2023-01-13T18:26:59Z" w:author="Jan Groh">
        <w:r>
          <w:rPr>
            <w:rFonts w:ascii="Garamond Premier Pro Italic" w:hAnsi="Garamond Premier Pro Italic"/>
            <w:sz w:val="22"/>
            <w:szCs w:val="22"/>
            <w:rtl w:val="0"/>
            <w:lang w:val="de-DE"/>
          </w:rPr>
          <w:delText>Weimar, 24. M</w:delText>
        </w:r>
      </w:del>
      <w:del w:id="10455" w:date="2023-01-13T18:26:59Z" w:author="Jan Groh">
        <w:r>
          <w:rPr>
            <w:rFonts w:ascii="Garamond Premier Pro Italic" w:hAnsi="Garamond Premier Pro Italic" w:hint="default"/>
            <w:sz w:val="22"/>
            <w:szCs w:val="22"/>
            <w:rtl w:val="0"/>
          </w:rPr>
          <w:delText>ä</w:delText>
        </w:r>
      </w:del>
      <w:del w:id="10456" w:date="2023-01-13T18:26:59Z" w:author="Jan Groh">
        <w:r>
          <w:rPr>
            <w:rFonts w:ascii="Garamond Premier Pro Italic" w:hAnsi="Garamond Premier Pro Italic"/>
            <w:sz w:val="22"/>
            <w:szCs w:val="22"/>
            <w:rtl w:val="0"/>
          </w:rPr>
          <w:delText>rz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57" w:date="2023-01-13T18:26:59Z" w:author="Jan Groh"/>
          <w:rFonts w:ascii="Garamond Premier Pro Caption" w:cs="Garamond Premier Pro Caption" w:hAnsi="Garamond Premier Pro Caption" w:eastAsia="Garamond Premier Pro Caption"/>
          <w:sz w:val="22"/>
          <w:szCs w:val="22"/>
        </w:rPr>
      </w:pPr>
      <w:del w:id="10458" w:date="2023-01-13T18:26:59Z" w:author="Jan Groh">
        <w:r>
          <w:rPr>
            <w:rFonts w:ascii="Garamond Premier Pro Caption" w:hAnsi="Garamond Premier Pro Caption"/>
            <w:sz w:val="22"/>
            <w:szCs w:val="22"/>
            <w:rtl w:val="0"/>
            <w:lang w:val="it-IT"/>
          </w:rPr>
          <w:delText xml:space="preserve">Ottilie </w:delText>
        </w:r>
      </w:del>
      <w:del w:id="10459" w:date="2023-01-13T18:26:59Z" w:author="Jan Groh">
        <w:r>
          <w:rPr>
            <w:rFonts w:ascii="Garamond Premier Pro Caption" w:hAnsi="Garamond Premier Pro Caption" w:hint="default"/>
            <w:sz w:val="22"/>
            <w:szCs w:val="22"/>
            <w:rtl w:val="0"/>
          </w:rPr>
          <w:delText>ü</w:delText>
        </w:r>
      </w:del>
      <w:del w:id="10460" w:date="2023-01-13T18:26:59Z" w:author="Jan Groh">
        <w:r>
          <w:rPr>
            <w:rFonts w:ascii="Garamond Premier Pro Caption" w:hAnsi="Garamond Premier Pro Caption"/>
            <w:sz w:val="22"/>
            <w:szCs w:val="22"/>
            <w:rtl w:val="0"/>
            <w:lang w:val="de-DE"/>
          </w:rPr>
          <w:delText>bertraf sich selbst an liebevoller Pflege und auch bis jetzt noch an Standhaftigkeit. Wir wachten alle die letzte Nacht samt den zwei Enkeln, Vogeln und Kr</w:delText>
        </w:r>
      </w:del>
      <w:del w:id="10461" w:date="2023-01-13T18:26:59Z" w:author="Jan Groh">
        <w:r>
          <w:rPr>
            <w:rFonts w:ascii="Garamond Premier Pro Caption" w:hAnsi="Garamond Premier Pro Caption" w:hint="default"/>
            <w:sz w:val="22"/>
            <w:szCs w:val="22"/>
            <w:rtl w:val="0"/>
          </w:rPr>
          <w:delText>ä</w:delText>
        </w:r>
      </w:del>
      <w:del w:id="10462" w:date="2023-01-13T18:26:59Z" w:author="Jan Groh">
        <w:r>
          <w:rPr>
            <w:rFonts w:ascii="Garamond Premier Pro Caption" w:hAnsi="Garamond Premier Pro Caption"/>
            <w:sz w:val="22"/>
            <w:szCs w:val="22"/>
            <w:rtl w:val="0"/>
          </w:rPr>
          <w:delText>uter. Fr</w:delText>
        </w:r>
      </w:del>
      <w:del w:id="10463" w:date="2023-01-13T18:26:59Z" w:author="Jan Groh">
        <w:r>
          <w:rPr>
            <w:rFonts w:ascii="Garamond Premier Pro Caption" w:hAnsi="Garamond Premier Pro Caption" w:hint="default"/>
            <w:sz w:val="22"/>
            <w:szCs w:val="22"/>
            <w:rtl w:val="0"/>
          </w:rPr>
          <w:delText>ü</w:delText>
        </w:r>
      </w:del>
      <w:del w:id="10464" w:date="2023-01-13T18:26:59Z" w:author="Jan Groh">
        <w:r>
          <w:rPr>
            <w:rFonts w:ascii="Garamond Premier Pro Caption" w:hAnsi="Garamond Premier Pro Caption"/>
            <w:sz w:val="22"/>
            <w:szCs w:val="22"/>
            <w:rtl w:val="0"/>
            <w:lang w:val="de-DE"/>
          </w:rPr>
          <w:delText>h sechs Uhr trank er noch seinen Kaffee mit Wolf und bestellte sich Wildbret und Fische f</w:delText>
        </w:r>
      </w:del>
      <w:del w:id="10465" w:date="2023-01-13T18:26:59Z" w:author="Jan Groh">
        <w:r>
          <w:rPr>
            <w:rFonts w:ascii="Garamond Premier Pro Caption" w:hAnsi="Garamond Premier Pro Caption" w:hint="default"/>
            <w:sz w:val="22"/>
            <w:szCs w:val="22"/>
            <w:rtl w:val="0"/>
          </w:rPr>
          <w:delText>ü</w:delText>
        </w:r>
      </w:del>
      <w:del w:id="10466" w:date="2023-01-13T18:26:59Z" w:author="Jan Groh">
        <w:r>
          <w:rPr>
            <w:rFonts w:ascii="Garamond Premier Pro Caption" w:hAnsi="Garamond Premier Pro Caption"/>
            <w:sz w:val="22"/>
            <w:szCs w:val="22"/>
            <w:rtl w:val="0"/>
            <w:lang w:val="de-DE"/>
          </w:rPr>
          <w:delText>r Mittag, hie</w:delText>
        </w:r>
      </w:del>
      <w:del w:id="10467" w:date="2023-01-13T18:26:59Z" w:author="Jan Groh">
        <w:r>
          <w:rPr>
            <w:rFonts w:ascii="Garamond Premier Pro Caption" w:hAnsi="Garamond Premier Pro Caption" w:hint="default"/>
            <w:sz w:val="22"/>
            <w:szCs w:val="22"/>
            <w:rtl w:val="0"/>
            <w:lang w:val="de-DE"/>
          </w:rPr>
          <w:delText xml:space="preserve">ß </w:delText>
        </w:r>
      </w:del>
      <w:del w:id="10468" w:date="2023-01-13T18:26:59Z" w:author="Jan Groh">
        <w:r>
          <w:rPr>
            <w:rFonts w:ascii="Garamond Premier Pro Caption" w:hAnsi="Garamond Premier Pro Caption"/>
            <w:sz w:val="22"/>
            <w:szCs w:val="22"/>
            <w:rtl w:val="0"/>
            <w:lang w:val="de-DE"/>
          </w:rPr>
          <w:delText>Ottilie auf ihr Zimmer gehen und sprach von baldiger Wiederherstellung. Nicht die geringste Todesahnung war in ihm.</w:delText>
        </w:r>
      </w:del>
      <w:del w:id="10469" w:date="2023-01-13T18:26:59Z" w:author="Jan Groh">
        <w:r>
          <w:rPr>
            <w:rFonts w:ascii="Garamond Premier Pro Caption" w:hAnsi="Garamond Premier Pro Caption"/>
            <w:sz w:val="22"/>
            <w:szCs w:val="22"/>
            <w:rtl w:val="0"/>
            <w:lang w:val="de-DE"/>
          </w:rPr>
          <w:delText xml:space="preserve"> </w:delText>
        </w:r>
      </w:del>
      <w:del w:id="10470" w:date="2023-01-13T18:26:59Z" w:author="Jan Groh">
        <w:r>
          <w:rPr>
            <w:rFonts w:ascii="Garamond Premier Pro Caption" w:hAnsi="Garamond Premier Pro Caption"/>
            <w:sz w:val="22"/>
            <w:szCs w:val="22"/>
            <w:rtl w:val="0"/>
            <w:lang w:val="de-DE"/>
          </w:rPr>
          <w:delText>Er scherzte um neun Uhr, wo der Arzt ihn l</w:delText>
        </w:r>
      </w:del>
      <w:del w:id="10471" w:date="2023-01-13T18:26:59Z" w:author="Jan Groh">
        <w:r>
          <w:rPr>
            <w:rFonts w:ascii="Garamond Premier Pro Caption" w:hAnsi="Garamond Premier Pro Caption" w:hint="default"/>
            <w:sz w:val="22"/>
            <w:szCs w:val="22"/>
            <w:rtl w:val="0"/>
          </w:rPr>
          <w:delText>ä</w:delText>
        </w:r>
      </w:del>
      <w:del w:id="10472" w:date="2023-01-13T18:26:59Z" w:author="Jan Groh">
        <w:r>
          <w:rPr>
            <w:rFonts w:ascii="Garamond Premier Pro Caption" w:hAnsi="Garamond Premier Pro Caption"/>
            <w:sz w:val="22"/>
            <w:szCs w:val="22"/>
            <w:rtl w:val="0"/>
            <w:lang w:val="de-DE"/>
          </w:rPr>
          <w:delText>ngst aufgegeben, noch mit Ottilie, wenn auch sehr matt. Sein Sterben war nur ein Ausbleiben des Atems ohne alles Zucken noch Kampf! Daher auch die selig-ruhige Miene im Tode und noch jetzt!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73" w:date="2023-01-13T18:26:59Z" w:author="Jan Groh"/>
          <w:rFonts w:ascii="Garamond Premier Pro Caption" w:cs="Garamond Premier Pro Caption" w:hAnsi="Garamond Premier Pro Caption" w:eastAsia="Garamond Premier Pro Caption"/>
          <w:sz w:val="22"/>
          <w:szCs w:val="22"/>
        </w:rPr>
      </w:pPr>
      <w:del w:id="10474" w:date="2023-01-13T18:26:59Z" w:author="Jan Groh">
        <w:r>
          <w:rPr>
            <w:rFonts w:ascii="Garamond Premier Pro Caption" w:hAnsi="Garamond Premier Pro Caption"/>
            <w:sz w:val="22"/>
            <w:szCs w:val="22"/>
            <w:rtl w:val="0"/>
            <w:lang w:val="de-DE"/>
          </w:rPr>
          <w:delText>Montag fr</w:delText>
        </w:r>
      </w:del>
      <w:del w:id="10475" w:date="2023-01-13T18:26:59Z" w:author="Jan Groh">
        <w:r>
          <w:rPr>
            <w:rFonts w:ascii="Garamond Premier Pro Caption" w:hAnsi="Garamond Premier Pro Caption" w:hint="default"/>
            <w:sz w:val="22"/>
            <w:szCs w:val="22"/>
            <w:rtl w:val="0"/>
          </w:rPr>
          <w:delText>ü</w:delText>
        </w:r>
      </w:del>
      <w:del w:id="10476" w:date="2023-01-13T18:26:59Z" w:author="Jan Groh">
        <w:r>
          <w:rPr>
            <w:rFonts w:ascii="Garamond Premier Pro Caption" w:hAnsi="Garamond Premier Pro Caption"/>
            <w:sz w:val="22"/>
            <w:szCs w:val="22"/>
            <w:rtl w:val="0"/>
            <w:lang w:val="de-DE"/>
          </w:rPr>
          <w:delText>h acht bis zw</w:delText>
        </w:r>
      </w:del>
      <w:del w:id="10477" w:date="2023-01-13T18:26:59Z" w:author="Jan Groh">
        <w:r>
          <w:rPr>
            <w:rFonts w:ascii="Garamond Premier Pro Caption" w:hAnsi="Garamond Premier Pro Caption" w:hint="default"/>
            <w:sz w:val="22"/>
            <w:szCs w:val="22"/>
            <w:rtl w:val="0"/>
            <w:lang w:val="sv-SE"/>
          </w:rPr>
          <w:delText>ö</w:delText>
        </w:r>
      </w:del>
      <w:del w:id="10478" w:date="2023-01-13T18:26:59Z" w:author="Jan Groh">
        <w:r>
          <w:rPr>
            <w:rFonts w:ascii="Garamond Premier Pro Caption" w:hAnsi="Garamond Premier Pro Caption"/>
            <w:sz w:val="22"/>
            <w:szCs w:val="22"/>
            <w:rtl w:val="0"/>
            <w:lang w:val="de-DE"/>
          </w:rPr>
          <w:delText>lf Uhr ist, auf Ottiliens und des Publikums leidenschaftlichen Betrieb, jedoch gegen mein Gef</w:delText>
        </w:r>
      </w:del>
      <w:del w:id="10479" w:date="2023-01-13T18:26:59Z" w:author="Jan Groh">
        <w:r>
          <w:rPr>
            <w:rFonts w:ascii="Garamond Premier Pro Caption" w:hAnsi="Garamond Premier Pro Caption" w:hint="default"/>
            <w:sz w:val="22"/>
            <w:szCs w:val="22"/>
            <w:rtl w:val="0"/>
          </w:rPr>
          <w:delText>ü</w:delText>
        </w:r>
      </w:del>
      <w:del w:id="10480" w:date="2023-01-13T18:26:59Z" w:author="Jan Groh">
        <w:r>
          <w:rPr>
            <w:rFonts w:ascii="Garamond Premier Pro Caption" w:hAnsi="Garamond Premier Pro Caption"/>
            <w:sz w:val="22"/>
            <w:szCs w:val="22"/>
            <w:rtl w:val="0"/>
            <w:lang w:val="de-DE"/>
          </w:rPr>
          <w:delText>hl und Rat, die Paradeausstellung</w:delText>
        </w:r>
      </w:del>
      <w:del w:id="1048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59"/>
        </w:r>
      </w:del>
      <w:del w:id="10482"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8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85" w:date="2023-01-13T18:26:59Z" w:author="Jan Groh"/>
          <w:rFonts w:ascii="Garamond Premier Pro Italic" w:cs="Garamond Premier Pro Italic" w:hAnsi="Garamond Premier Pro Italic" w:eastAsia="Garamond Premier Pro Italic"/>
          <w:sz w:val="22"/>
          <w:szCs w:val="22"/>
        </w:rPr>
      </w:pPr>
      <w:del w:id="10486" w:date="2023-01-13T18:26:59Z" w:author="Jan Groh">
        <w:r>
          <w:rPr>
            <w:rFonts w:ascii="Garamond Premier Pro Italic" w:hAnsi="Garamond Premier Pro Italic"/>
            <w:sz w:val="22"/>
            <w:szCs w:val="22"/>
            <w:rtl w:val="0"/>
            <w:lang w:val="de-DE"/>
          </w:rPr>
          <w:delText>Zelter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87" w:date="2023-01-13T18:26:59Z" w:author="Jan Groh"/>
          <w:rFonts w:ascii="Garamond Premier Pro Italic" w:cs="Garamond Premier Pro Italic" w:hAnsi="Garamond Premier Pro Italic" w:eastAsia="Garamond Premier Pro Italic"/>
          <w:sz w:val="22"/>
          <w:szCs w:val="22"/>
        </w:rPr>
      </w:pPr>
      <w:del w:id="10488" w:date="2023-01-13T18:26:59Z" w:author="Jan Groh">
        <w:r>
          <w:rPr>
            <w:rFonts w:ascii="Garamond Premier Pro Italic" w:hAnsi="Garamond Premier Pro Italic"/>
            <w:sz w:val="22"/>
            <w:szCs w:val="22"/>
            <w:rtl w:val="0"/>
            <w:lang w:val="it-IT"/>
          </w:rPr>
          <w:delText>3. April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89" w:date="2023-01-13T18:26:59Z" w:author="Jan Groh"/>
          <w:rFonts w:ascii="Garamond Premier Pro Caption" w:cs="Garamond Premier Pro Caption" w:hAnsi="Garamond Premier Pro Caption" w:eastAsia="Garamond Premier Pro Caption"/>
          <w:sz w:val="22"/>
          <w:szCs w:val="22"/>
        </w:rPr>
      </w:pPr>
      <w:del w:id="10490" w:date="2023-01-13T18:26:59Z" w:author="Jan Groh">
        <w:r>
          <w:rPr>
            <w:rFonts w:ascii="Garamond Premier Pro Caption" w:hAnsi="Garamond Premier Pro Caption"/>
            <w:sz w:val="22"/>
            <w:szCs w:val="22"/>
            <w:rtl w:val="0"/>
            <w:lang w:val="de-DE"/>
          </w:rPr>
          <w:delText>Alles, was ich von Ihnen, die Allerbravste von uns, vernehme, ist ein Trost, den ich mit sicherer Hand fasse, da ich in Erfahrungen solcher Art sehr lange kein Neuling mehr bin.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91" w:date="2023-01-13T18:26:59Z" w:author="Jan Groh"/>
          <w:rFonts w:ascii="Garamond Premier Pro Caption" w:cs="Garamond Premier Pro Caption" w:hAnsi="Garamond Premier Pro Caption" w:eastAsia="Garamond Premier Pro Caption"/>
          <w:sz w:val="22"/>
          <w:szCs w:val="22"/>
        </w:rPr>
      </w:pPr>
      <w:del w:id="10492" w:date="2023-01-13T18:26:59Z" w:author="Jan Groh">
        <w:r>
          <w:rPr>
            <w:rFonts w:ascii="Garamond Premier Pro Caption" w:hAnsi="Garamond Premier Pro Caption"/>
            <w:sz w:val="22"/>
            <w:szCs w:val="22"/>
            <w:rtl w:val="0"/>
            <w:lang w:val="de-DE"/>
          </w:rPr>
          <w:delText>Sie haben recht getan, auf die Ausstellung der Leiche zu bestehen.</w:delText>
        </w:r>
      </w:del>
      <w:del w:id="10493" w:date="2023-01-13T18:26:59Z" w:author="Jan Groh">
        <w:r>
          <w:rPr>
            <w:rFonts w:ascii="Garamond Premier Pro Caption" w:hAnsi="Garamond Premier Pro Caption"/>
            <w:sz w:val="22"/>
            <w:szCs w:val="22"/>
            <w:rtl w:val="0"/>
            <w:lang w:val="de-DE"/>
          </w:rPr>
          <w:delText xml:space="preserve"> </w:delText>
        </w:r>
      </w:del>
      <w:del w:id="10494" w:date="2023-01-13T18:26:59Z" w:author="Jan Groh">
        <w:r>
          <w:rPr>
            <w:rFonts w:ascii="Garamond Premier Pro Caption" w:hAnsi="Garamond Premier Pro Caption"/>
            <w:sz w:val="22"/>
            <w:szCs w:val="22"/>
            <w:rtl w:val="0"/>
            <w:lang w:val="de-DE"/>
          </w:rPr>
          <w:delText>Unter Tausenden hat mancher das herrliche Antlitz, zum ersten Male gesehn, und seine Enkel werden sich darum r</w:delText>
        </w:r>
      </w:del>
      <w:del w:id="10495" w:date="2023-01-13T18:26:59Z" w:author="Jan Groh">
        <w:r>
          <w:rPr>
            <w:rFonts w:ascii="Garamond Premier Pro Caption" w:hAnsi="Garamond Premier Pro Caption" w:hint="default"/>
            <w:sz w:val="22"/>
            <w:szCs w:val="22"/>
            <w:rtl w:val="0"/>
          </w:rPr>
          <w:delText>ü</w:delText>
        </w:r>
      </w:del>
      <w:del w:id="10496" w:date="2023-01-13T18:26:59Z" w:author="Jan Groh">
        <w:r>
          <w:rPr>
            <w:rFonts w:ascii="Garamond Premier Pro Caption" w:hAnsi="Garamond Premier Pro Caption"/>
            <w:sz w:val="22"/>
            <w:szCs w:val="22"/>
            <w:rtl w:val="0"/>
          </w:rPr>
          <w:delText>hmen.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9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9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499" w:date="2023-01-13T18:26:59Z" w:author="Jan Groh"/>
          <w:rFonts w:ascii="Garamond Premier Pro Italic" w:cs="Garamond Premier Pro Italic" w:hAnsi="Garamond Premier Pro Italic" w:eastAsia="Garamond Premier Pro Italic"/>
          <w:sz w:val="22"/>
          <w:szCs w:val="22"/>
        </w:rPr>
      </w:pPr>
      <w:del w:id="10500" w:date="2023-01-13T18:26:59Z" w:author="Jan Groh">
        <w:r>
          <w:rPr>
            <w:rFonts w:ascii="Garamond Premier Pro Italic" w:hAnsi="Garamond Premier Pro Italic"/>
            <w:sz w:val="22"/>
            <w:szCs w:val="22"/>
            <w:rtl w:val="0"/>
            <w:lang w:val="de-DE"/>
          </w:rPr>
          <w:delText>Bettina von Arnim</w:delText>
        </w:r>
      </w:del>
      <w:del w:id="10501"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60"/>
        </w:r>
      </w:del>
      <w:del w:id="10502" w:date="2023-01-13T18:26:59Z" w:author="Jan Groh">
        <w:r>
          <w:rPr>
            <w:rFonts w:ascii="Garamond Premier Pro Italic" w:hAnsi="Garamond Premier Pro Italic"/>
            <w:sz w:val="22"/>
            <w:szCs w:val="22"/>
            <w:rtl w:val="0"/>
            <w:lang w:val="en-US"/>
          </w:rPr>
          <w:delText xml:space="preserv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03" w:date="2023-01-13T18:26:59Z" w:author="Jan Groh"/>
          <w:rFonts w:ascii="Garamond Premier Pro Italic" w:cs="Garamond Premier Pro Italic" w:hAnsi="Garamond Premier Pro Italic" w:eastAsia="Garamond Premier Pro Italic"/>
          <w:sz w:val="22"/>
          <w:szCs w:val="22"/>
        </w:rPr>
      </w:pPr>
      <w:del w:id="10504" w:date="2023-01-13T18:26:59Z" w:author="Jan Groh">
        <w:r>
          <w:rPr>
            <w:rFonts w:ascii="Garamond Premier Pro Italic" w:hAnsi="Garamond Premier Pro Italic"/>
            <w:sz w:val="22"/>
            <w:szCs w:val="22"/>
            <w:rtl w:val="0"/>
            <w:lang w:val="pt-PT"/>
          </w:rPr>
          <w:delText>[April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05" w:date="2023-01-05T23:12:03Z" w:author="Jan Groh"/>
          <w:rFonts w:ascii="Garamond Premier Pro Caption" w:cs="Garamond Premier Pro Caption" w:hAnsi="Garamond Premier Pro Caption" w:eastAsia="Garamond Premier Pro Caption"/>
          <w:sz w:val="22"/>
          <w:szCs w:val="22"/>
        </w:rPr>
      </w:pPr>
      <w:del w:id="10506" w:date="2023-01-13T18:26:59Z" w:author="Jan Groh">
        <w:r>
          <w:rPr>
            <w:rFonts w:ascii="Garamond Premier Pro Caption" w:hAnsi="Garamond Premier Pro Caption"/>
            <w:sz w:val="22"/>
            <w:szCs w:val="22"/>
            <w:rtl w:val="0"/>
            <w:lang w:val="de-DE"/>
          </w:rPr>
          <w:delText>Liebe Ottilie! Es ist zwar gewagt, in einer so feierlichen Epoche sich der Mitteilung entgegenzudr</w:delText>
        </w:r>
      </w:del>
      <w:del w:id="10507" w:date="2023-01-13T18:26:59Z" w:author="Jan Groh">
        <w:r>
          <w:rPr>
            <w:rFonts w:ascii="Garamond Premier Pro Caption" w:hAnsi="Garamond Premier Pro Caption" w:hint="default"/>
            <w:sz w:val="22"/>
            <w:szCs w:val="22"/>
            <w:rtl w:val="0"/>
          </w:rPr>
          <w:delText>ä</w:delText>
        </w:r>
      </w:del>
      <w:del w:id="10508" w:date="2023-01-13T18:26:59Z" w:author="Jan Groh">
        <w:r>
          <w:rPr>
            <w:rFonts w:ascii="Garamond Premier Pro Caption" w:hAnsi="Garamond Premier Pro Caption"/>
            <w:sz w:val="22"/>
            <w:szCs w:val="22"/>
            <w:rtl w:val="0"/>
            <w:lang w:val="de-DE"/>
          </w:rPr>
          <w:delText>ngen, und gewi</w:delText>
        </w:r>
      </w:del>
      <w:del w:id="10509" w:date="2023-01-13T18:26:59Z" w:author="Jan Groh">
        <w:r>
          <w:rPr>
            <w:rFonts w:ascii="Garamond Premier Pro Caption" w:hAnsi="Garamond Premier Pro Caption" w:hint="default"/>
            <w:sz w:val="22"/>
            <w:szCs w:val="22"/>
            <w:rtl w:val="0"/>
            <w:lang w:val="de-DE"/>
          </w:rPr>
          <w:delText xml:space="preserve">ß </w:delText>
        </w:r>
      </w:del>
      <w:del w:id="10510" w:date="2023-01-13T18:26:59Z" w:author="Jan Groh">
        <w:r>
          <w:rPr>
            <w:rFonts w:ascii="Garamond Premier Pro Caption" w:hAnsi="Garamond Premier Pro Caption"/>
            <w:sz w:val="22"/>
            <w:szCs w:val="22"/>
            <w:rtl w:val="0"/>
            <w:lang w:val="de-DE"/>
          </w:rPr>
          <w:delText>traue ich mir nicht zu, Ihnen in diesem Augenblick etwas gelten zu k</w:delText>
        </w:r>
      </w:del>
      <w:del w:id="10511" w:date="2023-01-13T18:26:59Z" w:author="Jan Groh">
        <w:r>
          <w:rPr>
            <w:rFonts w:ascii="Garamond Premier Pro Caption" w:hAnsi="Garamond Premier Pro Caption" w:hint="default"/>
            <w:sz w:val="22"/>
            <w:szCs w:val="22"/>
            <w:rtl w:val="0"/>
            <w:lang w:val="sv-SE"/>
          </w:rPr>
          <w:delText>ö</w:delText>
        </w:r>
      </w:del>
      <w:del w:id="10512" w:date="2023-01-13T18:26:59Z" w:author="Jan Groh">
        <w:r>
          <w:rPr>
            <w:rFonts w:ascii="Garamond Premier Pro Caption" w:hAnsi="Garamond Premier Pro Caption"/>
            <w:sz w:val="22"/>
            <w:szCs w:val="22"/>
            <w:rtl w:val="0"/>
            <w:lang w:val="de-DE"/>
          </w:rPr>
          <w:delText>nnen; dennoch f</w:delText>
        </w:r>
      </w:del>
      <w:del w:id="10513" w:date="2023-01-13T18:26:59Z" w:author="Jan Groh">
        <w:r>
          <w:rPr>
            <w:rFonts w:ascii="Garamond Premier Pro Caption" w:hAnsi="Garamond Premier Pro Caption" w:hint="default"/>
            <w:sz w:val="22"/>
            <w:szCs w:val="22"/>
            <w:rtl w:val="0"/>
          </w:rPr>
          <w:delText>ü</w:delText>
        </w:r>
      </w:del>
      <w:del w:id="10514" w:date="2023-01-13T18:26:59Z" w:author="Jan Groh">
        <w:r>
          <w:rPr>
            <w:rFonts w:ascii="Garamond Premier Pro Caption" w:hAnsi="Garamond Premier Pro Caption"/>
            <w:sz w:val="22"/>
            <w:szCs w:val="22"/>
            <w:rtl w:val="0"/>
            <w:lang w:val="de-DE"/>
          </w:rPr>
          <w:delText>hle ich mich durch die tiefe R</w:delText>
        </w:r>
      </w:del>
      <w:del w:id="10515" w:date="2023-01-13T18:26:59Z" w:author="Jan Groh">
        <w:r>
          <w:rPr>
            <w:rFonts w:ascii="Garamond Premier Pro Caption" w:hAnsi="Garamond Premier Pro Caption" w:hint="default"/>
            <w:sz w:val="22"/>
            <w:szCs w:val="22"/>
            <w:rtl w:val="0"/>
          </w:rPr>
          <w:delText>ü</w:delText>
        </w:r>
      </w:del>
      <w:del w:id="10516" w:date="2023-01-13T18:26:59Z" w:author="Jan Groh">
        <w:r>
          <w:rPr>
            <w:rFonts w:ascii="Garamond Premier Pro Caption" w:hAnsi="Garamond Premier Pro Caption"/>
            <w:sz w:val="22"/>
            <w:szCs w:val="22"/>
            <w:rtl w:val="0"/>
            <w:lang w:val="de-DE"/>
          </w:rPr>
          <w:delText>hrung, die mich in Goethes Tod ber</w:delText>
        </w:r>
      </w:del>
      <w:del w:id="10517" w:date="2023-01-13T18:26:59Z" w:author="Jan Groh">
        <w:r>
          <w:rPr>
            <w:rFonts w:ascii="Garamond Premier Pro Caption" w:hAnsi="Garamond Premier Pro Caption" w:hint="default"/>
            <w:sz w:val="22"/>
            <w:szCs w:val="22"/>
            <w:rtl w:val="0"/>
          </w:rPr>
          <w:delText>ü</w:delText>
        </w:r>
      </w:del>
      <w:del w:id="10518" w:date="2023-01-13T18:26:59Z" w:author="Jan Groh">
        <w:r>
          <w:rPr>
            <w:rFonts w:ascii="Garamond Premier Pro Caption" w:hAnsi="Garamond Premier Pro Caption"/>
            <w:sz w:val="22"/>
            <w:szCs w:val="22"/>
            <w:rtl w:val="0"/>
            <w:lang w:val="de-DE"/>
          </w:rPr>
          <w:delText>hrt hat und wohl bis an mein Lebensende in mir fortwirken wird, aufgefordert, Ihnen zu sagen, wie ausgezeichnet gl</w:delText>
        </w:r>
      </w:del>
      <w:del w:id="10519" w:date="2023-01-13T18:26:59Z" w:author="Jan Groh">
        <w:r>
          <w:rPr>
            <w:rFonts w:ascii="Garamond Premier Pro Caption" w:hAnsi="Garamond Premier Pro Caption" w:hint="default"/>
            <w:sz w:val="22"/>
            <w:szCs w:val="22"/>
            <w:rtl w:val="0"/>
          </w:rPr>
          <w:delText>ü</w:delText>
        </w:r>
      </w:del>
      <w:del w:id="10520" w:date="2023-01-13T18:26:59Z" w:author="Jan Groh">
        <w:r>
          <w:rPr>
            <w:rFonts w:ascii="Garamond Premier Pro Caption" w:hAnsi="Garamond Premier Pro Caption"/>
            <w:sz w:val="22"/>
            <w:szCs w:val="22"/>
            <w:rtl w:val="0"/>
            <w:lang w:val="de-DE"/>
          </w:rPr>
          <w:delText>cklich ich Sie sch</w:delText>
        </w:r>
      </w:del>
      <w:del w:id="10521" w:date="2023-01-13T18:26:59Z" w:author="Jan Groh">
        <w:r>
          <w:rPr>
            <w:rFonts w:ascii="Garamond Premier Pro Caption" w:hAnsi="Garamond Premier Pro Caption" w:hint="default"/>
            <w:sz w:val="22"/>
            <w:szCs w:val="22"/>
            <w:rtl w:val="0"/>
          </w:rPr>
          <w:delText>ä</w:delText>
        </w:r>
      </w:del>
      <w:del w:id="10522" w:date="2023-01-13T18:26:59Z" w:author="Jan Groh">
        <w:r>
          <w:rPr>
            <w:rFonts w:ascii="Garamond Premier Pro Caption" w:hAnsi="Garamond Premier Pro Caption"/>
            <w:sz w:val="22"/>
            <w:szCs w:val="22"/>
            <w:rtl w:val="0"/>
            <w:lang w:val="de-DE"/>
          </w:rPr>
          <w:delText>tze, da</w:delText>
        </w:r>
      </w:del>
      <w:del w:id="10523" w:date="2023-01-13T18:26:59Z" w:author="Jan Groh">
        <w:r>
          <w:rPr>
            <w:rFonts w:ascii="Garamond Premier Pro Caption" w:hAnsi="Garamond Premier Pro Caption" w:hint="default"/>
            <w:sz w:val="22"/>
            <w:szCs w:val="22"/>
            <w:rtl w:val="0"/>
            <w:lang w:val="de-DE"/>
          </w:rPr>
          <w:delText xml:space="preserve">ß </w:delText>
        </w:r>
      </w:del>
      <w:del w:id="10524" w:date="2023-01-13T18:26:59Z" w:author="Jan Groh">
        <w:r>
          <w:rPr>
            <w:rFonts w:ascii="Garamond Premier Pro Caption" w:hAnsi="Garamond Premier Pro Caption"/>
            <w:sz w:val="22"/>
            <w:szCs w:val="22"/>
            <w:rtl w:val="0"/>
            <w:lang w:val="de-DE"/>
          </w:rPr>
          <w:delText>es Ihnen geg</w:delText>
        </w:r>
      </w:del>
      <w:del w:id="10525" w:date="2023-01-13T18:26:59Z" w:author="Jan Groh">
        <w:r>
          <w:rPr>
            <w:rFonts w:ascii="Garamond Premier Pro Caption" w:hAnsi="Garamond Premier Pro Caption" w:hint="default"/>
            <w:sz w:val="22"/>
            <w:szCs w:val="22"/>
            <w:rtl w:val="0"/>
            <w:lang w:val="sv-SE"/>
          </w:rPr>
          <w:delText>ö</w:delText>
        </w:r>
      </w:del>
      <w:del w:id="10526" w:date="2023-01-13T18:26:59Z" w:author="Jan Groh">
        <w:r>
          <w:rPr>
            <w:rFonts w:ascii="Garamond Premier Pro Caption" w:hAnsi="Garamond Premier Pro Caption"/>
            <w:sz w:val="22"/>
            <w:szCs w:val="22"/>
            <w:rtl w:val="0"/>
            <w:lang w:val="de-DE"/>
          </w:rPr>
          <w:delText>nnt war, seine letzten Tage zu begleiten.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27" w:date="2023-01-05T23:12:03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28" w:date="2023-01-05T23:12:03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0529"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30" w:date="2023-01-13T18:26:59Z" w:author="Jan Groh"/>
          <w:rFonts w:ascii="Garamond Premier Pro Caption" w:cs="Garamond Premier Pro Caption" w:hAnsi="Garamond Premier Pro Caption" w:eastAsia="Garamond Premier Pro Caption"/>
          <w:sz w:val="22"/>
          <w:szCs w:val="22"/>
        </w:rPr>
      </w:pPr>
      <w:del w:id="10531" w:date="2023-01-05T23:12:40Z" w:author="Jan Groh">
        <w:r>
          <w:rPr>
            <w:rFonts w:ascii="Garamond Premier Pro Caption" w:hAnsi="Garamond Premier Pro Caption"/>
            <w:sz w:val="22"/>
            <w:szCs w:val="22"/>
            <w:rtl w:val="0"/>
            <w:lang w:val="de-DE"/>
          </w:rPr>
          <w:delText>WANDER</w:delText>
        </w:r>
      </w:del>
      <w:del w:id="10532" w:date="2023-01-05T23:12:40Z" w:author="Jan Groh">
        <w:r>
          <w:rPr>
            <w:rFonts w:ascii="Garamond Premier Pro Caption" w:hAnsi="Garamond Premier Pro Caption"/>
            <w:sz w:val="22"/>
            <w:szCs w:val="22"/>
            <w:rtl w:val="0"/>
            <w:lang w:val="de-DE"/>
          </w:rPr>
          <w:delText>J</w:delText>
        </w:r>
      </w:del>
      <w:del w:id="10533" w:date="2023-01-05T23:12:40Z" w:author="Jan Groh">
        <w:r>
          <w:rPr>
            <w:rFonts w:ascii="Garamond Premier Pro Caption" w:hAnsi="Garamond Premier Pro Caption"/>
            <w:sz w:val="22"/>
            <w:szCs w:val="22"/>
            <w:rtl w:val="0"/>
            <w:lang w:val="de-DE"/>
          </w:rPr>
          <w:delText>AHRE UND LEBENSABEND</w:delText>
        </w:r>
      </w:del>
      <w:ins w:id="10534" w:date="2023-01-05T23:12:44Z" w:author="Jan Groh">
        <w:del w:id="10535" w:date="2023-01-13T18:26:59Z" w:author="Jan Groh">
          <w:r>
            <w:rPr>
              <w:rFonts w:ascii="Garamond Premier Pro Caption" w:hAnsi="Garamond Premier Pro Caption"/>
              <w:sz w:val="22"/>
              <w:szCs w:val="22"/>
              <w:rtl w:val="0"/>
              <w:lang w:val="de-DE"/>
            </w:rPr>
            <w:delText>UNSTET</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36" w:date="2023-01-13T18:26:59Z" w:author="Jan Groh"/>
          <w:rFonts w:ascii="Garamond Premier Pro Caption" w:cs="Garamond Premier Pro Caption" w:hAnsi="Garamond Premier Pro Caption" w:eastAsia="Garamond Premier Pro Caption"/>
          <w:sz w:val="22"/>
          <w:szCs w:val="22"/>
        </w:rPr>
      </w:pPr>
      <w:del w:id="10537" w:date="2023-01-13T18:26:59Z" w:author="Jan Groh">
        <w:r>
          <w:rPr>
            <w:rFonts w:ascii="Garamond Premier Pro Caption" w:hAnsi="Garamond Premier Pro Caption"/>
            <w:sz w:val="22"/>
            <w:szCs w:val="22"/>
            <w:rtl w:val="0"/>
          </w:rPr>
          <w:delText>1832</w:delText>
        </w:r>
      </w:del>
      <w:del w:id="10538" w:date="2023-01-13T18:26:59Z" w:author="Jan Groh">
        <w:r>
          <w:rPr>
            <w:rFonts w:ascii="Garamond Premier Pro Caption" w:hAnsi="Garamond Premier Pro Caption" w:hint="default"/>
            <w:sz w:val="22"/>
            <w:szCs w:val="22"/>
            <w:rtl w:val="0"/>
          </w:rPr>
          <w:delText>–</w:delText>
        </w:r>
      </w:del>
      <w:del w:id="10539" w:date="2023-01-13T18:26:59Z" w:author="Jan Groh">
        <w:r>
          <w:rPr>
            <w:rFonts w:ascii="Garamond Premier Pro Caption" w:hAnsi="Garamond Premier Pro Caption"/>
            <w:sz w:val="22"/>
            <w:szCs w:val="22"/>
            <w:rtl w:val="0"/>
          </w:rPr>
          <w:delText>1872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0540"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41" w:date="2023-01-13T18:26:59Z" w:author="Jan Groh"/>
          <w:rFonts w:ascii="Garamond Premier Pro Bold" w:cs="Garamond Premier Pro Bold" w:hAnsi="Garamond Premier Pro Bold" w:eastAsia="Garamond Premier Pro Bold"/>
          <w:sz w:val="22"/>
          <w:szCs w:val="22"/>
        </w:rPr>
      </w:pPr>
      <w:del w:id="10542" w:date="2023-01-13T18:26:59Z" w:author="Jan Groh">
        <w:r>
          <w:rPr>
            <w:rFonts w:ascii="Garamond Premier Pro Bold" w:hAnsi="Garamond Premier Pro Bold"/>
            <w:sz w:val="22"/>
            <w:szCs w:val="22"/>
            <w:rtl w:val="0"/>
            <w:lang w:val="de-DE"/>
          </w:rPr>
          <w:delText>Zeittafel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543"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544" w:date="2023-01-13T18:26:59Z" w:author="Jan Groh"/>
          <w:rFonts w:ascii="Garamond Premier Pro Caption" w:cs="Garamond Premier Pro Caption" w:hAnsi="Garamond Premier Pro Caption" w:eastAsia="Garamond Premier Pro Caption"/>
          <w:sz w:val="22"/>
          <w:szCs w:val="22"/>
        </w:rPr>
      </w:pPr>
      <w:del w:id="10545" w:date="2023-01-13T18:26:59Z" w:author="Jan Groh">
        <w:r>
          <w:rPr>
            <w:rFonts w:ascii="Garamond Premier Pro Caption" w:hAnsi="Garamond Premier Pro Caption"/>
            <w:sz w:val="22"/>
            <w:szCs w:val="22"/>
            <w:rtl w:val="0"/>
          </w:rPr>
          <w:delText>1832</w:delText>
        </w:r>
      </w:del>
      <w:del w:id="10546" w:date="2023-01-13T18:26:59Z" w:author="Jan Groh">
        <w:r>
          <w:rPr>
            <w:rFonts w:ascii="Garamond Premier Pro Caption" w:cs="Garamond Premier Pro Caption" w:hAnsi="Garamond Premier Pro Caption" w:eastAsia="Garamond Premier Pro Caption"/>
            <w:sz w:val="22"/>
            <w:szCs w:val="22"/>
          </w:rPr>
          <w:tab/>
        </w:r>
      </w:del>
      <w:del w:id="10547" w:date="2023-01-13T18:26:59Z" w:author="Jan Groh">
        <w:r>
          <w:rPr>
            <w:rFonts w:ascii="Garamond Premier Pro Caption" w:hAnsi="Garamond Premier Pro Caption"/>
            <w:sz w:val="22"/>
            <w:szCs w:val="22"/>
            <w:rtl w:val="0"/>
            <w:lang w:val="de-DE"/>
          </w:rPr>
          <w:delText>10. Mai: Ottilie reist nach Mainz und Unkel, um Adele</w:delText>
        </w:r>
      </w:del>
      <w:del w:id="10548" w:date="2023-01-13T18:26:59Z" w:author="Jan Groh">
        <w:r>
          <w:rPr>
            <w:rFonts w:ascii="Garamond Premier Pro Caption" w:hAnsi="Garamond Premier Pro Caption"/>
            <w:sz w:val="22"/>
            <w:szCs w:val="22"/>
            <w:rtl w:val="0"/>
            <w:lang w:val="de-DE"/>
          </w:rPr>
          <w:delText xml:space="preserve"> </w:delText>
        </w:r>
      </w:del>
      <w:del w:id="10549" w:date="2023-01-13T18:26:59Z" w:author="Jan Groh">
        <w:r>
          <w:rPr>
            <w:rFonts w:ascii="Garamond Premier Pro Caption" w:hAnsi="Garamond Premier Pro Caption"/>
            <w:sz w:val="22"/>
            <w:szCs w:val="22"/>
            <w:rtl w:val="0"/>
            <w:lang w:val="de-DE"/>
          </w:rPr>
          <w:delText>Schopenhauer zu besuchen.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550" w:date="2023-01-13T18:26:59Z" w:author="Jan Groh"/>
          <w:rFonts w:ascii="Garamond Premier Pro Caption" w:cs="Garamond Premier Pro Caption" w:hAnsi="Garamond Premier Pro Caption" w:eastAsia="Garamond Premier Pro Caption"/>
          <w:sz w:val="22"/>
          <w:szCs w:val="22"/>
        </w:rPr>
      </w:pPr>
      <w:del w:id="10551" w:date="2023-01-13T18:26:59Z" w:author="Jan Groh">
        <w:r>
          <w:rPr>
            <w:rFonts w:ascii="Garamond Premier Pro Caption" w:cs="Garamond Premier Pro Caption" w:hAnsi="Garamond Premier Pro Caption" w:eastAsia="Garamond Premier Pro Caption"/>
            <w:sz w:val="22"/>
            <w:szCs w:val="22"/>
          </w:rPr>
          <w:tab/>
        </w:r>
      </w:del>
      <w:del w:id="10552" w:date="2023-01-13T18:26:59Z" w:author="Jan Groh">
        <w:r>
          <w:rPr>
            <w:rFonts w:ascii="Garamond Premier Pro Caption" w:hAnsi="Garamond Premier Pro Caption"/>
            <w:sz w:val="22"/>
            <w:szCs w:val="22"/>
            <w:rtl w:val="0"/>
            <w:lang w:val="de-DE"/>
          </w:rPr>
          <w:delText>20. Mai: Zusammentreffen mit Sterling in Mainz; gemeinsame Rheinreise nach K</w:delText>
        </w:r>
      </w:del>
      <w:del w:id="10553" w:date="2023-01-13T18:26:59Z" w:author="Jan Groh">
        <w:r>
          <w:rPr>
            <w:rFonts w:ascii="Garamond Premier Pro Caption" w:hAnsi="Garamond Premier Pro Caption" w:hint="default"/>
            <w:sz w:val="22"/>
            <w:szCs w:val="22"/>
            <w:rtl w:val="0"/>
            <w:lang w:val="sv-SE"/>
          </w:rPr>
          <w:delText>ö</w:delText>
        </w:r>
      </w:del>
      <w:del w:id="10554" w:date="2023-01-13T18:26:59Z" w:author="Jan Groh">
        <w:r>
          <w:rPr>
            <w:rFonts w:ascii="Garamond Premier Pro Caption" w:hAnsi="Garamond Premier Pro Caption"/>
            <w:sz w:val="22"/>
            <w:szCs w:val="22"/>
            <w:rtl w:val="0"/>
          </w:rPr>
          <w:delText>ln.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555" w:date="2023-01-13T18:26:59Z" w:author="Jan Groh"/>
          <w:rFonts w:ascii="Garamond Premier Pro Caption" w:cs="Garamond Premier Pro Caption" w:hAnsi="Garamond Premier Pro Caption" w:eastAsia="Garamond Premier Pro Caption"/>
          <w:sz w:val="22"/>
          <w:szCs w:val="22"/>
        </w:rPr>
      </w:pPr>
      <w:del w:id="10556" w:date="2023-01-13T18:26:59Z" w:author="Jan Groh">
        <w:r>
          <w:rPr>
            <w:rFonts w:ascii="Garamond Premier Pro Caption" w:cs="Garamond Premier Pro Caption" w:hAnsi="Garamond Premier Pro Caption" w:eastAsia="Garamond Premier Pro Caption"/>
            <w:sz w:val="22"/>
            <w:szCs w:val="22"/>
          </w:rPr>
          <w:tab/>
        </w:r>
      </w:del>
      <w:del w:id="10557" w:date="2023-01-13T18:26:59Z" w:author="Jan Groh">
        <w:r>
          <w:rPr>
            <w:rFonts w:ascii="Garamond Premier Pro Caption" w:hAnsi="Garamond Premier Pro Caption"/>
            <w:sz w:val="22"/>
            <w:szCs w:val="22"/>
            <w:rtl w:val="0"/>
            <w:lang w:val="de-DE"/>
          </w:rPr>
          <w:delText>August: Ottilie kehrt nach Weimar zur</w:delText>
        </w:r>
      </w:del>
      <w:del w:id="10558" w:date="2023-01-13T18:26:59Z" w:author="Jan Groh">
        <w:r>
          <w:rPr>
            <w:rFonts w:ascii="Garamond Premier Pro Caption" w:hAnsi="Garamond Premier Pro Caption" w:hint="default"/>
            <w:sz w:val="22"/>
            <w:szCs w:val="22"/>
            <w:rtl w:val="0"/>
          </w:rPr>
          <w:delText>ü</w:delText>
        </w:r>
      </w:del>
      <w:del w:id="10559"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560" w:date="2023-01-13T18:26:59Z" w:author="Jan Groh"/>
          <w:rFonts w:ascii="Garamond Premier Pro Caption" w:cs="Garamond Premier Pro Caption" w:hAnsi="Garamond Premier Pro Caption" w:eastAsia="Garamond Premier Pro Caption"/>
          <w:sz w:val="22"/>
          <w:szCs w:val="22"/>
        </w:rPr>
      </w:pPr>
      <w:del w:id="10561" w:date="2023-01-13T18:26:59Z" w:author="Jan Groh">
        <w:r>
          <w:rPr>
            <w:rFonts w:ascii="Garamond Premier Pro Caption" w:hAnsi="Garamond Premier Pro Caption"/>
            <w:sz w:val="22"/>
            <w:szCs w:val="22"/>
            <w:rtl w:val="0"/>
            <w:lang w:val="de-DE"/>
          </w:rPr>
          <w:delText xml:space="preserve">1833 </w:delText>
        </w:r>
      </w:del>
      <w:del w:id="10562" w:date="2023-01-13T18:26:59Z" w:author="Jan Groh">
        <w:r>
          <w:rPr>
            <w:rFonts w:ascii="Arial Unicode MS" w:cs="Arial Unicode MS" w:hAnsi="Arial Unicode MS" w:eastAsia="Arial Unicode MS"/>
            <w:b w:val="0"/>
            <w:bCs w:val="0"/>
            <w:i w:val="0"/>
            <w:iCs w:val="0"/>
            <w:sz w:val="22"/>
            <w:szCs w:val="22"/>
            <w:rtl w:val="0"/>
          </w:rPr>
          <w:delText>﻿﻿﻿﻿</w:delText>
        </w:r>
      </w:del>
      <w:del w:id="10563" w:date="2023-01-13T18:26:59Z" w:author="Jan Groh">
        <w:r>
          <w:rPr>
            <w:rFonts w:ascii="Garamond Premier Pro Caption" w:cs="Garamond Premier Pro Caption" w:hAnsi="Garamond Premier Pro Caption" w:eastAsia="Garamond Premier Pro Caption"/>
            <w:sz w:val="22"/>
            <w:szCs w:val="22"/>
          </w:rPr>
          <w:tab/>
        </w:r>
      </w:del>
      <w:del w:id="10564" w:date="2023-01-13T18:26:59Z" w:author="Jan Groh">
        <w:r>
          <w:rPr>
            <w:rFonts w:ascii="Garamond Premier Pro Caption" w:hAnsi="Garamond Premier Pro Caption"/>
            <w:sz w:val="22"/>
            <w:szCs w:val="22"/>
            <w:rtl w:val="0"/>
            <w:lang w:val="fr-FR"/>
          </w:rPr>
          <w:delText>Mai</w:delText>
        </w:r>
      </w:del>
      <w:del w:id="10565" w:date="2023-01-13T18:26:59Z" w:author="Jan Groh">
        <w:r>
          <w:rPr>
            <w:rFonts w:ascii="Garamond Premier Pro Caption" w:hAnsi="Garamond Premier Pro Caption" w:hint="default"/>
            <w:sz w:val="22"/>
            <w:szCs w:val="22"/>
            <w:rtl w:val="0"/>
          </w:rPr>
          <w:delText>–</w:delText>
        </w:r>
      </w:del>
      <w:del w:id="10566" w:date="2023-01-13T18:26:59Z" w:author="Jan Groh">
        <w:r>
          <w:rPr>
            <w:rFonts w:ascii="Garamond Premier Pro Caption" w:hAnsi="Garamond Premier Pro Caption"/>
            <w:sz w:val="22"/>
            <w:szCs w:val="22"/>
            <w:rtl w:val="0"/>
            <w:lang w:val="de-DE"/>
          </w:rPr>
          <w:delText>Juni: Kuraufenthalt in Frankfurt; Sterling hatte in Aussicht gestellt, dorthin nachkommen zu wollen. Ottilies Kontakt zu der Kaufmannswitwe Sib</w:delText>
        </w:r>
      </w:del>
      <w:del w:id="10567" w:date="2023-01-13T18:26:59Z" w:author="Jan Groh">
        <w:r>
          <w:rPr>
            <w:rFonts w:ascii="Garamond Premier Pro Caption" w:hAnsi="Garamond Premier Pro Caption"/>
            <w:sz w:val="22"/>
            <w:szCs w:val="22"/>
            <w:rtl w:val="0"/>
            <w:lang w:val="de-DE"/>
          </w:rPr>
          <w:delText>y</w:delText>
        </w:r>
      </w:del>
      <w:del w:id="10568" w:date="2023-01-13T18:26:59Z" w:author="Jan Groh">
        <w:r>
          <w:rPr>
            <w:rFonts w:ascii="Garamond Premier Pro Caption" w:hAnsi="Garamond Premier Pro Caption"/>
            <w:sz w:val="22"/>
            <w:szCs w:val="22"/>
            <w:rtl w:val="0"/>
            <w:lang w:val="de-DE"/>
          </w:rPr>
          <w:delText xml:space="preserve">lle Mertens und der Schriftstellerin Anna </w:delText>
        </w:r>
      </w:del>
      <w:del w:id="10569" w:date="2023-01-13T18:26:59Z" w:author="Jan Groh">
        <w:r>
          <w:rPr>
            <w:rFonts w:ascii="Garamond Premier Pro Caption" w:hAnsi="Garamond Premier Pro Caption"/>
            <w:sz w:val="22"/>
            <w:szCs w:val="22"/>
            <w:rtl w:val="0"/>
            <w:lang w:val="de-DE"/>
          </w:rPr>
          <w:delText>J</w:delText>
        </w:r>
      </w:del>
      <w:del w:id="10570" w:date="2023-01-13T18:26:59Z" w:author="Jan Groh">
        <w:r>
          <w:rPr>
            <w:rFonts w:ascii="Garamond Premier Pro Caption" w:hAnsi="Garamond Premier Pro Caption"/>
            <w:sz w:val="22"/>
            <w:szCs w:val="22"/>
            <w:rtl w:val="0"/>
            <w:lang w:val="de-DE"/>
          </w:rPr>
          <w:delText>ameson vertieft sich.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571" w:date="2023-01-13T18:26:59Z" w:author="Jan Groh"/>
          <w:rFonts w:ascii="Garamond Premier Pro Caption" w:cs="Garamond Premier Pro Caption" w:hAnsi="Garamond Premier Pro Caption" w:eastAsia="Garamond Premier Pro Caption"/>
          <w:sz w:val="22"/>
          <w:szCs w:val="22"/>
        </w:rPr>
      </w:pPr>
      <w:del w:id="10572" w:date="2023-01-13T18:26:59Z" w:author="Jan Groh">
        <w:r>
          <w:rPr>
            <w:rFonts w:ascii="Arial Unicode MS" w:cs="Arial Unicode MS" w:hAnsi="Arial Unicode MS" w:eastAsia="Arial Unicode MS"/>
            <w:b w:val="0"/>
            <w:bCs w:val="0"/>
            <w:i w:val="0"/>
            <w:iCs w:val="0"/>
            <w:sz w:val="22"/>
            <w:szCs w:val="22"/>
            <w:rtl w:val="0"/>
          </w:rPr>
          <w:delText>﻿﻿﻿﻿﻿</w:delText>
        </w:r>
      </w:del>
      <w:del w:id="10573" w:date="2023-01-13T18:26:59Z" w:author="Jan Groh">
        <w:r>
          <w:rPr>
            <w:rFonts w:ascii="Garamond Premier Pro Caption" w:hAnsi="Garamond Premier Pro Caption"/>
            <w:sz w:val="22"/>
            <w:szCs w:val="22"/>
            <w:rtl w:val="0"/>
            <w:lang w:val="de-DE"/>
          </w:rPr>
          <w:delText>1834</w:delText>
          <w:tab/>
        </w:r>
      </w:del>
      <w:del w:id="10574" w:date="2023-01-13T18:26:59Z" w:author="Jan Groh">
        <w:r>
          <w:rPr>
            <w:rFonts w:ascii="Garamond Premier Pro Caption" w:hAnsi="Garamond Premier Pro Caption"/>
            <w:sz w:val="22"/>
            <w:szCs w:val="22"/>
            <w:rtl w:val="0"/>
            <w:lang w:val="de-DE"/>
          </w:rPr>
          <w:delText>Mai: Reise nach Frankfurt, um dort Sterling und Capt. Story wiederzusehen; sie bleibt ohne Nachricht von Sterling.</w:delText>
        </w:r>
      </w:del>
      <w:del w:id="10575" w:date="2023-01-13T18:26:59Z" w:author="Jan Groh">
        <w:r>
          <w:rPr>
            <w:rFonts w:ascii="Garamond Premier Pro Caption" w:cs="Garamond Premier Pro Caption" w:hAnsi="Garamond Premier Pro Caption" w:eastAsia="Garamond Premier Pro Caption"/>
            <w:sz w:val="22"/>
            <w:szCs w:val="22"/>
          </w:rPr>
          <w:br w:type="textWrapping"/>
        </w:r>
      </w:del>
      <w:del w:id="10576" w:date="2023-01-13T18:26:59Z" w:author="Jan Groh">
        <w:r>
          <w:rPr>
            <w:rFonts w:ascii="Garamond Premier Pro Caption" w:hAnsi="Garamond Premier Pro Caption"/>
            <w:sz w:val="22"/>
            <w:szCs w:val="22"/>
            <w:rtl w:val="0"/>
            <w:lang w:val="de-DE"/>
          </w:rPr>
          <w:delText>Oktober: Umzug nach Wien der Schwangerschaft wegen, die in Weimar unbemerkt bleiben soll. Anna Jameson begleitet Ottilie, Sibylle Mertens gew</w:delText>
        </w:r>
      </w:del>
      <w:del w:id="10577" w:date="2023-01-13T18:26:59Z" w:author="Jan Groh">
        <w:r>
          <w:rPr>
            <w:rFonts w:ascii="Garamond Premier Pro Caption" w:hAnsi="Garamond Premier Pro Caption" w:hint="default"/>
            <w:sz w:val="22"/>
            <w:szCs w:val="22"/>
            <w:rtl w:val="0"/>
          </w:rPr>
          <w:delText>ä</w:delText>
        </w:r>
      </w:del>
      <w:del w:id="10578" w:date="2023-01-13T18:26:59Z" w:author="Jan Groh">
        <w:r>
          <w:rPr>
            <w:rFonts w:ascii="Garamond Premier Pro Caption" w:hAnsi="Garamond Premier Pro Caption"/>
            <w:sz w:val="22"/>
            <w:szCs w:val="22"/>
            <w:rtl w:val="0"/>
            <w:lang w:val="de-DE"/>
          </w:rPr>
          <w:delText>hrt finanzielle Unterst</w:delText>
        </w:r>
      </w:del>
      <w:del w:id="10579" w:date="2023-01-13T18:26:59Z" w:author="Jan Groh">
        <w:r>
          <w:rPr>
            <w:rFonts w:ascii="Garamond Premier Pro Caption" w:hAnsi="Garamond Premier Pro Caption" w:hint="default"/>
            <w:sz w:val="22"/>
            <w:szCs w:val="22"/>
            <w:rtl w:val="0"/>
          </w:rPr>
          <w:delText>ü</w:delText>
        </w:r>
      </w:del>
      <w:del w:id="10580" w:date="2023-01-13T18:26:59Z" w:author="Jan Groh">
        <w:r>
          <w:rPr>
            <w:rFonts w:ascii="Garamond Premier Pro Caption" w:hAnsi="Garamond Premier Pro Caption"/>
            <w:sz w:val="22"/>
            <w:szCs w:val="22"/>
            <w:rtl w:val="0"/>
            <w:lang w:val="de-DE"/>
          </w:rPr>
          <w:delText>tzung</w:delText>
        </w:r>
      </w:del>
      <w:del w:id="10581"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582" w:date="2023-01-13T18:26:59Z" w:author="Jan Groh"/>
          <w:rFonts w:ascii="Garamond Premier Pro Caption" w:cs="Garamond Premier Pro Caption" w:hAnsi="Garamond Premier Pro Caption" w:eastAsia="Garamond Premier Pro Caption"/>
          <w:sz w:val="22"/>
          <w:szCs w:val="22"/>
        </w:rPr>
      </w:pPr>
      <w:del w:id="10583" w:date="2023-01-13T18:26:59Z" w:author="Jan Groh">
        <w:r>
          <w:rPr>
            <w:rFonts w:ascii="Garamond Premier Pro Caption" w:hAnsi="Garamond Premier Pro Caption"/>
            <w:sz w:val="22"/>
            <w:szCs w:val="22"/>
            <w:rtl w:val="0"/>
          </w:rPr>
          <w:delText>1835</w:delText>
        </w:r>
      </w:del>
      <w:del w:id="10584" w:date="2023-01-13T18:26:59Z" w:author="Jan Groh">
        <w:r>
          <w:rPr>
            <w:rFonts w:ascii="Garamond Premier Pro Caption" w:cs="Garamond Premier Pro Caption" w:hAnsi="Garamond Premier Pro Caption" w:eastAsia="Garamond Premier Pro Caption"/>
            <w:sz w:val="22"/>
            <w:szCs w:val="22"/>
          </w:rPr>
          <w:tab/>
        </w:r>
      </w:del>
      <w:del w:id="10585" w:date="2023-01-13T18:26:59Z" w:author="Jan Groh">
        <w:r>
          <w:rPr>
            <w:rFonts w:ascii="Garamond Premier Pro Caption" w:hAnsi="Garamond Premier Pro Caption"/>
            <w:sz w:val="22"/>
            <w:szCs w:val="22"/>
            <w:rtl w:val="0"/>
            <w:lang w:val="de-DE"/>
          </w:rPr>
          <w:delText xml:space="preserve">15. Februar: Anna Sibylle geboren, als </w:delText>
        </w:r>
      </w:del>
      <w:del w:id="10586" w:date="2023-01-13T18:26:59Z" w:author="Jan Groh">
        <w:r>
          <w:rPr>
            <w:rFonts w:ascii="Garamond Premier Pro Caption" w:hAnsi="Garamond Premier Pro Caption" w:hint="default"/>
            <w:sz w:val="22"/>
            <w:szCs w:val="22"/>
            <w:rtl w:val="0"/>
            <w:lang w:val="it-IT"/>
          </w:rPr>
          <w:delText>»</w:delText>
        </w:r>
      </w:del>
      <w:del w:id="10587" w:date="2023-01-13T18:26:59Z" w:author="Jan Groh">
        <w:r>
          <w:rPr>
            <w:rFonts w:ascii="Garamond Premier Pro Caption" w:hAnsi="Garamond Premier Pro Caption"/>
            <w:sz w:val="22"/>
            <w:szCs w:val="22"/>
            <w:rtl w:val="0"/>
          </w:rPr>
          <w:delText>Po</w:delText>
        </w:r>
      </w:del>
      <w:del w:id="10588" w:date="2023-01-13T18:26:59Z" w:author="Jan Groh">
        <w:r>
          <w:rPr>
            <w:rFonts w:ascii="Garamond Premier Pro Caption" w:hAnsi="Garamond Premier Pro Caption"/>
            <w:sz w:val="22"/>
            <w:szCs w:val="22"/>
            <w:rtl w:val="0"/>
            <w:lang w:val="de-DE"/>
          </w:rPr>
          <w:delText>i</w:delText>
        </w:r>
      </w:del>
      <w:del w:id="10589" w:date="2023-01-13T18:26:59Z" w:author="Jan Groh">
        <w:r>
          <w:rPr>
            <w:rFonts w:ascii="Garamond Premier Pro Caption" w:hAnsi="Garamond Premier Pro Caption"/>
            <w:sz w:val="22"/>
            <w:szCs w:val="22"/>
            <w:rtl w:val="0"/>
            <w:lang w:val="de-DE"/>
          </w:rPr>
          <w:delText>wisch</w:delText>
        </w:r>
      </w:del>
      <w:del w:id="10590" w:date="2023-01-13T18:26:59Z" w:author="Jan Groh">
        <w:r>
          <w:rPr>
            <w:rFonts w:ascii="Garamond Premier Pro Caption" w:hAnsi="Garamond Premier Pro Caption" w:hint="default"/>
            <w:sz w:val="22"/>
            <w:szCs w:val="22"/>
            <w:rtl w:val="0"/>
            <w:lang w:val="fr-FR"/>
          </w:rPr>
          <w:delText xml:space="preserve">« </w:delText>
        </w:r>
      </w:del>
      <w:del w:id="10591" w:date="2023-01-13T18:26:59Z" w:author="Jan Groh">
        <w:r>
          <w:rPr>
            <w:rFonts w:ascii="Garamond Premier Pro Caption" w:hAnsi="Garamond Premier Pro Caption"/>
            <w:sz w:val="22"/>
            <w:szCs w:val="22"/>
            <w:rtl w:val="0"/>
            <w:lang w:val="de-DE"/>
          </w:rPr>
          <w:delText>ins Taufregister eingetragen. Das Kind wird sofort in Pflege gegeben,</w:delText>
        </w:r>
      </w:del>
      <w:del w:id="10592" w:date="2023-01-13T18:26:59Z" w:author="Jan Groh">
        <w:r>
          <w:rPr>
            <w:rFonts w:ascii="Garamond Premier Pro Caption" w:hAnsi="Garamond Premier Pro Caption"/>
            <w:sz w:val="22"/>
            <w:szCs w:val="22"/>
            <w:rtl w:val="0"/>
            <w:lang w:val="de-DE"/>
          </w:rPr>
          <w:delText xml:space="preserve"> </w:delText>
        </w:r>
      </w:del>
      <w:del w:id="10593" w:date="2023-01-13T18:26:59Z" w:author="Jan Groh">
        <w:r>
          <w:rPr>
            <w:rFonts w:ascii="Garamond Premier Pro Caption" w:hAnsi="Garamond Premier Pro Caption"/>
            <w:sz w:val="22"/>
            <w:szCs w:val="22"/>
            <w:rtl w:val="0"/>
            <w:lang w:val="da-DK"/>
          </w:rPr>
          <w:delText>Sibylle Mertens tr</w:delText>
        </w:r>
      </w:del>
      <w:del w:id="10594" w:date="2023-01-13T18:26:59Z" w:author="Jan Groh">
        <w:r>
          <w:rPr>
            <w:rFonts w:ascii="Garamond Premier Pro Caption" w:hAnsi="Garamond Premier Pro Caption" w:hint="default"/>
            <w:sz w:val="22"/>
            <w:szCs w:val="22"/>
            <w:rtl w:val="0"/>
          </w:rPr>
          <w:delText>ä</w:delText>
        </w:r>
      </w:del>
      <w:del w:id="10595" w:date="2023-01-13T18:26:59Z" w:author="Jan Groh">
        <w:r>
          <w:rPr>
            <w:rFonts w:ascii="Garamond Premier Pro Caption" w:hAnsi="Garamond Premier Pro Caption"/>
            <w:sz w:val="22"/>
            <w:szCs w:val="22"/>
            <w:rtl w:val="0"/>
            <w:lang w:val="de-DE"/>
          </w:rPr>
          <w:delText>gt die Kosten.</w:delText>
        </w:r>
      </w:del>
      <w:del w:id="10596" w:date="2023-01-13T18:26:59Z" w:author="Jan Groh">
        <w:r>
          <w:rPr>
            <w:rFonts w:ascii="Garamond Premier Pro Caption" w:cs="Garamond Premier Pro Caption" w:hAnsi="Garamond Premier Pro Caption" w:eastAsia="Garamond Premier Pro Caption"/>
            <w:sz w:val="22"/>
            <w:szCs w:val="22"/>
          </w:rPr>
          <w:br w:type="textWrapping"/>
        </w:r>
      </w:del>
      <w:del w:id="10597" w:date="2023-01-13T18:26:59Z" w:author="Jan Groh">
        <w:r>
          <w:rPr>
            <w:rFonts w:ascii="Garamond Premier Pro Caption" w:hAnsi="Garamond Premier Pro Caption"/>
            <w:sz w:val="22"/>
            <w:szCs w:val="22"/>
            <w:rtl w:val="0"/>
            <w:lang w:val="de-DE"/>
          </w:rPr>
          <w:delText>Ottilie lernt in Wien den Arzt und Historiker Romeo Seligmann kennen.</w:delText>
        </w:r>
      </w:del>
      <w:del w:id="10598" w:date="2023-01-13T18:26:59Z" w:author="Jan Groh">
        <w:r>
          <w:rPr>
            <w:rFonts w:ascii="Garamond Premier Pro Caption" w:cs="Garamond Premier Pro Caption" w:hAnsi="Garamond Premier Pro Caption" w:eastAsia="Garamond Premier Pro Caption"/>
            <w:sz w:val="22"/>
            <w:szCs w:val="22"/>
          </w:rPr>
          <w:br w:type="textWrapping"/>
        </w:r>
      </w:del>
      <w:del w:id="10599" w:date="2023-01-13T18:26:59Z" w:author="Jan Groh">
        <w:r>
          <w:rPr>
            <w:rFonts w:ascii="Garamond Premier Pro Caption" w:hAnsi="Garamond Premier Pro Caption"/>
            <w:sz w:val="22"/>
            <w:szCs w:val="22"/>
            <w:rtl w:val="0"/>
            <w:lang w:val="de-DE"/>
          </w:rPr>
          <w:delText>September: Ottilie kehrt nach Weimar zur</w:delText>
        </w:r>
      </w:del>
      <w:del w:id="10600" w:date="2023-01-13T18:26:59Z" w:author="Jan Groh">
        <w:r>
          <w:rPr>
            <w:rFonts w:ascii="Garamond Premier Pro Caption" w:hAnsi="Garamond Premier Pro Caption" w:hint="default"/>
            <w:sz w:val="22"/>
            <w:szCs w:val="22"/>
            <w:rtl w:val="0"/>
          </w:rPr>
          <w:delText>ü</w:delText>
        </w:r>
      </w:del>
      <w:del w:id="10601" w:date="2023-01-13T18:26:59Z" w:author="Jan Groh">
        <w:r>
          <w:rPr>
            <w:rFonts w:ascii="Garamond Premier Pro Caption" w:hAnsi="Garamond Premier Pro Caption"/>
            <w:sz w:val="22"/>
            <w:szCs w:val="22"/>
            <w:rtl w:val="0"/>
            <w:lang w:val="de-DE"/>
          </w:rPr>
          <w:delText xml:space="preserve">ck. Sie beabsichtigt, Anna Sibylle als </w:delText>
        </w:r>
      </w:del>
      <w:del w:id="10602" w:date="2023-01-13T18:26:59Z" w:author="Jan Groh">
        <w:r>
          <w:rPr>
            <w:rFonts w:ascii="Garamond Premier Pro Caption" w:hAnsi="Garamond Premier Pro Caption" w:hint="default"/>
            <w:sz w:val="22"/>
            <w:szCs w:val="22"/>
            <w:rtl w:val="0"/>
          </w:rPr>
          <w:delText>›</w:delText>
        </w:r>
      </w:del>
      <w:del w:id="10603" w:date="2023-01-13T18:26:59Z" w:author="Jan Groh">
        <w:r>
          <w:rPr>
            <w:rFonts w:ascii="Garamond Premier Pro Caption" w:hAnsi="Garamond Premier Pro Caption"/>
            <w:sz w:val="22"/>
            <w:szCs w:val="22"/>
            <w:rtl w:val="0"/>
          </w:rPr>
          <w:delText>Waisenkind</w:delText>
        </w:r>
      </w:del>
      <w:del w:id="10604" w:date="2023-01-13T18:26:59Z" w:author="Jan Groh">
        <w:r>
          <w:rPr>
            <w:rFonts w:ascii="Garamond Premier Pro Caption" w:hAnsi="Garamond Premier Pro Caption" w:hint="default"/>
            <w:sz w:val="22"/>
            <w:szCs w:val="22"/>
            <w:rtl w:val="0"/>
            <w:lang w:val="de-DE"/>
          </w:rPr>
          <w:delText>‹</w:delText>
        </w:r>
      </w:del>
      <w:del w:id="10605" w:date="2023-01-13T18:26:59Z" w:author="Jan Groh">
        <w:r>
          <w:rPr>
            <w:rFonts w:ascii="Garamond Premier Pro Caption" w:hAnsi="Garamond Premier Pro Caption"/>
            <w:sz w:val="22"/>
            <w:szCs w:val="22"/>
            <w:rtl w:val="0"/>
            <w:lang w:val="de-DE"/>
          </w:rPr>
          <w:delText xml:space="preserve"> zu adoptieren.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06" w:date="2023-01-13T18:26:59Z" w:author="Jan Groh"/>
          <w:rFonts w:ascii="Garamond Premier Pro Caption" w:cs="Garamond Premier Pro Caption" w:hAnsi="Garamond Premier Pro Caption" w:eastAsia="Garamond Premier Pro Caption"/>
          <w:sz w:val="22"/>
          <w:szCs w:val="22"/>
        </w:rPr>
      </w:pPr>
      <w:del w:id="10607" w:date="2023-01-13T18:26:59Z" w:author="Jan Groh">
        <w:r>
          <w:rPr>
            <w:rFonts w:ascii="Garamond Premier Pro Caption" w:hAnsi="Garamond Premier Pro Caption"/>
            <w:sz w:val="22"/>
            <w:szCs w:val="22"/>
            <w:rtl w:val="0"/>
          </w:rPr>
          <w:delText>1836</w:delText>
        </w:r>
      </w:del>
      <w:del w:id="10608" w:date="2023-01-13T18:26:59Z" w:author="Jan Groh">
        <w:r>
          <w:rPr>
            <w:rFonts w:ascii="Garamond Premier Pro Caption" w:cs="Garamond Premier Pro Caption" w:hAnsi="Garamond Premier Pro Caption" w:eastAsia="Garamond Premier Pro Caption"/>
            <w:sz w:val="22"/>
            <w:szCs w:val="22"/>
          </w:rPr>
          <w:tab/>
        </w:r>
      </w:del>
      <w:del w:id="10609" w:date="2023-01-13T18:26:59Z" w:author="Jan Groh">
        <w:r>
          <w:rPr>
            <w:rFonts w:ascii="Garamond Premier Pro Caption" w:hAnsi="Garamond Premier Pro Caption"/>
            <w:sz w:val="22"/>
            <w:szCs w:val="22"/>
            <w:rtl w:val="0"/>
            <w:lang w:val="de-DE"/>
          </w:rPr>
          <w:delText>4. Juli: Anna Sibylle Poiwisch, Tochter von Ottilie und Capt.</w:delText>
        </w:r>
      </w:del>
      <w:del w:id="10610" w:date="2023-01-13T18:26:59Z" w:author="Jan Groh">
        <w:r>
          <w:rPr>
            <w:rFonts w:ascii="Garamond Premier Pro Caption" w:hAnsi="Garamond Premier Pro Caption"/>
            <w:sz w:val="22"/>
            <w:szCs w:val="22"/>
            <w:rtl w:val="0"/>
            <w:lang w:val="de-DE"/>
          </w:rPr>
          <w:delText xml:space="preserve"> </w:delText>
        </w:r>
      </w:del>
      <w:del w:id="10611" w:date="2023-01-13T18:26:59Z" w:author="Jan Groh">
        <w:r>
          <w:rPr>
            <w:rFonts w:ascii="Garamond Premier Pro Caption" w:hAnsi="Garamond Premier Pro Caption"/>
            <w:sz w:val="22"/>
            <w:szCs w:val="22"/>
            <w:rtl w:val="0"/>
            <w:lang w:val="de-DE"/>
          </w:rPr>
          <w:delText>Story, in Wien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12" w:date="2023-01-13T18:26:59Z" w:author="Jan Groh"/>
          <w:rFonts w:ascii="Garamond Premier Pro Caption" w:cs="Garamond Premier Pro Caption" w:hAnsi="Garamond Premier Pro Caption" w:eastAsia="Garamond Premier Pro Caption"/>
          <w:sz w:val="22"/>
          <w:szCs w:val="22"/>
        </w:rPr>
      </w:pPr>
      <w:del w:id="10613" w:date="2023-01-13T18:26:59Z" w:author="Jan Groh">
        <w:r>
          <w:rPr>
            <w:rFonts w:ascii="Arial Unicode MS" w:cs="Arial Unicode MS" w:hAnsi="Arial Unicode MS" w:eastAsia="Arial Unicode MS"/>
            <w:b w:val="0"/>
            <w:bCs w:val="0"/>
            <w:i w:val="0"/>
            <w:iCs w:val="0"/>
            <w:sz w:val="22"/>
            <w:szCs w:val="22"/>
            <w:rtl w:val="0"/>
          </w:rPr>
          <w:delText>﻿﻿﻿﻿﻿</w:delText>
        </w:r>
      </w:del>
      <w:del w:id="10614" w:date="2023-01-13T18:26:59Z" w:author="Jan Groh">
        <w:r>
          <w:rPr>
            <w:rFonts w:ascii="Garamond Premier Pro Caption" w:cs="Garamond Premier Pro Caption" w:hAnsi="Garamond Premier Pro Caption" w:eastAsia="Garamond Premier Pro Caption"/>
            <w:sz w:val="22"/>
            <w:szCs w:val="22"/>
          </w:rPr>
          <w:tab/>
        </w:r>
      </w:del>
      <w:del w:id="10615" w:date="2023-01-13T18:26:59Z" w:author="Jan Groh">
        <w:r>
          <w:rPr>
            <w:rFonts w:ascii="Garamond Premier Pro Caption" w:hAnsi="Garamond Premier Pro Caption"/>
            <w:sz w:val="22"/>
            <w:szCs w:val="22"/>
            <w:rtl w:val="0"/>
            <w:lang w:val="de-DE"/>
          </w:rPr>
          <w:delText>Januar: Ottilie zieht nach Leipzig zu Walther, der bei Felix Mendelssohn studiert. Sie macht die Bekanntschaft mit Gustav K</w:delText>
        </w:r>
      </w:del>
      <w:del w:id="10616" w:date="2023-01-13T18:26:59Z" w:author="Jan Groh">
        <w:r>
          <w:rPr>
            <w:rFonts w:ascii="Garamond Premier Pro Caption" w:hAnsi="Garamond Premier Pro Caption" w:hint="default"/>
            <w:sz w:val="22"/>
            <w:szCs w:val="22"/>
            <w:rtl w:val="0"/>
          </w:rPr>
          <w:delText>ü</w:delText>
        </w:r>
      </w:del>
      <w:del w:id="10617" w:date="2023-01-13T18:26:59Z" w:author="Jan Groh">
        <w:r>
          <w:rPr>
            <w:rFonts w:ascii="Garamond Premier Pro Caption" w:hAnsi="Garamond Premier Pro Caption"/>
            <w:sz w:val="22"/>
            <w:szCs w:val="22"/>
            <w:rtl w:val="0"/>
            <w:lang w:val="de-DE"/>
          </w:rPr>
          <w:delText>hne. Major von Pogwisch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18" w:date="2023-01-13T18:26:59Z" w:author="Jan Groh"/>
          <w:rFonts w:ascii="Garamond Premier Pro Caption" w:cs="Garamond Premier Pro Caption" w:hAnsi="Garamond Premier Pro Caption" w:eastAsia="Garamond Premier Pro Caption"/>
          <w:sz w:val="22"/>
          <w:szCs w:val="22"/>
        </w:rPr>
      </w:pPr>
      <w:del w:id="10619" w:date="2023-01-13T18:26:59Z" w:author="Jan Groh">
        <w:r>
          <w:rPr>
            <w:rFonts w:ascii="Arial Unicode MS" w:cs="Arial Unicode MS" w:hAnsi="Arial Unicode MS" w:eastAsia="Arial Unicode MS"/>
            <w:b w:val="0"/>
            <w:bCs w:val="0"/>
            <w:i w:val="0"/>
            <w:iCs w:val="0"/>
            <w:sz w:val="22"/>
            <w:szCs w:val="22"/>
            <w:rtl w:val="0"/>
          </w:rPr>
          <w:delText>﻿﻿﻿﻿﻿</w:delText>
        </w:r>
      </w:del>
      <w:del w:id="10620" w:date="2023-01-13T18:26:59Z" w:author="Jan Groh">
        <w:r>
          <w:rPr>
            <w:rFonts w:ascii="Garamond Premier Pro Caption" w:hAnsi="Garamond Premier Pro Caption"/>
            <w:sz w:val="22"/>
            <w:szCs w:val="22"/>
            <w:rtl w:val="0"/>
            <w:lang w:val="de-DE"/>
          </w:rPr>
          <w:delText>1838</w:delText>
          <w:tab/>
        </w:r>
      </w:del>
      <w:del w:id="10621" w:date="2023-01-13T18:26:59Z" w:author="Jan Groh">
        <w:r>
          <w:rPr>
            <w:rFonts w:ascii="Garamond Premier Pro Caption" w:hAnsi="Garamond Premier Pro Caption"/>
            <w:sz w:val="22"/>
            <w:szCs w:val="22"/>
            <w:rtl w:val="0"/>
            <w:lang w:val="de-DE"/>
          </w:rPr>
          <w:delText>April: R</w:delText>
        </w:r>
      </w:del>
      <w:del w:id="10622" w:date="2023-01-13T18:26:59Z" w:author="Jan Groh">
        <w:r>
          <w:rPr>
            <w:rFonts w:ascii="Garamond Premier Pro Caption" w:hAnsi="Garamond Premier Pro Caption" w:hint="default"/>
            <w:sz w:val="22"/>
            <w:szCs w:val="22"/>
            <w:rtl w:val="0"/>
          </w:rPr>
          <w:delText>ü</w:delText>
        </w:r>
      </w:del>
      <w:del w:id="10623" w:date="2023-01-13T18:26:59Z" w:author="Jan Groh">
        <w:r>
          <w:rPr>
            <w:rFonts w:ascii="Garamond Premier Pro Caption" w:hAnsi="Garamond Premier Pro Caption"/>
            <w:sz w:val="22"/>
            <w:szCs w:val="22"/>
            <w:rtl w:val="0"/>
            <w:lang w:val="de-DE"/>
          </w:rPr>
          <w:delText>ckkehr nach Weimar.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24" w:date="2023-01-13T18:26:59Z" w:author="Jan Groh"/>
          <w:rFonts w:ascii="Garamond Premier Pro Caption" w:cs="Garamond Premier Pro Caption" w:hAnsi="Garamond Premier Pro Caption" w:eastAsia="Garamond Premier Pro Caption"/>
          <w:sz w:val="22"/>
          <w:szCs w:val="22"/>
        </w:rPr>
      </w:pPr>
      <w:del w:id="10625" w:date="2023-01-13T18:26:59Z" w:author="Jan Groh">
        <w:r>
          <w:rPr>
            <w:rFonts w:ascii="Garamond Premier Pro Caption" w:hAnsi="Garamond Premier Pro Caption"/>
            <w:sz w:val="22"/>
            <w:szCs w:val="22"/>
            <w:rtl w:val="0"/>
          </w:rPr>
          <w:delText>1839</w:delText>
        </w:r>
      </w:del>
      <w:del w:id="10626" w:date="2023-01-13T18:26:59Z" w:author="Jan Groh">
        <w:r>
          <w:rPr>
            <w:rFonts w:ascii="Garamond Premier Pro Caption" w:cs="Garamond Premier Pro Caption" w:hAnsi="Garamond Premier Pro Caption" w:eastAsia="Garamond Premier Pro Caption"/>
            <w:sz w:val="22"/>
            <w:szCs w:val="22"/>
          </w:rPr>
          <w:tab/>
        </w:r>
      </w:del>
      <w:del w:id="10627" w:date="2023-01-13T18:26:59Z" w:author="Jan Groh">
        <w:r>
          <w:rPr>
            <w:rFonts w:ascii="Garamond Premier Pro Caption" w:hAnsi="Garamond Premier Pro Caption"/>
            <w:sz w:val="22"/>
            <w:szCs w:val="22"/>
            <w:rtl w:val="0"/>
            <w:lang w:val="de-DE"/>
          </w:rPr>
          <w:delText>15. Oktober: Walthers erste Oper wird in Weimar aufgef</w:delText>
        </w:r>
      </w:del>
      <w:del w:id="10628" w:date="2023-01-13T18:26:59Z" w:author="Jan Groh">
        <w:r>
          <w:rPr>
            <w:rFonts w:ascii="Garamond Premier Pro Caption" w:hAnsi="Garamond Premier Pro Caption" w:hint="default"/>
            <w:sz w:val="22"/>
            <w:szCs w:val="22"/>
            <w:rtl w:val="0"/>
          </w:rPr>
          <w:delText>ü</w:delText>
        </w:r>
      </w:del>
      <w:del w:id="10629" w:date="2023-01-13T18:26:59Z" w:author="Jan Groh">
        <w:r>
          <w:rPr>
            <w:rFonts w:ascii="Garamond Premier Pro Caption" w:hAnsi="Garamond Premier Pro Caption"/>
            <w:sz w:val="22"/>
            <w:szCs w:val="22"/>
            <w:rtl w:val="0"/>
            <w:lang w:val="de-DE"/>
          </w:rPr>
          <w:delText>hrt.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30" w:date="2023-01-13T18:26:59Z" w:author="Jan Groh"/>
          <w:rFonts w:ascii="Garamond Premier Pro Caption" w:cs="Garamond Premier Pro Caption" w:hAnsi="Garamond Premier Pro Caption" w:eastAsia="Garamond Premier Pro Caption"/>
          <w:sz w:val="22"/>
          <w:szCs w:val="22"/>
        </w:rPr>
      </w:pPr>
      <w:del w:id="10631" w:date="2023-01-13T18:26:59Z" w:author="Jan Groh">
        <w:r>
          <w:rPr>
            <w:rFonts w:ascii="Garamond Premier Pro Caption" w:hAnsi="Garamond Premier Pro Caption"/>
            <w:sz w:val="22"/>
            <w:szCs w:val="22"/>
            <w:rtl w:val="0"/>
          </w:rPr>
          <w:delText>1840</w:delText>
        </w:r>
      </w:del>
      <w:del w:id="10632" w:date="2023-01-13T18:26:59Z" w:author="Jan Groh">
        <w:r>
          <w:rPr>
            <w:rFonts w:ascii="Garamond Premier Pro Caption" w:cs="Garamond Premier Pro Caption" w:hAnsi="Garamond Premier Pro Caption" w:eastAsia="Garamond Premier Pro Caption"/>
            <w:sz w:val="22"/>
            <w:szCs w:val="22"/>
          </w:rPr>
          <w:tab/>
        </w:r>
      </w:del>
      <w:del w:id="10633" w:date="2023-01-13T18:26:59Z" w:author="Jan Groh">
        <w:r>
          <w:rPr>
            <w:rFonts w:ascii="Garamond Premier Pro Caption" w:hAnsi="Garamond Premier Pro Caption"/>
            <w:sz w:val="22"/>
            <w:szCs w:val="22"/>
            <w:rtl w:val="0"/>
            <w:lang w:val="de-DE"/>
          </w:rPr>
          <w:delText>8. Januar: Umzug nach Wien, das bis 1869, nur durch l</w:delText>
        </w:r>
      </w:del>
      <w:del w:id="10634" w:date="2023-01-13T18:26:59Z" w:author="Jan Groh">
        <w:r>
          <w:rPr>
            <w:rFonts w:ascii="Garamond Premier Pro Caption" w:hAnsi="Garamond Premier Pro Caption" w:hint="default"/>
            <w:sz w:val="22"/>
            <w:szCs w:val="22"/>
            <w:rtl w:val="0"/>
          </w:rPr>
          <w:delText>ä</w:delText>
        </w:r>
      </w:del>
      <w:del w:id="10635" w:date="2023-01-13T18:26:59Z" w:author="Jan Groh">
        <w:r>
          <w:rPr>
            <w:rFonts w:ascii="Garamond Premier Pro Caption" w:hAnsi="Garamond Premier Pro Caption"/>
            <w:sz w:val="22"/>
            <w:szCs w:val="22"/>
            <w:rtl w:val="0"/>
            <w:lang w:val="da-DK"/>
          </w:rPr>
          <w:delText>ngere</w:delText>
        </w:r>
      </w:del>
      <w:del w:id="10636" w:date="2023-01-13T18:26:59Z" w:author="Jan Groh">
        <w:r>
          <w:rPr>
            <w:rFonts w:ascii="Garamond Premier Pro Caption" w:hAnsi="Garamond Premier Pro Caption"/>
            <w:sz w:val="22"/>
            <w:szCs w:val="22"/>
            <w:rtl w:val="0"/>
            <w:lang w:val="de-DE"/>
          </w:rPr>
          <w:delText xml:space="preserve"> </w:delText>
        </w:r>
      </w:del>
      <w:del w:id="10637" w:date="2023-01-13T18:26:59Z" w:author="Jan Groh">
        <w:r>
          <w:rPr>
            <w:rFonts w:ascii="Garamond Premier Pro Caption" w:hAnsi="Garamond Premier Pro Caption"/>
            <w:sz w:val="22"/>
            <w:szCs w:val="22"/>
            <w:rtl w:val="0"/>
            <w:lang w:val="de-DE"/>
          </w:rPr>
          <w:delText>Reisen unterbrochen, Ottilies st</w:delText>
        </w:r>
      </w:del>
      <w:del w:id="10638" w:date="2023-01-13T18:26:59Z" w:author="Jan Groh">
        <w:r>
          <w:rPr>
            <w:rFonts w:ascii="Garamond Premier Pro Caption" w:hAnsi="Garamond Premier Pro Caption" w:hint="default"/>
            <w:sz w:val="22"/>
            <w:szCs w:val="22"/>
            <w:rtl w:val="0"/>
          </w:rPr>
          <w:delText>ä</w:delText>
        </w:r>
      </w:del>
      <w:del w:id="10639" w:date="2023-01-13T18:26:59Z" w:author="Jan Groh">
        <w:r>
          <w:rPr>
            <w:rFonts w:ascii="Garamond Premier Pro Caption" w:hAnsi="Garamond Premier Pro Caption"/>
            <w:sz w:val="22"/>
            <w:szCs w:val="22"/>
            <w:rtl w:val="0"/>
            <w:lang w:val="de-DE"/>
          </w:rPr>
          <w:delText>ndiges Domizil bleibt. Halt in Jena, um dort Adele Schopenhauer zu besuchen.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40" w:date="2023-01-13T18:26:59Z" w:author="Jan Groh"/>
          <w:rFonts w:ascii="Garamond Premier Pro Caption" w:cs="Garamond Premier Pro Caption" w:hAnsi="Garamond Premier Pro Caption" w:eastAsia="Garamond Premier Pro Caption"/>
          <w:sz w:val="22"/>
          <w:szCs w:val="22"/>
        </w:rPr>
      </w:pPr>
      <w:del w:id="10641" w:date="2023-01-13T18:26:59Z" w:author="Jan Groh">
        <w:r>
          <w:rPr>
            <w:rFonts w:ascii="Arial Unicode MS" w:cs="Arial Unicode MS" w:hAnsi="Arial Unicode MS" w:eastAsia="Arial Unicode MS"/>
            <w:b w:val="0"/>
            <w:bCs w:val="0"/>
            <w:i w:val="0"/>
            <w:iCs w:val="0"/>
            <w:sz w:val="22"/>
            <w:szCs w:val="22"/>
            <w:rtl w:val="0"/>
          </w:rPr>
          <w:delText>﻿﻿﻿﻿﻿</w:delText>
        </w:r>
      </w:del>
      <w:del w:id="10642" w:date="2023-01-13T18:26:59Z" w:author="Jan Groh">
        <w:r>
          <w:rPr>
            <w:rFonts w:ascii="Garamond Premier Pro Caption" w:hAnsi="Garamond Premier Pro Caption"/>
            <w:sz w:val="22"/>
            <w:szCs w:val="22"/>
            <w:rtl w:val="0"/>
            <w:lang w:val="de-DE"/>
          </w:rPr>
          <w:delText>1841</w:delText>
          <w:tab/>
        </w:r>
      </w:del>
      <w:del w:id="10643" w:date="2023-01-13T18:26:59Z" w:author="Jan Groh">
        <w:r>
          <w:rPr>
            <w:rFonts w:ascii="Garamond Premier Pro Caption" w:hAnsi="Garamond Premier Pro Caption"/>
            <w:sz w:val="22"/>
            <w:szCs w:val="22"/>
            <w:rtl w:val="0"/>
            <w:lang w:val="de-DE"/>
          </w:rPr>
          <w:delText>Juni: Ottilie reist gemeinsam mit ihren Kindern nach Weimar.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44" w:date="2023-01-13T18:26:59Z" w:author="Jan Groh"/>
          <w:rFonts w:ascii="Garamond Premier Pro Caption" w:cs="Garamond Premier Pro Caption" w:hAnsi="Garamond Premier Pro Caption" w:eastAsia="Garamond Premier Pro Caption"/>
          <w:sz w:val="22"/>
          <w:szCs w:val="22"/>
        </w:rPr>
      </w:pPr>
      <w:del w:id="10645" w:date="2023-01-13T18:26:59Z" w:author="Jan Groh">
        <w:r>
          <w:rPr>
            <w:rFonts w:ascii="Garamond Premier Pro Caption" w:hAnsi="Garamond Premier Pro Caption"/>
            <w:sz w:val="22"/>
            <w:szCs w:val="22"/>
            <w:rtl w:val="0"/>
            <w:lang w:val="de-DE"/>
          </w:rPr>
          <w:delText xml:space="preserve">1842 </w:delText>
        </w:r>
      </w:del>
      <w:del w:id="10646" w:date="2023-01-13T18:26:59Z" w:author="Jan Groh">
        <w:r>
          <w:rPr>
            <w:rFonts w:ascii="Arial Unicode MS" w:cs="Arial Unicode MS" w:hAnsi="Arial Unicode MS" w:eastAsia="Arial Unicode MS"/>
            <w:b w:val="0"/>
            <w:bCs w:val="0"/>
            <w:i w:val="0"/>
            <w:iCs w:val="0"/>
            <w:sz w:val="22"/>
            <w:szCs w:val="22"/>
            <w:rtl w:val="0"/>
          </w:rPr>
          <w:delText>﻿﻿﻿﻿</w:delText>
        </w:r>
      </w:del>
      <w:del w:id="10647" w:date="2023-01-13T18:26:59Z" w:author="Jan Groh">
        <w:r>
          <w:rPr>
            <w:rFonts w:ascii="Garamond Premier Pro Caption" w:cs="Garamond Premier Pro Caption" w:hAnsi="Garamond Premier Pro Caption" w:eastAsia="Garamond Premier Pro Caption"/>
            <w:sz w:val="22"/>
            <w:szCs w:val="22"/>
          </w:rPr>
          <w:tab/>
        </w:r>
      </w:del>
      <w:del w:id="10648" w:date="2023-01-13T18:26:59Z" w:author="Jan Groh">
        <w:r>
          <w:rPr>
            <w:rFonts w:ascii="Garamond Premier Pro Caption" w:hAnsi="Garamond Premier Pro Caption"/>
            <w:sz w:val="22"/>
            <w:szCs w:val="22"/>
            <w:rtl w:val="0"/>
          </w:rPr>
          <w:delText>M</w:delText>
        </w:r>
      </w:del>
      <w:del w:id="10649" w:date="2023-01-13T18:26:59Z" w:author="Jan Groh">
        <w:r>
          <w:rPr>
            <w:rFonts w:ascii="Garamond Premier Pro Caption" w:hAnsi="Garamond Premier Pro Caption" w:hint="default"/>
            <w:sz w:val="22"/>
            <w:szCs w:val="22"/>
            <w:rtl w:val="0"/>
          </w:rPr>
          <w:delText>ä</w:delText>
        </w:r>
      </w:del>
      <w:del w:id="10650" w:date="2023-01-13T18:26:59Z" w:author="Jan Groh">
        <w:r>
          <w:rPr>
            <w:rFonts w:ascii="Garamond Premier Pro Caption" w:hAnsi="Garamond Premier Pro Caption"/>
            <w:sz w:val="22"/>
            <w:szCs w:val="22"/>
            <w:rtl w:val="0"/>
            <w:lang w:val="de-DE"/>
          </w:rPr>
          <w:delText>rz: Durch Sibylle Mertens erh</w:delText>
        </w:r>
      </w:del>
      <w:del w:id="10651" w:date="2023-01-13T18:26:59Z" w:author="Jan Groh">
        <w:r>
          <w:rPr>
            <w:rFonts w:ascii="Garamond Premier Pro Caption" w:hAnsi="Garamond Premier Pro Caption" w:hint="default"/>
            <w:sz w:val="22"/>
            <w:szCs w:val="22"/>
            <w:rtl w:val="0"/>
          </w:rPr>
          <w:delText>ä</w:delText>
        </w:r>
      </w:del>
      <w:del w:id="10652" w:date="2023-01-13T18:26:59Z" w:author="Jan Groh">
        <w:r>
          <w:rPr>
            <w:rFonts w:ascii="Garamond Premier Pro Caption" w:hAnsi="Garamond Premier Pro Caption"/>
            <w:sz w:val="22"/>
            <w:szCs w:val="22"/>
            <w:rtl w:val="0"/>
            <w:lang w:val="de-DE"/>
          </w:rPr>
          <w:delText>lt Ottilie Nachricht von der bevorstehenden Heirat Sterlings in England.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53" w:date="2023-01-13T18:26:59Z" w:author="Jan Groh"/>
          <w:rFonts w:ascii="Garamond Premier Pro Caption" w:cs="Garamond Premier Pro Caption" w:hAnsi="Garamond Premier Pro Caption" w:eastAsia="Garamond Premier Pro Caption"/>
          <w:sz w:val="22"/>
          <w:szCs w:val="22"/>
        </w:rPr>
      </w:pPr>
      <w:del w:id="10654" w:date="2023-01-13T18:26:59Z" w:author="Jan Groh">
        <w:r>
          <w:rPr>
            <w:rFonts w:ascii="Garamond Premier Pro Caption" w:hAnsi="Garamond Premier Pro Caption"/>
            <w:sz w:val="22"/>
            <w:szCs w:val="22"/>
            <w:rtl w:val="0"/>
            <w:lang w:val="de-DE"/>
          </w:rPr>
          <w:delText xml:space="preserve">1843 </w:delText>
        </w:r>
      </w:del>
      <w:del w:id="10655" w:date="2023-01-13T18:26:59Z" w:author="Jan Groh">
        <w:r>
          <w:rPr>
            <w:rFonts w:ascii="Arial Unicode MS" w:cs="Arial Unicode MS" w:hAnsi="Arial Unicode MS" w:eastAsia="Arial Unicode MS"/>
            <w:b w:val="0"/>
            <w:bCs w:val="0"/>
            <w:i w:val="0"/>
            <w:iCs w:val="0"/>
            <w:sz w:val="22"/>
            <w:szCs w:val="22"/>
            <w:rtl w:val="0"/>
          </w:rPr>
          <w:delText>﻿﻿﻿﻿</w:delText>
        </w:r>
      </w:del>
      <w:del w:id="10656" w:date="2023-01-13T18:26:59Z" w:author="Jan Groh">
        <w:r>
          <w:rPr>
            <w:rFonts w:ascii="Garamond Premier Pro Caption" w:cs="Garamond Premier Pro Caption" w:hAnsi="Garamond Premier Pro Caption" w:eastAsia="Garamond Premier Pro Caption"/>
            <w:sz w:val="22"/>
            <w:szCs w:val="22"/>
          </w:rPr>
          <w:tab/>
          <w:tab/>
        </w:r>
      </w:del>
      <w:del w:id="10657" w:date="2023-01-13T18:26:59Z" w:author="Jan Groh">
        <w:r>
          <w:rPr>
            <w:rFonts w:ascii="Garamond Premier Pro Caption" w:hAnsi="Garamond Premier Pro Caption"/>
            <w:sz w:val="22"/>
            <w:szCs w:val="22"/>
            <w:rtl w:val="0"/>
          </w:rPr>
          <w:delText>Fr</w:delText>
        </w:r>
      </w:del>
      <w:del w:id="10658" w:date="2023-01-13T18:26:59Z" w:author="Jan Groh">
        <w:r>
          <w:rPr>
            <w:rFonts w:ascii="Garamond Premier Pro Caption" w:hAnsi="Garamond Premier Pro Caption" w:hint="default"/>
            <w:sz w:val="22"/>
            <w:szCs w:val="22"/>
            <w:rtl w:val="0"/>
          </w:rPr>
          <w:delText>ü</w:delText>
        </w:r>
      </w:del>
      <w:del w:id="10659" w:date="2023-01-13T18:26:59Z" w:author="Jan Groh">
        <w:r>
          <w:rPr>
            <w:rFonts w:ascii="Garamond Premier Pro Caption" w:hAnsi="Garamond Premier Pro Caption"/>
            <w:sz w:val="22"/>
            <w:szCs w:val="22"/>
            <w:rtl w:val="0"/>
            <w:lang w:val="de-DE"/>
          </w:rPr>
          <w:delText>hjahr: Ottilie holt Alma zu sich nach Wien.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60" w:date="2023-01-13T18:26:59Z" w:author="Jan Groh"/>
          <w:rFonts w:ascii="Garamond Premier Pro Caption" w:cs="Garamond Premier Pro Caption" w:hAnsi="Garamond Premier Pro Caption" w:eastAsia="Garamond Premier Pro Caption"/>
          <w:sz w:val="22"/>
          <w:szCs w:val="22"/>
        </w:rPr>
      </w:pPr>
      <w:del w:id="10661" w:date="2023-01-13T18:26:59Z" w:author="Jan Groh">
        <w:r>
          <w:rPr>
            <w:rFonts w:ascii="Garamond Premier Pro Caption" w:hAnsi="Garamond Premier Pro Caption"/>
            <w:sz w:val="22"/>
            <w:szCs w:val="22"/>
            <w:rtl w:val="0"/>
          </w:rPr>
          <w:delText>1844</w:delText>
        </w:r>
      </w:del>
      <w:del w:id="10662" w:date="2023-01-13T18:26:59Z" w:author="Jan Groh">
        <w:r>
          <w:rPr>
            <w:rFonts w:ascii="Garamond Premier Pro Caption" w:cs="Garamond Premier Pro Caption" w:hAnsi="Garamond Premier Pro Caption" w:eastAsia="Garamond Premier Pro Caption"/>
            <w:sz w:val="22"/>
            <w:szCs w:val="22"/>
          </w:rPr>
          <w:tab/>
        </w:r>
      </w:del>
      <w:del w:id="10663" w:date="2023-01-13T18:26:59Z" w:author="Jan Groh">
        <w:r>
          <w:rPr>
            <w:rFonts w:ascii="Garamond Premier Pro Caption" w:hAnsi="Garamond Premier Pro Caption"/>
            <w:sz w:val="22"/>
            <w:szCs w:val="22"/>
            <w:rtl w:val="0"/>
            <w:lang w:val="de-DE"/>
          </w:rPr>
          <w:delText>29. September: Alma von Goethe in Wien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64" w:date="2023-01-13T18:26:59Z" w:author="Jan Groh"/>
          <w:rFonts w:ascii="Garamond Premier Pro Caption" w:cs="Garamond Premier Pro Caption" w:hAnsi="Garamond Premier Pro Caption" w:eastAsia="Garamond Premier Pro Caption"/>
          <w:sz w:val="22"/>
          <w:szCs w:val="22"/>
        </w:rPr>
      </w:pPr>
      <w:del w:id="10665" w:date="2023-01-13T18:26:59Z" w:author="Jan Groh">
        <w:r>
          <w:rPr>
            <w:rFonts w:ascii="Arial Unicode MS" w:cs="Arial Unicode MS" w:hAnsi="Arial Unicode MS" w:eastAsia="Arial Unicode MS"/>
            <w:b w:val="0"/>
            <w:bCs w:val="0"/>
            <w:i w:val="0"/>
            <w:iCs w:val="0"/>
            <w:sz w:val="22"/>
            <w:szCs w:val="22"/>
            <w:rtl w:val="0"/>
          </w:rPr>
          <w:delText>﻿﻿﻿﻿﻿</w:delText>
        </w:r>
      </w:del>
      <w:del w:id="10666" w:date="2023-01-13T18:26:59Z" w:author="Jan Groh">
        <w:r>
          <w:rPr>
            <w:rFonts w:ascii="Garamond Premier Pro Caption" w:hAnsi="Garamond Premier Pro Caption"/>
            <w:sz w:val="22"/>
            <w:szCs w:val="22"/>
            <w:rtl w:val="0"/>
            <w:lang w:val="de-DE"/>
          </w:rPr>
          <w:delText>1845</w:delText>
          <w:tab/>
        </w:r>
      </w:del>
      <w:del w:id="10667" w:date="2023-01-13T18:26:59Z" w:author="Jan Groh">
        <w:r>
          <w:rPr>
            <w:rFonts w:ascii="Garamond Premier Pro Caption" w:hAnsi="Garamond Premier Pro Caption"/>
            <w:sz w:val="22"/>
            <w:szCs w:val="22"/>
            <w:rtl w:val="0"/>
            <w:lang w:val="de-DE"/>
          </w:rPr>
          <w:delText>September: Ottilie reist nach Rom zu ihrem nervenkranken</w:delText>
        </w:r>
      </w:del>
      <w:del w:id="10668" w:date="2023-01-13T18:26:59Z" w:author="Jan Groh">
        <w:r>
          <w:rPr>
            <w:rFonts w:ascii="Garamond Premier Pro Caption" w:hAnsi="Garamond Premier Pro Caption"/>
            <w:sz w:val="22"/>
            <w:szCs w:val="22"/>
            <w:rtl w:val="0"/>
            <w:lang w:val="de-DE"/>
          </w:rPr>
          <w:delText xml:space="preserve"> </w:delText>
        </w:r>
      </w:del>
      <w:del w:id="10669" w:date="2023-01-13T18:26:59Z" w:author="Jan Groh">
        <w:r>
          <w:rPr>
            <w:rFonts w:ascii="Garamond Premier Pro Caption" w:hAnsi="Garamond Premier Pro Caption"/>
            <w:sz w:val="22"/>
            <w:szCs w:val="22"/>
            <w:rtl w:val="0"/>
            <w:lang w:val="de-DE"/>
          </w:rPr>
          <w:delText>Sohn Wolfgang.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70" w:date="2023-01-13T18:26:59Z" w:author="Jan Groh"/>
          <w:rFonts w:ascii="Garamond Premier Pro Caption" w:cs="Garamond Premier Pro Caption" w:hAnsi="Garamond Premier Pro Caption" w:eastAsia="Garamond Premier Pro Caption"/>
          <w:sz w:val="22"/>
          <w:szCs w:val="22"/>
        </w:rPr>
      </w:pPr>
      <w:del w:id="10671" w:date="2023-01-13T18:26:59Z" w:author="Jan Groh">
        <w:r>
          <w:rPr>
            <w:rFonts w:ascii="Garamond Premier Pro Caption" w:hAnsi="Garamond Premier Pro Caption"/>
            <w:sz w:val="22"/>
            <w:szCs w:val="22"/>
            <w:rtl w:val="0"/>
            <w:lang w:val="de-DE"/>
          </w:rPr>
          <w:delText xml:space="preserve">1846 </w:delText>
        </w:r>
      </w:del>
      <w:del w:id="10672" w:date="2023-01-13T18:26:59Z" w:author="Jan Groh">
        <w:r>
          <w:rPr>
            <w:rFonts w:ascii="Arial Unicode MS" w:cs="Arial Unicode MS" w:hAnsi="Arial Unicode MS" w:eastAsia="Arial Unicode MS"/>
            <w:b w:val="0"/>
            <w:bCs w:val="0"/>
            <w:i w:val="0"/>
            <w:iCs w:val="0"/>
            <w:sz w:val="22"/>
            <w:szCs w:val="22"/>
            <w:rtl w:val="0"/>
          </w:rPr>
          <w:delText>﻿﻿﻿﻿</w:delText>
        </w:r>
      </w:del>
      <w:del w:id="10673" w:date="2023-01-13T18:26:59Z" w:author="Jan Groh">
        <w:r>
          <w:rPr>
            <w:rFonts w:ascii="Garamond Premier Pro Caption" w:cs="Garamond Premier Pro Caption" w:hAnsi="Garamond Premier Pro Caption" w:eastAsia="Garamond Premier Pro Caption"/>
            <w:sz w:val="22"/>
            <w:szCs w:val="22"/>
          </w:rPr>
          <w:tab/>
        </w:r>
      </w:del>
      <w:del w:id="10674" w:date="2023-01-13T18:26:59Z" w:author="Jan Groh">
        <w:r>
          <w:rPr>
            <w:rFonts w:ascii="Garamond Premier Pro Caption" w:hAnsi="Garamond Premier Pro Caption"/>
            <w:sz w:val="22"/>
            <w:szCs w:val="22"/>
            <w:rtl w:val="0"/>
          </w:rPr>
          <w:delText>Fr</w:delText>
        </w:r>
      </w:del>
      <w:del w:id="10675" w:date="2023-01-13T18:26:59Z" w:author="Jan Groh">
        <w:r>
          <w:rPr>
            <w:rFonts w:ascii="Garamond Premier Pro Caption" w:hAnsi="Garamond Premier Pro Caption" w:hint="default"/>
            <w:sz w:val="22"/>
            <w:szCs w:val="22"/>
            <w:rtl w:val="0"/>
          </w:rPr>
          <w:delText>ü</w:delText>
        </w:r>
      </w:del>
      <w:del w:id="10676" w:date="2023-01-13T18:26:59Z" w:author="Jan Groh">
        <w:r>
          <w:rPr>
            <w:rFonts w:ascii="Garamond Premier Pro Caption" w:hAnsi="Garamond Premier Pro Caption"/>
            <w:sz w:val="22"/>
            <w:szCs w:val="22"/>
            <w:rtl w:val="0"/>
            <w:lang w:val="de-DE"/>
          </w:rPr>
          <w:delText>hjahr: Ottilie reist mit Wolfgang nach Neapel.</w:delText>
        </w:r>
      </w:del>
      <w:del w:id="10677" w:date="2023-01-13T18:26:59Z" w:author="Jan Groh">
        <w:r>
          <w:rPr>
            <w:rFonts w:ascii="Garamond Premier Pro Caption" w:cs="Garamond Premier Pro Caption" w:hAnsi="Garamond Premier Pro Caption" w:eastAsia="Garamond Premier Pro Caption"/>
            <w:sz w:val="22"/>
            <w:szCs w:val="22"/>
          </w:rPr>
          <w:br w:type="textWrapping"/>
        </w:r>
      </w:del>
      <w:del w:id="10678" w:date="2023-01-13T18:26:59Z" w:author="Jan Groh">
        <w:r>
          <w:rPr>
            <w:rFonts w:ascii="Garamond Premier Pro Caption" w:hAnsi="Garamond Premier Pro Caption"/>
            <w:sz w:val="22"/>
            <w:szCs w:val="22"/>
            <w:rtl w:val="0"/>
            <w:lang w:val="de-DE"/>
          </w:rPr>
          <w:delText>Sommer: Reise nach Ischia.</w:delText>
        </w:r>
      </w:del>
      <w:del w:id="10679" w:date="2023-01-13T18:26:59Z" w:author="Jan Groh">
        <w:r>
          <w:rPr>
            <w:rFonts w:ascii="Garamond Premier Pro Caption" w:cs="Garamond Premier Pro Caption" w:hAnsi="Garamond Premier Pro Caption" w:eastAsia="Garamond Premier Pro Caption"/>
            <w:sz w:val="22"/>
            <w:szCs w:val="22"/>
          </w:rPr>
          <w:br w:type="textWrapping"/>
        </w:r>
      </w:del>
      <w:del w:id="10680" w:date="2023-01-13T18:26:59Z" w:author="Jan Groh">
        <w:r>
          <w:rPr>
            <w:rFonts w:ascii="Garamond Premier Pro Caption" w:hAnsi="Garamond Premier Pro Caption"/>
            <w:sz w:val="22"/>
            <w:szCs w:val="22"/>
            <w:rtl w:val="0"/>
            <w:lang w:val="de-DE"/>
          </w:rPr>
          <w:delText>Ottilie freundet sich mit Anna Gargallo an.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81" w:date="2023-01-13T18:26:59Z" w:author="Jan Groh"/>
          <w:rFonts w:ascii="Garamond Premier Pro Caption" w:cs="Garamond Premier Pro Caption" w:hAnsi="Garamond Premier Pro Caption" w:eastAsia="Garamond Premier Pro Caption"/>
          <w:sz w:val="22"/>
          <w:szCs w:val="22"/>
        </w:rPr>
      </w:pPr>
      <w:del w:id="10682" w:date="2023-01-13T18:26:59Z" w:author="Jan Groh">
        <w:r>
          <w:rPr>
            <w:rFonts w:ascii="Garamond Premier Pro Caption" w:hAnsi="Garamond Premier Pro Caption"/>
            <w:sz w:val="22"/>
            <w:szCs w:val="22"/>
            <w:rtl w:val="0"/>
            <w:lang w:val="de-DE"/>
          </w:rPr>
          <w:delText xml:space="preserve">1847 </w:delText>
        </w:r>
      </w:del>
      <w:del w:id="10683" w:date="2023-01-13T18:26:59Z" w:author="Jan Groh">
        <w:r>
          <w:rPr>
            <w:rFonts w:ascii="Arial Unicode MS" w:cs="Arial Unicode MS" w:hAnsi="Arial Unicode MS" w:eastAsia="Arial Unicode MS"/>
            <w:b w:val="0"/>
            <w:bCs w:val="0"/>
            <w:i w:val="0"/>
            <w:iCs w:val="0"/>
            <w:sz w:val="22"/>
            <w:szCs w:val="22"/>
            <w:rtl w:val="0"/>
          </w:rPr>
          <w:delText>﻿﻿﻿﻿</w:delText>
        </w:r>
      </w:del>
      <w:del w:id="10684" w:date="2023-01-13T18:26:59Z" w:author="Jan Groh">
        <w:r>
          <w:rPr>
            <w:rFonts w:ascii="Garamond Premier Pro Caption" w:cs="Garamond Premier Pro Caption" w:hAnsi="Garamond Premier Pro Caption" w:eastAsia="Garamond Premier Pro Caption"/>
            <w:sz w:val="22"/>
            <w:szCs w:val="22"/>
          </w:rPr>
          <w:tab/>
        </w:r>
      </w:del>
      <w:del w:id="10685" w:date="2023-01-13T18:26:59Z" w:author="Jan Groh">
        <w:r>
          <w:rPr>
            <w:rFonts w:ascii="Garamond Premier Pro Caption" w:hAnsi="Garamond Premier Pro Caption"/>
            <w:sz w:val="22"/>
            <w:szCs w:val="22"/>
            <w:rtl w:val="0"/>
          </w:rPr>
          <w:delText>Fr</w:delText>
        </w:r>
      </w:del>
      <w:del w:id="10686" w:date="2023-01-13T18:26:59Z" w:author="Jan Groh">
        <w:r>
          <w:rPr>
            <w:rFonts w:ascii="Garamond Premier Pro Caption" w:hAnsi="Garamond Premier Pro Caption" w:hint="default"/>
            <w:sz w:val="22"/>
            <w:szCs w:val="22"/>
            <w:rtl w:val="0"/>
          </w:rPr>
          <w:delText>ü</w:delText>
        </w:r>
      </w:del>
      <w:del w:id="10687" w:date="2023-01-13T18:26:59Z" w:author="Jan Groh">
        <w:r>
          <w:rPr>
            <w:rFonts w:ascii="Garamond Premier Pro Caption" w:hAnsi="Garamond Premier Pro Caption"/>
            <w:sz w:val="22"/>
            <w:szCs w:val="22"/>
            <w:rtl w:val="0"/>
            <w:lang w:val="de-DE"/>
          </w:rPr>
          <w:delText>hjahr: Ottilie reist erneut nach Rom.</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88" w:date="2023-01-13T18:26:59Z" w:author="Jan Groh"/>
          <w:rFonts w:ascii="Garamond Premier Pro Caption" w:cs="Garamond Premier Pro Caption" w:hAnsi="Garamond Premier Pro Caption" w:eastAsia="Garamond Premier Pro Caption"/>
          <w:sz w:val="22"/>
          <w:szCs w:val="22"/>
        </w:rPr>
      </w:pPr>
      <w:del w:id="10689" w:date="2023-01-13T18:26:59Z" w:author="Jan Groh">
        <w:r>
          <w:rPr>
            <w:rFonts w:ascii="Arial Unicode MS" w:cs="Arial Unicode MS" w:hAnsi="Arial Unicode MS" w:eastAsia="Arial Unicode MS"/>
            <w:b w:val="0"/>
            <w:bCs w:val="0"/>
            <w:i w:val="0"/>
            <w:iCs w:val="0"/>
            <w:sz w:val="22"/>
            <w:szCs w:val="22"/>
            <w:rtl w:val="0"/>
          </w:rPr>
          <w:delText>﻿﻿﻿﻿</w:delText>
        </w:r>
      </w:del>
      <w:del w:id="10690" w:date="2023-01-13T18:26:59Z" w:author="Jan Groh">
        <w:r>
          <w:rPr>
            <w:rFonts w:ascii="Garamond Premier Pro Caption" w:hAnsi="Garamond Premier Pro Caption"/>
            <w:sz w:val="22"/>
            <w:szCs w:val="22"/>
            <w:rtl w:val="0"/>
            <w:lang w:val="de-DE"/>
          </w:rPr>
          <w:delText xml:space="preserve">1848 </w:delText>
          <w:tab/>
        </w:r>
      </w:del>
      <w:del w:id="10691" w:date="2023-01-13T18:26:59Z" w:author="Jan Groh">
        <w:r>
          <w:rPr>
            <w:rFonts w:ascii="Garamond Premier Pro Caption" w:hAnsi="Garamond Premier Pro Caption"/>
            <w:sz w:val="22"/>
            <w:szCs w:val="22"/>
            <w:rtl w:val="0"/>
          </w:rPr>
          <w:delText>M</w:delText>
        </w:r>
      </w:del>
      <w:del w:id="10692" w:date="2023-01-13T18:26:59Z" w:author="Jan Groh">
        <w:r>
          <w:rPr>
            <w:rFonts w:ascii="Garamond Premier Pro Caption" w:hAnsi="Garamond Premier Pro Caption" w:hint="default"/>
            <w:sz w:val="22"/>
            <w:szCs w:val="22"/>
            <w:rtl w:val="0"/>
          </w:rPr>
          <w:delText>ä</w:delText>
        </w:r>
      </w:del>
      <w:del w:id="10693" w:date="2023-01-13T18:26:59Z" w:author="Jan Groh">
        <w:r>
          <w:rPr>
            <w:rFonts w:ascii="Garamond Premier Pro Caption" w:hAnsi="Garamond Premier Pro Caption"/>
            <w:sz w:val="22"/>
            <w:szCs w:val="22"/>
            <w:rtl w:val="0"/>
            <w:lang w:val="de-DE"/>
          </w:rPr>
          <w:delText>rz: Den Ausbruch der Revolution erlebt Ottilie in Wien.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94" w:date="2023-01-13T18:26:59Z" w:author="Jan Groh"/>
          <w:rFonts w:ascii="Garamond Premier Pro Caption" w:cs="Garamond Premier Pro Caption" w:hAnsi="Garamond Premier Pro Caption" w:eastAsia="Garamond Premier Pro Caption"/>
          <w:sz w:val="22"/>
          <w:szCs w:val="22"/>
        </w:rPr>
      </w:pPr>
      <w:del w:id="10695" w:date="2023-01-13T18:26:59Z" w:author="Jan Groh">
        <w:r>
          <w:rPr>
            <w:rFonts w:ascii="Garamond Premier Pro Caption" w:hAnsi="Garamond Premier Pro Caption"/>
            <w:sz w:val="22"/>
            <w:szCs w:val="22"/>
            <w:rtl w:val="0"/>
          </w:rPr>
          <w:delText>1849</w:delText>
        </w:r>
      </w:del>
      <w:del w:id="10696" w:date="2023-01-13T18:26:59Z" w:author="Jan Groh">
        <w:r>
          <w:rPr>
            <w:rFonts w:ascii="Garamond Premier Pro Caption" w:cs="Garamond Premier Pro Caption" w:hAnsi="Garamond Premier Pro Caption" w:eastAsia="Garamond Premier Pro Caption"/>
            <w:sz w:val="22"/>
            <w:szCs w:val="22"/>
          </w:rPr>
          <w:tab/>
        </w:r>
      </w:del>
      <w:del w:id="10697" w:date="2023-01-13T18:26:59Z" w:author="Jan Groh">
        <w:r>
          <w:rPr>
            <w:rFonts w:ascii="Garamond Premier Pro Caption" w:hAnsi="Garamond Premier Pro Caption"/>
            <w:sz w:val="22"/>
            <w:szCs w:val="22"/>
            <w:rtl w:val="0"/>
            <w:lang w:val="de-DE"/>
          </w:rPr>
          <w:delText>25. August: Adele Schopenhauer in Bonn gestorben, wenige Tage nach Ottilies Besuch.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698" w:date="2023-01-13T18:26:59Z" w:author="Jan Groh"/>
          <w:rFonts w:ascii="Garamond Premier Pro Caption" w:cs="Garamond Premier Pro Caption" w:hAnsi="Garamond Premier Pro Caption" w:eastAsia="Garamond Premier Pro Caption"/>
          <w:sz w:val="22"/>
          <w:szCs w:val="22"/>
        </w:rPr>
      </w:pPr>
      <w:del w:id="10699" w:date="2023-01-13T18:26:59Z" w:author="Jan Groh">
        <w:r>
          <w:rPr>
            <w:rFonts w:ascii="Arial Unicode MS" w:cs="Arial Unicode MS" w:hAnsi="Arial Unicode MS" w:eastAsia="Arial Unicode MS"/>
            <w:b w:val="0"/>
            <w:bCs w:val="0"/>
            <w:i w:val="0"/>
            <w:iCs w:val="0"/>
            <w:sz w:val="22"/>
            <w:szCs w:val="22"/>
            <w:rtl w:val="0"/>
          </w:rPr>
          <w:delText>﻿﻿﻿﻿﻿</w:delText>
        </w:r>
      </w:del>
      <w:del w:id="10700" w:date="2023-01-13T18:26:59Z" w:author="Jan Groh">
        <w:r>
          <w:rPr>
            <w:rFonts w:ascii="Garamond Premier Pro Caption" w:hAnsi="Garamond Premier Pro Caption"/>
            <w:sz w:val="22"/>
            <w:szCs w:val="22"/>
            <w:rtl w:val="0"/>
            <w:lang w:val="de-DE"/>
          </w:rPr>
          <w:delText>1851</w:delText>
          <w:tab/>
        </w:r>
      </w:del>
      <w:del w:id="10701" w:date="2023-01-13T18:26:59Z" w:author="Jan Groh">
        <w:r>
          <w:rPr>
            <w:rFonts w:ascii="Garamond Premier Pro Caption" w:hAnsi="Garamond Premier Pro Caption"/>
            <w:sz w:val="22"/>
            <w:szCs w:val="22"/>
            <w:rtl w:val="0"/>
            <w:lang w:val="de-DE"/>
          </w:rPr>
          <w:delText xml:space="preserve">Winter: Berlinaufenthalt. </w:delText>
        </w:r>
      </w:del>
      <w:del w:id="10702" w:date="2023-01-13T18:26:59Z" w:author="Jan Groh">
        <w:r>
          <w:rPr>
            <w:rFonts w:ascii="Garamond Premier Pro Caption" w:hAnsi="Garamond Premier Pro Caption"/>
            <w:sz w:val="22"/>
            <w:szCs w:val="22"/>
            <w:rtl w:val="0"/>
            <w:lang w:val="de-DE"/>
          </w:rPr>
          <w:delText xml:space="preserve">Ottilies Mutter </w:delText>
        </w:r>
      </w:del>
      <w:del w:id="10703" w:date="2023-01-13T18:26:59Z" w:author="Jan Groh">
        <w:r>
          <w:rPr>
            <w:rFonts w:ascii="Garamond Premier Pro Caption" w:hAnsi="Garamond Premier Pro Caption"/>
            <w:sz w:val="22"/>
            <w:szCs w:val="22"/>
            <w:rtl w:val="0"/>
            <w:lang w:val="de-DE"/>
          </w:rPr>
          <w:delText>Henriette von Pogwisch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04" w:date="2023-01-13T18:26:59Z" w:author="Jan Groh"/>
          <w:rFonts w:ascii="Garamond Premier Pro Caption" w:cs="Garamond Premier Pro Caption" w:hAnsi="Garamond Premier Pro Caption" w:eastAsia="Garamond Premier Pro Caption"/>
          <w:sz w:val="22"/>
          <w:szCs w:val="22"/>
        </w:rPr>
      </w:pPr>
      <w:del w:id="10705" w:date="2023-01-13T18:26:59Z" w:author="Jan Groh">
        <w:r>
          <w:rPr>
            <w:rFonts w:ascii="Arial Unicode MS" w:cs="Arial Unicode MS" w:hAnsi="Arial Unicode MS" w:eastAsia="Arial Unicode MS"/>
            <w:b w:val="0"/>
            <w:bCs w:val="0"/>
            <w:i w:val="0"/>
            <w:iCs w:val="0"/>
            <w:sz w:val="22"/>
            <w:szCs w:val="22"/>
            <w:rtl w:val="0"/>
          </w:rPr>
          <w:delText>﻿﻿﻿﻿﻿</w:delText>
        </w:r>
      </w:del>
      <w:del w:id="10706" w:date="2023-01-13T18:26:59Z" w:author="Jan Groh">
        <w:r>
          <w:rPr>
            <w:rFonts w:ascii="Garamond Premier Pro Caption" w:hAnsi="Garamond Premier Pro Caption"/>
            <w:sz w:val="22"/>
            <w:szCs w:val="22"/>
            <w:rtl w:val="0"/>
            <w:lang w:val="de-DE"/>
          </w:rPr>
          <w:delText>1852</w:delText>
          <w:tab/>
        </w:r>
      </w:del>
      <w:del w:id="10707" w:date="2023-01-13T18:26:59Z" w:author="Jan Groh">
        <w:r>
          <w:rPr>
            <w:rFonts w:ascii="Garamond Premier Pro Caption" w:hAnsi="Garamond Premier Pro Caption"/>
            <w:sz w:val="22"/>
            <w:szCs w:val="22"/>
            <w:rtl w:val="0"/>
          </w:rPr>
          <w:delText>M</w:delText>
        </w:r>
      </w:del>
      <w:del w:id="10708" w:date="2023-01-13T18:26:59Z" w:author="Jan Groh">
        <w:r>
          <w:rPr>
            <w:rFonts w:ascii="Garamond Premier Pro Caption" w:hAnsi="Garamond Premier Pro Caption" w:hint="default"/>
            <w:sz w:val="22"/>
            <w:szCs w:val="22"/>
            <w:rtl w:val="0"/>
          </w:rPr>
          <w:delText>ä</w:delText>
        </w:r>
      </w:del>
      <w:del w:id="10709" w:date="2023-01-13T18:26:59Z" w:author="Jan Groh">
        <w:r>
          <w:rPr>
            <w:rFonts w:ascii="Garamond Premier Pro Caption" w:hAnsi="Garamond Premier Pro Caption"/>
            <w:sz w:val="22"/>
            <w:szCs w:val="22"/>
            <w:rtl w:val="0"/>
            <w:lang w:val="de-DE"/>
          </w:rPr>
          <w:delText>rz: Ottilie kehrt nach Wien zur</w:delText>
        </w:r>
      </w:del>
      <w:del w:id="10710" w:date="2023-01-13T18:26:59Z" w:author="Jan Groh">
        <w:r>
          <w:rPr>
            <w:rFonts w:ascii="Garamond Premier Pro Caption" w:hAnsi="Garamond Premier Pro Caption" w:hint="default"/>
            <w:sz w:val="22"/>
            <w:szCs w:val="22"/>
            <w:rtl w:val="0"/>
          </w:rPr>
          <w:delText>ü</w:delText>
        </w:r>
      </w:del>
      <w:del w:id="10711" w:date="2023-01-13T18:26:59Z" w:author="Jan Groh">
        <w:r>
          <w:rPr>
            <w:rFonts w:ascii="Garamond Premier Pro Caption" w:hAnsi="Garamond Premier Pro Caption"/>
            <w:sz w:val="22"/>
            <w:szCs w:val="22"/>
            <w:rtl w:val="0"/>
          </w:rPr>
          <w:delText>ck.</w:delText>
        </w:r>
      </w:del>
      <w:del w:id="10712" w:date="2023-01-13T18:26:59Z" w:author="Jan Groh">
        <w:r>
          <w:rPr>
            <w:rFonts w:ascii="Garamond Premier Pro Caption" w:cs="Garamond Premier Pro Caption" w:hAnsi="Garamond Premier Pro Caption" w:eastAsia="Garamond Premier Pro Caption"/>
            <w:sz w:val="22"/>
            <w:szCs w:val="22"/>
          </w:rPr>
          <w:br w:type="textWrapping"/>
        </w:r>
      </w:del>
      <w:del w:id="10713" w:date="2023-01-13T18:26:59Z" w:author="Jan Groh">
        <w:r>
          <w:rPr>
            <w:rFonts w:ascii="Garamond Premier Pro Caption" w:hAnsi="Garamond Premier Pro Caption"/>
            <w:sz w:val="22"/>
            <w:szCs w:val="22"/>
            <w:rtl w:val="0"/>
            <w:lang w:val="de-DE"/>
          </w:rPr>
          <w:delText>Sommer: Gemeinsam mit Ulrike Aufenthalt in Rom.</w:delText>
        </w:r>
      </w:del>
      <w:del w:id="10714" w:date="2023-01-13T18:26:59Z" w:author="Jan Groh">
        <w:r>
          <w:rPr>
            <w:rFonts w:ascii="Garamond Premier Pro Caption" w:cs="Garamond Premier Pro Caption" w:hAnsi="Garamond Premier Pro Caption" w:eastAsia="Garamond Premier Pro Caption"/>
            <w:sz w:val="22"/>
            <w:szCs w:val="22"/>
          </w:rPr>
          <w:br w:type="textWrapping"/>
        </w:r>
      </w:del>
      <w:del w:id="10715" w:date="2023-01-13T18:26:59Z" w:author="Jan Groh">
        <w:r>
          <w:rPr>
            <w:rFonts w:ascii="Garamond Premier Pro Caption" w:hAnsi="Garamond Premier Pro Caption"/>
            <w:sz w:val="22"/>
            <w:szCs w:val="22"/>
            <w:rtl w:val="0"/>
            <w:lang w:val="de-DE"/>
          </w:rPr>
          <w:delText>Winter: Wolfgang findet eine Anstellung in Rom bei der deutschen Gesandtschaft; gemeinsam mit Ottilie siedelt er dorthin.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16" w:date="2023-01-13T18:26:59Z" w:author="Jan Groh"/>
          <w:rFonts w:ascii="Garamond Premier Pro Caption" w:cs="Garamond Premier Pro Caption" w:hAnsi="Garamond Premier Pro Caption" w:eastAsia="Garamond Premier Pro Caption"/>
          <w:sz w:val="22"/>
          <w:szCs w:val="22"/>
        </w:rPr>
      </w:pPr>
      <w:del w:id="10717" w:date="2023-01-13T18:26:59Z" w:author="Jan Groh">
        <w:r>
          <w:rPr>
            <w:rFonts w:ascii="Arial Unicode MS" w:cs="Arial Unicode MS" w:hAnsi="Arial Unicode MS" w:eastAsia="Arial Unicode MS"/>
            <w:b w:val="0"/>
            <w:bCs w:val="0"/>
            <w:i w:val="0"/>
            <w:iCs w:val="0"/>
            <w:sz w:val="22"/>
            <w:szCs w:val="22"/>
            <w:rtl w:val="0"/>
          </w:rPr>
          <w:delText>﻿﻿﻿﻿﻿</w:delText>
        </w:r>
      </w:del>
      <w:del w:id="10718" w:date="2023-01-13T18:26:59Z" w:author="Jan Groh">
        <w:r>
          <w:rPr>
            <w:rFonts w:ascii="Garamond Premier Pro Caption" w:hAnsi="Garamond Premier Pro Caption"/>
            <w:sz w:val="22"/>
            <w:szCs w:val="22"/>
            <w:rtl w:val="0"/>
            <w:lang w:val="de-DE"/>
          </w:rPr>
          <w:delText>1853</w:delText>
          <w:tab/>
        </w:r>
      </w:del>
      <w:del w:id="10719" w:date="2023-01-13T18:26:59Z" w:author="Jan Groh">
        <w:r>
          <w:rPr>
            <w:rFonts w:ascii="Garamond Premier Pro Caption" w:hAnsi="Garamond Premier Pro Caption"/>
            <w:sz w:val="22"/>
            <w:szCs w:val="22"/>
            <w:rtl w:val="0"/>
            <w:lang w:val="de-DE"/>
          </w:rPr>
          <w:delText>Herbst: Ottilie unternimmt eine Reise nach Florenz und Pisa.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20" w:date="2023-01-13T18:26:59Z" w:author="Jan Groh"/>
          <w:rFonts w:ascii="Garamond Premier Pro Caption" w:cs="Garamond Premier Pro Caption" w:hAnsi="Garamond Premier Pro Caption" w:eastAsia="Garamond Premier Pro Caption"/>
          <w:sz w:val="22"/>
          <w:szCs w:val="22"/>
        </w:rPr>
      </w:pPr>
      <w:del w:id="10721" w:date="2023-01-13T18:26:59Z" w:author="Jan Groh">
        <w:r>
          <w:rPr>
            <w:rFonts w:ascii="Arial Unicode MS" w:cs="Arial Unicode MS" w:hAnsi="Arial Unicode MS" w:eastAsia="Arial Unicode MS"/>
            <w:b w:val="0"/>
            <w:bCs w:val="0"/>
            <w:i w:val="0"/>
            <w:iCs w:val="0"/>
            <w:sz w:val="22"/>
            <w:szCs w:val="22"/>
            <w:rtl w:val="0"/>
          </w:rPr>
          <w:delText>﻿﻿﻿﻿﻿</w:delText>
        </w:r>
      </w:del>
      <w:del w:id="10722" w:date="2023-01-13T18:26:59Z" w:author="Jan Groh">
        <w:r>
          <w:rPr>
            <w:rFonts w:ascii="Garamond Premier Pro Caption" w:hAnsi="Garamond Premier Pro Caption"/>
            <w:sz w:val="22"/>
            <w:szCs w:val="22"/>
            <w:rtl w:val="0"/>
            <w:lang w:val="de-DE"/>
          </w:rPr>
          <w:delText>1854</w:delText>
          <w:tab/>
        </w:r>
      </w:del>
      <w:del w:id="10723" w:date="2023-01-13T18:26:59Z" w:author="Jan Groh">
        <w:r>
          <w:rPr>
            <w:rFonts w:ascii="Garamond Premier Pro Caption" w:hAnsi="Garamond Premier Pro Caption"/>
            <w:sz w:val="22"/>
            <w:szCs w:val="22"/>
            <w:rtl w:val="0"/>
            <w:lang w:val="de-DE"/>
          </w:rPr>
          <w:delText>Herbst: Sie kehrt nach Wien zur</w:delText>
        </w:r>
      </w:del>
      <w:del w:id="10724" w:date="2023-01-13T18:26:59Z" w:author="Jan Groh">
        <w:r>
          <w:rPr>
            <w:rFonts w:ascii="Garamond Premier Pro Caption" w:hAnsi="Garamond Premier Pro Caption" w:hint="default"/>
            <w:sz w:val="22"/>
            <w:szCs w:val="22"/>
            <w:rtl w:val="0"/>
          </w:rPr>
          <w:delText>ü</w:delText>
        </w:r>
      </w:del>
      <w:del w:id="10725"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26" w:date="2023-01-13T18:26:59Z" w:author="Jan Groh"/>
          <w:rFonts w:ascii="Garamond Premier Pro Caption" w:cs="Garamond Premier Pro Caption" w:hAnsi="Garamond Premier Pro Caption" w:eastAsia="Garamond Premier Pro Caption"/>
          <w:sz w:val="22"/>
          <w:szCs w:val="22"/>
        </w:rPr>
      </w:pPr>
      <w:del w:id="10727" w:date="2023-01-13T18:26:59Z" w:author="Jan Groh">
        <w:r>
          <w:rPr>
            <w:rFonts w:ascii="Arial Unicode MS" w:cs="Arial Unicode MS" w:hAnsi="Arial Unicode MS" w:eastAsia="Arial Unicode MS"/>
            <w:b w:val="0"/>
            <w:bCs w:val="0"/>
            <w:i w:val="0"/>
            <w:iCs w:val="0"/>
            <w:sz w:val="22"/>
            <w:szCs w:val="22"/>
            <w:rtl w:val="0"/>
          </w:rPr>
          <w:delText>﻿﻿﻿﻿﻿</w:delText>
        </w:r>
      </w:del>
      <w:del w:id="10728" w:date="2023-01-13T18:26:59Z" w:author="Jan Groh">
        <w:r>
          <w:rPr>
            <w:rFonts w:ascii="Garamond Premier Pro Caption" w:hAnsi="Garamond Premier Pro Caption"/>
            <w:sz w:val="22"/>
            <w:szCs w:val="22"/>
            <w:rtl w:val="0"/>
            <w:lang w:val="de-DE"/>
          </w:rPr>
          <w:delText>1855</w:delText>
          <w:tab/>
        </w:r>
      </w:del>
      <w:del w:id="10729" w:date="2023-01-13T18:26:59Z" w:author="Jan Groh">
        <w:r>
          <w:rPr>
            <w:rFonts w:ascii="Garamond Premier Pro Caption" w:hAnsi="Garamond Premier Pro Caption"/>
            <w:sz w:val="22"/>
            <w:szCs w:val="22"/>
            <w:rtl w:val="0"/>
            <w:lang w:val="de-DE"/>
          </w:rPr>
          <w:delText>Oktober: Gemeinsame Reise mit Anna Jameson nach Venedig und Genua.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30" w:date="2023-01-13T18:26:59Z" w:author="Jan Groh"/>
          <w:rFonts w:ascii="Garamond Premier Pro Caption" w:cs="Garamond Premier Pro Caption" w:hAnsi="Garamond Premier Pro Caption" w:eastAsia="Garamond Premier Pro Caption"/>
          <w:sz w:val="22"/>
          <w:szCs w:val="22"/>
        </w:rPr>
      </w:pPr>
      <w:del w:id="10731" w:date="2023-01-13T18:26:59Z" w:author="Jan Groh">
        <w:r>
          <w:rPr>
            <w:rFonts w:ascii="Garamond Premier Pro Caption" w:hAnsi="Garamond Premier Pro Caption"/>
            <w:sz w:val="22"/>
            <w:szCs w:val="22"/>
            <w:rtl w:val="0"/>
          </w:rPr>
          <w:delText>1857</w:delText>
        </w:r>
      </w:del>
      <w:del w:id="10732" w:date="2023-01-13T18:26:59Z" w:author="Jan Groh">
        <w:r>
          <w:rPr>
            <w:rFonts w:ascii="Garamond Premier Pro Caption" w:cs="Garamond Premier Pro Caption" w:hAnsi="Garamond Premier Pro Caption" w:eastAsia="Garamond Premier Pro Caption"/>
            <w:sz w:val="22"/>
            <w:szCs w:val="22"/>
          </w:rPr>
          <w:tab/>
        </w:r>
      </w:del>
      <w:del w:id="10733" w:date="2023-01-13T18:26:59Z" w:author="Jan Groh">
        <w:r>
          <w:rPr>
            <w:rFonts w:ascii="Garamond Premier Pro Caption" w:hAnsi="Garamond Premier Pro Caption"/>
            <w:sz w:val="22"/>
            <w:szCs w:val="22"/>
            <w:rtl w:val="0"/>
          </w:rPr>
          <w:delText>Fr</w:delText>
        </w:r>
      </w:del>
      <w:del w:id="10734" w:date="2023-01-13T18:26:59Z" w:author="Jan Groh">
        <w:r>
          <w:rPr>
            <w:rFonts w:ascii="Garamond Premier Pro Caption" w:hAnsi="Garamond Premier Pro Caption" w:hint="default"/>
            <w:sz w:val="22"/>
            <w:szCs w:val="22"/>
            <w:rtl w:val="0"/>
          </w:rPr>
          <w:delText>ü</w:delText>
        </w:r>
      </w:del>
      <w:del w:id="10735" w:date="2023-01-13T18:26:59Z" w:author="Jan Groh">
        <w:r>
          <w:rPr>
            <w:rFonts w:ascii="Garamond Premier Pro Caption" w:hAnsi="Garamond Premier Pro Caption"/>
            <w:sz w:val="22"/>
            <w:szCs w:val="22"/>
            <w:rtl w:val="0"/>
            <w:lang w:val="de-DE"/>
          </w:rPr>
          <w:delText>hjahr: Ferdinand Heinke gestorben.</w:delText>
        </w:r>
      </w:del>
      <w:del w:id="10736" w:date="2023-01-13T18:26:59Z" w:author="Jan Groh">
        <w:r>
          <w:rPr>
            <w:rFonts w:ascii="Garamond Premier Pro Caption" w:cs="Garamond Premier Pro Caption" w:hAnsi="Garamond Premier Pro Caption" w:eastAsia="Garamond Premier Pro Caption"/>
            <w:sz w:val="22"/>
            <w:szCs w:val="22"/>
          </w:rPr>
          <w:br w:type="textWrapping"/>
        </w:r>
      </w:del>
      <w:del w:id="10737" w:date="2023-01-13T18:26:59Z" w:author="Jan Groh">
        <w:r>
          <w:rPr>
            <w:rFonts w:ascii="Garamond Premier Pro Caption" w:hAnsi="Garamond Premier Pro Caption"/>
            <w:sz w:val="22"/>
            <w:szCs w:val="22"/>
            <w:rtl w:val="0"/>
            <w:lang w:val="de-DE"/>
          </w:rPr>
          <w:delText>Sibylle Mertens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38" w:date="2023-01-13T18:26:59Z" w:author="Jan Groh"/>
          <w:rFonts w:ascii="Garamond Premier Pro Caption" w:cs="Garamond Premier Pro Caption" w:hAnsi="Garamond Premier Pro Caption" w:eastAsia="Garamond Premier Pro Caption"/>
          <w:sz w:val="22"/>
          <w:szCs w:val="22"/>
        </w:rPr>
      </w:pPr>
      <w:del w:id="10739" w:date="2023-01-13T18:26:59Z" w:author="Jan Groh">
        <w:r>
          <w:rPr>
            <w:rFonts w:ascii="Garamond Premier Pro Caption" w:hAnsi="Garamond Premier Pro Caption"/>
            <w:sz w:val="22"/>
            <w:szCs w:val="22"/>
            <w:rtl w:val="0"/>
          </w:rPr>
          <w:delText>1860</w:delText>
        </w:r>
      </w:del>
      <w:del w:id="10740" w:date="2023-01-13T18:26:59Z" w:author="Jan Groh">
        <w:r>
          <w:rPr>
            <w:rFonts w:ascii="Garamond Premier Pro Caption" w:cs="Garamond Premier Pro Caption" w:hAnsi="Garamond Premier Pro Caption" w:eastAsia="Garamond Premier Pro Caption"/>
            <w:sz w:val="22"/>
            <w:szCs w:val="22"/>
          </w:rPr>
          <w:tab/>
        </w:r>
      </w:del>
      <w:del w:id="10741" w:date="2023-01-13T18:26:59Z" w:author="Jan Groh">
        <w:r>
          <w:rPr>
            <w:rFonts w:ascii="Garamond Premier Pro Caption" w:hAnsi="Garamond Premier Pro Caption"/>
            <w:sz w:val="22"/>
            <w:szCs w:val="22"/>
            <w:rtl w:val="0"/>
            <w:lang w:val="de-DE"/>
          </w:rPr>
          <w:delText>Anna Jameson gestorben.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42" w:date="2023-01-13T18:26:59Z" w:author="Jan Groh"/>
          <w:rFonts w:ascii="Garamond Premier Pro Caption" w:cs="Garamond Premier Pro Caption" w:hAnsi="Garamond Premier Pro Caption" w:eastAsia="Garamond Premier Pro Caption"/>
          <w:sz w:val="22"/>
          <w:szCs w:val="22"/>
        </w:rPr>
      </w:pPr>
      <w:del w:id="10743" w:date="2023-01-13T18:26:59Z" w:author="Jan Groh">
        <w:r>
          <w:rPr>
            <w:rFonts w:ascii="Arial Unicode MS" w:cs="Arial Unicode MS" w:hAnsi="Arial Unicode MS" w:eastAsia="Arial Unicode MS"/>
            <w:b w:val="0"/>
            <w:bCs w:val="0"/>
            <w:i w:val="0"/>
            <w:iCs w:val="0"/>
            <w:sz w:val="22"/>
            <w:szCs w:val="22"/>
            <w:rtl w:val="0"/>
          </w:rPr>
          <w:delText>﻿﻿﻿﻿﻿</w:delText>
        </w:r>
      </w:del>
      <w:del w:id="10744" w:date="2023-01-13T18:26:59Z" w:author="Jan Groh">
        <w:r>
          <w:rPr>
            <w:rFonts w:ascii="Garamond Premier Pro Caption" w:hAnsi="Garamond Premier Pro Caption"/>
            <w:sz w:val="22"/>
            <w:szCs w:val="22"/>
            <w:rtl w:val="0"/>
            <w:lang w:val="de-DE"/>
          </w:rPr>
          <w:delText>1866</w:delText>
          <w:tab/>
        </w:r>
      </w:del>
      <w:del w:id="10745" w:date="2023-01-13T18:26:59Z" w:author="Jan Groh">
        <w:r>
          <w:rPr>
            <w:rFonts w:ascii="Garamond Premier Pro Caption" w:hAnsi="Garamond Premier Pro Caption"/>
            <w:sz w:val="22"/>
            <w:szCs w:val="22"/>
            <w:rtl w:val="0"/>
            <w:lang w:val="de-DE"/>
          </w:rPr>
          <w:delText>Sommer bis zum Fr</w:delText>
        </w:r>
      </w:del>
      <w:del w:id="10746" w:date="2023-01-13T18:26:59Z" w:author="Jan Groh">
        <w:r>
          <w:rPr>
            <w:rFonts w:ascii="Garamond Premier Pro Caption" w:hAnsi="Garamond Premier Pro Caption" w:hint="default"/>
            <w:sz w:val="22"/>
            <w:szCs w:val="22"/>
            <w:rtl w:val="0"/>
          </w:rPr>
          <w:delText>ü</w:delText>
        </w:r>
      </w:del>
      <w:del w:id="10747" w:date="2023-01-13T18:26:59Z" w:author="Jan Groh">
        <w:r>
          <w:rPr>
            <w:rFonts w:ascii="Garamond Premier Pro Caption" w:hAnsi="Garamond Premier Pro Caption"/>
            <w:sz w:val="22"/>
            <w:szCs w:val="22"/>
            <w:rtl w:val="0"/>
            <w:lang w:val="de-DE"/>
          </w:rPr>
          <w:delText>hjahr 1867 Aufenthalt in Weimar.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48" w:date="2023-01-13T18:26:59Z" w:author="Jan Groh"/>
          <w:rFonts w:ascii="Garamond Premier Pro Caption" w:cs="Garamond Premier Pro Caption" w:hAnsi="Garamond Premier Pro Caption" w:eastAsia="Garamond Premier Pro Caption"/>
          <w:sz w:val="22"/>
          <w:szCs w:val="22"/>
        </w:rPr>
      </w:pPr>
      <w:del w:id="10749" w:date="2023-01-13T18:26:59Z" w:author="Jan Groh">
        <w:r>
          <w:rPr>
            <w:rFonts w:ascii="Arial Unicode MS" w:cs="Arial Unicode MS" w:hAnsi="Arial Unicode MS" w:eastAsia="Arial Unicode MS"/>
            <w:b w:val="0"/>
            <w:bCs w:val="0"/>
            <w:i w:val="0"/>
            <w:iCs w:val="0"/>
            <w:sz w:val="22"/>
            <w:szCs w:val="22"/>
            <w:rtl w:val="0"/>
          </w:rPr>
          <w:delText>﻿﻿﻿﻿﻿</w:delText>
        </w:r>
      </w:del>
      <w:del w:id="10750" w:date="2023-01-13T18:26:59Z" w:author="Jan Groh">
        <w:r>
          <w:rPr>
            <w:rFonts w:ascii="Garamond Premier Pro Caption" w:hAnsi="Garamond Premier Pro Caption"/>
            <w:sz w:val="22"/>
            <w:szCs w:val="22"/>
            <w:rtl w:val="0"/>
            <w:lang w:val="de-DE"/>
          </w:rPr>
          <w:delText>1867</w:delText>
          <w:tab/>
        </w:r>
      </w:del>
      <w:del w:id="10751" w:date="2023-01-13T18:26:59Z" w:author="Jan Groh">
        <w:r>
          <w:rPr>
            <w:rFonts w:ascii="Garamond Premier Pro Caption" w:hAnsi="Garamond Premier Pro Caption"/>
            <w:sz w:val="22"/>
            <w:szCs w:val="22"/>
            <w:rtl w:val="0"/>
            <w:lang w:val="de-DE"/>
          </w:rPr>
          <w:delText>Winter: Besuch bei Ulrike von Pogwisch, die inzwischen</w:delText>
        </w:r>
      </w:del>
      <w:del w:id="10752" w:date="2023-01-13T18:26:59Z" w:author="Jan Groh">
        <w:r>
          <w:rPr>
            <w:rFonts w:ascii="Garamond Premier Pro Caption" w:hAnsi="Garamond Premier Pro Caption"/>
            <w:sz w:val="22"/>
            <w:szCs w:val="22"/>
            <w:rtl w:val="0"/>
            <w:lang w:val="de-DE"/>
          </w:rPr>
          <w:delText xml:space="preserve"> </w:delText>
        </w:r>
      </w:del>
      <w:del w:id="10753" w:date="2023-01-13T18:26:59Z" w:author="Jan Groh">
        <w:r>
          <w:rPr>
            <w:rFonts w:ascii="Garamond Premier Pro Caption" w:hAnsi="Garamond Premier Pro Caption"/>
            <w:sz w:val="22"/>
            <w:szCs w:val="22"/>
            <w:rtl w:val="0"/>
            <w:lang w:val="de-DE"/>
          </w:rPr>
          <w:delText>Priorin im Damenkloster in Schleswig geworden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54" w:date="2023-01-13T18:26:59Z" w:author="Jan Groh"/>
          <w:rFonts w:ascii="Garamond Premier Pro Caption" w:cs="Garamond Premier Pro Caption" w:hAnsi="Garamond Premier Pro Caption" w:eastAsia="Garamond Premier Pro Caption"/>
          <w:sz w:val="22"/>
          <w:szCs w:val="22"/>
        </w:rPr>
      </w:pPr>
      <w:del w:id="10755" w:date="2023-01-13T18:26:59Z" w:author="Jan Groh">
        <w:r>
          <w:rPr>
            <w:rFonts w:ascii="Garamond Premier Pro Caption" w:hAnsi="Garamond Premier Pro Caption"/>
            <w:sz w:val="22"/>
            <w:szCs w:val="22"/>
            <w:rtl w:val="0"/>
          </w:rPr>
          <w:delText>1869</w:delText>
        </w:r>
      </w:del>
      <w:del w:id="10756" w:date="2023-01-13T18:26:59Z" w:author="Jan Groh">
        <w:r>
          <w:rPr>
            <w:rFonts w:ascii="Garamond Premier Pro Caption" w:cs="Garamond Premier Pro Caption" w:hAnsi="Garamond Premier Pro Caption" w:eastAsia="Garamond Premier Pro Caption"/>
            <w:sz w:val="22"/>
            <w:szCs w:val="22"/>
          </w:rPr>
          <w:tab/>
        </w:r>
      </w:del>
      <w:del w:id="10757" w:date="2023-01-13T18:26:59Z" w:author="Jan Groh">
        <w:r>
          <w:rPr>
            <w:rFonts w:ascii="Garamond Premier Pro Caption" w:hAnsi="Garamond Premier Pro Caption"/>
            <w:sz w:val="22"/>
            <w:szCs w:val="22"/>
            <w:rtl w:val="0"/>
            <w:lang w:val="de-DE"/>
          </w:rPr>
          <w:delText>Aufenthalt bei Walther, der krank in Dresden liegt. Gemeinsam mit ihren beiden S</w:delText>
        </w:r>
      </w:del>
      <w:del w:id="10758" w:date="2023-01-13T18:26:59Z" w:author="Jan Groh">
        <w:r>
          <w:rPr>
            <w:rFonts w:ascii="Garamond Premier Pro Caption" w:hAnsi="Garamond Premier Pro Caption" w:hint="default"/>
            <w:sz w:val="22"/>
            <w:szCs w:val="22"/>
            <w:rtl w:val="0"/>
            <w:lang w:val="sv-SE"/>
          </w:rPr>
          <w:delText>ö</w:delText>
        </w:r>
      </w:del>
      <w:del w:id="10759" w:date="2023-01-13T18:26:59Z" w:author="Jan Groh">
        <w:r>
          <w:rPr>
            <w:rFonts w:ascii="Garamond Premier Pro Caption" w:hAnsi="Garamond Premier Pro Caption"/>
            <w:sz w:val="22"/>
            <w:szCs w:val="22"/>
            <w:rtl w:val="0"/>
            <w:lang w:val="de-DE"/>
          </w:rPr>
          <w:delText xml:space="preserve">hnen </w:delText>
        </w:r>
      </w:del>
      <w:del w:id="10760" w:date="2023-01-13T18:26:59Z" w:author="Jan Groh">
        <w:r>
          <w:rPr>
            <w:rFonts w:ascii="Garamond Premier Pro Caption" w:hAnsi="Garamond Premier Pro Caption" w:hint="default"/>
            <w:sz w:val="22"/>
            <w:szCs w:val="22"/>
            <w:rtl w:val="0"/>
            <w:lang w:val="de-DE"/>
          </w:rPr>
          <w:delText>Ü</w:delText>
        </w:r>
      </w:del>
      <w:del w:id="10761" w:date="2023-01-13T18:26:59Z" w:author="Jan Groh">
        <w:r>
          <w:rPr>
            <w:rFonts w:ascii="Garamond Premier Pro Caption" w:hAnsi="Garamond Premier Pro Caption"/>
            <w:sz w:val="22"/>
            <w:szCs w:val="22"/>
            <w:rtl w:val="0"/>
            <w:lang w:val="de-DE"/>
          </w:rPr>
          <w:delText>bersiedelung nach Jena.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62" w:date="2023-01-13T18:26:59Z" w:author="Jan Groh"/>
          <w:rFonts w:ascii="Garamond Premier Pro Caption" w:cs="Garamond Premier Pro Caption" w:hAnsi="Garamond Premier Pro Caption" w:eastAsia="Garamond Premier Pro Caption"/>
          <w:sz w:val="22"/>
          <w:szCs w:val="22"/>
        </w:rPr>
      </w:pPr>
      <w:del w:id="10763" w:date="2023-01-13T18:26:59Z" w:author="Jan Groh">
        <w:r>
          <w:rPr>
            <w:rFonts w:ascii="Garamond Premier Pro Caption" w:hAnsi="Garamond Premier Pro Caption"/>
            <w:sz w:val="22"/>
            <w:szCs w:val="22"/>
            <w:rtl w:val="0"/>
          </w:rPr>
          <w:delText>1870</w:delText>
        </w:r>
      </w:del>
      <w:del w:id="10764" w:date="2023-01-13T18:26:59Z" w:author="Jan Groh">
        <w:r>
          <w:rPr>
            <w:rFonts w:ascii="Garamond Premier Pro Caption" w:cs="Garamond Premier Pro Caption" w:hAnsi="Garamond Premier Pro Caption" w:eastAsia="Garamond Premier Pro Caption"/>
            <w:sz w:val="22"/>
            <w:szCs w:val="22"/>
          </w:rPr>
          <w:tab/>
        </w:r>
      </w:del>
      <w:del w:id="10765" w:date="2023-01-13T18:26:59Z" w:author="Jan Groh">
        <w:r>
          <w:rPr>
            <w:rFonts w:ascii="Garamond Premier Pro Caption" w:hAnsi="Garamond Premier Pro Caption"/>
            <w:sz w:val="22"/>
            <w:szCs w:val="22"/>
            <w:rtl w:val="0"/>
            <w:lang w:val="de-DE"/>
          </w:rPr>
          <w:delText>bis 1871: Deutsch-Franz</w:delText>
        </w:r>
      </w:del>
      <w:del w:id="10766" w:date="2023-01-13T18:26:59Z" w:author="Jan Groh">
        <w:r>
          <w:rPr>
            <w:rFonts w:ascii="Garamond Premier Pro Caption" w:hAnsi="Garamond Premier Pro Caption" w:hint="default"/>
            <w:sz w:val="22"/>
            <w:szCs w:val="22"/>
            <w:rtl w:val="0"/>
            <w:lang w:val="sv-SE"/>
          </w:rPr>
          <w:delText>ö</w:delText>
        </w:r>
      </w:del>
      <w:del w:id="10767" w:date="2023-01-13T18:26:59Z" w:author="Jan Groh">
        <w:r>
          <w:rPr>
            <w:rFonts w:ascii="Garamond Premier Pro Caption" w:hAnsi="Garamond Premier Pro Caption"/>
            <w:sz w:val="22"/>
            <w:szCs w:val="22"/>
            <w:rtl w:val="0"/>
            <w:lang w:val="de-DE"/>
          </w:rPr>
          <w:delText>sischer Krieg, der mit der Kapitulation Frankreichs endet und die durch Bismarck herbeigef</w:delText>
        </w:r>
      </w:del>
      <w:del w:id="10768" w:date="2023-01-13T18:26:59Z" w:author="Jan Groh">
        <w:r>
          <w:rPr>
            <w:rFonts w:ascii="Garamond Premier Pro Caption" w:hAnsi="Garamond Premier Pro Caption" w:hint="default"/>
            <w:sz w:val="22"/>
            <w:szCs w:val="22"/>
            <w:rtl w:val="0"/>
          </w:rPr>
          <w:delText>ü</w:delText>
        </w:r>
      </w:del>
      <w:del w:id="10769" w:date="2023-01-13T18:26:59Z" w:author="Jan Groh">
        <w:r>
          <w:rPr>
            <w:rFonts w:ascii="Garamond Premier Pro Caption" w:hAnsi="Garamond Premier Pro Caption"/>
            <w:sz w:val="22"/>
            <w:szCs w:val="22"/>
            <w:rtl w:val="0"/>
            <w:lang w:val="de-DE"/>
          </w:rPr>
          <w:delText>hrte deutsche Einheit bewirkt.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70" w:date="2023-01-13T18:26:59Z" w:author="Jan Groh"/>
          <w:rFonts w:ascii="Garamond Premier Pro Caption" w:cs="Garamond Premier Pro Caption" w:hAnsi="Garamond Premier Pro Caption" w:eastAsia="Garamond Premier Pro Caption"/>
          <w:sz w:val="22"/>
          <w:szCs w:val="22"/>
        </w:rPr>
      </w:pPr>
      <w:del w:id="10771" w:date="2023-01-13T18:26:59Z" w:author="Jan Groh">
        <w:r>
          <w:rPr>
            <w:rFonts w:ascii="Garamond Premier Pro Caption" w:cs="Garamond Premier Pro Caption" w:hAnsi="Garamond Premier Pro Caption" w:eastAsia="Garamond Premier Pro Caption"/>
            <w:sz w:val="22"/>
            <w:szCs w:val="22"/>
          </w:rPr>
          <w:tab/>
        </w:r>
      </w:del>
      <w:del w:id="10772" w:date="2023-01-13T18:26:59Z" w:author="Jan Groh">
        <w:r>
          <w:rPr>
            <w:rFonts w:ascii="Garamond Premier Pro Caption" w:hAnsi="Garamond Premier Pro Caption"/>
            <w:sz w:val="22"/>
            <w:szCs w:val="22"/>
            <w:rtl w:val="0"/>
            <w:lang w:val="de-DE"/>
          </w:rPr>
          <w:delText>Ottilie kehrt in die Mansardenr</w:delText>
        </w:r>
      </w:del>
      <w:del w:id="10773" w:date="2023-01-13T18:26:59Z" w:author="Jan Groh">
        <w:r>
          <w:rPr>
            <w:rFonts w:ascii="Garamond Premier Pro Caption" w:hAnsi="Garamond Premier Pro Caption" w:hint="default"/>
            <w:sz w:val="22"/>
            <w:szCs w:val="22"/>
            <w:rtl w:val="0"/>
          </w:rPr>
          <w:delText>ä</w:delText>
        </w:r>
      </w:del>
      <w:del w:id="10774" w:date="2023-01-13T18:26:59Z" w:author="Jan Groh">
        <w:r>
          <w:rPr>
            <w:rFonts w:ascii="Garamond Premier Pro Caption" w:hAnsi="Garamond Premier Pro Caption"/>
            <w:sz w:val="22"/>
            <w:szCs w:val="22"/>
            <w:rtl w:val="0"/>
            <w:lang w:val="de-DE"/>
          </w:rPr>
          <w:delText>ume des Goethehauses am Frauenplan in Weimar zur</w:delText>
        </w:r>
      </w:del>
      <w:del w:id="10775" w:date="2023-01-13T18:26:59Z" w:author="Jan Groh">
        <w:r>
          <w:rPr>
            <w:rFonts w:ascii="Garamond Premier Pro Caption" w:hAnsi="Garamond Premier Pro Caption" w:hint="default"/>
            <w:sz w:val="22"/>
            <w:szCs w:val="22"/>
            <w:rtl w:val="0"/>
          </w:rPr>
          <w:delText>ü</w:delText>
        </w:r>
      </w:del>
      <w:del w:id="10776" w:date="2023-01-13T18:26:59Z" w:author="Jan Groh">
        <w:r>
          <w:rPr>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0777" w:date="2023-01-13T18:26:59Z" w:author="Jan Groh"/>
          <w:rFonts w:ascii="Garamond Premier Pro Caption" w:cs="Garamond Premier Pro Caption" w:hAnsi="Garamond Premier Pro Caption" w:eastAsia="Garamond Premier Pro Caption"/>
          <w:sz w:val="22"/>
          <w:szCs w:val="22"/>
        </w:rPr>
      </w:pPr>
      <w:del w:id="10778" w:date="2023-01-13T18:26:59Z" w:author="Jan Groh">
        <w:r>
          <w:rPr>
            <w:rFonts w:ascii="Garamond Premier Pro Caption" w:hAnsi="Garamond Premier Pro Caption"/>
            <w:sz w:val="22"/>
            <w:szCs w:val="22"/>
            <w:rtl w:val="0"/>
          </w:rPr>
          <w:delText>1872</w:delText>
        </w:r>
      </w:del>
      <w:del w:id="10779" w:date="2023-01-13T18:26:59Z" w:author="Jan Groh">
        <w:r>
          <w:rPr>
            <w:rFonts w:ascii="Garamond Premier Pro Caption" w:cs="Garamond Premier Pro Caption" w:hAnsi="Garamond Premier Pro Caption" w:eastAsia="Garamond Premier Pro Caption"/>
            <w:sz w:val="22"/>
            <w:szCs w:val="22"/>
          </w:rPr>
          <w:tab/>
        </w:r>
      </w:del>
      <w:del w:id="10780" w:date="2023-01-13T18:26:59Z" w:author="Jan Groh">
        <w:r>
          <w:rPr>
            <w:rFonts w:ascii="Garamond Premier Pro Caption" w:hAnsi="Garamond Premier Pro Caption"/>
            <w:sz w:val="22"/>
            <w:szCs w:val="22"/>
            <w:rtl w:val="0"/>
            <w:lang w:val="de-DE"/>
          </w:rPr>
          <w:delText>Am 26. Oktober stirbt Ottilie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0781" w:date="2023-01-13T18:26:59Z" w:author="Jan Groh">
        <w:r>
          <w:rPr>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78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783" w:date="2023-01-13T18:26:59Z" w:author="Jan Groh"/>
          <w:rFonts w:ascii="Garamond Premier Pro Italic" w:cs="Garamond Premier Pro Italic" w:hAnsi="Garamond Premier Pro Italic" w:eastAsia="Garamond Premier Pro Italic"/>
          <w:sz w:val="22"/>
          <w:szCs w:val="22"/>
        </w:rPr>
      </w:pPr>
      <w:del w:id="10784" w:date="2023-01-13T18:26:59Z" w:author="Jan Groh">
        <w:r>
          <w:rPr>
            <w:rFonts w:ascii="Garamond Premier Pro Italic" w:hAnsi="Garamond Premier Pro Italic"/>
            <w:sz w:val="22"/>
            <w:szCs w:val="22"/>
            <w:rtl w:val="0"/>
            <w:lang w:val="de-DE"/>
          </w:rPr>
          <w:delText>Ottilie an ihre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785" w:date="2023-01-13T18:26:59Z" w:author="Jan Groh"/>
          <w:rFonts w:ascii="Garamond Premier Pro Italic" w:cs="Garamond Premier Pro Italic" w:hAnsi="Garamond Premier Pro Italic" w:eastAsia="Garamond Premier Pro Italic"/>
          <w:sz w:val="22"/>
          <w:szCs w:val="22"/>
        </w:rPr>
      </w:pPr>
      <w:del w:id="10786" w:date="2023-01-13T18:26:59Z" w:author="Jan Groh">
        <w:r>
          <w:rPr>
            <w:rFonts w:ascii="Garamond Premier Pro Italic" w:hAnsi="Garamond Premier Pro Italic"/>
            <w:sz w:val="22"/>
            <w:szCs w:val="22"/>
            <w:rtl w:val="0"/>
            <w:lang w:val="de-DE"/>
          </w:rPr>
          <w:delText>Sonntag, d. 20. Mai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787" w:date="2023-01-13T18:26:59Z" w:author="Jan Groh"/>
          <w:rFonts w:ascii="Garamond Premier Pro Caption" w:cs="Garamond Premier Pro Caption" w:hAnsi="Garamond Premier Pro Caption" w:eastAsia="Garamond Premier Pro Caption"/>
          <w:sz w:val="22"/>
          <w:szCs w:val="22"/>
        </w:rPr>
      </w:pPr>
      <w:del w:id="10788" w:date="2023-01-13T18:26:59Z" w:author="Jan Groh">
        <w:r>
          <w:rPr>
            <w:rFonts w:ascii="Garamond Premier Pro Caption" w:hAnsi="Garamond Premier Pro Caption"/>
            <w:sz w:val="22"/>
            <w:szCs w:val="22"/>
            <w:rtl w:val="0"/>
            <w:lang w:val="de-DE"/>
          </w:rPr>
          <w:delText>Liebe Mutter, Sterling kam gestern abend an, und ich sah ihn heute.</w:delText>
        </w:r>
      </w:del>
      <w:del w:id="10789" w:date="2023-01-13T18:26:59Z" w:author="Jan Groh">
        <w:r>
          <w:rPr>
            <w:rFonts w:ascii="Garamond Premier Pro Caption" w:hAnsi="Garamond Premier Pro Caption"/>
            <w:sz w:val="22"/>
            <w:szCs w:val="22"/>
            <w:rtl w:val="0"/>
            <w:lang w:val="de-DE"/>
          </w:rPr>
          <w:delText xml:space="preserve"> </w:delText>
        </w:r>
      </w:del>
      <w:del w:id="10790" w:date="2023-01-13T18:26:59Z" w:author="Jan Groh">
        <w:r>
          <w:rPr>
            <w:rFonts w:ascii="Garamond Premier Pro Caption" w:hAnsi="Garamond Premier Pro Caption"/>
            <w:sz w:val="22"/>
            <w:szCs w:val="22"/>
            <w:rtl w:val="0"/>
            <w:lang w:val="de-DE"/>
          </w:rPr>
          <w:delText>Ich habe mich gleich erkundigt und finde, da</w:delText>
        </w:r>
      </w:del>
      <w:del w:id="10791" w:date="2023-01-13T18:26:59Z" w:author="Jan Groh">
        <w:r>
          <w:rPr>
            <w:rFonts w:ascii="Garamond Premier Pro Caption" w:hAnsi="Garamond Premier Pro Caption" w:hint="default"/>
            <w:sz w:val="22"/>
            <w:szCs w:val="22"/>
            <w:rtl w:val="0"/>
            <w:lang w:val="de-DE"/>
          </w:rPr>
          <w:delText xml:space="preserve">ß </w:delText>
        </w:r>
      </w:del>
      <w:del w:id="10792" w:date="2023-01-13T18:26:59Z" w:author="Jan Groh">
        <w:r>
          <w:rPr>
            <w:rFonts w:ascii="Garamond Premier Pro Caption" w:hAnsi="Garamond Premier Pro Caption"/>
            <w:sz w:val="22"/>
            <w:szCs w:val="22"/>
            <w:rtl w:val="0"/>
            <w:lang w:val="de-DE"/>
          </w:rPr>
          <w:delText>kein Dampfboot</w:delText>
        </w:r>
      </w:del>
      <w:del w:id="10793"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1"/>
        </w:r>
      </w:del>
      <w:del w:id="10794" w:date="2023-01-13T18:26:59Z" w:author="Jan Groh">
        <w:r>
          <w:rPr>
            <w:rFonts w:ascii="Garamond Premier Pro Caption" w:hAnsi="Garamond Premier Pro Caption"/>
            <w:sz w:val="22"/>
            <w:szCs w:val="22"/>
            <w:rtl w:val="0"/>
            <w:lang w:val="de-DE"/>
          </w:rPr>
          <w:delText xml:space="preserve"> von Frankfurt nach Unkel geht, sondern erst immer von Mainz aus, und da</w:delText>
        </w:r>
      </w:del>
      <w:del w:id="10795" w:date="2023-01-13T18:26:59Z" w:author="Jan Groh">
        <w:r>
          <w:rPr>
            <w:rFonts w:ascii="Garamond Premier Pro Caption" w:hAnsi="Garamond Premier Pro Caption" w:hint="default"/>
            <w:sz w:val="22"/>
            <w:szCs w:val="22"/>
            <w:rtl w:val="0"/>
            <w:lang w:val="de-DE"/>
          </w:rPr>
          <w:delText xml:space="preserve">ß </w:delText>
        </w:r>
      </w:del>
      <w:del w:id="10796" w:date="2023-01-13T18:26:59Z" w:author="Jan Groh">
        <w:r>
          <w:rPr>
            <w:rFonts w:ascii="Garamond Premier Pro Caption" w:hAnsi="Garamond Premier Pro Caption"/>
            <w:sz w:val="22"/>
            <w:szCs w:val="22"/>
            <w:rtl w:val="0"/>
            <w:lang w:val="de-DE"/>
          </w:rPr>
          <w:delText>Du zu Wagen nicht in einem Tag wirst kommen k</w:delText>
        </w:r>
      </w:del>
      <w:del w:id="10797" w:date="2023-01-13T18:26:59Z" w:author="Jan Groh">
        <w:r>
          <w:rPr>
            <w:rFonts w:ascii="Garamond Premier Pro Caption" w:hAnsi="Garamond Premier Pro Caption" w:hint="default"/>
            <w:sz w:val="22"/>
            <w:szCs w:val="22"/>
            <w:rtl w:val="0"/>
            <w:lang w:val="sv-SE"/>
          </w:rPr>
          <w:delText>ö</w:delText>
        </w:r>
      </w:del>
      <w:del w:id="10798" w:date="2023-01-13T18:26:59Z" w:author="Jan Groh">
        <w:r>
          <w:rPr>
            <w:rFonts w:ascii="Garamond Premier Pro Caption" w:hAnsi="Garamond Premier Pro Caption"/>
            <w:sz w:val="22"/>
            <w:szCs w:val="22"/>
            <w:rtl w:val="0"/>
          </w:rPr>
          <w:delText>nnen.</w:delText>
        </w:r>
      </w:del>
      <w:del w:id="10799" w:date="2023-01-13T18:26:59Z" w:author="Jan Groh">
        <w:r>
          <w:rPr>
            <w:rFonts w:ascii="Garamond Premier Pro Caption" w:hAnsi="Garamond Premier Pro Caption"/>
            <w:sz w:val="22"/>
            <w:szCs w:val="22"/>
            <w:rtl w:val="0"/>
            <w:lang w:val="de-DE"/>
          </w:rPr>
          <w:delText xml:space="preserve"> </w:delText>
        </w:r>
      </w:del>
      <w:del w:id="10800" w:date="2023-01-13T18:26:59Z" w:author="Jan Groh">
        <w:r>
          <w:rPr>
            <w:rFonts w:ascii="Garamond Premier Pro Caption" w:hAnsi="Garamond Premier Pro Caption"/>
            <w:sz w:val="22"/>
            <w:szCs w:val="22"/>
            <w:rtl w:val="0"/>
            <w:lang w:val="de-DE"/>
          </w:rPr>
          <w:delText>Meine Meinung w</w:delText>
        </w:r>
      </w:del>
      <w:del w:id="10801" w:date="2023-01-13T18:26:59Z" w:author="Jan Groh">
        <w:r>
          <w:rPr>
            <w:rFonts w:ascii="Garamond Premier Pro Caption" w:hAnsi="Garamond Premier Pro Caption" w:hint="default"/>
            <w:sz w:val="22"/>
            <w:szCs w:val="22"/>
            <w:rtl w:val="0"/>
          </w:rPr>
          <w:delText>ä</w:delText>
        </w:r>
      </w:del>
      <w:del w:id="10802" w:date="2023-01-13T18:26:59Z" w:author="Jan Groh">
        <w:r>
          <w:rPr>
            <w:rFonts w:ascii="Garamond Premier Pro Caption" w:hAnsi="Garamond Premier Pro Caption"/>
            <w:sz w:val="22"/>
            <w:szCs w:val="22"/>
            <w:rtl w:val="0"/>
            <w:lang w:val="de-DE"/>
          </w:rPr>
          <w:delText>re, Du gingst mit den Kindern im Dampfboot bis hier, und den andern Morgen f</w:delText>
        </w:r>
      </w:del>
      <w:del w:id="10803" w:date="2023-01-13T18:26:59Z" w:author="Jan Groh">
        <w:r>
          <w:rPr>
            <w:rFonts w:ascii="Garamond Premier Pro Caption" w:hAnsi="Garamond Premier Pro Caption" w:hint="default"/>
            <w:sz w:val="22"/>
            <w:szCs w:val="22"/>
            <w:rtl w:val="0"/>
          </w:rPr>
          <w:delText>ü</w:delText>
        </w:r>
      </w:del>
      <w:del w:id="10804" w:date="2023-01-13T18:26:59Z" w:author="Jan Groh">
        <w:r>
          <w:rPr>
            <w:rFonts w:ascii="Garamond Premier Pro Caption" w:hAnsi="Garamond Premier Pro Caption"/>
            <w:sz w:val="22"/>
            <w:szCs w:val="22"/>
            <w:rtl w:val="0"/>
            <w:lang w:val="de-DE"/>
          </w:rPr>
          <w:delText>hren wir alle (wo ich Sterling mit meine) auf einem Jagdwagen unseres Wirtes, der hinten bedeckt ist, nach Bingen durch den Rheingau; auf diese Weise h</w:delText>
        </w:r>
      </w:del>
      <w:del w:id="10805" w:date="2023-01-13T18:26:59Z" w:author="Jan Groh">
        <w:r>
          <w:rPr>
            <w:rFonts w:ascii="Garamond Premier Pro Caption" w:hAnsi="Garamond Premier Pro Caption" w:hint="default"/>
            <w:sz w:val="22"/>
            <w:szCs w:val="22"/>
            <w:rtl w:val="0"/>
          </w:rPr>
          <w:delText>ä</w:delText>
        </w:r>
      </w:del>
      <w:del w:id="10806" w:date="2023-01-13T18:26:59Z" w:author="Jan Groh">
        <w:r>
          <w:rPr>
            <w:rFonts w:ascii="Garamond Premier Pro Caption" w:hAnsi="Garamond Premier Pro Caption"/>
            <w:sz w:val="22"/>
            <w:szCs w:val="22"/>
            <w:rtl w:val="0"/>
            <w:lang w:val="de-DE"/>
          </w:rPr>
          <w:delText>ttest Du und die Kinder doch etwas von der Rheinreise, denn das Dampfschiff fliegt vorbei. In Bingen bleiben wir alle, schifften, erlaubt es die Zeit, nach R</w:delText>
        </w:r>
      </w:del>
      <w:del w:id="10807" w:date="2023-01-13T18:26:59Z" w:author="Jan Groh">
        <w:r>
          <w:rPr>
            <w:rFonts w:ascii="Garamond Premier Pro Caption" w:hAnsi="Garamond Premier Pro Caption" w:hint="default"/>
            <w:sz w:val="22"/>
            <w:szCs w:val="22"/>
            <w:rtl w:val="0"/>
          </w:rPr>
          <w:delText>ü</w:delText>
        </w:r>
      </w:del>
      <w:del w:id="10808" w:date="2023-01-13T18:26:59Z" w:author="Jan Groh">
        <w:r>
          <w:rPr>
            <w:rFonts w:ascii="Garamond Premier Pro Caption" w:hAnsi="Garamond Premier Pro Caption"/>
            <w:sz w:val="22"/>
            <w:szCs w:val="22"/>
            <w:rtl w:val="0"/>
            <w:lang w:val="de-DE"/>
          </w:rPr>
          <w:delText>desheim hin</w:delText>
        </w:r>
      </w:del>
      <w:del w:id="10809" w:date="2023-01-13T18:26:59Z" w:author="Jan Groh">
        <w:r>
          <w:rPr>
            <w:rFonts w:ascii="Garamond Premier Pro Caption" w:hAnsi="Garamond Premier Pro Caption" w:hint="default"/>
            <w:sz w:val="22"/>
            <w:szCs w:val="22"/>
            <w:rtl w:val="0"/>
          </w:rPr>
          <w:delText>ü</w:delText>
        </w:r>
      </w:del>
      <w:del w:id="10810" w:date="2023-01-13T18:26:59Z" w:author="Jan Groh">
        <w:r>
          <w:rPr>
            <w:rFonts w:ascii="Garamond Premier Pro Caption" w:hAnsi="Garamond Premier Pro Caption"/>
            <w:sz w:val="22"/>
            <w:szCs w:val="22"/>
            <w:rtl w:val="0"/>
            <w:lang w:val="de-DE"/>
          </w:rPr>
          <w:delText>ber, und den andern Morgen gingt ihr mit dem Dampfschiff nach Unkel. Ich blieb</w:delText>
        </w:r>
      </w:del>
      <w:del w:id="10811" w:date="2023-01-13T18:26:59Z" w:author="Jan Groh">
        <w:r>
          <w:rPr>
            <w:rFonts w:ascii="Garamond Premier Pro Caption" w:hAnsi="Garamond Premier Pro Caption" w:hint="default"/>
            <w:sz w:val="22"/>
            <w:szCs w:val="22"/>
            <w:rtl w:val="1"/>
          </w:rPr>
          <w:delText xml:space="preserve">’ </w:delText>
        </w:r>
      </w:del>
      <w:del w:id="10812" w:date="2023-01-13T18:26:59Z" w:author="Jan Groh">
        <w:r>
          <w:rPr>
            <w:rFonts w:ascii="Garamond Premier Pro Caption" w:hAnsi="Garamond Premier Pro Caption"/>
            <w:sz w:val="22"/>
            <w:szCs w:val="22"/>
            <w:rtl w:val="0"/>
            <w:lang w:val="de-DE"/>
          </w:rPr>
          <w:delText xml:space="preserve">aber mit Sterling in Bingen, St. Goar oder da irgendwo herum, und wie es mit Adele und Unkel wird, </w:delText>
        </w:r>
      </w:del>
      <w:del w:id="10813" w:date="2023-01-13T18:26:59Z" w:author="Jan Groh">
        <w:r>
          <w:rPr>
            <w:rFonts w:ascii="Garamond Premier Pro Caption" w:hAnsi="Garamond Premier Pro Caption" w:hint="default"/>
            <w:sz w:val="22"/>
            <w:szCs w:val="22"/>
            <w:rtl w:val="0"/>
          </w:rPr>
          <w:delText>ü</w:delText>
        </w:r>
      </w:del>
      <w:del w:id="10814" w:date="2023-01-13T18:26:59Z" w:author="Jan Groh">
        <w:r>
          <w:rPr>
            <w:rFonts w:ascii="Garamond Premier Pro Caption" w:hAnsi="Garamond Premier Pro Caption"/>
            <w:sz w:val="22"/>
            <w:szCs w:val="22"/>
            <w:rtl w:val="0"/>
            <w:lang w:val="de-DE"/>
          </w:rPr>
          <w:delText>berlege ich mir bis zu Eurer Ankunft, denn ich kann es noch nicht genau bestimmen, weil ich nicht wei</w:delText>
        </w:r>
      </w:del>
      <w:del w:id="10815" w:date="2023-01-13T18:26:59Z" w:author="Jan Groh">
        <w:r>
          <w:rPr>
            <w:rFonts w:ascii="Garamond Premier Pro Caption" w:hAnsi="Garamond Premier Pro Caption" w:hint="default"/>
            <w:sz w:val="22"/>
            <w:szCs w:val="22"/>
            <w:rtl w:val="0"/>
            <w:lang w:val="de-DE"/>
          </w:rPr>
          <w:delText>ß</w:delText>
        </w:r>
      </w:del>
      <w:del w:id="10816" w:date="2023-01-13T18:26:59Z" w:author="Jan Groh">
        <w:r>
          <w:rPr>
            <w:rFonts w:ascii="Garamond Premier Pro Caption" w:hAnsi="Garamond Premier Pro Caption"/>
            <w:sz w:val="22"/>
            <w:szCs w:val="22"/>
            <w:rtl w:val="0"/>
            <w:lang w:val="de-DE"/>
          </w:rPr>
          <w:delText>, wie lange Sterling bleiben kann und ich nicht gern eine Stunde verlieren m</w:delText>
        </w:r>
      </w:del>
      <w:del w:id="10817" w:date="2023-01-13T18:26:59Z" w:author="Jan Groh">
        <w:r>
          <w:rPr>
            <w:rFonts w:ascii="Garamond Premier Pro Caption" w:hAnsi="Garamond Premier Pro Caption" w:hint="default"/>
            <w:sz w:val="22"/>
            <w:szCs w:val="22"/>
            <w:rtl w:val="0"/>
            <w:lang w:val="sv-SE"/>
          </w:rPr>
          <w:delText>ö</w:delText>
        </w:r>
      </w:del>
      <w:del w:id="10818" w:date="2023-01-13T18:26:59Z" w:author="Jan Groh">
        <w:r>
          <w:rPr>
            <w:rFonts w:ascii="Garamond Premier Pro Caption" w:hAnsi="Garamond Premier Pro Caption"/>
            <w:sz w:val="22"/>
            <w:szCs w:val="22"/>
            <w:rtl w:val="0"/>
            <w:lang w:val="de-DE"/>
          </w:rPr>
          <w:delText>chte. Er selbst w</w:delText>
        </w:r>
      </w:del>
      <w:del w:id="10819" w:date="2023-01-13T18:26:59Z" w:author="Jan Groh">
        <w:r>
          <w:rPr>
            <w:rFonts w:ascii="Garamond Premier Pro Caption" w:hAnsi="Garamond Premier Pro Caption" w:hint="default"/>
            <w:sz w:val="22"/>
            <w:szCs w:val="22"/>
            <w:rtl w:val="0"/>
          </w:rPr>
          <w:delText>ü</w:delText>
        </w:r>
      </w:del>
      <w:del w:id="10820" w:date="2023-01-13T18:26:59Z" w:author="Jan Groh">
        <w:r>
          <w:rPr>
            <w:rFonts w:ascii="Garamond Premier Pro Caption" w:hAnsi="Garamond Premier Pro Caption"/>
            <w:sz w:val="22"/>
            <w:szCs w:val="22"/>
            <w:rtl w:val="0"/>
            <w:lang w:val="de-DE"/>
          </w:rPr>
          <w:delText>nscht Adele zu sehen und will Dir durchaus schreiben. F</w:delText>
        </w:r>
      </w:del>
      <w:del w:id="10821" w:date="2023-01-13T18:26:59Z" w:author="Jan Groh">
        <w:r>
          <w:rPr>
            <w:rFonts w:ascii="Garamond Premier Pro Caption" w:hAnsi="Garamond Premier Pro Caption" w:hint="default"/>
            <w:sz w:val="22"/>
            <w:szCs w:val="22"/>
            <w:rtl w:val="0"/>
          </w:rPr>
          <w:delText>ü</w:delText>
        </w:r>
      </w:del>
      <w:del w:id="10822" w:date="2023-01-13T18:26:59Z" w:author="Jan Groh">
        <w:r>
          <w:rPr>
            <w:rFonts w:ascii="Garamond Premier Pro Caption" w:hAnsi="Garamond Premier Pro Caption"/>
            <w:sz w:val="22"/>
            <w:szCs w:val="22"/>
            <w:rtl w:val="0"/>
            <w:lang w:val="de-DE"/>
          </w:rPr>
          <w:delText>r den R</w:delText>
        </w:r>
      </w:del>
      <w:del w:id="10823" w:date="2023-01-13T18:26:59Z" w:author="Jan Groh">
        <w:r>
          <w:rPr>
            <w:rFonts w:ascii="Garamond Premier Pro Caption" w:hAnsi="Garamond Premier Pro Caption" w:hint="default"/>
            <w:sz w:val="22"/>
            <w:szCs w:val="22"/>
            <w:rtl w:val="0"/>
          </w:rPr>
          <w:delText>ü</w:delText>
        </w:r>
      </w:del>
      <w:del w:id="10824" w:date="2023-01-13T18:26:59Z" w:author="Jan Groh">
        <w:r>
          <w:rPr>
            <w:rFonts w:ascii="Garamond Premier Pro Caption" w:hAnsi="Garamond Premier Pro Caption"/>
            <w:sz w:val="22"/>
            <w:szCs w:val="22"/>
            <w:rtl w:val="0"/>
            <w:lang w:val="de-DE"/>
          </w:rPr>
          <w:delText>ckweg braucht man von Unkel zwei Tage.</w:delText>
        </w:r>
      </w:del>
      <w:del w:id="10825" w:date="2023-01-13T18:26:59Z" w:author="Jan Groh">
        <w:r>
          <w:rPr>
            <w:rFonts w:ascii="Garamond Premier Pro Caption" w:hAnsi="Garamond Premier Pro Caption"/>
            <w:sz w:val="22"/>
            <w:szCs w:val="22"/>
            <w:rtl w:val="0"/>
            <w:lang w:val="de-DE"/>
          </w:rPr>
          <w:delText xml:space="preserve"> </w:delText>
        </w:r>
      </w:del>
      <w:del w:id="10826" w:date="2023-01-13T18:26:59Z" w:author="Jan Groh">
        <w:r>
          <w:rPr>
            <w:rFonts w:ascii="Garamond Premier Pro Caption" w:hAnsi="Garamond Premier Pro Caption"/>
            <w:sz w:val="22"/>
            <w:szCs w:val="22"/>
            <w:rtl w:val="0"/>
            <w:lang w:val="de-DE"/>
          </w:rPr>
          <w:delText xml:space="preserve">Morgen und </w:delText>
        </w:r>
      </w:del>
      <w:del w:id="10827" w:date="2023-01-13T18:26:59Z" w:author="Jan Groh">
        <w:r>
          <w:rPr>
            <w:rFonts w:ascii="Garamond Premier Pro Caption" w:hAnsi="Garamond Premier Pro Caption" w:hint="default"/>
            <w:sz w:val="22"/>
            <w:szCs w:val="22"/>
            <w:rtl w:val="0"/>
          </w:rPr>
          <w:delText>ü</w:delText>
        </w:r>
      </w:del>
      <w:del w:id="10828" w:date="2023-01-13T18:26:59Z" w:author="Jan Groh">
        <w:r>
          <w:rPr>
            <w:rFonts w:ascii="Garamond Premier Pro Caption" w:hAnsi="Garamond Premier Pro Caption"/>
            <w:sz w:val="22"/>
            <w:szCs w:val="22"/>
            <w:rtl w:val="0"/>
            <w:lang w:val="de-DE"/>
          </w:rPr>
          <w:delText>bermorgen werde ich immer am Ufer sein, wenn ihr ausschifft, weil mit dem Gep</w:delText>
        </w:r>
      </w:del>
      <w:del w:id="10829" w:date="2023-01-13T18:26:59Z" w:author="Jan Groh">
        <w:r>
          <w:rPr>
            <w:rFonts w:ascii="Garamond Premier Pro Caption" w:hAnsi="Garamond Premier Pro Caption" w:hint="default"/>
            <w:sz w:val="22"/>
            <w:szCs w:val="22"/>
            <w:rtl w:val="0"/>
          </w:rPr>
          <w:delText>ä</w:delText>
        </w:r>
      </w:del>
      <w:del w:id="10830" w:date="2023-01-13T18:26:59Z" w:author="Jan Groh">
        <w:r>
          <w:rPr>
            <w:rFonts w:ascii="Garamond Premier Pro Caption" w:hAnsi="Garamond Premier Pro Caption"/>
            <w:sz w:val="22"/>
            <w:szCs w:val="22"/>
            <w:rtl w:val="0"/>
            <w:lang w:val="de-DE"/>
          </w:rPr>
          <w:delText>ck und der Douane</w:delText>
        </w:r>
      </w:del>
      <w:del w:id="1083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2"/>
        </w:r>
      </w:del>
      <w:del w:id="10832" w:date="2023-01-13T18:26:59Z" w:author="Jan Groh">
        <w:r>
          <w:rPr>
            <w:rFonts w:ascii="Garamond Premier Pro Caption" w:hAnsi="Garamond Premier Pro Caption"/>
            <w:sz w:val="22"/>
            <w:szCs w:val="22"/>
            <w:rtl w:val="0"/>
            <w:lang w:val="de-DE"/>
          </w:rPr>
          <w:delText xml:space="preserve"> es unangenehm ist. Du wirst uns also in corpore</w:delText>
        </w:r>
      </w:del>
      <w:del w:id="10833"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3"/>
        </w:r>
      </w:del>
      <w:del w:id="10834" w:date="2023-01-13T18:26:59Z" w:author="Jan Groh">
        <w:r>
          <w:rPr>
            <w:rFonts w:ascii="Garamond Premier Pro Caption" w:hAnsi="Garamond Premier Pro Caption"/>
            <w:sz w:val="22"/>
            <w:szCs w:val="22"/>
            <w:rtl w:val="0"/>
            <w:lang w:val="de-DE"/>
          </w:rPr>
          <w:delText xml:space="preserve"> finden. Weit davon entfernt zu w</w:delText>
        </w:r>
      </w:del>
      <w:del w:id="10835" w:date="2023-01-13T18:26:59Z" w:author="Jan Groh">
        <w:r>
          <w:rPr>
            <w:rFonts w:ascii="Garamond Premier Pro Caption" w:hAnsi="Garamond Premier Pro Caption" w:hint="default"/>
            <w:sz w:val="22"/>
            <w:szCs w:val="22"/>
            <w:rtl w:val="0"/>
          </w:rPr>
          <w:delText>ü</w:delText>
        </w:r>
      </w:del>
      <w:del w:id="10836" w:date="2023-01-13T18:26:59Z" w:author="Jan Groh">
        <w:r>
          <w:rPr>
            <w:rFonts w:ascii="Garamond Premier Pro Caption" w:hAnsi="Garamond Premier Pro Caption"/>
            <w:sz w:val="22"/>
            <w:szCs w:val="22"/>
            <w:rtl w:val="0"/>
            <w:lang w:val="de-DE"/>
          </w:rPr>
          <w:delText>nschen. da</w:delText>
        </w:r>
      </w:del>
      <w:del w:id="10837" w:date="2023-01-13T18:26:59Z" w:author="Jan Groh">
        <w:r>
          <w:rPr>
            <w:rFonts w:ascii="Garamond Premier Pro Caption" w:hAnsi="Garamond Premier Pro Caption" w:hint="default"/>
            <w:sz w:val="22"/>
            <w:szCs w:val="22"/>
            <w:rtl w:val="0"/>
            <w:lang w:val="de-DE"/>
          </w:rPr>
          <w:delText xml:space="preserve">ß </w:delText>
        </w:r>
      </w:del>
      <w:del w:id="10838" w:date="2023-01-13T18:26:59Z" w:author="Jan Groh">
        <w:r>
          <w:rPr>
            <w:rFonts w:ascii="Garamond Premier Pro Caption" w:hAnsi="Garamond Premier Pro Caption"/>
            <w:sz w:val="22"/>
            <w:szCs w:val="22"/>
            <w:rtl w:val="0"/>
            <w:lang w:val="de-DE"/>
          </w:rPr>
          <w:delText>die Kinder Sterling nicht sehen sollen, ist es mir vielmehr sehr lieb. Komme, beste Mutter, und genie</w:delText>
        </w:r>
      </w:del>
      <w:del w:id="10839" w:date="2023-01-13T18:26:59Z" w:author="Jan Groh">
        <w:r>
          <w:rPr>
            <w:rFonts w:ascii="Garamond Premier Pro Caption" w:hAnsi="Garamond Premier Pro Caption" w:hint="default"/>
            <w:sz w:val="22"/>
            <w:szCs w:val="22"/>
            <w:rtl w:val="0"/>
            <w:lang w:val="de-DE"/>
          </w:rPr>
          <w:delText>ß</w:delText>
        </w:r>
      </w:del>
      <w:del w:id="10840" w:date="2023-01-13T18:26:59Z" w:author="Jan Groh">
        <w:r>
          <w:rPr>
            <w:rFonts w:ascii="Garamond Premier Pro Caption" w:hAnsi="Garamond Premier Pro Caption"/>
            <w:sz w:val="22"/>
            <w:szCs w:val="22"/>
            <w:rtl w:val="0"/>
            <w:lang w:val="de-DE"/>
          </w:rPr>
          <w:delText>e mein frohes</w:delText>
        </w:r>
      </w:del>
      <w:del w:id="10841" w:date="2023-01-13T18:26:59Z" w:author="Jan Groh">
        <w:r>
          <w:rPr>
            <w:rFonts w:ascii="Garamond Premier Pro Caption" w:hAnsi="Garamond Premier Pro Caption"/>
            <w:sz w:val="22"/>
            <w:szCs w:val="22"/>
            <w:rtl w:val="0"/>
            <w:lang w:val="de-DE"/>
          </w:rPr>
          <w:delText xml:space="preserve"> </w:delText>
        </w:r>
      </w:del>
      <w:del w:id="10842" w:date="2023-01-13T18:26:59Z" w:author="Jan Groh">
        <w:r>
          <w:rPr>
            <w:rFonts w:ascii="Garamond Premier Pro Caption" w:hAnsi="Garamond Premier Pro Caption"/>
            <w:sz w:val="22"/>
            <w:szCs w:val="22"/>
            <w:rtl w:val="0"/>
            <w:lang w:val="de-DE"/>
          </w:rPr>
          <w:delText>Gesicht.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43" w:date="2023-01-13T18:26:59Z" w:author="Jan Groh"/>
          <w:rFonts w:ascii="Garamond Premier Pro Italic" w:cs="Garamond Premier Pro Italic" w:hAnsi="Garamond Premier Pro Italic" w:eastAsia="Garamond Premier Pro Italic"/>
          <w:sz w:val="22"/>
          <w:szCs w:val="22"/>
        </w:rPr>
      </w:pPr>
      <w:del w:id="10844" w:date="2023-01-13T18:26:59Z" w:author="Jan Groh">
        <w:r>
          <w:rPr>
            <w:rFonts w:ascii="Garamond Premier Pro Italic" w:hAnsi="Garamond Premier Pro Italic"/>
            <w:sz w:val="22"/>
            <w:szCs w:val="22"/>
            <w:rtl w:val="0"/>
            <w:lang w:val="de-DE"/>
          </w:rPr>
          <w:delText>Deine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4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4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47" w:date="2023-01-13T18:26:59Z" w:author="Jan Groh"/>
          <w:rFonts w:ascii="Garamond Premier Pro Italic" w:cs="Garamond Premier Pro Italic" w:hAnsi="Garamond Premier Pro Italic" w:eastAsia="Garamond Premier Pro Italic"/>
          <w:sz w:val="22"/>
          <w:szCs w:val="22"/>
        </w:rPr>
      </w:pPr>
      <w:del w:id="10848" w:date="2023-01-13T18:26:59Z" w:author="Jan Groh">
        <w:r>
          <w:rPr>
            <w:rFonts w:ascii="Garamond Premier Pro Italic" w:hAnsi="Garamond Premier Pro Italic"/>
            <w:sz w:val="22"/>
            <w:szCs w:val="22"/>
            <w:rtl w:val="0"/>
            <w:lang w:val="de-DE"/>
          </w:rPr>
          <w:delText>Ottilie an ihre Schwester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49" w:date="2023-01-13T18:26:59Z" w:author="Jan Groh"/>
          <w:rFonts w:ascii="Garamond Premier Pro Italic" w:cs="Garamond Premier Pro Italic" w:hAnsi="Garamond Premier Pro Italic" w:eastAsia="Garamond Premier Pro Italic"/>
          <w:sz w:val="22"/>
          <w:szCs w:val="22"/>
        </w:rPr>
      </w:pPr>
      <w:del w:id="10850" w:date="2023-01-13T18:26:59Z" w:author="Jan Groh">
        <w:r>
          <w:rPr>
            <w:rFonts w:ascii="Garamond Premier Pro Italic" w:hAnsi="Garamond Premier Pro Italic"/>
            <w:sz w:val="22"/>
            <w:szCs w:val="22"/>
            <w:rtl w:val="0"/>
            <w:lang w:val="de-DE"/>
          </w:rPr>
          <w:delText>Mainz, den 21. Mai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51" w:date="2023-01-13T18:26:59Z" w:author="Jan Groh"/>
          <w:rFonts w:ascii="Garamond Premier Pro Caption" w:cs="Garamond Premier Pro Caption" w:hAnsi="Garamond Premier Pro Caption" w:eastAsia="Garamond Premier Pro Caption"/>
          <w:sz w:val="22"/>
          <w:szCs w:val="22"/>
        </w:rPr>
      </w:pPr>
      <w:del w:id="10852" w:date="2023-01-13T18:26:59Z" w:author="Jan Groh">
        <w:r>
          <w:rPr>
            <w:rFonts w:ascii="Garamond Premier Pro Caption" w:hAnsi="Garamond Premier Pro Caption"/>
            <w:sz w:val="22"/>
            <w:szCs w:val="22"/>
            <w:rtl w:val="0"/>
            <w:lang w:val="de-DE"/>
          </w:rPr>
          <w:delText>Liebe Ulle, ich wei</w:delText>
        </w:r>
      </w:del>
      <w:del w:id="10853" w:date="2023-01-13T18:26:59Z" w:author="Jan Groh">
        <w:r>
          <w:rPr>
            <w:rFonts w:ascii="Garamond Premier Pro Caption" w:hAnsi="Garamond Premier Pro Caption" w:hint="default"/>
            <w:sz w:val="22"/>
            <w:szCs w:val="22"/>
            <w:rtl w:val="0"/>
            <w:lang w:val="de-DE"/>
          </w:rPr>
          <w:delText>ß</w:delText>
        </w:r>
      </w:del>
      <w:del w:id="10854" w:date="2023-01-13T18:26:59Z" w:author="Jan Groh">
        <w:r>
          <w:rPr>
            <w:rFonts w:ascii="Garamond Premier Pro Caption" w:hAnsi="Garamond Premier Pro Caption"/>
            <w:sz w:val="22"/>
            <w:szCs w:val="22"/>
            <w:rtl w:val="0"/>
            <w:lang w:val="de-DE"/>
          </w:rPr>
          <w:delText>, es erfreut Dich, wenn ich Dir sage, da</w:delText>
        </w:r>
      </w:del>
      <w:del w:id="10855" w:date="2023-01-13T18:26:59Z" w:author="Jan Groh">
        <w:r>
          <w:rPr>
            <w:rFonts w:ascii="Garamond Premier Pro Caption" w:hAnsi="Garamond Premier Pro Caption" w:hint="default"/>
            <w:sz w:val="22"/>
            <w:szCs w:val="22"/>
            <w:rtl w:val="0"/>
            <w:lang w:val="de-DE"/>
          </w:rPr>
          <w:delText xml:space="preserve">ß </w:delText>
        </w:r>
      </w:del>
      <w:del w:id="10856" w:date="2023-01-13T18:26:59Z" w:author="Jan Groh">
        <w:r>
          <w:rPr>
            <w:rFonts w:ascii="Garamond Premier Pro Caption" w:hAnsi="Garamond Premier Pro Caption"/>
            <w:sz w:val="22"/>
            <w:szCs w:val="22"/>
            <w:rtl w:val="0"/>
            <w:lang w:val="de-DE"/>
          </w:rPr>
          <w:delText>ich so gl</w:delText>
        </w:r>
      </w:del>
      <w:del w:id="10857" w:date="2023-01-13T18:26:59Z" w:author="Jan Groh">
        <w:r>
          <w:rPr>
            <w:rFonts w:ascii="Garamond Premier Pro Caption" w:hAnsi="Garamond Premier Pro Caption" w:hint="default"/>
            <w:sz w:val="22"/>
            <w:szCs w:val="22"/>
            <w:rtl w:val="0"/>
          </w:rPr>
          <w:delText>ü</w:delText>
        </w:r>
      </w:del>
      <w:del w:id="10858" w:date="2023-01-13T18:26:59Z" w:author="Jan Groh">
        <w:r>
          <w:rPr>
            <w:rFonts w:ascii="Garamond Premier Pro Caption" w:hAnsi="Garamond Premier Pro Caption"/>
            <w:sz w:val="22"/>
            <w:szCs w:val="22"/>
            <w:rtl w:val="0"/>
            <w:lang w:val="de-DE"/>
          </w:rPr>
          <w:delText>cklich bin, wie auf der Erde es wohl nur m</w:delText>
        </w:r>
      </w:del>
      <w:del w:id="10859" w:date="2023-01-13T18:26:59Z" w:author="Jan Groh">
        <w:r>
          <w:rPr>
            <w:rFonts w:ascii="Garamond Premier Pro Caption" w:hAnsi="Garamond Premier Pro Caption" w:hint="default"/>
            <w:sz w:val="22"/>
            <w:szCs w:val="22"/>
            <w:rtl w:val="0"/>
            <w:lang w:val="sv-SE"/>
          </w:rPr>
          <w:delText>ö</w:delText>
        </w:r>
      </w:del>
      <w:del w:id="10860" w:date="2023-01-13T18:26:59Z" w:author="Jan Groh">
        <w:r>
          <w:rPr>
            <w:rFonts w:ascii="Garamond Premier Pro Caption" w:hAnsi="Garamond Premier Pro Caption"/>
            <w:sz w:val="22"/>
            <w:szCs w:val="22"/>
            <w:rtl w:val="0"/>
            <w:lang w:val="de-DE"/>
          </w:rPr>
          <w:delText>glich sein kann.</w:delText>
        </w:r>
      </w:del>
      <w:del w:id="10861" w:date="2023-01-13T18:26:59Z" w:author="Jan Groh">
        <w:r>
          <w:rPr>
            <w:rFonts w:ascii="Garamond Premier Pro Caption" w:hAnsi="Garamond Premier Pro Caption"/>
            <w:sz w:val="22"/>
            <w:szCs w:val="22"/>
            <w:rtl w:val="0"/>
            <w:lang w:val="de-DE"/>
          </w:rPr>
          <w:delText xml:space="preserve"> </w:delText>
        </w:r>
      </w:del>
      <w:del w:id="10862" w:date="2023-01-13T18:26:59Z" w:author="Jan Groh">
        <w:r>
          <w:rPr>
            <w:rFonts w:ascii="Garamond Premier Pro Caption" w:hAnsi="Garamond Premier Pro Caption"/>
            <w:sz w:val="22"/>
            <w:szCs w:val="22"/>
            <w:rtl w:val="0"/>
            <w:lang w:val="de-DE"/>
          </w:rPr>
          <w:delText>Charles ist vorgestern abend hier angekommen, und gestern um acht Uhr sah ich ihn. Wir sind wie ein paar Kinder, die glauben, da</w:delText>
        </w:r>
      </w:del>
      <w:del w:id="10863" w:date="2023-01-13T18:26:59Z" w:author="Jan Groh">
        <w:r>
          <w:rPr>
            <w:rFonts w:ascii="Garamond Premier Pro Caption" w:hAnsi="Garamond Premier Pro Caption" w:hint="default"/>
            <w:sz w:val="22"/>
            <w:szCs w:val="22"/>
            <w:rtl w:val="0"/>
            <w:lang w:val="de-DE"/>
          </w:rPr>
          <w:delText xml:space="preserve">ß </w:delText>
        </w:r>
      </w:del>
      <w:del w:id="10864" w:date="2023-01-13T18:26:59Z" w:author="Jan Groh">
        <w:r>
          <w:rPr>
            <w:rFonts w:ascii="Garamond Premier Pro Caption" w:hAnsi="Garamond Premier Pro Caption"/>
            <w:sz w:val="22"/>
            <w:szCs w:val="22"/>
            <w:rtl w:val="0"/>
            <w:lang w:val="de-DE"/>
          </w:rPr>
          <w:delText>ihnen die Welt geh</w:delText>
        </w:r>
      </w:del>
      <w:del w:id="10865" w:date="2023-01-13T18:26:59Z" w:author="Jan Groh">
        <w:r>
          <w:rPr>
            <w:rFonts w:ascii="Garamond Premier Pro Caption" w:hAnsi="Garamond Premier Pro Caption" w:hint="default"/>
            <w:sz w:val="22"/>
            <w:szCs w:val="22"/>
            <w:rtl w:val="0"/>
            <w:lang w:val="sv-SE"/>
          </w:rPr>
          <w:delText>ö</w:delText>
        </w:r>
      </w:del>
      <w:del w:id="10866" w:date="2023-01-13T18:26:59Z" w:author="Jan Groh">
        <w:r>
          <w:rPr>
            <w:rFonts w:ascii="Garamond Premier Pro Caption" w:hAnsi="Garamond Premier Pro Caption"/>
            <w:sz w:val="22"/>
            <w:szCs w:val="22"/>
            <w:rtl w:val="0"/>
            <w:lang w:val="de-DE"/>
          </w:rPr>
          <w:delText>rt, und nicht wissen, da</w:delText>
        </w:r>
      </w:del>
      <w:del w:id="10867" w:date="2023-01-13T18:26:59Z" w:author="Jan Groh">
        <w:r>
          <w:rPr>
            <w:rFonts w:ascii="Garamond Premier Pro Caption" w:hAnsi="Garamond Premier Pro Caption" w:hint="default"/>
            <w:sz w:val="22"/>
            <w:szCs w:val="22"/>
            <w:rtl w:val="0"/>
            <w:lang w:val="de-DE"/>
          </w:rPr>
          <w:delText xml:space="preserve">ß </w:delText>
        </w:r>
      </w:del>
      <w:del w:id="10868" w:date="2023-01-13T18:26:59Z" w:author="Jan Groh">
        <w:r>
          <w:rPr>
            <w:rFonts w:ascii="Garamond Premier Pro Caption" w:hAnsi="Garamond Premier Pro Caption"/>
            <w:sz w:val="22"/>
            <w:szCs w:val="22"/>
            <w:rtl w:val="0"/>
            <w:lang w:val="de-DE"/>
          </w:rPr>
          <w:delText>die Sonne je untergeht, sondern an einen ewigen Tag glauben.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6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7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71" w:date="2023-01-13T18:26:59Z" w:author="Jan Groh"/>
          <w:rFonts w:ascii="Garamond Premier Pro Italic" w:cs="Garamond Premier Pro Italic" w:hAnsi="Garamond Premier Pro Italic" w:eastAsia="Garamond Premier Pro Italic"/>
          <w:sz w:val="22"/>
          <w:szCs w:val="22"/>
        </w:rPr>
      </w:pPr>
      <w:del w:id="10872" w:date="2023-01-13T18:26:59Z" w:author="Jan Groh">
        <w:r>
          <w:rPr>
            <w:rFonts w:ascii="Garamond Premier Pro Italic" w:hAnsi="Garamond Premier Pro Italic"/>
            <w:sz w:val="22"/>
            <w:szCs w:val="22"/>
            <w:rtl w:val="0"/>
            <w:lang w:val="de-DE"/>
          </w:rPr>
          <w:delText>Ottilie an Charles Sterling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73" w:date="2023-01-13T18:26:59Z" w:author="Jan Groh"/>
          <w:rFonts w:ascii="Garamond Premier Pro Italic" w:cs="Garamond Premier Pro Italic" w:hAnsi="Garamond Premier Pro Italic" w:eastAsia="Garamond Premier Pro Italic"/>
          <w:sz w:val="22"/>
          <w:szCs w:val="22"/>
        </w:rPr>
      </w:pPr>
      <w:del w:id="10874" w:date="2023-01-13T18:26:59Z" w:author="Jan Groh">
        <w:r>
          <w:rPr>
            <w:rFonts w:ascii="Garamond Premier Pro Italic" w:hAnsi="Garamond Premier Pro Italic"/>
            <w:sz w:val="22"/>
            <w:szCs w:val="22"/>
            <w:rtl w:val="0"/>
            <w:lang w:val="de-DE"/>
          </w:rPr>
          <w:delText>Unkel, den 9. Juni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75" w:date="2023-01-13T18:26:59Z" w:author="Jan Groh"/>
          <w:rFonts w:ascii="Garamond Premier Pro Italic" w:cs="Garamond Premier Pro Italic" w:hAnsi="Garamond Premier Pro Italic" w:eastAsia="Garamond Premier Pro Italic"/>
          <w:sz w:val="22"/>
          <w:szCs w:val="22"/>
        </w:rPr>
      </w:pPr>
      <w:del w:id="10876" w:date="2023-01-13T18:26:59Z" w:author="Jan Groh">
        <w:r>
          <w:rPr>
            <w:rFonts w:ascii="Garamond Premier Pro Italic" w:hAnsi="Garamond Premier Pro Italic"/>
            <w:sz w:val="22"/>
            <w:szCs w:val="22"/>
            <w:rtl w:val="0"/>
            <w:lang w:val="de-DE"/>
          </w:rPr>
          <w:delText>Auf dem Krankenbett.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77" w:date="2023-01-13T18:26:59Z" w:author="Jan Groh"/>
          <w:rFonts w:ascii="Garamond Premier Pro Caption" w:cs="Garamond Premier Pro Caption" w:hAnsi="Garamond Premier Pro Caption" w:eastAsia="Garamond Premier Pro Caption"/>
          <w:sz w:val="22"/>
          <w:szCs w:val="22"/>
        </w:rPr>
      </w:pPr>
      <w:del w:id="10878" w:date="2023-01-13T18:26:59Z" w:author="Jan Groh">
        <w:r>
          <w:rPr>
            <w:rFonts w:ascii="Garamond Premier Pro Caption" w:hAnsi="Garamond Premier Pro Caption"/>
            <w:sz w:val="22"/>
            <w:szCs w:val="22"/>
            <w:rtl w:val="0"/>
            <w:lang w:val="de-DE"/>
          </w:rPr>
          <w:delText xml:space="preserve">Mein lieber Charles, tausendmal in einem Tag fliegen meine Gedanken zu Dir und ich mit ihnen in deine Arme, </w:delText>
        </w:r>
      </w:del>
      <w:del w:id="10879" w:date="2023-01-13T18:26:59Z" w:author="Jan Groh">
        <w:r>
          <w:rPr>
            <w:rFonts w:ascii="Garamond Premier Pro Caption" w:hAnsi="Garamond Premier Pro Caption" w:hint="default"/>
            <w:sz w:val="22"/>
            <w:szCs w:val="22"/>
            <w:rtl w:val="0"/>
          </w:rPr>
          <w:delText xml:space="preserve">– </w:delText>
        </w:r>
      </w:del>
      <w:del w:id="10880" w:date="2023-01-13T18:26:59Z" w:author="Jan Groh">
        <w:r>
          <w:rPr>
            <w:rFonts w:ascii="Garamond Premier Pro Caption" w:hAnsi="Garamond Premier Pro Caption"/>
            <w:sz w:val="22"/>
            <w:szCs w:val="22"/>
            <w:rtl w:val="0"/>
            <w:lang w:val="de-DE"/>
          </w:rPr>
          <w:delText>oder vielmehr sie fliegen nicht zu Dir, denn sie verlassen Dich eigentlich gar nicht.</w:delText>
        </w:r>
      </w:del>
      <w:del w:id="10881" w:date="2023-01-13T18:26:59Z" w:author="Jan Groh">
        <w:r>
          <w:rPr>
            <w:rFonts w:ascii="Garamond Premier Pro Caption" w:hAnsi="Garamond Premier Pro Caption"/>
            <w:sz w:val="22"/>
            <w:szCs w:val="22"/>
            <w:rtl w:val="0"/>
            <w:lang w:val="de-DE"/>
          </w:rPr>
          <w:delText xml:space="preserve"> </w:delText>
        </w:r>
      </w:del>
      <w:del w:id="10882" w:date="2023-01-13T18:26:59Z" w:author="Jan Groh">
        <w:r>
          <w:rPr>
            <w:rFonts w:ascii="Garamond Premier Pro Caption" w:hAnsi="Garamond Premier Pro Caption"/>
            <w:sz w:val="22"/>
            <w:szCs w:val="22"/>
            <w:rtl w:val="0"/>
            <w:lang w:val="de-DE"/>
          </w:rPr>
          <w:delText>Ich bin wie ein armer Vogel, dem Sturm und Regen oft die Fl</w:delText>
        </w:r>
      </w:del>
      <w:del w:id="10883" w:date="2023-01-13T18:26:59Z" w:author="Jan Groh">
        <w:r>
          <w:rPr>
            <w:rFonts w:ascii="Garamond Premier Pro Caption" w:hAnsi="Garamond Premier Pro Caption" w:hint="default"/>
            <w:sz w:val="22"/>
            <w:szCs w:val="22"/>
            <w:rtl w:val="0"/>
          </w:rPr>
          <w:delText>ü</w:delText>
        </w:r>
      </w:del>
      <w:del w:id="10884" w:date="2023-01-13T18:26:59Z" w:author="Jan Groh">
        <w:r>
          <w:rPr>
            <w:rFonts w:ascii="Garamond Premier Pro Caption" w:hAnsi="Garamond Premier Pro Caption"/>
            <w:sz w:val="22"/>
            <w:szCs w:val="22"/>
            <w:rtl w:val="0"/>
            <w:lang w:val="nl-NL"/>
          </w:rPr>
          <w:delText>gel gel</w:delText>
        </w:r>
      </w:del>
      <w:del w:id="10885" w:date="2023-01-13T18:26:59Z" w:author="Jan Groh">
        <w:r>
          <w:rPr>
            <w:rFonts w:ascii="Garamond Premier Pro Caption" w:hAnsi="Garamond Premier Pro Caption" w:hint="default"/>
            <w:sz w:val="22"/>
            <w:szCs w:val="22"/>
            <w:rtl w:val="0"/>
          </w:rPr>
          <w:delText>ä</w:delText>
        </w:r>
      </w:del>
      <w:del w:id="10886" w:date="2023-01-13T18:26:59Z" w:author="Jan Groh">
        <w:r>
          <w:rPr>
            <w:rFonts w:ascii="Garamond Premier Pro Caption" w:hAnsi="Garamond Premier Pro Caption"/>
            <w:sz w:val="22"/>
            <w:szCs w:val="22"/>
            <w:rtl w:val="0"/>
            <w:lang w:val="de-DE"/>
          </w:rPr>
          <w:delText>hmt, der rastlos die L</w:delText>
        </w:r>
      </w:del>
      <w:del w:id="10887" w:date="2023-01-13T18:26:59Z" w:author="Jan Groh">
        <w:r>
          <w:rPr>
            <w:rFonts w:ascii="Garamond Premier Pro Caption" w:hAnsi="Garamond Premier Pro Caption" w:hint="default"/>
            <w:sz w:val="22"/>
            <w:szCs w:val="22"/>
            <w:rtl w:val="0"/>
          </w:rPr>
          <w:delText>ü</w:delText>
        </w:r>
      </w:del>
      <w:del w:id="10888" w:date="2023-01-13T18:26:59Z" w:author="Jan Groh">
        <w:r>
          <w:rPr>
            <w:rFonts w:ascii="Garamond Premier Pro Caption" w:hAnsi="Garamond Premier Pro Caption"/>
            <w:sz w:val="22"/>
            <w:szCs w:val="22"/>
            <w:rtl w:val="0"/>
            <w:lang w:val="de-DE"/>
          </w:rPr>
          <w:delText>fte durchsegeln mu</w:delText>
        </w:r>
      </w:del>
      <w:del w:id="10889" w:date="2023-01-13T18:26:59Z" w:author="Jan Groh">
        <w:r>
          <w:rPr>
            <w:rFonts w:ascii="Garamond Premier Pro Caption" w:hAnsi="Garamond Premier Pro Caption" w:hint="default"/>
            <w:sz w:val="22"/>
            <w:szCs w:val="22"/>
            <w:rtl w:val="0"/>
            <w:lang w:val="de-DE"/>
          </w:rPr>
          <w:delText>ß</w:delText>
        </w:r>
      </w:del>
      <w:del w:id="10890" w:date="2023-01-13T18:26:59Z" w:author="Jan Groh">
        <w:r>
          <w:rPr>
            <w:rFonts w:ascii="Garamond Premier Pro Caption" w:hAnsi="Garamond Premier Pro Caption"/>
            <w:sz w:val="22"/>
            <w:szCs w:val="22"/>
            <w:rtl w:val="0"/>
            <w:lang w:val="de-DE"/>
          </w:rPr>
          <w:delText>te, weil er nirgends Land fand, nirgends einen Baum, auf dem der Ermattete ruhen konnte, und nun pl</w:delText>
        </w:r>
      </w:del>
      <w:del w:id="10891" w:date="2023-01-13T18:26:59Z" w:author="Jan Groh">
        <w:r>
          <w:rPr>
            <w:rFonts w:ascii="Garamond Premier Pro Caption" w:hAnsi="Garamond Premier Pro Caption" w:hint="default"/>
            <w:sz w:val="22"/>
            <w:szCs w:val="22"/>
            <w:rtl w:val="0"/>
            <w:lang w:val="sv-SE"/>
          </w:rPr>
          <w:delText>ö</w:delText>
        </w:r>
      </w:del>
      <w:del w:id="10892" w:date="2023-01-13T18:26:59Z" w:author="Jan Groh">
        <w:r>
          <w:rPr>
            <w:rFonts w:ascii="Garamond Premier Pro Caption" w:hAnsi="Garamond Premier Pro Caption"/>
            <w:sz w:val="22"/>
            <w:szCs w:val="22"/>
            <w:rtl w:val="0"/>
            <w:lang w:val="de-DE"/>
          </w:rPr>
          <w:delText>tzlich dies gefunden!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9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9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95" w:date="2023-01-13T18:26:59Z" w:author="Jan Groh"/>
          <w:rFonts w:ascii="Garamond Premier Pro Italic" w:cs="Garamond Premier Pro Italic" w:hAnsi="Garamond Premier Pro Italic" w:eastAsia="Garamond Premier Pro Italic"/>
          <w:sz w:val="22"/>
          <w:szCs w:val="22"/>
        </w:rPr>
      </w:pPr>
      <w:del w:id="10896" w:date="2023-01-13T18:26:59Z" w:author="Jan Groh">
        <w:r>
          <w:rPr>
            <w:rFonts w:ascii="Garamond Premier Pro Italic" w:hAnsi="Garamond Premier Pro Italic"/>
            <w:sz w:val="22"/>
            <w:szCs w:val="22"/>
            <w:rtl w:val="0"/>
            <w:lang w:val="de-DE"/>
          </w:rPr>
          <w:delText>Johanna Schopenhauer an Karl von Holtei</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97" w:date="2023-01-13T18:26:59Z" w:author="Jan Groh"/>
          <w:rFonts w:ascii="Garamond Premier Pro Italic" w:cs="Garamond Premier Pro Italic" w:hAnsi="Garamond Premier Pro Italic" w:eastAsia="Garamond Premier Pro Italic"/>
          <w:sz w:val="22"/>
          <w:szCs w:val="22"/>
        </w:rPr>
      </w:pPr>
      <w:del w:id="10898" w:date="2023-01-13T18:26:59Z" w:author="Jan Groh">
        <w:r>
          <w:rPr>
            <w:rFonts w:ascii="Garamond Premier Pro Italic" w:hAnsi="Garamond Premier Pro Italic"/>
            <w:sz w:val="22"/>
            <w:szCs w:val="22"/>
            <w:rtl w:val="0"/>
            <w:lang w:val="de-DE"/>
          </w:rPr>
          <w:delText>27. Oktober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899" w:date="2023-01-13T18:26:59Z" w:author="Jan Groh"/>
          <w:rFonts w:ascii="Garamond Premier Pro Caption" w:cs="Garamond Premier Pro Caption" w:hAnsi="Garamond Premier Pro Caption" w:eastAsia="Garamond Premier Pro Caption"/>
          <w:sz w:val="22"/>
          <w:szCs w:val="22"/>
        </w:rPr>
      </w:pPr>
      <w:del w:id="10900" w:date="2023-01-13T18:26:59Z" w:author="Jan Groh">
        <w:r>
          <w:rPr>
            <w:rFonts w:ascii="Garamond Premier Pro Caption" w:hAnsi="Garamond Premier Pro Caption"/>
            <w:sz w:val="22"/>
            <w:szCs w:val="22"/>
            <w:rtl w:val="0"/>
            <w:lang w:val="de-DE"/>
          </w:rPr>
          <w:delText>Wissen Sie, da</w:delText>
        </w:r>
      </w:del>
      <w:del w:id="10901" w:date="2023-01-13T18:26:59Z" w:author="Jan Groh">
        <w:r>
          <w:rPr>
            <w:rFonts w:ascii="Garamond Premier Pro Caption" w:hAnsi="Garamond Premier Pro Caption" w:hint="default"/>
            <w:sz w:val="22"/>
            <w:szCs w:val="22"/>
            <w:rtl w:val="0"/>
            <w:lang w:val="de-DE"/>
          </w:rPr>
          <w:delText xml:space="preserve">ß </w:delText>
        </w:r>
      </w:del>
      <w:del w:id="10902" w:date="2023-01-13T18:26:59Z" w:author="Jan Groh">
        <w:r>
          <w:rPr>
            <w:rFonts w:ascii="Garamond Premier Pro Caption" w:hAnsi="Garamond Premier Pro Caption"/>
            <w:sz w:val="22"/>
            <w:szCs w:val="22"/>
            <w:rtl w:val="0"/>
            <w:lang w:val="de-DE"/>
          </w:rPr>
          <w:delText xml:space="preserve">die </w:delText>
        </w:r>
      </w:del>
      <w:commentRangeStart w:id="10903"/>
      <w:del w:id="10904" w:date="2023-01-13T18:26:59Z" w:author="Jan Groh">
        <w:r>
          <w:rPr>
            <w:rFonts w:ascii="Garamond Premier Pro Caption" w:hAnsi="Garamond Premier Pro Caption"/>
            <w:sz w:val="22"/>
            <w:szCs w:val="22"/>
            <w:rtl w:val="0"/>
            <w:lang w:val="de-DE"/>
          </w:rPr>
          <w:delText>Pogwisch</w:delText>
        </w:r>
      </w:del>
      <w:commentRangeEnd w:id="10903"/>
      <w:r>
        <w:commentReference w:id="10903"/>
      </w:r>
      <w:del w:id="10905" w:date="2023-01-13T18:26:59Z" w:author="Jan Groh">
        <w:r>
          <w:rPr>
            <w:rFonts w:ascii="Garamond Premier Pro Caption" w:hAnsi="Garamond Premier Pro Caption"/>
            <w:sz w:val="22"/>
            <w:szCs w:val="22"/>
            <w:rtl w:val="0"/>
            <w:lang w:val="de-DE"/>
          </w:rPr>
          <w:delText>, Ottilie und ihre beiden S</w:delText>
        </w:r>
      </w:del>
      <w:del w:id="10906" w:date="2023-01-13T18:26:59Z" w:author="Jan Groh">
        <w:r>
          <w:rPr>
            <w:rFonts w:ascii="Garamond Premier Pro Caption" w:hAnsi="Garamond Premier Pro Caption" w:hint="default"/>
            <w:sz w:val="22"/>
            <w:szCs w:val="22"/>
            <w:rtl w:val="0"/>
            <w:lang w:val="sv-SE"/>
          </w:rPr>
          <w:delText>ö</w:delText>
        </w:r>
      </w:del>
      <w:del w:id="10907" w:date="2023-01-13T18:26:59Z" w:author="Jan Groh">
        <w:r>
          <w:rPr>
            <w:rFonts w:ascii="Garamond Premier Pro Caption" w:hAnsi="Garamond Premier Pro Caption"/>
            <w:sz w:val="22"/>
            <w:szCs w:val="22"/>
            <w:rtl w:val="0"/>
            <w:lang w:val="de-DE"/>
          </w:rPr>
          <w:delText>hne mich diesen Sommer in Unkel besucht und drei bis vier Wochen bei mir zugebracht haben? Die Veranlassung dieses Besuches ist wunderlich genug. Erz</w:delText>
        </w:r>
      </w:del>
      <w:del w:id="10908" w:date="2023-01-13T18:26:59Z" w:author="Jan Groh">
        <w:r>
          <w:rPr>
            <w:rFonts w:ascii="Garamond Premier Pro Caption" w:hAnsi="Garamond Premier Pro Caption" w:hint="default"/>
            <w:sz w:val="22"/>
            <w:szCs w:val="22"/>
            <w:rtl w:val="0"/>
          </w:rPr>
          <w:delText>ä</w:delText>
        </w:r>
      </w:del>
      <w:del w:id="10909" w:date="2023-01-13T18:26:59Z" w:author="Jan Groh">
        <w:r>
          <w:rPr>
            <w:rFonts w:ascii="Garamond Premier Pro Caption" w:hAnsi="Garamond Premier Pro Caption"/>
            <w:sz w:val="22"/>
            <w:szCs w:val="22"/>
            <w:rtl w:val="0"/>
            <w:lang w:val="de-DE"/>
          </w:rPr>
          <w:delText>hlen m</w:delText>
        </w:r>
      </w:del>
      <w:del w:id="10910" w:date="2023-01-13T18:26:59Z" w:author="Jan Groh">
        <w:r>
          <w:rPr>
            <w:rFonts w:ascii="Garamond Premier Pro Caption" w:hAnsi="Garamond Premier Pro Caption" w:hint="default"/>
            <w:sz w:val="22"/>
            <w:szCs w:val="22"/>
            <w:rtl w:val="0"/>
            <w:lang w:val="sv-SE"/>
          </w:rPr>
          <w:delText>ö</w:delText>
        </w:r>
      </w:del>
      <w:del w:id="10911" w:date="2023-01-13T18:26:59Z" w:author="Jan Groh">
        <w:r>
          <w:rPr>
            <w:rFonts w:ascii="Garamond Premier Pro Caption" w:hAnsi="Garamond Premier Pro Caption"/>
            <w:sz w:val="22"/>
            <w:szCs w:val="22"/>
            <w:rtl w:val="0"/>
            <w:lang w:val="de-DE"/>
          </w:rPr>
          <w:delText>chte sie Ihnen m</w:delText>
        </w:r>
      </w:del>
      <w:del w:id="10912" w:date="2023-01-13T18:26:59Z" w:author="Jan Groh">
        <w:r>
          <w:rPr>
            <w:rFonts w:ascii="Garamond Premier Pro Caption" w:hAnsi="Garamond Premier Pro Caption" w:hint="default"/>
            <w:sz w:val="22"/>
            <w:szCs w:val="22"/>
            <w:rtl w:val="0"/>
          </w:rPr>
          <w:delText>ü</w:delText>
        </w:r>
      </w:del>
      <w:del w:id="10913" w:date="2023-01-13T18:26:59Z" w:author="Jan Groh">
        <w:r>
          <w:rPr>
            <w:rFonts w:ascii="Garamond Premier Pro Caption" w:hAnsi="Garamond Premier Pro Caption"/>
            <w:sz w:val="22"/>
            <w:szCs w:val="22"/>
            <w:rtl w:val="0"/>
            <w:lang w:val="de-DE"/>
          </w:rPr>
          <w:delText>ndlich, aber schriftlich zu tun, wage ich nicht. Die Mutter mit den beiden S</w:delText>
        </w:r>
      </w:del>
      <w:del w:id="10914" w:date="2023-01-13T18:26:59Z" w:author="Jan Groh">
        <w:r>
          <w:rPr>
            <w:rFonts w:ascii="Garamond Premier Pro Caption" w:hAnsi="Garamond Premier Pro Caption" w:hint="default"/>
            <w:sz w:val="22"/>
            <w:szCs w:val="22"/>
            <w:rtl w:val="0"/>
            <w:lang w:val="sv-SE"/>
          </w:rPr>
          <w:delText>ö</w:delText>
        </w:r>
      </w:del>
      <w:del w:id="10915" w:date="2023-01-13T18:26:59Z" w:author="Jan Groh">
        <w:r>
          <w:rPr>
            <w:rFonts w:ascii="Garamond Premier Pro Caption" w:hAnsi="Garamond Premier Pro Caption"/>
            <w:sz w:val="22"/>
            <w:szCs w:val="22"/>
            <w:rtl w:val="0"/>
            <w:lang w:val="de-DE"/>
          </w:rPr>
          <w:delText>hnen kam gleich zu uns nach Unkel. Ottilie zog noch ein wenig am Rhein herum bis nach K</w:delText>
        </w:r>
      </w:del>
      <w:del w:id="10916" w:date="2023-01-13T18:26:59Z" w:author="Jan Groh">
        <w:r>
          <w:rPr>
            <w:rFonts w:ascii="Garamond Premier Pro Caption" w:hAnsi="Garamond Premier Pro Caption" w:hint="default"/>
            <w:sz w:val="22"/>
            <w:szCs w:val="22"/>
            <w:rtl w:val="0"/>
            <w:lang w:val="sv-SE"/>
          </w:rPr>
          <w:delText>ö</w:delText>
        </w:r>
      </w:del>
      <w:del w:id="10917" w:date="2023-01-13T18:26:59Z" w:author="Jan Groh">
        <w:r>
          <w:rPr>
            <w:rFonts w:ascii="Garamond Premier Pro Caption" w:hAnsi="Garamond Premier Pro Caption"/>
            <w:sz w:val="22"/>
            <w:szCs w:val="22"/>
            <w:rtl w:val="0"/>
            <w:lang w:val="de-DE"/>
          </w:rPr>
          <w:delText>ln und kam dann ebenfalls zu uns; liebensw</w:delText>
        </w:r>
      </w:del>
      <w:del w:id="10918" w:date="2023-01-13T18:26:59Z" w:author="Jan Groh">
        <w:r>
          <w:rPr>
            <w:rFonts w:ascii="Garamond Premier Pro Caption" w:hAnsi="Garamond Premier Pro Caption" w:hint="default"/>
            <w:sz w:val="22"/>
            <w:szCs w:val="22"/>
            <w:rtl w:val="0"/>
          </w:rPr>
          <w:delText>ü</w:delText>
        </w:r>
      </w:del>
      <w:del w:id="10919" w:date="2023-01-13T18:26:59Z" w:author="Jan Groh">
        <w:r>
          <w:rPr>
            <w:rFonts w:ascii="Garamond Premier Pro Caption" w:hAnsi="Garamond Premier Pro Caption"/>
            <w:sz w:val="22"/>
            <w:szCs w:val="22"/>
            <w:rtl w:val="0"/>
            <w:lang w:val="de-DE"/>
          </w:rPr>
          <w:delText>rdig, unertr</w:delText>
        </w:r>
      </w:del>
      <w:del w:id="10920" w:date="2023-01-13T18:26:59Z" w:author="Jan Groh">
        <w:r>
          <w:rPr>
            <w:rFonts w:ascii="Garamond Premier Pro Caption" w:hAnsi="Garamond Premier Pro Caption" w:hint="default"/>
            <w:sz w:val="22"/>
            <w:szCs w:val="22"/>
            <w:rtl w:val="0"/>
          </w:rPr>
          <w:delText>ä</w:delText>
        </w:r>
      </w:del>
      <w:del w:id="10921" w:date="2023-01-13T18:26:59Z" w:author="Jan Groh">
        <w:r>
          <w:rPr>
            <w:rFonts w:ascii="Garamond Premier Pro Caption" w:hAnsi="Garamond Premier Pro Caption"/>
            <w:sz w:val="22"/>
            <w:szCs w:val="22"/>
            <w:rtl w:val="0"/>
            <w:lang w:val="de-DE"/>
          </w:rPr>
          <w:delText>glich, verr</w:delText>
        </w:r>
      </w:del>
      <w:del w:id="10922" w:date="2023-01-13T18:26:59Z" w:author="Jan Groh">
        <w:r>
          <w:rPr>
            <w:rFonts w:ascii="Garamond Premier Pro Caption" w:hAnsi="Garamond Premier Pro Caption" w:hint="default"/>
            <w:sz w:val="22"/>
            <w:szCs w:val="22"/>
            <w:rtl w:val="0"/>
          </w:rPr>
          <w:delText>ü</w:delText>
        </w:r>
      </w:del>
      <w:del w:id="10923" w:date="2023-01-13T18:26:59Z" w:author="Jan Groh">
        <w:r>
          <w:rPr>
            <w:rFonts w:ascii="Garamond Premier Pro Caption" w:hAnsi="Garamond Premier Pro Caption"/>
            <w:sz w:val="22"/>
            <w:szCs w:val="22"/>
            <w:rtl w:val="0"/>
            <w:lang w:val="de-DE"/>
          </w:rPr>
          <w:delText xml:space="preserve">ckt, geistreich </w:delText>
        </w:r>
      </w:del>
      <w:del w:id="10924" w:date="2023-01-13T18:26:59Z" w:author="Jan Groh">
        <w:r>
          <w:rPr>
            <w:rFonts w:ascii="Garamond Premier Pro Caption" w:hAnsi="Garamond Premier Pro Caption" w:hint="default"/>
            <w:sz w:val="22"/>
            <w:szCs w:val="22"/>
            <w:rtl w:val="0"/>
          </w:rPr>
          <w:delText xml:space="preserve">– </w:delText>
        </w:r>
      </w:del>
      <w:del w:id="10925" w:date="2023-01-13T18:26:59Z" w:author="Jan Groh">
        <w:r>
          <w:rPr>
            <w:rFonts w:ascii="Garamond Premier Pro Caption" w:hAnsi="Garamond Premier Pro Caption"/>
            <w:sz w:val="22"/>
            <w:szCs w:val="22"/>
            <w:rtl w:val="0"/>
            <w:lang w:val="de-DE"/>
          </w:rPr>
          <w:delText>wie Sie</w:delText>
        </w:r>
      </w:del>
      <w:del w:id="10926" w:date="2023-01-13T18:26:59Z" w:author="Jan Groh">
        <w:r>
          <w:rPr>
            <w:rFonts w:ascii="Garamond Premier Pro Caption" w:hAnsi="Garamond Premier Pro Caption" w:hint="default"/>
            <w:sz w:val="22"/>
            <w:szCs w:val="22"/>
            <w:rtl w:val="1"/>
          </w:rPr>
          <w:delText>’</w:delText>
        </w:r>
      </w:del>
      <w:del w:id="10927" w:date="2023-01-13T18:26:59Z" w:author="Jan Groh">
        <w:r>
          <w:rPr>
            <w:rFonts w:ascii="Garamond Premier Pro Caption" w:hAnsi="Garamond Premier Pro Caption"/>
            <w:sz w:val="22"/>
            <w:szCs w:val="22"/>
            <w:rtl w:val="0"/>
          </w:rPr>
          <w:delText>s kennen.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9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92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93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931" w:date="2023-01-13T18:26:59Z" w:author="Jan Groh"/>
          <w:rFonts w:ascii="Garamond Premier Pro Italic" w:cs="Garamond Premier Pro Italic" w:hAnsi="Garamond Premier Pro Italic" w:eastAsia="Garamond Premier Pro Italic"/>
          <w:sz w:val="22"/>
          <w:szCs w:val="22"/>
        </w:rPr>
      </w:pPr>
      <w:del w:id="10932" w:date="2023-01-13T18:26:59Z" w:author="Jan Groh">
        <w:r>
          <w:rPr>
            <w:rFonts w:ascii="Garamond Premier Pro Italic" w:hAnsi="Garamond Premier Pro Italic"/>
            <w:sz w:val="22"/>
            <w:szCs w:val="22"/>
            <w:rtl w:val="0"/>
            <w:lang w:val="de-DE"/>
          </w:rPr>
          <w:delText>Ottilie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093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34" w:date="2023-01-13T18:26:59Z" w:author="Jan Groh"/>
          <w:rFonts w:ascii="Garamond Premier Pro Italic" w:cs="Garamond Premier Pro Italic" w:hAnsi="Garamond Premier Pro Italic" w:eastAsia="Garamond Premier Pro Italic"/>
          <w:sz w:val="22"/>
          <w:szCs w:val="22"/>
        </w:rPr>
      </w:pPr>
      <w:del w:id="10935" w:date="2023-01-13T18:26:59Z" w:author="Jan Groh">
        <w:r>
          <w:rPr>
            <w:rFonts w:ascii="Garamond Premier Pro Italic" w:hAnsi="Garamond Premier Pro Italic"/>
            <w:sz w:val="22"/>
            <w:szCs w:val="22"/>
            <w:rtl w:val="0"/>
            <w:lang w:val="de-DE"/>
          </w:rPr>
          <w:delText>Die Bettlerin von Weimar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3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37" w:date="2023-01-13T18:26:59Z" w:author="Jan Groh"/>
          <w:rFonts w:ascii="Garamond Premier Pro Caption" w:cs="Garamond Premier Pro Caption" w:hAnsi="Garamond Premier Pro Caption" w:eastAsia="Garamond Premier Pro Caption"/>
          <w:sz w:val="22"/>
          <w:szCs w:val="22"/>
        </w:rPr>
      </w:pPr>
      <w:del w:id="10938" w:date="2023-01-13T18:26:59Z" w:author="Jan Groh">
        <w:r>
          <w:rPr>
            <w:rFonts w:ascii="Garamond Premier Pro Caption" w:hAnsi="Garamond Premier Pro Caption"/>
            <w:sz w:val="22"/>
            <w:szCs w:val="22"/>
            <w:rtl w:val="0"/>
            <w:lang w:val="de-DE"/>
          </w:rPr>
          <w:delText>Ihr Herrn und Damen, h</w:delText>
        </w:r>
      </w:del>
      <w:del w:id="10939" w:date="2023-01-13T18:26:59Z" w:author="Jan Groh">
        <w:r>
          <w:rPr>
            <w:rFonts w:ascii="Garamond Premier Pro Caption" w:hAnsi="Garamond Premier Pro Caption" w:hint="default"/>
            <w:sz w:val="22"/>
            <w:szCs w:val="22"/>
            <w:rtl w:val="0"/>
            <w:lang w:val="sv-SE"/>
          </w:rPr>
          <w:delText>ö</w:delText>
        </w:r>
      </w:del>
      <w:del w:id="10940" w:date="2023-01-13T18:26:59Z" w:author="Jan Groh">
        <w:r>
          <w:rPr>
            <w:rFonts w:ascii="Garamond Premier Pro Caption" w:hAnsi="Garamond Premier Pro Caption"/>
            <w:sz w:val="22"/>
            <w:szCs w:val="22"/>
            <w:rtl w:val="0"/>
            <w:lang w:val="de-DE"/>
          </w:rPr>
          <w:delText>rt mein Wort: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41" w:date="2023-01-13T18:26:59Z" w:author="Jan Groh"/>
          <w:rFonts w:ascii="Garamond Premier Pro Caption" w:cs="Garamond Premier Pro Caption" w:hAnsi="Garamond Premier Pro Caption" w:eastAsia="Garamond Premier Pro Caption"/>
          <w:sz w:val="22"/>
          <w:szCs w:val="22"/>
        </w:rPr>
      </w:pPr>
      <w:del w:id="10942" w:date="2023-01-13T18:26:59Z" w:author="Jan Groh">
        <w:r>
          <w:rPr>
            <w:rFonts w:ascii="Garamond Premier Pro Caption" w:hAnsi="Garamond Premier Pro Caption"/>
            <w:sz w:val="22"/>
            <w:szCs w:val="22"/>
            <w:rtl w:val="0"/>
            <w:lang w:val="de-DE"/>
          </w:rPr>
          <w:delText>Die Bettlerin bin ich hier vom Ort.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43" w:date="2023-01-13T18:26:59Z" w:author="Jan Groh"/>
          <w:rFonts w:ascii="Garamond Premier Pro Caption" w:cs="Garamond Premier Pro Caption" w:hAnsi="Garamond Premier Pro Caption" w:eastAsia="Garamond Premier Pro Caption"/>
          <w:sz w:val="22"/>
          <w:szCs w:val="22"/>
        </w:rPr>
      </w:pPr>
      <w:del w:id="10944" w:date="2023-01-13T18:26:59Z" w:author="Jan Groh">
        <w:r>
          <w:rPr>
            <w:rFonts w:ascii="Garamond Premier Pro Caption" w:hAnsi="Garamond Premier Pro Caption"/>
            <w:sz w:val="22"/>
            <w:szCs w:val="22"/>
            <w:rtl w:val="0"/>
            <w:lang w:val="de-DE"/>
          </w:rPr>
          <w:delText>Ich hab</w:delText>
        </w:r>
      </w:del>
      <w:del w:id="10945" w:date="2023-01-13T18:26:59Z" w:author="Jan Groh">
        <w:r>
          <w:rPr>
            <w:rFonts w:ascii="Garamond Premier Pro Caption" w:hAnsi="Garamond Premier Pro Caption" w:hint="default"/>
            <w:sz w:val="22"/>
            <w:szCs w:val="22"/>
            <w:rtl w:val="1"/>
          </w:rPr>
          <w:delText xml:space="preserve">’ </w:delText>
        </w:r>
      </w:del>
      <w:del w:id="10946" w:date="2023-01-13T18:26:59Z" w:author="Jan Groh">
        <w:r>
          <w:rPr>
            <w:rFonts w:ascii="Garamond Premier Pro Caption" w:hAnsi="Garamond Premier Pro Caption"/>
            <w:sz w:val="22"/>
            <w:szCs w:val="22"/>
            <w:rtl w:val="0"/>
            <w:lang w:val="de-DE"/>
          </w:rPr>
          <w:delText xml:space="preserve">einst bessere Tage gekannt,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47" w:date="2023-01-13T18:26:59Z" w:author="Jan Groh"/>
          <w:rFonts w:ascii="Garamond Premier Pro Caption" w:cs="Garamond Premier Pro Caption" w:hAnsi="Garamond Premier Pro Caption" w:eastAsia="Garamond Premier Pro Caption"/>
          <w:sz w:val="22"/>
          <w:szCs w:val="22"/>
        </w:rPr>
      </w:pPr>
      <w:del w:id="10948" w:date="2023-01-13T18:26:59Z" w:author="Jan Groh">
        <w:r>
          <w:rPr>
            <w:rFonts w:ascii="Garamond Premier Pro Caption" w:hAnsi="Garamond Premier Pro Caption"/>
            <w:sz w:val="22"/>
            <w:szCs w:val="22"/>
            <w:rtl w:val="0"/>
            <w:lang w:val="de-DE"/>
          </w:rPr>
          <w:delText>Sie haben mich unter den Ersten genannt!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49" w:date="2023-01-13T18:26:59Z" w:author="Jan Groh"/>
          <w:rFonts w:ascii="Garamond Premier Pro Caption" w:cs="Garamond Premier Pro Caption" w:hAnsi="Garamond Premier Pro Caption" w:eastAsia="Garamond Premier Pro Caption"/>
          <w:sz w:val="22"/>
          <w:szCs w:val="22"/>
        </w:rPr>
      </w:pPr>
      <w:del w:id="10950" w:date="2023-01-13T18:26:59Z" w:author="Jan Groh">
        <w:r>
          <w:rPr>
            <w:rFonts w:ascii="Garamond Premier Pro Caption" w:hAnsi="Garamond Premier Pro Caption"/>
            <w:sz w:val="22"/>
            <w:szCs w:val="22"/>
            <w:rtl w:val="0"/>
            <w:lang w:val="de-DE"/>
          </w:rPr>
          <w:delText xml:space="preserve">Nun bin ich ein armes Weib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51" w:date="2023-01-13T18:26:59Z" w:author="Jan Groh"/>
          <w:rFonts w:ascii="Garamond Premier Pro Caption" w:cs="Garamond Premier Pro Caption" w:hAnsi="Garamond Premier Pro Caption" w:eastAsia="Garamond Premier Pro Caption"/>
          <w:sz w:val="22"/>
          <w:szCs w:val="22"/>
        </w:rPr>
      </w:pPr>
      <w:del w:id="10952" w:date="2023-01-13T18:26:59Z" w:author="Jan Groh">
        <w:r>
          <w:rPr>
            <w:rFonts w:ascii="Garamond Premier Pro Caption" w:hAnsi="Garamond Premier Pro Caption"/>
            <w:sz w:val="22"/>
            <w:szCs w:val="22"/>
            <w:rtl w:val="0"/>
            <w:lang w:val="de-DE"/>
          </w:rPr>
          <w:delText>Und klage Euch mein tiefes Leid.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53" w:date="2023-01-13T18:26:59Z" w:author="Jan Groh"/>
          <w:rFonts w:ascii="Garamond Premier Pro Caption" w:cs="Garamond Premier Pro Caption" w:hAnsi="Garamond Premier Pro Caption" w:eastAsia="Garamond Premier Pro Caption"/>
          <w:sz w:val="22"/>
          <w:szCs w:val="22"/>
        </w:rPr>
      </w:pPr>
      <w:del w:id="10954" w:date="2023-01-13T18:26:59Z" w:author="Jan Groh">
        <w:r>
          <w:rPr>
            <w:rFonts w:ascii="Garamond Premier Pro Caption" w:hAnsi="Garamond Premier Pro Caption"/>
            <w:sz w:val="22"/>
            <w:szCs w:val="22"/>
            <w:rtl w:val="0"/>
            <w:lang w:val="de-DE"/>
          </w:rPr>
          <w:delText>Nicht verlang</w:delText>
        </w:r>
      </w:del>
      <w:del w:id="10955" w:date="2023-01-13T18:26:59Z" w:author="Jan Groh">
        <w:r>
          <w:rPr>
            <w:rFonts w:ascii="Garamond Premier Pro Caption" w:hAnsi="Garamond Premier Pro Caption" w:hint="default"/>
            <w:sz w:val="22"/>
            <w:szCs w:val="22"/>
            <w:rtl w:val="1"/>
          </w:rPr>
          <w:delText xml:space="preserve">’ </w:delText>
        </w:r>
      </w:del>
      <w:del w:id="10956" w:date="2023-01-13T18:26:59Z" w:author="Jan Groh">
        <w:r>
          <w:rPr>
            <w:rFonts w:ascii="Garamond Premier Pro Caption" w:hAnsi="Garamond Premier Pro Caption"/>
            <w:sz w:val="22"/>
            <w:szCs w:val="22"/>
            <w:rtl w:val="0"/>
            <w:lang w:val="de-DE"/>
          </w:rPr>
          <w:delText>ich die fr</w:delText>
        </w:r>
      </w:del>
      <w:del w:id="10957" w:date="2023-01-13T18:26:59Z" w:author="Jan Groh">
        <w:r>
          <w:rPr>
            <w:rFonts w:ascii="Garamond Premier Pro Caption" w:hAnsi="Garamond Premier Pro Caption" w:hint="default"/>
            <w:sz w:val="22"/>
            <w:szCs w:val="22"/>
            <w:rtl w:val="0"/>
          </w:rPr>
          <w:delText>ü</w:delText>
        </w:r>
      </w:del>
      <w:del w:id="10958" w:date="2023-01-13T18:26:59Z" w:author="Jan Groh">
        <w:r>
          <w:rPr>
            <w:rFonts w:ascii="Garamond Premier Pro Caption" w:hAnsi="Garamond Premier Pro Caption"/>
            <w:sz w:val="22"/>
            <w:szCs w:val="22"/>
            <w:rtl w:val="0"/>
            <w:lang w:val="de-DE"/>
          </w:rPr>
          <w:delText>heren G</w:delText>
        </w:r>
      </w:del>
      <w:del w:id="10959" w:date="2023-01-13T18:26:59Z" w:author="Jan Groh">
        <w:r>
          <w:rPr>
            <w:rFonts w:ascii="Garamond Premier Pro Caption" w:hAnsi="Garamond Premier Pro Caption" w:hint="default"/>
            <w:sz w:val="22"/>
            <w:szCs w:val="22"/>
            <w:rtl w:val="0"/>
          </w:rPr>
          <w:delText>ü</w:delText>
        </w:r>
      </w:del>
      <w:del w:id="10960" w:date="2023-01-13T18:26:59Z" w:author="Jan Groh">
        <w:r>
          <w:rPr>
            <w:rFonts w:ascii="Garamond Premier Pro Caption" w:hAnsi="Garamond Premier Pro Caption"/>
            <w:sz w:val="22"/>
            <w:szCs w:val="22"/>
            <w:rtl w:val="0"/>
            <w:lang w:val="de-DE"/>
          </w:rPr>
          <w:delText>ter zur</w:delText>
        </w:r>
      </w:del>
      <w:del w:id="10961" w:date="2023-01-13T18:26:59Z" w:author="Jan Groh">
        <w:r>
          <w:rPr>
            <w:rFonts w:ascii="Garamond Premier Pro Caption" w:hAnsi="Garamond Premier Pro Caption" w:hint="default"/>
            <w:sz w:val="22"/>
            <w:szCs w:val="22"/>
            <w:rtl w:val="0"/>
          </w:rPr>
          <w:delText>ü</w:delText>
        </w:r>
      </w:del>
      <w:del w:id="10962" w:date="2023-01-13T18:26:59Z" w:author="Jan Groh">
        <w:r>
          <w:rPr>
            <w:rFonts w:ascii="Garamond Premier Pro Caption" w:hAnsi="Garamond Premier Pro Caption"/>
            <w:sz w:val="22"/>
            <w:szCs w:val="22"/>
            <w:rtl w:val="0"/>
            <w:lang w:val="en-US"/>
          </w:rPr>
          <w:delText xml:space="preserve">ck </w:delText>
        </w:r>
      </w:del>
      <w:del w:id="10963"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64" w:date="2023-01-13T18:26:59Z" w:author="Jan Groh"/>
          <w:rFonts w:ascii="Garamond Premier Pro Caption" w:cs="Garamond Premier Pro Caption" w:hAnsi="Garamond Premier Pro Caption" w:eastAsia="Garamond Premier Pro Caption"/>
          <w:sz w:val="22"/>
          <w:szCs w:val="22"/>
        </w:rPr>
      </w:pPr>
      <w:del w:id="10965" w:date="2023-01-13T18:26:59Z" w:author="Jan Groh">
        <w:r>
          <w:rPr>
            <w:rFonts w:ascii="Garamond Premier Pro Caption" w:hAnsi="Garamond Premier Pro Caption"/>
            <w:sz w:val="22"/>
            <w:szCs w:val="22"/>
            <w:rtl w:val="0"/>
            <w:lang w:val="de-DE"/>
          </w:rPr>
          <w:delText>Fern bleib mir Lieb</w:delText>
        </w:r>
      </w:del>
      <w:del w:id="10966" w:date="2023-01-13T18:26:59Z" w:author="Jan Groh">
        <w:r>
          <w:rPr>
            <w:rFonts w:ascii="Garamond Premier Pro Caption" w:hAnsi="Garamond Premier Pro Caption" w:hint="default"/>
            <w:sz w:val="22"/>
            <w:szCs w:val="22"/>
            <w:rtl w:val="1"/>
          </w:rPr>
          <w:delText>’</w:delText>
        </w:r>
      </w:del>
      <w:del w:id="10967" w:date="2023-01-13T18:26:59Z" w:author="Jan Groh">
        <w:r>
          <w:rPr>
            <w:rFonts w:ascii="Garamond Premier Pro Caption" w:hAnsi="Garamond Premier Pro Caption"/>
            <w:sz w:val="22"/>
            <w:szCs w:val="22"/>
            <w:rtl w:val="0"/>
            <w:lang w:val="de-DE"/>
          </w:rPr>
          <w:delText>, fern sei mir Gl</w:delText>
        </w:r>
      </w:del>
      <w:del w:id="10968" w:date="2023-01-13T18:26:59Z" w:author="Jan Groh">
        <w:r>
          <w:rPr>
            <w:rFonts w:ascii="Garamond Premier Pro Caption" w:hAnsi="Garamond Premier Pro Caption" w:hint="default"/>
            <w:sz w:val="22"/>
            <w:szCs w:val="22"/>
            <w:rtl w:val="0"/>
          </w:rPr>
          <w:delText>ü</w:delText>
        </w:r>
      </w:del>
      <w:del w:id="10969" w:date="2023-01-13T18:26:59Z" w:author="Jan Groh">
        <w:r>
          <w:rPr>
            <w:rFonts w:ascii="Garamond Premier Pro Caption" w:hAnsi="Garamond Premier Pro Caption"/>
            <w:sz w:val="22"/>
            <w:szCs w:val="22"/>
            <w:rtl w:val="0"/>
            <w:lang w:val="en-US"/>
          </w:rPr>
          <w:delText xml:space="preserve">ck </w:delText>
        </w:r>
      </w:del>
      <w:del w:id="10970"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71" w:date="2023-01-13T18:26:59Z" w:author="Jan Groh"/>
          <w:rFonts w:ascii="Garamond Premier Pro Caption" w:cs="Garamond Premier Pro Caption" w:hAnsi="Garamond Premier Pro Caption" w:eastAsia="Garamond Premier Pro Caption"/>
          <w:sz w:val="22"/>
          <w:szCs w:val="22"/>
        </w:rPr>
      </w:pPr>
      <w:del w:id="10972" w:date="2023-01-13T18:26:59Z" w:author="Jan Groh">
        <w:r>
          <w:rPr>
            <w:rFonts w:ascii="Garamond Premier Pro Caption" w:hAnsi="Garamond Premier Pro Caption"/>
            <w:sz w:val="22"/>
            <w:szCs w:val="22"/>
            <w:rtl w:val="0"/>
            <w:lang w:val="de-DE"/>
          </w:rPr>
          <w:delText xml:space="preserve">Doch wenn von Eurem frohen Mut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73" w:date="2023-01-13T18:26:59Z" w:author="Jan Groh"/>
          <w:rFonts w:ascii="Garamond Premier Pro Caption" w:cs="Garamond Premier Pro Caption" w:hAnsi="Garamond Premier Pro Caption" w:eastAsia="Garamond Premier Pro Caption"/>
          <w:sz w:val="22"/>
          <w:szCs w:val="22"/>
        </w:rPr>
      </w:pPr>
      <w:del w:id="10974" w:date="2023-01-13T18:26:59Z" w:author="Jan Groh">
        <w:r>
          <w:rPr>
            <w:rFonts w:ascii="Garamond Premier Pro Caption" w:hAnsi="Garamond Premier Pro Caption"/>
            <w:sz w:val="22"/>
            <w:szCs w:val="22"/>
            <w:rtl w:val="0"/>
            <w:lang w:val="de-DE"/>
          </w:rPr>
          <w:delText>Ein W</w:delText>
        </w:r>
      </w:del>
      <w:del w:id="10975" w:date="2023-01-13T18:26:59Z" w:author="Jan Groh">
        <w:r>
          <w:rPr>
            <w:rFonts w:ascii="Garamond Premier Pro Caption" w:hAnsi="Garamond Premier Pro Caption" w:hint="default"/>
            <w:sz w:val="22"/>
            <w:szCs w:val="22"/>
            <w:rtl w:val="0"/>
            <w:lang w:val="sv-SE"/>
          </w:rPr>
          <w:delText>ö</w:delText>
        </w:r>
      </w:del>
      <w:del w:id="10976" w:date="2023-01-13T18:26:59Z" w:author="Jan Groh">
        <w:r>
          <w:rPr>
            <w:rFonts w:ascii="Garamond Premier Pro Caption" w:hAnsi="Garamond Premier Pro Caption"/>
            <w:sz w:val="22"/>
            <w:szCs w:val="22"/>
            <w:rtl w:val="0"/>
            <w:lang w:val="de-DE"/>
          </w:rPr>
          <w:delText xml:space="preserve">rtchen Ihr </w:delText>
        </w:r>
      </w:del>
      <w:del w:id="10977" w:date="2023-01-13T18:26:59Z" w:author="Jan Groh">
        <w:r>
          <w:rPr>
            <w:rFonts w:ascii="Garamond Premier Pro Caption" w:hAnsi="Garamond Premier Pro Caption" w:hint="default"/>
            <w:sz w:val="22"/>
            <w:szCs w:val="22"/>
            <w:rtl w:val="0"/>
          </w:rPr>
          <w:delText>ü</w:delText>
        </w:r>
      </w:del>
      <w:del w:id="10978" w:date="2023-01-13T18:26:59Z" w:author="Jan Groh">
        <w:r>
          <w:rPr>
            <w:rFonts w:ascii="Garamond Premier Pro Caption" w:hAnsi="Garamond Premier Pro Caption"/>
            <w:sz w:val="22"/>
            <w:szCs w:val="22"/>
            <w:rtl w:val="0"/>
            <w:lang w:val="de-DE"/>
          </w:rPr>
          <w:delText xml:space="preserve">brig haben tut,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79" w:date="2023-01-13T18:26:59Z" w:author="Jan Groh"/>
          <w:rFonts w:ascii="Garamond Premier Pro Caption" w:cs="Garamond Premier Pro Caption" w:hAnsi="Garamond Premier Pro Caption" w:eastAsia="Garamond Premier Pro Caption"/>
          <w:sz w:val="22"/>
          <w:szCs w:val="22"/>
        </w:rPr>
      </w:pPr>
      <w:del w:id="10980" w:date="2023-01-13T18:26:59Z" w:author="Jan Groh">
        <w:r>
          <w:rPr>
            <w:rFonts w:ascii="Garamond Premier Pro Caption" w:hAnsi="Garamond Premier Pro Caption"/>
            <w:sz w:val="22"/>
            <w:szCs w:val="22"/>
            <w:rtl w:val="0"/>
            <w:lang w:val="de-DE"/>
          </w:rPr>
          <w:delText xml:space="preserve">So wendet es mir Armen zu </w:delText>
        </w:r>
      </w:del>
      <w:del w:id="10981"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82" w:date="2023-01-13T18:26:59Z" w:author="Jan Groh"/>
          <w:rFonts w:ascii="Garamond Premier Pro Caption" w:cs="Garamond Premier Pro Caption" w:hAnsi="Garamond Premier Pro Caption" w:eastAsia="Garamond Premier Pro Caption"/>
          <w:sz w:val="22"/>
          <w:szCs w:val="22"/>
        </w:rPr>
      </w:pPr>
      <w:del w:id="10983" w:date="2023-01-13T18:26:59Z" w:author="Jan Groh">
        <w:r>
          <w:rPr>
            <w:rFonts w:ascii="Garamond Premier Pro Caption" w:hAnsi="Garamond Premier Pro Caption"/>
            <w:sz w:val="22"/>
            <w:szCs w:val="22"/>
            <w:rtl w:val="0"/>
            <w:lang w:val="de-DE"/>
          </w:rPr>
          <w:delText>Es bringt vielleicht das Herz zur Ruh</w:delText>
        </w:r>
      </w:del>
      <w:del w:id="10984" w:date="2023-01-13T18:26:59Z" w:author="Jan Groh">
        <w:r>
          <w:rPr>
            <w:rFonts w:ascii="Garamond Premier Pro Caption" w:hAnsi="Garamond Premier Pro Caption" w:hint="default"/>
            <w:sz w:val="22"/>
            <w:szCs w:val="22"/>
            <w:rtl w:val="1"/>
          </w:rPr>
          <w:delText>’</w:delText>
        </w:r>
      </w:del>
      <w:del w:id="10985"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86" w:date="2023-01-13T18:26:59Z" w:author="Jan Groh"/>
          <w:rFonts w:ascii="Garamond Premier Pro Caption" w:cs="Garamond Premier Pro Caption" w:hAnsi="Garamond Premier Pro Caption" w:eastAsia="Garamond Premier Pro Caption"/>
          <w:sz w:val="22"/>
          <w:szCs w:val="22"/>
        </w:rPr>
      </w:pPr>
      <w:del w:id="10987" w:date="2023-01-13T18:26:59Z" w:author="Jan Groh">
        <w:r>
          <w:rPr>
            <w:rFonts w:ascii="Garamond Premier Pro Caption" w:hAnsi="Garamond Premier Pro Caption"/>
            <w:sz w:val="22"/>
            <w:szCs w:val="22"/>
            <w:rtl w:val="0"/>
            <w:lang w:val="de-DE"/>
          </w:rPr>
          <w:delText>Ich verlange nicht Liebe, ich verlange nicht Lob: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88" w:date="2023-01-13T18:26:59Z" w:author="Jan Groh"/>
          <w:rFonts w:ascii="Garamond Premier Pro Caption" w:cs="Garamond Premier Pro Caption" w:hAnsi="Garamond Premier Pro Caption" w:eastAsia="Garamond Premier Pro Caption"/>
          <w:sz w:val="22"/>
          <w:szCs w:val="22"/>
        </w:rPr>
      </w:pPr>
      <w:del w:id="10989" w:date="2023-01-13T18:26:59Z" w:author="Jan Groh">
        <w:r>
          <w:rPr>
            <w:rFonts w:ascii="Garamond Premier Pro Caption" w:hAnsi="Garamond Premier Pro Caption"/>
            <w:sz w:val="22"/>
            <w:szCs w:val="22"/>
            <w:rtl w:val="0"/>
            <w:lang w:val="de-DE"/>
          </w:rPr>
          <w:delText xml:space="preserve">Schlagt nur mit Worten die Gedanken tot,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90" w:date="2023-01-13T18:26:59Z" w:author="Jan Groh"/>
          <w:rFonts w:ascii="Garamond Premier Pro Caption" w:cs="Garamond Premier Pro Caption" w:hAnsi="Garamond Premier Pro Caption" w:eastAsia="Garamond Premier Pro Caption"/>
          <w:sz w:val="22"/>
          <w:szCs w:val="22"/>
        </w:rPr>
      </w:pPr>
      <w:del w:id="10991" w:date="2023-01-13T18:26:59Z" w:author="Jan Groh">
        <w:r>
          <w:rPr>
            <w:rFonts w:ascii="Garamond Premier Pro Caption" w:hAnsi="Garamond Premier Pro Caption"/>
            <w:sz w:val="22"/>
            <w:szCs w:val="22"/>
            <w:rtl w:val="0"/>
          </w:rPr>
          <w:delText>La</w:delText>
        </w:r>
      </w:del>
      <w:del w:id="10992" w:date="2023-01-13T18:26:59Z" w:author="Jan Groh">
        <w:r>
          <w:rPr>
            <w:rFonts w:ascii="Garamond Premier Pro Caption" w:hAnsi="Garamond Premier Pro Caption" w:hint="default"/>
            <w:sz w:val="22"/>
            <w:szCs w:val="22"/>
            <w:rtl w:val="0"/>
            <w:lang w:val="de-DE"/>
          </w:rPr>
          <w:delText>ß</w:delText>
        </w:r>
      </w:del>
      <w:del w:id="10993" w:date="2023-01-13T18:26:59Z" w:author="Jan Groh">
        <w:r>
          <w:rPr>
            <w:rFonts w:ascii="Garamond Premier Pro Caption" w:hAnsi="Garamond Premier Pro Caption"/>
            <w:sz w:val="22"/>
            <w:szCs w:val="22"/>
            <w:rtl w:val="0"/>
            <w:lang w:val="de-DE"/>
          </w:rPr>
          <w:delText>t mich nimmer mit ihnen allein,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0994" w:date="2023-01-13T18:26:59Z" w:author="Jan Groh"/>
          <w:rFonts w:ascii="Garamond Premier Pro Caption" w:cs="Garamond Premier Pro Caption" w:hAnsi="Garamond Premier Pro Caption" w:eastAsia="Garamond Premier Pro Caption"/>
          <w:sz w:val="22"/>
          <w:szCs w:val="22"/>
        </w:rPr>
      </w:pPr>
      <w:del w:id="10995" w:date="2023-01-13T18:26:59Z" w:author="Jan Groh">
        <w:r>
          <w:rPr>
            <w:rFonts w:ascii="Garamond Premier Pro Caption" w:hAnsi="Garamond Premier Pro Caption"/>
            <w:sz w:val="22"/>
            <w:szCs w:val="22"/>
            <w:rtl w:val="0"/>
            <w:lang w:val="de-DE"/>
          </w:rPr>
          <w:delText>Es hei</w:delText>
        </w:r>
      </w:del>
      <w:del w:id="10996" w:date="2023-01-13T18:26:59Z" w:author="Jan Groh">
        <w:r>
          <w:rPr>
            <w:rFonts w:ascii="Garamond Premier Pro Caption" w:hAnsi="Garamond Premier Pro Caption" w:hint="default"/>
            <w:sz w:val="22"/>
            <w:szCs w:val="22"/>
            <w:rtl w:val="0"/>
            <w:lang w:val="de-DE"/>
          </w:rPr>
          <w:delText>ß</w:delText>
        </w:r>
      </w:del>
      <w:del w:id="10997" w:date="2023-01-13T18:26:59Z" w:author="Jan Groh">
        <w:r>
          <w:rPr>
            <w:rFonts w:ascii="Garamond Premier Pro Caption" w:hAnsi="Garamond Premier Pro Caption"/>
            <w:sz w:val="22"/>
            <w:szCs w:val="22"/>
            <w:rtl w:val="0"/>
            <w:lang w:val="de-DE"/>
          </w:rPr>
          <w:delText>t auf der Erde in der H</w:delText>
        </w:r>
      </w:del>
      <w:del w:id="10998" w:date="2023-01-13T18:26:59Z" w:author="Jan Groh">
        <w:r>
          <w:rPr>
            <w:rFonts w:ascii="Garamond Premier Pro Caption" w:hAnsi="Garamond Premier Pro Caption" w:hint="default"/>
            <w:sz w:val="22"/>
            <w:szCs w:val="22"/>
            <w:rtl w:val="0"/>
            <w:lang w:val="sv-SE"/>
          </w:rPr>
          <w:delText>ö</w:delText>
        </w:r>
      </w:del>
      <w:del w:id="10999" w:date="2023-01-13T18:26:59Z" w:author="Jan Groh">
        <w:r>
          <w:rPr>
            <w:rFonts w:ascii="Garamond Premier Pro Caption" w:hAnsi="Garamond Premier Pro Caption"/>
            <w:sz w:val="22"/>
            <w:szCs w:val="22"/>
            <w:rtl w:val="0"/>
            <w:lang w:val="de-DE"/>
          </w:rPr>
          <w:delText>lle schon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00" w:date="2023-01-13T18:26:59Z" w:author="Jan Groh"/>
          <w:rFonts w:ascii="Garamond Premier Pro Caption" w:cs="Garamond Premier Pro Caption" w:hAnsi="Garamond Premier Pro Caption" w:eastAsia="Garamond Premier Pro Caption"/>
          <w:sz w:val="22"/>
          <w:szCs w:val="22"/>
        </w:rPr>
      </w:pPr>
      <w:del w:id="11001" w:date="2023-01-13T18:26:59Z" w:author="Jan Groh">
        <w:r>
          <w:rPr>
            <w:rFonts w:ascii="Garamond Premier Pro Caption" w:hAnsi="Garamond Premier Pro Caption" w:hint="default"/>
            <w:sz w:val="22"/>
            <w:szCs w:val="22"/>
            <w:rtl w:val="0"/>
            <w:lang w:val="de-DE"/>
          </w:rPr>
          <w:delText>Ü</w:delText>
        </w:r>
      </w:del>
      <w:del w:id="11002" w:date="2023-01-13T18:26:59Z" w:author="Jan Groh">
        <w:r>
          <w:rPr>
            <w:rFonts w:ascii="Garamond Premier Pro Caption" w:hAnsi="Garamond Premier Pro Caption"/>
            <w:sz w:val="22"/>
            <w:szCs w:val="22"/>
            <w:rtl w:val="0"/>
          </w:rPr>
          <w:delText>bert</w:delText>
        </w:r>
      </w:del>
      <w:del w:id="11003" w:date="2023-01-13T18:26:59Z" w:author="Jan Groh">
        <w:r>
          <w:rPr>
            <w:rFonts w:ascii="Garamond Premier Pro Caption" w:hAnsi="Garamond Premier Pro Caption" w:hint="default"/>
            <w:sz w:val="22"/>
            <w:szCs w:val="22"/>
            <w:rtl w:val="0"/>
            <w:lang w:val="sv-SE"/>
          </w:rPr>
          <w:delText>ö</w:delText>
        </w:r>
      </w:del>
      <w:del w:id="11004" w:date="2023-01-13T18:26:59Z" w:author="Jan Groh">
        <w:r>
          <w:rPr>
            <w:rFonts w:ascii="Garamond Premier Pro Caption" w:hAnsi="Garamond Premier Pro Caption"/>
            <w:sz w:val="22"/>
            <w:szCs w:val="22"/>
            <w:rtl w:val="0"/>
            <w:lang w:val="de-DE"/>
          </w:rPr>
          <w:delText>nt mein armes krankes Herz</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05" w:date="2023-01-13T18:26:59Z" w:author="Jan Groh"/>
          <w:rFonts w:ascii="Garamond Premier Pro Caption" w:cs="Garamond Premier Pro Caption" w:hAnsi="Garamond Premier Pro Caption" w:eastAsia="Garamond Premier Pro Caption"/>
          <w:sz w:val="22"/>
          <w:szCs w:val="22"/>
        </w:rPr>
      </w:pPr>
      <w:del w:id="11006" w:date="2023-01-13T18:26:59Z" w:author="Jan Groh">
        <w:r>
          <w:rPr>
            <w:rFonts w:ascii="Garamond Premier Pro Caption" w:hAnsi="Garamond Premier Pro Caption"/>
            <w:sz w:val="22"/>
            <w:szCs w:val="22"/>
            <w:rtl w:val="0"/>
            <w:lang w:val="de-DE"/>
          </w:rPr>
          <w:delText xml:space="preserve">Mit Spott, mit Lachen, mit frohem Scherz,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07" w:date="2023-01-13T18:26:59Z" w:author="Jan Groh"/>
          <w:rFonts w:ascii="Garamond Premier Pro Caption" w:cs="Garamond Premier Pro Caption" w:hAnsi="Garamond Premier Pro Caption" w:eastAsia="Garamond Premier Pro Caption"/>
          <w:sz w:val="22"/>
          <w:szCs w:val="22"/>
        </w:rPr>
      </w:pPr>
      <w:del w:id="11008" w:date="2023-01-13T18:26:59Z" w:author="Jan Groh">
        <w:r>
          <w:rPr>
            <w:rFonts w:ascii="Garamond Premier Pro Caption" w:hAnsi="Garamond Premier Pro Caption"/>
            <w:sz w:val="22"/>
            <w:szCs w:val="22"/>
            <w:rtl w:val="0"/>
            <w:lang w:val="de-DE"/>
          </w:rPr>
          <w:delText>So schweigt der Schmerz mir in der Brust.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09" w:date="2023-01-13T18:26:59Z" w:author="Jan Groh"/>
          <w:rFonts w:ascii="Garamond Premier Pro Caption" w:cs="Garamond Premier Pro Caption" w:hAnsi="Garamond Premier Pro Caption" w:eastAsia="Garamond Premier Pro Caption"/>
          <w:sz w:val="22"/>
          <w:szCs w:val="22"/>
        </w:rPr>
      </w:pPr>
      <w:del w:id="11010" w:date="2023-01-13T18:26:59Z" w:author="Jan Groh">
        <w:r>
          <w:rPr>
            <w:rFonts w:ascii="Garamond Premier Pro Caption" w:hAnsi="Garamond Premier Pro Caption" w:hint="default"/>
            <w:sz w:val="22"/>
            <w:szCs w:val="22"/>
            <w:rtl w:val="0"/>
            <w:lang w:val="de-DE"/>
          </w:rPr>
          <w:delText>Ü</w:delText>
        </w:r>
      </w:del>
      <w:del w:id="11011" w:date="2023-01-13T18:26:59Z" w:author="Jan Groh">
        <w:r>
          <w:rPr>
            <w:rFonts w:ascii="Garamond Premier Pro Caption" w:hAnsi="Garamond Premier Pro Caption"/>
            <w:sz w:val="22"/>
            <w:szCs w:val="22"/>
            <w:rtl w:val="0"/>
          </w:rPr>
          <w:delText>bert</w:delText>
        </w:r>
      </w:del>
      <w:del w:id="11012" w:date="2023-01-13T18:26:59Z" w:author="Jan Groh">
        <w:r>
          <w:rPr>
            <w:rFonts w:ascii="Garamond Premier Pro Caption" w:hAnsi="Garamond Premier Pro Caption" w:hint="default"/>
            <w:sz w:val="22"/>
            <w:szCs w:val="22"/>
            <w:rtl w:val="0"/>
          </w:rPr>
          <w:delText>ä</w:delText>
        </w:r>
      </w:del>
      <w:del w:id="11013" w:date="2023-01-13T18:26:59Z" w:author="Jan Groh">
        <w:r>
          <w:rPr>
            <w:rFonts w:ascii="Garamond Premier Pro Caption" w:hAnsi="Garamond Premier Pro Caption"/>
            <w:sz w:val="22"/>
            <w:szCs w:val="22"/>
            <w:rtl w:val="0"/>
            <w:lang w:val="de-DE"/>
          </w:rPr>
          <w:delText>ubt den Kopf mit wilder Lust!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14" w:date="2023-01-13T18:26:59Z" w:author="Jan Groh"/>
          <w:rFonts w:ascii="Garamond Premier Pro Caption" w:cs="Garamond Premier Pro Caption" w:hAnsi="Garamond Premier Pro Caption" w:eastAsia="Garamond Premier Pro Caption"/>
          <w:sz w:val="22"/>
          <w:szCs w:val="22"/>
        </w:rPr>
      </w:pPr>
      <w:del w:id="11015" w:date="2023-01-13T18:26:59Z" w:author="Jan Groh">
        <w:r>
          <w:rPr>
            <w:rFonts w:ascii="Garamond Premier Pro Caption" w:hAnsi="Garamond Premier Pro Caption"/>
            <w:sz w:val="22"/>
            <w:szCs w:val="22"/>
            <w:rtl w:val="0"/>
            <w:lang w:val="de-DE"/>
          </w:rPr>
          <w:delText>O Ihr Reichen an Gut und Mut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16" w:date="2023-01-13T18:26:59Z" w:author="Jan Groh"/>
          <w:rFonts w:ascii="Garamond Premier Pro Caption" w:cs="Garamond Premier Pro Caption" w:hAnsi="Garamond Premier Pro Caption" w:eastAsia="Garamond Premier Pro Caption"/>
          <w:sz w:val="22"/>
          <w:szCs w:val="22"/>
        </w:rPr>
      </w:pPr>
      <w:del w:id="11017" w:date="2023-01-13T18:26:59Z" w:author="Jan Groh">
        <w:r>
          <w:rPr>
            <w:rFonts w:ascii="Garamond Premier Pro Caption" w:hAnsi="Garamond Premier Pro Caption"/>
            <w:sz w:val="22"/>
            <w:szCs w:val="22"/>
            <w:rtl w:val="0"/>
            <w:lang w:val="de-DE"/>
          </w:rPr>
          <w:delText>Wi</w:delText>
        </w:r>
      </w:del>
      <w:del w:id="11018" w:date="2023-01-13T18:26:59Z" w:author="Jan Groh">
        <w:r>
          <w:rPr>
            <w:rFonts w:ascii="Garamond Premier Pro Caption" w:hAnsi="Garamond Premier Pro Caption" w:hint="default"/>
            <w:sz w:val="22"/>
            <w:szCs w:val="22"/>
            <w:rtl w:val="0"/>
            <w:lang w:val="de-DE"/>
          </w:rPr>
          <w:delText>ß</w:delText>
        </w:r>
      </w:del>
      <w:del w:id="11019" w:date="2023-01-13T18:26:59Z" w:author="Jan Groh">
        <w:r>
          <w:rPr>
            <w:rFonts w:ascii="Garamond Premier Pro Caption" w:hAnsi="Garamond Premier Pro Caption"/>
            <w:sz w:val="22"/>
            <w:szCs w:val="22"/>
            <w:rtl w:val="0"/>
            <w:lang w:val="de-DE"/>
          </w:rPr>
          <w:delText>t nicht, wie weh die Armut tut.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20" w:date="2023-01-13T18:26:59Z" w:author="Jan Groh"/>
          <w:rFonts w:ascii="Garamond Premier Pro Caption" w:cs="Garamond Premier Pro Caption" w:hAnsi="Garamond Premier Pro Caption" w:eastAsia="Garamond Premier Pro Caption"/>
          <w:sz w:val="22"/>
          <w:szCs w:val="22"/>
        </w:rPr>
      </w:pPr>
      <w:del w:id="11021" w:date="2023-01-13T18:26:59Z" w:author="Jan Groh">
        <w:r>
          <w:rPr>
            <w:rFonts w:ascii="Garamond Premier Pro Caption" w:hAnsi="Garamond Premier Pro Caption"/>
            <w:sz w:val="22"/>
            <w:szCs w:val="22"/>
            <w:rtl w:val="0"/>
            <w:lang w:val="de-DE"/>
          </w:rPr>
          <w:delText xml:space="preserve">Erbarmt Euch meiner tiefen Not,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22" w:date="2023-01-13T18:26:59Z" w:author="Jan Groh"/>
          <w:rFonts w:ascii="Garamond Premier Pro Caption" w:cs="Garamond Premier Pro Caption" w:hAnsi="Garamond Premier Pro Caption" w:eastAsia="Garamond Premier Pro Caption"/>
          <w:sz w:val="22"/>
          <w:szCs w:val="22"/>
        </w:rPr>
      </w:pPr>
      <w:del w:id="11023" w:date="2023-01-13T18:26:59Z" w:author="Jan Groh">
        <w:r>
          <w:rPr>
            <w:rFonts w:ascii="Garamond Premier Pro Caption" w:hAnsi="Garamond Premier Pro Caption"/>
            <w:sz w:val="22"/>
            <w:szCs w:val="22"/>
            <w:rtl w:val="0"/>
            <w:lang w:val="de-DE"/>
          </w:rPr>
          <w:delText>Schlagt mir die Erinnerung tot!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24" w:date="2023-01-13T18:26:59Z" w:author="Jan Groh"/>
          <w:rFonts w:ascii="Garamond Premier Pro Caption" w:cs="Garamond Premier Pro Caption" w:hAnsi="Garamond Premier Pro Caption" w:eastAsia="Garamond Premier Pro Caption"/>
          <w:sz w:val="22"/>
          <w:szCs w:val="22"/>
        </w:rPr>
      </w:pPr>
      <w:del w:id="11025" w:date="2023-01-13T18:26:59Z" w:author="Jan Groh">
        <w:r>
          <w:rPr>
            <w:rFonts w:ascii="Garamond Premier Pro Caption" w:hAnsi="Garamond Premier Pro Caption"/>
            <w:sz w:val="22"/>
            <w:szCs w:val="22"/>
            <w:rtl w:val="0"/>
            <w:lang w:val="de-DE"/>
          </w:rPr>
          <w:delText>Denkt, da</w:delText>
        </w:r>
      </w:del>
      <w:del w:id="11026" w:date="2023-01-13T18:26:59Z" w:author="Jan Groh">
        <w:r>
          <w:rPr>
            <w:rFonts w:ascii="Garamond Premier Pro Caption" w:hAnsi="Garamond Premier Pro Caption" w:hint="default"/>
            <w:sz w:val="22"/>
            <w:szCs w:val="22"/>
            <w:rtl w:val="0"/>
            <w:lang w:val="de-DE"/>
          </w:rPr>
          <w:delText xml:space="preserve">ß </w:delText>
        </w:r>
      </w:del>
      <w:del w:id="11027" w:date="2023-01-13T18:26:59Z" w:author="Jan Groh">
        <w:r>
          <w:rPr>
            <w:rFonts w:ascii="Garamond Premier Pro Caption" w:hAnsi="Garamond Premier Pro Caption"/>
            <w:sz w:val="22"/>
            <w:szCs w:val="22"/>
            <w:rtl w:val="0"/>
            <w:lang w:val="de-DE"/>
          </w:rPr>
          <w:delText>Euch wie mir auf Erden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28" w:date="2023-01-13T18:26:59Z" w:author="Jan Groh"/>
          <w:rFonts w:ascii="Garamond Premier Pro Caption" w:cs="Garamond Premier Pro Caption" w:hAnsi="Garamond Premier Pro Caption" w:eastAsia="Garamond Premier Pro Caption"/>
          <w:sz w:val="22"/>
          <w:szCs w:val="22"/>
        </w:rPr>
      </w:pPr>
      <w:del w:id="11029" w:date="2023-01-13T18:26:59Z" w:author="Jan Groh">
        <w:r>
          <w:rPr>
            <w:rFonts w:ascii="Garamond Premier Pro Caption" w:hAnsi="Garamond Premier Pro Caption"/>
            <w:sz w:val="22"/>
            <w:szCs w:val="22"/>
            <w:rtl w:val="0"/>
            <w:lang w:val="de-DE"/>
          </w:rPr>
          <w:delText xml:space="preserve">Leicht das gleiche Leid kann werden </w:delText>
        </w:r>
      </w:del>
      <w:del w:id="11030"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31" w:date="2023-01-13T18:26:59Z" w:author="Jan Groh"/>
          <w:rFonts w:ascii="Garamond Premier Pro Caption" w:cs="Garamond Premier Pro Caption" w:hAnsi="Garamond Premier Pro Caption" w:eastAsia="Garamond Premier Pro Caption"/>
          <w:sz w:val="22"/>
          <w:szCs w:val="22"/>
        </w:rPr>
      </w:pPr>
      <w:del w:id="11032" w:date="2023-01-13T18:26:59Z" w:author="Jan Groh">
        <w:r>
          <w:rPr>
            <w:rFonts w:ascii="Garamond Premier Pro Caption" w:hAnsi="Garamond Premier Pro Caption"/>
            <w:sz w:val="22"/>
            <w:szCs w:val="22"/>
            <w:rtl w:val="0"/>
            <w:lang w:val="de-DE"/>
          </w:rPr>
          <w:delText xml:space="preserve">Und Gottes Segen belohne Euch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033" w:date="2023-01-13T18:26:59Z" w:author="Jan Groh"/>
          <w:rFonts w:ascii="Garamond Premier Pro Caption" w:cs="Garamond Premier Pro Caption" w:hAnsi="Garamond Premier Pro Caption" w:eastAsia="Garamond Premier Pro Caption"/>
          <w:sz w:val="22"/>
          <w:szCs w:val="22"/>
        </w:rPr>
      </w:pPr>
      <w:del w:id="11034" w:date="2023-01-13T18:26:59Z" w:author="Jan Groh">
        <w:r>
          <w:rPr>
            <w:rFonts w:ascii="Garamond Premier Pro Caption" w:hAnsi="Garamond Premier Pro Caption"/>
            <w:sz w:val="22"/>
            <w:szCs w:val="22"/>
            <w:rtl w:val="0"/>
          </w:rPr>
          <w:delText>F</w:delText>
        </w:r>
      </w:del>
      <w:del w:id="11035" w:date="2023-01-13T18:26:59Z" w:author="Jan Groh">
        <w:r>
          <w:rPr>
            <w:rFonts w:ascii="Garamond Premier Pro Caption" w:hAnsi="Garamond Premier Pro Caption" w:hint="default"/>
            <w:sz w:val="22"/>
            <w:szCs w:val="22"/>
            <w:rtl w:val="0"/>
          </w:rPr>
          <w:delText>ü</w:delText>
        </w:r>
      </w:del>
      <w:del w:id="11036" w:date="2023-01-13T18:26:59Z" w:author="Jan Groh">
        <w:r>
          <w:rPr>
            <w:rFonts w:ascii="Garamond Premier Pro Caption" w:hAnsi="Garamond Premier Pro Caption"/>
            <w:sz w:val="22"/>
            <w:szCs w:val="22"/>
            <w:rtl w:val="0"/>
            <w:lang w:val="de-DE"/>
          </w:rPr>
          <w:delText>r jede Minute an Zerstreuung reich.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037" w:date="2023-01-13T18:26:59Z" w:author="Jan Groh"/>
          <w:rFonts w:ascii="Garamond Premier Pro Italic" w:cs="Garamond Premier Pro Italic" w:hAnsi="Garamond Premier Pro Italic" w:eastAsia="Garamond Premier Pro Italic"/>
          <w:sz w:val="22"/>
          <w:szCs w:val="22"/>
        </w:rPr>
      </w:pPr>
      <w:del w:id="11038" w:date="2023-01-13T18:26:59Z" w:author="Jan Groh">
        <w:r>
          <w:rPr>
            <w:rFonts w:ascii="Garamond Premier Pro Italic" w:hAnsi="Garamond Premier Pro Italic"/>
            <w:sz w:val="22"/>
            <w:szCs w:val="22"/>
            <w:rtl w:val="0"/>
            <w:lang w:val="de-DE"/>
          </w:rPr>
          <w:delText>6. Oktober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03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04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041" w:date="2023-01-13T18:26:59Z" w:author="Jan Groh"/>
          <w:rFonts w:ascii="Garamond Premier Pro Italic" w:cs="Garamond Premier Pro Italic" w:hAnsi="Garamond Premier Pro Italic" w:eastAsia="Garamond Premier Pro Italic"/>
          <w:sz w:val="22"/>
          <w:szCs w:val="22"/>
        </w:rPr>
      </w:pPr>
      <w:del w:id="11042" w:date="2023-01-13T18:26:59Z" w:author="Jan Groh">
        <w:r>
          <w:rPr>
            <w:rFonts w:ascii="Garamond Premier Pro Italic" w:hAnsi="Garamond Premier Pro Italic"/>
            <w:sz w:val="22"/>
            <w:szCs w:val="22"/>
            <w:rtl w:val="0"/>
            <w:lang w:val="de-DE"/>
          </w:rPr>
          <w:delText>Ottilie an Eckermann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043" w:date="2023-01-13T18:26:59Z" w:author="Jan Groh"/>
          <w:rFonts w:ascii="Garamond Premier Pro Italic" w:cs="Garamond Premier Pro Italic" w:hAnsi="Garamond Premier Pro Italic" w:eastAsia="Garamond Premier Pro Italic"/>
          <w:sz w:val="22"/>
          <w:szCs w:val="22"/>
        </w:rPr>
      </w:pPr>
      <w:del w:id="11044" w:date="2023-01-13T18:26:59Z" w:author="Jan Groh">
        <w:r>
          <w:rPr>
            <w:rFonts w:ascii="Garamond Premier Pro Italic" w:hAnsi="Garamond Premier Pro Italic"/>
            <w:sz w:val="22"/>
            <w:szCs w:val="22"/>
            <w:rtl w:val="0"/>
            <w:lang w:val="pt-PT"/>
          </w:rPr>
          <w:delText>[Sept./Okt. 1832]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045" w:date="2023-01-13T18:26:59Z" w:author="Jan Groh"/>
          <w:rFonts w:ascii="Garamond Premier Pro Caption" w:cs="Garamond Premier Pro Caption" w:hAnsi="Garamond Premier Pro Caption" w:eastAsia="Garamond Premier Pro Caption"/>
          <w:sz w:val="22"/>
          <w:szCs w:val="22"/>
        </w:rPr>
      </w:pPr>
      <w:del w:id="11046" w:date="2023-01-13T18:26:59Z" w:author="Jan Groh">
        <w:r>
          <w:rPr>
            <w:rFonts w:ascii="Garamond Premier Pro Caption" w:hAnsi="Garamond Premier Pro Caption"/>
            <w:sz w:val="22"/>
            <w:szCs w:val="22"/>
            <w:rtl w:val="0"/>
            <w:lang w:val="de-DE"/>
          </w:rPr>
          <w:delText>Lieber Doktor!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047" w:date="2023-01-13T18:26:59Z" w:author="Jan Groh"/>
          <w:rFonts w:ascii="Garamond Premier Pro Caption" w:cs="Garamond Premier Pro Caption" w:hAnsi="Garamond Premier Pro Caption" w:eastAsia="Garamond Premier Pro Caption"/>
          <w:sz w:val="22"/>
          <w:szCs w:val="22"/>
        </w:rPr>
      </w:pPr>
      <w:del w:id="11048" w:date="2023-01-13T18:26:59Z" w:author="Jan Groh">
        <w:r>
          <w:rPr>
            <w:rFonts w:ascii="Garamond Premier Pro Caption" w:hAnsi="Garamond Premier Pro Caption"/>
            <w:sz w:val="22"/>
            <w:szCs w:val="22"/>
            <w:rtl w:val="0"/>
            <w:lang w:val="de-DE"/>
          </w:rPr>
          <w:delText>Sie geh</w:delText>
        </w:r>
      </w:del>
      <w:del w:id="11049" w:date="2023-01-13T18:26:59Z" w:author="Jan Groh">
        <w:r>
          <w:rPr>
            <w:rFonts w:ascii="Garamond Premier Pro Caption" w:hAnsi="Garamond Premier Pro Caption" w:hint="default"/>
            <w:sz w:val="22"/>
            <w:szCs w:val="22"/>
            <w:rtl w:val="0"/>
            <w:lang w:val="sv-SE"/>
          </w:rPr>
          <w:delText>ö</w:delText>
        </w:r>
      </w:del>
      <w:del w:id="11050" w:date="2023-01-13T18:26:59Z" w:author="Jan Groh">
        <w:r>
          <w:rPr>
            <w:rFonts w:ascii="Garamond Premier Pro Caption" w:hAnsi="Garamond Premier Pro Caption"/>
            <w:sz w:val="22"/>
            <w:szCs w:val="22"/>
            <w:rtl w:val="0"/>
            <w:lang w:val="de-DE"/>
          </w:rPr>
          <w:delText>ren zu den wenigen Menschen in der Welt, die ich so sehr f</w:delText>
        </w:r>
      </w:del>
      <w:del w:id="11051" w:date="2023-01-13T18:26:59Z" w:author="Jan Groh">
        <w:r>
          <w:rPr>
            <w:rFonts w:ascii="Garamond Premier Pro Caption" w:hAnsi="Garamond Premier Pro Caption" w:hint="default"/>
            <w:sz w:val="22"/>
            <w:szCs w:val="22"/>
            <w:rtl w:val="0"/>
          </w:rPr>
          <w:delText>ü</w:delText>
        </w:r>
      </w:del>
      <w:del w:id="11052" w:date="2023-01-13T18:26:59Z" w:author="Jan Groh">
        <w:r>
          <w:rPr>
            <w:rFonts w:ascii="Garamond Premier Pro Caption" w:hAnsi="Garamond Premier Pro Caption"/>
            <w:sz w:val="22"/>
            <w:szCs w:val="22"/>
            <w:rtl w:val="0"/>
            <w:lang w:val="de-DE"/>
          </w:rPr>
          <w:delText>r meine Freunde halte, da</w:delText>
        </w:r>
      </w:del>
      <w:del w:id="11053" w:date="2023-01-13T18:26:59Z" w:author="Jan Groh">
        <w:r>
          <w:rPr>
            <w:rFonts w:ascii="Garamond Premier Pro Caption" w:hAnsi="Garamond Premier Pro Caption" w:hint="default"/>
            <w:sz w:val="22"/>
            <w:szCs w:val="22"/>
            <w:rtl w:val="0"/>
            <w:lang w:val="de-DE"/>
          </w:rPr>
          <w:delText xml:space="preserve">ß </w:delText>
        </w:r>
      </w:del>
      <w:del w:id="11054" w:date="2023-01-13T18:26:59Z" w:author="Jan Groh">
        <w:r>
          <w:rPr>
            <w:rFonts w:ascii="Garamond Premier Pro Caption" w:hAnsi="Garamond Premier Pro Caption"/>
            <w:sz w:val="22"/>
            <w:szCs w:val="22"/>
            <w:rtl w:val="0"/>
            <w:lang w:val="de-DE"/>
          </w:rPr>
          <w:delText>ich nicht nur gern ein Opfer von Ihnen fordere, sondern mir sogar einbilde, da</w:delText>
        </w:r>
      </w:del>
      <w:del w:id="11055" w:date="2023-01-13T18:26:59Z" w:author="Jan Groh">
        <w:r>
          <w:rPr>
            <w:rFonts w:ascii="Garamond Premier Pro Caption" w:hAnsi="Garamond Premier Pro Caption" w:hint="default"/>
            <w:sz w:val="22"/>
            <w:szCs w:val="22"/>
            <w:rtl w:val="0"/>
            <w:lang w:val="de-DE"/>
          </w:rPr>
          <w:delText xml:space="preserve">ß </w:delText>
        </w:r>
      </w:del>
      <w:del w:id="11056" w:date="2023-01-13T18:26:59Z" w:author="Jan Groh">
        <w:r>
          <w:rPr>
            <w:rFonts w:ascii="Garamond Premier Pro Caption" w:hAnsi="Garamond Premier Pro Caption"/>
            <w:sz w:val="22"/>
            <w:szCs w:val="22"/>
            <w:rtl w:val="0"/>
            <w:lang w:val="de-DE"/>
          </w:rPr>
          <w:delText xml:space="preserve">es Ihnen eine Freude ist, es mir zu bringen. Ich habe vieles mit Ihnen zu sprechen </w:delText>
        </w:r>
      </w:del>
      <w:del w:id="11057" w:date="2023-01-13T18:26:59Z" w:author="Jan Groh">
        <w:r>
          <w:rPr>
            <w:rFonts w:ascii="Garamond Premier Pro Caption" w:hAnsi="Garamond Premier Pro Caption" w:hint="default"/>
            <w:sz w:val="22"/>
            <w:szCs w:val="22"/>
            <w:rtl w:val="0"/>
          </w:rPr>
          <w:delText>– ü</w:delText>
        </w:r>
      </w:del>
      <w:del w:id="11058" w:date="2023-01-13T18:26:59Z" w:author="Jan Groh">
        <w:r>
          <w:rPr>
            <w:rFonts w:ascii="Garamond Premier Pro Caption" w:hAnsi="Garamond Premier Pro Caption"/>
            <w:sz w:val="22"/>
            <w:szCs w:val="22"/>
            <w:rtl w:val="0"/>
            <w:lang w:val="de-DE"/>
          </w:rPr>
          <w:delText>ber Charles, den ich nicht gesehen und dem die milde, gro</w:delText>
        </w:r>
      </w:del>
      <w:del w:id="11059" w:date="2023-01-13T18:26:59Z" w:author="Jan Groh">
        <w:r>
          <w:rPr>
            <w:rFonts w:ascii="Garamond Premier Pro Caption" w:hAnsi="Garamond Premier Pro Caption" w:hint="default"/>
            <w:sz w:val="22"/>
            <w:szCs w:val="22"/>
            <w:rtl w:val="0"/>
            <w:lang w:val="de-DE"/>
          </w:rPr>
          <w:delText>ß</w:delText>
        </w:r>
      </w:del>
      <w:del w:id="11060" w:date="2023-01-13T18:26:59Z" w:author="Jan Groh">
        <w:r>
          <w:rPr>
            <w:rFonts w:ascii="Garamond Premier Pro Caption" w:hAnsi="Garamond Premier Pro Caption"/>
            <w:sz w:val="22"/>
            <w:szCs w:val="22"/>
            <w:rtl w:val="0"/>
            <w:lang w:val="de-DE"/>
          </w:rPr>
          <w:delText>artige Seele sich so ver</w:delText>
        </w:r>
      </w:del>
      <w:del w:id="11061" w:date="2023-01-13T18:26:59Z" w:author="Jan Groh">
        <w:r>
          <w:rPr>
            <w:rFonts w:ascii="Garamond Premier Pro Caption" w:hAnsi="Garamond Premier Pro Caption" w:hint="default"/>
            <w:sz w:val="22"/>
            <w:szCs w:val="22"/>
            <w:rtl w:val="0"/>
          </w:rPr>
          <w:delText>ä</w:delText>
        </w:r>
      </w:del>
      <w:del w:id="11062" w:date="2023-01-13T18:26:59Z" w:author="Jan Groh">
        <w:r>
          <w:rPr>
            <w:rFonts w:ascii="Garamond Premier Pro Caption" w:hAnsi="Garamond Premier Pro Caption"/>
            <w:sz w:val="22"/>
            <w:szCs w:val="22"/>
            <w:rtl w:val="0"/>
            <w:lang w:val="de-DE"/>
          </w:rPr>
          <w:delText>ndert hat, da</w:delText>
        </w:r>
      </w:del>
      <w:del w:id="11063" w:date="2023-01-13T18:26:59Z" w:author="Jan Groh">
        <w:r>
          <w:rPr>
            <w:rFonts w:ascii="Garamond Premier Pro Caption" w:hAnsi="Garamond Premier Pro Caption" w:hint="default"/>
            <w:sz w:val="22"/>
            <w:szCs w:val="22"/>
            <w:rtl w:val="0"/>
            <w:lang w:val="de-DE"/>
          </w:rPr>
          <w:delText xml:space="preserve">ß </w:delText>
        </w:r>
      </w:del>
      <w:del w:id="11064" w:date="2023-01-13T18:26:59Z" w:author="Jan Groh">
        <w:r>
          <w:rPr>
            <w:rFonts w:ascii="Garamond Premier Pro Caption" w:hAnsi="Garamond Premier Pro Caption"/>
            <w:sz w:val="22"/>
            <w:szCs w:val="22"/>
            <w:rtl w:val="0"/>
            <w:lang w:val="de-DE"/>
          </w:rPr>
          <w:delText>er jetzt eine Freude darin findet, die Frau zu schm</w:delText>
        </w:r>
      </w:del>
      <w:del w:id="11065" w:date="2023-01-13T18:26:59Z" w:author="Jan Groh">
        <w:r>
          <w:rPr>
            <w:rFonts w:ascii="Garamond Premier Pro Caption" w:hAnsi="Garamond Premier Pro Caption" w:hint="default"/>
            <w:sz w:val="22"/>
            <w:szCs w:val="22"/>
            <w:rtl w:val="0"/>
          </w:rPr>
          <w:delText>ä</w:delText>
        </w:r>
      </w:del>
      <w:del w:id="11066" w:date="2023-01-13T18:26:59Z" w:author="Jan Groh">
        <w:r>
          <w:rPr>
            <w:rFonts w:ascii="Garamond Premier Pro Caption" w:hAnsi="Garamond Premier Pro Caption"/>
            <w:sz w:val="22"/>
            <w:szCs w:val="22"/>
            <w:rtl w:val="0"/>
            <w:lang w:val="de-DE"/>
          </w:rPr>
          <w:delText>hen, die ihm jedes Opfer brachte. Dennoch hat dies sehr verschieden von dem, was man denken k</w:delText>
        </w:r>
      </w:del>
      <w:del w:id="11067" w:date="2023-01-13T18:26:59Z" w:author="Jan Groh">
        <w:r>
          <w:rPr>
            <w:rFonts w:ascii="Garamond Premier Pro Caption" w:hAnsi="Garamond Premier Pro Caption" w:hint="default"/>
            <w:sz w:val="22"/>
            <w:szCs w:val="22"/>
            <w:rtl w:val="0"/>
            <w:lang w:val="sv-SE"/>
          </w:rPr>
          <w:delText>ö</w:delText>
        </w:r>
      </w:del>
      <w:del w:id="11068" w:date="2023-01-13T18:26:59Z" w:author="Jan Groh">
        <w:r>
          <w:rPr>
            <w:rFonts w:ascii="Garamond Premier Pro Caption" w:hAnsi="Garamond Premier Pro Caption"/>
            <w:sz w:val="22"/>
            <w:szCs w:val="22"/>
            <w:rtl w:val="0"/>
            <w:lang w:val="de-DE"/>
          </w:rPr>
          <w:delText>nnte, auf mich gewirkt, und ich will mit Geduld und Liebe bei ihm ausharren wie eine Schwester bei einem kranken Bruder. Doch das einmal m</w:delText>
        </w:r>
      </w:del>
      <w:del w:id="11069" w:date="2023-01-13T18:26:59Z" w:author="Jan Groh">
        <w:r>
          <w:rPr>
            <w:rFonts w:ascii="Garamond Premier Pro Caption" w:hAnsi="Garamond Premier Pro Caption" w:hint="default"/>
            <w:sz w:val="22"/>
            <w:szCs w:val="22"/>
            <w:rtl w:val="0"/>
          </w:rPr>
          <w:delText>ü</w:delText>
        </w:r>
      </w:del>
      <w:del w:id="11070" w:date="2023-01-13T18:26:59Z" w:author="Jan Groh">
        <w:r>
          <w:rPr>
            <w:rFonts w:ascii="Garamond Premier Pro Caption" w:hAnsi="Garamond Premier Pro Caption"/>
            <w:sz w:val="22"/>
            <w:szCs w:val="22"/>
            <w:rtl w:val="0"/>
            <w:lang w:val="de-DE"/>
          </w:rPr>
          <w:delText>ndlich.</w:delText>
        </w:r>
      </w:del>
      <w:del w:id="11071" w:date="2023-01-13T18:26:59Z" w:author="Jan Groh">
        <w:r>
          <w:rPr>
            <w:rFonts w:ascii="Garamond Premier Pro Caption" w:hAnsi="Garamond Premier Pro Caption"/>
            <w:sz w:val="22"/>
            <w:szCs w:val="22"/>
            <w:rtl w:val="0"/>
            <w:lang w:val="de-DE"/>
          </w:rPr>
          <w:delText xml:space="preserve"> </w:delText>
        </w:r>
      </w:del>
      <w:del w:id="11072" w:date="2023-01-13T18:26:59Z" w:author="Jan Groh">
        <w:r>
          <w:rPr>
            <w:rFonts w:ascii="Garamond Premier Pro Caption" w:hAnsi="Garamond Premier Pro Caption"/>
            <w:sz w:val="22"/>
            <w:szCs w:val="22"/>
            <w:rtl w:val="0"/>
            <w:lang w:val="de-DE"/>
          </w:rPr>
          <w:delText>Dies ist ein Gesch</w:delText>
        </w:r>
      </w:del>
      <w:del w:id="11073" w:date="2023-01-13T18:26:59Z" w:author="Jan Groh">
        <w:r>
          <w:rPr>
            <w:rFonts w:ascii="Garamond Premier Pro Caption" w:hAnsi="Garamond Premier Pro Caption" w:hint="default"/>
            <w:sz w:val="22"/>
            <w:szCs w:val="22"/>
            <w:rtl w:val="0"/>
          </w:rPr>
          <w:delText>ä</w:delText>
        </w:r>
      </w:del>
      <w:del w:id="11074" w:date="2023-01-13T18:26:59Z" w:author="Jan Groh">
        <w:r>
          <w:rPr>
            <w:rFonts w:ascii="Garamond Premier Pro Caption" w:hAnsi="Garamond Premier Pro Caption"/>
            <w:sz w:val="22"/>
            <w:szCs w:val="22"/>
            <w:rtl w:val="0"/>
            <w:lang w:val="de-DE"/>
          </w:rPr>
          <w:delText>ftsbrief. Erstens, lieber Doktor, sagen Sie mir: wann brauchen Sie Ihr Geld? Da</w:delText>
        </w:r>
      </w:del>
      <w:del w:id="11075" w:date="2023-01-13T18:26:59Z" w:author="Jan Groh">
        <w:r>
          <w:rPr>
            <w:rFonts w:ascii="Garamond Premier Pro Caption" w:hAnsi="Garamond Premier Pro Caption" w:hint="default"/>
            <w:sz w:val="22"/>
            <w:szCs w:val="22"/>
            <w:rtl w:val="0"/>
            <w:lang w:val="de-DE"/>
          </w:rPr>
          <w:delText xml:space="preserve">ß </w:delText>
        </w:r>
      </w:del>
      <w:del w:id="11076" w:date="2023-01-13T18:26:59Z" w:author="Jan Groh">
        <w:r>
          <w:rPr>
            <w:rFonts w:ascii="Garamond Premier Pro Caption" w:hAnsi="Garamond Premier Pro Caption"/>
            <w:sz w:val="22"/>
            <w:szCs w:val="22"/>
            <w:rtl w:val="0"/>
            <w:lang w:val="de-DE"/>
          </w:rPr>
          <w:delText>Sie mich nicht unn</w:delText>
        </w:r>
      </w:del>
      <w:del w:id="11077" w:date="2023-01-13T18:26:59Z" w:author="Jan Groh">
        <w:r>
          <w:rPr>
            <w:rFonts w:ascii="Garamond Premier Pro Caption" w:hAnsi="Garamond Premier Pro Caption" w:hint="default"/>
            <w:sz w:val="22"/>
            <w:szCs w:val="22"/>
            <w:rtl w:val="0"/>
          </w:rPr>
          <w:delText>ü</w:delText>
        </w:r>
      </w:del>
      <w:del w:id="11078" w:date="2023-01-13T18:26:59Z" w:author="Jan Groh">
        <w:r>
          <w:rPr>
            <w:rFonts w:ascii="Garamond Premier Pro Caption" w:hAnsi="Garamond Premier Pro Caption"/>
            <w:sz w:val="22"/>
            <w:szCs w:val="22"/>
            <w:rtl w:val="0"/>
            <w:lang w:val="de-DE"/>
          </w:rPr>
          <w:delText>tz dr</w:delText>
        </w:r>
      </w:del>
      <w:del w:id="11079" w:date="2023-01-13T18:26:59Z" w:author="Jan Groh">
        <w:r>
          <w:rPr>
            <w:rFonts w:ascii="Garamond Premier Pro Caption" w:hAnsi="Garamond Premier Pro Caption" w:hint="default"/>
            <w:sz w:val="22"/>
            <w:szCs w:val="22"/>
            <w:rtl w:val="0"/>
          </w:rPr>
          <w:delText>ä</w:delText>
        </w:r>
      </w:del>
      <w:del w:id="11080" w:date="2023-01-13T18:26:59Z" w:author="Jan Groh">
        <w:r>
          <w:rPr>
            <w:rFonts w:ascii="Garamond Premier Pro Caption" w:hAnsi="Garamond Premier Pro Caption"/>
            <w:sz w:val="22"/>
            <w:szCs w:val="22"/>
            <w:rtl w:val="0"/>
            <w:lang w:val="de-DE"/>
          </w:rPr>
          <w:delText>ngen werden, wei</w:delText>
        </w:r>
      </w:del>
      <w:del w:id="11081" w:date="2023-01-13T18:26:59Z" w:author="Jan Groh">
        <w:r>
          <w:rPr>
            <w:rFonts w:ascii="Garamond Premier Pro Caption" w:hAnsi="Garamond Premier Pro Caption" w:hint="default"/>
            <w:sz w:val="22"/>
            <w:szCs w:val="22"/>
            <w:rtl w:val="0"/>
            <w:lang w:val="de-DE"/>
          </w:rPr>
          <w:delText xml:space="preserve">ß </w:delText>
        </w:r>
      </w:del>
      <w:del w:id="11082" w:date="2023-01-13T18:26:59Z" w:author="Jan Groh">
        <w:r>
          <w:rPr>
            <w:rFonts w:ascii="Garamond Premier Pro Caption" w:hAnsi="Garamond Premier Pro Caption"/>
            <w:sz w:val="22"/>
            <w:szCs w:val="22"/>
            <w:rtl w:val="0"/>
            <w:lang w:val="de-DE"/>
          </w:rPr>
          <w:delText>ich also, Sie sagen es mir geradezu. Zweitens stehen Sie mir mit Rat und Tat bei, damit ich welches verdienen kann! Ich mu</w:delText>
        </w:r>
      </w:del>
      <w:del w:id="11083" w:date="2023-01-13T18:26:59Z" w:author="Jan Groh">
        <w:r>
          <w:rPr>
            <w:rFonts w:ascii="Garamond Premier Pro Caption" w:hAnsi="Garamond Premier Pro Caption" w:hint="default"/>
            <w:sz w:val="22"/>
            <w:szCs w:val="22"/>
            <w:rtl w:val="0"/>
            <w:lang w:val="de-DE"/>
          </w:rPr>
          <w:delText xml:space="preserve">ß </w:delText>
        </w:r>
      </w:del>
      <w:del w:id="11084" w:date="2023-01-13T18:26:59Z" w:author="Jan Groh">
        <w:r>
          <w:rPr>
            <w:rFonts w:ascii="Garamond Premier Pro Caption" w:hAnsi="Garamond Premier Pro Caption"/>
            <w:sz w:val="22"/>
            <w:szCs w:val="22"/>
            <w:rtl w:val="0"/>
            <w:lang w:val="de-DE"/>
          </w:rPr>
          <w:delText>Geld haben aus drei Gr</w:delText>
        </w:r>
      </w:del>
      <w:del w:id="11085" w:date="2023-01-13T18:26:59Z" w:author="Jan Groh">
        <w:r>
          <w:rPr>
            <w:rFonts w:ascii="Garamond Premier Pro Caption" w:hAnsi="Garamond Premier Pro Caption" w:hint="default"/>
            <w:sz w:val="22"/>
            <w:szCs w:val="22"/>
            <w:rtl w:val="0"/>
          </w:rPr>
          <w:delText>ü</w:delText>
        </w:r>
      </w:del>
      <w:del w:id="11086" w:date="2023-01-13T18:26:59Z" w:author="Jan Groh">
        <w:r>
          <w:rPr>
            <w:rFonts w:ascii="Garamond Premier Pro Caption" w:hAnsi="Garamond Premier Pro Caption"/>
            <w:sz w:val="22"/>
            <w:szCs w:val="22"/>
            <w:rtl w:val="0"/>
            <w:lang w:val="de-DE"/>
          </w:rPr>
          <w:delText>nden: Erstens, um meine Schulden alle bald zu bezahlen; zweitens, um die unerwartete Ausgabe von dem Druck des Tasso zu bezahlen, da Sie mir gewi</w:delText>
        </w:r>
      </w:del>
      <w:del w:id="11087" w:date="2023-01-13T18:26:59Z" w:author="Jan Groh">
        <w:r>
          <w:rPr>
            <w:rFonts w:ascii="Garamond Premier Pro Caption" w:hAnsi="Garamond Premier Pro Caption" w:hint="default"/>
            <w:sz w:val="22"/>
            <w:szCs w:val="22"/>
            <w:rtl w:val="0"/>
            <w:lang w:val="de-DE"/>
          </w:rPr>
          <w:delText xml:space="preserve">ß </w:delText>
        </w:r>
      </w:del>
      <w:del w:id="11088" w:date="2023-01-13T18:26:59Z" w:author="Jan Groh">
        <w:r>
          <w:rPr>
            <w:rFonts w:ascii="Garamond Premier Pro Caption" w:hAnsi="Garamond Premier Pro Caption"/>
            <w:sz w:val="22"/>
            <w:szCs w:val="22"/>
            <w:rtl w:val="0"/>
            <w:lang w:val="de-DE"/>
          </w:rPr>
          <w:delText xml:space="preserve">nicht, wie die </w:delText>
        </w:r>
      </w:del>
      <w:del w:id="11089" w:date="2023-01-13T18:26:59Z" w:author="Jan Groh">
        <w:r>
          <w:rPr>
            <w:rFonts w:ascii="Garamond Premier Pro Caption" w:hAnsi="Garamond Premier Pro Caption" w:hint="default"/>
            <w:sz w:val="22"/>
            <w:szCs w:val="22"/>
            <w:rtl w:val="0"/>
          </w:rPr>
          <w:delText>ü</w:delText>
        </w:r>
      </w:del>
      <w:del w:id="11090" w:date="2023-01-13T18:26:59Z" w:author="Jan Groh">
        <w:r>
          <w:rPr>
            <w:rFonts w:ascii="Garamond Premier Pro Caption" w:hAnsi="Garamond Premier Pro Caption"/>
            <w:sz w:val="22"/>
            <w:szCs w:val="22"/>
            <w:rtl w:val="0"/>
            <w:lang w:val="de-DE"/>
          </w:rPr>
          <w:delText xml:space="preserve">brigen Weisen, zumuten werden, es von der Witwe von Des Voeux anzunehmen; drittens </w:delText>
        </w:r>
      </w:del>
      <w:del w:id="11091" w:date="2023-01-13T18:26:59Z" w:author="Jan Groh">
        <w:r>
          <w:rPr>
            <w:rFonts w:ascii="Garamond Premier Pro Caption" w:hAnsi="Garamond Premier Pro Caption" w:hint="default"/>
            <w:sz w:val="22"/>
            <w:szCs w:val="22"/>
            <w:rtl w:val="0"/>
          </w:rPr>
          <w:delText xml:space="preserve">– </w:delText>
        </w:r>
      </w:del>
      <w:del w:id="11092" w:date="2023-01-13T18:26:59Z" w:author="Jan Groh">
        <w:r>
          <w:rPr>
            <w:rFonts w:ascii="Garamond Premier Pro Caption" w:hAnsi="Garamond Premier Pro Caption"/>
            <w:sz w:val="22"/>
            <w:szCs w:val="22"/>
            <w:rtl w:val="0"/>
            <w:lang w:val="de-DE"/>
          </w:rPr>
          <w:delText>kurz, gearbeitet mu</w:delText>
        </w:r>
      </w:del>
      <w:del w:id="11093" w:date="2023-01-13T18:26:59Z" w:author="Jan Groh">
        <w:r>
          <w:rPr>
            <w:rFonts w:ascii="Garamond Premier Pro Caption" w:hAnsi="Garamond Premier Pro Caption" w:hint="default"/>
            <w:sz w:val="22"/>
            <w:szCs w:val="22"/>
            <w:rtl w:val="0"/>
            <w:lang w:val="de-DE"/>
          </w:rPr>
          <w:delText xml:space="preserve">ß </w:delText>
        </w:r>
      </w:del>
      <w:del w:id="11094" w:date="2023-01-13T18:26:59Z" w:author="Jan Groh">
        <w:r>
          <w:rPr>
            <w:rFonts w:ascii="Garamond Premier Pro Caption" w:hAnsi="Garamond Premier Pro Caption"/>
            <w:sz w:val="22"/>
            <w:szCs w:val="22"/>
            <w:rtl w:val="0"/>
            <w:lang w:val="de-DE"/>
          </w:rPr>
          <w:delText>werden. Da meine Mutter schon fr</w:delText>
        </w:r>
      </w:del>
      <w:del w:id="11095" w:date="2023-01-13T18:26:59Z" w:author="Jan Groh">
        <w:r>
          <w:rPr>
            <w:rFonts w:ascii="Garamond Premier Pro Caption" w:hAnsi="Garamond Premier Pro Caption" w:hint="default"/>
            <w:sz w:val="22"/>
            <w:szCs w:val="22"/>
            <w:rtl w:val="0"/>
          </w:rPr>
          <w:delText>ü</w:delText>
        </w:r>
      </w:del>
      <w:del w:id="11096" w:date="2023-01-13T18:26:59Z" w:author="Jan Groh">
        <w:r>
          <w:rPr>
            <w:rFonts w:ascii="Garamond Premier Pro Caption" w:hAnsi="Garamond Premier Pro Caption"/>
            <w:sz w:val="22"/>
            <w:szCs w:val="22"/>
            <w:rtl w:val="0"/>
            <w:lang w:val="de-DE"/>
          </w:rPr>
          <w:delText xml:space="preserve">her den Plan zu </w:delText>
        </w:r>
      </w:del>
      <w:del w:id="11097" w:date="2023-01-13T18:26:59Z" w:author="Jan Groh">
        <w:r>
          <w:rPr>
            <w:rFonts w:ascii="Garamond Premier Pro Caption" w:hAnsi="Garamond Premier Pro Caption" w:hint="default"/>
            <w:sz w:val="22"/>
            <w:szCs w:val="22"/>
            <w:rtl w:val="0"/>
          </w:rPr>
          <w:delText>ü</w:delText>
        </w:r>
      </w:del>
      <w:del w:id="11098" w:date="2023-01-13T18:26:59Z" w:author="Jan Groh">
        <w:r>
          <w:rPr>
            <w:rFonts w:ascii="Garamond Premier Pro Caption" w:hAnsi="Garamond Premier Pro Caption"/>
            <w:sz w:val="22"/>
            <w:szCs w:val="22"/>
            <w:rtl w:val="0"/>
            <w:lang w:val="de-DE"/>
          </w:rPr>
          <w:delText>bersetzen hatte, schrieb ich an mehrere Buchh</w:delText>
        </w:r>
      </w:del>
      <w:del w:id="11099" w:date="2023-01-13T18:26:59Z" w:author="Jan Groh">
        <w:r>
          <w:rPr>
            <w:rFonts w:ascii="Garamond Premier Pro Caption" w:hAnsi="Garamond Premier Pro Caption" w:hint="default"/>
            <w:sz w:val="22"/>
            <w:szCs w:val="22"/>
            <w:rtl w:val="0"/>
          </w:rPr>
          <w:delText>ä</w:delText>
        </w:r>
      </w:del>
      <w:del w:id="11100" w:date="2023-01-13T18:26:59Z" w:author="Jan Groh">
        <w:r>
          <w:rPr>
            <w:rFonts w:ascii="Garamond Premier Pro Caption" w:hAnsi="Garamond Premier Pro Caption"/>
            <w:sz w:val="22"/>
            <w:szCs w:val="22"/>
            <w:rtl w:val="0"/>
            <w:lang w:val="de-DE"/>
          </w:rPr>
          <w:delText>ndler, doch vergebens; jetzt erwarte ich noch eine Antwort von Sauerl</w:delText>
        </w:r>
      </w:del>
      <w:del w:id="11101" w:date="2023-01-13T18:26:59Z" w:author="Jan Groh">
        <w:r>
          <w:rPr>
            <w:rFonts w:ascii="Garamond Premier Pro Caption" w:hAnsi="Garamond Premier Pro Caption" w:hint="default"/>
            <w:sz w:val="22"/>
            <w:szCs w:val="22"/>
            <w:rtl w:val="0"/>
          </w:rPr>
          <w:delText>ä</w:delText>
        </w:r>
      </w:del>
      <w:del w:id="11102" w:date="2023-01-13T18:26:59Z" w:author="Jan Groh">
        <w:r>
          <w:rPr>
            <w:rFonts w:ascii="Garamond Premier Pro Caption" w:hAnsi="Garamond Premier Pro Caption"/>
            <w:sz w:val="22"/>
            <w:szCs w:val="22"/>
            <w:rtl w:val="0"/>
            <w:lang w:val="de-DE"/>
          </w:rPr>
          <w:delText xml:space="preserve">nder und habe deshalb angefangen, einen Roman zu </w:delText>
        </w:r>
      </w:del>
      <w:del w:id="11103" w:date="2023-01-13T18:26:59Z" w:author="Jan Groh">
        <w:r>
          <w:rPr>
            <w:rFonts w:ascii="Garamond Premier Pro Caption" w:hAnsi="Garamond Premier Pro Caption" w:hint="default"/>
            <w:sz w:val="22"/>
            <w:szCs w:val="22"/>
            <w:rtl w:val="0"/>
          </w:rPr>
          <w:delText>ü</w:delText>
        </w:r>
      </w:del>
      <w:del w:id="11104" w:date="2023-01-13T18:26:59Z" w:author="Jan Groh">
        <w:r>
          <w:rPr>
            <w:rFonts w:ascii="Garamond Premier Pro Caption" w:hAnsi="Garamond Premier Pro Caption"/>
            <w:sz w:val="22"/>
            <w:szCs w:val="22"/>
            <w:rtl w:val="0"/>
            <w:lang w:val="de-DE"/>
          </w:rPr>
          <w:delText>bersetzen, der in England Aufsehen erregte, mich aber leider doch nicht genug anspricht, um da</w:delText>
        </w:r>
      </w:del>
      <w:del w:id="11105" w:date="2023-01-13T18:26:59Z" w:author="Jan Groh">
        <w:r>
          <w:rPr>
            <w:rFonts w:ascii="Garamond Premier Pro Caption" w:hAnsi="Garamond Premier Pro Caption" w:hint="default"/>
            <w:sz w:val="22"/>
            <w:szCs w:val="22"/>
            <w:rtl w:val="0"/>
            <w:lang w:val="de-DE"/>
          </w:rPr>
          <w:delText xml:space="preserve">ß </w:delText>
        </w:r>
      </w:del>
      <w:del w:id="11106" w:date="2023-01-13T18:26:59Z" w:author="Jan Groh">
        <w:r>
          <w:rPr>
            <w:rFonts w:ascii="Garamond Premier Pro Caption" w:hAnsi="Garamond Premier Pro Caption"/>
            <w:sz w:val="22"/>
            <w:szCs w:val="22"/>
            <w:rtl w:val="0"/>
            <w:lang w:val="de-DE"/>
          </w:rPr>
          <w:delText>es mir nicht eine harte Arbeit w</w:delText>
        </w:r>
      </w:del>
      <w:del w:id="11107" w:date="2023-01-13T18:26:59Z" w:author="Jan Groh">
        <w:r>
          <w:rPr>
            <w:rFonts w:ascii="Garamond Premier Pro Caption" w:hAnsi="Garamond Premier Pro Caption" w:hint="default"/>
            <w:sz w:val="22"/>
            <w:szCs w:val="22"/>
            <w:rtl w:val="0"/>
          </w:rPr>
          <w:delText>ä</w:delText>
        </w:r>
      </w:del>
      <w:del w:id="11108" w:date="2023-01-13T18:26:59Z" w:author="Jan Groh">
        <w:r>
          <w:rPr>
            <w:rFonts w:ascii="Garamond Premier Pro Caption" w:hAnsi="Garamond Premier Pro Caption"/>
            <w:sz w:val="22"/>
            <w:szCs w:val="22"/>
            <w:rtl w:val="0"/>
            <w:lang w:val="de-DE"/>
          </w:rPr>
          <w:delText xml:space="preserve">re. Bis Februar wird Sterlings </w:delText>
        </w:r>
      </w:del>
      <w:del w:id="11109" w:date="2023-01-13T18:26:59Z" w:author="Jan Groh">
        <w:r>
          <w:rPr>
            <w:rFonts w:ascii="Garamond Premier Pro Caption" w:hAnsi="Garamond Premier Pro Caption" w:hint="default"/>
            <w:sz w:val="22"/>
            <w:szCs w:val="22"/>
            <w:rtl w:val="0"/>
            <w:lang w:val="it-IT"/>
          </w:rPr>
          <w:delText>»</w:delText>
        </w:r>
      </w:del>
      <w:del w:id="11110" w:date="2023-01-13T18:26:59Z" w:author="Jan Groh">
        <w:r>
          <w:rPr>
            <w:rFonts w:ascii="Garamond Premier Pro Caption" w:hAnsi="Garamond Premier Pro Caption"/>
            <w:sz w:val="22"/>
            <w:szCs w:val="22"/>
            <w:rtl w:val="0"/>
          </w:rPr>
          <w:delText>Andrea Doria</w:delText>
        </w:r>
      </w:del>
      <w:del w:id="11111" w:date="2023-01-13T18:26:59Z" w:author="Jan Groh">
        <w:r>
          <w:rPr>
            <w:rFonts w:ascii="Garamond Premier Pro Caption" w:hAnsi="Garamond Premier Pro Caption" w:hint="default"/>
            <w:sz w:val="22"/>
            <w:szCs w:val="22"/>
            <w:rtl w:val="0"/>
            <w:lang w:val="fr-FR"/>
          </w:rPr>
          <w:delText xml:space="preserve">« </w:delText>
        </w:r>
      </w:del>
      <w:del w:id="11112" w:date="2023-01-13T18:26:59Z" w:author="Jan Groh">
        <w:r>
          <w:rPr>
            <w:rFonts w:ascii="Garamond Premier Pro Caption" w:hAnsi="Garamond Premier Pro Caption"/>
            <w:sz w:val="22"/>
            <w:szCs w:val="22"/>
            <w:rtl w:val="0"/>
            <w:lang w:val="de-DE"/>
          </w:rPr>
          <w:delText xml:space="preserve">fertig sein, vielleicht </w:delText>
        </w:r>
      </w:del>
      <w:del w:id="11113" w:date="2023-01-13T18:26:59Z" w:author="Jan Groh">
        <w:r>
          <w:rPr>
            <w:rFonts w:ascii="Garamond Premier Pro Caption" w:hAnsi="Garamond Premier Pro Caption" w:hint="default"/>
            <w:sz w:val="22"/>
            <w:szCs w:val="22"/>
            <w:rtl w:val="0"/>
          </w:rPr>
          <w:delText>ü</w:delText>
        </w:r>
      </w:del>
      <w:del w:id="11114" w:date="2023-01-13T18:26:59Z" w:author="Jan Groh">
        <w:r>
          <w:rPr>
            <w:rFonts w:ascii="Garamond Premier Pro Caption" w:hAnsi="Garamond Premier Pro Caption"/>
            <w:sz w:val="22"/>
            <w:szCs w:val="22"/>
            <w:rtl w:val="0"/>
            <w:lang w:val="de-DE"/>
          </w:rPr>
          <w:delText>berrede ich ihn, mir die Aush</w:delText>
        </w:r>
      </w:del>
      <w:del w:id="11115" w:date="2023-01-13T18:26:59Z" w:author="Jan Groh">
        <w:r>
          <w:rPr>
            <w:rFonts w:ascii="Garamond Premier Pro Caption" w:hAnsi="Garamond Premier Pro Caption" w:hint="default"/>
            <w:sz w:val="22"/>
            <w:szCs w:val="22"/>
            <w:rtl w:val="0"/>
          </w:rPr>
          <w:delText>ä</w:delText>
        </w:r>
      </w:del>
      <w:del w:id="11116" w:date="2023-01-13T18:26:59Z" w:author="Jan Groh">
        <w:r>
          <w:rPr>
            <w:rFonts w:ascii="Garamond Premier Pro Caption" w:hAnsi="Garamond Premier Pro Caption"/>
            <w:sz w:val="22"/>
            <w:szCs w:val="22"/>
            <w:rtl w:val="0"/>
            <w:lang w:val="de-DE"/>
          </w:rPr>
          <w:delText xml:space="preserve">ngebogen zu senden, dann wird das </w:delText>
        </w:r>
      </w:del>
      <w:del w:id="11117" w:date="2023-01-13T18:26:59Z" w:author="Jan Groh">
        <w:r>
          <w:rPr>
            <w:rFonts w:ascii="Garamond Premier Pro Caption" w:hAnsi="Garamond Premier Pro Caption" w:hint="default"/>
            <w:sz w:val="22"/>
            <w:szCs w:val="22"/>
            <w:rtl w:val="0"/>
            <w:lang w:val="de-DE"/>
          </w:rPr>
          <w:delText>Ü</w:delText>
        </w:r>
      </w:del>
      <w:del w:id="11118" w:date="2023-01-13T18:26:59Z" w:author="Jan Groh">
        <w:r>
          <w:rPr>
            <w:rFonts w:ascii="Garamond Premier Pro Caption" w:hAnsi="Garamond Premier Pro Caption"/>
            <w:sz w:val="22"/>
            <w:szCs w:val="22"/>
            <w:rtl w:val="0"/>
            <w:lang w:val="de-DE"/>
          </w:rPr>
          <w:delText xml:space="preserve">bersetzen wohl eine Freude werden: doch dies alles ist nicht genug. Sie wissen es wohl, lieber Eckermann, wie ich mich stets gewehrt, eine Schriftstellerin zu werden, wie ich stets dagegen war, </w:delText>
        </w:r>
      </w:del>
      <w:del w:id="11119" w:date="2023-01-13T18:26:59Z" w:author="Jan Groh">
        <w:r>
          <w:rPr>
            <w:rFonts w:ascii="Garamond Premier Pro Caption" w:hAnsi="Garamond Premier Pro Caption" w:hint="default"/>
            <w:sz w:val="22"/>
            <w:szCs w:val="22"/>
            <w:rtl w:val="0"/>
          </w:rPr>
          <w:delText xml:space="preserve">– </w:delText>
        </w:r>
      </w:del>
      <w:del w:id="11120" w:date="2023-01-13T18:26:59Z" w:author="Jan Groh">
        <w:r>
          <w:rPr>
            <w:rFonts w:ascii="Garamond Premier Pro Caption" w:hAnsi="Garamond Premier Pro Caption"/>
            <w:sz w:val="22"/>
            <w:szCs w:val="22"/>
            <w:rtl w:val="0"/>
            <w:lang w:val="de-DE"/>
          </w:rPr>
          <w:delText>doch mich d</w:delText>
        </w:r>
      </w:del>
      <w:del w:id="11121" w:date="2023-01-13T18:26:59Z" w:author="Jan Groh">
        <w:r>
          <w:rPr>
            <w:rFonts w:ascii="Garamond Premier Pro Caption" w:hAnsi="Garamond Premier Pro Caption" w:hint="default"/>
            <w:sz w:val="22"/>
            <w:szCs w:val="22"/>
            <w:rtl w:val="0"/>
          </w:rPr>
          <w:delText>ü</w:delText>
        </w:r>
      </w:del>
      <w:del w:id="11122" w:date="2023-01-13T18:26:59Z" w:author="Jan Groh">
        <w:r>
          <w:rPr>
            <w:rFonts w:ascii="Garamond Premier Pro Caption" w:hAnsi="Garamond Premier Pro Caption"/>
            <w:sz w:val="22"/>
            <w:szCs w:val="22"/>
            <w:rtl w:val="0"/>
            <w:lang w:val="de-DE"/>
          </w:rPr>
          <w:delText>nkt, die Pflicht einer Frau (und so betrachte ich mich ja) ist nicht nur, das Angenehme zu tun; ich wei</w:delText>
        </w:r>
      </w:del>
      <w:del w:id="11123" w:date="2023-01-13T18:26:59Z" w:author="Jan Groh">
        <w:r>
          <w:rPr>
            <w:rFonts w:ascii="Garamond Premier Pro Caption" w:hAnsi="Garamond Premier Pro Caption" w:hint="default"/>
            <w:sz w:val="22"/>
            <w:szCs w:val="22"/>
            <w:rtl w:val="0"/>
            <w:lang w:val="de-DE"/>
          </w:rPr>
          <w:delText xml:space="preserve">ß </w:delText>
        </w:r>
      </w:del>
      <w:del w:id="11124" w:date="2023-01-13T18:26:59Z" w:author="Jan Groh">
        <w:r>
          <w:rPr>
            <w:rFonts w:ascii="Garamond Premier Pro Caption" w:hAnsi="Garamond Premier Pro Caption"/>
            <w:sz w:val="22"/>
            <w:szCs w:val="22"/>
            <w:rtl w:val="0"/>
            <w:lang w:val="de-DE"/>
          </w:rPr>
          <w:delText>kein gr</w:delText>
        </w:r>
      </w:del>
      <w:del w:id="11125" w:date="2023-01-13T18:26:59Z" w:author="Jan Groh">
        <w:r>
          <w:rPr>
            <w:rFonts w:ascii="Garamond Premier Pro Caption" w:hAnsi="Garamond Premier Pro Caption" w:hint="default"/>
            <w:sz w:val="22"/>
            <w:szCs w:val="22"/>
            <w:rtl w:val="0"/>
            <w:lang w:val="de-DE"/>
          </w:rPr>
          <w:delText>öß</w:delText>
        </w:r>
      </w:del>
      <w:del w:id="11126" w:date="2023-01-13T18:26:59Z" w:author="Jan Groh">
        <w:r>
          <w:rPr>
            <w:rFonts w:ascii="Garamond Premier Pro Caption" w:hAnsi="Garamond Premier Pro Caption"/>
            <w:sz w:val="22"/>
            <w:szCs w:val="22"/>
            <w:rtl w:val="0"/>
            <w:lang w:val="de-DE"/>
          </w:rPr>
          <w:delText>eres Opfer zu bringen, aber glauben Sie, da</w:delText>
        </w:r>
      </w:del>
      <w:del w:id="11127" w:date="2023-01-13T18:26:59Z" w:author="Jan Groh">
        <w:r>
          <w:rPr>
            <w:rFonts w:ascii="Garamond Premier Pro Caption" w:hAnsi="Garamond Premier Pro Caption" w:hint="default"/>
            <w:sz w:val="22"/>
            <w:szCs w:val="22"/>
            <w:rtl w:val="0"/>
            <w:lang w:val="de-DE"/>
          </w:rPr>
          <w:delText xml:space="preserve">ß </w:delText>
        </w:r>
      </w:del>
      <w:del w:id="11128" w:date="2023-01-13T18:26:59Z" w:author="Jan Groh">
        <w:r>
          <w:rPr>
            <w:rFonts w:ascii="Garamond Premier Pro Caption" w:hAnsi="Garamond Premier Pro Caption"/>
            <w:sz w:val="22"/>
            <w:szCs w:val="22"/>
            <w:rtl w:val="0"/>
            <w:lang w:val="fr-FR"/>
          </w:rPr>
          <w:delText>es m</w:delText>
        </w:r>
      </w:del>
      <w:del w:id="11129" w:date="2023-01-13T18:26:59Z" w:author="Jan Groh">
        <w:r>
          <w:rPr>
            <w:rFonts w:ascii="Garamond Premier Pro Caption" w:hAnsi="Garamond Premier Pro Caption" w:hint="default"/>
            <w:sz w:val="22"/>
            <w:szCs w:val="22"/>
            <w:rtl w:val="0"/>
            <w:lang w:val="sv-SE"/>
          </w:rPr>
          <w:delText>ö</w:delText>
        </w:r>
      </w:del>
      <w:del w:id="11130" w:date="2023-01-13T18:26:59Z" w:author="Jan Groh">
        <w:r>
          <w:rPr>
            <w:rFonts w:ascii="Garamond Premier Pro Caption" w:hAnsi="Garamond Premier Pro Caption"/>
            <w:sz w:val="22"/>
            <w:szCs w:val="22"/>
            <w:rtl w:val="0"/>
            <w:lang w:val="de-DE"/>
          </w:rPr>
          <w:delText>glich ist, aus den Dingen, die ich schrieb, ein kleines B</w:delText>
        </w:r>
      </w:del>
      <w:del w:id="11131" w:date="2023-01-13T18:26:59Z" w:author="Jan Groh">
        <w:r>
          <w:rPr>
            <w:rFonts w:ascii="Garamond Premier Pro Caption" w:hAnsi="Garamond Premier Pro Caption" w:hint="default"/>
            <w:sz w:val="22"/>
            <w:szCs w:val="22"/>
            <w:rtl w:val="0"/>
          </w:rPr>
          <w:delText>ä</w:delText>
        </w:r>
      </w:del>
      <w:del w:id="11132" w:date="2023-01-13T18:26:59Z" w:author="Jan Groh">
        <w:r>
          <w:rPr>
            <w:rFonts w:ascii="Garamond Premier Pro Caption" w:hAnsi="Garamond Premier Pro Caption"/>
            <w:sz w:val="22"/>
            <w:szCs w:val="22"/>
            <w:rtl w:val="0"/>
            <w:lang w:val="de-DE"/>
          </w:rPr>
          <w:delText>ndchen herauszubringen, so will ich es tun. Es f</w:delText>
        </w:r>
      </w:del>
      <w:del w:id="11133" w:date="2023-01-13T18:26:59Z" w:author="Jan Groh">
        <w:r>
          <w:rPr>
            <w:rFonts w:ascii="Garamond Premier Pro Caption" w:hAnsi="Garamond Premier Pro Caption" w:hint="default"/>
            <w:sz w:val="22"/>
            <w:szCs w:val="22"/>
            <w:rtl w:val="0"/>
          </w:rPr>
          <w:delText>ä</w:delText>
        </w:r>
      </w:del>
      <w:del w:id="11134" w:date="2023-01-13T18:26:59Z" w:author="Jan Groh">
        <w:r>
          <w:rPr>
            <w:rFonts w:ascii="Garamond Premier Pro Caption" w:hAnsi="Garamond Premier Pro Caption"/>
            <w:sz w:val="22"/>
            <w:szCs w:val="22"/>
            <w:rtl w:val="0"/>
            <w:lang w:val="de-DE"/>
          </w:rPr>
          <w:delText>llt mir nicht ein, zu glauben, da</w:delText>
        </w:r>
      </w:del>
      <w:del w:id="11135" w:date="2023-01-13T18:26:59Z" w:author="Jan Groh">
        <w:r>
          <w:rPr>
            <w:rFonts w:ascii="Garamond Premier Pro Caption" w:hAnsi="Garamond Premier Pro Caption" w:hint="default"/>
            <w:sz w:val="22"/>
            <w:szCs w:val="22"/>
            <w:rtl w:val="0"/>
            <w:lang w:val="de-DE"/>
          </w:rPr>
          <w:delText xml:space="preserve">ß </w:delText>
        </w:r>
      </w:del>
      <w:del w:id="11136" w:date="2023-01-13T18:26:59Z" w:author="Jan Groh">
        <w:r>
          <w:rPr>
            <w:rFonts w:ascii="Garamond Premier Pro Caption" w:hAnsi="Garamond Premier Pro Caption"/>
            <w:sz w:val="22"/>
            <w:szCs w:val="22"/>
            <w:rtl w:val="0"/>
            <w:lang w:val="de-DE"/>
          </w:rPr>
          <w:delText xml:space="preserve">sie wert des Druckes sind, </w:delText>
        </w:r>
      </w:del>
      <w:del w:id="11137" w:date="2023-01-13T18:26:59Z" w:author="Jan Groh">
        <w:r>
          <w:rPr>
            <w:rFonts w:ascii="Garamond Premier Pro Caption" w:hAnsi="Garamond Premier Pro Caption" w:hint="default"/>
            <w:sz w:val="22"/>
            <w:szCs w:val="22"/>
            <w:rtl w:val="0"/>
          </w:rPr>
          <w:delText xml:space="preserve">– </w:delText>
        </w:r>
      </w:del>
      <w:del w:id="11138" w:date="2023-01-13T18:26:59Z" w:author="Jan Groh">
        <w:r>
          <w:rPr>
            <w:rFonts w:ascii="Garamond Premier Pro Caption" w:hAnsi="Garamond Premier Pro Caption"/>
            <w:sz w:val="22"/>
            <w:szCs w:val="22"/>
            <w:rtl w:val="0"/>
            <w:lang w:val="de-DE"/>
          </w:rPr>
          <w:delText>doch das ist mir auch sehr gleichg</w:delText>
        </w:r>
      </w:del>
      <w:del w:id="11139" w:date="2023-01-13T18:26:59Z" w:author="Jan Groh">
        <w:r>
          <w:rPr>
            <w:rFonts w:ascii="Garamond Premier Pro Caption" w:hAnsi="Garamond Premier Pro Caption" w:hint="default"/>
            <w:sz w:val="22"/>
            <w:szCs w:val="22"/>
            <w:rtl w:val="0"/>
          </w:rPr>
          <w:delText>ü</w:delText>
        </w:r>
      </w:del>
      <w:del w:id="11140" w:date="2023-01-13T18:26:59Z" w:author="Jan Groh">
        <w:r>
          <w:rPr>
            <w:rFonts w:ascii="Garamond Premier Pro Caption" w:hAnsi="Garamond Premier Pro Caption"/>
            <w:sz w:val="22"/>
            <w:szCs w:val="22"/>
            <w:rtl w:val="0"/>
            <w:lang w:val="de-DE"/>
          </w:rPr>
          <w:delText>ltig, es kommt</w:delText>
        </w:r>
      </w:del>
      <w:del w:id="11141" w:date="2023-01-13T18:26:59Z" w:author="Jan Groh">
        <w:r>
          <w:rPr>
            <w:rFonts w:ascii="Garamond Premier Pro Caption" w:hAnsi="Garamond Premier Pro Caption"/>
            <w:sz w:val="22"/>
            <w:szCs w:val="22"/>
            <w:rtl w:val="0"/>
            <w:lang w:val="de-DE"/>
          </w:rPr>
          <w:delText xml:space="preserve"> </w:delText>
        </w:r>
      </w:del>
      <w:del w:id="11142" w:date="2023-01-13T18:26:59Z" w:author="Jan Groh">
        <w:r>
          <w:rPr>
            <w:rFonts w:ascii="Garamond Premier Pro Caption" w:hAnsi="Garamond Premier Pro Caption"/>
            <w:sz w:val="22"/>
            <w:szCs w:val="22"/>
            <w:rtl w:val="0"/>
            <w:lang w:val="de-DE"/>
          </w:rPr>
          <w:delText>nur darauf an, ob mir irgendein Buchh</w:delText>
        </w:r>
      </w:del>
      <w:del w:id="11143" w:date="2023-01-13T18:26:59Z" w:author="Jan Groh">
        <w:r>
          <w:rPr>
            <w:rFonts w:ascii="Garamond Premier Pro Caption" w:hAnsi="Garamond Premier Pro Caption" w:hint="default"/>
            <w:sz w:val="22"/>
            <w:szCs w:val="22"/>
            <w:rtl w:val="0"/>
          </w:rPr>
          <w:delText>ä</w:delText>
        </w:r>
      </w:del>
      <w:del w:id="11144" w:date="2023-01-13T18:26:59Z" w:author="Jan Groh">
        <w:r>
          <w:rPr>
            <w:rFonts w:ascii="Garamond Premier Pro Caption" w:hAnsi="Garamond Premier Pro Caption"/>
            <w:sz w:val="22"/>
            <w:szCs w:val="22"/>
            <w:rtl w:val="0"/>
            <w:lang w:val="de-DE"/>
          </w:rPr>
          <w:delText>ndler Geld daf</w:delText>
        </w:r>
      </w:del>
      <w:del w:id="11145" w:date="2023-01-13T18:26:59Z" w:author="Jan Groh">
        <w:r>
          <w:rPr>
            <w:rFonts w:ascii="Garamond Premier Pro Caption" w:hAnsi="Garamond Premier Pro Caption" w:hint="default"/>
            <w:sz w:val="22"/>
            <w:szCs w:val="22"/>
            <w:rtl w:val="0"/>
          </w:rPr>
          <w:delText>ü</w:delText>
        </w:r>
      </w:del>
      <w:del w:id="11146" w:date="2023-01-13T18:26:59Z" w:author="Jan Groh">
        <w:r>
          <w:rPr>
            <w:rFonts w:ascii="Garamond Premier Pro Caption" w:hAnsi="Garamond Premier Pro Caption"/>
            <w:sz w:val="22"/>
            <w:szCs w:val="22"/>
            <w:rtl w:val="0"/>
            <w:lang w:val="de-DE"/>
          </w:rPr>
          <w:delText>r geben w</w:delText>
        </w:r>
      </w:del>
      <w:del w:id="11147" w:date="2023-01-13T18:26:59Z" w:author="Jan Groh">
        <w:r>
          <w:rPr>
            <w:rFonts w:ascii="Garamond Premier Pro Caption" w:hAnsi="Garamond Premier Pro Caption" w:hint="default"/>
            <w:sz w:val="22"/>
            <w:szCs w:val="22"/>
            <w:rtl w:val="0"/>
          </w:rPr>
          <w:delText>ü</w:delText>
        </w:r>
      </w:del>
      <w:del w:id="11148" w:date="2023-01-13T18:26:59Z" w:author="Jan Groh">
        <w:r>
          <w:rPr>
            <w:rFonts w:ascii="Garamond Premier Pro Caption" w:hAnsi="Garamond Premier Pro Caption"/>
            <w:sz w:val="22"/>
            <w:szCs w:val="22"/>
            <w:rtl w:val="0"/>
            <w:lang w:val="de-DE"/>
          </w:rPr>
          <w:delText>rde. Meine gro</w:delText>
        </w:r>
      </w:del>
      <w:del w:id="11149" w:date="2023-01-13T18:26:59Z" w:author="Jan Groh">
        <w:r>
          <w:rPr>
            <w:rFonts w:ascii="Garamond Premier Pro Caption" w:hAnsi="Garamond Premier Pro Caption" w:hint="default"/>
            <w:sz w:val="22"/>
            <w:szCs w:val="22"/>
            <w:rtl w:val="0"/>
            <w:lang w:val="de-DE"/>
          </w:rPr>
          <w:delText>ß</w:delText>
        </w:r>
      </w:del>
      <w:del w:id="11150" w:date="2023-01-13T18:26:59Z" w:author="Jan Groh">
        <w:r>
          <w:rPr>
            <w:rFonts w:ascii="Garamond Premier Pro Caption" w:hAnsi="Garamond Premier Pro Caption"/>
            <w:sz w:val="22"/>
            <w:szCs w:val="22"/>
            <w:rtl w:val="0"/>
            <w:lang w:val="de-DE"/>
          </w:rPr>
          <w:delText>e Bitte ist nun, ob Sie wohl von Zeit zu Zeit etwas durchlesen wollten, um das Ertr</w:delText>
        </w:r>
      </w:del>
      <w:del w:id="11151" w:date="2023-01-13T18:26:59Z" w:author="Jan Groh">
        <w:r>
          <w:rPr>
            <w:rFonts w:ascii="Garamond Premier Pro Caption" w:hAnsi="Garamond Premier Pro Caption" w:hint="default"/>
            <w:sz w:val="22"/>
            <w:szCs w:val="22"/>
            <w:rtl w:val="0"/>
          </w:rPr>
          <w:delText>ä</w:delText>
        </w:r>
      </w:del>
      <w:del w:id="11152" w:date="2023-01-13T18:26:59Z" w:author="Jan Groh">
        <w:r>
          <w:rPr>
            <w:rFonts w:ascii="Garamond Premier Pro Caption" w:hAnsi="Garamond Premier Pro Caption"/>
            <w:sz w:val="22"/>
            <w:szCs w:val="22"/>
            <w:rtl w:val="0"/>
            <w:lang w:val="de-DE"/>
          </w:rPr>
          <w:delText>glichste auszuw</w:delText>
        </w:r>
      </w:del>
      <w:del w:id="11153" w:date="2023-01-13T18:26:59Z" w:author="Jan Groh">
        <w:r>
          <w:rPr>
            <w:rFonts w:ascii="Garamond Premier Pro Caption" w:hAnsi="Garamond Premier Pro Caption" w:hint="default"/>
            <w:sz w:val="22"/>
            <w:szCs w:val="22"/>
            <w:rtl w:val="0"/>
          </w:rPr>
          <w:delText>ä</w:delText>
        </w:r>
      </w:del>
      <w:del w:id="11154" w:date="2023-01-13T18:26:59Z" w:author="Jan Groh">
        <w:r>
          <w:rPr>
            <w:rFonts w:ascii="Garamond Premier Pro Caption" w:hAnsi="Garamond Premier Pro Caption"/>
            <w:sz w:val="22"/>
            <w:szCs w:val="22"/>
            <w:rtl w:val="0"/>
            <w:lang w:val="de-DE"/>
          </w:rPr>
          <w:delText>hlen, und ob Sie an irgendeinen Buchh</w:delText>
        </w:r>
      </w:del>
      <w:del w:id="11155" w:date="2023-01-13T18:26:59Z" w:author="Jan Groh">
        <w:r>
          <w:rPr>
            <w:rFonts w:ascii="Garamond Premier Pro Caption" w:hAnsi="Garamond Premier Pro Caption" w:hint="default"/>
            <w:sz w:val="22"/>
            <w:szCs w:val="22"/>
            <w:rtl w:val="0"/>
          </w:rPr>
          <w:delText>ä</w:delText>
        </w:r>
      </w:del>
      <w:del w:id="11156" w:date="2023-01-13T18:26:59Z" w:author="Jan Groh">
        <w:r>
          <w:rPr>
            <w:rFonts w:ascii="Garamond Premier Pro Caption" w:hAnsi="Garamond Premier Pro Caption"/>
            <w:sz w:val="22"/>
            <w:szCs w:val="22"/>
            <w:rtl w:val="0"/>
            <w:lang w:val="de-DE"/>
          </w:rPr>
          <w:delText>ndler schreiben k</w:delText>
        </w:r>
      </w:del>
      <w:del w:id="11157" w:date="2023-01-13T18:26:59Z" w:author="Jan Groh">
        <w:r>
          <w:rPr>
            <w:rFonts w:ascii="Garamond Premier Pro Caption" w:hAnsi="Garamond Premier Pro Caption" w:hint="default"/>
            <w:sz w:val="22"/>
            <w:szCs w:val="22"/>
            <w:rtl w:val="0"/>
            <w:lang w:val="sv-SE"/>
          </w:rPr>
          <w:delText>ö</w:delText>
        </w:r>
      </w:del>
      <w:del w:id="11158" w:date="2023-01-13T18:26:59Z" w:author="Jan Groh">
        <w:r>
          <w:rPr>
            <w:rFonts w:ascii="Garamond Premier Pro Caption" w:hAnsi="Garamond Premier Pro Caption"/>
            <w:sz w:val="22"/>
            <w:szCs w:val="22"/>
            <w:rtl w:val="0"/>
            <w:lang w:val="de-DE"/>
          </w:rPr>
          <w:delText>nnten, der aber wom</w:delText>
        </w:r>
      </w:del>
      <w:del w:id="11159" w:date="2023-01-13T18:26:59Z" w:author="Jan Groh">
        <w:r>
          <w:rPr>
            <w:rFonts w:ascii="Garamond Premier Pro Caption" w:hAnsi="Garamond Premier Pro Caption" w:hint="default"/>
            <w:sz w:val="22"/>
            <w:szCs w:val="22"/>
            <w:rtl w:val="0"/>
            <w:lang w:val="sv-SE"/>
          </w:rPr>
          <w:delText>ö</w:delText>
        </w:r>
      </w:del>
      <w:del w:id="11160" w:date="2023-01-13T18:26:59Z" w:author="Jan Groh">
        <w:r>
          <w:rPr>
            <w:rFonts w:ascii="Garamond Premier Pro Caption" w:hAnsi="Garamond Premier Pro Caption"/>
            <w:sz w:val="22"/>
            <w:szCs w:val="22"/>
            <w:rtl w:val="0"/>
            <w:lang w:val="de-DE"/>
          </w:rPr>
          <w:delText>glich so entfernt von mir ist, da</w:delText>
        </w:r>
      </w:del>
      <w:del w:id="11161" w:date="2023-01-13T18:26:59Z" w:author="Jan Groh">
        <w:r>
          <w:rPr>
            <w:rFonts w:ascii="Garamond Premier Pro Caption" w:hAnsi="Garamond Premier Pro Caption" w:hint="default"/>
            <w:sz w:val="22"/>
            <w:szCs w:val="22"/>
            <w:rtl w:val="0"/>
            <w:lang w:val="de-DE"/>
          </w:rPr>
          <w:delText xml:space="preserve">ß </w:delText>
        </w:r>
      </w:del>
      <w:del w:id="11162" w:date="2023-01-13T18:26:59Z" w:author="Jan Groh">
        <w:r>
          <w:rPr>
            <w:rFonts w:ascii="Garamond Premier Pro Caption" w:hAnsi="Garamond Premier Pro Caption"/>
            <w:sz w:val="22"/>
            <w:szCs w:val="22"/>
            <w:rtl w:val="0"/>
            <w:lang w:val="de-DE"/>
          </w:rPr>
          <w:delText>wahrscheinlicherweise das Buch nicht bis hierher dringt; etwa Hamburg, K</w:delText>
        </w:r>
      </w:del>
      <w:del w:id="11163" w:date="2023-01-13T18:26:59Z" w:author="Jan Groh">
        <w:r>
          <w:rPr>
            <w:rFonts w:ascii="Garamond Premier Pro Caption" w:hAnsi="Garamond Premier Pro Caption" w:hint="default"/>
            <w:sz w:val="22"/>
            <w:szCs w:val="22"/>
            <w:rtl w:val="0"/>
            <w:lang w:val="sv-SE"/>
          </w:rPr>
          <w:delText>ö</w:delText>
        </w:r>
      </w:del>
      <w:del w:id="11164" w:date="2023-01-13T18:26:59Z" w:author="Jan Groh">
        <w:r>
          <w:rPr>
            <w:rFonts w:ascii="Garamond Premier Pro Caption" w:hAnsi="Garamond Premier Pro Caption"/>
            <w:sz w:val="22"/>
            <w:szCs w:val="22"/>
            <w:rtl w:val="0"/>
            <w:lang w:val="de-DE"/>
          </w:rPr>
          <w:delText>nigsberg, in der Schweiz ein Ort, oder Breslau, wegen Heinke. Ich lege Ihnen zwei Sachen bei, die Sie wohl noch nicht kennen, aber Sie m</w:delText>
        </w:r>
      </w:del>
      <w:del w:id="11165" w:date="2023-01-13T18:26:59Z" w:author="Jan Groh">
        <w:r>
          <w:rPr>
            <w:rFonts w:ascii="Garamond Premier Pro Caption" w:hAnsi="Garamond Premier Pro Caption" w:hint="default"/>
            <w:sz w:val="22"/>
            <w:szCs w:val="22"/>
            <w:rtl w:val="0"/>
          </w:rPr>
          <w:delText>ü</w:delText>
        </w:r>
      </w:del>
      <w:del w:id="11166" w:date="2023-01-13T18:26:59Z" w:author="Jan Groh">
        <w:r>
          <w:rPr>
            <w:rFonts w:ascii="Garamond Premier Pro Caption" w:hAnsi="Garamond Premier Pro Caption"/>
            <w:sz w:val="22"/>
            <w:szCs w:val="22"/>
            <w:rtl w:val="0"/>
            <w:lang w:val="de-DE"/>
          </w:rPr>
          <w:delText>ssen es nur gelegentlich tun. Ich bedarf Ihres Beistandes in noch einer Sache, aber heute kann ich sie nicht mehr erw</w:delText>
        </w:r>
      </w:del>
      <w:del w:id="11167" w:date="2023-01-13T18:26:59Z" w:author="Jan Groh">
        <w:r>
          <w:rPr>
            <w:rFonts w:ascii="Garamond Premier Pro Caption" w:hAnsi="Garamond Premier Pro Caption" w:hint="default"/>
            <w:sz w:val="22"/>
            <w:szCs w:val="22"/>
            <w:rtl w:val="0"/>
          </w:rPr>
          <w:delText>ä</w:delText>
        </w:r>
      </w:del>
      <w:del w:id="11168" w:date="2023-01-13T18:26:59Z" w:author="Jan Groh">
        <w:r>
          <w:rPr>
            <w:rFonts w:ascii="Garamond Premier Pro Caption" w:hAnsi="Garamond Premier Pro Caption"/>
            <w:sz w:val="22"/>
            <w:szCs w:val="22"/>
            <w:rtl w:val="0"/>
            <w:lang w:val="de-DE"/>
          </w:rPr>
          <w:delText>hnen, weil mir die Augen sehr weh tun. Seit gestern gehe ich wieder aus und habe mir vorgenommen, k</w:delText>
        </w:r>
      </w:del>
      <w:del w:id="11169" w:date="2023-01-13T18:26:59Z" w:author="Jan Groh">
        <w:r>
          <w:rPr>
            <w:rFonts w:ascii="Garamond Premier Pro Caption" w:hAnsi="Garamond Premier Pro Caption" w:hint="default"/>
            <w:sz w:val="22"/>
            <w:szCs w:val="22"/>
            <w:rtl w:val="0"/>
          </w:rPr>
          <w:delText>ü</w:delText>
        </w:r>
      </w:del>
      <w:del w:id="11170" w:date="2023-01-13T18:26:59Z" w:author="Jan Groh">
        <w:r>
          <w:rPr>
            <w:rFonts w:ascii="Garamond Premier Pro Caption" w:hAnsi="Garamond Premier Pro Caption"/>
            <w:sz w:val="22"/>
            <w:szCs w:val="22"/>
            <w:rtl w:val="0"/>
            <w:lang w:val="de-DE"/>
          </w:rPr>
          <w:delText>nftig recht oft zu Ihnen und Ihrer Frau zu kommen, da Sie nicht mich besuchen. Ich habe Ihrer Frau eine unbedeutende Kleinigkeit mitgebracht, um ihr zu zeigen, da</w:delText>
        </w:r>
      </w:del>
      <w:del w:id="11171" w:date="2023-01-13T18:26:59Z" w:author="Jan Groh">
        <w:r>
          <w:rPr>
            <w:rFonts w:ascii="Garamond Premier Pro Caption" w:hAnsi="Garamond Premier Pro Caption" w:hint="default"/>
            <w:sz w:val="22"/>
            <w:szCs w:val="22"/>
            <w:rtl w:val="0"/>
            <w:lang w:val="de-DE"/>
          </w:rPr>
          <w:delText xml:space="preserve">ß </w:delText>
        </w:r>
      </w:del>
      <w:del w:id="11172" w:date="2023-01-13T18:26:59Z" w:author="Jan Groh">
        <w:r>
          <w:rPr>
            <w:rFonts w:ascii="Garamond Premier Pro Caption" w:hAnsi="Garamond Premier Pro Caption"/>
            <w:sz w:val="22"/>
            <w:szCs w:val="22"/>
            <w:rtl w:val="0"/>
            <w:lang w:val="de-DE"/>
          </w:rPr>
          <w:delText>ich ihrer gedacht.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73" w:date="2023-01-13T18:26:59Z" w:author="Jan Groh"/>
          <w:rFonts w:ascii="Garamond Premier Pro Italic" w:cs="Garamond Premier Pro Italic" w:hAnsi="Garamond Premier Pro Italic" w:eastAsia="Garamond Premier Pro Italic"/>
          <w:sz w:val="22"/>
          <w:szCs w:val="22"/>
        </w:rPr>
      </w:pPr>
      <w:del w:id="11174" w:date="2023-01-13T18:26:59Z" w:author="Jan Groh">
        <w:r>
          <w:rPr>
            <w:rFonts w:ascii="Garamond Premier Pro Italic" w:hAnsi="Garamond Premier Pro Italic"/>
            <w:sz w:val="22"/>
            <w:szCs w:val="22"/>
            <w:rtl w:val="0"/>
            <w:lang w:val="de-DE"/>
          </w:rPr>
          <w:delText>Ihre alte Freundin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75" w:date="2023-01-13T18:26:59Z" w:author="Jan Groh"/>
          <w:rFonts w:ascii="Garamond Premier Pro Caption" w:cs="Garamond Premier Pro Caption" w:hAnsi="Garamond Premier Pro Caption" w:eastAsia="Garamond Premier Pro Caption"/>
          <w:sz w:val="22"/>
          <w:szCs w:val="22"/>
        </w:rPr>
      </w:pPr>
      <w:del w:id="11176" w:date="2023-01-13T18:26:59Z" w:author="Jan Groh">
        <w:r>
          <w:rPr>
            <w:rFonts w:ascii="Garamond Premier Pro Caption" w:hAnsi="Garamond Premier Pro Caption"/>
            <w:sz w:val="22"/>
            <w:szCs w:val="22"/>
            <w:rtl w:val="0"/>
            <w:lang w:val="de-DE"/>
          </w:rPr>
          <w:delText xml:space="preserve">Verse sind, glaube ich, ganz wegzulassen, sie sind wohl noch schlechter als die Prosa. Ist es besser, bei den </w:delText>
        </w:r>
      </w:del>
      <w:del w:id="11177" w:date="2023-01-13T18:26:59Z" w:author="Jan Groh">
        <w:r>
          <w:rPr>
            <w:rFonts w:ascii="Garamond Premier Pro Caption" w:hAnsi="Garamond Premier Pro Caption" w:hint="default"/>
            <w:sz w:val="22"/>
            <w:szCs w:val="22"/>
            <w:rtl w:val="0"/>
            <w:lang w:val="it-IT"/>
          </w:rPr>
          <w:delText>»</w:delText>
        </w:r>
      </w:del>
      <w:del w:id="11178" w:date="2023-01-13T18:26:59Z" w:author="Jan Groh">
        <w:r>
          <w:rPr>
            <w:rFonts w:ascii="Garamond Premier Pro Caption" w:hAnsi="Garamond Premier Pro Caption"/>
            <w:sz w:val="22"/>
            <w:szCs w:val="22"/>
            <w:rtl w:val="0"/>
            <w:lang w:val="de-DE"/>
          </w:rPr>
          <w:delText>drei Sternen</w:delText>
        </w:r>
      </w:del>
      <w:del w:id="11179" w:date="2023-01-13T18:26:59Z" w:author="Jan Groh">
        <w:r>
          <w:rPr>
            <w:rFonts w:ascii="Garamond Premier Pro Caption" w:hAnsi="Garamond Premier Pro Caption" w:hint="default"/>
            <w:sz w:val="22"/>
            <w:szCs w:val="22"/>
            <w:rtl w:val="0"/>
            <w:lang w:val="fr-FR"/>
          </w:rPr>
          <w:delText xml:space="preserve">« </w:delText>
        </w:r>
      </w:del>
      <w:del w:id="11180" w:date="2023-01-13T18:26:59Z" w:author="Jan Groh">
        <w:r>
          <w:rPr>
            <w:rFonts w:ascii="Garamond Premier Pro Caption" w:hAnsi="Garamond Premier Pro Caption"/>
            <w:sz w:val="22"/>
            <w:szCs w:val="22"/>
            <w:rtl w:val="0"/>
            <w:lang w:val="de-DE"/>
          </w:rPr>
          <w:delText>die drei Dichternamen wegzustreichen sowie die letzten erkl</w:delText>
        </w:r>
      </w:del>
      <w:del w:id="11181" w:date="2023-01-13T18:26:59Z" w:author="Jan Groh">
        <w:r>
          <w:rPr>
            <w:rFonts w:ascii="Garamond Premier Pro Caption" w:hAnsi="Garamond Premier Pro Caption" w:hint="default"/>
            <w:sz w:val="22"/>
            <w:szCs w:val="22"/>
            <w:rtl w:val="0"/>
          </w:rPr>
          <w:delText>ä</w:delText>
        </w:r>
      </w:del>
      <w:del w:id="11182" w:date="2023-01-13T18:26:59Z" w:author="Jan Groh">
        <w:r>
          <w:rPr>
            <w:rFonts w:ascii="Garamond Premier Pro Caption" w:hAnsi="Garamond Premier Pro Caption"/>
            <w:sz w:val="22"/>
            <w:szCs w:val="22"/>
            <w:rtl w:val="0"/>
            <w:lang w:val="de-DE"/>
          </w:rPr>
          <w:delText xml:space="preserve">renden Zeilen? Und liegt in dem Ausdruck </w:delText>
        </w:r>
      </w:del>
      <w:del w:id="11183" w:date="2023-01-13T18:26:59Z" w:author="Jan Groh">
        <w:r>
          <w:rPr>
            <w:rFonts w:ascii="Garamond Premier Pro Caption" w:hAnsi="Garamond Premier Pro Caption" w:hint="default"/>
            <w:sz w:val="22"/>
            <w:szCs w:val="22"/>
            <w:rtl w:val="0"/>
            <w:lang w:val="it-IT"/>
          </w:rPr>
          <w:delText>»</w:delText>
        </w:r>
      </w:del>
      <w:del w:id="11184" w:date="2023-01-13T18:26:59Z" w:author="Jan Groh">
        <w:r>
          <w:rPr>
            <w:rFonts w:ascii="Garamond Premier Pro Caption" w:hAnsi="Garamond Premier Pro Caption"/>
            <w:sz w:val="22"/>
            <w:szCs w:val="22"/>
            <w:rtl w:val="0"/>
            <w:lang w:val="de-DE"/>
          </w:rPr>
          <w:delText>die breite Wasserbrust des Ozeans</w:delText>
        </w:r>
      </w:del>
      <w:del w:id="11185" w:date="2023-01-13T18:26:59Z" w:author="Jan Groh">
        <w:r>
          <w:rPr>
            <w:rFonts w:ascii="Garamond Premier Pro Caption" w:hAnsi="Garamond Premier Pro Caption" w:hint="default"/>
            <w:sz w:val="22"/>
            <w:szCs w:val="22"/>
            <w:rtl w:val="0"/>
            <w:lang w:val="fr-FR"/>
          </w:rPr>
          <w:delText xml:space="preserve">« </w:delText>
        </w:r>
      </w:del>
      <w:del w:id="11186" w:date="2023-01-13T18:26:59Z" w:author="Jan Groh">
        <w:r>
          <w:rPr>
            <w:rFonts w:ascii="Garamond Premier Pro Caption" w:hAnsi="Garamond Premier Pro Caption"/>
            <w:sz w:val="22"/>
            <w:szCs w:val="22"/>
            <w:rtl w:val="0"/>
            <w:lang w:val="de-DE"/>
          </w:rPr>
          <w:delText>etwas L</w:delText>
        </w:r>
      </w:del>
      <w:del w:id="11187" w:date="2023-01-13T18:26:59Z" w:author="Jan Groh">
        <w:r>
          <w:rPr>
            <w:rFonts w:ascii="Garamond Premier Pro Caption" w:hAnsi="Garamond Premier Pro Caption" w:hint="default"/>
            <w:sz w:val="22"/>
            <w:szCs w:val="22"/>
            <w:rtl w:val="0"/>
          </w:rPr>
          <w:delText>ä</w:delText>
        </w:r>
      </w:del>
      <w:del w:id="11188" w:date="2023-01-13T18:26:59Z" w:author="Jan Groh">
        <w:r>
          <w:rPr>
            <w:rFonts w:ascii="Garamond Premier Pro Caption" w:hAnsi="Garamond Premier Pro Caption"/>
            <w:sz w:val="22"/>
            <w:szCs w:val="22"/>
            <w:rtl w:val="0"/>
            <w:lang w:val="de-DE"/>
          </w:rPr>
          <w:delText>cherliches?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8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9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9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92" w:date="2023-01-13T18:26:59Z" w:author="Jan Groh"/>
          <w:rFonts w:ascii="Garamond Premier Pro Bold" w:cs="Garamond Premier Pro Bold" w:hAnsi="Garamond Premier Pro Bold" w:eastAsia="Garamond Premier Pro Bold"/>
          <w:sz w:val="22"/>
          <w:szCs w:val="22"/>
        </w:rPr>
      </w:pPr>
      <w:del w:id="11193" w:date="2023-01-05T23:13:25Z" w:author="Jan Groh">
        <w:r>
          <w:rPr>
            <w:rFonts w:ascii="Garamond Premier Pro Bold" w:hAnsi="Garamond Premier Pro Bold"/>
            <w:sz w:val="22"/>
            <w:szCs w:val="22"/>
            <w:rtl w:val="0"/>
          </w:rPr>
          <w:delText>18</w:delText>
        </w:r>
      </w:del>
      <w:del w:id="11194" w:date="2023-01-13T18:26:59Z" w:author="Jan Groh">
        <w:r>
          <w:rPr>
            <w:rFonts w:ascii="Garamond Premier Pro Bold" w:hAnsi="Garamond Premier Pro Bold"/>
            <w:sz w:val="22"/>
            <w:szCs w:val="22"/>
            <w:rtl w:val="0"/>
          </w:rPr>
          <w:delText>3</w:delText>
        </w:r>
      </w:del>
      <w:del w:id="11195" w:date="2023-01-05T23:13:27Z" w:author="Jan Groh">
        <w:r>
          <w:rPr>
            <w:rFonts w:ascii="Garamond Premier Pro Bold" w:hAnsi="Garamond Premier Pro Bold"/>
            <w:sz w:val="22"/>
            <w:szCs w:val="22"/>
            <w:rtl w:val="0"/>
          </w:rPr>
          <w:delText>3</w:delText>
        </w:r>
      </w:del>
      <w:ins w:id="11196" w:date="2023-01-05T23:13:28Z" w:author="Jan Groh">
        <w:del w:id="11197" w:date="2023-01-13T18:26:59Z" w:author="Jan Groh">
          <w:r>
            <w:rPr>
              <w:rFonts w:ascii="Garamond Premier Pro Bold" w:hAnsi="Garamond Premier Pro Bold"/>
              <w:sz w:val="22"/>
              <w:szCs w:val="22"/>
              <w:rtl w:val="0"/>
              <w:lang w:val="de-DE"/>
            </w:rPr>
            <w:delText>6</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198" w:date="2023-01-13T18:26:59Z" w:author="Jan Groh"/>
          <w:rFonts w:ascii="Garamond Premier Pro Caption" w:cs="Garamond Premier Pro Caption" w:hAnsi="Garamond Premier Pro Caption" w:eastAsia="Garamond Premier Pro Caption"/>
          <w:sz w:val="22"/>
          <w:szCs w:val="22"/>
        </w:rPr>
      </w:pPr>
      <w:del w:id="11199" w:date="2023-01-13T18:26:59Z" w:author="Jan Groh">
        <w:r>
          <w:rPr>
            <w:rFonts w:ascii="Garamond Premier Pro Caption" w:hAnsi="Garamond Premier Pro Caption"/>
            <w:sz w:val="22"/>
            <w:szCs w:val="22"/>
            <w:rtl w:val="0"/>
            <w:lang w:val="de-DE"/>
          </w:rPr>
          <w:delText>(</w:delText>
        </w:r>
      </w:del>
      <w:del w:id="11200" w:date="2023-01-05T23:13:39Z" w:author="Jan Groh">
        <w:r>
          <w:rPr>
            <w:rFonts w:ascii="Garamond Premier Pro Caption" w:hAnsi="Garamond Premier Pro Caption"/>
            <w:sz w:val="22"/>
            <w:szCs w:val="22"/>
            <w:rtl w:val="0"/>
            <w:lang w:val="de-DE"/>
          </w:rPr>
          <w:delText>Ottilie 36-/37-j</w:delText>
        </w:r>
      </w:del>
      <w:del w:id="11201" w:date="2023-01-05T23:13:39Z" w:author="Jan Groh">
        <w:r>
          <w:rPr>
            <w:rFonts w:ascii="Garamond Premier Pro Caption" w:hAnsi="Garamond Premier Pro Caption" w:hint="default"/>
            <w:sz w:val="22"/>
            <w:szCs w:val="22"/>
            <w:rtl w:val="0"/>
            <w:lang w:val="de-DE"/>
          </w:rPr>
          <w:delText>ä</w:delText>
        </w:r>
      </w:del>
      <w:del w:id="11202" w:date="2023-01-05T23:13:39Z" w:author="Jan Groh">
        <w:r>
          <w:rPr>
            <w:rFonts w:ascii="Garamond Premier Pro Caption" w:hAnsi="Garamond Premier Pro Caption"/>
            <w:sz w:val="22"/>
            <w:szCs w:val="22"/>
            <w:rtl w:val="0"/>
            <w:lang w:val="de-DE"/>
          </w:rPr>
          <w:delText>hrig</w:delText>
        </w:r>
      </w:del>
      <w:ins w:id="11203" w:date="2023-01-05T23:13:43Z" w:author="Jan Groh">
        <w:del w:id="11204" w:date="2023-01-13T18:26:59Z" w:author="Jan Groh">
          <w:r>
            <w:rPr>
              <w:rFonts w:ascii="Garamond Premier Pro Caption" w:hAnsi="Garamond Premier Pro Caption"/>
              <w:sz w:val="22"/>
              <w:szCs w:val="22"/>
              <w:rtl w:val="0"/>
              <w:lang w:val="de-DE"/>
            </w:rPr>
            <w:delText>1832/33</w:delText>
          </w:r>
        </w:del>
      </w:ins>
      <w:del w:id="11205"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0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0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08" w:date="2023-01-13T18:26:59Z" w:author="Jan Groh"/>
          <w:rFonts w:ascii="Garamond Premier Pro Italic" w:cs="Garamond Premier Pro Italic" w:hAnsi="Garamond Premier Pro Italic" w:eastAsia="Garamond Premier Pro Italic"/>
          <w:sz w:val="22"/>
          <w:szCs w:val="22"/>
        </w:rPr>
      </w:pPr>
      <w:del w:id="11209"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10"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11" w:date="2023-01-13T18:26:59Z" w:author="Jan Groh"/>
          <w:rFonts w:ascii="Garamond Premier Pro Italic" w:cs="Garamond Premier Pro Italic" w:hAnsi="Garamond Premier Pro Italic" w:eastAsia="Garamond Premier Pro Italic"/>
          <w:sz w:val="22"/>
          <w:szCs w:val="22"/>
        </w:rPr>
      </w:pPr>
      <w:del w:id="11212" w:date="2023-01-13T18:26:59Z" w:author="Jan Groh">
        <w:r>
          <w:rPr>
            <w:rFonts w:ascii="Garamond Premier Pro Italic" w:hAnsi="Garamond Premier Pro Italic"/>
            <w:sz w:val="22"/>
            <w:szCs w:val="22"/>
            <w:rtl w:val="0"/>
          </w:rPr>
          <w:delText>7. M</w:delText>
        </w:r>
      </w:del>
      <w:del w:id="11213" w:date="2023-01-13T18:26:59Z" w:author="Jan Groh">
        <w:r>
          <w:rPr>
            <w:rFonts w:ascii="Garamond Premier Pro Italic" w:hAnsi="Garamond Premier Pro Italic" w:hint="default"/>
            <w:sz w:val="22"/>
            <w:szCs w:val="22"/>
            <w:rtl w:val="0"/>
          </w:rPr>
          <w:delText>ä</w:delText>
        </w:r>
      </w:del>
      <w:del w:id="11214" w:date="2023-01-13T18:26:59Z" w:author="Jan Groh">
        <w:r>
          <w:rPr>
            <w:rFonts w:ascii="Garamond Premier Pro Italic" w:hAnsi="Garamond Premier Pro Italic"/>
            <w:sz w:val="22"/>
            <w:szCs w:val="22"/>
            <w:rtl w:val="0"/>
          </w:rPr>
          <w:delText>rz 1833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15" w:date="2023-01-13T18:26:59Z" w:author="Jan Groh"/>
          <w:rFonts w:ascii="Garamond Premier Pro Caption" w:cs="Garamond Premier Pro Caption" w:hAnsi="Garamond Premier Pro Caption" w:eastAsia="Garamond Premier Pro Caption"/>
          <w:sz w:val="22"/>
          <w:szCs w:val="22"/>
        </w:rPr>
      </w:pPr>
      <w:del w:id="11216" w:date="2023-01-13T18:26:59Z" w:author="Jan Groh">
        <w:r>
          <w:rPr>
            <w:rFonts w:ascii="Garamond Premier Pro Caption" w:hAnsi="Garamond Premier Pro Caption"/>
            <w:sz w:val="22"/>
            <w:szCs w:val="22"/>
            <w:rtl w:val="0"/>
            <w:lang w:val="de-DE"/>
          </w:rPr>
          <w:delText>Liebe Adele, ein paar Zeilen von Sterling zeigen mir eben, da</w:delText>
        </w:r>
      </w:del>
      <w:del w:id="11217" w:date="2023-01-13T18:26:59Z" w:author="Jan Groh">
        <w:r>
          <w:rPr>
            <w:rFonts w:ascii="Garamond Premier Pro Caption" w:hAnsi="Garamond Premier Pro Caption" w:hint="default"/>
            <w:sz w:val="22"/>
            <w:szCs w:val="22"/>
            <w:rtl w:val="0"/>
            <w:lang w:val="de-DE"/>
          </w:rPr>
          <w:delText xml:space="preserve">ß </w:delText>
        </w:r>
      </w:del>
      <w:del w:id="11218" w:date="2023-01-13T18:26:59Z" w:author="Jan Groh">
        <w:r>
          <w:rPr>
            <w:rFonts w:ascii="Garamond Premier Pro Caption" w:hAnsi="Garamond Premier Pro Caption"/>
            <w:sz w:val="22"/>
            <w:szCs w:val="22"/>
            <w:rtl w:val="0"/>
            <w:lang w:val="de-DE"/>
          </w:rPr>
          <w:delText>er mich nicht versteht oder nicht verstehen will. Er spricht ewig von den Hindernissen unserer Verheiratung, w</w:delText>
        </w:r>
      </w:del>
      <w:del w:id="11219" w:date="2023-01-13T18:26:59Z" w:author="Jan Groh">
        <w:r>
          <w:rPr>
            <w:rFonts w:ascii="Garamond Premier Pro Caption" w:hAnsi="Garamond Premier Pro Caption" w:hint="default"/>
            <w:sz w:val="22"/>
            <w:szCs w:val="22"/>
            <w:rtl w:val="0"/>
          </w:rPr>
          <w:delText>ä</w:delText>
        </w:r>
      </w:del>
      <w:del w:id="11220" w:date="2023-01-13T18:26:59Z" w:author="Jan Groh">
        <w:r>
          <w:rPr>
            <w:rFonts w:ascii="Garamond Premier Pro Caption" w:hAnsi="Garamond Premier Pro Caption"/>
            <w:sz w:val="22"/>
            <w:szCs w:val="22"/>
            <w:rtl w:val="0"/>
            <w:lang w:val="de-DE"/>
          </w:rPr>
          <w:delText>hrend ich nicht mehr daran dachte, sondern nur fand, da</w:delText>
        </w:r>
      </w:del>
      <w:del w:id="11221" w:date="2023-01-13T18:26:59Z" w:author="Jan Groh">
        <w:r>
          <w:rPr>
            <w:rFonts w:ascii="Garamond Premier Pro Caption" w:hAnsi="Garamond Premier Pro Caption" w:hint="default"/>
            <w:sz w:val="22"/>
            <w:szCs w:val="22"/>
            <w:rtl w:val="0"/>
            <w:lang w:val="de-DE"/>
          </w:rPr>
          <w:delText xml:space="preserve">ß </w:delText>
        </w:r>
      </w:del>
      <w:del w:id="11222" w:date="2023-01-13T18:26:59Z" w:author="Jan Groh">
        <w:r>
          <w:rPr>
            <w:rFonts w:ascii="Garamond Premier Pro Caption" w:hAnsi="Garamond Premier Pro Caption"/>
            <w:sz w:val="22"/>
            <w:szCs w:val="22"/>
            <w:rtl w:val="0"/>
            <w:lang w:val="de-DE"/>
          </w:rPr>
          <w:delText>unserer Liebe kein Hindernis in dem Weg stand.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1223" w:date="2023-01-05T23:14:13Z" w:author="Jan Groh"/>
          <w:del w:id="1122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1225" w:date="2023-01-05T23:14:13Z" w:author="Jan Groh"/>
          <w:del w:id="1122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1227" w:date="2023-01-05T23:14:13Z" w:author="Jan Groh"/>
          <w:del w:id="112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1229" w:date="2023-01-05T23:14:13Z" w:author="Jan Groh"/>
          <w:del w:id="11230" w:date="2023-01-13T18:26:59Z" w:author="Jan Groh"/>
          <w:rStyle w:val="Ohne"/>
          <w:rFonts w:ascii="Garamond Premier Pro Caption" w:cs="Garamond Premier Pro Caption" w:hAnsi="Garamond Premier Pro Caption" w:eastAsia="Garamond Premier Pro Caption"/>
          <w:sz w:val="22"/>
          <w:szCs w:val="22"/>
        </w:rPr>
      </w:pPr>
      <w:ins w:id="11231" w:date="2023-01-05T23:14:13Z" w:author="Jan Groh">
        <w:del w:id="11232" w:date="2023-01-13T18:26:59Z" w:author="Jan Groh">
          <w:r>
            <w:rPr>
              <w:rFonts w:ascii="Garamond Premier Pro Bold" w:hAnsi="Garamond Premier Pro Bold"/>
              <w:sz w:val="22"/>
              <w:szCs w:val="22"/>
              <w:rtl w:val="0"/>
              <w:lang w:val="de-DE"/>
            </w:rPr>
            <w:delText>37</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1233" w:date="2023-01-05T23:14:13Z" w:author="Jan Groh"/>
          <w:del w:id="11234" w:date="2023-01-13T18:26:59Z" w:author="Jan Groh"/>
          <w:rStyle w:val="Ohne"/>
          <w:rFonts w:ascii="Garamond Premier Pro Caption" w:cs="Garamond Premier Pro Caption" w:hAnsi="Garamond Premier Pro Caption" w:eastAsia="Garamond Premier Pro Caption"/>
          <w:sz w:val="22"/>
          <w:szCs w:val="22"/>
        </w:rPr>
      </w:pPr>
      <w:ins w:id="11235" w:date="2023-01-05T23:14:13Z" w:author="Jan Groh">
        <w:del w:id="11236" w:date="2023-01-13T18:26:59Z" w:author="Jan Groh">
          <w:r>
            <w:rPr>
              <w:rStyle w:val="Ohne"/>
              <w:rFonts w:ascii="Garamond Premier Pro Caption" w:hAnsi="Garamond Premier Pro Caption"/>
              <w:sz w:val="22"/>
              <w:szCs w:val="22"/>
              <w:rtl w:val="0"/>
              <w:lang w:val="de-DE"/>
            </w:rPr>
            <w:delText>(1833/34)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1237" w:date="2023-01-05T23:14:13Z" w:author="Jan Groh"/>
          <w:del w:id="1123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39"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40" w:date="2023-01-13T18:26:59Z" w:author="Jan Groh"/>
          <w:rFonts w:ascii="Garamond Premier Pro Italic" w:cs="Garamond Premier Pro Italic" w:hAnsi="Garamond Premier Pro Italic" w:eastAsia="Garamond Premier Pro Italic"/>
          <w:sz w:val="22"/>
          <w:szCs w:val="22"/>
        </w:rPr>
      </w:pPr>
      <w:del w:id="11241" w:date="2023-01-13T18:26:59Z" w:author="Jan Groh">
        <w:r>
          <w:rPr>
            <w:rFonts w:ascii="Garamond Premier Pro Italic" w:hAnsi="Garamond Premier Pro Italic"/>
            <w:sz w:val="22"/>
            <w:szCs w:val="22"/>
            <w:rtl w:val="0"/>
            <w:lang w:val="en-US"/>
          </w:rPr>
          <w:delText>November, 30ten 1833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42" w:date="2023-01-13T18:26:59Z" w:author="Jan Groh"/>
          <w:rFonts w:ascii="Garamond Premier Pro Caption" w:cs="Garamond Premier Pro Caption" w:hAnsi="Garamond Premier Pro Caption" w:eastAsia="Garamond Premier Pro Caption"/>
          <w:sz w:val="22"/>
          <w:szCs w:val="22"/>
        </w:rPr>
      </w:pPr>
      <w:del w:id="11243" w:date="2023-01-13T18:26:59Z" w:author="Jan Groh">
        <w:r>
          <w:rPr>
            <w:rFonts w:ascii="Garamond Premier Pro Caption" w:hAnsi="Garamond Premier Pro Caption"/>
            <w:sz w:val="22"/>
            <w:szCs w:val="22"/>
            <w:rtl w:val="0"/>
            <w:lang w:val="de-DE"/>
          </w:rPr>
          <w:delText>Ich schreibe Dir in gro</w:delText>
        </w:r>
      </w:del>
      <w:del w:id="11244" w:date="2023-01-13T18:26:59Z" w:author="Jan Groh">
        <w:r>
          <w:rPr>
            <w:rFonts w:ascii="Garamond Premier Pro Caption" w:hAnsi="Garamond Premier Pro Caption" w:hint="default"/>
            <w:sz w:val="22"/>
            <w:szCs w:val="22"/>
            <w:rtl w:val="0"/>
            <w:lang w:val="de-DE"/>
          </w:rPr>
          <w:delText>ß</w:delText>
        </w:r>
      </w:del>
      <w:del w:id="11245" w:date="2023-01-13T18:26:59Z" w:author="Jan Groh">
        <w:r>
          <w:rPr>
            <w:rFonts w:ascii="Garamond Premier Pro Caption" w:hAnsi="Garamond Premier Pro Caption"/>
            <w:sz w:val="22"/>
            <w:szCs w:val="22"/>
            <w:rtl w:val="0"/>
            <w:lang w:val="de-DE"/>
          </w:rPr>
          <w:delText>er Aufregung, denn eben erhielt ich einen Brief von der Frau von Des Voeux. Ich glaubte, ich w</w:delText>
        </w:r>
      </w:del>
      <w:del w:id="11246" w:date="2023-01-13T18:26:59Z" w:author="Jan Groh">
        <w:r>
          <w:rPr>
            <w:rFonts w:ascii="Garamond Premier Pro Caption" w:hAnsi="Garamond Premier Pro Caption" w:hint="default"/>
            <w:sz w:val="22"/>
            <w:szCs w:val="22"/>
            <w:rtl w:val="0"/>
          </w:rPr>
          <w:delText>ä</w:delText>
        </w:r>
      </w:del>
      <w:del w:id="11247" w:date="2023-01-13T18:26:59Z" w:author="Jan Groh">
        <w:r>
          <w:rPr>
            <w:rFonts w:ascii="Garamond Premier Pro Caption" w:hAnsi="Garamond Premier Pro Caption"/>
            <w:sz w:val="22"/>
            <w:szCs w:val="22"/>
            <w:rtl w:val="0"/>
            <w:lang w:val="de-DE"/>
          </w:rPr>
          <w:delText>re arm genug, ich glaubte, sie h</w:delText>
        </w:r>
      </w:del>
      <w:del w:id="11248" w:date="2023-01-13T18:26:59Z" w:author="Jan Groh">
        <w:r>
          <w:rPr>
            <w:rFonts w:ascii="Garamond Premier Pro Caption" w:hAnsi="Garamond Premier Pro Caption" w:hint="default"/>
            <w:sz w:val="22"/>
            <w:szCs w:val="22"/>
            <w:rtl w:val="0"/>
          </w:rPr>
          <w:delText>ä</w:delText>
        </w:r>
      </w:del>
      <w:del w:id="11249" w:date="2023-01-13T18:26:59Z" w:author="Jan Groh">
        <w:r>
          <w:rPr>
            <w:rFonts w:ascii="Garamond Premier Pro Caption" w:hAnsi="Garamond Premier Pro Caption"/>
            <w:sz w:val="22"/>
            <w:szCs w:val="22"/>
            <w:rtl w:val="0"/>
            <w:lang w:val="de-DE"/>
          </w:rPr>
          <w:delText>tte mir alles genommen, aber nein, es findet sich doch noch etwas, sie nahm ihn, sein Selbst, aber mir blieb</w:delText>
        </w:r>
      </w:del>
      <w:del w:id="11250" w:date="2023-01-13T18:26:59Z" w:author="Jan Groh">
        <w:r>
          <w:rPr>
            <w:rFonts w:ascii="Garamond Premier Pro Caption" w:hAnsi="Garamond Premier Pro Caption"/>
            <w:sz w:val="22"/>
            <w:szCs w:val="22"/>
            <w:rtl w:val="0"/>
            <w:lang w:val="de-DE"/>
          </w:rPr>
          <w:delText xml:space="preserve"> </w:delText>
        </w:r>
      </w:del>
      <w:del w:id="11251" w:date="2023-01-13T18:26:59Z" w:author="Jan Groh">
        <w:r>
          <w:rPr>
            <w:rFonts w:ascii="Garamond Premier Pro Caption" w:hAnsi="Garamond Premier Pro Caption"/>
            <w:sz w:val="22"/>
            <w:szCs w:val="22"/>
            <w:rtl w:val="0"/>
            <w:lang w:val="de-DE"/>
          </w:rPr>
          <w:delText xml:space="preserve">ja sein Schatten, sein Bild, </w:delText>
        </w:r>
      </w:del>
      <w:del w:id="11252" w:date="2023-01-13T18:26:59Z" w:author="Jan Groh">
        <w:r>
          <w:rPr>
            <w:rFonts w:ascii="Garamond Premier Pro Caption" w:hAnsi="Garamond Premier Pro Caption" w:hint="default"/>
            <w:sz w:val="22"/>
            <w:szCs w:val="22"/>
            <w:rtl w:val="0"/>
          </w:rPr>
          <w:delText xml:space="preserve">– </w:delText>
        </w:r>
      </w:del>
      <w:del w:id="11253" w:date="2023-01-13T18:26:59Z" w:author="Jan Groh">
        <w:r>
          <w:rPr>
            <w:rFonts w:ascii="Garamond Premier Pro Caption" w:hAnsi="Garamond Premier Pro Caption"/>
            <w:sz w:val="22"/>
            <w:szCs w:val="22"/>
            <w:rtl w:val="0"/>
            <w:lang w:val="de-DE"/>
          </w:rPr>
          <w:delText>sie hat nur eines, was sie kurz nach seiner Heirat selbst malte und ihr nicht gen</w:delText>
        </w:r>
      </w:del>
      <w:del w:id="11254" w:date="2023-01-13T18:26:59Z" w:author="Jan Groh">
        <w:r>
          <w:rPr>
            <w:rFonts w:ascii="Garamond Premier Pro Caption" w:hAnsi="Garamond Premier Pro Caption" w:hint="default"/>
            <w:sz w:val="22"/>
            <w:szCs w:val="22"/>
            <w:rtl w:val="0"/>
          </w:rPr>
          <w:delText>ü</w:delText>
        </w:r>
      </w:del>
      <w:del w:id="11255" w:date="2023-01-13T18:26:59Z" w:author="Jan Groh">
        <w:r>
          <w:rPr>
            <w:rFonts w:ascii="Garamond Premier Pro Caption" w:hAnsi="Garamond Premier Pro Caption"/>
            <w:sz w:val="22"/>
            <w:szCs w:val="22"/>
            <w:rtl w:val="0"/>
            <w:lang w:val="de-DE"/>
          </w:rPr>
          <w:delText>gt, sie vermutet, ich besitze vielleicht eines und bittet um eine Kopie</w:delText>
        </w:r>
      </w:del>
      <w:del w:id="11256"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5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5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59" w:date="2023-01-13T18:26:59Z" w:author="Jan Groh"/>
          <w:rFonts w:ascii="Garamond Premier Pro Italic" w:cs="Garamond Premier Pro Italic" w:hAnsi="Garamond Premier Pro Italic" w:eastAsia="Garamond Premier Pro Italic"/>
          <w:sz w:val="22"/>
          <w:szCs w:val="22"/>
        </w:rPr>
      </w:pPr>
      <w:del w:id="11260" w:date="2023-01-13T18:26:59Z" w:author="Jan Groh">
        <w:r>
          <w:rPr>
            <w:rFonts w:ascii="Garamond Premier Pro Italic" w:hAnsi="Garamond Premier Pro Italic"/>
            <w:sz w:val="22"/>
            <w:szCs w:val="22"/>
            <w:rtl w:val="0"/>
            <w:lang w:val="de-DE"/>
          </w:rPr>
          <w:delText>Ottilie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261" w:date="2023-01-13T18:26:59Z" w:author="Jan Groh"/>
          <w:rFonts w:ascii="Garamond Premier Pro Italic" w:cs="Garamond Premier Pro Italic" w:hAnsi="Garamond Premier Pro Italic" w:eastAsia="Garamond Premier Pro Italic"/>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62" w:date="2023-01-13T18:26:59Z" w:author="Jan Groh"/>
          <w:rFonts w:ascii="Garamond Premier Pro Italic" w:cs="Garamond Premier Pro Italic" w:hAnsi="Garamond Premier Pro Italic" w:eastAsia="Garamond Premier Pro Italic"/>
          <w:sz w:val="22"/>
          <w:szCs w:val="22"/>
        </w:rPr>
      </w:pPr>
      <w:del w:id="11263" w:date="2023-01-13T18:26:59Z" w:author="Jan Groh">
        <w:r>
          <w:rPr>
            <w:rFonts w:ascii="Garamond Premier Pro Italic" w:hAnsi="Garamond Premier Pro Italic"/>
            <w:sz w:val="22"/>
            <w:szCs w:val="22"/>
            <w:rtl w:val="0"/>
            <w:lang w:val="de-DE"/>
          </w:rPr>
          <w:delText>Die Paria an die Raja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6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65" w:date="2023-01-13T18:26:59Z" w:author="Jan Groh"/>
          <w:rFonts w:ascii="Garamond Premier Pro Caption" w:cs="Garamond Premier Pro Caption" w:hAnsi="Garamond Premier Pro Caption" w:eastAsia="Garamond Premier Pro Caption"/>
          <w:sz w:val="22"/>
          <w:szCs w:val="22"/>
        </w:rPr>
      </w:pPr>
      <w:del w:id="11266" w:date="2023-01-13T18:26:59Z" w:author="Jan Groh">
        <w:r>
          <w:rPr>
            <w:rFonts w:ascii="Garamond Premier Pro Caption" w:hAnsi="Garamond Premier Pro Caption"/>
            <w:sz w:val="22"/>
            <w:szCs w:val="22"/>
            <w:rtl w:val="0"/>
            <w:lang w:val="de-DE"/>
          </w:rPr>
          <w:delText>Was willst Du, Raja, in der Paria H</w:delText>
        </w:r>
      </w:del>
      <w:del w:id="11267" w:date="2023-01-13T18:26:59Z" w:author="Jan Groh">
        <w:r>
          <w:rPr>
            <w:rFonts w:ascii="Garamond Premier Pro Caption" w:hAnsi="Garamond Premier Pro Caption" w:hint="default"/>
            <w:sz w:val="22"/>
            <w:szCs w:val="22"/>
            <w:rtl w:val="0"/>
          </w:rPr>
          <w:delText>ü</w:delText>
        </w:r>
      </w:del>
      <w:del w:id="11268" w:date="2023-01-13T18:26:59Z" w:author="Jan Groh">
        <w:r>
          <w:rPr>
            <w:rFonts w:ascii="Garamond Premier Pro Caption" w:hAnsi="Garamond Premier Pro Caption"/>
            <w:sz w:val="22"/>
            <w:szCs w:val="22"/>
            <w:rtl w:val="0"/>
            <w:lang w:val="zh-TW" w:eastAsia="zh-TW"/>
          </w:rPr>
          <w:delText>tte?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69" w:date="2023-01-13T18:26:59Z" w:author="Jan Groh"/>
          <w:rFonts w:ascii="Garamond Premier Pro Caption" w:cs="Garamond Premier Pro Caption" w:hAnsi="Garamond Premier Pro Caption" w:eastAsia="Garamond Premier Pro Caption"/>
          <w:sz w:val="22"/>
          <w:szCs w:val="22"/>
        </w:rPr>
      </w:pPr>
      <w:del w:id="11270" w:date="2023-01-13T18:26:59Z" w:author="Jan Groh">
        <w:r>
          <w:rPr>
            <w:rFonts w:ascii="Garamond Premier Pro Caption" w:hAnsi="Garamond Premier Pro Caption"/>
            <w:sz w:val="22"/>
            <w:szCs w:val="22"/>
            <w:rtl w:val="0"/>
            <w:lang w:val="de-DE"/>
          </w:rPr>
          <w:delText>Was willst Du, Reiche, wo die Armut wohnt?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71" w:date="2023-01-13T18:26:59Z" w:author="Jan Groh"/>
          <w:rFonts w:ascii="Garamond Premier Pro Caption" w:cs="Garamond Premier Pro Caption" w:hAnsi="Garamond Premier Pro Caption" w:eastAsia="Garamond Premier Pro Caption"/>
          <w:sz w:val="22"/>
          <w:szCs w:val="22"/>
        </w:rPr>
      </w:pPr>
      <w:del w:id="11272" w:date="2023-01-13T18:26:59Z" w:author="Jan Groh">
        <w:r>
          <w:rPr>
            <w:rFonts w:ascii="Garamond Premier Pro Caption" w:hAnsi="Garamond Premier Pro Caption"/>
            <w:sz w:val="22"/>
            <w:szCs w:val="22"/>
            <w:rtl w:val="0"/>
            <w:lang w:val="de-DE"/>
          </w:rPr>
          <w:delText>Wie, h</w:delText>
        </w:r>
      </w:del>
      <w:del w:id="11273" w:date="2023-01-13T18:26:59Z" w:author="Jan Groh">
        <w:r>
          <w:rPr>
            <w:rFonts w:ascii="Garamond Premier Pro Caption" w:hAnsi="Garamond Premier Pro Caption" w:hint="default"/>
            <w:sz w:val="22"/>
            <w:szCs w:val="22"/>
            <w:rtl w:val="0"/>
            <w:lang w:val="sv-SE"/>
          </w:rPr>
          <w:delText>ö</w:delText>
        </w:r>
      </w:del>
      <w:del w:id="11274" w:date="2023-01-13T18:26:59Z" w:author="Jan Groh">
        <w:r>
          <w:rPr>
            <w:rFonts w:ascii="Garamond Premier Pro Caption" w:hAnsi="Garamond Premier Pro Caption"/>
            <w:sz w:val="22"/>
            <w:szCs w:val="22"/>
            <w:rtl w:val="0"/>
          </w:rPr>
          <w:delText>r</w:delText>
        </w:r>
      </w:del>
      <w:del w:id="11275" w:date="2023-01-13T18:26:59Z" w:author="Jan Groh">
        <w:r>
          <w:rPr>
            <w:rFonts w:ascii="Garamond Premier Pro Caption" w:hAnsi="Garamond Premier Pro Caption" w:hint="default"/>
            <w:sz w:val="22"/>
            <w:szCs w:val="22"/>
            <w:rtl w:val="1"/>
          </w:rPr>
          <w:delText xml:space="preserve">’ </w:delText>
        </w:r>
      </w:del>
      <w:del w:id="11276" w:date="2023-01-13T18:26:59Z" w:author="Jan Groh">
        <w:r>
          <w:rPr>
            <w:rFonts w:ascii="Garamond Premier Pro Caption" w:hAnsi="Garamond Premier Pro Caption"/>
            <w:sz w:val="22"/>
            <w:szCs w:val="22"/>
            <w:rtl w:val="0"/>
            <w:lang w:val="de-DE"/>
          </w:rPr>
          <w:delText>ich recht? Du h</w:delText>
        </w:r>
      </w:del>
      <w:del w:id="11277" w:date="2023-01-13T18:26:59Z" w:author="Jan Groh">
        <w:r>
          <w:rPr>
            <w:rFonts w:ascii="Garamond Premier Pro Caption" w:hAnsi="Garamond Premier Pro Caption" w:hint="default"/>
            <w:sz w:val="22"/>
            <w:szCs w:val="22"/>
            <w:rtl w:val="0"/>
          </w:rPr>
          <w:delText>ä</w:delText>
        </w:r>
      </w:del>
      <w:del w:id="11278" w:date="2023-01-13T18:26:59Z" w:author="Jan Groh">
        <w:r>
          <w:rPr>
            <w:rFonts w:ascii="Garamond Premier Pro Caption" w:hAnsi="Garamond Premier Pro Caption"/>
            <w:sz w:val="22"/>
            <w:szCs w:val="22"/>
            <w:rtl w:val="0"/>
            <w:lang w:val="de-DE"/>
          </w:rPr>
          <w:delText>ttest eine Bitte?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79" w:date="2023-01-13T18:26:59Z" w:author="Jan Groh"/>
          <w:rFonts w:ascii="Garamond Premier Pro Caption" w:cs="Garamond Premier Pro Caption" w:hAnsi="Garamond Premier Pro Caption" w:eastAsia="Garamond Premier Pro Caption"/>
          <w:sz w:val="22"/>
          <w:szCs w:val="22"/>
        </w:rPr>
      </w:pPr>
      <w:del w:id="11280" w:date="2023-01-13T18:26:59Z" w:author="Jan Groh">
        <w:r>
          <w:rPr>
            <w:rFonts w:ascii="Garamond Premier Pro Caption" w:hAnsi="Garamond Premier Pro Caption" w:hint="default"/>
            <w:sz w:val="22"/>
            <w:szCs w:val="22"/>
            <w:rtl w:val="0"/>
            <w:lang w:val="de-DE"/>
          </w:rPr>
          <w:delText>– –</w:delText>
        </w:r>
      </w:del>
      <w:del w:id="11281" w:date="2023-01-13T18:26:59Z" w:author="Jan Groh">
        <w:r>
          <w:rPr>
            <w:rFonts w:ascii="Garamond Premier Pro Caption" w:hAnsi="Garamond Premier Pro Caption"/>
            <w:sz w:val="22"/>
            <w:szCs w:val="22"/>
            <w:rtl w:val="0"/>
            <w:lang w:val="de-DE"/>
          </w:rPr>
          <w:delText xml:space="preserve"> Du willst, womit Er meine Treu</w:delText>
        </w:r>
      </w:del>
      <w:del w:id="11282" w:date="2023-01-13T18:26:59Z" w:author="Jan Groh">
        <w:r>
          <w:rPr>
            <w:rFonts w:ascii="Garamond Premier Pro Caption" w:hAnsi="Garamond Premier Pro Caption" w:hint="default"/>
            <w:sz w:val="22"/>
            <w:szCs w:val="22"/>
            <w:rtl w:val="1"/>
          </w:rPr>
          <w:delText xml:space="preserve">’ </w:delText>
        </w:r>
      </w:del>
      <w:del w:id="11283" w:date="2023-01-13T18:26:59Z" w:author="Jan Groh">
        <w:r>
          <w:rPr>
            <w:rFonts w:ascii="Garamond Premier Pro Caption" w:hAnsi="Garamond Premier Pro Caption"/>
            <w:sz w:val="22"/>
            <w:szCs w:val="22"/>
            <w:rtl w:val="0"/>
            <w:lang w:val="de-DE"/>
          </w:rPr>
          <w:delText>gelohnt!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85" w:date="2023-01-13T18:26:59Z" w:author="Jan Groh"/>
          <w:rFonts w:ascii="Garamond Premier Pro Caption" w:cs="Garamond Premier Pro Caption" w:hAnsi="Garamond Premier Pro Caption" w:eastAsia="Garamond Premier Pro Caption"/>
          <w:sz w:val="22"/>
          <w:szCs w:val="22"/>
        </w:rPr>
      </w:pPr>
      <w:del w:id="11286" w:date="2023-01-13T18:26:59Z" w:author="Jan Groh">
        <w:r>
          <w:rPr>
            <w:rFonts w:ascii="Garamond Premier Pro Caption" w:hAnsi="Garamond Premier Pro Caption"/>
            <w:sz w:val="22"/>
            <w:szCs w:val="22"/>
            <w:rtl w:val="0"/>
            <w:lang w:val="de-DE"/>
          </w:rPr>
          <w:delText xml:space="preserve">Sein Bild? Wie, Raja? </w:delText>
        </w:r>
      </w:del>
      <w:del w:id="11287" w:date="2023-01-13T18:26:59Z" w:author="Jan Groh">
        <w:r>
          <w:rPr>
            <w:rFonts w:ascii="Garamond Premier Pro Caption" w:hAnsi="Garamond Premier Pro Caption" w:hint="default"/>
            <w:sz w:val="22"/>
            <w:szCs w:val="22"/>
            <w:rtl w:val="0"/>
          </w:rPr>
          <w:delText xml:space="preserve">– </w:delText>
        </w:r>
      </w:del>
      <w:del w:id="11288" w:date="2023-01-13T18:26:59Z" w:author="Jan Groh">
        <w:r>
          <w:rPr>
            <w:rFonts w:ascii="Garamond Premier Pro Caption" w:hAnsi="Garamond Premier Pro Caption"/>
            <w:sz w:val="22"/>
            <w:szCs w:val="22"/>
            <w:rtl w:val="0"/>
            <w:lang w:val="de-DE"/>
          </w:rPr>
          <w:delText xml:space="preserve">Du hast ihn besessen,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89" w:date="2023-01-13T18:26:59Z" w:author="Jan Groh"/>
          <w:rFonts w:ascii="Garamond Premier Pro Caption" w:cs="Garamond Premier Pro Caption" w:hAnsi="Garamond Premier Pro Caption" w:eastAsia="Garamond Premier Pro Caption"/>
          <w:sz w:val="22"/>
          <w:szCs w:val="22"/>
        </w:rPr>
      </w:pPr>
      <w:del w:id="11290" w:date="2023-01-13T18:26:59Z" w:author="Jan Groh">
        <w:r>
          <w:rPr>
            <w:rFonts w:ascii="Garamond Premier Pro Caption" w:hAnsi="Garamond Premier Pro Caption"/>
            <w:sz w:val="22"/>
            <w:szCs w:val="22"/>
            <w:rtl w:val="0"/>
            <w:lang w:val="de-DE"/>
          </w:rPr>
          <w:delText>Und mir blieb nichts als dieses Schattengl</w:delText>
        </w:r>
      </w:del>
      <w:del w:id="11291" w:date="2023-01-13T18:26:59Z" w:author="Jan Groh">
        <w:r>
          <w:rPr>
            <w:rFonts w:ascii="Garamond Premier Pro Caption" w:hAnsi="Garamond Premier Pro Caption" w:hint="default"/>
            <w:sz w:val="22"/>
            <w:szCs w:val="22"/>
            <w:rtl w:val="0"/>
          </w:rPr>
          <w:delText>ü</w:delText>
        </w:r>
      </w:del>
      <w:del w:id="11292" w:date="2023-01-13T18:26:59Z" w:author="Jan Groh">
        <w:r>
          <w:rPr>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93" w:date="2023-01-13T18:26:59Z" w:author="Jan Groh"/>
          <w:rFonts w:ascii="Garamond Premier Pro Caption" w:cs="Garamond Premier Pro Caption" w:hAnsi="Garamond Premier Pro Caption" w:eastAsia="Garamond Premier Pro Caption"/>
          <w:sz w:val="22"/>
          <w:szCs w:val="22"/>
        </w:rPr>
      </w:pPr>
      <w:del w:id="11294" w:date="2023-01-13T18:26:59Z" w:author="Jan Groh">
        <w:r>
          <w:rPr>
            <w:rFonts w:ascii="Garamond Premier Pro Caption" w:hAnsi="Garamond Premier Pro Caption"/>
            <w:sz w:val="22"/>
            <w:szCs w:val="22"/>
            <w:rtl w:val="0"/>
            <w:lang w:val="de-DE"/>
          </w:rPr>
          <w:delText>Und selbst dies Traumgl</w:delText>
        </w:r>
      </w:del>
      <w:del w:id="11295" w:date="2023-01-13T18:26:59Z" w:author="Jan Groh">
        <w:r>
          <w:rPr>
            <w:rFonts w:ascii="Garamond Premier Pro Caption" w:hAnsi="Garamond Premier Pro Caption" w:hint="default"/>
            <w:sz w:val="22"/>
            <w:szCs w:val="22"/>
            <w:rtl w:val="0"/>
          </w:rPr>
          <w:delText>ü</w:delText>
        </w:r>
      </w:del>
      <w:del w:id="11296" w:date="2023-01-13T18:26:59Z" w:author="Jan Groh">
        <w:r>
          <w:rPr>
            <w:rFonts w:ascii="Garamond Premier Pro Caption" w:hAnsi="Garamond Premier Pro Caption"/>
            <w:sz w:val="22"/>
            <w:szCs w:val="22"/>
            <w:rtl w:val="0"/>
            <w:lang w:val="de-DE"/>
          </w:rPr>
          <w:delText>ck soll ich jetzt vergessen,</w:delText>
        </w:r>
      </w:del>
      <w:del w:id="11297" w:date="2023-01-13T18:26:59Z" w:author="Jan Groh">
        <w:r>
          <w:rPr>
            <w:rFonts w:ascii="Garamond Premier Pro Caption" w:hAnsi="Garamond Premier Pro Caption" w:hint="default"/>
            <w:sz w:val="22"/>
            <w:szCs w:val="22"/>
            <w:rtl w:val="0"/>
            <w:lang w:val="de-DE"/>
          </w:rPr>
          <w:delText xml:space="preserve"> –</w:delText>
        </w:r>
      </w:del>
      <w:del w:id="11298" w:date="2023-01-13T18:26:59Z" w:author="Jan Groh">
        <w:r>
          <w:rPr>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299" w:date="2023-01-13T18:26:59Z" w:author="Jan Groh"/>
          <w:rFonts w:ascii="Garamond Premier Pro Caption" w:cs="Garamond Premier Pro Caption" w:hAnsi="Garamond Premier Pro Caption" w:eastAsia="Garamond Premier Pro Caption"/>
          <w:sz w:val="22"/>
          <w:szCs w:val="22"/>
        </w:rPr>
      </w:pPr>
      <w:del w:id="11300" w:date="2023-01-13T18:26:59Z" w:author="Jan Groh">
        <w:r>
          <w:rPr>
            <w:rFonts w:ascii="Garamond Premier Pro Caption" w:hAnsi="Garamond Premier Pro Caption"/>
            <w:sz w:val="22"/>
            <w:szCs w:val="22"/>
            <w:rtl w:val="0"/>
            <w:lang w:val="de-DE"/>
          </w:rPr>
          <w:delText>Schaudert Dein Herz nicht vor dem Raub zur</w:delText>
        </w:r>
      </w:del>
      <w:del w:id="11301" w:date="2023-01-13T18:26:59Z" w:author="Jan Groh">
        <w:r>
          <w:rPr>
            <w:rFonts w:ascii="Garamond Premier Pro Caption" w:hAnsi="Garamond Premier Pro Caption" w:hint="default"/>
            <w:sz w:val="22"/>
            <w:szCs w:val="22"/>
            <w:rtl w:val="0"/>
          </w:rPr>
          <w:delText>ü</w:delText>
        </w:r>
      </w:del>
      <w:del w:id="11302" w:date="2023-01-13T18:26:59Z" w:author="Jan Groh">
        <w:r>
          <w:rPr>
            <w:rFonts w:ascii="Garamond Premier Pro Caption" w:hAnsi="Garamond Premier Pro Caption"/>
            <w:sz w:val="22"/>
            <w:szCs w:val="22"/>
            <w:rtl w:val="0"/>
            <w:lang w:val="zh-TW" w:eastAsia="zh-TW"/>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0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04" w:date="2023-01-13T18:26:59Z" w:author="Jan Groh"/>
          <w:rFonts w:ascii="Garamond Premier Pro Caption" w:cs="Garamond Premier Pro Caption" w:hAnsi="Garamond Premier Pro Caption" w:eastAsia="Garamond Premier Pro Caption"/>
          <w:sz w:val="22"/>
          <w:szCs w:val="22"/>
        </w:rPr>
      </w:pPr>
      <w:del w:id="11305" w:date="2023-01-13T18:26:59Z" w:author="Jan Groh">
        <w:r>
          <w:rPr>
            <w:rFonts w:ascii="Garamond Premier Pro Caption" w:hAnsi="Garamond Premier Pro Caption"/>
            <w:sz w:val="22"/>
            <w:szCs w:val="22"/>
            <w:rtl w:val="0"/>
            <w:lang w:val="de-DE"/>
          </w:rPr>
          <w:delText xml:space="preserve">Ich soll es mit Dir teilen? Abdruck geben,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06" w:date="2023-01-13T18:26:59Z" w:author="Jan Groh"/>
          <w:rFonts w:ascii="Garamond Premier Pro Caption" w:cs="Garamond Premier Pro Caption" w:hAnsi="Garamond Premier Pro Caption" w:eastAsia="Garamond Premier Pro Caption"/>
          <w:sz w:val="22"/>
          <w:szCs w:val="22"/>
        </w:rPr>
      </w:pPr>
      <w:del w:id="11307" w:date="2023-01-13T18:26:59Z" w:author="Jan Groh">
        <w:r>
          <w:rPr>
            <w:rFonts w:ascii="Garamond Premier Pro Caption" w:hAnsi="Garamond Premier Pro Caption"/>
            <w:sz w:val="22"/>
            <w:szCs w:val="22"/>
            <w:rtl w:val="0"/>
            <w:lang w:val="de-DE"/>
          </w:rPr>
          <w:delText>Von dem, was nur bestimmt f</w:delText>
        </w:r>
      </w:del>
      <w:del w:id="11308" w:date="2023-01-13T18:26:59Z" w:author="Jan Groh">
        <w:r>
          <w:rPr>
            <w:rFonts w:ascii="Garamond Premier Pro Caption" w:hAnsi="Garamond Premier Pro Caption" w:hint="default"/>
            <w:sz w:val="22"/>
            <w:szCs w:val="22"/>
            <w:rtl w:val="0"/>
          </w:rPr>
          <w:delText>ü</w:delText>
        </w:r>
      </w:del>
      <w:del w:id="11309" w:date="2023-01-13T18:26:59Z" w:author="Jan Groh">
        <w:r>
          <w:rPr>
            <w:rFonts w:ascii="Garamond Premier Pro Caption" w:hAnsi="Garamond Premier Pro Caption"/>
            <w:sz w:val="22"/>
            <w:szCs w:val="22"/>
            <w:rtl w:val="0"/>
            <w:lang w:val="de-DE"/>
          </w:rPr>
          <w:delText>r mich allein?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10" w:date="2023-01-13T18:26:59Z" w:author="Jan Groh"/>
          <w:rFonts w:ascii="Garamond Premier Pro Caption" w:cs="Garamond Premier Pro Caption" w:hAnsi="Garamond Premier Pro Caption" w:eastAsia="Garamond Premier Pro Caption"/>
          <w:sz w:val="22"/>
          <w:szCs w:val="22"/>
        </w:rPr>
      </w:pPr>
      <w:del w:id="11311" w:date="2023-01-13T18:26:59Z" w:author="Jan Groh">
        <w:r>
          <w:rPr>
            <w:rFonts w:ascii="Garamond Premier Pro Caption" w:hAnsi="Garamond Premier Pro Caption"/>
            <w:sz w:val="22"/>
            <w:szCs w:val="22"/>
            <w:rtl w:val="0"/>
            <w:lang w:val="de-DE"/>
          </w:rPr>
          <w:delText>Der einz</w:delText>
        </w:r>
      </w:del>
      <w:del w:id="11312" w:date="2023-01-13T18:26:59Z" w:author="Jan Groh">
        <w:r>
          <w:rPr>
            <w:rFonts w:ascii="Garamond Premier Pro Caption" w:hAnsi="Garamond Premier Pro Caption" w:hint="default"/>
            <w:sz w:val="22"/>
            <w:szCs w:val="22"/>
            <w:rtl w:val="1"/>
          </w:rPr>
          <w:delText>’</w:delText>
        </w:r>
      </w:del>
      <w:del w:id="11313" w:date="2023-01-13T18:26:59Z" w:author="Jan Groh">
        <w:r>
          <w:rPr>
            <w:rFonts w:ascii="Garamond Premier Pro Caption" w:hAnsi="Garamond Premier Pro Caption"/>
            <w:sz w:val="22"/>
            <w:szCs w:val="22"/>
            <w:rtl w:val="0"/>
            <w:lang w:val="de-DE"/>
          </w:rPr>
          <w:delText xml:space="preserve">ge Trost in einer Paria Leben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14" w:date="2023-01-13T18:26:59Z" w:author="Jan Groh"/>
          <w:rFonts w:ascii="Garamond Premier Pro Caption" w:cs="Garamond Premier Pro Caption" w:hAnsi="Garamond Premier Pro Caption" w:eastAsia="Garamond Premier Pro Caption"/>
          <w:sz w:val="22"/>
          <w:szCs w:val="22"/>
        </w:rPr>
      </w:pPr>
      <w:del w:id="11315" w:date="2023-01-13T18:26:59Z" w:author="Jan Groh">
        <w:r>
          <w:rPr>
            <w:rFonts w:ascii="Garamond Premier Pro Caption" w:hAnsi="Garamond Premier Pro Caption"/>
            <w:sz w:val="22"/>
            <w:szCs w:val="22"/>
            <w:rtl w:val="0"/>
            <w:lang w:val="de-DE"/>
          </w:rPr>
          <w:delText>Ist: einmal doch allein geliebt zu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1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17" w:date="2023-01-13T18:26:59Z" w:author="Jan Groh"/>
          <w:rFonts w:ascii="Garamond Premier Pro Caption" w:cs="Garamond Premier Pro Caption" w:hAnsi="Garamond Premier Pro Caption" w:eastAsia="Garamond Premier Pro Caption"/>
          <w:sz w:val="22"/>
          <w:szCs w:val="22"/>
        </w:rPr>
      </w:pPr>
      <w:del w:id="11318" w:date="2023-01-13T18:26:59Z" w:author="Jan Groh">
        <w:r>
          <w:rPr>
            <w:rFonts w:ascii="Garamond Premier Pro Caption" w:hAnsi="Garamond Premier Pro Caption"/>
            <w:sz w:val="22"/>
            <w:szCs w:val="22"/>
            <w:rtl w:val="0"/>
            <w:lang w:val="de-DE"/>
          </w:rPr>
          <w:delText xml:space="preserve">Hast Du denn </w:delText>
        </w:r>
      </w:del>
      <w:del w:id="11319" w:date="2023-01-13T18:26:59Z" w:author="Jan Groh">
        <w:r>
          <w:rPr>
            <w:rFonts w:ascii="Garamond Premier Pro Caption" w:hAnsi="Garamond Premier Pro Caption"/>
            <w:sz w:val="22"/>
            <w:szCs w:val="22"/>
            <w:rtl w:val="0"/>
            <w:lang w:val="de-DE"/>
          </w:rPr>
          <w:delText>j</w:delText>
        </w:r>
      </w:del>
      <w:del w:id="11320" w:date="2023-01-13T18:26:59Z" w:author="Jan Groh">
        <w:r>
          <w:rPr>
            <w:rFonts w:ascii="Garamond Premier Pro Caption" w:hAnsi="Garamond Premier Pro Caption"/>
            <w:sz w:val="22"/>
            <w:szCs w:val="22"/>
            <w:rtl w:val="0"/>
            <w:lang w:val="de-DE"/>
          </w:rPr>
          <w:delText>e mit mir geteilt die Wonne;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21" w:date="2023-01-13T18:26:59Z" w:author="Jan Groh"/>
          <w:rFonts w:ascii="Garamond Premier Pro Caption" w:cs="Garamond Premier Pro Caption" w:hAnsi="Garamond Premier Pro Caption" w:eastAsia="Garamond Premier Pro Caption"/>
          <w:sz w:val="22"/>
          <w:szCs w:val="22"/>
        </w:rPr>
      </w:pPr>
      <w:del w:id="11322" w:date="2023-01-13T18:26:59Z" w:author="Jan Groh">
        <w:r>
          <w:rPr>
            <w:rFonts w:ascii="Garamond Premier Pro Caption" w:hAnsi="Garamond Premier Pro Caption"/>
            <w:sz w:val="22"/>
            <w:szCs w:val="22"/>
            <w:rtl w:val="0"/>
            <w:lang w:val="de-DE"/>
          </w:rPr>
          <w:delText>Des Liebenden rechtm</w:delText>
        </w:r>
      </w:del>
      <w:del w:id="11323" w:date="2023-01-13T18:26:59Z" w:author="Jan Groh">
        <w:r>
          <w:rPr>
            <w:rFonts w:ascii="Garamond Premier Pro Caption" w:hAnsi="Garamond Premier Pro Caption" w:hint="default"/>
            <w:sz w:val="22"/>
            <w:szCs w:val="22"/>
            <w:rtl w:val="0"/>
            <w:lang w:val="de-DE"/>
          </w:rPr>
          <w:delText>äß’</w:delText>
        </w:r>
      </w:del>
      <w:del w:id="11324" w:date="2023-01-13T18:26:59Z" w:author="Jan Groh">
        <w:r>
          <w:rPr>
            <w:rFonts w:ascii="Garamond Premier Pro Caption" w:hAnsi="Garamond Premier Pro Caption"/>
            <w:sz w:val="22"/>
            <w:szCs w:val="22"/>
            <w:rtl w:val="0"/>
            <w:lang w:val="de-DE"/>
          </w:rPr>
          <w:delText>ges Weib zu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25" w:date="2023-01-13T18:26:59Z" w:author="Jan Groh"/>
          <w:rFonts w:ascii="Garamond Premier Pro Caption" w:cs="Garamond Premier Pro Caption" w:hAnsi="Garamond Premier Pro Caption" w:eastAsia="Garamond Premier Pro Caption"/>
          <w:sz w:val="22"/>
          <w:szCs w:val="22"/>
        </w:rPr>
      </w:pPr>
      <w:del w:id="11326" w:date="2023-01-13T18:26:59Z" w:author="Jan Groh">
        <w:r>
          <w:rPr>
            <w:rFonts w:ascii="Garamond Premier Pro Caption" w:hAnsi="Garamond Premier Pro Caption"/>
            <w:sz w:val="22"/>
            <w:szCs w:val="22"/>
            <w:rtl w:val="0"/>
            <w:lang w:val="de-DE"/>
          </w:rPr>
          <w:delText>Dein eigen war er bei dem Gru</w:delText>
        </w:r>
      </w:del>
      <w:del w:id="11327" w:date="2023-01-13T18:26:59Z" w:author="Jan Groh">
        <w:r>
          <w:rPr>
            <w:rFonts w:ascii="Garamond Premier Pro Caption" w:hAnsi="Garamond Premier Pro Caption" w:hint="default"/>
            <w:sz w:val="22"/>
            <w:szCs w:val="22"/>
            <w:rtl w:val="0"/>
            <w:lang w:val="de-DE"/>
          </w:rPr>
          <w:delText xml:space="preserve">ß </w:delText>
        </w:r>
      </w:del>
      <w:del w:id="11328" w:date="2023-01-13T18:26:59Z" w:author="Jan Groh">
        <w:r>
          <w:rPr>
            <w:rFonts w:ascii="Garamond Premier Pro Caption" w:hAnsi="Garamond Premier Pro Caption"/>
            <w:sz w:val="22"/>
            <w:szCs w:val="22"/>
            <w:rtl w:val="0"/>
            <w:lang w:val="de-DE"/>
          </w:rPr>
          <w:delText xml:space="preserve">der Sonne,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29" w:date="2023-01-13T18:26:59Z" w:author="Jan Groh"/>
          <w:rFonts w:ascii="Garamond Premier Pro Caption" w:cs="Garamond Premier Pro Caption" w:hAnsi="Garamond Premier Pro Caption" w:eastAsia="Garamond Premier Pro Caption"/>
          <w:sz w:val="22"/>
          <w:szCs w:val="22"/>
        </w:rPr>
      </w:pPr>
      <w:del w:id="11330" w:date="2023-01-13T18:26:59Z" w:author="Jan Groh">
        <w:r>
          <w:rPr>
            <w:rFonts w:ascii="Garamond Premier Pro Caption" w:hAnsi="Garamond Premier Pro Caption"/>
            <w:sz w:val="22"/>
            <w:szCs w:val="22"/>
            <w:rtl w:val="0"/>
            <w:lang w:val="de-DE"/>
          </w:rPr>
          <w:delText>Dein eigen bei der Sterne mildem Schein.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3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32" w:date="2023-01-13T18:26:59Z" w:author="Jan Groh"/>
          <w:rFonts w:ascii="Garamond Premier Pro Caption" w:cs="Garamond Premier Pro Caption" w:hAnsi="Garamond Premier Pro Caption" w:eastAsia="Garamond Premier Pro Caption"/>
          <w:sz w:val="22"/>
          <w:szCs w:val="22"/>
        </w:rPr>
      </w:pPr>
      <w:del w:id="11333" w:date="2023-01-13T18:26:59Z" w:author="Jan Groh">
        <w:r>
          <w:rPr>
            <w:rFonts w:ascii="Garamond Premier Pro Caption" w:hAnsi="Garamond Premier Pro Caption"/>
            <w:sz w:val="22"/>
            <w:szCs w:val="22"/>
            <w:rtl w:val="0"/>
            <w:lang w:val="de-DE"/>
          </w:rPr>
          <w:delText xml:space="preserve">Ich rechte nicht mit Bramas hohem Willen,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34" w:date="2023-01-13T18:26:59Z" w:author="Jan Groh"/>
          <w:rFonts w:ascii="Garamond Premier Pro Caption" w:cs="Garamond Premier Pro Caption" w:hAnsi="Garamond Premier Pro Caption" w:eastAsia="Garamond Premier Pro Caption"/>
          <w:sz w:val="22"/>
          <w:szCs w:val="22"/>
        </w:rPr>
      </w:pPr>
      <w:del w:id="11335" w:date="2023-01-13T18:26:59Z" w:author="Jan Groh">
        <w:r>
          <w:rPr>
            <w:rFonts w:ascii="Garamond Premier Pro Caption" w:hAnsi="Garamond Premier Pro Caption"/>
            <w:sz w:val="22"/>
            <w:szCs w:val="22"/>
            <w:rtl w:val="0"/>
            <w:lang w:val="de-DE"/>
          </w:rPr>
          <w:delText>Der Dich erhob und mich zum Staub</w:delText>
        </w:r>
      </w:del>
      <w:del w:id="11336" w:date="2023-01-13T18:26:59Z" w:author="Jan Groh">
        <w:r>
          <w:rPr>
            <w:rFonts w:ascii="Garamond Premier Pro Caption" w:hAnsi="Garamond Premier Pro Caption" w:hint="default"/>
            <w:sz w:val="22"/>
            <w:szCs w:val="22"/>
            <w:rtl w:val="1"/>
          </w:rPr>
          <w:delText xml:space="preserve">’ </w:delText>
        </w:r>
      </w:del>
      <w:del w:id="11337" w:date="2023-01-13T18:26:59Z" w:author="Jan Groh">
        <w:r>
          <w:rPr>
            <w:rFonts w:ascii="Garamond Premier Pro Caption" w:hAnsi="Garamond Premier Pro Caption"/>
            <w:sz w:val="22"/>
            <w:szCs w:val="22"/>
            <w:rtl w:val="0"/>
            <w:lang w:val="de-DE"/>
          </w:rPr>
          <w:delText>bestimmt;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38" w:date="2023-01-13T18:26:59Z" w:author="Jan Groh"/>
          <w:rFonts w:ascii="Garamond Premier Pro Caption" w:cs="Garamond Premier Pro Caption" w:hAnsi="Garamond Premier Pro Caption" w:eastAsia="Garamond Premier Pro Caption"/>
          <w:sz w:val="22"/>
          <w:szCs w:val="22"/>
        </w:rPr>
      </w:pPr>
      <w:del w:id="11339" w:date="2023-01-13T18:26:59Z" w:author="Jan Groh">
        <w:r>
          <w:rPr>
            <w:rFonts w:ascii="Garamond Premier Pro Caption" w:hAnsi="Garamond Premier Pro Caption"/>
            <w:sz w:val="22"/>
            <w:szCs w:val="22"/>
            <w:rtl w:val="0"/>
            <w:lang w:val="de-DE"/>
          </w:rPr>
          <w:delText>Du magst wohl besser sein Gebot erf</w:delText>
        </w:r>
      </w:del>
      <w:del w:id="11340" w:date="2023-01-13T18:26:59Z" w:author="Jan Groh">
        <w:r>
          <w:rPr>
            <w:rFonts w:ascii="Garamond Premier Pro Caption" w:hAnsi="Garamond Premier Pro Caption" w:hint="default"/>
            <w:sz w:val="22"/>
            <w:szCs w:val="22"/>
            <w:rtl w:val="0"/>
          </w:rPr>
          <w:delText>ü</w:delText>
        </w:r>
      </w:del>
      <w:del w:id="11341" w:date="2023-01-13T18:26:59Z" w:author="Jan Groh">
        <w:r>
          <w:rPr>
            <w:rFonts w:ascii="Garamond Premier Pro Caption" w:hAnsi="Garamond Premier Pro Caption"/>
            <w:sz w:val="22"/>
            <w:szCs w:val="22"/>
            <w:rtl w:val="0"/>
            <w:lang w:val="de-DE"/>
          </w:rPr>
          <w:delText>llen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42" w:date="2023-01-13T18:26:59Z" w:author="Jan Groh"/>
          <w:rFonts w:ascii="Garamond Premier Pro Caption" w:cs="Garamond Premier Pro Caption" w:hAnsi="Garamond Premier Pro Caption" w:eastAsia="Garamond Premier Pro Caption"/>
          <w:sz w:val="22"/>
          <w:szCs w:val="22"/>
        </w:rPr>
      </w:pPr>
      <w:del w:id="11343" w:date="2023-01-13T18:26:59Z" w:author="Jan Groh">
        <w:r>
          <w:rPr>
            <w:rFonts w:ascii="Garamond Premier Pro Caption" w:hAnsi="Garamond Premier Pro Caption"/>
            <w:sz w:val="22"/>
            <w:szCs w:val="22"/>
            <w:rtl w:val="0"/>
            <w:lang w:val="de-DE"/>
          </w:rPr>
          <w:delText>Als es der Paria wildes Herz vernimmt.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4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45" w:date="2023-01-13T18:26:59Z" w:author="Jan Groh"/>
          <w:rFonts w:ascii="Garamond Premier Pro Caption" w:cs="Garamond Premier Pro Caption" w:hAnsi="Garamond Premier Pro Caption" w:eastAsia="Garamond Premier Pro Caption"/>
          <w:sz w:val="22"/>
          <w:szCs w:val="22"/>
        </w:rPr>
      </w:pPr>
      <w:del w:id="11346" w:date="2023-01-13T18:26:59Z" w:author="Jan Groh">
        <w:r>
          <w:rPr>
            <w:rFonts w:ascii="Garamond Premier Pro Caption" w:hAnsi="Garamond Premier Pro Caption"/>
            <w:sz w:val="22"/>
            <w:szCs w:val="22"/>
            <w:rtl w:val="0"/>
            <w:lang w:val="de-DE"/>
          </w:rPr>
          <w:delText>Ich rechte nicht, da</w:delText>
        </w:r>
      </w:del>
      <w:del w:id="11347" w:date="2023-01-13T18:26:59Z" w:author="Jan Groh">
        <w:r>
          <w:rPr>
            <w:rFonts w:ascii="Garamond Premier Pro Caption" w:hAnsi="Garamond Premier Pro Caption" w:hint="default"/>
            <w:sz w:val="22"/>
            <w:szCs w:val="22"/>
            <w:rtl w:val="0"/>
            <w:lang w:val="de-DE"/>
          </w:rPr>
          <w:delText xml:space="preserve">ß </w:delText>
        </w:r>
      </w:del>
      <w:del w:id="11348" w:date="2023-01-13T18:26:59Z" w:author="Jan Groh">
        <w:r>
          <w:rPr>
            <w:rFonts w:ascii="Garamond Premier Pro Caption" w:hAnsi="Garamond Premier Pro Caption"/>
            <w:sz w:val="22"/>
            <w:szCs w:val="22"/>
            <w:rtl w:val="0"/>
            <w:lang w:val="de-DE"/>
          </w:rPr>
          <w:delText xml:space="preserve">er Dir gab im Leben,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49" w:date="2023-01-13T18:26:59Z" w:author="Jan Groh"/>
          <w:rFonts w:ascii="Garamond Premier Pro Caption" w:cs="Garamond Premier Pro Caption" w:hAnsi="Garamond Premier Pro Caption" w:eastAsia="Garamond Premier Pro Caption"/>
          <w:sz w:val="22"/>
          <w:szCs w:val="22"/>
        </w:rPr>
      </w:pPr>
      <w:del w:id="11350" w:date="2023-01-13T18:26:59Z" w:author="Jan Groh">
        <w:r>
          <w:rPr>
            <w:rFonts w:ascii="Garamond Premier Pro Caption" w:hAnsi="Garamond Premier Pro Caption"/>
            <w:sz w:val="22"/>
            <w:szCs w:val="22"/>
            <w:rtl w:val="0"/>
            <w:lang w:val="de-DE"/>
          </w:rPr>
          <w:delText xml:space="preserve">Was einer Paria schuf die Seligkeit,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51" w:date="2023-01-13T18:26:59Z" w:author="Jan Groh"/>
          <w:rFonts w:ascii="Garamond Premier Pro Caption" w:cs="Garamond Premier Pro Caption" w:hAnsi="Garamond Premier Pro Caption" w:eastAsia="Garamond Premier Pro Caption"/>
          <w:sz w:val="22"/>
          <w:szCs w:val="22"/>
        </w:rPr>
      </w:pPr>
      <w:del w:id="11352" w:date="2023-01-13T18:26:59Z" w:author="Jan Groh">
        <w:r>
          <w:rPr>
            <w:rFonts w:ascii="Garamond Premier Pro Caption" w:hAnsi="Garamond Premier Pro Caption"/>
            <w:sz w:val="22"/>
            <w:szCs w:val="22"/>
            <w:rtl w:val="0"/>
          </w:rPr>
          <w:delText>Da</w:delText>
        </w:r>
      </w:del>
      <w:del w:id="11353" w:date="2023-01-13T18:26:59Z" w:author="Jan Groh">
        <w:r>
          <w:rPr>
            <w:rFonts w:ascii="Garamond Premier Pro Caption" w:hAnsi="Garamond Premier Pro Caption" w:hint="default"/>
            <w:sz w:val="22"/>
            <w:szCs w:val="22"/>
            <w:rtl w:val="0"/>
            <w:lang w:val="de-DE"/>
          </w:rPr>
          <w:delText xml:space="preserve">ß </w:delText>
        </w:r>
      </w:del>
      <w:del w:id="11354" w:date="2023-01-13T18:26:59Z" w:author="Jan Groh">
        <w:r>
          <w:rPr>
            <w:rFonts w:ascii="Garamond Premier Pro Caption" w:hAnsi="Garamond Premier Pro Caption"/>
            <w:sz w:val="22"/>
            <w:szCs w:val="22"/>
            <w:rtl w:val="0"/>
            <w:lang w:val="de-DE"/>
          </w:rPr>
          <w:delText>er Dir ihn, der mein einst war, gegeben;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55" w:date="2023-01-13T18:26:59Z" w:author="Jan Groh"/>
          <w:rFonts w:ascii="Garamond Premier Pro Caption" w:cs="Garamond Premier Pro Caption" w:hAnsi="Garamond Premier Pro Caption" w:eastAsia="Garamond Premier Pro Caption"/>
          <w:sz w:val="22"/>
          <w:szCs w:val="22"/>
        </w:rPr>
      </w:pPr>
      <w:del w:id="11356" w:date="2023-01-13T18:26:59Z" w:author="Jan Groh">
        <w:r>
          <w:rPr>
            <w:rFonts w:ascii="Garamond Premier Pro Caption" w:hAnsi="Garamond Premier Pro Caption"/>
            <w:sz w:val="22"/>
            <w:szCs w:val="22"/>
            <w:rtl w:val="0"/>
            <w:lang w:val="de-DE"/>
          </w:rPr>
          <w:delText>Dich als die Bessre nenne ich bereit.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5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58" w:date="2023-01-13T18:26:59Z" w:author="Jan Groh"/>
          <w:rFonts w:ascii="Garamond Premier Pro Caption" w:cs="Garamond Premier Pro Caption" w:hAnsi="Garamond Premier Pro Caption" w:eastAsia="Garamond Premier Pro Caption"/>
          <w:sz w:val="22"/>
          <w:szCs w:val="22"/>
        </w:rPr>
      </w:pPr>
      <w:del w:id="11359" w:date="2023-01-13T18:26:59Z" w:author="Jan Groh">
        <w:r>
          <w:rPr>
            <w:rFonts w:ascii="Garamond Premier Pro Caption" w:hAnsi="Garamond Premier Pro Caption"/>
            <w:sz w:val="22"/>
            <w:szCs w:val="22"/>
            <w:rtl w:val="0"/>
            <w:lang w:val="de-DE"/>
          </w:rPr>
          <w:delText xml:space="preserve">Du darfst der Welt den Kummer laut bekennen,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60" w:date="2023-01-13T18:26:59Z" w:author="Jan Groh"/>
          <w:rFonts w:ascii="Garamond Premier Pro Caption" w:cs="Garamond Premier Pro Caption" w:hAnsi="Garamond Premier Pro Caption" w:eastAsia="Garamond Premier Pro Caption"/>
          <w:sz w:val="22"/>
          <w:szCs w:val="22"/>
        </w:rPr>
      </w:pPr>
      <w:del w:id="11361" w:date="2023-01-13T18:26:59Z" w:author="Jan Groh">
        <w:r>
          <w:rPr>
            <w:rFonts w:ascii="Garamond Premier Pro Caption" w:hAnsi="Garamond Premier Pro Caption"/>
            <w:sz w:val="22"/>
            <w:szCs w:val="22"/>
            <w:rtl w:val="0"/>
            <w:lang w:val="de-DE"/>
          </w:rPr>
          <w:delText xml:space="preserve">Dein Schmerz, er wird zur hohen Tugend Dir, </w:delText>
        </w:r>
      </w:del>
      <w:del w:id="11362"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63" w:date="2023-01-13T18:26:59Z" w:author="Jan Groh"/>
          <w:rFonts w:ascii="Garamond Premier Pro Caption" w:cs="Garamond Premier Pro Caption" w:hAnsi="Garamond Premier Pro Caption" w:eastAsia="Garamond Premier Pro Caption"/>
          <w:sz w:val="22"/>
          <w:szCs w:val="22"/>
        </w:rPr>
      </w:pPr>
      <w:del w:id="11364" w:date="2023-01-13T18:26:59Z" w:author="Jan Groh">
        <w:r>
          <w:rPr>
            <w:rFonts w:ascii="Garamond Premier Pro Caption" w:hAnsi="Garamond Premier Pro Caption"/>
            <w:sz w:val="22"/>
            <w:szCs w:val="22"/>
            <w:rtl w:val="0"/>
            <w:lang w:val="de-DE"/>
          </w:rPr>
          <w:delText xml:space="preserve">In mir wird man es nur Verbrechen nennen,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65" w:date="2023-01-13T18:26:59Z" w:author="Jan Groh"/>
          <w:rFonts w:ascii="Garamond Premier Pro Caption" w:cs="Garamond Premier Pro Caption" w:hAnsi="Garamond Premier Pro Caption" w:eastAsia="Garamond Premier Pro Caption"/>
          <w:sz w:val="22"/>
          <w:szCs w:val="22"/>
        </w:rPr>
      </w:pPr>
      <w:del w:id="11366" w:date="2023-01-13T18:26:59Z" w:author="Jan Groh">
        <w:r>
          <w:rPr>
            <w:rFonts w:ascii="Garamond Premier Pro Caption" w:hAnsi="Garamond Premier Pro Caption"/>
            <w:sz w:val="22"/>
            <w:szCs w:val="22"/>
            <w:rtl w:val="0"/>
            <w:lang w:val="de-DE"/>
          </w:rPr>
          <w:delText>Denn des Gesetzes Spruch gab ihn ja Dir.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68" w:date="2023-01-13T18:26:59Z" w:author="Jan Groh"/>
          <w:rFonts w:ascii="Garamond Premier Pro Caption" w:cs="Garamond Premier Pro Caption" w:hAnsi="Garamond Premier Pro Caption" w:eastAsia="Garamond Premier Pro Caption"/>
          <w:sz w:val="22"/>
          <w:szCs w:val="22"/>
        </w:rPr>
      </w:pPr>
      <w:del w:id="11369" w:date="2023-01-13T18:26:59Z" w:author="Jan Groh">
        <w:r>
          <w:rPr>
            <w:rFonts w:ascii="Garamond Premier Pro Caption" w:hAnsi="Garamond Premier Pro Caption"/>
            <w:sz w:val="22"/>
            <w:szCs w:val="22"/>
            <w:rtl w:val="0"/>
            <w:lang w:val="de-DE"/>
          </w:rPr>
          <w:delText>Was willst Du denn? Dich ehren Deine Tr</w:delText>
        </w:r>
      </w:del>
      <w:del w:id="11370" w:date="2023-01-13T18:26:59Z" w:author="Jan Groh">
        <w:r>
          <w:rPr>
            <w:rFonts w:ascii="Garamond Premier Pro Caption" w:hAnsi="Garamond Premier Pro Caption" w:hint="default"/>
            <w:sz w:val="22"/>
            <w:szCs w:val="22"/>
            <w:rtl w:val="0"/>
          </w:rPr>
          <w:delText>ä</w:delText>
        </w:r>
      </w:del>
      <w:del w:id="11371" w:date="2023-01-13T18:26:59Z" w:author="Jan Groh">
        <w:r>
          <w:rPr>
            <w:rFonts w:ascii="Garamond Premier Pro Caption" w:hAnsi="Garamond Premier Pro Caption"/>
            <w:sz w:val="22"/>
            <w:szCs w:val="22"/>
            <w:rtl w:val="0"/>
            <w:lang w:val="de-DE"/>
          </w:rPr>
          <w:delText xml:space="preserve">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72" w:date="2023-01-13T18:26:59Z" w:author="Jan Groh"/>
          <w:rFonts w:ascii="Garamond Premier Pro Caption" w:cs="Garamond Premier Pro Caption" w:hAnsi="Garamond Premier Pro Caption" w:eastAsia="Garamond Premier Pro Caption"/>
          <w:sz w:val="22"/>
          <w:szCs w:val="22"/>
        </w:rPr>
      </w:pPr>
      <w:del w:id="11373" w:date="2023-01-13T18:26:59Z" w:author="Jan Groh">
        <w:r>
          <w:rPr>
            <w:rFonts w:ascii="Garamond Premier Pro Caption" w:hAnsi="Garamond Premier Pro Caption"/>
            <w:sz w:val="22"/>
            <w:szCs w:val="22"/>
            <w:rtl w:val="0"/>
            <w:lang w:val="de-DE"/>
          </w:rPr>
          <w:delText xml:space="preserve">Das Recht zu weinen Dir der Brame gab, </w:delText>
        </w:r>
      </w:del>
      <w:del w:id="11374"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75" w:date="2023-01-13T18:26:59Z" w:author="Jan Groh"/>
          <w:rFonts w:ascii="Garamond Premier Pro Caption" w:cs="Garamond Premier Pro Caption" w:hAnsi="Garamond Premier Pro Caption" w:eastAsia="Garamond Premier Pro Caption"/>
          <w:sz w:val="22"/>
          <w:szCs w:val="22"/>
        </w:rPr>
      </w:pPr>
      <w:del w:id="11376" w:date="2023-01-13T18:26:59Z" w:author="Jan Groh">
        <w:r>
          <w:rPr>
            <w:rFonts w:ascii="Garamond Premier Pro Caption" w:hAnsi="Garamond Premier Pro Caption"/>
            <w:sz w:val="22"/>
            <w:szCs w:val="22"/>
            <w:rtl w:val="0"/>
            <w:lang w:val="de-DE"/>
          </w:rPr>
          <w:delText>Doch ich mu</w:delText>
        </w:r>
      </w:del>
      <w:del w:id="11377" w:date="2023-01-13T18:26:59Z" w:author="Jan Groh">
        <w:r>
          <w:rPr>
            <w:rFonts w:ascii="Garamond Premier Pro Caption" w:hAnsi="Garamond Premier Pro Caption" w:hint="default"/>
            <w:sz w:val="22"/>
            <w:szCs w:val="22"/>
            <w:rtl w:val="0"/>
            <w:lang w:val="de-DE"/>
          </w:rPr>
          <w:delText xml:space="preserve">ß </w:delText>
        </w:r>
      </w:del>
      <w:del w:id="11378" w:date="2023-01-13T18:26:59Z" w:author="Jan Groh">
        <w:r>
          <w:rPr>
            <w:rFonts w:ascii="Garamond Premier Pro Caption" w:hAnsi="Garamond Premier Pro Caption"/>
            <w:sz w:val="22"/>
            <w:szCs w:val="22"/>
            <w:rtl w:val="0"/>
            <w:lang w:val="de-DE"/>
          </w:rPr>
          <w:delText xml:space="preserve">bergen dies verzehrend Sehnen,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79" w:date="2023-01-13T18:26:59Z" w:author="Jan Groh"/>
          <w:rFonts w:ascii="Garamond Premier Pro Caption" w:cs="Garamond Premier Pro Caption" w:hAnsi="Garamond Premier Pro Caption" w:eastAsia="Garamond Premier Pro Caption"/>
          <w:sz w:val="22"/>
          <w:szCs w:val="22"/>
        </w:rPr>
      </w:pPr>
      <w:del w:id="11380" w:date="2023-01-13T18:26:59Z" w:author="Jan Groh">
        <w:r>
          <w:rPr>
            <w:rFonts w:ascii="Garamond Premier Pro Caption" w:hAnsi="Garamond Premier Pro Caption"/>
            <w:sz w:val="22"/>
            <w:szCs w:val="22"/>
            <w:rtl w:val="0"/>
            <w:lang w:val="de-DE"/>
          </w:rPr>
          <w:delText>Weil er Dein Eigentum selbst ist im Grab.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8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82" w:date="2023-01-13T18:26:59Z" w:author="Jan Groh"/>
          <w:rFonts w:ascii="Garamond Premier Pro Caption" w:cs="Garamond Premier Pro Caption" w:hAnsi="Garamond Premier Pro Caption" w:eastAsia="Garamond Premier Pro Caption"/>
          <w:sz w:val="22"/>
          <w:szCs w:val="22"/>
        </w:rPr>
      </w:pPr>
      <w:del w:id="11383" w:date="2023-01-13T18:26:59Z" w:author="Jan Groh">
        <w:r>
          <w:rPr>
            <w:rFonts w:ascii="Garamond Premier Pro Caption" w:hAnsi="Garamond Premier Pro Caption"/>
            <w:sz w:val="22"/>
            <w:szCs w:val="22"/>
            <w:rtl w:val="0"/>
            <w:lang w:val="de-DE"/>
          </w:rPr>
          <w:delText>Du glaubst, da</w:delText>
        </w:r>
      </w:del>
      <w:del w:id="11384" w:date="2023-01-13T18:26:59Z" w:author="Jan Groh">
        <w:r>
          <w:rPr>
            <w:rFonts w:ascii="Garamond Premier Pro Caption" w:hAnsi="Garamond Premier Pro Caption" w:hint="default"/>
            <w:sz w:val="22"/>
            <w:szCs w:val="22"/>
            <w:rtl w:val="0"/>
            <w:lang w:val="de-DE"/>
          </w:rPr>
          <w:delText xml:space="preserve">ß </w:delText>
        </w:r>
      </w:del>
      <w:del w:id="11385" w:date="2023-01-13T18:26:59Z" w:author="Jan Groh">
        <w:r>
          <w:rPr>
            <w:rFonts w:ascii="Garamond Premier Pro Caption" w:hAnsi="Garamond Premier Pro Caption"/>
            <w:sz w:val="22"/>
            <w:szCs w:val="22"/>
            <w:rtl w:val="0"/>
            <w:lang w:val="de-DE"/>
          </w:rPr>
          <w:delText>du mich Arme nicht gekr</w:delText>
        </w:r>
      </w:del>
      <w:del w:id="11386" w:date="2023-01-13T18:26:59Z" w:author="Jan Groh">
        <w:r>
          <w:rPr>
            <w:rFonts w:ascii="Garamond Premier Pro Caption" w:hAnsi="Garamond Premier Pro Caption" w:hint="default"/>
            <w:sz w:val="22"/>
            <w:szCs w:val="22"/>
            <w:rtl w:val="0"/>
          </w:rPr>
          <w:delText>ä</w:delText>
        </w:r>
      </w:del>
      <w:del w:id="11387" w:date="2023-01-13T18:26:59Z" w:author="Jan Groh">
        <w:r>
          <w:rPr>
            <w:rFonts w:ascii="Garamond Premier Pro Caption" w:hAnsi="Garamond Premier Pro Caption"/>
            <w:sz w:val="22"/>
            <w:szCs w:val="22"/>
            <w:rtl w:val="0"/>
          </w:rPr>
          <w:delText xml:space="preserve">nket,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88" w:date="2023-01-13T18:26:59Z" w:author="Jan Groh"/>
          <w:rFonts w:ascii="Garamond Premier Pro Caption" w:cs="Garamond Premier Pro Caption" w:hAnsi="Garamond Premier Pro Caption" w:eastAsia="Garamond Premier Pro Caption"/>
          <w:sz w:val="22"/>
          <w:szCs w:val="22"/>
        </w:rPr>
      </w:pPr>
      <w:del w:id="11389" w:date="2023-01-13T18:26:59Z" w:author="Jan Groh">
        <w:r>
          <w:rPr>
            <w:rFonts w:ascii="Garamond Premier Pro Caption" w:hAnsi="Garamond Premier Pro Caption"/>
            <w:sz w:val="22"/>
            <w:szCs w:val="22"/>
            <w:rtl w:val="0"/>
            <w:lang w:val="de-DE"/>
          </w:rPr>
          <w:delText>Da mild Dein Auge, mild der Stimme Ton?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90" w:date="2023-01-13T18:26:59Z" w:author="Jan Groh"/>
          <w:rFonts w:ascii="Garamond Premier Pro Caption" w:cs="Garamond Premier Pro Caption" w:hAnsi="Garamond Premier Pro Caption" w:eastAsia="Garamond Premier Pro Caption"/>
          <w:sz w:val="22"/>
          <w:szCs w:val="22"/>
        </w:rPr>
      </w:pPr>
      <w:del w:id="11391" w:date="2023-01-13T18:26:59Z" w:author="Jan Groh">
        <w:r>
          <w:rPr>
            <w:rFonts w:ascii="Garamond Premier Pro Caption" w:hAnsi="Garamond Premier Pro Caption"/>
            <w:sz w:val="22"/>
            <w:szCs w:val="22"/>
            <w:rtl w:val="0"/>
            <w:lang w:val="de-DE"/>
          </w:rPr>
          <w:delText>Du wei</w:delText>
        </w:r>
      </w:del>
      <w:del w:id="11392" w:date="2023-01-13T18:26:59Z" w:author="Jan Groh">
        <w:r>
          <w:rPr>
            <w:rFonts w:ascii="Garamond Premier Pro Caption" w:hAnsi="Garamond Premier Pro Caption" w:hint="default"/>
            <w:sz w:val="22"/>
            <w:szCs w:val="22"/>
            <w:rtl w:val="0"/>
            <w:lang w:val="de-DE"/>
          </w:rPr>
          <w:delText>ß</w:delText>
        </w:r>
      </w:del>
      <w:del w:id="11393" w:date="2023-01-13T18:26:59Z" w:author="Jan Groh">
        <w:r>
          <w:rPr>
            <w:rFonts w:ascii="Garamond Premier Pro Caption" w:hAnsi="Garamond Premier Pro Caption"/>
            <w:sz w:val="22"/>
            <w:szCs w:val="22"/>
            <w:rtl w:val="0"/>
            <w:lang w:val="de-DE"/>
          </w:rPr>
          <w:delText>t es nicht, wie eine Paria denket: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394" w:date="2023-01-13T18:26:59Z" w:author="Jan Groh"/>
          <w:rFonts w:ascii="Garamond Premier Pro Caption" w:cs="Garamond Premier Pro Caption" w:hAnsi="Garamond Premier Pro Caption" w:eastAsia="Garamond Premier Pro Caption"/>
          <w:sz w:val="22"/>
          <w:szCs w:val="22"/>
        </w:rPr>
      </w:pPr>
      <w:del w:id="11395" w:date="2023-01-13T18:26:59Z" w:author="Jan Groh">
        <w:r>
          <w:rPr>
            <w:rFonts w:ascii="Garamond Premier Pro Caption" w:hAnsi="Garamond Premier Pro Caption"/>
            <w:sz w:val="22"/>
            <w:szCs w:val="22"/>
            <w:rtl w:val="0"/>
            <w:lang w:val="de-DE"/>
          </w:rPr>
          <w:delText xml:space="preserve">Dein Name, </w:delText>
        </w:r>
      </w:del>
      <w:del w:id="11396" w:date="2023-01-13T18:26:59Z" w:author="Jan Groh">
        <w:r>
          <w:rPr>
            <w:rFonts w:ascii="Garamond Premier Pro Caption" w:hAnsi="Garamond Premier Pro Caption" w:hint="default"/>
            <w:sz w:val="22"/>
            <w:szCs w:val="22"/>
            <w:rtl w:val="0"/>
          </w:rPr>
          <w:delText xml:space="preserve">– </w:delText>
        </w:r>
      </w:del>
      <w:del w:id="11397" w:date="2023-01-13T18:26:59Z" w:author="Jan Groh">
        <w:r>
          <w:rPr>
            <w:rFonts w:ascii="Garamond Premier Pro Caption" w:hAnsi="Garamond Premier Pro Caption"/>
            <w:sz w:val="22"/>
            <w:szCs w:val="22"/>
            <w:rtl w:val="0"/>
            <w:lang w:val="de-DE"/>
          </w:rPr>
          <w:delText>seiner ist</w:delText>
        </w:r>
      </w:del>
      <w:del w:id="11398" w:date="2023-01-13T18:26:59Z" w:author="Jan Groh">
        <w:r>
          <w:rPr>
            <w:rFonts w:ascii="Garamond Premier Pro Caption" w:hAnsi="Garamond Premier Pro Caption" w:hint="default"/>
            <w:sz w:val="22"/>
            <w:szCs w:val="22"/>
            <w:rtl w:val="1"/>
          </w:rPr>
          <w:delText>’</w:delText>
        </w:r>
      </w:del>
      <w:del w:id="11399" w:date="2023-01-13T18:26:59Z" w:author="Jan Groh">
        <w:r>
          <w:rPr>
            <w:rFonts w:ascii="Garamond Premier Pro Caption" w:hAnsi="Garamond Premier Pro Caption"/>
            <w:sz w:val="22"/>
            <w:szCs w:val="22"/>
            <w:rtl w:val="0"/>
            <w:lang w:val="en-US"/>
          </w:rPr>
          <w:delText xml:space="preserve">s! </w:delText>
        </w:r>
      </w:del>
      <w:del w:id="11400" w:date="2023-01-13T18:26:59Z" w:author="Jan Groh">
        <w:r>
          <w:rPr>
            <w:rFonts w:ascii="Garamond Premier Pro Caption" w:hAnsi="Garamond Premier Pro Caption" w:hint="default"/>
            <w:sz w:val="22"/>
            <w:szCs w:val="22"/>
            <w:rtl w:val="0"/>
          </w:rPr>
          <w:delText xml:space="preserve">– </w:delText>
        </w:r>
      </w:del>
      <w:del w:id="11401" w:date="2023-01-13T18:26:59Z" w:author="Jan Groh">
        <w:r>
          <w:rPr>
            <w:rFonts w:ascii="Garamond Premier Pro Caption" w:hAnsi="Garamond Premier Pro Caption"/>
            <w:sz w:val="22"/>
            <w:szCs w:val="22"/>
            <w:rtl w:val="0"/>
            <w:lang w:val="de-DE"/>
          </w:rPr>
          <w:delText>verletzt mich schon!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0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03" w:date="2023-01-13T18:26:59Z" w:author="Jan Groh"/>
          <w:rFonts w:ascii="Garamond Premier Pro Caption" w:cs="Garamond Premier Pro Caption" w:hAnsi="Garamond Premier Pro Caption" w:eastAsia="Garamond Premier Pro Caption"/>
          <w:sz w:val="22"/>
          <w:szCs w:val="22"/>
        </w:rPr>
      </w:pPr>
      <w:del w:id="11404" w:date="2023-01-13T18:26:59Z" w:author="Jan Groh">
        <w:r>
          <w:rPr>
            <w:rFonts w:ascii="Garamond Premier Pro Caption" w:hAnsi="Garamond Premier Pro Caption"/>
            <w:sz w:val="22"/>
            <w:szCs w:val="22"/>
            <w:rtl w:val="0"/>
            <w:lang w:val="de-DE"/>
          </w:rPr>
          <w:delText xml:space="preserve">Dein Name, und der Raja Farb und Zeichen,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05" w:date="2023-01-13T18:26:59Z" w:author="Jan Groh"/>
          <w:rFonts w:ascii="Garamond Premier Pro Caption" w:cs="Garamond Premier Pro Caption" w:hAnsi="Garamond Premier Pro Caption" w:eastAsia="Garamond Premier Pro Caption"/>
          <w:sz w:val="22"/>
          <w:szCs w:val="22"/>
        </w:rPr>
      </w:pPr>
      <w:del w:id="11406" w:date="2023-01-13T18:26:59Z" w:author="Jan Groh">
        <w:r>
          <w:rPr>
            <w:rFonts w:ascii="Garamond Premier Pro Caption" w:hAnsi="Garamond Premier Pro Caption"/>
            <w:sz w:val="22"/>
            <w:szCs w:val="22"/>
            <w:rtl w:val="0"/>
            <w:lang w:val="de-DE"/>
          </w:rPr>
          <w:delText>Erinnert mich, da</w:delText>
        </w:r>
      </w:del>
      <w:del w:id="11407" w:date="2023-01-13T18:26:59Z" w:author="Jan Groh">
        <w:r>
          <w:rPr>
            <w:rFonts w:ascii="Garamond Premier Pro Caption" w:hAnsi="Garamond Premier Pro Caption" w:hint="default"/>
            <w:sz w:val="22"/>
            <w:szCs w:val="22"/>
            <w:rtl w:val="0"/>
            <w:lang w:val="de-DE"/>
          </w:rPr>
          <w:delText xml:space="preserve">ß </w:delText>
        </w:r>
      </w:del>
      <w:del w:id="11408" w:date="2023-01-13T18:26:59Z" w:author="Jan Groh">
        <w:r>
          <w:rPr>
            <w:rFonts w:ascii="Garamond Premier Pro Caption" w:hAnsi="Garamond Premier Pro Caption"/>
            <w:sz w:val="22"/>
            <w:szCs w:val="22"/>
            <w:rtl w:val="0"/>
            <w:lang w:val="de-DE"/>
          </w:rPr>
          <w:delText>ich die Paria bin;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09" w:date="2023-01-13T18:26:59Z" w:author="Jan Groh"/>
          <w:rFonts w:ascii="Garamond Premier Pro Caption" w:cs="Garamond Premier Pro Caption" w:hAnsi="Garamond Premier Pro Caption" w:eastAsia="Garamond Premier Pro Caption"/>
          <w:sz w:val="22"/>
          <w:szCs w:val="22"/>
        </w:rPr>
      </w:pPr>
      <w:del w:id="11410" w:date="2023-01-13T18:26:59Z" w:author="Jan Groh">
        <w:r>
          <w:rPr>
            <w:rFonts w:ascii="Garamond Premier Pro Caption" w:hAnsi="Garamond Premier Pro Caption"/>
            <w:sz w:val="22"/>
            <w:szCs w:val="22"/>
            <w:rtl w:val="0"/>
          </w:rPr>
          <w:delText>Da</w:delText>
        </w:r>
      </w:del>
      <w:del w:id="11411" w:date="2023-01-13T18:26:59Z" w:author="Jan Groh">
        <w:r>
          <w:rPr>
            <w:rFonts w:ascii="Garamond Premier Pro Caption" w:hAnsi="Garamond Premier Pro Caption" w:hint="default"/>
            <w:sz w:val="22"/>
            <w:szCs w:val="22"/>
            <w:rtl w:val="0"/>
            <w:lang w:val="de-DE"/>
          </w:rPr>
          <w:delText xml:space="preserve">ß </w:delText>
        </w:r>
      </w:del>
      <w:del w:id="11412" w:date="2023-01-13T18:26:59Z" w:author="Jan Groh">
        <w:r>
          <w:rPr>
            <w:rFonts w:ascii="Garamond Premier Pro Caption" w:hAnsi="Garamond Premier Pro Caption"/>
            <w:sz w:val="22"/>
            <w:szCs w:val="22"/>
            <w:rtl w:val="0"/>
            <w:lang w:val="de-DE"/>
          </w:rPr>
          <w:delText>Deine Z</w:delText>
        </w:r>
      </w:del>
      <w:del w:id="11413" w:date="2023-01-13T18:26:59Z" w:author="Jan Groh">
        <w:r>
          <w:rPr>
            <w:rFonts w:ascii="Garamond Premier Pro Caption" w:hAnsi="Garamond Premier Pro Caption" w:hint="default"/>
            <w:sz w:val="22"/>
            <w:szCs w:val="22"/>
            <w:rtl w:val="0"/>
          </w:rPr>
          <w:delText>ü</w:delText>
        </w:r>
      </w:del>
      <w:del w:id="11414" w:date="2023-01-13T18:26:59Z" w:author="Jan Groh">
        <w:r>
          <w:rPr>
            <w:rFonts w:ascii="Garamond Premier Pro Caption" w:hAnsi="Garamond Premier Pro Caption"/>
            <w:sz w:val="22"/>
            <w:szCs w:val="22"/>
            <w:rtl w:val="0"/>
            <w:lang w:val="de-DE"/>
          </w:rPr>
          <w:delText xml:space="preserve">ge seiner Handschrift gleichen,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15" w:date="2023-01-13T18:26:59Z" w:author="Jan Groh"/>
          <w:rFonts w:ascii="Garamond Premier Pro Caption" w:cs="Garamond Premier Pro Caption" w:hAnsi="Garamond Premier Pro Caption" w:eastAsia="Garamond Premier Pro Caption"/>
          <w:sz w:val="22"/>
          <w:szCs w:val="22"/>
        </w:rPr>
      </w:pPr>
      <w:del w:id="11416" w:date="2023-01-13T18:26:59Z" w:author="Jan Groh">
        <w:r>
          <w:rPr>
            <w:rFonts w:ascii="Garamond Premier Pro Caption" w:hAnsi="Garamond Premier Pro Caption"/>
            <w:sz w:val="22"/>
            <w:szCs w:val="22"/>
            <w:rtl w:val="0"/>
            <w:lang w:val="de-DE"/>
          </w:rPr>
          <w:delText>Verwirrt mir fast den armen dunklen Sinn.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1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18" w:date="2023-01-13T18:26:59Z" w:author="Jan Groh"/>
          <w:rFonts w:ascii="Garamond Premier Pro Caption" w:cs="Garamond Premier Pro Caption" w:hAnsi="Garamond Premier Pro Caption" w:eastAsia="Garamond Premier Pro Caption"/>
          <w:sz w:val="22"/>
          <w:szCs w:val="22"/>
        </w:rPr>
      </w:pPr>
      <w:del w:id="11419" w:date="2023-01-13T18:26:59Z" w:author="Jan Groh">
        <w:r>
          <w:rPr>
            <w:rFonts w:ascii="Garamond Premier Pro Caption" w:hAnsi="Garamond Premier Pro Caption"/>
            <w:sz w:val="22"/>
            <w:szCs w:val="22"/>
            <w:rtl w:val="0"/>
            <w:lang w:val="de-DE"/>
          </w:rPr>
          <w:delText>Die Liebe lerntest Du nur gl</w:delText>
        </w:r>
      </w:del>
      <w:del w:id="11420" w:date="2023-01-13T18:26:59Z" w:author="Jan Groh">
        <w:r>
          <w:rPr>
            <w:rFonts w:ascii="Garamond Premier Pro Caption" w:hAnsi="Garamond Premier Pro Caption" w:hint="default"/>
            <w:sz w:val="22"/>
            <w:szCs w:val="22"/>
            <w:rtl w:val="0"/>
          </w:rPr>
          <w:delText>ü</w:delText>
        </w:r>
      </w:del>
      <w:del w:id="11421" w:date="2023-01-13T18:26:59Z" w:author="Jan Groh">
        <w:r>
          <w:rPr>
            <w:rFonts w:ascii="Garamond Premier Pro Caption" w:hAnsi="Garamond Premier Pro Caption"/>
            <w:sz w:val="22"/>
            <w:szCs w:val="22"/>
            <w:rtl w:val="0"/>
            <w:lang w:val="de-DE"/>
          </w:rPr>
          <w:delText xml:space="preserve">cklich kennen,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22" w:date="2023-01-13T18:26:59Z" w:author="Jan Groh"/>
          <w:rFonts w:ascii="Garamond Premier Pro Caption" w:cs="Garamond Premier Pro Caption" w:hAnsi="Garamond Premier Pro Caption" w:eastAsia="Garamond Premier Pro Caption"/>
          <w:sz w:val="22"/>
          <w:szCs w:val="22"/>
        </w:rPr>
      </w:pPr>
      <w:del w:id="11423" w:date="2023-01-13T18:26:59Z" w:author="Jan Groh">
        <w:r>
          <w:rPr>
            <w:rFonts w:ascii="Garamond Premier Pro Caption" w:hAnsi="Garamond Premier Pro Caption"/>
            <w:sz w:val="22"/>
            <w:szCs w:val="22"/>
            <w:rtl w:val="0"/>
            <w:lang w:val="de-DE"/>
          </w:rPr>
          <w:delText xml:space="preserve">Darum verstehst Du nicht den Dolchesstich,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24" w:date="2023-01-13T18:26:59Z" w:author="Jan Groh"/>
          <w:rFonts w:ascii="Garamond Premier Pro Caption" w:cs="Garamond Premier Pro Caption" w:hAnsi="Garamond Premier Pro Caption" w:eastAsia="Garamond Premier Pro Caption"/>
          <w:sz w:val="22"/>
          <w:szCs w:val="22"/>
        </w:rPr>
      </w:pPr>
      <w:del w:id="11425" w:date="2023-01-13T18:26:59Z" w:author="Jan Groh">
        <w:r>
          <w:rPr>
            <w:rFonts w:ascii="Garamond Premier Pro Caption" w:hAnsi="Garamond Premier Pro Caption"/>
            <w:sz w:val="22"/>
            <w:szCs w:val="22"/>
            <w:rtl w:val="0"/>
            <w:lang w:val="de-DE"/>
          </w:rPr>
          <w:delText>Wenn ich Dich h</w:delText>
        </w:r>
      </w:del>
      <w:del w:id="11426" w:date="2023-01-13T18:26:59Z" w:author="Jan Groh">
        <w:r>
          <w:rPr>
            <w:rFonts w:ascii="Garamond Premier Pro Caption" w:hAnsi="Garamond Premier Pro Caption" w:hint="default"/>
            <w:sz w:val="22"/>
            <w:szCs w:val="22"/>
            <w:rtl w:val="0"/>
            <w:lang w:val="sv-SE"/>
          </w:rPr>
          <w:delText>ö</w:delText>
        </w:r>
      </w:del>
      <w:del w:id="11427" w:date="2023-01-13T18:26:59Z" w:author="Jan Groh">
        <w:r>
          <w:rPr>
            <w:rFonts w:ascii="Garamond Premier Pro Caption" w:hAnsi="Garamond Premier Pro Caption"/>
            <w:sz w:val="22"/>
            <w:szCs w:val="22"/>
            <w:rtl w:val="0"/>
            <w:lang w:val="de-DE"/>
          </w:rPr>
          <w:delText xml:space="preserve">re ihn als Gatten nennen,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28" w:date="2023-01-13T18:26:59Z" w:author="Jan Groh"/>
          <w:rFonts w:ascii="Garamond Premier Pro Caption" w:cs="Garamond Premier Pro Caption" w:hAnsi="Garamond Premier Pro Caption" w:eastAsia="Garamond Premier Pro Caption"/>
          <w:sz w:val="22"/>
          <w:szCs w:val="22"/>
        </w:rPr>
      </w:pPr>
      <w:del w:id="11429" w:date="2023-01-13T18:26:59Z" w:author="Jan Groh">
        <w:r>
          <w:rPr>
            <w:rFonts w:ascii="Garamond Premier Pro Caption" w:hAnsi="Garamond Premier Pro Caption"/>
            <w:sz w:val="22"/>
            <w:szCs w:val="22"/>
            <w:rtl w:val="0"/>
            <w:lang w:val="de-DE"/>
          </w:rPr>
          <w:delText>Der Hei</w:delText>
        </w:r>
      </w:del>
      <w:del w:id="11430" w:date="2023-01-13T18:26:59Z" w:author="Jan Groh">
        <w:r>
          <w:rPr>
            <w:rFonts w:ascii="Garamond Premier Pro Caption" w:hAnsi="Garamond Premier Pro Caption" w:hint="default"/>
            <w:sz w:val="22"/>
            <w:szCs w:val="22"/>
            <w:rtl w:val="0"/>
            <w:lang w:val="de-DE"/>
          </w:rPr>
          <w:delText>ß</w:delText>
        </w:r>
      </w:del>
      <w:del w:id="11431" w:date="2023-01-13T18:26:59Z" w:author="Jan Groh">
        <w:r>
          <w:rPr>
            <w:rFonts w:ascii="Garamond Premier Pro Caption" w:hAnsi="Garamond Premier Pro Caption"/>
            <w:sz w:val="22"/>
            <w:szCs w:val="22"/>
            <w:rtl w:val="0"/>
            <w:lang w:val="de-DE"/>
          </w:rPr>
          <w:delText>geliebter war einst nur f</w:delText>
        </w:r>
      </w:del>
      <w:del w:id="11432" w:date="2023-01-13T18:26:59Z" w:author="Jan Groh">
        <w:r>
          <w:rPr>
            <w:rFonts w:ascii="Garamond Premier Pro Caption" w:hAnsi="Garamond Premier Pro Caption" w:hint="default"/>
            <w:sz w:val="22"/>
            <w:szCs w:val="22"/>
            <w:rtl w:val="0"/>
          </w:rPr>
          <w:delText>ü</w:delText>
        </w:r>
      </w:del>
      <w:del w:id="11433" w:date="2023-01-13T18:26:59Z" w:author="Jan Groh">
        <w:r>
          <w:rPr>
            <w:rFonts w:ascii="Garamond Premier Pro Caption" w:hAnsi="Garamond Premier Pro Caption"/>
            <w:sz w:val="22"/>
            <w:szCs w:val="22"/>
            <w:rtl w:val="0"/>
            <w:lang w:val="de-DE"/>
          </w:rPr>
          <w:delText>r mich!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3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35" w:date="2023-01-13T18:26:59Z" w:author="Jan Groh"/>
          <w:rFonts w:ascii="Garamond Premier Pro Caption" w:cs="Garamond Premier Pro Caption" w:hAnsi="Garamond Premier Pro Caption" w:eastAsia="Garamond Premier Pro Caption"/>
          <w:sz w:val="22"/>
          <w:szCs w:val="22"/>
        </w:rPr>
      </w:pPr>
      <w:del w:id="11436" w:date="2023-01-13T18:26:59Z" w:author="Jan Groh">
        <w:r>
          <w:rPr>
            <w:rFonts w:ascii="Garamond Premier Pro Caption" w:hAnsi="Garamond Premier Pro Caption"/>
            <w:sz w:val="22"/>
            <w:szCs w:val="22"/>
            <w:rtl w:val="0"/>
            <w:lang w:val="de-DE"/>
          </w:rPr>
          <w:delText xml:space="preserve">Ich hatte alles ja an Dich verloren </w:delText>
        </w:r>
      </w:del>
      <w:del w:id="11437" w:date="2023-01-13T18:26:59Z" w:author="Jan Groh">
        <w:r>
          <w:rPr>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38" w:date="2023-01-13T18:26:59Z" w:author="Jan Groh"/>
          <w:rFonts w:ascii="Garamond Premier Pro Caption" w:cs="Garamond Premier Pro Caption" w:hAnsi="Garamond Premier Pro Caption" w:eastAsia="Garamond Premier Pro Caption"/>
          <w:sz w:val="22"/>
          <w:szCs w:val="22"/>
        </w:rPr>
      </w:pPr>
      <w:del w:id="11439" w:date="2023-01-13T18:26:59Z" w:author="Jan Groh">
        <w:r>
          <w:rPr>
            <w:rFonts w:ascii="Garamond Premier Pro Caption" w:hAnsi="Garamond Premier Pro Caption"/>
            <w:sz w:val="22"/>
            <w:szCs w:val="22"/>
            <w:rtl w:val="0"/>
            <w:lang w:val="de-DE"/>
          </w:rPr>
          <w:delText>Das Bild allein blieb ungeteiltes Gut.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40" w:date="2023-01-13T18:26:59Z" w:author="Jan Groh"/>
          <w:rFonts w:ascii="Garamond Premier Pro Caption" w:cs="Garamond Premier Pro Caption" w:hAnsi="Garamond Premier Pro Caption" w:eastAsia="Garamond Premier Pro Caption"/>
          <w:sz w:val="22"/>
          <w:szCs w:val="22"/>
        </w:rPr>
      </w:pPr>
      <w:del w:id="11441" w:date="2023-01-13T18:26:59Z" w:author="Jan Groh">
        <w:r>
          <w:rPr>
            <w:rFonts w:ascii="Garamond Premier Pro Caption" w:hAnsi="Garamond Premier Pro Caption"/>
            <w:sz w:val="22"/>
            <w:szCs w:val="22"/>
            <w:rtl w:val="0"/>
            <w:lang w:val="de-DE"/>
          </w:rPr>
          <w:delText xml:space="preserve">Die Paria zum Verlieren ist geboren,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1442" w:date="2023-01-13T18:26:59Z" w:author="Jan Groh"/>
          <w:rFonts w:ascii="Garamond Premier Pro Caption" w:cs="Garamond Premier Pro Caption" w:hAnsi="Garamond Premier Pro Caption" w:eastAsia="Garamond Premier Pro Caption"/>
          <w:sz w:val="22"/>
          <w:szCs w:val="22"/>
        </w:rPr>
      </w:pPr>
      <w:del w:id="11443" w:date="2023-01-13T18:26:59Z" w:author="Jan Groh">
        <w:r>
          <w:rPr>
            <w:rFonts w:ascii="Garamond Premier Pro Caption" w:hAnsi="Garamond Premier Pro Caption"/>
            <w:sz w:val="22"/>
            <w:szCs w:val="22"/>
            <w:rtl w:val="0"/>
            <w:lang w:val="de-DE"/>
          </w:rPr>
          <w:delText>Und was sie f</w:delText>
        </w:r>
      </w:del>
      <w:del w:id="11444" w:date="2023-01-13T18:26:59Z" w:author="Jan Groh">
        <w:r>
          <w:rPr>
            <w:rFonts w:ascii="Garamond Premier Pro Caption" w:hAnsi="Garamond Premier Pro Caption" w:hint="default"/>
            <w:sz w:val="22"/>
            <w:szCs w:val="22"/>
            <w:rtl w:val="0"/>
          </w:rPr>
          <w:delText>ü</w:delText>
        </w:r>
      </w:del>
      <w:del w:id="11445" w:date="2023-01-13T18:26:59Z" w:author="Jan Groh">
        <w:r>
          <w:rPr>
            <w:rFonts w:ascii="Garamond Premier Pro Caption" w:hAnsi="Garamond Premier Pro Caption"/>
            <w:sz w:val="22"/>
            <w:szCs w:val="22"/>
            <w:rtl w:val="0"/>
            <w:lang w:val="de-DE"/>
          </w:rPr>
          <w:delText>hlt, hei</w:delText>
        </w:r>
      </w:del>
      <w:del w:id="11446" w:date="2023-01-13T18:26:59Z" w:author="Jan Groh">
        <w:r>
          <w:rPr>
            <w:rFonts w:ascii="Garamond Premier Pro Caption" w:hAnsi="Garamond Premier Pro Caption" w:hint="default"/>
            <w:sz w:val="22"/>
            <w:szCs w:val="22"/>
            <w:rtl w:val="0"/>
            <w:lang w:val="de-DE"/>
          </w:rPr>
          <w:delText>ß</w:delText>
        </w:r>
      </w:del>
      <w:del w:id="11447" w:date="2023-01-13T18:26:59Z" w:author="Jan Groh">
        <w:r>
          <w:rPr>
            <w:rFonts w:ascii="Garamond Premier Pro Caption" w:hAnsi="Garamond Premier Pro Caption"/>
            <w:sz w:val="22"/>
            <w:szCs w:val="22"/>
            <w:rtl w:val="0"/>
            <w:lang w:val="de-DE"/>
          </w:rPr>
          <w:delText>t nur unheil</w:delText>
        </w:r>
      </w:del>
      <w:del w:id="11448" w:date="2023-01-13T18:26:59Z" w:author="Jan Groh">
        <w:r>
          <w:rPr>
            <w:rFonts w:ascii="Garamond Premier Pro Caption" w:hAnsi="Garamond Premier Pro Caption" w:hint="default"/>
            <w:sz w:val="22"/>
            <w:szCs w:val="22"/>
            <w:rtl w:val="1"/>
          </w:rPr>
          <w:delText>’</w:delText>
        </w:r>
      </w:del>
      <w:del w:id="11449" w:date="2023-01-13T18:26:59Z" w:author="Jan Groh">
        <w:r>
          <w:rPr>
            <w:rFonts w:ascii="Garamond Premier Pro Caption" w:hAnsi="Garamond Premier Pro Caption"/>
            <w:sz w:val="22"/>
            <w:szCs w:val="22"/>
            <w:rtl w:val="0"/>
            <w:lang w:val="de-DE"/>
          </w:rPr>
          <w:delText>ge Glut</w:delText>
        </w:r>
      </w:del>
      <w:del w:id="11450"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451" w:date="2023-01-13T18:26:59Z" w:author="Jan Groh"/>
          <w:rFonts w:ascii="Garamond Premier Pro Italic" w:cs="Garamond Premier Pro Italic" w:hAnsi="Garamond Premier Pro Italic" w:eastAsia="Garamond Premier Pro Italic"/>
          <w:sz w:val="22"/>
          <w:szCs w:val="22"/>
        </w:rPr>
      </w:pPr>
      <w:del w:id="11452" w:date="2023-01-13T18:26:59Z" w:author="Jan Groh">
        <w:r>
          <w:rPr>
            <w:rFonts w:ascii="Garamond Premier Pro Italic" w:hAnsi="Garamond Premier Pro Italic"/>
            <w:sz w:val="22"/>
            <w:szCs w:val="22"/>
            <w:rtl w:val="0"/>
            <w:lang w:val="de-DE"/>
          </w:rPr>
          <w:delText>2. Dezember 1833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45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45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455" w:date="2023-01-13T18:26:59Z" w:author="Jan Groh"/>
          <w:rFonts w:ascii="Garamond Premier Pro Italic" w:cs="Garamond Premier Pro Italic" w:hAnsi="Garamond Premier Pro Italic" w:eastAsia="Garamond Premier Pro Italic"/>
          <w:sz w:val="22"/>
          <w:szCs w:val="22"/>
        </w:rPr>
      </w:pPr>
      <w:del w:id="11456"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457" w:date="2023-01-13T18:26:59Z" w:author="Jan Groh"/>
          <w:rFonts w:ascii="Garamond Premier Pro Italic" w:cs="Garamond Premier Pro Italic" w:hAnsi="Garamond Premier Pro Italic" w:eastAsia="Garamond Premier Pro Italic"/>
          <w:sz w:val="22"/>
          <w:szCs w:val="22"/>
        </w:rPr>
      </w:pPr>
      <w:del w:id="11458" w:date="2023-01-13T18:26:59Z" w:author="Jan Groh">
        <w:r>
          <w:rPr>
            <w:rFonts w:ascii="Garamond Premier Pro Italic" w:hAnsi="Garamond Premier Pro Italic"/>
            <w:sz w:val="22"/>
            <w:szCs w:val="22"/>
            <w:rtl w:val="0"/>
          </w:rPr>
          <w:delText>30. November 1833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459" w:date="2023-01-13T18:26:59Z" w:author="Jan Groh"/>
          <w:rFonts w:ascii="Garamond Premier Pro Caption" w:cs="Garamond Premier Pro Caption" w:hAnsi="Garamond Premier Pro Caption" w:eastAsia="Garamond Premier Pro Caption"/>
          <w:sz w:val="22"/>
          <w:szCs w:val="22"/>
        </w:rPr>
      </w:pPr>
      <w:del w:id="11460" w:date="2023-01-13T18:26:59Z" w:author="Jan Groh">
        <w:r>
          <w:rPr>
            <w:rFonts w:ascii="Garamond Premier Pro Caption" w:hAnsi="Garamond Premier Pro Caption"/>
            <w:sz w:val="22"/>
            <w:szCs w:val="22"/>
            <w:rtl w:val="0"/>
            <w:lang w:val="de-DE"/>
          </w:rPr>
          <w:delText>Du hast geglaubt, ich sei im Begriff, Captain Story</w:delText>
        </w:r>
      </w:del>
      <w:del w:id="1146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4"/>
        </w:r>
      </w:del>
      <w:del w:id="11462" w:date="2023-01-13T18:26:59Z" w:author="Jan Groh">
        <w:r>
          <w:rPr>
            <w:rFonts w:ascii="Garamond Premier Pro Caption" w:hAnsi="Garamond Premier Pro Caption"/>
            <w:sz w:val="22"/>
            <w:szCs w:val="22"/>
            <w:rtl w:val="0"/>
            <w:lang w:val="de-DE"/>
          </w:rPr>
          <w:delText xml:space="preserve"> zu heiraten, und ich war wohl nicht weit davon entfernt. </w:delText>
        </w:r>
      </w:del>
      <w:del w:id="11463" w:date="2023-01-13T18:26:59Z" w:author="Jan Groh">
        <w:r>
          <w:rPr>
            <w:rFonts w:ascii="Garamond Premier Pro Caption" w:hAnsi="Garamond Premier Pro Caption"/>
            <w:sz w:val="22"/>
            <w:szCs w:val="22"/>
            <w:rtl w:val="0"/>
            <w:lang w:val="de-DE"/>
          </w:rPr>
          <w:delText>J</w:delText>
        </w:r>
      </w:del>
      <w:del w:id="11464" w:date="2023-01-13T18:26:59Z" w:author="Jan Groh">
        <w:r>
          <w:rPr>
            <w:rFonts w:ascii="Garamond Premier Pro Caption" w:hAnsi="Garamond Premier Pro Caption"/>
            <w:sz w:val="22"/>
            <w:szCs w:val="22"/>
            <w:rtl w:val="0"/>
            <w:lang w:val="de-DE"/>
          </w:rPr>
          <w:delText>e mehr ich sehe, wie diese G</w:delText>
        </w:r>
      </w:del>
      <w:del w:id="11465" w:date="2023-01-13T18:26:59Z" w:author="Jan Groh">
        <w:r>
          <w:rPr>
            <w:rFonts w:ascii="Garamond Premier Pro Caption" w:hAnsi="Garamond Premier Pro Caption" w:hint="default"/>
            <w:sz w:val="22"/>
            <w:szCs w:val="22"/>
            <w:rtl w:val="0"/>
            <w:lang w:val="sv-SE"/>
          </w:rPr>
          <w:delText>ö</w:delText>
        </w:r>
      </w:del>
      <w:del w:id="11466" w:date="2023-01-13T18:26:59Z" w:author="Jan Groh">
        <w:r>
          <w:rPr>
            <w:rFonts w:ascii="Garamond Premier Pro Caption" w:hAnsi="Garamond Premier Pro Caption"/>
            <w:sz w:val="22"/>
            <w:szCs w:val="22"/>
            <w:rtl w:val="0"/>
            <w:lang w:val="de-DE"/>
          </w:rPr>
          <w:delText>tter und Herren der Erde mich momentan an ihre Tafel rufen, wie es wohl geschi</w:delText>
        </w:r>
      </w:del>
      <w:del w:id="11467" w:date="2023-01-13T18:26:59Z" w:author="Jan Groh">
        <w:r>
          <w:rPr>
            <w:rFonts w:ascii="Garamond Premier Pro Caption" w:hAnsi="Garamond Premier Pro Caption"/>
            <w:sz w:val="22"/>
            <w:szCs w:val="22"/>
            <w:rtl w:val="0"/>
            <w:lang w:val="de-DE"/>
          </w:rPr>
          <w:delText>e</w:delText>
        </w:r>
      </w:del>
      <w:del w:id="11468" w:date="2023-01-13T18:26:59Z" w:author="Jan Groh">
        <w:r>
          <w:rPr>
            <w:rFonts w:ascii="Garamond Premier Pro Caption" w:hAnsi="Garamond Premier Pro Caption"/>
            <w:sz w:val="22"/>
            <w:szCs w:val="22"/>
            <w:rtl w:val="0"/>
            <w:lang w:val="de-DE"/>
          </w:rPr>
          <w:delText>ht, da</w:delText>
        </w:r>
      </w:del>
      <w:del w:id="11469" w:date="2023-01-13T18:26:59Z" w:author="Jan Groh">
        <w:r>
          <w:rPr>
            <w:rFonts w:ascii="Garamond Premier Pro Caption" w:hAnsi="Garamond Premier Pro Caption" w:hint="default"/>
            <w:sz w:val="22"/>
            <w:szCs w:val="22"/>
            <w:rtl w:val="0"/>
            <w:lang w:val="de-DE"/>
          </w:rPr>
          <w:delText xml:space="preserve">ß </w:delText>
        </w:r>
      </w:del>
      <w:del w:id="11470" w:date="2023-01-13T18:26:59Z" w:author="Jan Groh">
        <w:r>
          <w:rPr>
            <w:rFonts w:ascii="Garamond Premier Pro Caption" w:hAnsi="Garamond Premier Pro Caption"/>
            <w:sz w:val="22"/>
            <w:szCs w:val="22"/>
            <w:rtl w:val="0"/>
            <w:lang w:val="de-DE"/>
          </w:rPr>
          <w:delText>wenn das Volk sich herzudr</w:delText>
        </w:r>
      </w:del>
      <w:del w:id="11471" w:date="2023-01-13T18:26:59Z" w:author="Jan Groh">
        <w:r>
          <w:rPr>
            <w:rFonts w:ascii="Garamond Premier Pro Caption" w:hAnsi="Garamond Premier Pro Caption" w:hint="default"/>
            <w:sz w:val="22"/>
            <w:szCs w:val="22"/>
            <w:rtl w:val="0"/>
          </w:rPr>
          <w:delText>ä</w:delText>
        </w:r>
      </w:del>
      <w:del w:id="11472" w:date="2023-01-13T18:26:59Z" w:author="Jan Groh">
        <w:r>
          <w:rPr>
            <w:rFonts w:ascii="Garamond Premier Pro Caption" w:hAnsi="Garamond Premier Pro Caption"/>
            <w:sz w:val="22"/>
            <w:szCs w:val="22"/>
            <w:rtl w:val="0"/>
            <w:lang w:val="de-DE"/>
          </w:rPr>
          <w:delText>ngt,</w:delText>
        </w:r>
      </w:del>
      <w:del w:id="11473" w:date="2023-01-13T18:26:59Z" w:author="Jan Groh">
        <w:r>
          <w:rPr>
            <w:rFonts w:ascii="Garamond Premier Pro Caption" w:hAnsi="Garamond Premier Pro Caption"/>
            <w:sz w:val="22"/>
            <w:szCs w:val="22"/>
            <w:rtl w:val="0"/>
            <w:lang w:val="de-DE"/>
          </w:rPr>
          <w:delText xml:space="preserve"> </w:delText>
        </w:r>
      </w:del>
      <w:del w:id="11474" w:date="2023-01-13T18:26:59Z" w:author="Jan Groh">
        <w:r>
          <w:rPr>
            <w:rFonts w:ascii="Garamond Premier Pro Caption" w:hAnsi="Garamond Premier Pro Caption"/>
            <w:sz w:val="22"/>
            <w:szCs w:val="22"/>
            <w:rtl w:val="0"/>
          </w:rPr>
          <w:delText>F</w:delText>
        </w:r>
      </w:del>
      <w:del w:id="11475" w:date="2023-01-13T18:26:59Z" w:author="Jan Groh">
        <w:r>
          <w:rPr>
            <w:rFonts w:ascii="Garamond Premier Pro Caption" w:hAnsi="Garamond Premier Pro Caption" w:hint="default"/>
            <w:sz w:val="22"/>
            <w:szCs w:val="22"/>
            <w:rtl w:val="0"/>
          </w:rPr>
          <w:delText>ü</w:delText>
        </w:r>
      </w:del>
      <w:del w:id="11476" w:date="2023-01-13T18:26:59Z" w:author="Jan Groh">
        <w:r>
          <w:rPr>
            <w:rFonts w:ascii="Garamond Premier Pro Caption" w:hAnsi="Garamond Premier Pro Caption"/>
            <w:sz w:val="22"/>
            <w:szCs w:val="22"/>
            <w:rtl w:val="0"/>
            <w:lang w:val="de-DE"/>
          </w:rPr>
          <w:delText>rsten und K</w:delText>
        </w:r>
      </w:del>
      <w:del w:id="11477" w:date="2023-01-13T18:26:59Z" w:author="Jan Groh">
        <w:r>
          <w:rPr>
            <w:rFonts w:ascii="Garamond Premier Pro Caption" w:hAnsi="Garamond Premier Pro Caption" w:hint="default"/>
            <w:sz w:val="22"/>
            <w:szCs w:val="22"/>
            <w:rtl w:val="0"/>
            <w:lang w:val="sv-SE"/>
          </w:rPr>
          <w:delText>ö</w:delText>
        </w:r>
      </w:del>
      <w:del w:id="11478" w:date="2023-01-13T18:26:59Z" w:author="Jan Groh">
        <w:r>
          <w:rPr>
            <w:rFonts w:ascii="Garamond Premier Pro Caption" w:hAnsi="Garamond Premier Pro Caption"/>
            <w:sz w:val="22"/>
            <w:szCs w:val="22"/>
            <w:rtl w:val="0"/>
            <w:lang w:val="de-DE"/>
          </w:rPr>
          <w:delText>nige speisen zu sehen, ihnen pl</w:delText>
        </w:r>
      </w:del>
      <w:del w:id="11479" w:date="2023-01-13T18:26:59Z" w:author="Jan Groh">
        <w:r>
          <w:rPr>
            <w:rFonts w:ascii="Garamond Premier Pro Caption" w:hAnsi="Garamond Premier Pro Caption" w:hint="default"/>
            <w:sz w:val="22"/>
            <w:szCs w:val="22"/>
            <w:rtl w:val="0"/>
            <w:lang w:val="sv-SE"/>
          </w:rPr>
          <w:delText>ö</w:delText>
        </w:r>
      </w:del>
      <w:del w:id="11480" w:date="2023-01-13T18:26:59Z" w:author="Jan Groh">
        <w:r>
          <w:rPr>
            <w:rFonts w:ascii="Garamond Premier Pro Caption" w:hAnsi="Garamond Premier Pro Caption"/>
            <w:sz w:val="22"/>
            <w:szCs w:val="22"/>
            <w:rtl w:val="0"/>
            <w:lang w:val="de-DE"/>
          </w:rPr>
          <w:delText>tzlich ein pikantes Zigeunergesichtchen durch seine Originalit</w:delText>
        </w:r>
      </w:del>
      <w:del w:id="11481" w:date="2023-01-13T18:26:59Z" w:author="Jan Groh">
        <w:r>
          <w:rPr>
            <w:rFonts w:ascii="Garamond Premier Pro Caption" w:hAnsi="Garamond Premier Pro Caption" w:hint="default"/>
            <w:sz w:val="22"/>
            <w:szCs w:val="22"/>
            <w:rtl w:val="0"/>
          </w:rPr>
          <w:delText>ä</w:delText>
        </w:r>
      </w:del>
      <w:del w:id="11482" w:date="2023-01-13T18:26:59Z" w:author="Jan Groh">
        <w:r>
          <w:rPr>
            <w:rFonts w:ascii="Garamond Premier Pro Caption" w:hAnsi="Garamond Premier Pro Caption"/>
            <w:sz w:val="22"/>
            <w:szCs w:val="22"/>
            <w:rtl w:val="0"/>
            <w:lang w:val="de-DE"/>
          </w:rPr>
          <w:delText>t auff</w:delText>
        </w:r>
      </w:del>
      <w:del w:id="11483" w:date="2023-01-13T18:26:59Z" w:author="Jan Groh">
        <w:r>
          <w:rPr>
            <w:rFonts w:ascii="Garamond Premier Pro Caption" w:hAnsi="Garamond Premier Pro Caption" w:hint="default"/>
            <w:sz w:val="22"/>
            <w:szCs w:val="22"/>
            <w:rtl w:val="0"/>
          </w:rPr>
          <w:delText>ä</w:delText>
        </w:r>
      </w:del>
      <w:del w:id="11484" w:date="2023-01-13T18:26:59Z" w:author="Jan Groh">
        <w:r>
          <w:rPr>
            <w:rFonts w:ascii="Garamond Premier Pro Caption" w:hAnsi="Garamond Premier Pro Caption"/>
            <w:sz w:val="22"/>
            <w:szCs w:val="22"/>
            <w:rtl w:val="0"/>
            <w:lang w:val="de-DE"/>
          </w:rPr>
          <w:delText>llt, sie zu sich rufen und von der Neuheit einige Zeit sich gefesselt f</w:delText>
        </w:r>
      </w:del>
      <w:del w:id="11485" w:date="2023-01-13T18:26:59Z" w:author="Jan Groh">
        <w:r>
          <w:rPr>
            <w:rFonts w:ascii="Garamond Premier Pro Caption" w:hAnsi="Garamond Premier Pro Caption" w:hint="default"/>
            <w:sz w:val="22"/>
            <w:szCs w:val="22"/>
            <w:rtl w:val="0"/>
          </w:rPr>
          <w:delText>ü</w:delText>
        </w:r>
      </w:del>
      <w:del w:id="11486" w:date="2023-01-13T18:26:59Z" w:author="Jan Groh">
        <w:r>
          <w:rPr>
            <w:rFonts w:ascii="Garamond Premier Pro Caption" w:hAnsi="Garamond Premier Pro Caption"/>
            <w:sz w:val="22"/>
            <w:szCs w:val="22"/>
            <w:rtl w:val="0"/>
            <w:lang w:val="de-DE"/>
          </w:rPr>
          <w:delText>hlen, doch dabei ihren h</w:delText>
        </w:r>
      </w:del>
      <w:del w:id="11487" w:date="2023-01-13T18:26:59Z" w:author="Jan Groh">
        <w:r>
          <w:rPr>
            <w:rFonts w:ascii="Garamond Premier Pro Caption" w:hAnsi="Garamond Premier Pro Caption" w:hint="default"/>
            <w:sz w:val="22"/>
            <w:szCs w:val="22"/>
            <w:rtl w:val="0"/>
            <w:lang w:val="sv-SE"/>
          </w:rPr>
          <w:delText>ö</w:delText>
        </w:r>
      </w:del>
      <w:del w:id="11488" w:date="2023-01-13T18:26:59Z" w:author="Jan Groh">
        <w:r>
          <w:rPr>
            <w:rFonts w:ascii="Garamond Premier Pro Caption" w:hAnsi="Garamond Premier Pro Caption"/>
            <w:sz w:val="22"/>
            <w:szCs w:val="22"/>
            <w:rtl w:val="0"/>
            <w:lang w:val="de-DE"/>
          </w:rPr>
          <w:delText>hern Standpunkt nicht vergessen, so d</w:delText>
        </w:r>
      </w:del>
      <w:del w:id="11489" w:date="2023-01-13T18:26:59Z" w:author="Jan Groh">
        <w:r>
          <w:rPr>
            <w:rFonts w:ascii="Garamond Premier Pro Caption" w:hAnsi="Garamond Premier Pro Caption" w:hint="default"/>
            <w:sz w:val="22"/>
            <w:szCs w:val="22"/>
            <w:rtl w:val="0"/>
          </w:rPr>
          <w:delText>ü</w:delText>
        </w:r>
      </w:del>
      <w:del w:id="11490" w:date="2023-01-13T18:26:59Z" w:author="Jan Groh">
        <w:r>
          <w:rPr>
            <w:rFonts w:ascii="Garamond Premier Pro Caption" w:hAnsi="Garamond Premier Pro Caption"/>
            <w:sz w:val="22"/>
            <w:szCs w:val="22"/>
            <w:rtl w:val="0"/>
            <w:lang w:val="de-DE"/>
          </w:rPr>
          <w:delText>nkt mich, geschah es mir mit diesen sogenannten und wirklich vorz</w:delText>
        </w:r>
      </w:del>
      <w:del w:id="11491" w:date="2023-01-13T18:26:59Z" w:author="Jan Groh">
        <w:r>
          <w:rPr>
            <w:rFonts w:ascii="Garamond Premier Pro Caption" w:hAnsi="Garamond Premier Pro Caption" w:hint="default"/>
            <w:sz w:val="22"/>
            <w:szCs w:val="22"/>
            <w:rtl w:val="0"/>
          </w:rPr>
          <w:delText>ü</w:delText>
        </w:r>
      </w:del>
      <w:del w:id="11492" w:date="2023-01-13T18:26:59Z" w:author="Jan Groh">
        <w:r>
          <w:rPr>
            <w:rFonts w:ascii="Garamond Premier Pro Caption" w:hAnsi="Garamond Premier Pro Caption"/>
            <w:sz w:val="22"/>
            <w:szCs w:val="22"/>
            <w:rtl w:val="0"/>
            <w:lang w:val="de-DE"/>
          </w:rPr>
          <w:delText>glichen M</w:delText>
        </w:r>
      </w:del>
      <w:del w:id="11493" w:date="2023-01-13T18:26:59Z" w:author="Jan Groh">
        <w:r>
          <w:rPr>
            <w:rFonts w:ascii="Garamond Premier Pro Caption" w:hAnsi="Garamond Premier Pro Caption" w:hint="default"/>
            <w:sz w:val="22"/>
            <w:szCs w:val="22"/>
            <w:rtl w:val="0"/>
          </w:rPr>
          <w:delText>ä</w:delText>
        </w:r>
      </w:del>
      <w:del w:id="11494" w:date="2023-01-13T18:26:59Z" w:author="Jan Groh">
        <w:r>
          <w:rPr>
            <w:rFonts w:ascii="Garamond Premier Pro Caption" w:hAnsi="Garamond Premier Pro Caption"/>
            <w:sz w:val="22"/>
            <w:szCs w:val="22"/>
            <w:rtl w:val="0"/>
            <w:lang w:val="de-DE"/>
          </w:rPr>
          <w:delText>nnern, die ich fand. Das pittoreske Kost</w:delText>
        </w:r>
      </w:del>
      <w:del w:id="11495" w:date="2023-01-13T18:26:59Z" w:author="Jan Groh">
        <w:r>
          <w:rPr>
            <w:rFonts w:ascii="Garamond Premier Pro Caption" w:hAnsi="Garamond Premier Pro Caption" w:hint="default"/>
            <w:sz w:val="22"/>
            <w:szCs w:val="22"/>
            <w:rtl w:val="0"/>
          </w:rPr>
          <w:delText>ü</w:delText>
        </w:r>
      </w:del>
      <w:del w:id="11496" w:date="2023-01-13T18:26:59Z" w:author="Jan Groh">
        <w:r>
          <w:rPr>
            <w:rFonts w:ascii="Garamond Premier Pro Caption" w:hAnsi="Garamond Premier Pro Caption"/>
            <w:sz w:val="22"/>
            <w:szCs w:val="22"/>
            <w:rtl w:val="0"/>
            <w:lang w:val="de-DE"/>
          </w:rPr>
          <w:delText>m meiner Seele gef</w:delText>
        </w:r>
      </w:del>
      <w:del w:id="11497" w:date="2023-01-13T18:26:59Z" w:author="Jan Groh">
        <w:r>
          <w:rPr>
            <w:rFonts w:ascii="Garamond Premier Pro Caption" w:hAnsi="Garamond Premier Pro Caption" w:hint="default"/>
            <w:sz w:val="22"/>
            <w:szCs w:val="22"/>
            <w:rtl w:val="0"/>
          </w:rPr>
          <w:delText>ä</w:delText>
        </w:r>
      </w:del>
      <w:del w:id="11498" w:date="2023-01-13T18:26:59Z" w:author="Jan Groh">
        <w:r>
          <w:rPr>
            <w:rFonts w:ascii="Garamond Premier Pro Caption" w:hAnsi="Garamond Premier Pro Caption"/>
            <w:sz w:val="22"/>
            <w:szCs w:val="22"/>
            <w:rtl w:val="0"/>
            <w:lang w:val="de-DE"/>
          </w:rPr>
          <w:delText>llt ihnen und besch</w:delText>
        </w:r>
      </w:del>
      <w:del w:id="11499" w:date="2023-01-13T18:26:59Z" w:author="Jan Groh">
        <w:r>
          <w:rPr>
            <w:rFonts w:ascii="Garamond Premier Pro Caption" w:hAnsi="Garamond Premier Pro Caption" w:hint="default"/>
            <w:sz w:val="22"/>
            <w:szCs w:val="22"/>
            <w:rtl w:val="0"/>
          </w:rPr>
          <w:delText>ä</w:delText>
        </w:r>
      </w:del>
      <w:del w:id="11500" w:date="2023-01-13T18:26:59Z" w:author="Jan Groh">
        <w:r>
          <w:rPr>
            <w:rFonts w:ascii="Garamond Premier Pro Caption" w:hAnsi="Garamond Premier Pro Caption"/>
            <w:sz w:val="22"/>
            <w:szCs w:val="22"/>
            <w:rtl w:val="0"/>
            <w:lang w:val="de-DE"/>
          </w:rPr>
          <w:delText>ftigt sie, da sie selbst nicht in dem Land waren, wo es einheimisch, doch man gew</w:delText>
        </w:r>
      </w:del>
      <w:del w:id="11501" w:date="2023-01-13T18:26:59Z" w:author="Jan Groh">
        <w:r>
          <w:rPr>
            <w:rFonts w:ascii="Garamond Premier Pro Caption" w:hAnsi="Garamond Premier Pro Caption" w:hint="default"/>
            <w:sz w:val="22"/>
            <w:szCs w:val="22"/>
            <w:rtl w:val="0"/>
            <w:lang w:val="sv-SE"/>
          </w:rPr>
          <w:delText>ö</w:delText>
        </w:r>
      </w:del>
      <w:del w:id="11502" w:date="2023-01-13T18:26:59Z" w:author="Jan Groh">
        <w:r>
          <w:rPr>
            <w:rFonts w:ascii="Garamond Premier Pro Caption" w:hAnsi="Garamond Premier Pro Caption"/>
            <w:sz w:val="22"/>
            <w:szCs w:val="22"/>
            <w:rtl w:val="0"/>
            <w:lang w:val="de-DE"/>
          </w:rPr>
          <w:delText>hnt sich an so etwas leicht, und dann ist das Interesse vorbei, und sie gedenken ihrer f</w:delText>
        </w:r>
      </w:del>
      <w:del w:id="11503" w:date="2023-01-13T18:26:59Z" w:author="Jan Groh">
        <w:r>
          <w:rPr>
            <w:rFonts w:ascii="Garamond Premier Pro Caption" w:hAnsi="Garamond Premier Pro Caption" w:hint="default"/>
            <w:sz w:val="22"/>
            <w:szCs w:val="22"/>
            <w:rtl w:val="0"/>
          </w:rPr>
          <w:delText>ü</w:delText>
        </w:r>
      </w:del>
      <w:del w:id="11504" w:date="2023-01-13T18:26:59Z" w:author="Jan Groh">
        <w:r>
          <w:rPr>
            <w:rFonts w:ascii="Garamond Premier Pro Caption" w:hAnsi="Garamond Premier Pro Caption"/>
            <w:sz w:val="22"/>
            <w:szCs w:val="22"/>
            <w:rtl w:val="0"/>
            <w:lang w:val="de-DE"/>
          </w:rPr>
          <w:delText>rstlichen Geburt, um sich eine standesm</w:delText>
        </w:r>
      </w:del>
      <w:del w:id="11505" w:date="2023-01-13T18:26:59Z" w:author="Jan Groh">
        <w:r>
          <w:rPr>
            <w:rFonts w:ascii="Garamond Premier Pro Caption" w:hAnsi="Garamond Premier Pro Caption" w:hint="default"/>
            <w:sz w:val="22"/>
            <w:szCs w:val="22"/>
            <w:rtl w:val="0"/>
            <w:lang w:val="de-DE"/>
          </w:rPr>
          <w:delText>äß</w:delText>
        </w:r>
      </w:del>
      <w:del w:id="11506" w:date="2023-01-13T18:26:59Z" w:author="Jan Groh">
        <w:r>
          <w:rPr>
            <w:rFonts w:ascii="Garamond Premier Pro Caption" w:hAnsi="Garamond Premier Pro Caption"/>
            <w:sz w:val="22"/>
            <w:szCs w:val="22"/>
            <w:rtl w:val="0"/>
            <w:lang w:val="de-DE"/>
          </w:rPr>
          <w:delText>ige Gemahlin zu suchen.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07" w:date="2023-01-05T23:14:4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08" w:date="2023-01-05T23:14:4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09" w:date="2023-01-05T23:14:45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10" w:date="2023-01-05T23:14:45Z" w:author="Jan Groh"/>
          <w:rFonts w:ascii="Garamond Premier Pro Bold" w:cs="Garamond Premier Pro Bold" w:hAnsi="Garamond Premier Pro Bold" w:eastAsia="Garamond Premier Pro Bold"/>
          <w:sz w:val="22"/>
          <w:szCs w:val="22"/>
        </w:rPr>
      </w:pPr>
      <w:del w:id="11511" w:date="2023-01-05T23:14:45Z" w:author="Jan Groh">
        <w:r>
          <w:rPr>
            <w:rFonts w:ascii="Garamond Premier Pro Bold" w:hAnsi="Garamond Premier Pro Bold"/>
            <w:sz w:val="22"/>
            <w:szCs w:val="22"/>
            <w:rtl w:val="0"/>
          </w:rPr>
          <w:delText>1834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12" w:date="2023-01-13T18:26:59Z" w:author="Jan Groh"/>
          <w:rFonts w:ascii="Garamond Premier Pro Caption" w:cs="Garamond Premier Pro Caption" w:hAnsi="Garamond Premier Pro Caption" w:eastAsia="Garamond Premier Pro Caption"/>
          <w:sz w:val="22"/>
          <w:szCs w:val="22"/>
        </w:rPr>
      </w:pPr>
      <w:del w:id="11513" w:date="2023-01-05T23:14:45Z" w:author="Jan Groh">
        <w:r>
          <w:rPr>
            <w:rFonts w:ascii="Garamond Premier Pro Caption" w:hAnsi="Garamond Premier Pro Caption"/>
            <w:sz w:val="22"/>
            <w:szCs w:val="22"/>
            <w:rtl w:val="0"/>
            <w:lang w:val="de-DE"/>
          </w:rPr>
          <w:delText>(Ottilie 37-/38-j</w:delText>
        </w:r>
      </w:del>
      <w:del w:id="11514" w:date="2023-01-05T23:14:45Z" w:author="Jan Groh">
        <w:r>
          <w:rPr>
            <w:rFonts w:ascii="Garamond Premier Pro Caption" w:hAnsi="Garamond Premier Pro Caption" w:hint="default"/>
            <w:sz w:val="22"/>
            <w:szCs w:val="22"/>
            <w:rtl w:val="0"/>
            <w:lang w:val="de-DE"/>
          </w:rPr>
          <w:delText>ä</w:delText>
        </w:r>
      </w:del>
      <w:del w:id="11515" w:date="2023-01-05T23:14:45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16" w:date="2023-01-05T23:14:47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1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18" w:date="2023-01-13T18:26:59Z" w:author="Jan Groh"/>
          <w:rFonts w:ascii="Garamond Premier Pro Italic" w:cs="Garamond Premier Pro Italic" w:hAnsi="Garamond Premier Pro Italic" w:eastAsia="Garamond Premier Pro Italic"/>
          <w:sz w:val="22"/>
          <w:szCs w:val="22"/>
        </w:rPr>
      </w:pPr>
      <w:del w:id="11519"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20" w:date="2023-01-13T18:26:59Z" w:author="Jan Groh"/>
          <w:rFonts w:ascii="Garamond Premier Pro Italic" w:cs="Garamond Premier Pro Italic" w:hAnsi="Garamond Premier Pro Italic" w:eastAsia="Garamond Premier Pro Italic"/>
          <w:sz w:val="22"/>
          <w:szCs w:val="22"/>
        </w:rPr>
      </w:pPr>
      <w:del w:id="11521" w:date="2023-01-13T18:26:59Z" w:author="Jan Groh">
        <w:r>
          <w:rPr>
            <w:rFonts w:ascii="Garamond Premier Pro Italic" w:hAnsi="Garamond Premier Pro Italic"/>
            <w:sz w:val="22"/>
            <w:szCs w:val="22"/>
            <w:rtl w:val="0"/>
            <w:lang w:val="de-DE"/>
          </w:rPr>
          <w:delText>Weimar, den 6. M</w:delText>
        </w:r>
      </w:del>
      <w:del w:id="11522" w:date="2023-01-13T18:26:59Z" w:author="Jan Groh">
        <w:r>
          <w:rPr>
            <w:rFonts w:ascii="Garamond Premier Pro Italic" w:hAnsi="Garamond Premier Pro Italic" w:hint="default"/>
            <w:sz w:val="22"/>
            <w:szCs w:val="22"/>
            <w:rtl w:val="0"/>
          </w:rPr>
          <w:delText>ä</w:delText>
        </w:r>
      </w:del>
      <w:del w:id="11523" w:date="2023-01-13T18:26:59Z" w:author="Jan Groh">
        <w:r>
          <w:rPr>
            <w:rFonts w:ascii="Garamond Premier Pro Italic" w:hAnsi="Garamond Premier Pro Italic"/>
            <w:sz w:val="22"/>
            <w:szCs w:val="22"/>
            <w:rtl w:val="0"/>
          </w:rPr>
          <w:delText>rz 1834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24" w:date="2023-01-13T18:26:59Z" w:author="Jan Groh"/>
          <w:rFonts w:ascii="Garamond Premier Pro Caption" w:cs="Garamond Premier Pro Caption" w:hAnsi="Garamond Premier Pro Caption" w:eastAsia="Garamond Premier Pro Caption"/>
          <w:sz w:val="22"/>
          <w:szCs w:val="22"/>
        </w:rPr>
      </w:pPr>
      <w:del w:id="11525" w:date="2023-01-13T18:26:59Z" w:author="Jan Groh">
        <w:r>
          <w:rPr>
            <w:rFonts w:ascii="Garamond Premier Pro Caption" w:hAnsi="Garamond Premier Pro Caption"/>
            <w:sz w:val="22"/>
            <w:szCs w:val="22"/>
            <w:rtl w:val="0"/>
            <w:lang w:val="de-DE"/>
          </w:rPr>
          <w:delText>Ostern wird Walther konfirmiert. Sein Plan, Soldat zu werden, scheint mir in seinem Innern aufgegeben. N</w:delText>
        </w:r>
      </w:del>
      <w:del w:id="11526" w:date="2023-01-13T18:26:59Z" w:author="Jan Groh">
        <w:r>
          <w:rPr>
            <w:rFonts w:ascii="Garamond Premier Pro Caption" w:hAnsi="Garamond Premier Pro Caption" w:hint="default"/>
            <w:sz w:val="22"/>
            <w:szCs w:val="22"/>
            <w:rtl w:val="0"/>
          </w:rPr>
          <w:delText>ä</w:delText>
        </w:r>
      </w:del>
      <w:del w:id="11527" w:date="2023-01-13T18:26:59Z" w:author="Jan Groh">
        <w:r>
          <w:rPr>
            <w:rFonts w:ascii="Garamond Premier Pro Caption" w:hAnsi="Garamond Premier Pro Caption"/>
            <w:sz w:val="22"/>
            <w:szCs w:val="22"/>
            <w:rtl w:val="0"/>
            <w:lang w:val="de-DE"/>
          </w:rPr>
          <w:delText>chste Woche verlassen uns beinahe alle Engl</w:delText>
        </w:r>
      </w:del>
      <w:del w:id="11528" w:date="2023-01-13T18:26:59Z" w:author="Jan Groh">
        <w:r>
          <w:rPr>
            <w:rFonts w:ascii="Garamond Premier Pro Caption" w:hAnsi="Garamond Premier Pro Caption" w:hint="default"/>
            <w:sz w:val="22"/>
            <w:szCs w:val="22"/>
            <w:rtl w:val="0"/>
          </w:rPr>
          <w:delText>ä</w:delText>
        </w:r>
      </w:del>
      <w:del w:id="11529" w:date="2023-01-13T18:26:59Z" w:author="Jan Groh">
        <w:r>
          <w:rPr>
            <w:rFonts w:ascii="Garamond Premier Pro Caption" w:hAnsi="Garamond Premier Pro Caption"/>
            <w:sz w:val="22"/>
            <w:szCs w:val="22"/>
            <w:rtl w:val="0"/>
            <w:lang w:val="de-DE"/>
          </w:rPr>
          <w:delText>nder und mit ihnen ein englischer Geistlicher, der mir sehr gut gef</w:delText>
        </w:r>
      </w:del>
      <w:del w:id="11530" w:date="2023-01-13T18:26:59Z" w:author="Jan Groh">
        <w:r>
          <w:rPr>
            <w:rFonts w:ascii="Garamond Premier Pro Caption" w:hAnsi="Garamond Premier Pro Caption" w:hint="default"/>
            <w:sz w:val="22"/>
            <w:szCs w:val="22"/>
            <w:rtl w:val="0"/>
          </w:rPr>
          <w:delText>ä</w:delText>
        </w:r>
      </w:del>
      <w:del w:id="11531" w:date="2023-01-13T18:26:59Z" w:author="Jan Groh">
        <w:r>
          <w:rPr>
            <w:rFonts w:ascii="Garamond Premier Pro Caption" w:hAnsi="Garamond Premier Pro Caption"/>
            <w:sz w:val="22"/>
            <w:szCs w:val="22"/>
            <w:rtl w:val="0"/>
            <w:lang w:val="de-DE"/>
          </w:rPr>
          <w:delText xml:space="preserve">llt. Milde und doch Jugend; </w:delText>
        </w:r>
      </w:del>
      <w:del w:id="11532" w:date="2023-01-13T18:26:59Z" w:author="Jan Groh">
        <w:r>
          <w:rPr>
            <w:rFonts w:ascii="Garamond Premier Pro Caption" w:hAnsi="Garamond Premier Pro Caption" w:hint="default"/>
            <w:sz w:val="22"/>
            <w:szCs w:val="22"/>
            <w:rtl w:val="0"/>
          </w:rPr>
          <w:delText xml:space="preserve">– </w:delText>
        </w:r>
      </w:del>
      <w:del w:id="11533" w:date="2023-01-13T18:26:59Z" w:author="Jan Groh">
        <w:r>
          <w:rPr>
            <w:rFonts w:ascii="Garamond Premier Pro Caption" w:hAnsi="Garamond Premier Pro Caption"/>
            <w:sz w:val="22"/>
            <w:szCs w:val="22"/>
            <w:rtl w:val="0"/>
            <w:lang w:val="de-DE"/>
          </w:rPr>
          <w:delText>Ich habe in die Lotterie gesetzt mit dem Gel</w:delText>
        </w:r>
      </w:del>
      <w:del w:id="11534" w:date="2023-01-13T18:26:59Z" w:author="Jan Groh">
        <w:r>
          <w:rPr>
            <w:rFonts w:ascii="Garamond Premier Pro Caption" w:hAnsi="Garamond Premier Pro Caption" w:hint="default"/>
            <w:sz w:val="22"/>
            <w:szCs w:val="22"/>
            <w:rtl w:val="0"/>
          </w:rPr>
          <w:delText>ü</w:delText>
        </w:r>
      </w:del>
      <w:del w:id="11535" w:date="2023-01-13T18:26:59Z" w:author="Jan Groh">
        <w:r>
          <w:rPr>
            <w:rFonts w:ascii="Garamond Premier Pro Caption" w:hAnsi="Garamond Premier Pro Caption"/>
            <w:sz w:val="22"/>
            <w:szCs w:val="22"/>
            <w:rtl w:val="0"/>
            <w:lang w:val="de-DE"/>
          </w:rPr>
          <w:delText>bde, von dem gewonnenen Geld weder etwas zu kaufen noch zu bezahlen, sondern es nur zu einer Frankf. Reise zu verwenden, und habe 25 rth. gewonnen. Hin- und</w:delText>
        </w:r>
      </w:del>
      <w:del w:id="11536" w:date="2023-01-13T18:26:59Z" w:author="Jan Groh">
        <w:r>
          <w:rPr>
            <w:rFonts w:ascii="Garamond Premier Pro Caption" w:hAnsi="Garamond Premier Pro Caption"/>
            <w:sz w:val="22"/>
            <w:szCs w:val="22"/>
            <w:rtl w:val="0"/>
            <w:lang w:val="de-DE"/>
          </w:rPr>
          <w:delText xml:space="preserve"> </w:delText>
        </w:r>
      </w:del>
      <w:del w:id="11537" w:date="2023-01-13T18:26:59Z" w:author="Jan Groh">
        <w:r>
          <w:rPr>
            <w:rFonts w:ascii="Garamond Premier Pro Caption" w:hAnsi="Garamond Premier Pro Caption"/>
            <w:sz w:val="22"/>
            <w:szCs w:val="22"/>
            <w:rtl w:val="0"/>
            <w:lang w:val="de-DE"/>
          </w:rPr>
          <w:delText>Herreise.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3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3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40" w:date="2023-01-13T18:26:59Z" w:author="Jan Groh"/>
          <w:rFonts w:ascii="Garamond Premier Pro Italic" w:cs="Garamond Premier Pro Italic" w:hAnsi="Garamond Premier Pro Italic" w:eastAsia="Garamond Premier Pro Italic"/>
          <w:sz w:val="22"/>
          <w:szCs w:val="22"/>
        </w:rPr>
      </w:pPr>
      <w:del w:id="11541"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42" w:date="2023-01-13T18:26:59Z" w:author="Jan Groh"/>
          <w:rFonts w:ascii="Garamond Premier Pro Italic" w:cs="Garamond Premier Pro Italic" w:hAnsi="Garamond Premier Pro Italic" w:eastAsia="Garamond Premier Pro Italic"/>
          <w:sz w:val="22"/>
          <w:szCs w:val="22"/>
        </w:rPr>
      </w:pPr>
      <w:del w:id="11543" w:date="2023-01-13T18:26:59Z" w:author="Jan Groh">
        <w:r>
          <w:rPr>
            <w:rFonts w:ascii="Garamond Premier Pro Italic" w:hAnsi="Garamond Premier Pro Italic"/>
            <w:sz w:val="22"/>
            <w:szCs w:val="22"/>
            <w:rtl w:val="0"/>
            <w:lang w:val="de-DE"/>
          </w:rPr>
          <w:delText>Frankfurt, den 19. Mai 1834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44" w:date="2023-01-13T18:26:59Z" w:author="Jan Groh"/>
          <w:rFonts w:ascii="Garamond Premier Pro Caption" w:cs="Garamond Premier Pro Caption" w:hAnsi="Garamond Premier Pro Caption" w:eastAsia="Garamond Premier Pro Caption"/>
          <w:sz w:val="22"/>
          <w:szCs w:val="22"/>
        </w:rPr>
      </w:pPr>
      <w:del w:id="11545" w:date="2023-01-13T18:26:59Z" w:author="Jan Groh">
        <w:r>
          <w:rPr>
            <w:rFonts w:ascii="Garamond Premier Pro Caption" w:hAnsi="Garamond Premier Pro Caption"/>
            <w:sz w:val="22"/>
            <w:szCs w:val="22"/>
            <w:rtl w:val="0"/>
            <w:lang w:val="de-DE"/>
          </w:rPr>
          <w:delText>Ich wei</w:delText>
        </w:r>
      </w:del>
      <w:del w:id="11546" w:date="2023-01-13T18:26:59Z" w:author="Jan Groh">
        <w:r>
          <w:rPr>
            <w:rFonts w:ascii="Garamond Premier Pro Caption" w:hAnsi="Garamond Premier Pro Caption" w:hint="default"/>
            <w:sz w:val="22"/>
            <w:szCs w:val="22"/>
            <w:rtl w:val="0"/>
            <w:lang w:val="de-DE"/>
          </w:rPr>
          <w:delText xml:space="preserve">ß </w:delText>
        </w:r>
      </w:del>
      <w:del w:id="11547" w:date="2023-01-13T18:26:59Z" w:author="Jan Groh">
        <w:r>
          <w:rPr>
            <w:rFonts w:ascii="Garamond Premier Pro Caption" w:hAnsi="Garamond Premier Pro Caption"/>
            <w:sz w:val="22"/>
            <w:szCs w:val="22"/>
            <w:rtl w:val="0"/>
            <w:lang w:val="de-DE"/>
          </w:rPr>
          <w:delText xml:space="preserve">nichts von Charles, die alte Art wie immer, auf drei Briefe keine Antwort; </w:delText>
        </w:r>
      </w:del>
      <w:del w:id="11548" w:date="2023-01-13T18:26:59Z" w:author="Jan Groh">
        <w:r>
          <w:rPr>
            <w:rFonts w:ascii="Garamond Premier Pro Caption" w:hAnsi="Garamond Premier Pro Caption" w:hint="default"/>
            <w:sz w:val="22"/>
            <w:szCs w:val="22"/>
            <w:rtl w:val="0"/>
          </w:rPr>
          <w:delText xml:space="preserve">– </w:delText>
        </w:r>
      </w:del>
      <w:del w:id="11549" w:date="2023-01-13T18:26:59Z" w:author="Jan Groh">
        <w:r>
          <w:rPr>
            <w:rFonts w:ascii="Garamond Premier Pro Caption" w:hAnsi="Garamond Premier Pro Caption"/>
            <w:sz w:val="22"/>
            <w:szCs w:val="22"/>
            <w:rtl w:val="0"/>
            <w:lang w:val="de-DE"/>
          </w:rPr>
          <w:delText>doch Hayward schrieb, Schwindsucht habe man nicht geglaubt. Lebe wohl, richte nicht, ach Gott, ich m</w:delText>
        </w:r>
      </w:del>
      <w:del w:id="11550" w:date="2023-01-13T18:26:59Z" w:author="Jan Groh">
        <w:r>
          <w:rPr>
            <w:rFonts w:ascii="Garamond Premier Pro Caption" w:hAnsi="Garamond Premier Pro Caption" w:hint="default"/>
            <w:sz w:val="22"/>
            <w:szCs w:val="22"/>
            <w:rtl w:val="0"/>
            <w:lang w:val="sv-SE"/>
          </w:rPr>
          <w:delText>ö</w:delText>
        </w:r>
      </w:del>
      <w:del w:id="11551" w:date="2023-01-13T18:26:59Z" w:author="Jan Groh">
        <w:r>
          <w:rPr>
            <w:rFonts w:ascii="Garamond Premier Pro Caption" w:hAnsi="Garamond Premier Pro Caption"/>
            <w:sz w:val="22"/>
            <w:szCs w:val="22"/>
            <w:rtl w:val="0"/>
            <w:lang w:val="de-DE"/>
          </w:rPr>
          <w:delText xml:space="preserve">chte sagen, rate mir auch nicht einmal, </w:delText>
        </w:r>
      </w:del>
      <w:del w:id="11552" w:date="2023-01-13T18:26:59Z" w:author="Jan Groh">
        <w:r>
          <w:rPr>
            <w:rFonts w:ascii="Garamond Premier Pro Caption" w:hAnsi="Garamond Premier Pro Caption" w:hint="default"/>
            <w:sz w:val="22"/>
            <w:szCs w:val="22"/>
            <w:rtl w:val="0"/>
          </w:rPr>
          <w:delText xml:space="preserve">– </w:delText>
        </w:r>
      </w:del>
      <w:del w:id="11553" w:date="2023-01-13T18:26:59Z" w:author="Jan Groh">
        <w:r>
          <w:rPr>
            <w:rFonts w:ascii="Garamond Premier Pro Caption" w:hAnsi="Garamond Premier Pro Caption"/>
            <w:sz w:val="22"/>
            <w:szCs w:val="22"/>
            <w:rtl w:val="0"/>
            <w:lang w:val="de-DE"/>
          </w:rPr>
          <w:delText>es ist unm</w:delText>
        </w:r>
      </w:del>
      <w:del w:id="11554" w:date="2023-01-13T18:26:59Z" w:author="Jan Groh">
        <w:r>
          <w:rPr>
            <w:rFonts w:ascii="Garamond Premier Pro Caption" w:hAnsi="Garamond Premier Pro Caption" w:hint="default"/>
            <w:sz w:val="22"/>
            <w:szCs w:val="22"/>
            <w:rtl w:val="0"/>
            <w:lang w:val="sv-SE"/>
          </w:rPr>
          <w:delText>ö</w:delText>
        </w:r>
      </w:del>
      <w:del w:id="11555" w:date="2023-01-13T18:26:59Z" w:author="Jan Groh">
        <w:r>
          <w:rPr>
            <w:rFonts w:ascii="Garamond Premier Pro Caption" w:hAnsi="Garamond Premier Pro Caption"/>
            <w:sz w:val="22"/>
            <w:szCs w:val="22"/>
            <w:rtl w:val="0"/>
            <w:lang w:val="de-DE"/>
          </w:rPr>
          <w:delText>glich, ich selbst mu</w:delText>
        </w:r>
      </w:del>
      <w:del w:id="11556" w:date="2023-01-13T18:26:59Z" w:author="Jan Groh">
        <w:r>
          <w:rPr>
            <w:rFonts w:ascii="Garamond Premier Pro Caption" w:hAnsi="Garamond Premier Pro Caption" w:hint="default"/>
            <w:sz w:val="22"/>
            <w:szCs w:val="22"/>
            <w:rtl w:val="0"/>
            <w:lang w:val="de-DE"/>
          </w:rPr>
          <w:delText xml:space="preserve">ß </w:delText>
        </w:r>
      </w:del>
      <w:del w:id="11557" w:date="2023-01-13T18:26:59Z" w:author="Jan Groh">
        <w:r>
          <w:rPr>
            <w:rFonts w:ascii="Garamond Premier Pro Caption" w:hAnsi="Garamond Premier Pro Caption"/>
            <w:sz w:val="22"/>
            <w:szCs w:val="22"/>
            <w:rtl w:val="0"/>
            <w:lang w:val="de-DE"/>
          </w:rPr>
          <w:delText>durch.</w:delText>
        </w:r>
      </w:del>
      <w:del w:id="11558" w:date="2023-01-13T18:26:59Z" w:author="Jan Groh">
        <w:r>
          <w:rPr>
            <w:rFonts w:ascii="Garamond Premier Pro Caption" w:hAnsi="Garamond Premier Pro Caption"/>
            <w:sz w:val="22"/>
            <w:szCs w:val="22"/>
            <w:rtl w:val="0"/>
            <w:lang w:val="de-DE"/>
          </w:rPr>
          <w:delText xml:space="preserve"> </w:delText>
        </w:r>
      </w:del>
      <w:del w:id="11559" w:date="2023-01-13T18:26:59Z" w:author="Jan Groh">
        <w:r>
          <w:rPr>
            <w:rFonts w:ascii="Garamond Premier Pro Caption" w:hAnsi="Garamond Premier Pro Caption"/>
            <w:sz w:val="22"/>
            <w:szCs w:val="22"/>
            <w:rtl w:val="0"/>
            <w:lang w:val="de-DE"/>
          </w:rPr>
          <w:delText>Story ist nicht Br</w:delText>
        </w:r>
      </w:del>
      <w:del w:id="11560" w:date="2023-01-13T18:26:59Z" w:author="Jan Groh">
        <w:r>
          <w:rPr>
            <w:rFonts w:ascii="Garamond Premier Pro Caption" w:hAnsi="Garamond Premier Pro Caption" w:hint="default"/>
            <w:sz w:val="22"/>
            <w:szCs w:val="22"/>
            <w:rtl w:val="0"/>
          </w:rPr>
          <w:delText>ä</w:delText>
        </w:r>
      </w:del>
      <w:del w:id="11561" w:date="2023-01-13T18:26:59Z" w:author="Jan Groh">
        <w:r>
          <w:rPr>
            <w:rFonts w:ascii="Garamond Premier Pro Caption" w:hAnsi="Garamond Premier Pro Caption"/>
            <w:sz w:val="22"/>
            <w:szCs w:val="22"/>
            <w:rtl w:val="0"/>
            <w:lang w:val="de-DE"/>
          </w:rPr>
          <w:delText>utigam, es war ein Scherz von ihm, der mir das</w:delText>
        </w:r>
      </w:del>
      <w:del w:id="11562" w:date="2023-01-13T18:26:59Z" w:author="Jan Groh">
        <w:r>
          <w:rPr>
            <w:rFonts w:ascii="Garamond Premier Pro Caption" w:hAnsi="Garamond Premier Pro Caption"/>
            <w:sz w:val="22"/>
            <w:szCs w:val="22"/>
            <w:rtl w:val="0"/>
            <w:lang w:val="de-DE"/>
          </w:rPr>
          <w:delText xml:space="preserve"> </w:delText>
        </w:r>
      </w:del>
      <w:del w:id="11563" w:date="2023-01-13T18:26:59Z" w:author="Jan Groh">
        <w:r>
          <w:rPr>
            <w:rFonts w:ascii="Garamond Premier Pro Caption" w:hAnsi="Garamond Premier Pro Caption"/>
            <w:sz w:val="22"/>
            <w:szCs w:val="22"/>
            <w:rtl w:val="0"/>
            <w:lang w:val="de-DE"/>
          </w:rPr>
          <w:delText>Herz zerri</w:delText>
        </w:r>
      </w:del>
      <w:del w:id="11564" w:date="2023-01-13T18:26:59Z" w:author="Jan Groh">
        <w:r>
          <w:rPr>
            <w:rFonts w:ascii="Garamond Premier Pro Caption" w:hAnsi="Garamond Premier Pro Caption" w:hint="default"/>
            <w:sz w:val="22"/>
            <w:szCs w:val="22"/>
            <w:rtl w:val="0"/>
            <w:lang w:val="de-DE"/>
          </w:rPr>
          <w:delText>ß</w:delText>
        </w:r>
      </w:del>
      <w:del w:id="11565"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6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68" w:date="2023-01-13T18:26:59Z" w:author="Jan Groh"/>
          <w:rFonts w:ascii="Garamond Premier Pro Italic" w:cs="Garamond Premier Pro Italic" w:hAnsi="Garamond Premier Pro Italic" w:eastAsia="Garamond Premier Pro Italic"/>
          <w:sz w:val="22"/>
          <w:szCs w:val="22"/>
        </w:rPr>
      </w:pPr>
      <w:del w:id="11569" w:date="2023-01-13T18:26:59Z" w:author="Jan Groh">
        <w:r>
          <w:rPr>
            <w:rFonts w:ascii="Garamond Premier Pro Italic" w:hAnsi="Garamond Premier Pro Italic"/>
            <w:sz w:val="22"/>
            <w:szCs w:val="22"/>
            <w:rtl w:val="0"/>
            <w:lang w:val="de-DE"/>
          </w:rPr>
          <w:delText>Frankfurt, den 26. Juni 1834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70" w:date="2023-01-13T18:26:59Z" w:author="Jan Groh"/>
          <w:rFonts w:ascii="Garamond Premier Pro Caption" w:cs="Garamond Premier Pro Caption" w:hAnsi="Garamond Premier Pro Caption" w:eastAsia="Garamond Premier Pro Caption"/>
          <w:sz w:val="22"/>
          <w:szCs w:val="22"/>
        </w:rPr>
      </w:pPr>
      <w:del w:id="11571" w:date="2023-01-13T18:26:59Z" w:author="Jan Groh">
        <w:r>
          <w:rPr>
            <w:rFonts w:ascii="Garamond Premier Pro Caption" w:hAnsi="Garamond Premier Pro Caption"/>
            <w:sz w:val="22"/>
            <w:szCs w:val="22"/>
            <w:rtl w:val="0"/>
            <w:lang w:val="de-DE"/>
          </w:rPr>
          <w:delText>Ich danke Dir, meine liebe Adele, f</w:delText>
        </w:r>
      </w:del>
      <w:del w:id="11572" w:date="2023-01-13T18:26:59Z" w:author="Jan Groh">
        <w:r>
          <w:rPr>
            <w:rFonts w:ascii="Garamond Premier Pro Caption" w:hAnsi="Garamond Premier Pro Caption" w:hint="default"/>
            <w:sz w:val="22"/>
            <w:szCs w:val="22"/>
            <w:rtl w:val="0"/>
          </w:rPr>
          <w:delText>ü</w:delText>
        </w:r>
      </w:del>
      <w:del w:id="11573" w:date="2023-01-13T18:26:59Z" w:author="Jan Groh">
        <w:r>
          <w:rPr>
            <w:rFonts w:ascii="Garamond Premier Pro Caption" w:hAnsi="Garamond Premier Pro Caption"/>
            <w:sz w:val="22"/>
            <w:szCs w:val="22"/>
            <w:rtl w:val="0"/>
            <w:lang w:val="de-DE"/>
          </w:rPr>
          <w:delText>r den Schmerz, den Du mir durch Sterlings Brief bereitet, denn denken zu m</w:delText>
        </w:r>
      </w:del>
      <w:del w:id="11574" w:date="2023-01-13T18:26:59Z" w:author="Jan Groh">
        <w:r>
          <w:rPr>
            <w:rFonts w:ascii="Garamond Premier Pro Caption" w:hAnsi="Garamond Premier Pro Caption" w:hint="default"/>
            <w:sz w:val="22"/>
            <w:szCs w:val="22"/>
            <w:rtl w:val="0"/>
          </w:rPr>
          <w:delText>ü</w:delText>
        </w:r>
      </w:del>
      <w:del w:id="11575" w:date="2023-01-13T18:26:59Z" w:author="Jan Groh">
        <w:r>
          <w:rPr>
            <w:rFonts w:ascii="Garamond Premier Pro Caption" w:hAnsi="Garamond Premier Pro Caption"/>
            <w:sz w:val="22"/>
            <w:szCs w:val="22"/>
            <w:rtl w:val="0"/>
            <w:lang w:val="de-DE"/>
          </w:rPr>
          <w:delText>ssen, da</w:delText>
        </w:r>
      </w:del>
      <w:del w:id="11576" w:date="2023-01-13T18:26:59Z" w:author="Jan Groh">
        <w:r>
          <w:rPr>
            <w:rFonts w:ascii="Garamond Premier Pro Caption" w:hAnsi="Garamond Premier Pro Caption" w:hint="default"/>
            <w:sz w:val="22"/>
            <w:szCs w:val="22"/>
            <w:rtl w:val="0"/>
            <w:lang w:val="de-DE"/>
          </w:rPr>
          <w:delText xml:space="preserve">ß </w:delText>
        </w:r>
      </w:del>
      <w:del w:id="11577" w:date="2023-01-13T18:26:59Z" w:author="Jan Groh">
        <w:r>
          <w:rPr>
            <w:rFonts w:ascii="Garamond Premier Pro Caption" w:hAnsi="Garamond Premier Pro Caption"/>
            <w:sz w:val="22"/>
            <w:szCs w:val="22"/>
            <w:rtl w:val="0"/>
            <w:lang w:val="de-DE"/>
          </w:rPr>
          <w:delText>ich drei Monate lang litt und er in seiner Heiterkeit nicht einmal daran dachte, mir die Qual dar</w:delText>
        </w:r>
      </w:del>
      <w:del w:id="11578" w:date="2023-01-13T18:26:59Z" w:author="Jan Groh">
        <w:r>
          <w:rPr>
            <w:rFonts w:ascii="Garamond Premier Pro Caption" w:hAnsi="Garamond Premier Pro Caption" w:hint="default"/>
            <w:sz w:val="22"/>
            <w:szCs w:val="22"/>
            <w:rtl w:val="0"/>
          </w:rPr>
          <w:delText>ü</w:delText>
        </w:r>
      </w:del>
      <w:del w:id="11579" w:date="2023-01-13T18:26:59Z" w:author="Jan Groh">
        <w:r>
          <w:rPr>
            <w:rFonts w:ascii="Garamond Premier Pro Caption" w:hAnsi="Garamond Premier Pro Caption"/>
            <w:sz w:val="22"/>
            <w:szCs w:val="22"/>
            <w:rtl w:val="0"/>
            <w:lang w:val="de-DE"/>
          </w:rPr>
          <w:delText>ber zu nehmen, ist ein Schmerz. Wollte Gott, Mr. Abraham g</w:delText>
        </w:r>
      </w:del>
      <w:del w:id="11580" w:date="2023-01-13T18:26:59Z" w:author="Jan Groh">
        <w:r>
          <w:rPr>
            <w:rFonts w:ascii="Garamond Premier Pro Caption" w:hAnsi="Garamond Premier Pro Caption" w:hint="default"/>
            <w:sz w:val="22"/>
            <w:szCs w:val="22"/>
            <w:rtl w:val="0"/>
          </w:rPr>
          <w:delText>ä</w:delText>
        </w:r>
      </w:del>
      <w:del w:id="11581" w:date="2023-01-13T18:26:59Z" w:author="Jan Groh">
        <w:r>
          <w:rPr>
            <w:rFonts w:ascii="Garamond Premier Pro Caption" w:hAnsi="Garamond Premier Pro Caption"/>
            <w:sz w:val="22"/>
            <w:szCs w:val="22"/>
            <w:rtl w:val="0"/>
            <w:lang w:val="de-DE"/>
          </w:rPr>
          <w:delText>be Dir den Brief an mich, damit es auf einmal gewu</w:delText>
        </w:r>
      </w:del>
      <w:del w:id="11582" w:date="2023-01-13T18:26:59Z" w:author="Jan Groh">
        <w:r>
          <w:rPr>
            <w:rFonts w:ascii="Garamond Premier Pro Caption" w:hAnsi="Garamond Premier Pro Caption" w:hint="default"/>
            <w:sz w:val="22"/>
            <w:szCs w:val="22"/>
            <w:rtl w:val="0"/>
            <w:lang w:val="de-DE"/>
          </w:rPr>
          <w:delText>ß</w:delText>
        </w:r>
      </w:del>
      <w:del w:id="11583" w:date="2023-01-13T18:26:59Z" w:author="Jan Groh">
        <w:r>
          <w:rPr>
            <w:rFonts w:ascii="Garamond Premier Pro Caption" w:hAnsi="Garamond Premier Pro Caption"/>
            <w:sz w:val="22"/>
            <w:szCs w:val="22"/>
            <w:rtl w:val="0"/>
            <w:lang w:val="en-US"/>
          </w:rPr>
          <w:delText>t w</w:delText>
        </w:r>
      </w:del>
      <w:del w:id="11584" w:date="2023-01-13T18:26:59Z" w:author="Jan Groh">
        <w:r>
          <w:rPr>
            <w:rFonts w:ascii="Garamond Premier Pro Caption" w:hAnsi="Garamond Premier Pro Caption" w:hint="default"/>
            <w:sz w:val="22"/>
            <w:szCs w:val="22"/>
            <w:rtl w:val="0"/>
          </w:rPr>
          <w:delText>ä</w:delText>
        </w:r>
      </w:del>
      <w:del w:id="11585" w:date="2023-01-13T18:26:59Z" w:author="Jan Groh">
        <w:r>
          <w:rPr>
            <w:rFonts w:ascii="Garamond Premier Pro Caption" w:hAnsi="Garamond Premier Pro Caption"/>
            <w:sz w:val="22"/>
            <w:szCs w:val="22"/>
            <w:rtl w:val="0"/>
            <w:lang w:val="de-DE"/>
          </w:rPr>
          <w:delText xml:space="preserve">re, wahrscheinlich liebt er jemand. </w:delText>
        </w:r>
      </w:del>
      <w:del w:id="11586" w:date="2023-01-13T18:26:59Z" w:author="Jan Groh">
        <w:r>
          <w:rPr>
            <w:rFonts w:ascii="Garamond Premier Pro Caption" w:hAnsi="Garamond Premier Pro Caption" w:hint="default"/>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587" w:date="2023-01-13T18:26:59Z" w:author="Jan Groh"/>
          <w:rFonts w:ascii="Garamond Premier Pro Caption" w:cs="Garamond Premier Pro Caption" w:hAnsi="Garamond Premier Pro Caption" w:eastAsia="Garamond Premier Pro Caption"/>
          <w:sz w:val="22"/>
          <w:szCs w:val="22"/>
        </w:rPr>
      </w:pPr>
      <w:del w:id="11588" w:date="2023-01-13T18:26:59Z" w:author="Jan Groh">
        <w:r>
          <w:rPr>
            <w:rFonts w:ascii="Garamond Premier Pro Caption" w:hAnsi="Garamond Premier Pro Caption"/>
            <w:sz w:val="22"/>
            <w:szCs w:val="22"/>
            <w:rtl w:val="0"/>
            <w:lang w:val="de-DE"/>
          </w:rPr>
          <w:delText xml:space="preserve">Ich leide oder habe mehr wie billig gelitten, </w:delText>
        </w:r>
      </w:del>
      <w:del w:id="11589" w:date="2023-01-13T18:26:59Z" w:author="Jan Groh">
        <w:r>
          <w:rPr>
            <w:rFonts w:ascii="Garamond Premier Pro Caption" w:hAnsi="Garamond Premier Pro Caption" w:hint="default"/>
            <w:sz w:val="22"/>
            <w:szCs w:val="22"/>
            <w:rtl w:val="0"/>
          </w:rPr>
          <w:delText xml:space="preserve">– </w:delText>
        </w:r>
      </w:del>
      <w:del w:id="11590" w:date="2023-01-13T18:26:59Z" w:author="Jan Groh">
        <w:r>
          <w:rPr>
            <w:rFonts w:ascii="Garamond Premier Pro Caption" w:hAnsi="Garamond Premier Pro Caption"/>
            <w:sz w:val="22"/>
            <w:szCs w:val="22"/>
            <w:rtl w:val="0"/>
            <w:lang w:val="de-DE"/>
          </w:rPr>
          <w:delText>Story beredete mich, mich mit ihm zu vers</w:delText>
        </w:r>
      </w:del>
      <w:del w:id="11591" w:date="2023-01-13T18:26:59Z" w:author="Jan Groh">
        <w:r>
          <w:rPr>
            <w:rFonts w:ascii="Garamond Premier Pro Caption" w:hAnsi="Garamond Premier Pro Caption" w:hint="default"/>
            <w:sz w:val="22"/>
            <w:szCs w:val="22"/>
            <w:rtl w:val="0"/>
            <w:lang w:val="sv-SE"/>
          </w:rPr>
          <w:delText>ö</w:delText>
        </w:r>
      </w:del>
      <w:del w:id="11592" w:date="2023-01-13T18:26:59Z" w:author="Jan Groh">
        <w:r>
          <w:rPr>
            <w:rFonts w:ascii="Garamond Premier Pro Caption" w:hAnsi="Garamond Premier Pro Caption"/>
            <w:sz w:val="22"/>
            <w:szCs w:val="22"/>
            <w:rtl w:val="0"/>
            <w:lang w:val="de-DE"/>
          </w:rPr>
          <w:delText>hnen, um acht Tage darauf es selbst zu zerrei</w:delText>
        </w:r>
      </w:del>
      <w:del w:id="11593" w:date="2023-01-13T18:26:59Z" w:author="Jan Groh">
        <w:r>
          <w:rPr>
            <w:rFonts w:ascii="Garamond Premier Pro Caption" w:hAnsi="Garamond Premier Pro Caption" w:hint="default"/>
            <w:sz w:val="22"/>
            <w:szCs w:val="22"/>
            <w:rtl w:val="0"/>
            <w:lang w:val="de-DE"/>
          </w:rPr>
          <w:delText>ß</w:delText>
        </w:r>
      </w:del>
      <w:del w:id="11594" w:date="2023-01-13T18:26:59Z" w:author="Jan Groh">
        <w:r>
          <w:rPr>
            <w:rFonts w:ascii="Garamond Premier Pro Caption" w:hAnsi="Garamond Premier Pro Caption"/>
            <w:sz w:val="22"/>
            <w:szCs w:val="22"/>
            <w:rtl w:val="0"/>
            <w:lang w:val="de-DE"/>
          </w:rPr>
          <w:delText xml:space="preserve">en! </w:delText>
        </w:r>
      </w:del>
      <w:del w:id="11595" w:date="2023-01-13T18:26:59Z" w:author="Jan Groh">
        <w:r>
          <w:rPr>
            <w:rFonts w:ascii="Garamond Premier Pro Caption" w:hAnsi="Garamond Premier Pro Caption" w:hint="default"/>
            <w:sz w:val="22"/>
            <w:szCs w:val="22"/>
            <w:rtl w:val="0"/>
          </w:rPr>
          <w:delText xml:space="preserve">– </w:delText>
        </w:r>
      </w:del>
      <w:del w:id="11596" w:date="2023-01-13T18:26:59Z" w:author="Jan Groh">
        <w:r>
          <w:rPr>
            <w:rFonts w:ascii="Garamond Premier Pro Caption" w:hAnsi="Garamond Premier Pro Caption"/>
            <w:sz w:val="22"/>
            <w:szCs w:val="22"/>
            <w:rtl w:val="0"/>
            <w:lang w:val="de-DE"/>
          </w:rPr>
          <w:delText>Die arme Sibylle</w:delText>
        </w:r>
      </w:del>
      <w:del w:id="1159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5"/>
        </w:r>
      </w:del>
      <w:del w:id="11598" w:date="2023-01-13T18:26:59Z" w:author="Jan Groh">
        <w:r>
          <w:rPr>
            <w:rFonts w:ascii="Garamond Premier Pro Caption" w:hAnsi="Garamond Premier Pro Caption"/>
            <w:sz w:val="22"/>
            <w:szCs w:val="22"/>
            <w:rtl w:val="0"/>
            <w:lang w:val="de-DE"/>
          </w:rPr>
          <w:delText xml:space="preserve"> hat von meiner Gesellschaft wahrlich noch wenig Freude gehabt, denn da</w:delText>
        </w:r>
      </w:del>
      <w:del w:id="11599" w:date="2023-01-13T18:26:59Z" w:author="Jan Groh">
        <w:r>
          <w:rPr>
            <w:rFonts w:ascii="Garamond Premier Pro Caption" w:hAnsi="Garamond Premier Pro Caption" w:hint="default"/>
            <w:sz w:val="22"/>
            <w:szCs w:val="22"/>
            <w:rtl w:val="0"/>
            <w:lang w:val="de-DE"/>
          </w:rPr>
          <w:delText xml:space="preserve">ß </w:delText>
        </w:r>
      </w:del>
      <w:del w:id="11600" w:date="2023-01-13T18:26:59Z" w:author="Jan Groh">
        <w:r>
          <w:rPr>
            <w:rFonts w:ascii="Garamond Premier Pro Caption" w:hAnsi="Garamond Premier Pro Caption"/>
            <w:sz w:val="22"/>
            <w:szCs w:val="22"/>
            <w:rtl w:val="0"/>
            <w:lang w:val="de-DE"/>
          </w:rPr>
          <w:delText>dies alles nicht abgehen konnte, ohne da</w:delText>
        </w:r>
      </w:del>
      <w:del w:id="11601" w:date="2023-01-13T18:26:59Z" w:author="Jan Groh">
        <w:r>
          <w:rPr>
            <w:rFonts w:ascii="Garamond Premier Pro Caption" w:hAnsi="Garamond Premier Pro Caption" w:hint="default"/>
            <w:sz w:val="22"/>
            <w:szCs w:val="22"/>
            <w:rtl w:val="0"/>
            <w:lang w:val="de-DE"/>
          </w:rPr>
          <w:delText xml:space="preserve">ß </w:delText>
        </w:r>
      </w:del>
      <w:del w:id="11602" w:date="2023-01-13T18:26:59Z" w:author="Jan Groh">
        <w:r>
          <w:rPr>
            <w:rFonts w:ascii="Garamond Premier Pro Caption" w:hAnsi="Garamond Premier Pro Caption"/>
            <w:sz w:val="22"/>
            <w:szCs w:val="22"/>
            <w:rtl w:val="0"/>
            <w:lang w:val="de-DE"/>
          </w:rPr>
          <w:delText>sie es erfuhr und mit darunter litt, kannst Du Dir denken. Sie tut, was sie nur kann, und m</w:delText>
        </w:r>
      </w:del>
      <w:del w:id="11603" w:date="2023-01-13T18:26:59Z" w:author="Jan Groh">
        <w:r>
          <w:rPr>
            <w:rFonts w:ascii="Garamond Premier Pro Caption" w:hAnsi="Garamond Premier Pro Caption" w:hint="default"/>
            <w:sz w:val="22"/>
            <w:szCs w:val="22"/>
            <w:rtl w:val="0"/>
            <w:lang w:val="sv-SE"/>
          </w:rPr>
          <w:delText>ö</w:delText>
        </w:r>
      </w:del>
      <w:del w:id="11604" w:date="2023-01-13T18:26:59Z" w:author="Jan Groh">
        <w:r>
          <w:rPr>
            <w:rFonts w:ascii="Garamond Premier Pro Caption" w:hAnsi="Garamond Premier Pro Caption"/>
            <w:sz w:val="22"/>
            <w:szCs w:val="22"/>
            <w:rtl w:val="0"/>
            <w:lang w:val="de-DE"/>
          </w:rPr>
          <w:delText>chte gerne die Hand unter meinen Fu</w:delText>
        </w:r>
      </w:del>
      <w:del w:id="11605" w:date="2023-01-13T18:26:59Z" w:author="Jan Groh">
        <w:r>
          <w:rPr>
            <w:rFonts w:ascii="Garamond Premier Pro Caption" w:hAnsi="Garamond Premier Pro Caption" w:hint="default"/>
            <w:sz w:val="22"/>
            <w:szCs w:val="22"/>
            <w:rtl w:val="0"/>
            <w:lang w:val="de-DE"/>
          </w:rPr>
          <w:delText xml:space="preserve">ß </w:delText>
        </w:r>
      </w:del>
      <w:del w:id="11606" w:date="2023-01-13T18:26:59Z" w:author="Jan Groh">
        <w:r>
          <w:rPr>
            <w:rFonts w:ascii="Garamond Premier Pro Caption" w:hAnsi="Garamond Premier Pro Caption"/>
            <w:sz w:val="22"/>
            <w:szCs w:val="22"/>
            <w:rtl w:val="0"/>
            <w:lang w:val="de-DE"/>
          </w:rPr>
          <w:delText>legen, damit er weicher tr</w:delText>
        </w:r>
      </w:del>
      <w:del w:id="11607" w:date="2023-01-13T18:26:59Z" w:author="Jan Groh">
        <w:r>
          <w:rPr>
            <w:rFonts w:ascii="Garamond Premier Pro Caption" w:hAnsi="Garamond Premier Pro Caption" w:hint="default"/>
            <w:sz w:val="22"/>
            <w:szCs w:val="22"/>
            <w:rtl w:val="0"/>
          </w:rPr>
          <w:delText>ä</w:delText>
        </w:r>
      </w:del>
      <w:del w:id="11608" w:date="2023-01-13T18:26:59Z" w:author="Jan Groh">
        <w:r>
          <w:rPr>
            <w:rFonts w:ascii="Garamond Premier Pro Caption" w:hAnsi="Garamond Premier Pro Caption"/>
            <w:sz w:val="22"/>
            <w:szCs w:val="22"/>
            <w:rtl w:val="0"/>
            <w:lang w:val="de-DE"/>
          </w:rPr>
          <w:delText>te, doch mir ist nicht zu helfen.</w:delText>
        </w:r>
      </w:del>
      <w:del w:id="11609"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1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1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12" w:date="2023-01-13T18:26:59Z" w:author="Jan Groh"/>
          <w:rFonts w:ascii="Garamond Premier Pro Italic" w:cs="Garamond Premier Pro Italic" w:hAnsi="Garamond Premier Pro Italic" w:eastAsia="Garamond Premier Pro Italic"/>
          <w:sz w:val="22"/>
          <w:szCs w:val="22"/>
        </w:rPr>
      </w:pPr>
      <w:del w:id="11613" w:date="2023-01-13T18:26:59Z" w:author="Jan Groh">
        <w:r>
          <w:rPr>
            <w:rFonts w:ascii="Garamond Premier Pro Italic" w:hAnsi="Garamond Premier Pro Italic"/>
            <w:sz w:val="22"/>
            <w:szCs w:val="22"/>
            <w:rtl w:val="0"/>
            <w:lang w:val="de-DE"/>
          </w:rPr>
          <w:delText>Sibylle Mertens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14" w:date="2023-01-13T18:26:59Z" w:author="Jan Groh"/>
          <w:rFonts w:ascii="Garamond Premier Pro Italic" w:cs="Garamond Premier Pro Italic" w:hAnsi="Garamond Premier Pro Italic" w:eastAsia="Garamond Premier Pro Italic"/>
          <w:sz w:val="22"/>
          <w:szCs w:val="22"/>
        </w:rPr>
      </w:pPr>
      <w:del w:id="11615" w:date="2023-01-13T18:26:59Z" w:author="Jan Groh">
        <w:r>
          <w:rPr>
            <w:rFonts w:ascii="Garamond Premier Pro Italic" w:hAnsi="Garamond Premier Pro Italic"/>
            <w:sz w:val="22"/>
            <w:szCs w:val="22"/>
            <w:rtl w:val="0"/>
          </w:rPr>
          <w:delText>20. September 1834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16" w:date="2023-01-13T18:26:59Z" w:author="Jan Groh"/>
          <w:rFonts w:ascii="Garamond Premier Pro Caption" w:cs="Garamond Premier Pro Caption" w:hAnsi="Garamond Premier Pro Caption" w:eastAsia="Garamond Premier Pro Caption"/>
          <w:sz w:val="22"/>
          <w:szCs w:val="22"/>
        </w:rPr>
      </w:pPr>
      <w:del w:id="11617" w:date="2023-01-13T18:26:59Z" w:author="Jan Groh">
        <w:r>
          <w:rPr>
            <w:rFonts w:ascii="Garamond Premier Pro Caption" w:hAnsi="Garamond Premier Pro Caption"/>
            <w:sz w:val="22"/>
            <w:szCs w:val="22"/>
            <w:rtl w:val="0"/>
            <w:lang w:val="de-DE"/>
          </w:rPr>
          <w:delText xml:space="preserve">Hoffentlich trifft dieses Blatt Sie noch in Weimar, wo nicht </w:delText>
        </w:r>
      </w:del>
      <w:del w:id="11618" w:date="2023-01-13T18:26:59Z" w:author="Jan Groh">
        <w:r>
          <w:rPr>
            <w:rFonts w:ascii="Garamond Premier Pro Caption" w:hAnsi="Garamond Premier Pro Caption" w:hint="default"/>
            <w:sz w:val="22"/>
            <w:szCs w:val="22"/>
            <w:rtl w:val="0"/>
          </w:rPr>
          <w:delText xml:space="preserve">– </w:delText>
        </w:r>
      </w:del>
      <w:del w:id="11619" w:date="2023-01-13T18:26:59Z" w:author="Jan Groh">
        <w:r>
          <w:rPr>
            <w:rFonts w:ascii="Garamond Premier Pro Caption" w:hAnsi="Garamond Premier Pro Caption"/>
            <w:sz w:val="22"/>
            <w:szCs w:val="22"/>
            <w:rtl w:val="0"/>
            <w:lang w:val="de-DE"/>
          </w:rPr>
          <w:delText>so haben Sie doch Order gegeben, es Ihnen nachzusenden. Ich habe das Blanc auf der R</w:delText>
        </w:r>
      </w:del>
      <w:del w:id="11620" w:date="2023-01-13T18:26:59Z" w:author="Jan Groh">
        <w:r>
          <w:rPr>
            <w:rFonts w:ascii="Garamond Premier Pro Caption" w:hAnsi="Garamond Premier Pro Caption" w:hint="default"/>
            <w:sz w:val="22"/>
            <w:szCs w:val="22"/>
            <w:rtl w:val="0"/>
          </w:rPr>
          <w:delText>ü</w:delText>
        </w:r>
      </w:del>
      <w:del w:id="11621" w:date="2023-01-13T18:26:59Z" w:author="Jan Groh">
        <w:r>
          <w:rPr>
            <w:rFonts w:ascii="Garamond Premier Pro Caption" w:hAnsi="Garamond Premier Pro Caption"/>
            <w:sz w:val="22"/>
            <w:szCs w:val="22"/>
            <w:rtl w:val="0"/>
            <w:lang w:val="de-DE"/>
          </w:rPr>
          <w:delText>ckseite zwischen dem Rande und dem Namen Prestinari nicht an Ihre Order ausf</w:delText>
        </w:r>
      </w:del>
      <w:del w:id="11622" w:date="2023-01-13T18:26:59Z" w:author="Jan Groh">
        <w:r>
          <w:rPr>
            <w:rFonts w:ascii="Garamond Premier Pro Caption" w:hAnsi="Garamond Premier Pro Caption" w:hint="default"/>
            <w:sz w:val="22"/>
            <w:szCs w:val="22"/>
            <w:rtl w:val="0"/>
          </w:rPr>
          <w:delText>ü</w:delText>
        </w:r>
      </w:del>
      <w:del w:id="11623" w:date="2023-01-13T18:26:59Z" w:author="Jan Groh">
        <w:r>
          <w:rPr>
            <w:rFonts w:ascii="Garamond Premier Pro Caption" w:hAnsi="Garamond Premier Pro Caption"/>
            <w:sz w:val="22"/>
            <w:szCs w:val="22"/>
            <w:rtl w:val="0"/>
            <w:lang w:val="nl-NL"/>
          </w:rPr>
          <w:delText>llen m</w:delText>
        </w:r>
      </w:del>
      <w:del w:id="11624" w:date="2023-01-13T18:26:59Z" w:author="Jan Groh">
        <w:r>
          <w:rPr>
            <w:rFonts w:ascii="Garamond Premier Pro Caption" w:hAnsi="Garamond Premier Pro Caption" w:hint="default"/>
            <w:sz w:val="22"/>
            <w:szCs w:val="22"/>
            <w:rtl w:val="0"/>
            <w:lang w:val="sv-SE"/>
          </w:rPr>
          <w:delText>ö</w:delText>
        </w:r>
      </w:del>
      <w:del w:id="11625" w:date="2023-01-13T18:26:59Z" w:author="Jan Groh">
        <w:r>
          <w:rPr>
            <w:rFonts w:ascii="Garamond Premier Pro Caption" w:hAnsi="Garamond Premier Pro Caption"/>
            <w:sz w:val="22"/>
            <w:szCs w:val="22"/>
            <w:rtl w:val="0"/>
            <w:lang w:val="de-DE"/>
          </w:rPr>
          <w:delText>gen, weil es vielleicht besser ist, an die Order der Jameson</w:delText>
        </w:r>
      </w:del>
      <w:ins w:id="11626" w:date="2023-01-08T21:58:38Z" w:author="Jan Groh">
        <w:del w:id="1162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6"/>
          </w:r>
        </w:del>
      </w:ins>
      <w:del w:id="11628" w:date="2023-01-13T18:26:59Z" w:author="Jan Groh">
        <w:r>
          <w:rPr>
            <w:rFonts w:ascii="Garamond Premier Pro Caption" w:hAnsi="Garamond Premier Pro Caption"/>
            <w:sz w:val="22"/>
            <w:szCs w:val="22"/>
            <w:rtl w:val="0"/>
            <w:lang w:val="de-DE"/>
          </w:rPr>
          <w:delText xml:space="preserve"> zu endossieren</w:delText>
        </w:r>
      </w:del>
      <w:del w:id="1162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7"/>
        </w:r>
      </w:del>
      <w:del w:id="11630" w:date="2023-01-13T18:26:59Z" w:author="Jan Groh">
        <w:r>
          <w:rPr>
            <w:rFonts w:ascii="Garamond Premier Pro Caption" w:hAnsi="Garamond Premier Pro Caption"/>
            <w:sz w:val="22"/>
            <w:szCs w:val="22"/>
            <w:rtl w:val="0"/>
            <w:lang w:val="de-DE"/>
          </w:rPr>
          <w:delText>, indem es dann gar nicht kann ergr</w:delText>
        </w:r>
      </w:del>
      <w:del w:id="11631" w:date="2023-01-13T18:26:59Z" w:author="Jan Groh">
        <w:r>
          <w:rPr>
            <w:rFonts w:ascii="Garamond Premier Pro Caption" w:hAnsi="Garamond Premier Pro Caption" w:hint="default"/>
            <w:sz w:val="22"/>
            <w:szCs w:val="22"/>
            <w:rtl w:val="0"/>
          </w:rPr>
          <w:delText>ü</w:delText>
        </w:r>
      </w:del>
      <w:del w:id="11632" w:date="2023-01-13T18:26:59Z" w:author="Jan Groh">
        <w:r>
          <w:rPr>
            <w:rFonts w:ascii="Garamond Premier Pro Caption" w:hAnsi="Garamond Premier Pro Caption"/>
            <w:sz w:val="22"/>
            <w:szCs w:val="22"/>
            <w:rtl w:val="0"/>
            <w:lang w:val="de-DE"/>
          </w:rPr>
          <w:delText>ndet werden, da</w:delText>
        </w:r>
      </w:del>
      <w:del w:id="11633" w:date="2023-01-13T18:26:59Z" w:author="Jan Groh">
        <w:r>
          <w:rPr>
            <w:rFonts w:ascii="Garamond Premier Pro Caption" w:hAnsi="Garamond Premier Pro Caption" w:hint="default"/>
            <w:sz w:val="22"/>
            <w:szCs w:val="22"/>
            <w:rtl w:val="0"/>
            <w:lang w:val="de-DE"/>
          </w:rPr>
          <w:delText xml:space="preserve">ß </w:delText>
        </w:r>
      </w:del>
      <w:del w:id="11634" w:date="2023-01-13T18:26:59Z" w:author="Jan Groh">
        <w:r>
          <w:rPr>
            <w:rFonts w:ascii="Garamond Premier Pro Caption" w:hAnsi="Garamond Premier Pro Caption"/>
            <w:sz w:val="22"/>
            <w:szCs w:val="22"/>
            <w:rtl w:val="0"/>
            <w:lang w:val="de-DE"/>
          </w:rPr>
          <w:delText>der Wechsel von mir an Sie, liebe Ottilie, lautet; denn f</w:delText>
        </w:r>
      </w:del>
      <w:del w:id="11635" w:date="2023-01-13T18:26:59Z" w:author="Jan Groh">
        <w:r>
          <w:rPr>
            <w:rFonts w:ascii="Garamond Premier Pro Caption" w:hAnsi="Garamond Premier Pro Caption" w:hint="default"/>
            <w:sz w:val="22"/>
            <w:szCs w:val="22"/>
            <w:rtl w:val="0"/>
          </w:rPr>
          <w:delText>ü</w:delText>
        </w:r>
      </w:del>
      <w:del w:id="11636" w:date="2023-01-13T18:26:59Z" w:author="Jan Groh">
        <w:r>
          <w:rPr>
            <w:rFonts w:ascii="Garamond Premier Pro Caption" w:hAnsi="Garamond Premier Pro Caption"/>
            <w:sz w:val="22"/>
            <w:szCs w:val="22"/>
            <w:rtl w:val="0"/>
            <w:lang w:val="de-DE"/>
          </w:rPr>
          <w:delText>r die Jameson kann ich hier durch Engl</w:delText>
        </w:r>
      </w:del>
      <w:del w:id="11637" w:date="2023-01-13T18:26:59Z" w:author="Jan Groh">
        <w:r>
          <w:rPr>
            <w:rFonts w:ascii="Garamond Premier Pro Caption" w:hAnsi="Garamond Premier Pro Caption" w:hint="default"/>
            <w:sz w:val="22"/>
            <w:szCs w:val="22"/>
            <w:rtl w:val="0"/>
          </w:rPr>
          <w:delText>ä</w:delText>
        </w:r>
      </w:del>
      <w:del w:id="11638" w:date="2023-01-13T18:26:59Z" w:author="Jan Groh">
        <w:r>
          <w:rPr>
            <w:rFonts w:ascii="Garamond Premier Pro Caption" w:hAnsi="Garamond Premier Pro Caption"/>
            <w:sz w:val="22"/>
            <w:szCs w:val="22"/>
            <w:rtl w:val="0"/>
            <w:lang w:val="de-DE"/>
          </w:rPr>
          <w:delText>nder Geld versiert bekommen haben, u. dergl. mehr. Die vierhundert Gulden machen in unserm preu</w:delText>
        </w:r>
      </w:del>
      <w:del w:id="11639" w:date="2023-01-13T18:26:59Z" w:author="Jan Groh">
        <w:r>
          <w:rPr>
            <w:rFonts w:ascii="Garamond Premier Pro Caption" w:hAnsi="Garamond Premier Pro Caption" w:hint="default"/>
            <w:sz w:val="22"/>
            <w:szCs w:val="22"/>
            <w:rtl w:val="0"/>
            <w:lang w:val="de-DE"/>
          </w:rPr>
          <w:delText>ß</w:delText>
        </w:r>
      </w:del>
      <w:del w:id="11640" w:date="2023-01-13T18:26:59Z" w:author="Jan Groh">
        <w:r>
          <w:rPr>
            <w:rFonts w:ascii="Garamond Premier Pro Caption" w:hAnsi="Garamond Premier Pro Caption"/>
            <w:sz w:val="22"/>
            <w:szCs w:val="22"/>
            <w:rtl w:val="0"/>
            <w:lang w:val="de-DE"/>
          </w:rPr>
          <w:delText>ischen Gelde gerade zweihundertachtzig Taler, da es im 20-Florin-Fu</w:delText>
        </w:r>
      </w:del>
      <w:del w:id="11641" w:date="2023-01-13T18:26:59Z" w:author="Jan Groh">
        <w:r>
          <w:rPr>
            <w:rFonts w:ascii="Garamond Premier Pro Caption" w:hAnsi="Garamond Premier Pro Caption" w:hint="default"/>
            <w:sz w:val="22"/>
            <w:szCs w:val="22"/>
            <w:rtl w:val="0"/>
            <w:lang w:val="de-DE"/>
          </w:rPr>
          <w:delText xml:space="preserve">ß </w:delText>
        </w:r>
      </w:del>
      <w:del w:id="11642" w:date="2023-01-13T18:26:59Z" w:author="Jan Groh">
        <w:r>
          <w:rPr>
            <w:rFonts w:ascii="Garamond Premier Pro Caption" w:hAnsi="Garamond Premier Pro Caption"/>
            <w:sz w:val="22"/>
            <w:szCs w:val="22"/>
            <w:rtl w:val="0"/>
            <w:lang w:val="de-DE"/>
          </w:rPr>
          <w:delText>ausgestellt ist, wo einhundertundf</w:delText>
        </w:r>
      </w:del>
      <w:del w:id="11643" w:date="2023-01-13T18:26:59Z" w:author="Jan Groh">
        <w:r>
          <w:rPr>
            <w:rFonts w:ascii="Garamond Premier Pro Caption" w:hAnsi="Garamond Premier Pro Caption" w:hint="default"/>
            <w:sz w:val="22"/>
            <w:szCs w:val="22"/>
            <w:rtl w:val="0"/>
          </w:rPr>
          <w:delText>ü</w:delText>
        </w:r>
      </w:del>
      <w:del w:id="11644" w:date="2023-01-13T18:26:59Z" w:author="Jan Groh">
        <w:r>
          <w:rPr>
            <w:rFonts w:ascii="Garamond Premier Pro Caption" w:hAnsi="Garamond Premier Pro Caption"/>
            <w:sz w:val="22"/>
            <w:szCs w:val="22"/>
            <w:rtl w:val="0"/>
            <w:lang w:val="de-DE"/>
          </w:rPr>
          <w:delText>nfzig Gulden einhundertundf</w:delText>
        </w:r>
      </w:del>
      <w:del w:id="11645" w:date="2023-01-13T18:26:59Z" w:author="Jan Groh">
        <w:r>
          <w:rPr>
            <w:rFonts w:ascii="Garamond Premier Pro Caption" w:hAnsi="Garamond Premier Pro Caption" w:hint="default"/>
            <w:sz w:val="22"/>
            <w:szCs w:val="22"/>
            <w:rtl w:val="0"/>
          </w:rPr>
          <w:delText>ü</w:delText>
        </w:r>
      </w:del>
      <w:del w:id="11646" w:date="2023-01-13T18:26:59Z" w:author="Jan Groh">
        <w:r>
          <w:rPr>
            <w:rFonts w:ascii="Garamond Premier Pro Caption" w:hAnsi="Garamond Premier Pro Caption"/>
            <w:sz w:val="22"/>
            <w:szCs w:val="22"/>
            <w:rtl w:val="0"/>
            <w:lang w:val="de-DE"/>
          </w:rPr>
          <w:delText xml:space="preserve">nf Taler ausmachen: man wird Ihnen das in Baden genau explizieren; ich habe mir </w:delText>
        </w:r>
      </w:del>
      <w:del w:id="11647" w:date="2023-01-13T18:26:59Z" w:author="Jan Groh">
        <w:r>
          <w:rPr>
            <w:rFonts w:ascii="Garamond Premier Pro Caption" w:hAnsi="Garamond Premier Pro Caption" w:hint="default"/>
            <w:sz w:val="22"/>
            <w:szCs w:val="22"/>
            <w:rtl w:val="0"/>
          </w:rPr>
          <w:delText>ü</w:delText>
        </w:r>
      </w:del>
      <w:del w:id="11648" w:date="2023-01-13T18:26:59Z" w:author="Jan Groh">
        <w:r>
          <w:rPr>
            <w:rFonts w:ascii="Garamond Premier Pro Caption" w:hAnsi="Garamond Premier Pro Caption"/>
            <w:sz w:val="22"/>
            <w:szCs w:val="22"/>
            <w:rtl w:val="0"/>
            <w:lang w:val="de-DE"/>
          </w:rPr>
          <w:delText>berlegt (denn da Euer Gnaden nicht so gn</w:delText>
        </w:r>
      </w:del>
      <w:del w:id="11649" w:date="2023-01-13T18:26:59Z" w:author="Jan Groh">
        <w:r>
          <w:rPr>
            <w:rFonts w:ascii="Garamond Premier Pro Caption" w:hAnsi="Garamond Premier Pro Caption" w:hint="default"/>
            <w:sz w:val="22"/>
            <w:szCs w:val="22"/>
            <w:rtl w:val="0"/>
          </w:rPr>
          <w:delText>ä</w:delText>
        </w:r>
      </w:del>
      <w:del w:id="11650" w:date="2023-01-13T18:26:59Z" w:author="Jan Groh">
        <w:r>
          <w:rPr>
            <w:rFonts w:ascii="Garamond Premier Pro Caption" w:hAnsi="Garamond Premier Pro Caption"/>
            <w:sz w:val="22"/>
            <w:szCs w:val="22"/>
            <w:rtl w:val="0"/>
            <w:lang w:val="de-DE"/>
          </w:rPr>
          <w:delText>dig waren, mir eine Summe zu bestimmen, so mu</w:delText>
        </w:r>
      </w:del>
      <w:del w:id="11651" w:date="2023-01-13T18:26:59Z" w:author="Jan Groh">
        <w:r>
          <w:rPr>
            <w:rFonts w:ascii="Garamond Premier Pro Caption" w:hAnsi="Garamond Premier Pro Caption" w:hint="default"/>
            <w:sz w:val="22"/>
            <w:szCs w:val="22"/>
            <w:rtl w:val="0"/>
            <w:lang w:val="de-DE"/>
          </w:rPr>
          <w:delText>ß</w:delText>
        </w:r>
      </w:del>
      <w:del w:id="11652" w:date="2023-01-13T18:26:59Z" w:author="Jan Groh">
        <w:r>
          <w:rPr>
            <w:rFonts w:ascii="Garamond Premier Pro Caption" w:hAnsi="Garamond Premier Pro Caption"/>
            <w:sz w:val="22"/>
            <w:szCs w:val="22"/>
            <w:rtl w:val="0"/>
          </w:rPr>
          <w:delText xml:space="preserve">te ich </w:delText>
        </w:r>
      </w:del>
      <w:del w:id="11653" w:date="2023-01-13T18:26:59Z" w:author="Jan Groh">
        <w:r>
          <w:rPr>
            <w:rFonts w:ascii="Garamond Premier Pro Caption" w:hAnsi="Garamond Premier Pro Caption" w:hint="default"/>
            <w:sz w:val="22"/>
            <w:szCs w:val="22"/>
            <w:rtl w:val="0"/>
          </w:rPr>
          <w:delText>ü</w:delText>
        </w:r>
      </w:del>
      <w:del w:id="11654" w:date="2023-01-13T18:26:59Z" w:author="Jan Groh">
        <w:r>
          <w:rPr>
            <w:rFonts w:ascii="Garamond Premier Pro Caption" w:hAnsi="Garamond Premier Pro Caption"/>
            <w:sz w:val="22"/>
            <w:szCs w:val="22"/>
            <w:rtl w:val="0"/>
            <w:lang w:val="de-DE"/>
          </w:rPr>
          <w:delText>berlegen), da</w:delText>
        </w:r>
      </w:del>
      <w:del w:id="11655" w:date="2023-01-13T18:26:59Z" w:author="Jan Groh">
        <w:r>
          <w:rPr>
            <w:rFonts w:ascii="Garamond Premier Pro Caption" w:hAnsi="Garamond Premier Pro Caption" w:hint="default"/>
            <w:sz w:val="22"/>
            <w:szCs w:val="22"/>
            <w:rtl w:val="0"/>
            <w:lang w:val="de-DE"/>
          </w:rPr>
          <w:delText xml:space="preserve">ß </w:delText>
        </w:r>
      </w:del>
      <w:del w:id="11656" w:date="2023-01-13T18:26:59Z" w:author="Jan Groh">
        <w:r>
          <w:rPr>
            <w:rFonts w:ascii="Garamond Premier Pro Caption" w:hAnsi="Garamond Premier Pro Caption"/>
            <w:sz w:val="22"/>
            <w:szCs w:val="22"/>
            <w:rtl w:val="0"/>
            <w:lang w:val="de-DE"/>
          </w:rPr>
          <w:delText>dies f</w:delText>
        </w:r>
      </w:del>
      <w:del w:id="11657" w:date="2023-01-13T18:26:59Z" w:author="Jan Groh">
        <w:r>
          <w:rPr>
            <w:rFonts w:ascii="Garamond Premier Pro Caption" w:hAnsi="Garamond Premier Pro Caption" w:hint="default"/>
            <w:sz w:val="22"/>
            <w:szCs w:val="22"/>
            <w:rtl w:val="0"/>
          </w:rPr>
          <w:delText>ü</w:delText>
        </w:r>
      </w:del>
      <w:del w:id="11658" w:date="2023-01-13T18:26:59Z" w:author="Jan Groh">
        <w:r>
          <w:rPr>
            <w:rFonts w:ascii="Garamond Premier Pro Caption" w:hAnsi="Garamond Premier Pro Caption"/>
            <w:sz w:val="22"/>
            <w:szCs w:val="22"/>
            <w:rtl w:val="0"/>
            <w:lang w:val="de-DE"/>
          </w:rPr>
          <w:delText>r die ersten drei Monate Ihres dortigen Aufenthaltes wohl reichen m</w:delText>
        </w:r>
      </w:del>
      <w:del w:id="11659" w:date="2023-01-13T18:26:59Z" w:author="Jan Groh">
        <w:r>
          <w:rPr>
            <w:rFonts w:ascii="Garamond Premier Pro Caption" w:hAnsi="Garamond Premier Pro Caption" w:hint="default"/>
            <w:sz w:val="22"/>
            <w:szCs w:val="22"/>
            <w:rtl w:val="0"/>
            <w:lang w:val="sv-SE"/>
          </w:rPr>
          <w:delText>ö</w:delText>
        </w:r>
      </w:del>
      <w:del w:id="11660" w:date="2023-01-13T18:26:59Z" w:author="Jan Groh">
        <w:r>
          <w:rPr>
            <w:rFonts w:ascii="Garamond Premier Pro Caption" w:hAnsi="Garamond Premier Pro Caption"/>
            <w:sz w:val="22"/>
            <w:szCs w:val="22"/>
            <w:rtl w:val="0"/>
            <w:lang w:val="de-DE"/>
          </w:rPr>
          <w:delText>chte: sind Sie dann so ungef</w:delText>
        </w:r>
      </w:del>
      <w:del w:id="11661" w:date="2023-01-13T18:26:59Z" w:author="Jan Groh">
        <w:r>
          <w:rPr>
            <w:rFonts w:ascii="Garamond Premier Pro Caption" w:hAnsi="Garamond Premier Pro Caption" w:hint="default"/>
            <w:sz w:val="22"/>
            <w:szCs w:val="22"/>
            <w:rtl w:val="0"/>
          </w:rPr>
          <w:delText>ä</w:delText>
        </w:r>
      </w:del>
      <w:del w:id="11662" w:date="2023-01-13T18:26:59Z" w:author="Jan Groh">
        <w:r>
          <w:rPr>
            <w:rFonts w:ascii="Garamond Premier Pro Caption" w:hAnsi="Garamond Premier Pro Caption"/>
            <w:sz w:val="22"/>
            <w:szCs w:val="22"/>
            <w:rtl w:val="0"/>
            <w:lang w:val="de-DE"/>
          </w:rPr>
          <w:delText>hr zu Rande mit den Barschaften, so bitte ich mir eine neue Order (wie wir Bankiers sagen) aus, und sende dann gleich. Da ich nicht berechnen k</w:delText>
        </w:r>
      </w:del>
      <w:del w:id="11663" w:date="2023-01-13T18:26:59Z" w:author="Jan Groh">
        <w:r>
          <w:rPr>
            <w:rFonts w:ascii="Garamond Premier Pro Caption" w:hAnsi="Garamond Premier Pro Caption" w:hint="default"/>
            <w:sz w:val="22"/>
            <w:szCs w:val="22"/>
            <w:rtl w:val="0"/>
            <w:lang w:val="sv-SE"/>
          </w:rPr>
          <w:delText>ö</w:delText>
        </w:r>
      </w:del>
      <w:del w:id="11664" w:date="2023-01-13T18:26:59Z" w:author="Jan Groh">
        <w:r>
          <w:rPr>
            <w:rFonts w:ascii="Garamond Premier Pro Caption" w:hAnsi="Garamond Premier Pro Caption"/>
            <w:sz w:val="22"/>
            <w:szCs w:val="22"/>
            <w:rtl w:val="0"/>
            <w:lang w:val="de-DE"/>
          </w:rPr>
          <w:delText>nnte, inwiefern die Vorm</w:delText>
        </w:r>
      </w:del>
      <w:del w:id="11665" w:date="2023-01-13T18:26:59Z" w:author="Jan Groh">
        <w:r>
          <w:rPr>
            <w:rFonts w:ascii="Garamond Premier Pro Caption" w:hAnsi="Garamond Premier Pro Caption" w:hint="default"/>
            <w:sz w:val="22"/>
            <w:szCs w:val="22"/>
            <w:rtl w:val="0"/>
          </w:rPr>
          <w:delText>ü</w:delText>
        </w:r>
      </w:del>
      <w:del w:id="11666" w:date="2023-01-13T18:26:59Z" w:author="Jan Groh">
        <w:r>
          <w:rPr>
            <w:rFonts w:ascii="Garamond Premier Pro Caption" w:hAnsi="Garamond Premier Pro Caption"/>
            <w:sz w:val="22"/>
            <w:szCs w:val="22"/>
            <w:rtl w:val="0"/>
            <w:lang w:val="de-DE"/>
          </w:rPr>
          <w:delText xml:space="preserve">nder Ihnen gleich </w:delText>
        </w:r>
      </w:del>
      <w:commentRangeStart w:id="11667"/>
      <w:del w:id="11668" w:date="2023-01-13T18:26:59Z" w:author="Jan Groh">
        <w:r>
          <w:rPr>
            <w:rFonts w:ascii="Garamond Premier Pro Caption" w:hAnsi="Garamond Premier Pro Caption"/>
            <w:sz w:val="22"/>
            <w:szCs w:val="22"/>
            <w:rtl w:val="0"/>
            <w:lang w:val="it-IT"/>
          </w:rPr>
          <w:delText>denaris</w:delText>
        </w:r>
      </w:del>
      <w:commentRangeEnd w:id="11667"/>
      <w:r>
        <w:commentReference w:id="11667"/>
      </w:r>
      <w:del w:id="11669" w:date="2023-01-13T18:26:59Z" w:author="Jan Groh">
        <w:r>
          <w:rPr>
            <w:rFonts w:ascii="Garamond Premier Pro Caption" w:hAnsi="Garamond Premier Pro Caption"/>
            <w:sz w:val="22"/>
            <w:szCs w:val="22"/>
            <w:rtl w:val="0"/>
            <w:lang w:val="de-DE"/>
          </w:rPr>
          <w:delText xml:space="preserve"> auszuzahlen beliebten oder nicht,</w:delText>
        </w:r>
      </w:del>
      <w:del w:id="11670" w:date="2023-01-13T18:26:59Z" w:author="Jan Groh">
        <w:r>
          <w:rPr>
            <w:rFonts w:ascii="Garamond Premier Pro Caption" w:hAnsi="Garamond Premier Pro Caption"/>
            <w:sz w:val="22"/>
            <w:szCs w:val="22"/>
            <w:rtl w:val="0"/>
            <w:lang w:val="de-DE"/>
          </w:rPr>
          <w:delText xml:space="preserve"> </w:delText>
        </w:r>
      </w:del>
      <w:del w:id="11671" w:date="2023-01-13T18:26:59Z" w:author="Jan Groh">
        <w:r>
          <w:rPr>
            <w:rFonts w:ascii="Garamond Premier Pro Caption" w:hAnsi="Garamond Premier Pro Caption"/>
            <w:sz w:val="22"/>
            <w:szCs w:val="22"/>
            <w:rtl w:val="0"/>
            <w:lang w:val="de-DE"/>
          </w:rPr>
          <w:delText>so habe ich f</w:delText>
        </w:r>
      </w:del>
      <w:del w:id="11672" w:date="2023-01-13T18:26:59Z" w:author="Jan Groh">
        <w:r>
          <w:rPr>
            <w:rFonts w:ascii="Garamond Premier Pro Caption" w:hAnsi="Garamond Premier Pro Caption" w:hint="default"/>
            <w:sz w:val="22"/>
            <w:szCs w:val="22"/>
            <w:rtl w:val="0"/>
          </w:rPr>
          <w:delText>ü</w:delText>
        </w:r>
      </w:del>
      <w:del w:id="11673" w:date="2023-01-13T18:26:59Z" w:author="Jan Groh">
        <w:r>
          <w:rPr>
            <w:rFonts w:ascii="Garamond Premier Pro Caption" w:hAnsi="Garamond Premier Pro Caption"/>
            <w:sz w:val="22"/>
            <w:szCs w:val="22"/>
            <w:rtl w:val="0"/>
            <w:lang w:val="de-DE"/>
          </w:rPr>
          <w:delText>nfzig TIr. in Kassenanweisungen eingelegt, und somit, Ottylyaja</w:delText>
        </w:r>
      </w:del>
      <w:del w:id="1167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8"/>
        </w:r>
      </w:del>
      <w:del w:id="11675" w:date="2023-01-13T18:26:59Z" w:author="Jan Groh">
        <w:r>
          <w:rPr>
            <w:rFonts w:ascii="Garamond Premier Pro Caption" w:hAnsi="Garamond Premier Pro Caption"/>
            <w:sz w:val="22"/>
            <w:szCs w:val="22"/>
            <w:rtl w:val="0"/>
          </w:rPr>
          <w:delText>! w</w:delText>
        </w:r>
      </w:del>
      <w:del w:id="11676" w:date="2023-01-13T18:26:59Z" w:author="Jan Groh">
        <w:r>
          <w:rPr>
            <w:rFonts w:ascii="Garamond Premier Pro Caption" w:hAnsi="Garamond Premier Pro Caption" w:hint="default"/>
            <w:sz w:val="22"/>
            <w:szCs w:val="22"/>
            <w:rtl w:val="0"/>
          </w:rPr>
          <w:delText>ä</w:delText>
        </w:r>
      </w:del>
      <w:del w:id="11677" w:date="2023-01-13T18:26:59Z" w:author="Jan Groh">
        <w:r>
          <w:rPr>
            <w:rFonts w:ascii="Garamond Premier Pro Caption" w:hAnsi="Garamond Premier Pro Caption"/>
            <w:sz w:val="22"/>
            <w:szCs w:val="22"/>
            <w:rtl w:val="0"/>
            <w:lang w:val="de-DE"/>
          </w:rPr>
          <w:delText>re unser erstes Gesch</w:delText>
        </w:r>
      </w:del>
      <w:del w:id="11678" w:date="2023-01-13T18:26:59Z" w:author="Jan Groh">
        <w:r>
          <w:rPr>
            <w:rFonts w:ascii="Garamond Premier Pro Caption" w:hAnsi="Garamond Premier Pro Caption" w:hint="default"/>
            <w:sz w:val="22"/>
            <w:szCs w:val="22"/>
            <w:rtl w:val="0"/>
          </w:rPr>
          <w:delText>ä</w:delText>
        </w:r>
      </w:del>
      <w:del w:id="11679" w:date="2023-01-13T18:26:59Z" w:author="Jan Groh">
        <w:r>
          <w:rPr>
            <w:rFonts w:ascii="Garamond Premier Pro Caption" w:hAnsi="Garamond Premier Pro Caption"/>
            <w:sz w:val="22"/>
            <w:szCs w:val="22"/>
            <w:rtl w:val="0"/>
            <w:lang w:val="de-DE"/>
          </w:rPr>
          <w:delText>ft in Richtigkeit, und Sie haben sich ein Menschenkind mit all seinen Fehlern und Tugenden (denn so ein Lumpenpaar Tugenden hat doch wohl jedwedes aufzurechnen, dunque</w:delText>
        </w:r>
      </w:del>
      <w:del w:id="11680"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69"/>
        </w:r>
      </w:del>
      <w:del w:id="11681" w:date="2023-01-13T18:26:59Z" w:author="Jan Groh">
        <w:r>
          <w:rPr>
            <w:rFonts w:ascii="Garamond Premier Pro Caption" w:hAnsi="Garamond Premier Pro Caption"/>
            <w:sz w:val="22"/>
            <w:szCs w:val="22"/>
            <w:rtl w:val="0"/>
            <w:lang w:val="de-DE"/>
          </w:rPr>
          <w:delText xml:space="preserve"> ich auch!??), mit Herz und Seele und dem K</w:delText>
        </w:r>
      </w:del>
      <w:del w:id="11682" w:date="2023-01-13T18:26:59Z" w:author="Jan Groh">
        <w:r>
          <w:rPr>
            <w:rFonts w:ascii="Garamond Premier Pro Caption" w:hAnsi="Garamond Premier Pro Caption" w:hint="default"/>
            <w:sz w:val="22"/>
            <w:szCs w:val="22"/>
            <w:rtl w:val="0"/>
            <w:lang w:val="sv-SE"/>
          </w:rPr>
          <w:delText>ö</w:delText>
        </w:r>
      </w:del>
      <w:del w:id="11683" w:date="2023-01-13T18:26:59Z" w:author="Jan Groh">
        <w:r>
          <w:rPr>
            <w:rFonts w:ascii="Garamond Premier Pro Caption" w:hAnsi="Garamond Premier Pro Caption"/>
            <w:sz w:val="22"/>
            <w:szCs w:val="22"/>
            <w:rtl w:val="0"/>
            <w:lang w:val="de-DE"/>
          </w:rPr>
          <w:delText>rper und all seiner Tatkraft und seiner Verm</w:delText>
        </w:r>
      </w:del>
      <w:del w:id="11684" w:date="2023-01-13T18:26:59Z" w:author="Jan Groh">
        <w:r>
          <w:rPr>
            <w:rFonts w:ascii="Garamond Premier Pro Caption" w:hAnsi="Garamond Premier Pro Caption" w:hint="default"/>
            <w:sz w:val="22"/>
            <w:szCs w:val="22"/>
            <w:rtl w:val="0"/>
            <w:lang w:val="sv-SE"/>
          </w:rPr>
          <w:delText>ö</w:delText>
        </w:r>
      </w:del>
      <w:del w:id="11685" w:date="2023-01-13T18:26:59Z" w:author="Jan Groh">
        <w:r>
          <w:rPr>
            <w:rFonts w:ascii="Garamond Premier Pro Caption" w:hAnsi="Garamond Premier Pro Caption"/>
            <w:sz w:val="22"/>
            <w:szCs w:val="22"/>
            <w:rtl w:val="0"/>
            <w:lang w:val="de-DE"/>
          </w:rPr>
          <w:delText>genheit f</w:delText>
        </w:r>
      </w:del>
      <w:del w:id="11686" w:date="2023-01-13T18:26:59Z" w:author="Jan Groh">
        <w:r>
          <w:rPr>
            <w:rFonts w:ascii="Garamond Premier Pro Caption" w:hAnsi="Garamond Premier Pro Caption" w:hint="default"/>
            <w:sz w:val="22"/>
            <w:szCs w:val="22"/>
            <w:rtl w:val="0"/>
          </w:rPr>
          <w:delText>ü</w:delText>
        </w:r>
      </w:del>
      <w:del w:id="11687" w:date="2023-01-13T18:26:59Z" w:author="Jan Groh">
        <w:r>
          <w:rPr>
            <w:rFonts w:ascii="Garamond Premier Pro Caption" w:hAnsi="Garamond Premier Pro Caption"/>
            <w:sz w:val="22"/>
            <w:szCs w:val="22"/>
            <w:rtl w:val="0"/>
            <w:lang w:val="de-DE"/>
          </w:rPr>
          <w:delText>rs Leben fest gewonnen!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8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8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90" w:date="2023-01-13T18:26:59Z" w:author="Jan Groh"/>
          <w:rFonts w:ascii="Garamond Premier Pro Italic" w:cs="Garamond Premier Pro Italic" w:hAnsi="Garamond Premier Pro Italic" w:eastAsia="Garamond Premier Pro Italic"/>
          <w:sz w:val="22"/>
          <w:szCs w:val="22"/>
        </w:rPr>
      </w:pPr>
      <w:del w:id="11691" w:date="2023-01-13T18:26:59Z" w:author="Jan Groh">
        <w:r>
          <w:rPr>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92" w:date="2023-01-13T18:26:59Z" w:author="Jan Groh"/>
          <w:rFonts w:ascii="Garamond Premier Pro Italic" w:cs="Garamond Premier Pro Italic" w:hAnsi="Garamond Premier Pro Italic" w:eastAsia="Garamond Premier Pro Italic"/>
          <w:sz w:val="22"/>
          <w:szCs w:val="22"/>
        </w:rPr>
      </w:pPr>
      <w:del w:id="11693" w:date="2023-01-13T18:26:59Z" w:author="Jan Groh">
        <w:r>
          <w:rPr>
            <w:rFonts w:ascii="Garamond Premier Pro Italic" w:hAnsi="Garamond Premier Pro Italic"/>
            <w:sz w:val="22"/>
            <w:szCs w:val="22"/>
            <w:rtl w:val="0"/>
          </w:rPr>
          <w:delText>N</w:delText>
        </w:r>
      </w:del>
      <w:del w:id="11694" w:date="2023-01-13T18:26:59Z" w:author="Jan Groh">
        <w:r>
          <w:rPr>
            <w:rFonts w:ascii="Garamond Premier Pro Italic" w:hAnsi="Garamond Premier Pro Italic" w:hint="default"/>
            <w:sz w:val="22"/>
            <w:szCs w:val="22"/>
            <w:rtl w:val="0"/>
          </w:rPr>
          <w:delText>ü</w:delText>
        </w:r>
      </w:del>
      <w:del w:id="11695" w:date="2023-01-13T18:26:59Z" w:author="Jan Groh">
        <w:r>
          <w:rPr>
            <w:rFonts w:ascii="Garamond Premier Pro Italic" w:hAnsi="Garamond Premier Pro Italic"/>
            <w:sz w:val="22"/>
            <w:szCs w:val="22"/>
            <w:rtl w:val="0"/>
            <w:lang w:val="de-DE"/>
          </w:rPr>
          <w:delText>rnberg, den 2. Oktober 1834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696" w:date="2023-01-13T18:26:59Z" w:author="Jan Groh"/>
          <w:rFonts w:ascii="Garamond Premier Pro Caption" w:cs="Garamond Premier Pro Caption" w:hAnsi="Garamond Premier Pro Caption" w:eastAsia="Garamond Premier Pro Caption"/>
          <w:sz w:val="22"/>
          <w:szCs w:val="22"/>
        </w:rPr>
      </w:pPr>
      <w:del w:id="11697" w:date="2023-01-13T18:26:59Z" w:author="Jan Groh">
        <w:r>
          <w:rPr>
            <w:rFonts w:ascii="Garamond Premier Pro Caption" w:hAnsi="Garamond Premier Pro Caption"/>
            <w:sz w:val="22"/>
            <w:szCs w:val="22"/>
            <w:rtl w:val="0"/>
            <w:lang w:val="de-DE"/>
          </w:rPr>
          <w:delText>Ihren Brief, liebe Sibylle, mit Wechsel und Geld erhielt ich wenig Stunden vor meiner Abreise, und wenn ich auch in der gro</w:delText>
        </w:r>
      </w:del>
      <w:del w:id="11698" w:date="2023-01-13T18:26:59Z" w:author="Jan Groh">
        <w:r>
          <w:rPr>
            <w:rFonts w:ascii="Garamond Premier Pro Caption" w:hAnsi="Garamond Premier Pro Caption" w:hint="default"/>
            <w:sz w:val="22"/>
            <w:szCs w:val="22"/>
            <w:rtl w:val="0"/>
            <w:lang w:val="de-DE"/>
          </w:rPr>
          <w:delText>ß</w:delText>
        </w:r>
      </w:del>
      <w:del w:id="11699" w:date="2023-01-13T18:26:59Z" w:author="Jan Groh">
        <w:r>
          <w:rPr>
            <w:rFonts w:ascii="Garamond Premier Pro Caption" w:hAnsi="Garamond Premier Pro Caption"/>
            <w:sz w:val="22"/>
            <w:szCs w:val="22"/>
            <w:rtl w:val="0"/>
            <w:lang w:val="de-DE"/>
          </w:rPr>
          <w:delText>en Unruhe und Gem</w:delText>
        </w:r>
      </w:del>
      <w:del w:id="11700" w:date="2023-01-13T18:26:59Z" w:author="Jan Groh">
        <w:r>
          <w:rPr>
            <w:rFonts w:ascii="Garamond Premier Pro Caption" w:hAnsi="Garamond Premier Pro Caption" w:hint="default"/>
            <w:sz w:val="22"/>
            <w:szCs w:val="22"/>
            <w:rtl w:val="0"/>
          </w:rPr>
          <w:delText>ü</w:delText>
        </w:r>
      </w:del>
      <w:del w:id="11701" w:date="2023-01-13T18:26:59Z" w:author="Jan Groh">
        <w:r>
          <w:rPr>
            <w:rFonts w:ascii="Garamond Premier Pro Caption" w:hAnsi="Garamond Premier Pro Caption"/>
            <w:sz w:val="22"/>
            <w:szCs w:val="22"/>
            <w:rtl w:val="0"/>
            <w:lang w:val="de-DE"/>
          </w:rPr>
          <w:delText>tsbewegung es unm</w:delText>
        </w:r>
      </w:del>
      <w:del w:id="11702" w:date="2023-01-13T18:26:59Z" w:author="Jan Groh">
        <w:r>
          <w:rPr>
            <w:rFonts w:ascii="Garamond Premier Pro Caption" w:hAnsi="Garamond Premier Pro Caption" w:hint="default"/>
            <w:sz w:val="22"/>
            <w:szCs w:val="22"/>
            <w:rtl w:val="0"/>
            <w:lang w:val="sv-SE"/>
          </w:rPr>
          <w:delText>ö</w:delText>
        </w:r>
      </w:del>
      <w:del w:id="11703" w:date="2023-01-13T18:26:59Z" w:author="Jan Groh">
        <w:r>
          <w:rPr>
            <w:rFonts w:ascii="Garamond Premier Pro Caption" w:hAnsi="Garamond Premier Pro Caption"/>
            <w:sz w:val="22"/>
            <w:szCs w:val="22"/>
            <w:rtl w:val="0"/>
            <w:lang w:val="de-DE"/>
          </w:rPr>
          <w:delText>glich fand, Ihnen zu schreiben, da</w:delText>
        </w:r>
      </w:del>
      <w:del w:id="11704" w:date="2023-01-13T18:26:59Z" w:author="Jan Groh">
        <w:r>
          <w:rPr>
            <w:rFonts w:ascii="Garamond Premier Pro Caption" w:hAnsi="Garamond Premier Pro Caption" w:hint="default"/>
            <w:sz w:val="22"/>
            <w:szCs w:val="22"/>
            <w:rtl w:val="0"/>
            <w:lang w:val="de-DE"/>
          </w:rPr>
          <w:delText xml:space="preserve">ß </w:delText>
        </w:r>
      </w:del>
      <w:del w:id="11705" w:date="2023-01-13T18:26:59Z" w:author="Jan Groh">
        <w:r>
          <w:rPr>
            <w:rFonts w:ascii="Garamond Premier Pro Caption" w:hAnsi="Garamond Premier Pro Caption"/>
            <w:sz w:val="22"/>
            <w:szCs w:val="22"/>
            <w:rtl w:val="0"/>
            <w:lang w:val="de-DE"/>
          </w:rPr>
          <w:delText>ich beides erhielt, hatte ich doch, trotz dem wahren Schmerz, den ich f</w:delText>
        </w:r>
      </w:del>
      <w:del w:id="11706" w:date="2023-01-13T18:26:59Z" w:author="Jan Groh">
        <w:r>
          <w:rPr>
            <w:rFonts w:ascii="Garamond Premier Pro Caption" w:hAnsi="Garamond Premier Pro Caption" w:hint="default"/>
            <w:sz w:val="22"/>
            <w:szCs w:val="22"/>
            <w:rtl w:val="0"/>
          </w:rPr>
          <w:delText>ü</w:delText>
        </w:r>
      </w:del>
      <w:del w:id="11707" w:date="2023-01-13T18:26:59Z" w:author="Jan Groh">
        <w:r>
          <w:rPr>
            <w:rFonts w:ascii="Garamond Premier Pro Caption" w:hAnsi="Garamond Premier Pro Caption"/>
            <w:sz w:val="22"/>
            <w:szCs w:val="22"/>
            <w:rtl w:val="0"/>
            <w:lang w:val="de-DE"/>
          </w:rPr>
          <w:delText>hlte, Raum f</w:delText>
        </w:r>
      </w:del>
      <w:del w:id="11708" w:date="2023-01-13T18:26:59Z" w:author="Jan Groh">
        <w:r>
          <w:rPr>
            <w:rFonts w:ascii="Garamond Premier Pro Caption" w:hAnsi="Garamond Premier Pro Caption" w:hint="default"/>
            <w:sz w:val="22"/>
            <w:szCs w:val="22"/>
            <w:rtl w:val="0"/>
          </w:rPr>
          <w:delText>ü</w:delText>
        </w:r>
      </w:del>
      <w:del w:id="11709" w:date="2023-01-13T18:26:59Z" w:author="Jan Groh">
        <w:r>
          <w:rPr>
            <w:rFonts w:ascii="Garamond Premier Pro Caption" w:hAnsi="Garamond Premier Pro Caption"/>
            <w:sz w:val="22"/>
            <w:szCs w:val="22"/>
            <w:rtl w:val="0"/>
            <w:lang w:val="de-DE"/>
          </w:rPr>
          <w:delText>r eine warme Empfindung der Dankbarkeit. Ich gehe mit dem langsamen, schweren Schritt eines Pilgers, der zwar den Gedanken in seiner Seele festh</w:delText>
        </w:r>
      </w:del>
      <w:del w:id="11710" w:date="2023-01-13T18:26:59Z" w:author="Jan Groh">
        <w:r>
          <w:rPr>
            <w:rFonts w:ascii="Garamond Premier Pro Caption" w:hAnsi="Garamond Premier Pro Caption" w:hint="default"/>
            <w:sz w:val="22"/>
            <w:szCs w:val="22"/>
            <w:rtl w:val="0"/>
          </w:rPr>
          <w:delText>ä</w:delText>
        </w:r>
      </w:del>
      <w:del w:id="11711" w:date="2023-01-13T18:26:59Z" w:author="Jan Groh">
        <w:r>
          <w:rPr>
            <w:rFonts w:ascii="Garamond Premier Pro Caption" w:hAnsi="Garamond Premier Pro Caption"/>
            <w:sz w:val="22"/>
            <w:szCs w:val="22"/>
            <w:rtl w:val="0"/>
            <w:lang w:val="de-DE"/>
          </w:rPr>
          <w:delText>lt, da</w:delText>
        </w:r>
      </w:del>
      <w:del w:id="11712" w:date="2023-01-13T18:26:59Z" w:author="Jan Groh">
        <w:r>
          <w:rPr>
            <w:rFonts w:ascii="Garamond Premier Pro Caption" w:hAnsi="Garamond Premier Pro Caption" w:hint="default"/>
            <w:sz w:val="22"/>
            <w:szCs w:val="22"/>
            <w:rtl w:val="0"/>
            <w:lang w:val="de-DE"/>
          </w:rPr>
          <w:delText xml:space="preserve">ß </w:delText>
        </w:r>
      </w:del>
      <w:del w:id="11713" w:date="2023-01-13T18:26:59Z" w:author="Jan Groh">
        <w:r>
          <w:rPr>
            <w:rFonts w:ascii="Garamond Premier Pro Caption" w:hAnsi="Garamond Premier Pro Caption"/>
            <w:sz w:val="22"/>
            <w:szCs w:val="22"/>
            <w:rtl w:val="0"/>
            <w:lang w:val="de-DE"/>
          </w:rPr>
          <w:delText>er wallfahrten mu</w:delText>
        </w:r>
      </w:del>
      <w:del w:id="11714" w:date="2023-01-13T18:26:59Z" w:author="Jan Groh">
        <w:r>
          <w:rPr>
            <w:rFonts w:ascii="Garamond Premier Pro Caption" w:hAnsi="Garamond Premier Pro Caption" w:hint="default"/>
            <w:sz w:val="22"/>
            <w:szCs w:val="22"/>
            <w:rtl w:val="0"/>
            <w:lang w:val="de-DE"/>
          </w:rPr>
          <w:delText>ß</w:delText>
        </w:r>
      </w:del>
      <w:del w:id="11715" w:date="2023-01-13T18:26:59Z" w:author="Jan Groh">
        <w:r>
          <w:rPr>
            <w:rFonts w:ascii="Garamond Premier Pro Caption" w:hAnsi="Garamond Premier Pro Caption"/>
            <w:sz w:val="22"/>
            <w:szCs w:val="22"/>
            <w:rtl w:val="0"/>
            <w:lang w:val="de-DE"/>
          </w:rPr>
          <w:delText xml:space="preserve">, aber </w:delText>
        </w:r>
      </w:del>
      <w:del w:id="11716" w:date="2023-01-13T18:26:59Z" w:author="Jan Groh">
        <w:r>
          <w:rPr>
            <w:rFonts w:ascii="Garamond Premier Pro Caption" w:hAnsi="Garamond Premier Pro Caption" w:hint="default"/>
            <w:sz w:val="22"/>
            <w:szCs w:val="22"/>
            <w:rtl w:val="0"/>
          </w:rPr>
          <w:delText>ü</w:delText>
        </w:r>
      </w:del>
      <w:del w:id="11717" w:date="2023-01-13T18:26:59Z" w:author="Jan Groh">
        <w:r>
          <w:rPr>
            <w:rFonts w:ascii="Garamond Premier Pro Caption" w:hAnsi="Garamond Premier Pro Caption"/>
            <w:sz w:val="22"/>
            <w:szCs w:val="22"/>
            <w:rtl w:val="0"/>
            <w:lang w:val="de-DE"/>
          </w:rPr>
          <w:delText>ber den Ausgang der Pilgerfahrt unsicher ist. H</w:delText>
        </w:r>
      </w:del>
      <w:del w:id="11718" w:date="2023-01-13T18:26:59Z" w:author="Jan Groh">
        <w:r>
          <w:rPr>
            <w:rFonts w:ascii="Garamond Premier Pro Caption" w:hAnsi="Garamond Premier Pro Caption" w:hint="default"/>
            <w:sz w:val="22"/>
            <w:szCs w:val="22"/>
            <w:rtl w:val="0"/>
          </w:rPr>
          <w:delText>ä</w:delText>
        </w:r>
      </w:del>
      <w:del w:id="11719" w:date="2023-01-13T18:26:59Z" w:author="Jan Groh">
        <w:r>
          <w:rPr>
            <w:rFonts w:ascii="Garamond Premier Pro Caption" w:hAnsi="Garamond Premier Pro Caption"/>
            <w:sz w:val="22"/>
            <w:szCs w:val="22"/>
            <w:rtl w:val="0"/>
            <w:lang w:val="de-DE"/>
          </w:rPr>
          <w:delText>tte ich nicht geglaubt, es sei eine Pflicht, diese Reise zur Herstellung meiner k</w:delText>
        </w:r>
      </w:del>
      <w:del w:id="11720" w:date="2023-01-13T18:26:59Z" w:author="Jan Groh">
        <w:r>
          <w:rPr>
            <w:rFonts w:ascii="Garamond Premier Pro Caption" w:hAnsi="Garamond Premier Pro Caption" w:hint="default"/>
            <w:sz w:val="22"/>
            <w:szCs w:val="22"/>
            <w:rtl w:val="0"/>
            <w:lang w:val="sv-SE"/>
          </w:rPr>
          <w:delText>ö</w:delText>
        </w:r>
      </w:del>
      <w:del w:id="11721" w:date="2023-01-13T18:26:59Z" w:author="Jan Groh">
        <w:r>
          <w:rPr>
            <w:rFonts w:ascii="Garamond Premier Pro Caption" w:hAnsi="Garamond Premier Pro Caption"/>
            <w:sz w:val="22"/>
            <w:szCs w:val="22"/>
            <w:rtl w:val="0"/>
            <w:lang w:val="de-DE"/>
          </w:rPr>
          <w:delText>rperlichen und geistigen Gesundheit zu unternehmen, glauben Sie mir, ich w</w:delText>
        </w:r>
      </w:del>
      <w:del w:id="11722" w:date="2023-01-13T18:26:59Z" w:author="Jan Groh">
        <w:r>
          <w:rPr>
            <w:rFonts w:ascii="Garamond Premier Pro Caption" w:hAnsi="Garamond Premier Pro Caption" w:hint="default"/>
            <w:sz w:val="22"/>
            <w:szCs w:val="22"/>
            <w:rtl w:val="0"/>
          </w:rPr>
          <w:delText>ü</w:delText>
        </w:r>
      </w:del>
      <w:del w:id="11723" w:date="2023-01-13T18:26:59Z" w:author="Jan Groh">
        <w:r>
          <w:rPr>
            <w:rFonts w:ascii="Garamond Premier Pro Caption" w:hAnsi="Garamond Premier Pro Caption"/>
            <w:sz w:val="22"/>
            <w:szCs w:val="22"/>
            <w:rtl w:val="0"/>
            <w:lang w:val="de-DE"/>
          </w:rPr>
          <w:delText>rde nicht gegangen sein, und ich w</w:delText>
        </w:r>
      </w:del>
      <w:del w:id="11724" w:date="2023-01-13T18:26:59Z" w:author="Jan Groh">
        <w:r>
          <w:rPr>
            <w:rFonts w:ascii="Garamond Premier Pro Caption" w:hAnsi="Garamond Premier Pro Caption" w:hint="default"/>
            <w:sz w:val="22"/>
            <w:szCs w:val="22"/>
            <w:rtl w:val="0"/>
          </w:rPr>
          <w:delText>ü</w:delText>
        </w:r>
      </w:del>
      <w:del w:id="11725" w:date="2023-01-13T18:26:59Z" w:author="Jan Groh">
        <w:r>
          <w:rPr>
            <w:rFonts w:ascii="Garamond Premier Pro Caption" w:hAnsi="Garamond Premier Pro Caption"/>
            <w:sz w:val="22"/>
            <w:szCs w:val="22"/>
            <w:rtl w:val="0"/>
            <w:lang w:val="de-DE"/>
          </w:rPr>
          <w:delText>rde noch weniger den Mut gehabt haben, den Beistand meiner Freunde zu verlangen.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2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2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29" w:date="2023-01-13T18:26:59Z" w:author="Jan Groh"/>
          <w:rFonts w:ascii="Garamond Premier Pro Bold" w:cs="Garamond Premier Pro Bold" w:hAnsi="Garamond Premier Pro Bold" w:eastAsia="Garamond Premier Pro Bold"/>
          <w:sz w:val="22"/>
          <w:szCs w:val="22"/>
        </w:rPr>
      </w:pPr>
      <w:del w:id="11730" w:date="2023-01-05T23:15:04Z" w:author="Jan Groh">
        <w:r>
          <w:rPr>
            <w:rFonts w:ascii="Garamond Premier Pro Bold" w:hAnsi="Garamond Premier Pro Bold"/>
            <w:sz w:val="22"/>
            <w:szCs w:val="22"/>
            <w:rtl w:val="0"/>
          </w:rPr>
          <w:delText>18</w:delText>
        </w:r>
      </w:del>
      <w:del w:id="11731" w:date="2023-01-13T18:26:59Z" w:author="Jan Groh">
        <w:r>
          <w:rPr>
            <w:rFonts w:ascii="Garamond Premier Pro Bold" w:hAnsi="Garamond Premier Pro Bold"/>
            <w:sz w:val="22"/>
            <w:szCs w:val="22"/>
            <w:rtl w:val="0"/>
          </w:rPr>
          <w:delText>3</w:delText>
        </w:r>
      </w:del>
      <w:del w:id="11732" w:date="2023-01-05T23:15:06Z" w:author="Jan Groh">
        <w:r>
          <w:rPr>
            <w:rFonts w:ascii="Garamond Premier Pro Bold" w:hAnsi="Garamond Premier Pro Bold"/>
            <w:sz w:val="22"/>
            <w:szCs w:val="22"/>
            <w:rtl w:val="0"/>
          </w:rPr>
          <w:delText>5</w:delText>
        </w:r>
      </w:del>
      <w:ins w:id="11733" w:date="2023-01-05T23:15:07Z" w:author="Jan Groh">
        <w:del w:id="11734" w:date="2023-01-13T18:26:59Z" w:author="Jan Groh">
          <w:r>
            <w:rPr>
              <w:rFonts w:ascii="Garamond Premier Pro Bold" w:hAnsi="Garamond Premier Pro Bold"/>
              <w:sz w:val="22"/>
              <w:szCs w:val="22"/>
              <w:rtl w:val="0"/>
              <w:lang w:val="de-DE"/>
            </w:rPr>
            <w:delText>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35" w:date="2023-01-13T18:26:59Z" w:author="Jan Groh"/>
          <w:rFonts w:ascii="Garamond Premier Pro Caption" w:cs="Garamond Premier Pro Caption" w:hAnsi="Garamond Premier Pro Caption" w:eastAsia="Garamond Premier Pro Caption"/>
          <w:sz w:val="22"/>
          <w:szCs w:val="22"/>
        </w:rPr>
      </w:pPr>
      <w:del w:id="11736" w:date="2023-01-13T18:26:59Z" w:author="Jan Groh">
        <w:r>
          <w:rPr>
            <w:rFonts w:ascii="Garamond Premier Pro Caption" w:hAnsi="Garamond Premier Pro Caption"/>
            <w:sz w:val="22"/>
            <w:szCs w:val="22"/>
            <w:rtl w:val="0"/>
            <w:lang w:val="de-DE"/>
          </w:rPr>
          <w:delText>(</w:delText>
        </w:r>
      </w:del>
      <w:del w:id="11737" w:date="2023-01-05T23:15:17Z" w:author="Jan Groh">
        <w:r>
          <w:rPr>
            <w:rFonts w:ascii="Garamond Premier Pro Caption" w:hAnsi="Garamond Premier Pro Caption"/>
            <w:sz w:val="22"/>
            <w:szCs w:val="22"/>
            <w:rtl w:val="0"/>
            <w:lang w:val="de-DE"/>
          </w:rPr>
          <w:delText>Ottilie 38-/39-j</w:delText>
        </w:r>
      </w:del>
      <w:del w:id="11738" w:date="2023-01-05T23:15:17Z" w:author="Jan Groh">
        <w:r>
          <w:rPr>
            <w:rFonts w:ascii="Garamond Premier Pro Caption" w:hAnsi="Garamond Premier Pro Caption" w:hint="default"/>
            <w:sz w:val="22"/>
            <w:szCs w:val="22"/>
            <w:rtl w:val="0"/>
            <w:lang w:val="de-DE"/>
          </w:rPr>
          <w:delText>ä</w:delText>
        </w:r>
      </w:del>
      <w:del w:id="11739" w:date="2023-01-05T23:15:17Z" w:author="Jan Groh">
        <w:r>
          <w:rPr>
            <w:rFonts w:ascii="Garamond Premier Pro Caption" w:hAnsi="Garamond Premier Pro Caption"/>
            <w:sz w:val="22"/>
            <w:szCs w:val="22"/>
            <w:rtl w:val="0"/>
            <w:lang w:val="de-DE"/>
          </w:rPr>
          <w:delText>hrig</w:delText>
        </w:r>
      </w:del>
      <w:ins w:id="11740" w:date="2023-01-05T23:15:25Z" w:author="Jan Groh">
        <w:del w:id="11741" w:date="2023-01-13T18:26:59Z" w:author="Jan Groh">
          <w:r>
            <w:rPr>
              <w:rFonts w:ascii="Garamond Premier Pro Caption" w:hAnsi="Garamond Premier Pro Caption"/>
              <w:sz w:val="22"/>
              <w:szCs w:val="22"/>
              <w:rtl w:val="0"/>
              <w:lang w:val="de-DE"/>
            </w:rPr>
            <w:delText>1834/35</w:delText>
          </w:r>
        </w:del>
      </w:ins>
      <w:del w:id="11742"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4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4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45" w:date="2023-01-13T18:26:59Z" w:author="Jan Groh"/>
          <w:rFonts w:ascii="Garamond Premier Pro Italic" w:cs="Garamond Premier Pro Italic" w:hAnsi="Garamond Premier Pro Italic" w:eastAsia="Garamond Premier Pro Italic"/>
          <w:sz w:val="22"/>
          <w:szCs w:val="22"/>
        </w:rPr>
      </w:pPr>
      <w:del w:id="11746" w:date="2023-01-13T18:26:59Z" w:author="Jan Groh">
        <w:r>
          <w:rPr>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47" w:date="2023-01-13T18:26:59Z" w:author="Jan Groh"/>
          <w:rFonts w:ascii="Garamond Premier Pro Italic" w:cs="Garamond Premier Pro Italic" w:hAnsi="Garamond Premier Pro Italic" w:eastAsia="Garamond Premier Pro Italic"/>
          <w:sz w:val="22"/>
          <w:szCs w:val="22"/>
        </w:rPr>
      </w:pPr>
      <w:del w:id="11748" w:date="2023-01-13T18:26:59Z" w:author="Jan Groh">
        <w:r>
          <w:rPr>
            <w:rFonts w:ascii="Garamond Premier Pro Italic" w:hAnsi="Garamond Premier Pro Italic"/>
            <w:sz w:val="22"/>
            <w:szCs w:val="22"/>
            <w:rtl w:val="0"/>
            <w:lang w:val="de-DE"/>
          </w:rPr>
          <w:delText>Wien, den 16. Januar 1835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749" w:date="2023-01-13T18:26:59Z" w:author="Jan Groh"/>
          <w:rFonts w:ascii="Garamond Premier Pro Caption" w:cs="Garamond Premier Pro Caption" w:hAnsi="Garamond Premier Pro Caption" w:eastAsia="Garamond Premier Pro Caption"/>
          <w:sz w:val="22"/>
          <w:szCs w:val="22"/>
        </w:rPr>
      </w:pPr>
      <w:del w:id="11750" w:date="2023-01-13T18:26:59Z" w:author="Jan Groh">
        <w:r>
          <w:rPr>
            <w:rFonts w:ascii="Garamond Premier Pro Caption" w:hAnsi="Garamond Premier Pro Caption"/>
            <w:sz w:val="22"/>
            <w:szCs w:val="22"/>
            <w:rtl w:val="0"/>
            <w:lang w:val="de-DE"/>
          </w:rPr>
          <w:delText>Ich danke Ihnen wie eine Art von Gl</w:delText>
        </w:r>
      </w:del>
      <w:del w:id="11751" w:date="2023-01-13T18:26:59Z" w:author="Jan Groh">
        <w:r>
          <w:rPr>
            <w:rFonts w:ascii="Garamond Premier Pro Caption" w:hAnsi="Garamond Premier Pro Caption" w:hint="default"/>
            <w:sz w:val="22"/>
            <w:szCs w:val="22"/>
            <w:rtl w:val="0"/>
          </w:rPr>
          <w:delText>ü</w:delText>
        </w:r>
      </w:del>
      <w:del w:id="11752" w:date="2023-01-13T18:26:59Z" w:author="Jan Groh">
        <w:r>
          <w:rPr>
            <w:rFonts w:ascii="Garamond Premier Pro Caption" w:hAnsi="Garamond Premier Pro Caption"/>
            <w:sz w:val="22"/>
            <w:szCs w:val="22"/>
            <w:rtl w:val="0"/>
            <w:lang w:val="de-DE"/>
          </w:rPr>
          <w:delText>ck, da</w:delText>
        </w:r>
      </w:del>
      <w:del w:id="11753" w:date="2023-01-13T18:26:59Z" w:author="Jan Groh">
        <w:r>
          <w:rPr>
            <w:rFonts w:ascii="Garamond Premier Pro Caption" w:hAnsi="Garamond Premier Pro Caption" w:hint="default"/>
            <w:sz w:val="22"/>
            <w:szCs w:val="22"/>
            <w:rtl w:val="0"/>
            <w:lang w:val="de-DE"/>
          </w:rPr>
          <w:delText xml:space="preserve">ß </w:delText>
        </w:r>
      </w:del>
      <w:del w:id="11754" w:date="2023-01-13T18:26:59Z" w:author="Jan Groh">
        <w:r>
          <w:rPr>
            <w:rFonts w:ascii="Garamond Premier Pro Caption" w:hAnsi="Garamond Premier Pro Caption"/>
            <w:sz w:val="22"/>
            <w:szCs w:val="22"/>
            <w:rtl w:val="0"/>
            <w:lang w:val="de-DE"/>
          </w:rPr>
          <w:delText>meine Feder auch einmal weinen darf, denn wer, der die dicken Briefe nach Weimar [sieht], die lauter Gem</w:delText>
        </w:r>
      </w:del>
      <w:del w:id="11755" w:date="2023-01-13T18:26:59Z" w:author="Jan Groh">
        <w:r>
          <w:rPr>
            <w:rFonts w:ascii="Garamond Premier Pro Caption" w:hAnsi="Garamond Premier Pro Caption" w:hint="default"/>
            <w:sz w:val="22"/>
            <w:szCs w:val="22"/>
            <w:rtl w:val="0"/>
          </w:rPr>
          <w:delText>ä</w:delText>
        </w:r>
      </w:del>
      <w:del w:id="11756" w:date="2023-01-13T18:26:59Z" w:author="Jan Groh">
        <w:r>
          <w:rPr>
            <w:rFonts w:ascii="Garamond Premier Pro Caption" w:hAnsi="Garamond Premier Pro Caption"/>
            <w:sz w:val="22"/>
            <w:szCs w:val="22"/>
            <w:rtl w:val="0"/>
            <w:lang w:val="de-DE"/>
          </w:rPr>
          <w:delText>lde-Kataloge und dergl. sind und in denen beinah nie ein Wort steht, mit dem in Verbindung, was jetzt mir das Herz zerrei</w:delText>
        </w:r>
      </w:del>
      <w:del w:id="11757" w:date="2023-01-13T18:26:59Z" w:author="Jan Groh">
        <w:r>
          <w:rPr>
            <w:rFonts w:ascii="Garamond Premier Pro Caption" w:hAnsi="Garamond Premier Pro Caption" w:hint="default"/>
            <w:sz w:val="22"/>
            <w:szCs w:val="22"/>
            <w:rtl w:val="0"/>
            <w:lang w:val="de-DE"/>
          </w:rPr>
          <w:delText>ß</w:delText>
        </w:r>
      </w:del>
      <w:del w:id="11758" w:date="2023-01-13T18:26:59Z" w:author="Jan Groh">
        <w:r>
          <w:rPr>
            <w:rFonts w:ascii="Garamond Premier Pro Caption" w:hAnsi="Garamond Premier Pro Caption"/>
            <w:sz w:val="22"/>
            <w:szCs w:val="22"/>
            <w:rtl w:val="0"/>
            <w:lang w:val="de-DE"/>
          </w:rPr>
          <w:delText>t, w</w:delText>
        </w:r>
      </w:del>
      <w:del w:id="11759" w:date="2023-01-13T18:26:59Z" w:author="Jan Groh">
        <w:r>
          <w:rPr>
            <w:rFonts w:ascii="Garamond Premier Pro Caption" w:hAnsi="Garamond Premier Pro Caption" w:hint="default"/>
            <w:sz w:val="22"/>
            <w:szCs w:val="22"/>
            <w:rtl w:val="0"/>
          </w:rPr>
          <w:delText>ü</w:delText>
        </w:r>
      </w:del>
      <w:del w:id="11760" w:date="2023-01-13T18:26:59Z" w:author="Jan Groh">
        <w:r>
          <w:rPr>
            <w:rFonts w:ascii="Garamond Premier Pro Caption" w:hAnsi="Garamond Premier Pro Caption"/>
            <w:sz w:val="22"/>
            <w:szCs w:val="22"/>
            <w:rtl w:val="0"/>
            <w:lang w:val="de-DE"/>
          </w:rPr>
          <w:delText xml:space="preserve">rde wohl ahnen, wie sie geschrieben, </w:delText>
        </w:r>
      </w:del>
      <w:del w:id="11761" w:date="2023-01-13T18:26:59Z" w:author="Jan Groh">
        <w:r>
          <w:rPr>
            <w:rFonts w:ascii="Garamond Premier Pro Caption" w:hAnsi="Garamond Premier Pro Caption" w:hint="default"/>
            <w:sz w:val="22"/>
            <w:szCs w:val="22"/>
            <w:rtl w:val="0"/>
          </w:rPr>
          <w:delText xml:space="preserve">– </w:delText>
        </w:r>
      </w:del>
      <w:del w:id="11762" w:date="2023-01-13T18:26:59Z" w:author="Jan Groh">
        <w:r>
          <w:rPr>
            <w:rFonts w:ascii="Garamond Premier Pro Caption" w:hAnsi="Garamond Premier Pro Caption"/>
            <w:sz w:val="22"/>
            <w:szCs w:val="22"/>
            <w:rtl w:val="0"/>
            <w:lang w:val="de-DE"/>
          </w:rPr>
          <w:delText>wenigstens habe ich meinen Zweck erreicht</w:delText>
        </w:r>
      </w:del>
      <w:del w:id="11763" w:date="2023-01-13T18:26:59Z" w:author="Jan Groh">
        <w:r>
          <w:rPr>
            <w:rFonts w:ascii="Garamond Premier Pro Caption" w:hAnsi="Garamond Premier Pro Caption"/>
            <w:sz w:val="22"/>
            <w:szCs w:val="22"/>
            <w:rtl w:val="0"/>
            <w:lang w:val="de-DE"/>
          </w:rPr>
          <w:delText>,</w:delText>
        </w:r>
      </w:del>
      <w:del w:id="11764" w:date="2023-01-13T18:26:59Z" w:author="Jan Groh">
        <w:r>
          <w:rPr>
            <w:rFonts w:ascii="Garamond Premier Pro Caption" w:hAnsi="Garamond Premier Pro Caption"/>
            <w:sz w:val="22"/>
            <w:szCs w:val="22"/>
            <w:rtl w:val="0"/>
            <w:lang w:val="de-DE"/>
          </w:rPr>
          <w:delText xml:space="preserve"> und die Meinen scheinen ziemlich beruhigt; </w:delText>
        </w:r>
      </w:del>
      <w:del w:id="11765" w:date="2023-01-13T18:26:59Z" w:author="Jan Groh">
        <w:r>
          <w:rPr>
            <w:rFonts w:ascii="Garamond Premier Pro Caption" w:hAnsi="Garamond Premier Pro Caption" w:hint="default"/>
            <w:sz w:val="22"/>
            <w:szCs w:val="22"/>
            <w:rtl w:val="0"/>
          </w:rPr>
          <w:delText xml:space="preserve">– </w:delText>
        </w:r>
      </w:del>
      <w:del w:id="11766" w:date="2023-01-13T18:26:59Z" w:author="Jan Groh">
        <w:r>
          <w:rPr>
            <w:rFonts w:ascii="Garamond Premier Pro Caption" w:hAnsi="Garamond Premier Pro Caption"/>
            <w:sz w:val="22"/>
            <w:szCs w:val="22"/>
            <w:rtl w:val="0"/>
            <w:lang w:val="de-DE"/>
          </w:rPr>
          <w:delText>mich lassen Sie immer leiden, ich m</w:delText>
        </w:r>
      </w:del>
      <w:del w:id="11767" w:date="2023-01-13T18:26:59Z" w:author="Jan Groh">
        <w:r>
          <w:rPr>
            <w:rFonts w:ascii="Garamond Premier Pro Caption" w:hAnsi="Garamond Premier Pro Caption" w:hint="default"/>
            <w:sz w:val="22"/>
            <w:szCs w:val="22"/>
            <w:rtl w:val="0"/>
            <w:lang w:val="sv-SE"/>
          </w:rPr>
          <w:delText>ö</w:delText>
        </w:r>
      </w:del>
      <w:del w:id="11768" w:date="2023-01-13T18:26:59Z" w:author="Jan Groh">
        <w:r>
          <w:rPr>
            <w:rFonts w:ascii="Garamond Premier Pro Caption" w:hAnsi="Garamond Premier Pro Caption"/>
            <w:sz w:val="22"/>
            <w:szCs w:val="22"/>
            <w:rtl w:val="0"/>
            <w:lang w:val="de-DE"/>
          </w:rPr>
          <w:delText>chte sagen, litte ich nicht durch tausend Dinge, ich litte noch mehr, denn der Gedanke,</w:delText>
        </w:r>
      </w:del>
      <w:del w:id="11769" w:date="2023-01-13T18:26:59Z" w:author="Jan Groh">
        <w:r>
          <w:rPr>
            <w:rFonts w:ascii="Garamond Premier Pro Caption" w:hAnsi="Garamond Premier Pro Caption"/>
            <w:sz w:val="22"/>
            <w:szCs w:val="22"/>
            <w:rtl w:val="0"/>
            <w:lang w:val="de-DE"/>
          </w:rPr>
          <w:delText xml:space="preserve"> </w:delText>
        </w:r>
      </w:del>
      <w:del w:id="11770" w:date="2023-01-13T18:26:59Z" w:author="Jan Groh">
        <w:r>
          <w:rPr>
            <w:rFonts w:ascii="Garamond Premier Pro Caption" w:hAnsi="Garamond Premier Pro Caption"/>
            <w:sz w:val="22"/>
            <w:szCs w:val="22"/>
            <w:rtl w:val="0"/>
            <w:lang w:val="de-DE"/>
          </w:rPr>
          <w:delText>frei von Schmerz auszugehen, wo ich so vieler Gl</w:delText>
        </w:r>
      </w:del>
      <w:del w:id="11771" w:date="2023-01-13T18:26:59Z" w:author="Jan Groh">
        <w:r>
          <w:rPr>
            <w:rFonts w:ascii="Garamond Premier Pro Caption" w:hAnsi="Garamond Premier Pro Caption" w:hint="default"/>
            <w:sz w:val="22"/>
            <w:szCs w:val="22"/>
            <w:rtl w:val="0"/>
          </w:rPr>
          <w:delText>ü</w:delText>
        </w:r>
      </w:del>
      <w:del w:id="11772" w:date="2023-01-13T18:26:59Z" w:author="Jan Groh">
        <w:r>
          <w:rPr>
            <w:rFonts w:ascii="Garamond Premier Pro Caption" w:hAnsi="Garamond Premier Pro Caption"/>
            <w:sz w:val="22"/>
            <w:szCs w:val="22"/>
            <w:rtl w:val="0"/>
            <w:lang w:val="de-DE"/>
          </w:rPr>
          <w:delText>ck und Ruhe in Gefahr gebracht, w</w:delText>
        </w:r>
      </w:del>
      <w:del w:id="11773" w:date="2023-01-13T18:26:59Z" w:author="Jan Groh">
        <w:r>
          <w:rPr>
            <w:rFonts w:ascii="Garamond Premier Pro Caption" w:hAnsi="Garamond Premier Pro Caption" w:hint="default"/>
            <w:sz w:val="22"/>
            <w:szCs w:val="22"/>
            <w:rtl w:val="0"/>
          </w:rPr>
          <w:delText>ä</w:delText>
        </w:r>
      </w:del>
      <w:del w:id="11774" w:date="2023-01-13T18:26:59Z" w:author="Jan Groh">
        <w:r>
          <w:rPr>
            <w:rFonts w:ascii="Garamond Premier Pro Caption" w:hAnsi="Garamond Premier Pro Caption"/>
            <w:sz w:val="22"/>
            <w:szCs w:val="22"/>
            <w:rtl w:val="0"/>
            <w:lang w:val="de-DE"/>
          </w:rPr>
          <w:delText>re mir noch qu</w:delText>
        </w:r>
      </w:del>
      <w:del w:id="11775" w:date="2023-01-13T18:26:59Z" w:author="Jan Groh">
        <w:r>
          <w:rPr>
            <w:rFonts w:ascii="Garamond Premier Pro Caption" w:hAnsi="Garamond Premier Pro Caption" w:hint="default"/>
            <w:sz w:val="22"/>
            <w:szCs w:val="22"/>
            <w:rtl w:val="0"/>
          </w:rPr>
          <w:delText>ä</w:delText>
        </w:r>
      </w:del>
      <w:del w:id="11776" w:date="2023-01-13T18:26:59Z" w:author="Jan Groh">
        <w:r>
          <w:rPr>
            <w:rFonts w:ascii="Garamond Premier Pro Caption" w:hAnsi="Garamond Premier Pro Caption"/>
            <w:sz w:val="22"/>
            <w:szCs w:val="22"/>
            <w:rtl w:val="0"/>
          </w:rPr>
          <w:delText>lender. W</w:delText>
        </w:r>
      </w:del>
      <w:del w:id="11777" w:date="2023-01-13T18:26:59Z" w:author="Jan Groh">
        <w:r>
          <w:rPr>
            <w:rFonts w:ascii="Garamond Premier Pro Caption" w:hAnsi="Garamond Premier Pro Caption" w:hint="default"/>
            <w:sz w:val="22"/>
            <w:szCs w:val="22"/>
            <w:rtl w:val="0"/>
          </w:rPr>
          <w:delText>ä</w:delText>
        </w:r>
      </w:del>
      <w:del w:id="11778" w:date="2023-01-13T18:26:59Z" w:author="Jan Groh">
        <w:r>
          <w:rPr>
            <w:rFonts w:ascii="Garamond Premier Pro Caption" w:hAnsi="Garamond Premier Pro Caption"/>
            <w:sz w:val="22"/>
            <w:szCs w:val="22"/>
            <w:rtl w:val="0"/>
            <w:lang w:val="de-DE"/>
          </w:rPr>
          <w:delText>ren Sie nicht, ich k</w:delText>
        </w:r>
      </w:del>
      <w:del w:id="11779" w:date="2023-01-13T18:26:59Z" w:author="Jan Groh">
        <w:r>
          <w:rPr>
            <w:rFonts w:ascii="Garamond Premier Pro Caption" w:hAnsi="Garamond Premier Pro Caption" w:hint="default"/>
            <w:sz w:val="22"/>
            <w:szCs w:val="22"/>
            <w:rtl w:val="0"/>
            <w:lang w:val="sv-SE"/>
          </w:rPr>
          <w:delText>ö</w:delText>
        </w:r>
      </w:del>
      <w:del w:id="11780" w:date="2023-01-13T18:26:59Z" w:author="Jan Groh">
        <w:r>
          <w:rPr>
            <w:rFonts w:ascii="Garamond Premier Pro Caption" w:hAnsi="Garamond Premier Pro Caption"/>
            <w:sz w:val="22"/>
            <w:szCs w:val="22"/>
            <w:rtl w:val="0"/>
            <w:lang w:val="de-DE"/>
          </w:rPr>
          <w:delText>nnte sagen, ich gehe aus der Welt, ohne eine Schuld r</w:delText>
        </w:r>
      </w:del>
      <w:del w:id="11781" w:date="2023-01-13T18:26:59Z" w:author="Jan Groh">
        <w:r>
          <w:rPr>
            <w:rFonts w:ascii="Garamond Premier Pro Caption" w:hAnsi="Garamond Premier Pro Caption" w:hint="default"/>
            <w:sz w:val="22"/>
            <w:szCs w:val="22"/>
            <w:rtl w:val="0"/>
          </w:rPr>
          <w:delText>ü</w:delText>
        </w:r>
      </w:del>
      <w:del w:id="11782" w:date="2023-01-13T18:26:59Z" w:author="Jan Groh">
        <w:r>
          <w:rPr>
            <w:rFonts w:ascii="Garamond Premier Pro Caption" w:hAnsi="Garamond Premier Pro Caption"/>
            <w:sz w:val="22"/>
            <w:szCs w:val="22"/>
            <w:rtl w:val="0"/>
            <w:lang w:val="da-DK"/>
          </w:rPr>
          <w:delText>ckst</w:delText>
        </w:r>
      </w:del>
      <w:del w:id="11783" w:date="2023-01-13T18:26:59Z" w:author="Jan Groh">
        <w:r>
          <w:rPr>
            <w:rFonts w:ascii="Garamond Premier Pro Caption" w:hAnsi="Garamond Premier Pro Caption" w:hint="default"/>
            <w:sz w:val="22"/>
            <w:szCs w:val="22"/>
            <w:rtl w:val="0"/>
          </w:rPr>
          <w:delText>ä</w:delText>
        </w:r>
      </w:del>
      <w:del w:id="11784" w:date="2023-01-13T18:26:59Z" w:author="Jan Groh">
        <w:r>
          <w:rPr>
            <w:rFonts w:ascii="Garamond Premier Pro Caption" w:hAnsi="Garamond Premier Pro Caption"/>
            <w:sz w:val="22"/>
            <w:szCs w:val="22"/>
            <w:rtl w:val="0"/>
            <w:lang w:val="de-DE"/>
          </w:rPr>
          <w:delText xml:space="preserve">ndig zu haben; </w:delText>
        </w:r>
      </w:del>
      <w:del w:id="11785" w:date="2023-01-13T18:26:59Z" w:author="Jan Groh">
        <w:r>
          <w:rPr>
            <w:rFonts w:ascii="Garamond Premier Pro Caption" w:hAnsi="Garamond Premier Pro Caption" w:hint="default"/>
            <w:sz w:val="22"/>
            <w:szCs w:val="22"/>
            <w:rtl w:val="0"/>
          </w:rPr>
          <w:delText xml:space="preserve">– </w:delText>
        </w:r>
      </w:del>
      <w:del w:id="11786" w:date="2023-01-13T18:26:59Z" w:author="Jan Groh">
        <w:r>
          <w:rPr>
            <w:rFonts w:ascii="Garamond Premier Pro Caption" w:hAnsi="Garamond Premier Pro Caption"/>
            <w:sz w:val="22"/>
            <w:szCs w:val="22"/>
            <w:rtl w:val="0"/>
            <w:lang w:val="de-DE"/>
          </w:rPr>
          <w:delText>Alles, alles bezahlte ich ja, was das Leben mir bot, jedes Gl</w:delText>
        </w:r>
      </w:del>
      <w:del w:id="11787" w:date="2023-01-13T18:26:59Z" w:author="Jan Groh">
        <w:r>
          <w:rPr>
            <w:rFonts w:ascii="Garamond Premier Pro Caption" w:hAnsi="Garamond Premier Pro Caption" w:hint="default"/>
            <w:sz w:val="22"/>
            <w:szCs w:val="22"/>
            <w:rtl w:val="0"/>
          </w:rPr>
          <w:delText>ü</w:delText>
        </w:r>
      </w:del>
      <w:del w:id="11788" w:date="2023-01-13T18:26:59Z" w:author="Jan Groh">
        <w:r>
          <w:rPr>
            <w:rFonts w:ascii="Garamond Premier Pro Caption" w:hAnsi="Garamond Premier Pro Caption"/>
            <w:sz w:val="22"/>
            <w:szCs w:val="22"/>
            <w:rtl w:val="0"/>
            <w:lang w:val="de-DE"/>
          </w:rPr>
          <w:delText>ck, jeden Augenblick T</w:delText>
        </w:r>
      </w:del>
      <w:del w:id="11789" w:date="2023-01-13T18:26:59Z" w:author="Jan Groh">
        <w:r>
          <w:rPr>
            <w:rFonts w:ascii="Garamond Premier Pro Caption" w:hAnsi="Garamond Premier Pro Caption" w:hint="default"/>
            <w:sz w:val="22"/>
            <w:szCs w:val="22"/>
            <w:rtl w:val="0"/>
          </w:rPr>
          <w:delText>ä</w:delText>
        </w:r>
      </w:del>
      <w:del w:id="11790" w:date="2023-01-13T18:26:59Z" w:author="Jan Groh">
        <w:r>
          <w:rPr>
            <w:rFonts w:ascii="Garamond Premier Pro Caption" w:hAnsi="Garamond Premier Pro Caption"/>
            <w:sz w:val="22"/>
            <w:szCs w:val="22"/>
            <w:rtl w:val="0"/>
            <w:lang w:val="de-DE"/>
          </w:rPr>
          <w:delText>uschung, ja nicht ein Verh</w:delText>
        </w:r>
      </w:del>
      <w:del w:id="11791" w:date="2023-01-13T18:26:59Z" w:author="Jan Groh">
        <w:r>
          <w:rPr>
            <w:rFonts w:ascii="Garamond Premier Pro Caption" w:hAnsi="Garamond Premier Pro Caption" w:hint="default"/>
            <w:sz w:val="22"/>
            <w:szCs w:val="22"/>
            <w:rtl w:val="0"/>
          </w:rPr>
          <w:delText>ä</w:delText>
        </w:r>
      </w:del>
      <w:del w:id="11792" w:date="2023-01-13T18:26:59Z" w:author="Jan Groh">
        <w:r>
          <w:rPr>
            <w:rFonts w:ascii="Garamond Premier Pro Caption" w:hAnsi="Garamond Premier Pro Caption"/>
            <w:sz w:val="22"/>
            <w:szCs w:val="22"/>
            <w:rtl w:val="0"/>
            <w:lang w:val="de-DE"/>
          </w:rPr>
          <w:delText>ltnis l</w:delText>
        </w:r>
      </w:del>
      <w:del w:id="11793" w:date="2023-01-13T18:26:59Z" w:author="Jan Groh">
        <w:r>
          <w:rPr>
            <w:rFonts w:ascii="Garamond Premier Pro Caption" w:hAnsi="Garamond Premier Pro Caption" w:hint="default"/>
            <w:sz w:val="22"/>
            <w:szCs w:val="22"/>
            <w:rtl w:val="0"/>
            <w:lang w:val="sv-SE"/>
          </w:rPr>
          <w:delText>ö</w:delText>
        </w:r>
      </w:del>
      <w:del w:id="11794" w:date="2023-01-13T18:26:59Z" w:author="Jan Groh">
        <w:r>
          <w:rPr>
            <w:rFonts w:ascii="Garamond Premier Pro Caption" w:hAnsi="Garamond Premier Pro Caption"/>
            <w:sz w:val="22"/>
            <w:szCs w:val="22"/>
            <w:rtl w:val="0"/>
            <w:lang w:val="de-DE"/>
          </w:rPr>
          <w:delText>ste sich f</w:delText>
        </w:r>
      </w:del>
      <w:del w:id="11795" w:date="2023-01-13T18:26:59Z" w:author="Jan Groh">
        <w:r>
          <w:rPr>
            <w:rFonts w:ascii="Garamond Premier Pro Caption" w:hAnsi="Garamond Premier Pro Caption" w:hint="default"/>
            <w:sz w:val="22"/>
            <w:szCs w:val="22"/>
            <w:rtl w:val="0"/>
          </w:rPr>
          <w:delText>ü</w:delText>
        </w:r>
      </w:del>
      <w:del w:id="11796" w:date="2023-01-13T18:26:59Z" w:author="Jan Groh">
        <w:r>
          <w:rPr>
            <w:rFonts w:ascii="Garamond Premier Pro Caption" w:hAnsi="Garamond Premier Pro Caption"/>
            <w:sz w:val="22"/>
            <w:szCs w:val="22"/>
            <w:rtl w:val="0"/>
            <w:lang w:val="de-DE"/>
          </w:rPr>
          <w:delText>r mich, bis ich den letzten bittern Tropfen geleert, nichts blieb ungewi</w:delText>
        </w:r>
      </w:del>
      <w:del w:id="11797" w:date="2023-01-13T18:26:59Z" w:author="Jan Groh">
        <w:r>
          <w:rPr>
            <w:rFonts w:ascii="Garamond Premier Pro Caption" w:hAnsi="Garamond Premier Pro Caption" w:hint="default"/>
            <w:sz w:val="22"/>
            <w:szCs w:val="22"/>
            <w:rtl w:val="0"/>
            <w:lang w:val="de-DE"/>
          </w:rPr>
          <w:delText>ß</w:delText>
        </w:r>
      </w:del>
      <w:del w:id="11798" w:date="2023-01-13T18:26:59Z" w:author="Jan Groh">
        <w:r>
          <w:rPr>
            <w:rFonts w:ascii="Garamond Premier Pro Caption" w:hAnsi="Garamond Premier Pro Caption"/>
            <w:sz w:val="22"/>
            <w:szCs w:val="22"/>
            <w:rtl w:val="0"/>
            <w:lang w:val="de-DE"/>
          </w:rPr>
          <w:delText>, in mildem Halbdunkel verh</w:delText>
        </w:r>
      </w:del>
      <w:del w:id="11799" w:date="2023-01-13T18:26:59Z" w:author="Jan Groh">
        <w:r>
          <w:rPr>
            <w:rFonts w:ascii="Garamond Premier Pro Caption" w:hAnsi="Garamond Premier Pro Caption" w:hint="default"/>
            <w:sz w:val="22"/>
            <w:szCs w:val="22"/>
            <w:rtl w:val="0"/>
          </w:rPr>
          <w:delText>ü</w:delText>
        </w:r>
      </w:del>
      <w:del w:id="11800" w:date="2023-01-13T18:26:59Z" w:author="Jan Groh">
        <w:r>
          <w:rPr>
            <w:rFonts w:ascii="Garamond Premier Pro Caption" w:hAnsi="Garamond Premier Pro Caption"/>
            <w:sz w:val="22"/>
            <w:szCs w:val="22"/>
            <w:rtl w:val="0"/>
            <w:lang w:val="de-DE"/>
          </w:rPr>
          <w:delText>llt. Alles mu</w:delText>
        </w:r>
      </w:del>
      <w:del w:id="11801" w:date="2023-01-13T18:26:59Z" w:author="Jan Groh">
        <w:r>
          <w:rPr>
            <w:rFonts w:ascii="Garamond Premier Pro Caption" w:hAnsi="Garamond Premier Pro Caption" w:hint="default"/>
            <w:sz w:val="22"/>
            <w:szCs w:val="22"/>
            <w:rtl w:val="0"/>
            <w:lang w:val="de-DE"/>
          </w:rPr>
          <w:delText>ß</w:delText>
        </w:r>
      </w:del>
      <w:del w:id="11802" w:date="2023-01-13T18:26:59Z" w:author="Jan Groh">
        <w:r>
          <w:rPr>
            <w:rFonts w:ascii="Garamond Premier Pro Caption" w:hAnsi="Garamond Premier Pro Caption"/>
            <w:sz w:val="22"/>
            <w:szCs w:val="22"/>
            <w:rtl w:val="0"/>
            <w:lang w:val="de-DE"/>
          </w:rPr>
          <w:delText>te wie in einer ordentlichen Rechnung bis zum wirklichen Abschlu</w:delText>
        </w:r>
      </w:del>
      <w:del w:id="11803" w:date="2023-01-13T18:26:59Z" w:author="Jan Groh">
        <w:r>
          <w:rPr>
            <w:rFonts w:ascii="Garamond Premier Pro Caption" w:hAnsi="Garamond Premier Pro Caption" w:hint="default"/>
            <w:sz w:val="22"/>
            <w:szCs w:val="22"/>
            <w:rtl w:val="0"/>
            <w:lang w:val="de-DE"/>
          </w:rPr>
          <w:delText xml:space="preserve">ß </w:delText>
        </w:r>
      </w:del>
      <w:del w:id="11804" w:date="2023-01-13T18:26:59Z" w:author="Jan Groh">
        <w:r>
          <w:rPr>
            <w:rFonts w:ascii="Garamond Premier Pro Caption" w:hAnsi="Garamond Premier Pro Caption"/>
            <w:sz w:val="22"/>
            <w:szCs w:val="22"/>
            <w:rtl w:val="0"/>
            <w:lang w:val="de-DE"/>
          </w:rPr>
          <w:delText>gebracht sein.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0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0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07" w:date="2023-01-13T18:26:59Z" w:author="Jan Groh"/>
          <w:rFonts w:ascii="Garamond Premier Pro Italic" w:cs="Garamond Premier Pro Italic" w:hAnsi="Garamond Premier Pro Italic" w:eastAsia="Garamond Premier Pro Italic"/>
          <w:sz w:val="22"/>
          <w:szCs w:val="22"/>
        </w:rPr>
      </w:pPr>
      <w:del w:id="11808" w:date="2023-01-13T18:26:59Z" w:author="Jan Groh">
        <w:r>
          <w:rPr>
            <w:rFonts w:ascii="Garamond Premier Pro Italic" w:hAnsi="Garamond Premier Pro Italic"/>
            <w:sz w:val="22"/>
            <w:szCs w:val="22"/>
            <w:rtl w:val="0"/>
            <w:lang w:val="de-DE"/>
          </w:rPr>
          <w:delText>Sibylle Mertens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09" w:date="2023-01-13T18:26:59Z" w:author="Jan Groh"/>
          <w:rFonts w:ascii="Garamond Premier Pro Italic" w:cs="Garamond Premier Pro Italic" w:hAnsi="Garamond Premier Pro Italic" w:eastAsia="Garamond Premier Pro Italic"/>
          <w:sz w:val="22"/>
          <w:szCs w:val="22"/>
        </w:rPr>
      </w:pPr>
      <w:del w:id="11810" w:date="2023-01-13T18:26:59Z" w:author="Jan Groh">
        <w:r>
          <w:rPr>
            <w:rFonts w:ascii="Garamond Premier Pro Italic" w:hAnsi="Garamond Premier Pro Italic"/>
            <w:sz w:val="22"/>
            <w:szCs w:val="22"/>
            <w:rtl w:val="0"/>
          </w:rPr>
          <w:delText>Genua, den 14. Sept. 1835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11" w:date="2023-01-13T18:26:59Z" w:author="Jan Groh"/>
          <w:rFonts w:ascii="Garamond Premier Pro Caption" w:cs="Garamond Premier Pro Caption" w:hAnsi="Garamond Premier Pro Caption" w:eastAsia="Garamond Premier Pro Caption"/>
          <w:sz w:val="22"/>
          <w:szCs w:val="22"/>
        </w:rPr>
      </w:pPr>
      <w:del w:id="11812" w:date="2023-01-13T18:26:59Z" w:author="Jan Groh">
        <w:r>
          <w:rPr>
            <w:rFonts w:ascii="Garamond Premier Pro Caption" w:hAnsi="Garamond Premier Pro Caption"/>
            <w:sz w:val="22"/>
            <w:szCs w:val="22"/>
            <w:rtl w:val="0"/>
            <w:lang w:val="de-DE"/>
          </w:rPr>
          <w:delText>Da wir bis zum Fr</w:delText>
        </w:r>
      </w:del>
      <w:del w:id="11813" w:date="2023-01-13T18:26:59Z" w:author="Jan Groh">
        <w:r>
          <w:rPr>
            <w:rFonts w:ascii="Garamond Premier Pro Caption" w:hAnsi="Garamond Premier Pro Caption" w:hint="default"/>
            <w:sz w:val="22"/>
            <w:szCs w:val="22"/>
            <w:rtl w:val="0"/>
          </w:rPr>
          <w:delText>ü</w:delText>
        </w:r>
      </w:del>
      <w:del w:id="11814" w:date="2023-01-13T18:26:59Z" w:author="Jan Groh">
        <w:r>
          <w:rPr>
            <w:rFonts w:ascii="Garamond Premier Pro Caption" w:hAnsi="Garamond Premier Pro Caption"/>
            <w:sz w:val="22"/>
            <w:szCs w:val="22"/>
            <w:rtl w:val="0"/>
            <w:lang w:val="de-DE"/>
          </w:rPr>
          <w:delText xml:space="preserve">hjahr Zeit haben, so wird sich manches ganz passend richten lassen, und wir erreichen leicht das Ziel. </w:delText>
        </w:r>
      </w:del>
      <w:del w:id="11815" w:date="2023-01-13T18:26:59Z" w:author="Jan Groh">
        <w:r>
          <w:rPr>
            <w:rFonts w:ascii="Garamond Premier Pro Caption" w:hAnsi="Garamond Premier Pro Caption" w:hint="default"/>
            <w:sz w:val="22"/>
            <w:szCs w:val="22"/>
            <w:rtl w:val="0"/>
          </w:rPr>
          <w:delText xml:space="preserve">– </w:delText>
        </w:r>
      </w:del>
      <w:del w:id="11816" w:date="2023-01-13T18:26:59Z" w:author="Jan Groh">
        <w:r>
          <w:rPr>
            <w:rFonts w:ascii="Garamond Premier Pro Caption" w:hAnsi="Garamond Premier Pro Caption"/>
            <w:sz w:val="22"/>
            <w:szCs w:val="22"/>
            <w:rtl w:val="0"/>
            <w:lang w:val="de-DE"/>
          </w:rPr>
          <w:delText>Die Cholera, welche hier furchtbar w</w:delText>
        </w:r>
      </w:del>
      <w:del w:id="11817" w:date="2023-01-13T18:26:59Z" w:author="Jan Groh">
        <w:r>
          <w:rPr>
            <w:rFonts w:ascii="Garamond Premier Pro Caption" w:hAnsi="Garamond Premier Pro Caption" w:hint="default"/>
            <w:sz w:val="22"/>
            <w:szCs w:val="22"/>
            <w:rtl w:val="0"/>
          </w:rPr>
          <w:delText>ü</w:delText>
        </w:r>
      </w:del>
      <w:del w:id="11818" w:date="2023-01-13T18:26:59Z" w:author="Jan Groh">
        <w:r>
          <w:rPr>
            <w:rFonts w:ascii="Garamond Premier Pro Caption" w:hAnsi="Garamond Premier Pro Caption"/>
            <w:sz w:val="22"/>
            <w:szCs w:val="22"/>
            <w:rtl w:val="0"/>
            <w:lang w:val="de-DE"/>
          </w:rPr>
          <w:delText xml:space="preserve">tete, </w:delText>
        </w:r>
      </w:del>
      <w:del w:id="11819" w:date="2023-01-13T18:26:59Z" w:author="Jan Groh">
        <w:r>
          <w:rPr>
            <w:rFonts w:ascii="Garamond Premier Pro Caption" w:hAnsi="Garamond Premier Pro Caption" w:hint="default"/>
            <w:sz w:val="22"/>
            <w:szCs w:val="22"/>
            <w:rtl w:val="0"/>
          </w:rPr>
          <w:delText xml:space="preserve">– </w:delText>
        </w:r>
      </w:del>
      <w:del w:id="11820" w:date="2023-01-13T18:26:59Z" w:author="Jan Groh">
        <w:r>
          <w:rPr>
            <w:rFonts w:ascii="Garamond Premier Pro Caption" w:hAnsi="Garamond Premier Pro Caption"/>
            <w:sz w:val="22"/>
            <w:szCs w:val="22"/>
            <w:rtl w:val="0"/>
            <w:lang w:val="de-DE"/>
          </w:rPr>
          <w:delText xml:space="preserve">doch davon morgen </w:delText>
        </w:r>
      </w:del>
      <w:del w:id="11821" w:date="2023-01-13T18:26:59Z" w:author="Jan Groh">
        <w:r>
          <w:rPr>
            <w:rFonts w:ascii="Garamond Premier Pro Caption" w:hAnsi="Garamond Premier Pro Caption" w:hint="default"/>
            <w:sz w:val="22"/>
            <w:szCs w:val="22"/>
            <w:rtl w:val="0"/>
          </w:rPr>
          <w:delText xml:space="preserve">– </w:delText>
        </w:r>
      </w:del>
      <w:del w:id="11822" w:date="2023-01-13T18:26:59Z" w:author="Jan Groh">
        <w:r>
          <w:rPr>
            <w:rFonts w:ascii="Garamond Premier Pro Caption" w:hAnsi="Garamond Premier Pro Caption"/>
            <w:sz w:val="22"/>
            <w:szCs w:val="22"/>
            <w:rtl w:val="0"/>
            <w:lang w:val="de-DE"/>
          </w:rPr>
          <w:delText>wirft alle Waisen in meine Arme, und so haben wir einen Haltpunkt, den Gl</w:delText>
        </w:r>
      </w:del>
      <w:del w:id="11823" w:date="2023-01-13T18:26:59Z" w:author="Jan Groh">
        <w:r>
          <w:rPr>
            <w:rFonts w:ascii="Garamond Premier Pro Caption" w:hAnsi="Garamond Premier Pro Caption" w:hint="default"/>
            <w:sz w:val="22"/>
            <w:szCs w:val="22"/>
            <w:rtl w:val="0"/>
          </w:rPr>
          <w:delText>ü</w:delText>
        </w:r>
      </w:del>
      <w:del w:id="11824" w:date="2023-01-13T18:26:59Z" w:author="Jan Groh">
        <w:r>
          <w:rPr>
            <w:rFonts w:ascii="Garamond Premier Pro Caption" w:hAnsi="Garamond Premier Pro Caption"/>
            <w:sz w:val="22"/>
            <w:szCs w:val="22"/>
            <w:rtl w:val="0"/>
            <w:lang w:val="de-DE"/>
          </w:rPr>
          <w:delText>ck und Zufall nicht besser senden konnten als hier Tod und Elend ihn uns zuf</w:delText>
        </w:r>
      </w:del>
      <w:del w:id="11825" w:date="2023-01-13T18:26:59Z" w:author="Jan Groh">
        <w:r>
          <w:rPr>
            <w:rFonts w:ascii="Garamond Premier Pro Caption" w:hAnsi="Garamond Premier Pro Caption" w:hint="default"/>
            <w:sz w:val="22"/>
            <w:szCs w:val="22"/>
            <w:rtl w:val="0"/>
          </w:rPr>
          <w:delText>ü</w:delText>
        </w:r>
      </w:del>
      <w:del w:id="11826" w:date="2023-01-13T18:26:59Z" w:author="Jan Groh">
        <w:r>
          <w:rPr>
            <w:rFonts w:ascii="Garamond Premier Pro Caption" w:hAnsi="Garamond Premier Pro Caption"/>
            <w:sz w:val="22"/>
            <w:szCs w:val="22"/>
            <w:rtl w:val="0"/>
            <w:lang w:val="de-DE"/>
          </w:rPr>
          <w:delText>hren. Seien Sie also ruhig wegen Anna!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2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28" w:date="2023-01-13T18:26:59Z" w:author="Jan Groh"/>
          <w:rFonts w:ascii="Garamond Premier Pro Italic" w:cs="Garamond Premier Pro Italic" w:hAnsi="Garamond Premier Pro Italic" w:eastAsia="Garamond Premier Pro Italic"/>
          <w:sz w:val="22"/>
          <w:szCs w:val="22"/>
        </w:rPr>
      </w:pPr>
      <w:del w:id="11829" w:date="2023-01-13T18:26:59Z" w:author="Jan Groh">
        <w:r>
          <w:rPr>
            <w:rFonts w:ascii="Garamond Premier Pro Italic" w:hAnsi="Garamond Premier Pro Italic"/>
            <w:sz w:val="22"/>
            <w:szCs w:val="22"/>
            <w:rtl w:val="0"/>
          </w:rPr>
          <w:delText>Genua, den 14. Sept. 1835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30" w:date="2023-01-13T18:26:59Z" w:author="Jan Groh"/>
          <w:rFonts w:ascii="Garamond Premier Pro Caption" w:cs="Garamond Premier Pro Caption" w:hAnsi="Garamond Premier Pro Caption" w:eastAsia="Garamond Premier Pro Caption"/>
          <w:sz w:val="22"/>
          <w:szCs w:val="22"/>
        </w:rPr>
      </w:pPr>
      <w:del w:id="11831" w:date="2023-01-13T18:26:59Z" w:author="Jan Groh">
        <w:r>
          <w:rPr>
            <w:rFonts w:ascii="Garamond Premier Pro Caption" w:hAnsi="Garamond Premier Pro Caption"/>
            <w:sz w:val="22"/>
            <w:szCs w:val="22"/>
            <w:rtl w:val="0"/>
            <w:lang w:val="de-DE"/>
          </w:rPr>
          <w:delText>Ich k</w:delText>
        </w:r>
      </w:del>
      <w:del w:id="11832" w:date="2023-01-13T18:26:59Z" w:author="Jan Groh">
        <w:r>
          <w:rPr>
            <w:rFonts w:ascii="Garamond Premier Pro Caption" w:hAnsi="Garamond Premier Pro Caption" w:hint="default"/>
            <w:sz w:val="22"/>
            <w:szCs w:val="22"/>
            <w:rtl w:val="0"/>
            <w:lang w:val="sv-SE"/>
          </w:rPr>
          <w:delText>ö</w:delText>
        </w:r>
      </w:del>
      <w:del w:id="11833" w:date="2023-01-13T18:26:59Z" w:author="Jan Groh">
        <w:r>
          <w:rPr>
            <w:rFonts w:ascii="Garamond Premier Pro Caption" w:hAnsi="Garamond Premier Pro Caption"/>
            <w:sz w:val="22"/>
            <w:szCs w:val="22"/>
            <w:rtl w:val="0"/>
            <w:lang w:val="de-DE"/>
          </w:rPr>
          <w:delText>nnte Ihre Tochter dort, wo sie jetzt weilt, selbst abholen und selbst in Ihre Arme f</w:delText>
        </w:r>
      </w:del>
      <w:del w:id="11834" w:date="2023-01-13T18:26:59Z" w:author="Jan Groh">
        <w:r>
          <w:rPr>
            <w:rFonts w:ascii="Garamond Premier Pro Caption" w:hAnsi="Garamond Premier Pro Caption" w:hint="default"/>
            <w:sz w:val="22"/>
            <w:szCs w:val="22"/>
            <w:rtl w:val="0"/>
          </w:rPr>
          <w:delText>ü</w:delText>
        </w:r>
      </w:del>
      <w:del w:id="11835" w:date="2023-01-13T18:26:59Z" w:author="Jan Groh">
        <w:r>
          <w:rPr>
            <w:rFonts w:ascii="Garamond Premier Pro Caption" w:hAnsi="Garamond Premier Pro Caption"/>
            <w:sz w:val="22"/>
            <w:szCs w:val="22"/>
            <w:rtl w:val="0"/>
            <w:lang w:val="de-DE"/>
          </w:rPr>
          <w:delText>hren: wie nun die Verh</w:delText>
        </w:r>
      </w:del>
      <w:del w:id="11836" w:date="2023-01-13T18:26:59Z" w:author="Jan Groh">
        <w:r>
          <w:rPr>
            <w:rFonts w:ascii="Garamond Premier Pro Caption" w:hAnsi="Garamond Premier Pro Caption" w:hint="default"/>
            <w:sz w:val="22"/>
            <w:szCs w:val="22"/>
            <w:rtl w:val="0"/>
          </w:rPr>
          <w:delText>ä</w:delText>
        </w:r>
      </w:del>
      <w:del w:id="11837" w:date="2023-01-13T18:26:59Z" w:author="Jan Groh">
        <w:r>
          <w:rPr>
            <w:rFonts w:ascii="Garamond Premier Pro Caption" w:hAnsi="Garamond Premier Pro Caption"/>
            <w:sz w:val="22"/>
            <w:szCs w:val="22"/>
            <w:rtl w:val="0"/>
            <w:lang w:val="de-DE"/>
          </w:rPr>
          <w:delText>ltnisse stehen, m</w:delText>
        </w:r>
      </w:del>
      <w:del w:id="11838" w:date="2023-01-13T18:26:59Z" w:author="Jan Groh">
        <w:r>
          <w:rPr>
            <w:rFonts w:ascii="Garamond Premier Pro Caption" w:hAnsi="Garamond Premier Pro Caption" w:hint="default"/>
            <w:sz w:val="22"/>
            <w:szCs w:val="22"/>
            <w:rtl w:val="0"/>
          </w:rPr>
          <w:delText>ü</w:delText>
        </w:r>
      </w:del>
      <w:del w:id="11839" w:date="2023-01-13T18:26:59Z" w:author="Jan Groh">
        <w:r>
          <w:rPr>
            <w:rFonts w:ascii="Garamond Premier Pro Caption" w:hAnsi="Garamond Premier Pro Caption"/>
            <w:sz w:val="22"/>
            <w:szCs w:val="22"/>
            <w:rtl w:val="0"/>
            <w:lang w:val="de-DE"/>
          </w:rPr>
          <w:delText>ssen wir allerdings auf vielen Umwegen das zu erreichen suchen, was denn der offene Pfad uns b</w:delText>
        </w:r>
      </w:del>
      <w:del w:id="11840" w:date="2023-01-13T18:26:59Z" w:author="Jan Groh">
        <w:r>
          <w:rPr>
            <w:rFonts w:ascii="Garamond Premier Pro Caption" w:hAnsi="Garamond Premier Pro Caption" w:hint="default"/>
            <w:sz w:val="22"/>
            <w:szCs w:val="22"/>
            <w:rtl w:val="0"/>
            <w:lang w:val="sv-SE"/>
          </w:rPr>
          <w:delText>ö</w:delText>
        </w:r>
      </w:del>
      <w:del w:id="11841" w:date="2023-01-13T18:26:59Z" w:author="Jan Groh">
        <w:r>
          <w:rPr>
            <w:rFonts w:ascii="Garamond Premier Pro Caption" w:hAnsi="Garamond Premier Pro Caption"/>
            <w:sz w:val="22"/>
            <w:szCs w:val="22"/>
            <w:rtl w:val="0"/>
            <w:lang w:val="it-IT"/>
          </w:rPr>
          <w:delText>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4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43" w:date="2023-01-13T18:26:59Z" w:author="Jan Groh"/>
          <w:rFonts w:ascii="Garamond Premier Pro Italic" w:cs="Garamond Premier Pro Italic" w:hAnsi="Garamond Premier Pro Italic" w:eastAsia="Garamond Premier Pro Italic"/>
          <w:sz w:val="22"/>
          <w:szCs w:val="22"/>
        </w:rPr>
      </w:pPr>
      <w:del w:id="11844" w:date="2023-01-13T18:26:59Z" w:author="Jan Groh">
        <w:r>
          <w:rPr>
            <w:rFonts w:ascii="Garamond Premier Pro Italic" w:hAnsi="Garamond Premier Pro Italic"/>
            <w:sz w:val="22"/>
            <w:szCs w:val="22"/>
            <w:rtl w:val="0"/>
          </w:rPr>
          <w:delText>den 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845" w:date="2023-01-13T18:26:59Z" w:author="Jan Groh"/>
          <w:rFonts w:ascii="Garamond Premier Pro Caption" w:cs="Garamond Premier Pro Caption" w:hAnsi="Garamond Premier Pro Caption" w:eastAsia="Garamond Premier Pro Caption"/>
          <w:sz w:val="22"/>
          <w:szCs w:val="22"/>
        </w:rPr>
      </w:pPr>
      <w:del w:id="11846" w:date="2023-01-13T18:26:59Z" w:author="Jan Groh">
        <w:r>
          <w:rPr>
            <w:rFonts w:ascii="Garamond Premier Pro Caption" w:hAnsi="Garamond Premier Pro Caption"/>
            <w:sz w:val="22"/>
            <w:szCs w:val="22"/>
            <w:rtl w:val="0"/>
            <w:lang w:val="de-DE"/>
          </w:rPr>
          <w:delText>Als ich fr</w:delText>
        </w:r>
      </w:del>
      <w:del w:id="11847" w:date="2023-01-13T18:26:59Z" w:author="Jan Groh">
        <w:r>
          <w:rPr>
            <w:rFonts w:ascii="Garamond Premier Pro Caption" w:hAnsi="Garamond Premier Pro Caption" w:hint="default"/>
            <w:sz w:val="22"/>
            <w:szCs w:val="22"/>
            <w:rtl w:val="0"/>
          </w:rPr>
          <w:delText>ü</w:delText>
        </w:r>
      </w:del>
      <w:del w:id="11848" w:date="2023-01-13T18:26:59Z" w:author="Jan Groh">
        <w:r>
          <w:rPr>
            <w:rFonts w:ascii="Garamond Premier Pro Caption" w:hAnsi="Garamond Premier Pro Caption"/>
            <w:sz w:val="22"/>
            <w:szCs w:val="22"/>
            <w:rtl w:val="0"/>
            <w:lang w:val="de-DE"/>
          </w:rPr>
          <w:delText>her an Anna</w:delText>
        </w:r>
      </w:del>
      <w:del w:id="11849" w:date="2023-01-08T21:43:22Z" w:author="Jan Groh">
        <w:r>
          <w:rPr>
            <w:rStyle w:val="Ohne"/>
            <w:rFonts w:ascii="Garamond Premier Pro Caption" w:cs="Garamond Premier Pro Caption" w:hAnsi="Garamond Premier Pro Caption" w:eastAsia="Garamond Premier Pro Caption"/>
            <w:sz w:val="22"/>
            <w:szCs w:val="22"/>
            <w:vertAlign w:val="superscript"/>
          </w:rPr>
          <w:footnoteReference w:id="170"/>
        </w:r>
      </w:del>
      <w:ins w:id="11850" w:date="2023-01-08T21:43:22Z" w:author="Jan Groh">
        <w:del w:id="1185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1"/>
          </w:r>
        </w:del>
      </w:ins>
      <w:del w:id="11852" w:date="2023-01-13T18:26:59Z" w:author="Jan Groh">
        <w:r>
          <w:rPr>
            <w:rFonts w:ascii="Garamond Premier Pro Caption" w:hAnsi="Garamond Premier Pro Caption"/>
            <w:sz w:val="22"/>
            <w:szCs w:val="22"/>
            <w:rtl w:val="0"/>
            <w:lang w:val="de-DE"/>
          </w:rPr>
          <w:delText xml:space="preserve"> schrieb, da</w:delText>
        </w:r>
      </w:del>
      <w:del w:id="11853" w:date="2023-01-13T18:26:59Z" w:author="Jan Groh">
        <w:r>
          <w:rPr>
            <w:rFonts w:ascii="Garamond Premier Pro Caption" w:hAnsi="Garamond Premier Pro Caption" w:hint="default"/>
            <w:sz w:val="22"/>
            <w:szCs w:val="22"/>
            <w:rtl w:val="0"/>
            <w:lang w:val="de-DE"/>
          </w:rPr>
          <w:delText xml:space="preserve">ß </w:delText>
        </w:r>
      </w:del>
      <w:del w:id="11854" w:date="2023-01-13T18:26:59Z" w:author="Jan Groh">
        <w:r>
          <w:rPr>
            <w:rFonts w:ascii="Garamond Premier Pro Caption" w:hAnsi="Garamond Premier Pro Caption"/>
            <w:sz w:val="22"/>
            <w:szCs w:val="22"/>
            <w:rtl w:val="0"/>
            <w:lang w:val="de-DE"/>
          </w:rPr>
          <w:delText>es vielleicht w</w:delText>
        </w:r>
      </w:del>
      <w:del w:id="11855" w:date="2023-01-13T18:26:59Z" w:author="Jan Groh">
        <w:r>
          <w:rPr>
            <w:rFonts w:ascii="Garamond Premier Pro Caption" w:hAnsi="Garamond Premier Pro Caption" w:hint="default"/>
            <w:sz w:val="22"/>
            <w:szCs w:val="22"/>
            <w:rtl w:val="0"/>
          </w:rPr>
          <w:delText>ü</w:delText>
        </w:r>
      </w:del>
      <w:del w:id="11856" w:date="2023-01-13T18:26:59Z" w:author="Jan Groh">
        <w:r>
          <w:rPr>
            <w:rFonts w:ascii="Garamond Premier Pro Caption" w:hAnsi="Garamond Premier Pro Caption"/>
            <w:sz w:val="22"/>
            <w:szCs w:val="22"/>
            <w:rtl w:val="0"/>
            <w:lang w:val="de-DE"/>
          </w:rPr>
          <w:delText>nschenswert sei, das Kind Italien zu n</w:delText>
        </w:r>
      </w:del>
      <w:del w:id="11857" w:date="2023-01-13T18:26:59Z" w:author="Jan Groh">
        <w:r>
          <w:rPr>
            <w:rFonts w:ascii="Garamond Premier Pro Caption" w:hAnsi="Garamond Premier Pro Caption" w:hint="default"/>
            <w:sz w:val="22"/>
            <w:szCs w:val="22"/>
            <w:rtl w:val="0"/>
          </w:rPr>
          <w:delText>ä</w:delText>
        </w:r>
      </w:del>
      <w:del w:id="11858" w:date="2023-01-13T18:26:59Z" w:author="Jan Groh">
        <w:r>
          <w:rPr>
            <w:rFonts w:ascii="Garamond Premier Pro Caption" w:hAnsi="Garamond Premier Pro Caption"/>
            <w:sz w:val="22"/>
            <w:szCs w:val="22"/>
            <w:rtl w:val="0"/>
            <w:lang w:val="de-DE"/>
          </w:rPr>
          <w:delText>hern, wie wenig dachte ich damals, da</w:delText>
        </w:r>
      </w:del>
      <w:del w:id="11859" w:date="2023-01-13T18:26:59Z" w:author="Jan Groh">
        <w:r>
          <w:rPr>
            <w:rFonts w:ascii="Garamond Premier Pro Caption" w:hAnsi="Garamond Premier Pro Caption" w:hint="default"/>
            <w:sz w:val="22"/>
            <w:szCs w:val="22"/>
            <w:rtl w:val="0"/>
            <w:lang w:val="de-DE"/>
          </w:rPr>
          <w:delText xml:space="preserve">ß </w:delText>
        </w:r>
      </w:del>
      <w:del w:id="11860" w:date="2023-01-13T18:26:59Z" w:author="Jan Groh">
        <w:r>
          <w:rPr>
            <w:rFonts w:ascii="Garamond Premier Pro Caption" w:hAnsi="Garamond Premier Pro Caption"/>
            <w:sz w:val="22"/>
            <w:szCs w:val="22"/>
            <w:rtl w:val="0"/>
            <w:lang w:val="de-DE"/>
          </w:rPr>
          <w:delText>diese Worte, die nur den Zweck hatten, es unter meine Aufsicht zu bringen, bis Sie es fordern w</w:delText>
        </w:r>
      </w:del>
      <w:del w:id="11861" w:date="2023-01-13T18:26:59Z" w:author="Jan Groh">
        <w:r>
          <w:rPr>
            <w:rFonts w:ascii="Garamond Premier Pro Caption" w:hAnsi="Garamond Premier Pro Caption" w:hint="default"/>
            <w:sz w:val="22"/>
            <w:szCs w:val="22"/>
            <w:rtl w:val="0"/>
          </w:rPr>
          <w:delText>ü</w:delText>
        </w:r>
      </w:del>
      <w:del w:id="11862" w:date="2023-01-13T18:26:59Z" w:author="Jan Groh">
        <w:r>
          <w:rPr>
            <w:rFonts w:ascii="Garamond Premier Pro Caption" w:hAnsi="Garamond Premier Pro Caption"/>
            <w:sz w:val="22"/>
            <w:szCs w:val="22"/>
            <w:rtl w:val="0"/>
            <w:lang w:val="de-DE"/>
          </w:rPr>
          <w:delText>rden, wenn man Ihnen h</w:delText>
        </w:r>
      </w:del>
      <w:del w:id="11863" w:date="2023-01-13T18:26:59Z" w:author="Jan Groh">
        <w:r>
          <w:rPr>
            <w:rFonts w:ascii="Garamond Premier Pro Caption" w:hAnsi="Garamond Premier Pro Caption" w:hint="default"/>
            <w:sz w:val="22"/>
            <w:szCs w:val="22"/>
            <w:rtl w:val="0"/>
          </w:rPr>
          <w:delText>ä</w:delText>
        </w:r>
      </w:del>
      <w:del w:id="11864" w:date="2023-01-13T18:26:59Z" w:author="Jan Groh">
        <w:r>
          <w:rPr>
            <w:rFonts w:ascii="Garamond Premier Pro Caption" w:hAnsi="Garamond Premier Pro Caption"/>
            <w:sz w:val="22"/>
            <w:szCs w:val="22"/>
            <w:rtl w:val="0"/>
            <w:lang w:val="de-DE"/>
          </w:rPr>
          <w:delText>tte nachkommen k</w:delText>
        </w:r>
      </w:del>
      <w:del w:id="11865" w:date="2023-01-13T18:26:59Z" w:author="Jan Groh">
        <w:r>
          <w:rPr>
            <w:rFonts w:ascii="Garamond Premier Pro Caption" w:hAnsi="Garamond Premier Pro Caption" w:hint="default"/>
            <w:sz w:val="22"/>
            <w:szCs w:val="22"/>
            <w:rtl w:val="0"/>
            <w:lang w:val="sv-SE"/>
          </w:rPr>
          <w:delText>ö</w:delText>
        </w:r>
      </w:del>
      <w:del w:id="11866" w:date="2023-01-13T18:26:59Z" w:author="Jan Groh">
        <w:r>
          <w:rPr>
            <w:rFonts w:ascii="Garamond Premier Pro Caption" w:hAnsi="Garamond Premier Pro Caption"/>
            <w:sz w:val="22"/>
            <w:szCs w:val="22"/>
            <w:rtl w:val="0"/>
            <w:lang w:val="de-DE"/>
          </w:rPr>
          <w:delText>nnen, mich jetzt in den Stand gesetzt haben w</w:delText>
        </w:r>
      </w:del>
      <w:del w:id="11867" w:date="2023-01-13T18:26:59Z" w:author="Jan Groh">
        <w:r>
          <w:rPr>
            <w:rFonts w:ascii="Garamond Premier Pro Caption" w:hAnsi="Garamond Premier Pro Caption" w:hint="default"/>
            <w:sz w:val="22"/>
            <w:szCs w:val="22"/>
            <w:rtl w:val="0"/>
          </w:rPr>
          <w:delText>ü</w:delText>
        </w:r>
      </w:del>
      <w:del w:id="11868" w:date="2023-01-13T18:26:59Z" w:author="Jan Groh">
        <w:r>
          <w:rPr>
            <w:rFonts w:ascii="Garamond Premier Pro Caption" w:hAnsi="Garamond Premier Pro Caption"/>
            <w:sz w:val="22"/>
            <w:szCs w:val="22"/>
            <w:rtl w:val="0"/>
            <w:lang w:val="de-DE"/>
          </w:rPr>
          <w:delText>rden, alles das mit Leichtigkeit auszuf</w:delText>
        </w:r>
      </w:del>
      <w:del w:id="11869" w:date="2023-01-13T18:26:59Z" w:author="Jan Groh">
        <w:r>
          <w:rPr>
            <w:rFonts w:ascii="Garamond Premier Pro Caption" w:hAnsi="Garamond Premier Pro Caption" w:hint="default"/>
            <w:sz w:val="22"/>
            <w:szCs w:val="22"/>
            <w:rtl w:val="0"/>
          </w:rPr>
          <w:delText>ü</w:delText>
        </w:r>
      </w:del>
      <w:del w:id="11870" w:date="2023-01-13T18:26:59Z" w:author="Jan Groh">
        <w:r>
          <w:rPr>
            <w:rFonts w:ascii="Garamond Premier Pro Caption" w:hAnsi="Garamond Premier Pro Caption"/>
            <w:sz w:val="22"/>
            <w:szCs w:val="22"/>
            <w:rtl w:val="0"/>
            <w:lang w:val="de-DE"/>
          </w:rPr>
          <w:delText>hren, was Ihr Plan mir noch als beschwerlich und zweifelhaft andeutet, liebe Ottilie; vielleicht indes gibt es noch Mittel, hier nachzuholen; vielleicht, wenn ich bis zum Fr</w:delText>
        </w:r>
      </w:del>
      <w:del w:id="11871" w:date="2023-01-13T18:26:59Z" w:author="Jan Groh">
        <w:r>
          <w:rPr>
            <w:rFonts w:ascii="Garamond Premier Pro Caption" w:hAnsi="Garamond Premier Pro Caption" w:hint="default"/>
            <w:sz w:val="22"/>
            <w:szCs w:val="22"/>
            <w:rtl w:val="0"/>
          </w:rPr>
          <w:delText>ü</w:delText>
        </w:r>
      </w:del>
      <w:del w:id="11872" w:date="2023-01-13T18:26:59Z" w:author="Jan Groh">
        <w:r>
          <w:rPr>
            <w:rFonts w:ascii="Garamond Premier Pro Caption" w:hAnsi="Garamond Premier Pro Caption"/>
            <w:sz w:val="22"/>
            <w:szCs w:val="22"/>
            <w:rtl w:val="0"/>
            <w:lang w:val="de-DE"/>
          </w:rPr>
          <w:delText>hjahr hierbleibe, kommt Anna noch nach Genua und l</w:delText>
        </w:r>
      </w:del>
      <w:del w:id="11873" w:date="2023-01-13T18:26:59Z" w:author="Jan Groh">
        <w:r>
          <w:rPr>
            <w:rFonts w:ascii="Garamond Premier Pro Caption" w:hAnsi="Garamond Premier Pro Caption" w:hint="default"/>
            <w:sz w:val="22"/>
            <w:szCs w:val="22"/>
            <w:rtl w:val="0"/>
            <w:lang w:val="de-DE"/>
          </w:rPr>
          <w:delText>äß</w:delText>
        </w:r>
      </w:del>
      <w:del w:id="11874" w:date="2023-01-13T18:26:59Z" w:author="Jan Groh">
        <w:r>
          <w:rPr>
            <w:rFonts w:ascii="Garamond Premier Pro Caption" w:hAnsi="Garamond Premier Pro Caption"/>
            <w:sz w:val="22"/>
            <w:szCs w:val="22"/>
            <w:rtl w:val="0"/>
            <w:lang w:val="de-DE"/>
          </w:rPr>
          <w:delText xml:space="preserve">t entweder das Kind hierher bringen oder holt es selbst hierher: mir, gerade mir </w:delText>
        </w:r>
      </w:del>
      <w:del w:id="11875" w:date="2023-01-13T18:26:59Z" w:author="Jan Groh">
        <w:r>
          <w:rPr>
            <w:rFonts w:ascii="Garamond Premier Pro Caption" w:hAnsi="Garamond Premier Pro Caption" w:hint="default"/>
            <w:sz w:val="22"/>
            <w:szCs w:val="22"/>
            <w:rtl w:val="0"/>
          </w:rPr>
          <w:delText xml:space="preserve">– </w:delText>
        </w:r>
      </w:del>
      <w:del w:id="11876" w:date="2023-01-13T18:26:59Z" w:author="Jan Groh">
        <w:r>
          <w:rPr>
            <w:rFonts w:ascii="Garamond Premier Pro Caption" w:hAnsi="Garamond Premier Pro Caption"/>
            <w:sz w:val="22"/>
            <w:szCs w:val="22"/>
            <w:rtl w:val="0"/>
            <w:lang w:val="de-DE"/>
          </w:rPr>
          <w:delText xml:space="preserve">wie sonderbar </w:delText>
        </w:r>
      </w:del>
      <w:del w:id="11877" w:date="2023-01-13T18:26:59Z" w:author="Jan Groh">
        <w:r>
          <w:rPr>
            <w:rFonts w:ascii="Garamond Premier Pro Caption" w:hAnsi="Garamond Premier Pro Caption" w:hint="default"/>
            <w:sz w:val="22"/>
            <w:szCs w:val="22"/>
            <w:rtl w:val="0"/>
          </w:rPr>
          <w:delText xml:space="preserve">– </w:delText>
        </w:r>
      </w:del>
      <w:del w:id="11878" w:date="2023-01-13T18:26:59Z" w:author="Jan Groh">
        <w:r>
          <w:rPr>
            <w:rFonts w:ascii="Garamond Premier Pro Caption" w:hAnsi="Garamond Premier Pro Caption"/>
            <w:sz w:val="22"/>
            <w:szCs w:val="22"/>
            <w:rtl w:val="0"/>
            <w:lang w:val="de-DE"/>
          </w:rPr>
          <w:delText>stehen in diesem Augenblicke alle Pfade frei, um ein Kind unter irgendeinem</w:delText>
        </w:r>
      </w:del>
      <w:del w:id="11879" w:date="2023-01-13T18:26:59Z" w:author="Jan Groh">
        <w:r>
          <w:rPr>
            <w:rFonts w:ascii="Garamond Premier Pro Caption" w:hAnsi="Garamond Premier Pro Caption"/>
            <w:sz w:val="22"/>
            <w:szCs w:val="22"/>
            <w:rtl w:val="0"/>
            <w:lang w:val="de-DE"/>
          </w:rPr>
          <w:delText xml:space="preserve"> </w:delText>
        </w:r>
      </w:del>
      <w:del w:id="11880" w:date="2023-01-13T18:26:59Z" w:author="Jan Groh">
        <w:r>
          <w:rPr>
            <w:rFonts w:ascii="Garamond Premier Pro Caption" w:hAnsi="Garamond Premier Pro Caption"/>
            <w:sz w:val="22"/>
            <w:szCs w:val="22"/>
            <w:rtl w:val="0"/>
            <w:lang w:val="de-DE"/>
          </w:rPr>
          <w:delText>Namen, irgendein Verh</w:delText>
        </w:r>
      </w:del>
      <w:del w:id="11881" w:date="2023-01-13T18:26:59Z" w:author="Jan Groh">
        <w:r>
          <w:rPr>
            <w:rFonts w:ascii="Garamond Premier Pro Caption" w:hAnsi="Garamond Premier Pro Caption" w:hint="default"/>
            <w:sz w:val="22"/>
            <w:szCs w:val="22"/>
            <w:rtl w:val="0"/>
          </w:rPr>
          <w:delText>ä</w:delText>
        </w:r>
      </w:del>
      <w:del w:id="11882" w:date="2023-01-13T18:26:59Z" w:author="Jan Groh">
        <w:r>
          <w:rPr>
            <w:rFonts w:ascii="Garamond Premier Pro Caption" w:hAnsi="Garamond Premier Pro Caption"/>
            <w:sz w:val="22"/>
            <w:szCs w:val="22"/>
            <w:rtl w:val="0"/>
            <w:lang w:val="de-DE"/>
          </w:rPr>
          <w:delText>ltnis zu bringen.</w:delText>
        </w:r>
      </w:del>
      <w:del w:id="11883" w:date="2023-01-13T18:26:59Z" w:author="Jan Groh">
        <w:r>
          <w:rPr>
            <w:rFonts w:ascii="Garamond Premier Pro Caption" w:hAnsi="Garamond Premier Pro Caption"/>
            <w:sz w:val="22"/>
            <w:szCs w:val="22"/>
            <w:rtl w:val="0"/>
            <w:lang w:val="de-DE"/>
          </w:rPr>
          <w:delText xml:space="preserve"> </w:delText>
        </w:r>
      </w:del>
      <w:del w:id="11884" w:date="2023-01-13T18:26:59Z" w:author="Jan Groh">
        <w:r>
          <w:rPr>
            <w:rFonts w:ascii="Garamond Premier Pro Caption" w:hAnsi="Garamond Premier Pro Caption"/>
            <w:sz w:val="22"/>
            <w:szCs w:val="22"/>
            <w:rtl w:val="0"/>
          </w:rPr>
          <w:delText>(</w:delText>
        </w:r>
      </w:del>
      <w:del w:id="11885" w:date="2023-01-13T18:26:59Z" w:author="Jan Groh">
        <w:r>
          <w:rPr>
            <w:rFonts w:ascii="Garamond Premier Pro Caption" w:hAnsi="Garamond Premier Pro Caption" w:hint="default"/>
            <w:sz w:val="22"/>
            <w:szCs w:val="22"/>
            <w:rtl w:val="0"/>
          </w:rPr>
          <w:delText>…</w:delText>
        </w:r>
      </w:del>
      <w:del w:id="11886" w:date="2023-01-13T18:26:59Z" w:author="Jan Groh">
        <w:r>
          <w:rPr>
            <w:rFonts w:ascii="Garamond Premier Pro Caption" w:hAnsi="Garamond Premier Pro Caption"/>
            <w:sz w:val="22"/>
            <w:szCs w:val="22"/>
            <w:rtl w:val="0"/>
            <w:lang w:val="de-DE"/>
          </w:rPr>
          <w:delText xml:space="preserve">) Wir haben </w:delText>
        </w:r>
      </w:del>
      <w:del w:id="11887" w:date="2023-01-13T18:26:59Z" w:author="Jan Groh">
        <w:r>
          <w:rPr>
            <w:rFonts w:ascii="Garamond Premier Pro Caption" w:hAnsi="Garamond Premier Pro Caption" w:hint="default"/>
            <w:sz w:val="22"/>
            <w:szCs w:val="22"/>
            <w:rtl w:val="0"/>
          </w:rPr>
          <w:delText>ü</w:delText>
        </w:r>
      </w:del>
      <w:del w:id="11888" w:date="2023-01-13T18:26:59Z" w:author="Jan Groh">
        <w:r>
          <w:rPr>
            <w:rFonts w:ascii="Garamond Premier Pro Caption" w:hAnsi="Garamond Premier Pro Caption"/>
            <w:sz w:val="22"/>
            <w:szCs w:val="22"/>
            <w:rtl w:val="0"/>
            <w:lang w:val="de-DE"/>
          </w:rPr>
          <w:delText>brigens Zeit vor uns, und ich lasse derweil (:wie sonderbar:) wirklich zwei Kinder in der Polcevera (: rechts Genuas, Riviera di Ponente im Gebirge:) bei Ammen aufziehen. Nur m</w:delText>
        </w:r>
      </w:del>
      <w:del w:id="11889" w:date="2023-01-13T18:26:59Z" w:author="Jan Groh">
        <w:r>
          <w:rPr>
            <w:rFonts w:ascii="Garamond Premier Pro Caption" w:hAnsi="Garamond Premier Pro Caption" w:hint="default"/>
            <w:sz w:val="22"/>
            <w:szCs w:val="22"/>
            <w:rtl w:val="0"/>
          </w:rPr>
          <w:delText>ü</w:delText>
        </w:r>
      </w:del>
      <w:del w:id="11890" w:date="2023-01-13T18:26:59Z" w:author="Jan Groh">
        <w:r>
          <w:rPr>
            <w:rFonts w:ascii="Garamond Premier Pro Caption" w:hAnsi="Garamond Premier Pro Caption"/>
            <w:sz w:val="22"/>
            <w:szCs w:val="22"/>
            <w:rtl w:val="0"/>
            <w:lang w:val="de-DE"/>
          </w:rPr>
          <w:delText>ssen Sie erlauben, da</w:delText>
        </w:r>
      </w:del>
      <w:del w:id="11891" w:date="2023-01-13T18:26:59Z" w:author="Jan Groh">
        <w:r>
          <w:rPr>
            <w:rFonts w:ascii="Garamond Premier Pro Caption" w:hAnsi="Garamond Premier Pro Caption" w:hint="default"/>
            <w:sz w:val="22"/>
            <w:szCs w:val="22"/>
            <w:rtl w:val="0"/>
            <w:lang w:val="de-DE"/>
          </w:rPr>
          <w:delText xml:space="preserve">ß </w:delText>
        </w:r>
      </w:del>
      <w:del w:id="11892" w:date="2023-01-13T18:26:59Z" w:author="Jan Groh">
        <w:r>
          <w:rPr>
            <w:rFonts w:ascii="Garamond Premier Pro Caption" w:hAnsi="Garamond Premier Pro Caption"/>
            <w:sz w:val="22"/>
            <w:szCs w:val="22"/>
            <w:rtl w:val="0"/>
            <w:lang w:val="de-DE"/>
          </w:rPr>
          <w:delText>die kleine Anna zur Annietta wird, d. h. statt der Engl</w:delText>
        </w:r>
      </w:del>
      <w:del w:id="11893" w:date="2023-01-13T18:26:59Z" w:author="Jan Groh">
        <w:r>
          <w:rPr>
            <w:rFonts w:ascii="Garamond Premier Pro Caption" w:hAnsi="Garamond Premier Pro Caption" w:hint="default"/>
            <w:sz w:val="22"/>
            <w:szCs w:val="22"/>
            <w:rtl w:val="0"/>
          </w:rPr>
          <w:delText>ä</w:delText>
        </w:r>
      </w:del>
      <w:del w:id="11894" w:date="2023-01-13T18:26:59Z" w:author="Jan Groh">
        <w:r>
          <w:rPr>
            <w:rFonts w:ascii="Garamond Premier Pro Caption" w:hAnsi="Garamond Premier Pro Caption"/>
            <w:sz w:val="22"/>
            <w:szCs w:val="22"/>
            <w:rtl w:val="0"/>
            <w:lang w:val="de-DE"/>
          </w:rPr>
          <w:delText>nderin sende ich Ihnen eine genuesische Italienerin! Auch k</w:delText>
        </w:r>
      </w:del>
      <w:del w:id="11895" w:date="2023-01-13T18:26:59Z" w:author="Jan Groh">
        <w:r>
          <w:rPr>
            <w:rFonts w:ascii="Garamond Premier Pro Caption" w:hAnsi="Garamond Premier Pro Caption" w:hint="default"/>
            <w:sz w:val="22"/>
            <w:szCs w:val="22"/>
            <w:rtl w:val="0"/>
            <w:lang w:val="sv-SE"/>
          </w:rPr>
          <w:delText>ö</w:delText>
        </w:r>
      </w:del>
      <w:del w:id="11896" w:date="2023-01-13T18:26:59Z" w:author="Jan Groh">
        <w:r>
          <w:rPr>
            <w:rFonts w:ascii="Garamond Premier Pro Caption" w:hAnsi="Garamond Premier Pro Caption"/>
            <w:sz w:val="22"/>
            <w:szCs w:val="22"/>
            <w:rtl w:val="0"/>
            <w:lang w:val="de-DE"/>
          </w:rPr>
          <w:delText>nnen die Eltern nicht vornehm sein, allenfalls marinari</w:delText>
        </w:r>
      </w:del>
      <w:del w:id="11897" w:date="2023-01-13T18:26:59Z" w:author="Jan Groh">
        <w:r>
          <w:rPr>
            <w:rFonts w:ascii="Garamond Premier Pro Caption" w:hAnsi="Garamond Premier Pro Caption" w:hint="default"/>
            <w:sz w:val="22"/>
            <w:szCs w:val="22"/>
            <w:rtl w:val="1"/>
          </w:rPr>
          <w:delText>’</w:delText>
        </w:r>
      </w:del>
      <w:del w:id="11898" w:date="2023-01-13T18:26:59Z" w:author="Jan Groh">
        <w:r>
          <w:rPr>
            <w:rFonts w:ascii="Garamond Premier Pro Caption" w:hAnsi="Garamond Premier Pro Caption"/>
            <w:sz w:val="22"/>
            <w:szCs w:val="22"/>
            <w:rtl w:val="0"/>
          </w:rPr>
          <w:delText>s</w:delText>
        </w:r>
      </w:del>
      <w:del w:id="1189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2"/>
        </w:r>
      </w:del>
      <w:del w:id="11900" w:date="2023-01-13T18:26:59Z" w:author="Jan Groh">
        <w:r>
          <w:rPr>
            <w:rFonts w:ascii="Garamond Premier Pro Caption" w:hAnsi="Garamond Premier Pro Caption" w:hint="default"/>
            <w:sz w:val="22"/>
            <w:szCs w:val="22"/>
            <w:rtl w:val="0"/>
          </w:rPr>
          <w:delText xml:space="preserve"> – </w:delText>
        </w:r>
      </w:del>
      <w:del w:id="11901" w:date="2023-01-13T18:26:59Z" w:author="Jan Groh">
        <w:r>
          <w:rPr>
            <w:rFonts w:ascii="Garamond Premier Pro Caption" w:hAnsi="Garamond Premier Pro Caption"/>
            <w:sz w:val="22"/>
            <w:szCs w:val="22"/>
            <w:rtl w:val="0"/>
          </w:rPr>
          <w:delText>Barcajuoli</w:delText>
        </w:r>
      </w:del>
      <w:del w:id="11902" w:date="2023-01-13T18:26:59Z" w:author="Jan Groh">
        <w:r>
          <w:rPr>
            <w:rFonts w:ascii="Garamond Premier Pro Caption" w:hAnsi="Garamond Premier Pro Caption" w:hint="default"/>
            <w:sz w:val="22"/>
            <w:szCs w:val="22"/>
            <w:rtl w:val="1"/>
          </w:rPr>
          <w:delText>’</w:delText>
        </w:r>
      </w:del>
      <w:del w:id="11903" w:date="2023-01-13T18:26:59Z" w:author="Jan Groh">
        <w:r>
          <w:rPr>
            <w:rFonts w:ascii="Garamond Premier Pro Caption" w:hAnsi="Garamond Premier Pro Caption"/>
            <w:sz w:val="22"/>
            <w:szCs w:val="22"/>
            <w:rtl w:val="0"/>
          </w:rPr>
          <w:delText>s</w:delText>
        </w:r>
      </w:del>
      <w:del w:id="1190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3"/>
        </w:r>
      </w:del>
      <w:del w:id="11905" w:date="2023-01-13T18:26:59Z" w:author="Jan Groh">
        <w:r>
          <w:rPr>
            <w:rFonts w:ascii="Garamond Premier Pro Caption" w:hAnsi="Garamond Premier Pro Caption"/>
            <w:sz w:val="22"/>
            <w:szCs w:val="22"/>
            <w:rtl w:val="0"/>
            <w:lang w:val="de-DE"/>
          </w:rPr>
          <w:delText>, die hier sich unter meinen besonderen Schutz gestellt haben, denn, so l</w:delText>
        </w:r>
      </w:del>
      <w:del w:id="11906" w:date="2023-01-13T18:26:59Z" w:author="Jan Groh">
        <w:r>
          <w:rPr>
            <w:rFonts w:ascii="Garamond Premier Pro Caption" w:hAnsi="Garamond Premier Pro Caption" w:hint="default"/>
            <w:sz w:val="22"/>
            <w:szCs w:val="22"/>
            <w:rtl w:val="0"/>
          </w:rPr>
          <w:delText>ä</w:delText>
        </w:r>
      </w:del>
      <w:del w:id="11907" w:date="2023-01-13T18:26:59Z" w:author="Jan Groh">
        <w:r>
          <w:rPr>
            <w:rFonts w:ascii="Garamond Premier Pro Caption" w:hAnsi="Garamond Premier Pro Caption"/>
            <w:sz w:val="22"/>
            <w:szCs w:val="22"/>
            <w:rtl w:val="0"/>
            <w:lang w:val="de-DE"/>
          </w:rPr>
          <w:delText>cherlich es klingt, so ist es dennoch ganz wahr, da</w:delText>
        </w:r>
      </w:del>
      <w:del w:id="11908" w:date="2023-01-13T18:26:59Z" w:author="Jan Groh">
        <w:r>
          <w:rPr>
            <w:rFonts w:ascii="Garamond Premier Pro Caption" w:hAnsi="Garamond Premier Pro Caption" w:hint="default"/>
            <w:sz w:val="22"/>
            <w:szCs w:val="22"/>
            <w:rtl w:val="0"/>
            <w:lang w:val="de-DE"/>
          </w:rPr>
          <w:delText xml:space="preserve">ß </w:delText>
        </w:r>
      </w:del>
      <w:del w:id="11909" w:date="2023-01-13T18:26:59Z" w:author="Jan Groh">
        <w:r>
          <w:rPr>
            <w:rFonts w:ascii="Garamond Premier Pro Caption" w:hAnsi="Garamond Premier Pro Caption"/>
            <w:sz w:val="22"/>
            <w:szCs w:val="22"/>
            <w:rtl w:val="0"/>
            <w:lang w:val="de-DE"/>
          </w:rPr>
          <w:delText xml:space="preserve">ich dem </w:delText>
        </w:r>
      </w:del>
      <w:commentRangeStart w:id="11910"/>
      <w:del w:id="11911" w:date="2023-01-13T18:26:59Z" w:author="Jan Groh">
        <w:r>
          <w:rPr>
            <w:rFonts w:ascii="Garamond Premier Pro Caption" w:hAnsi="Garamond Premier Pro Caption"/>
            <w:sz w:val="22"/>
            <w:szCs w:val="22"/>
            <w:rtl w:val="0"/>
            <w:lang w:val="pt-PT"/>
          </w:rPr>
          <w:delText>Admiral de G</w:delText>
        </w:r>
      </w:del>
      <w:del w:id="11912" w:date="2023-01-13T18:26:59Z" w:author="Jan Groh">
        <w:r>
          <w:rPr>
            <w:rFonts w:ascii="Garamond Premier Pro Caption" w:hAnsi="Garamond Premier Pro Caption" w:hint="default"/>
            <w:sz w:val="22"/>
            <w:szCs w:val="22"/>
            <w:rtl w:val="0"/>
            <w:lang w:val="fr-FR"/>
          </w:rPr>
          <w:delText>é</w:delText>
        </w:r>
      </w:del>
      <w:del w:id="11913" w:date="2023-01-13T18:26:59Z" w:author="Jan Groh">
        <w:r>
          <w:rPr>
            <w:rFonts w:ascii="Garamond Premier Pro Caption" w:hAnsi="Garamond Premier Pro Caption"/>
            <w:sz w:val="22"/>
            <w:szCs w:val="22"/>
            <w:rtl w:val="0"/>
          </w:rPr>
          <w:delText>n</w:delText>
        </w:r>
      </w:del>
      <w:del w:id="11914" w:date="2023-01-13T18:26:59Z" w:author="Jan Groh">
        <w:r>
          <w:rPr>
            <w:rFonts w:ascii="Garamond Premier Pro Caption" w:hAnsi="Garamond Premier Pro Caption" w:hint="default"/>
            <w:sz w:val="22"/>
            <w:szCs w:val="22"/>
            <w:rtl w:val="0"/>
            <w:lang w:val="it-IT"/>
          </w:rPr>
          <w:delText>è</w:delText>
        </w:r>
      </w:del>
      <w:del w:id="11915" w:date="2023-01-13T18:26:59Z" w:author="Jan Groh">
        <w:r>
          <w:rPr>
            <w:rFonts w:ascii="Garamond Premier Pro Caption" w:hAnsi="Garamond Premier Pro Caption"/>
            <w:sz w:val="22"/>
            <w:szCs w:val="22"/>
            <w:rtl w:val="0"/>
          </w:rPr>
          <w:delText>tso</w:delText>
        </w:r>
      </w:del>
      <w:commentRangeEnd w:id="11910"/>
      <w:r>
        <w:commentReference w:id="11910"/>
      </w:r>
      <w:del w:id="11916" w:date="2023-01-13T18:26:59Z" w:author="Jan Groh">
        <w:r>
          <w:rPr>
            <w:rFonts w:ascii="Garamond Premier Pro Caption" w:hAnsi="Garamond Premier Pro Caption"/>
            <w:sz w:val="22"/>
            <w:szCs w:val="22"/>
            <w:rtl w:val="0"/>
            <w:lang w:val="de-DE"/>
          </w:rPr>
          <w:delText xml:space="preserve"> eine Petition von 145 dieser Barcaiuolis unterzeichnet habe </w:delText>
        </w:r>
      </w:del>
      <w:del w:id="11917" w:date="2023-01-13T18:26:59Z" w:author="Jan Groh">
        <w:r>
          <w:rPr>
            <w:rFonts w:ascii="Garamond Premier Pro Caption" w:hAnsi="Garamond Premier Pro Caption" w:hint="default"/>
            <w:sz w:val="22"/>
            <w:szCs w:val="22"/>
            <w:rtl w:val="0"/>
          </w:rPr>
          <w:delText>ü</w:delText>
        </w:r>
      </w:del>
      <w:del w:id="11918" w:date="2023-01-13T18:26:59Z" w:author="Jan Groh">
        <w:r>
          <w:rPr>
            <w:rFonts w:ascii="Garamond Premier Pro Caption" w:hAnsi="Garamond Premier Pro Caption"/>
            <w:sz w:val="22"/>
            <w:szCs w:val="22"/>
            <w:rtl w:val="0"/>
            <w:lang w:val="de-DE"/>
          </w:rPr>
          <w:delText>berreichen lassen.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2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21" w:date="2023-01-13T18:26:59Z" w:author="Jan Groh"/>
          <w:rFonts w:ascii="Garamond Premier Pro Italic" w:cs="Garamond Premier Pro Italic" w:hAnsi="Garamond Premier Pro Italic" w:eastAsia="Garamond Premier Pro Italic"/>
          <w:sz w:val="22"/>
          <w:szCs w:val="22"/>
        </w:rPr>
      </w:pPr>
      <w:del w:id="11922" w:date="2023-01-13T18:26:59Z" w:author="Jan Groh">
        <w:r>
          <w:rPr>
            <w:rFonts w:ascii="Garamond Premier Pro Italic" w:hAnsi="Garamond Premier Pro Italic"/>
            <w:sz w:val="22"/>
            <w:szCs w:val="22"/>
            <w:rtl w:val="0"/>
            <w:lang w:val="de-DE"/>
          </w:rPr>
          <w:delText>Brief des Kanzlers M</w:delText>
        </w:r>
      </w:del>
      <w:del w:id="11923" w:date="2023-01-13T18:26:59Z" w:author="Jan Groh">
        <w:r>
          <w:rPr>
            <w:rFonts w:ascii="Garamond Premier Pro Italic" w:hAnsi="Garamond Premier Pro Italic" w:hint="default"/>
            <w:sz w:val="22"/>
            <w:szCs w:val="22"/>
            <w:rtl w:val="0"/>
          </w:rPr>
          <w:delText>ü</w:delText>
        </w:r>
      </w:del>
      <w:del w:id="11924" w:date="2023-01-13T18:26:59Z" w:author="Jan Groh">
        <w:r>
          <w:rPr>
            <w:rFonts w:ascii="Garamond Premier Pro Italic" w:hAnsi="Garamond Premier Pro Italic"/>
            <w:sz w:val="22"/>
            <w:szCs w:val="22"/>
            <w:rtl w:val="0"/>
            <w:lang w:val="da-DK"/>
          </w:rPr>
          <w:delText>ller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25" w:date="2023-01-13T18:26:59Z" w:author="Jan Groh"/>
          <w:rFonts w:ascii="Garamond Premier Pro Italic" w:cs="Garamond Premier Pro Italic" w:hAnsi="Garamond Premier Pro Italic" w:eastAsia="Garamond Premier Pro Italic"/>
          <w:sz w:val="22"/>
          <w:szCs w:val="22"/>
        </w:rPr>
      </w:pPr>
      <w:del w:id="11926" w:date="2023-01-13T18:26:59Z" w:author="Jan Groh">
        <w:r>
          <w:rPr>
            <w:rFonts w:ascii="Garamond Premier Pro Italic" w:hAnsi="Garamond Premier Pro Italic"/>
            <w:sz w:val="22"/>
            <w:szCs w:val="22"/>
            <w:rtl w:val="0"/>
            <w:lang w:val="de-DE"/>
          </w:rPr>
          <w:delText>Oktober 1835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27" w:date="2023-01-13T18:26:59Z" w:author="Jan Groh"/>
          <w:rFonts w:ascii="Garamond Premier Pro Caption" w:cs="Garamond Premier Pro Caption" w:hAnsi="Garamond Premier Pro Caption" w:eastAsia="Garamond Premier Pro Caption"/>
          <w:sz w:val="22"/>
          <w:szCs w:val="22"/>
        </w:rPr>
      </w:pPr>
      <w:del w:id="11928" w:date="2023-01-13T18:26:59Z" w:author="Jan Groh">
        <w:r>
          <w:rPr>
            <w:rFonts w:ascii="Garamond Premier Pro Caption" w:hAnsi="Garamond Premier Pro Caption"/>
            <w:sz w:val="22"/>
            <w:szCs w:val="22"/>
            <w:rtl w:val="0"/>
            <w:lang w:val="de-DE"/>
          </w:rPr>
          <w:delText>Ihr Wiederauftreten war nicht ganz ohne Schwierigkeiten; doch benahm sie sich bescheiden und gewandt, und so ist alles ziemlich wieder im alten Geleise. Wolf wird morgen von ihr nach Schulpforta gebracht, Walther soll zu Ostern nach Leipzig zu Felix Mendelssohn oder nach Dessau in das Schneidersche Musikinstitut gebracht werden, da er beharrlich sich der Musik widmen will.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2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3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3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32" w:date="2023-01-13T18:26:59Z" w:author="Jan Groh"/>
          <w:rFonts w:ascii="Garamond Premier Pro Bold" w:cs="Garamond Premier Pro Bold" w:hAnsi="Garamond Premier Pro Bold" w:eastAsia="Garamond Premier Pro Bold"/>
          <w:sz w:val="22"/>
          <w:szCs w:val="22"/>
        </w:rPr>
      </w:pPr>
      <w:del w:id="11933" w:date="2023-01-05T23:16:08Z" w:author="Jan Groh">
        <w:r>
          <w:rPr>
            <w:rFonts w:ascii="Garamond Premier Pro Bold" w:hAnsi="Garamond Premier Pro Bold"/>
            <w:sz w:val="22"/>
            <w:szCs w:val="22"/>
            <w:rtl w:val="0"/>
          </w:rPr>
          <w:delText>18</w:delText>
        </w:r>
      </w:del>
      <w:del w:id="11934" w:date="2023-01-13T18:26:59Z" w:author="Jan Groh">
        <w:r>
          <w:rPr>
            <w:rFonts w:ascii="Garamond Premier Pro Bold" w:hAnsi="Garamond Premier Pro Bold"/>
            <w:sz w:val="22"/>
            <w:szCs w:val="22"/>
            <w:rtl w:val="0"/>
          </w:rPr>
          <w:delText>3</w:delText>
        </w:r>
      </w:del>
      <w:ins w:id="11935" w:date="2023-01-05T23:16:11Z" w:author="Jan Groh">
        <w:del w:id="11936" w:date="2023-01-13T18:26:59Z" w:author="Jan Groh">
          <w:r>
            <w:rPr>
              <w:rFonts w:ascii="Garamond Premier Pro Bold" w:hAnsi="Garamond Premier Pro Bold"/>
              <w:sz w:val="22"/>
              <w:szCs w:val="22"/>
              <w:rtl w:val="0"/>
              <w:lang w:val="de-DE"/>
            </w:rPr>
            <w:delText>9</w:delText>
          </w:r>
        </w:del>
      </w:ins>
      <w:del w:id="11937" w:date="2023-01-05T23:16:10Z" w:author="Jan Groh">
        <w:r>
          <w:rPr>
            <w:rFonts w:ascii="Garamond Premier Pro Bold" w:hAnsi="Garamond Premier Pro Bold"/>
            <w:sz w:val="22"/>
            <w:szCs w:val="22"/>
            <w:rtl w:val="0"/>
          </w:rPr>
          <w:delText>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38" w:date="2023-01-13T18:26:59Z" w:author="Jan Groh"/>
          <w:rFonts w:ascii="Garamond Premier Pro Caption" w:cs="Garamond Premier Pro Caption" w:hAnsi="Garamond Premier Pro Caption" w:eastAsia="Garamond Premier Pro Caption"/>
          <w:sz w:val="22"/>
          <w:szCs w:val="22"/>
        </w:rPr>
      </w:pPr>
      <w:del w:id="11939" w:date="2023-01-13T18:26:59Z" w:author="Jan Groh">
        <w:r>
          <w:rPr>
            <w:rFonts w:ascii="Garamond Premier Pro Caption" w:hAnsi="Garamond Premier Pro Caption"/>
            <w:sz w:val="22"/>
            <w:szCs w:val="22"/>
            <w:rtl w:val="0"/>
            <w:lang w:val="de-DE"/>
          </w:rPr>
          <w:delText>(</w:delText>
        </w:r>
      </w:del>
      <w:del w:id="11940" w:date="2023-01-05T23:16:19Z" w:author="Jan Groh">
        <w:r>
          <w:rPr>
            <w:rFonts w:ascii="Garamond Premier Pro Caption" w:hAnsi="Garamond Premier Pro Caption"/>
            <w:sz w:val="22"/>
            <w:szCs w:val="22"/>
            <w:rtl w:val="0"/>
            <w:lang w:val="de-DE"/>
          </w:rPr>
          <w:delText>Ottilie 39-/40-j</w:delText>
        </w:r>
      </w:del>
      <w:del w:id="11941" w:date="2023-01-05T23:16:19Z" w:author="Jan Groh">
        <w:r>
          <w:rPr>
            <w:rFonts w:ascii="Garamond Premier Pro Caption" w:hAnsi="Garamond Premier Pro Caption" w:hint="default"/>
            <w:sz w:val="22"/>
            <w:szCs w:val="22"/>
            <w:rtl w:val="0"/>
            <w:lang w:val="de-DE"/>
          </w:rPr>
          <w:delText>ä</w:delText>
        </w:r>
      </w:del>
      <w:del w:id="11942" w:date="2023-01-05T23:16:19Z" w:author="Jan Groh">
        <w:r>
          <w:rPr>
            <w:rFonts w:ascii="Garamond Premier Pro Caption" w:hAnsi="Garamond Premier Pro Caption"/>
            <w:sz w:val="22"/>
            <w:szCs w:val="22"/>
            <w:rtl w:val="0"/>
            <w:lang w:val="de-DE"/>
          </w:rPr>
          <w:delText>hrig</w:delText>
        </w:r>
      </w:del>
      <w:ins w:id="11943" w:date="2023-01-05T23:16:22Z" w:author="Jan Groh">
        <w:del w:id="11944" w:date="2023-01-13T18:26:59Z" w:author="Jan Groh">
          <w:r>
            <w:rPr>
              <w:rFonts w:ascii="Garamond Premier Pro Caption" w:hAnsi="Garamond Premier Pro Caption"/>
              <w:sz w:val="22"/>
              <w:szCs w:val="22"/>
              <w:rtl w:val="0"/>
              <w:lang w:val="de-DE"/>
            </w:rPr>
            <w:delText>1835/36</w:delText>
          </w:r>
        </w:del>
      </w:ins>
      <w:del w:id="11945"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1946" w:date="2023-01-05T23:16:27Z" w:author="Jan Groh"/>
          <w:del w:id="11947"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48"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49" w:date="2023-01-13T18:26:59Z" w:author="Jan Groh"/>
          <w:rFonts w:ascii="Garamond Premier Pro Italic" w:cs="Garamond Premier Pro Italic" w:hAnsi="Garamond Premier Pro Italic" w:eastAsia="Garamond Premier Pro Italic"/>
          <w:sz w:val="22"/>
          <w:szCs w:val="22"/>
        </w:rPr>
      </w:pPr>
      <w:del w:id="11950" w:date="2023-01-13T18:26:59Z" w:author="Jan Groh">
        <w:r>
          <w:rPr>
            <w:rFonts w:ascii="Garamond Premier Pro Italic" w:hAnsi="Garamond Premier Pro Italic"/>
            <w:sz w:val="22"/>
            <w:szCs w:val="22"/>
            <w:rtl w:val="0"/>
            <w:lang w:val="de-DE"/>
          </w:rPr>
          <w:delText xml:space="preserve">Todesanzeige in der </w:delText>
        </w:r>
      </w:del>
      <w:del w:id="11951" w:date="2023-01-13T18:26:59Z" w:author="Jan Groh">
        <w:r>
          <w:rPr>
            <w:rFonts w:ascii="Garamond Premier Pro Italic" w:hAnsi="Garamond Premier Pro Italic" w:hint="default"/>
            <w:sz w:val="22"/>
            <w:szCs w:val="22"/>
            <w:rtl w:val="0"/>
            <w:lang w:val="it-IT"/>
          </w:rPr>
          <w:delText>»</w:delText>
        </w:r>
      </w:del>
      <w:del w:id="11952" w:date="2023-01-13T18:26:59Z" w:author="Jan Groh">
        <w:r>
          <w:rPr>
            <w:rFonts w:ascii="Garamond Premier Pro Italic" w:hAnsi="Garamond Premier Pro Italic"/>
            <w:sz w:val="22"/>
            <w:szCs w:val="22"/>
            <w:rtl w:val="0"/>
            <w:lang w:val="de-DE"/>
          </w:rPr>
          <w:delText>Wiener Zeitung</w:delText>
        </w:r>
      </w:del>
      <w:del w:id="11953" w:date="2023-01-13T18:26:59Z" w:author="Jan Groh">
        <w:r>
          <w:rPr>
            <w:rFonts w:ascii="Garamond Premier Pro Italic" w:hAnsi="Garamond Premier Pro Italic" w:hint="default"/>
            <w:sz w:val="22"/>
            <w:szCs w:val="22"/>
            <w:rtl w:val="0"/>
            <w:lang w:val="fr-FR"/>
          </w:rPr>
          <w:delText xml:space="preserve">« </w:delText>
        </w:r>
      </w:del>
      <w:del w:id="11954" w:date="2023-01-13T18:26:59Z" w:author="Jan Groh">
        <w:r>
          <w:rPr>
            <w:rFonts w:ascii="Garamond Premier Pro Italic" w:hAnsi="Garamond Premier Pro Italic"/>
            <w:sz w:val="22"/>
            <w:szCs w:val="22"/>
            <w:rtl w:val="0"/>
          </w:rPr>
          <w:delText>vom 8. Juli 1836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5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56" w:date="2023-01-13T18:26:59Z" w:author="Jan Groh"/>
          <w:rFonts w:ascii="Garamond Premier Pro Caption" w:cs="Garamond Premier Pro Caption" w:hAnsi="Garamond Premier Pro Caption" w:eastAsia="Garamond Premier Pro Caption"/>
          <w:sz w:val="22"/>
          <w:szCs w:val="22"/>
        </w:rPr>
      </w:pPr>
      <w:del w:id="11957" w:date="2023-01-13T18:26:59Z" w:author="Jan Groh">
        <w:r>
          <w:rPr>
            <w:rFonts w:ascii="Garamond Premier Pro Caption" w:hAnsi="Garamond Premier Pro Caption"/>
            <w:sz w:val="22"/>
            <w:szCs w:val="22"/>
            <w:rtl w:val="0"/>
            <w:lang w:val="de-DE"/>
          </w:rPr>
          <w:delText>Verstorben zu Wien: Den 4. Julius.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58" w:date="2023-01-13T18:26:59Z" w:author="Jan Groh"/>
          <w:rFonts w:ascii="Garamond Premier Pro Caption" w:cs="Garamond Premier Pro Caption" w:hAnsi="Garamond Premier Pro Caption" w:eastAsia="Garamond Premier Pro Caption"/>
          <w:sz w:val="22"/>
          <w:szCs w:val="22"/>
        </w:rPr>
      </w:pPr>
      <w:del w:id="11959" w:date="2023-01-13T18:26:59Z" w:author="Jan Groh">
        <w:r>
          <w:rPr>
            <w:rFonts w:ascii="Garamond Premier Pro Caption" w:hAnsi="Garamond Premier Pro Caption"/>
            <w:sz w:val="22"/>
            <w:szCs w:val="22"/>
            <w:rtl w:val="0"/>
            <w:lang w:val="de-DE"/>
          </w:rPr>
          <w:delText>Der Frau Ottilia Stori, Hausinhabers-Witwe, ihr Kind Anna Poiwisch, alt 1 Jahr, am Breitenfeld Nr. 54, an der Auszehrung.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6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6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62" w:date="2023-01-13T18:26:59Z" w:author="Jan Groh"/>
          <w:rFonts w:ascii="Garamond Premier Pro Italic" w:cs="Garamond Premier Pro Italic" w:hAnsi="Garamond Premier Pro Italic" w:eastAsia="Garamond Premier Pro Italic"/>
          <w:sz w:val="22"/>
          <w:szCs w:val="22"/>
        </w:rPr>
      </w:pPr>
      <w:del w:id="11963" w:date="2023-01-13T18:26:59Z" w:author="Jan Groh">
        <w:r>
          <w:rPr>
            <w:rFonts w:ascii="Garamond Premier Pro Italic" w:hAnsi="Garamond Premier Pro Italic"/>
            <w:sz w:val="22"/>
            <w:szCs w:val="22"/>
            <w:rtl w:val="0"/>
            <w:lang w:val="de-DE"/>
          </w:rPr>
          <w:delText>Sibylle Mertens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64" w:date="2023-01-13T18:26:59Z" w:author="Jan Groh"/>
          <w:rFonts w:ascii="Garamond Premier Pro Italic" w:cs="Garamond Premier Pro Italic" w:hAnsi="Garamond Premier Pro Italic" w:eastAsia="Garamond Premier Pro Italic"/>
          <w:sz w:val="22"/>
          <w:szCs w:val="22"/>
        </w:rPr>
      </w:pPr>
      <w:del w:id="11965" w:date="2023-01-13T18:26:59Z" w:author="Jan Groh">
        <w:r>
          <w:rPr>
            <w:rFonts w:ascii="Garamond Premier Pro Italic" w:hAnsi="Garamond Premier Pro Italic"/>
            <w:sz w:val="22"/>
            <w:szCs w:val="22"/>
            <w:rtl w:val="0"/>
          </w:rPr>
          <w:delText>[20. Juli 1836]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66" w:date="2023-01-13T18:26:59Z" w:author="Jan Groh"/>
          <w:rFonts w:ascii="Garamond Premier Pro Caption" w:cs="Garamond Premier Pro Caption" w:hAnsi="Garamond Premier Pro Caption" w:eastAsia="Garamond Premier Pro Caption"/>
          <w:sz w:val="22"/>
          <w:szCs w:val="22"/>
        </w:rPr>
      </w:pPr>
      <w:del w:id="11967" w:date="2023-01-13T18:26:59Z" w:author="Jan Groh">
        <w:r>
          <w:rPr>
            <w:rFonts w:ascii="Garamond Premier Pro Caption" w:hAnsi="Garamond Premier Pro Caption"/>
            <w:sz w:val="22"/>
            <w:szCs w:val="22"/>
            <w:rtl w:val="0"/>
          </w:rPr>
          <w:delText>Da</w:delText>
        </w:r>
      </w:del>
      <w:del w:id="11968" w:date="2023-01-13T18:26:59Z" w:author="Jan Groh">
        <w:r>
          <w:rPr>
            <w:rFonts w:ascii="Garamond Premier Pro Caption" w:hAnsi="Garamond Premier Pro Caption" w:hint="default"/>
            <w:sz w:val="22"/>
            <w:szCs w:val="22"/>
            <w:rtl w:val="0"/>
            <w:lang w:val="de-DE"/>
          </w:rPr>
          <w:delText xml:space="preserve">ß </w:delText>
        </w:r>
      </w:del>
      <w:del w:id="11969" w:date="2023-01-13T18:26:59Z" w:author="Jan Groh">
        <w:r>
          <w:rPr>
            <w:rFonts w:ascii="Garamond Premier Pro Caption" w:hAnsi="Garamond Premier Pro Caption"/>
            <w:sz w:val="22"/>
            <w:szCs w:val="22"/>
            <w:rtl w:val="0"/>
            <w:lang w:val="de-DE"/>
          </w:rPr>
          <w:delText xml:space="preserve">ich des Todes der Kleinen nicht zu gedenken scheine, nimm mir nicht </w:delText>
        </w:r>
      </w:del>
      <w:del w:id="11970" w:date="2023-01-13T18:26:59Z" w:author="Jan Groh">
        <w:r>
          <w:rPr>
            <w:rFonts w:ascii="Garamond Premier Pro Caption" w:hAnsi="Garamond Premier Pro Caption" w:hint="default"/>
            <w:sz w:val="22"/>
            <w:szCs w:val="22"/>
            <w:rtl w:val="0"/>
          </w:rPr>
          <w:delText>ü</w:delText>
        </w:r>
      </w:del>
      <w:del w:id="11971" w:date="2023-01-13T18:26:59Z" w:author="Jan Groh">
        <w:r>
          <w:rPr>
            <w:rFonts w:ascii="Garamond Premier Pro Caption" w:hAnsi="Garamond Premier Pro Caption"/>
            <w:sz w:val="22"/>
            <w:szCs w:val="22"/>
            <w:rtl w:val="0"/>
            <w:lang w:val="de-DE"/>
          </w:rPr>
          <w:delText xml:space="preserve">bel; es ist gut so </w:delText>
        </w:r>
      </w:del>
      <w:del w:id="11972" w:date="2023-01-13T18:26:59Z" w:author="Jan Groh">
        <w:r>
          <w:rPr>
            <w:rFonts w:ascii="Garamond Premier Pro Caption" w:hAnsi="Garamond Premier Pro Caption" w:hint="default"/>
            <w:sz w:val="22"/>
            <w:szCs w:val="22"/>
            <w:rtl w:val="0"/>
          </w:rPr>
          <w:delText xml:space="preserve">– – </w:delText>
        </w:r>
      </w:del>
      <w:del w:id="11973" w:date="2023-01-13T18:26:59Z" w:author="Jan Groh">
        <w:r>
          <w:rPr>
            <w:rFonts w:ascii="Garamond Premier Pro Caption" w:hAnsi="Garamond Premier Pro Caption"/>
            <w:sz w:val="22"/>
            <w:szCs w:val="22"/>
            <w:rtl w:val="0"/>
            <w:lang w:val="de-DE"/>
          </w:rPr>
          <w:delText>aber in mir bleibt ein gro</w:delText>
        </w:r>
      </w:del>
      <w:del w:id="11974" w:date="2023-01-13T18:26:59Z" w:author="Jan Groh">
        <w:r>
          <w:rPr>
            <w:rFonts w:ascii="Garamond Premier Pro Caption" w:hAnsi="Garamond Premier Pro Caption" w:hint="default"/>
            <w:sz w:val="22"/>
            <w:szCs w:val="22"/>
            <w:rtl w:val="0"/>
            <w:lang w:val="de-DE"/>
          </w:rPr>
          <w:delText>ß</w:delText>
        </w:r>
      </w:del>
      <w:del w:id="11975" w:date="2023-01-13T18:26:59Z" w:author="Jan Groh">
        <w:r>
          <w:rPr>
            <w:rFonts w:ascii="Garamond Premier Pro Caption" w:hAnsi="Garamond Premier Pro Caption"/>
            <w:sz w:val="22"/>
            <w:szCs w:val="22"/>
            <w:rtl w:val="0"/>
            <w:lang w:val="de-DE"/>
          </w:rPr>
          <w:delText xml:space="preserve">er, unaustilgbarer Schmerz </w:delText>
        </w:r>
      </w:del>
      <w:del w:id="11976" w:date="2023-01-13T18:26:59Z" w:author="Jan Groh">
        <w:r>
          <w:rPr>
            <w:rFonts w:ascii="Garamond Premier Pro Caption" w:hAnsi="Garamond Premier Pro Caption" w:hint="default"/>
            <w:sz w:val="22"/>
            <w:szCs w:val="22"/>
            <w:rtl w:val="0"/>
          </w:rPr>
          <w:delText xml:space="preserve">– </w:delText>
        </w:r>
      </w:del>
      <w:del w:id="11977" w:date="2023-01-13T18:26:59Z" w:author="Jan Groh">
        <w:r>
          <w:rPr>
            <w:rFonts w:ascii="Garamond Premier Pro Caption" w:hAnsi="Garamond Premier Pro Caption"/>
            <w:sz w:val="22"/>
            <w:szCs w:val="22"/>
            <w:rtl w:val="0"/>
            <w:lang w:val="de-DE"/>
          </w:rPr>
          <w:delText>den ich zwar meinem Bewu</w:delText>
        </w:r>
      </w:del>
      <w:del w:id="11978" w:date="2023-01-13T18:26:59Z" w:author="Jan Groh">
        <w:r>
          <w:rPr>
            <w:rFonts w:ascii="Garamond Premier Pro Caption" w:hAnsi="Garamond Premier Pro Caption" w:hint="default"/>
            <w:sz w:val="22"/>
            <w:szCs w:val="22"/>
            <w:rtl w:val="0"/>
            <w:lang w:val="de-DE"/>
          </w:rPr>
          <w:delText>ß</w:delText>
        </w:r>
      </w:del>
      <w:del w:id="11979" w:date="2023-01-13T18:26:59Z" w:author="Jan Groh">
        <w:r>
          <w:rPr>
            <w:rFonts w:ascii="Garamond Premier Pro Caption" w:hAnsi="Garamond Premier Pro Caption"/>
            <w:sz w:val="22"/>
            <w:szCs w:val="22"/>
            <w:rtl w:val="0"/>
            <w:lang w:val="de-DE"/>
          </w:rPr>
          <w:delText>tsein nach nicht verschulde, aber das sind alles nur Casuistereien, und mein</w:delText>
        </w:r>
      </w:del>
      <w:del w:id="11980" w:date="2023-01-13T18:26:59Z" w:author="Jan Groh">
        <w:r>
          <w:rPr>
            <w:rFonts w:ascii="Garamond Premier Pro Caption" w:hAnsi="Garamond Premier Pro Caption"/>
            <w:sz w:val="22"/>
            <w:szCs w:val="22"/>
            <w:rtl w:val="0"/>
            <w:lang w:val="de-DE"/>
          </w:rPr>
          <w:delText xml:space="preserve"> </w:delText>
        </w:r>
      </w:del>
      <w:del w:id="11981" w:date="2023-01-13T18:26:59Z" w:author="Jan Groh">
        <w:r>
          <w:rPr>
            <w:rFonts w:ascii="Garamond Premier Pro Caption" w:hAnsi="Garamond Premier Pro Caption"/>
            <w:sz w:val="22"/>
            <w:szCs w:val="22"/>
            <w:rtl w:val="0"/>
            <w:lang w:val="de-DE"/>
          </w:rPr>
          <w:delText xml:space="preserve">inneres Herz kann leider nicht erstarren, selbst nicht an den Menschen </w:delText>
        </w:r>
      </w:del>
      <w:del w:id="11982" w:date="2023-01-13T18:26:59Z" w:author="Jan Groh">
        <w:r>
          <w:rPr>
            <w:rFonts w:ascii="Garamond Premier Pro Caption" w:hAnsi="Garamond Premier Pro Caption" w:hint="default"/>
            <w:sz w:val="22"/>
            <w:szCs w:val="22"/>
            <w:rtl w:val="0"/>
          </w:rPr>
          <w:delText xml:space="preserve">– – </w:delText>
        </w:r>
      </w:del>
      <w:del w:id="11983" w:date="2023-01-13T18:26:59Z" w:author="Jan Groh">
        <w:r>
          <w:rPr>
            <w:rFonts w:ascii="Garamond Premier Pro Caption" w:hAnsi="Garamond Premier Pro Caption"/>
            <w:sz w:val="22"/>
            <w:szCs w:val="22"/>
            <w:rtl w:val="0"/>
            <w:lang w:val="de-DE"/>
          </w:rPr>
          <w:delText>wie wenig k</w:delText>
        </w:r>
      </w:del>
      <w:del w:id="11984" w:date="2023-01-13T18:26:59Z" w:author="Jan Groh">
        <w:r>
          <w:rPr>
            <w:rFonts w:ascii="Garamond Premier Pro Caption" w:hAnsi="Garamond Premier Pro Caption" w:hint="default"/>
            <w:sz w:val="22"/>
            <w:szCs w:val="22"/>
            <w:rtl w:val="0"/>
            <w:lang w:val="sv-SE"/>
          </w:rPr>
          <w:delText>ö</w:delText>
        </w:r>
      </w:del>
      <w:del w:id="11985" w:date="2023-01-13T18:26:59Z" w:author="Jan Groh">
        <w:r>
          <w:rPr>
            <w:rFonts w:ascii="Garamond Premier Pro Caption" w:hAnsi="Garamond Premier Pro Caption"/>
            <w:sz w:val="22"/>
            <w:szCs w:val="22"/>
            <w:rtl w:val="0"/>
            <w:lang w:val="de-DE"/>
          </w:rPr>
          <w:delText>nnen ihm daher Redensarten gegen das Menschliche, Naturgem</w:delText>
        </w:r>
      </w:del>
      <w:del w:id="11986" w:date="2023-01-13T18:26:59Z" w:author="Jan Groh">
        <w:r>
          <w:rPr>
            <w:rFonts w:ascii="Garamond Premier Pro Caption" w:hAnsi="Garamond Premier Pro Caption" w:hint="default"/>
            <w:sz w:val="22"/>
            <w:szCs w:val="22"/>
            <w:rtl w:val="0"/>
            <w:lang w:val="de-DE"/>
          </w:rPr>
          <w:delText>äß</w:delText>
        </w:r>
      </w:del>
      <w:del w:id="11987" w:date="2023-01-13T18:26:59Z" w:author="Jan Groh">
        <w:r>
          <w:rPr>
            <w:rFonts w:ascii="Garamond Premier Pro Caption" w:hAnsi="Garamond Premier Pro Caption"/>
            <w:sz w:val="22"/>
            <w:szCs w:val="22"/>
            <w:rtl w:val="0"/>
            <w:lang w:val="de-DE"/>
          </w:rPr>
          <w:delText>e helfen. Aber Geld mu</w:delText>
        </w:r>
      </w:del>
      <w:del w:id="11988" w:date="2023-01-13T18:26:59Z" w:author="Jan Groh">
        <w:r>
          <w:rPr>
            <w:rFonts w:ascii="Garamond Premier Pro Caption" w:hAnsi="Garamond Premier Pro Caption" w:hint="default"/>
            <w:sz w:val="22"/>
            <w:szCs w:val="22"/>
            <w:rtl w:val="0"/>
            <w:lang w:val="de-DE"/>
          </w:rPr>
          <w:delText xml:space="preserve">ß </w:delText>
        </w:r>
      </w:del>
      <w:del w:id="11989" w:date="2023-01-13T18:26:59Z" w:author="Jan Groh">
        <w:r>
          <w:rPr>
            <w:rFonts w:ascii="Garamond Premier Pro Caption" w:hAnsi="Garamond Premier Pro Caption"/>
            <w:sz w:val="22"/>
            <w:szCs w:val="22"/>
            <w:rtl w:val="0"/>
            <w:lang w:val="de-DE"/>
          </w:rPr>
          <w:delText xml:space="preserve">Ottilie gerade jetzt haben </w:delText>
        </w:r>
      </w:del>
      <w:del w:id="11990" w:date="2023-01-13T18:26:59Z" w:author="Jan Groh">
        <w:r>
          <w:rPr>
            <w:rFonts w:ascii="Garamond Premier Pro Caption" w:hAnsi="Garamond Premier Pro Caption" w:hint="default"/>
            <w:sz w:val="22"/>
            <w:szCs w:val="22"/>
            <w:rtl w:val="0"/>
          </w:rPr>
          <w:delText xml:space="preserve">– </w:delText>
        </w:r>
      </w:del>
      <w:del w:id="11991" w:date="2023-01-13T18:26:59Z" w:author="Jan Groh">
        <w:r>
          <w:rPr>
            <w:rFonts w:ascii="Garamond Premier Pro Caption" w:hAnsi="Garamond Premier Pro Caption"/>
            <w:sz w:val="22"/>
            <w:szCs w:val="22"/>
            <w:rtl w:val="0"/>
            <w:lang w:val="de-DE"/>
          </w:rPr>
          <w:delText>das verstehet mein Verstand!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9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9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94" w:date="2023-01-13T18:26:59Z" w:author="Jan Groh"/>
          <w:rFonts w:ascii="Garamond Premier Pro Italic" w:cs="Garamond Premier Pro Italic" w:hAnsi="Garamond Premier Pro Italic" w:eastAsia="Garamond Premier Pro Italic"/>
          <w:sz w:val="22"/>
          <w:szCs w:val="22"/>
        </w:rPr>
      </w:pPr>
      <w:del w:id="11995" w:date="2023-01-13T18:26:59Z" w:author="Jan Groh">
        <w:r>
          <w:rPr>
            <w:rFonts w:ascii="Garamond Premier Pro Italic" w:hAnsi="Garamond Premier Pro Italic"/>
            <w:sz w:val="22"/>
            <w:szCs w:val="22"/>
            <w:rtl w:val="0"/>
            <w:lang w:val="de-DE"/>
          </w:rPr>
          <w:delText>Ottilie an ihren Sohn Walther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96" w:date="2023-01-13T18:26:59Z" w:author="Jan Groh"/>
          <w:rFonts w:ascii="Garamond Premier Pro Italic" w:cs="Garamond Premier Pro Italic" w:hAnsi="Garamond Premier Pro Italic" w:eastAsia="Garamond Premier Pro Italic"/>
          <w:sz w:val="22"/>
          <w:szCs w:val="22"/>
        </w:rPr>
      </w:pPr>
      <w:del w:id="11997" w:date="2023-01-13T18:26:59Z" w:author="Jan Groh">
        <w:r>
          <w:rPr>
            <w:rFonts w:ascii="Garamond Premier Pro Italic" w:hAnsi="Garamond Premier Pro Italic"/>
            <w:sz w:val="22"/>
            <w:szCs w:val="22"/>
            <w:rtl w:val="0"/>
          </w:rPr>
          <w:delText>Weimar, den 5. Okt. 1836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1998" w:date="2023-01-13T18:26:59Z" w:author="Jan Groh"/>
          <w:rFonts w:ascii="Garamond Premier Pro Caption" w:cs="Garamond Premier Pro Caption" w:hAnsi="Garamond Premier Pro Caption" w:eastAsia="Garamond Premier Pro Caption"/>
          <w:sz w:val="22"/>
          <w:szCs w:val="22"/>
        </w:rPr>
      </w:pPr>
      <w:del w:id="11999" w:date="2023-01-13T18:26:59Z" w:author="Jan Groh">
        <w:r>
          <w:rPr>
            <w:rFonts w:ascii="Garamond Premier Pro Caption" w:hAnsi="Garamond Premier Pro Caption"/>
            <w:sz w:val="22"/>
            <w:szCs w:val="22"/>
            <w:rtl w:val="0"/>
            <w:lang w:val="de-DE"/>
          </w:rPr>
          <w:delText>Nimm auf Deiner neuen Lebensbahn</w:delText>
        </w:r>
      </w:del>
      <w:del w:id="12000"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4"/>
        </w:r>
      </w:del>
      <w:del w:id="12001" w:date="2023-01-13T18:26:59Z" w:author="Jan Groh">
        <w:r>
          <w:rPr>
            <w:rFonts w:ascii="Garamond Premier Pro Caption" w:hAnsi="Garamond Premier Pro Caption"/>
            <w:sz w:val="22"/>
            <w:szCs w:val="22"/>
            <w:rtl w:val="0"/>
            <w:lang w:val="de-DE"/>
          </w:rPr>
          <w:delText xml:space="preserve"> den Trost mit, lieber Walther, da</w:delText>
        </w:r>
      </w:del>
      <w:del w:id="12002" w:date="2023-01-13T18:26:59Z" w:author="Jan Groh">
        <w:r>
          <w:rPr>
            <w:rFonts w:ascii="Garamond Premier Pro Caption" w:hAnsi="Garamond Premier Pro Caption" w:hint="default"/>
            <w:sz w:val="22"/>
            <w:szCs w:val="22"/>
            <w:rtl w:val="0"/>
            <w:lang w:val="de-DE"/>
          </w:rPr>
          <w:delText xml:space="preserve">ß </w:delText>
        </w:r>
      </w:del>
      <w:del w:id="12003" w:date="2023-01-13T18:26:59Z" w:author="Jan Groh">
        <w:r>
          <w:rPr>
            <w:rFonts w:ascii="Garamond Premier Pro Caption" w:hAnsi="Garamond Premier Pro Caption"/>
            <w:sz w:val="22"/>
            <w:szCs w:val="22"/>
            <w:rtl w:val="0"/>
            <w:lang w:val="de-DE"/>
          </w:rPr>
          <w:delText>Du mir ein guter Sohn gewesen bist und viel zur Erheiterung meines Lebens beigetragen hast. Wenn ich irgendeinen Lohn um Dich verdiene, so la</w:delText>
        </w:r>
      </w:del>
      <w:del w:id="12004" w:date="2023-01-13T18:26:59Z" w:author="Jan Groh">
        <w:r>
          <w:rPr>
            <w:rFonts w:ascii="Garamond Premier Pro Caption" w:hAnsi="Garamond Premier Pro Caption" w:hint="default"/>
            <w:sz w:val="22"/>
            <w:szCs w:val="22"/>
            <w:rtl w:val="0"/>
            <w:lang w:val="de-DE"/>
          </w:rPr>
          <w:delText xml:space="preserve">ß </w:delText>
        </w:r>
      </w:del>
      <w:del w:id="12005" w:date="2023-01-13T18:26:59Z" w:author="Jan Groh">
        <w:r>
          <w:rPr>
            <w:rFonts w:ascii="Garamond Premier Pro Caption" w:hAnsi="Garamond Premier Pro Caption"/>
            <w:sz w:val="22"/>
            <w:szCs w:val="22"/>
            <w:rtl w:val="0"/>
            <w:lang w:val="de-DE"/>
          </w:rPr>
          <w:delText>ihn in Deinem Vertrauen zu mir bestehen.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0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0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0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09" w:date="2023-01-13T18:26:59Z" w:author="Jan Groh"/>
          <w:rFonts w:ascii="Garamond Premier Pro Bold" w:cs="Garamond Premier Pro Bold" w:hAnsi="Garamond Premier Pro Bold" w:eastAsia="Garamond Premier Pro Bold"/>
          <w:sz w:val="22"/>
          <w:szCs w:val="22"/>
        </w:rPr>
      </w:pPr>
      <w:del w:id="12010" w:date="2023-01-05T23:16:43Z" w:author="Jan Groh">
        <w:r>
          <w:rPr>
            <w:rFonts w:ascii="Garamond Premier Pro Bold" w:hAnsi="Garamond Premier Pro Bold"/>
            <w:sz w:val="22"/>
            <w:szCs w:val="22"/>
            <w:rtl w:val="0"/>
          </w:rPr>
          <w:delText>1837</w:delText>
        </w:r>
      </w:del>
      <w:ins w:id="12011" w:date="2023-01-05T23:16:43Z" w:author="Jan Groh">
        <w:del w:id="12012" w:date="2023-01-13T18:26:59Z" w:author="Jan Groh">
          <w:r>
            <w:rPr>
              <w:rFonts w:ascii="Garamond Premier Pro Bold" w:hAnsi="Garamond Premier Pro Bold"/>
              <w:sz w:val="22"/>
              <w:szCs w:val="22"/>
              <w:rtl w:val="0"/>
              <w:lang w:val="de-DE"/>
            </w:rPr>
            <w:delText>40</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13" w:date="2023-01-13T18:26:59Z" w:author="Jan Groh"/>
          <w:rFonts w:ascii="Garamond Premier Pro Caption" w:cs="Garamond Premier Pro Caption" w:hAnsi="Garamond Premier Pro Caption" w:eastAsia="Garamond Premier Pro Caption"/>
          <w:sz w:val="22"/>
          <w:szCs w:val="22"/>
        </w:rPr>
      </w:pPr>
      <w:del w:id="12014" w:date="2023-01-13T18:26:59Z" w:author="Jan Groh">
        <w:r>
          <w:rPr>
            <w:rFonts w:ascii="Garamond Premier Pro Caption" w:hAnsi="Garamond Premier Pro Caption"/>
            <w:sz w:val="22"/>
            <w:szCs w:val="22"/>
            <w:rtl w:val="0"/>
            <w:lang w:val="de-DE"/>
          </w:rPr>
          <w:delText>(</w:delText>
        </w:r>
      </w:del>
      <w:del w:id="12015" w:date="2023-01-05T23:16:56Z" w:author="Jan Groh">
        <w:r>
          <w:rPr>
            <w:rFonts w:ascii="Garamond Premier Pro Caption" w:hAnsi="Garamond Premier Pro Caption"/>
            <w:sz w:val="22"/>
            <w:szCs w:val="22"/>
            <w:rtl w:val="0"/>
            <w:lang w:val="de-DE"/>
          </w:rPr>
          <w:delText>Ottilie 40-/41-j</w:delText>
        </w:r>
      </w:del>
      <w:del w:id="12016" w:date="2023-01-05T23:16:56Z" w:author="Jan Groh">
        <w:r>
          <w:rPr>
            <w:rFonts w:ascii="Garamond Premier Pro Caption" w:hAnsi="Garamond Premier Pro Caption" w:hint="default"/>
            <w:sz w:val="22"/>
            <w:szCs w:val="22"/>
            <w:rtl w:val="0"/>
            <w:lang w:val="de-DE"/>
          </w:rPr>
          <w:delText>ä</w:delText>
        </w:r>
      </w:del>
      <w:del w:id="12017" w:date="2023-01-05T23:16:56Z" w:author="Jan Groh">
        <w:r>
          <w:rPr>
            <w:rFonts w:ascii="Garamond Premier Pro Caption" w:hAnsi="Garamond Premier Pro Caption"/>
            <w:sz w:val="22"/>
            <w:szCs w:val="22"/>
            <w:rtl w:val="0"/>
            <w:lang w:val="de-DE"/>
          </w:rPr>
          <w:delText>hrig</w:delText>
        </w:r>
      </w:del>
      <w:ins w:id="12018" w:date="2023-01-05T23:16:59Z" w:author="Jan Groh">
        <w:del w:id="12019" w:date="2023-01-13T18:26:59Z" w:author="Jan Groh">
          <w:r>
            <w:rPr>
              <w:rFonts w:ascii="Garamond Premier Pro Caption" w:hAnsi="Garamond Premier Pro Caption"/>
              <w:sz w:val="22"/>
              <w:szCs w:val="22"/>
              <w:rtl w:val="0"/>
              <w:lang w:val="de-DE"/>
            </w:rPr>
            <w:delText>1836/37</w:delText>
          </w:r>
        </w:del>
      </w:ins>
      <w:del w:id="12020"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2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2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23" w:date="2023-01-13T18:26:59Z" w:author="Jan Groh"/>
          <w:rFonts w:ascii="Garamond Premier Pro Italic" w:cs="Garamond Premier Pro Italic" w:hAnsi="Garamond Premier Pro Italic" w:eastAsia="Garamond Premier Pro Italic"/>
          <w:sz w:val="22"/>
          <w:szCs w:val="22"/>
        </w:rPr>
      </w:pPr>
      <w:del w:id="12024"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25" w:date="2023-01-13T18:26:59Z" w:author="Jan Groh"/>
          <w:rFonts w:ascii="Garamond Premier Pro Italic" w:cs="Garamond Premier Pro Italic" w:hAnsi="Garamond Premier Pro Italic" w:eastAsia="Garamond Premier Pro Italic"/>
          <w:sz w:val="22"/>
          <w:szCs w:val="22"/>
        </w:rPr>
      </w:pPr>
      <w:del w:id="12026" w:date="2023-01-13T18:26:59Z" w:author="Jan Groh">
        <w:r>
          <w:rPr>
            <w:rFonts w:ascii="Garamond Premier Pro Italic" w:hAnsi="Garamond Premier Pro Italic"/>
            <w:sz w:val="22"/>
            <w:szCs w:val="22"/>
            <w:rtl w:val="0"/>
            <w:lang w:val="de-DE"/>
          </w:rPr>
          <w:delText>Leipzig, den 4. Mai 1837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27" w:date="2023-01-13T18:26:59Z" w:author="Jan Groh"/>
          <w:rFonts w:ascii="Garamond Premier Pro Caption" w:cs="Garamond Premier Pro Caption" w:hAnsi="Garamond Premier Pro Caption" w:eastAsia="Garamond Premier Pro Caption"/>
          <w:sz w:val="22"/>
          <w:szCs w:val="22"/>
        </w:rPr>
      </w:pPr>
      <w:del w:id="12028" w:date="2023-01-13T18:26:59Z" w:author="Jan Groh">
        <w:r>
          <w:rPr>
            <w:rFonts w:ascii="Garamond Premier Pro Caption" w:hAnsi="Garamond Premier Pro Caption"/>
            <w:sz w:val="22"/>
            <w:szCs w:val="22"/>
            <w:rtl w:val="0"/>
            <w:lang w:val="de-DE"/>
          </w:rPr>
          <w:delText>Wer kein Gl</w:delText>
        </w:r>
      </w:del>
      <w:del w:id="12029" w:date="2023-01-13T18:26:59Z" w:author="Jan Groh">
        <w:r>
          <w:rPr>
            <w:rFonts w:ascii="Garamond Premier Pro Caption" w:hAnsi="Garamond Premier Pro Caption" w:hint="default"/>
            <w:sz w:val="22"/>
            <w:szCs w:val="22"/>
            <w:rtl w:val="0"/>
          </w:rPr>
          <w:delText>ü</w:delText>
        </w:r>
      </w:del>
      <w:del w:id="12030" w:date="2023-01-13T18:26:59Z" w:author="Jan Groh">
        <w:r>
          <w:rPr>
            <w:rFonts w:ascii="Garamond Premier Pro Caption" w:hAnsi="Garamond Premier Pro Caption"/>
            <w:sz w:val="22"/>
            <w:szCs w:val="22"/>
            <w:rtl w:val="0"/>
            <w:lang w:val="de-DE"/>
          </w:rPr>
          <w:delText>ck, worunter ich stets h</w:delText>
        </w:r>
      </w:del>
      <w:del w:id="12031" w:date="2023-01-13T18:26:59Z" w:author="Jan Groh">
        <w:r>
          <w:rPr>
            <w:rFonts w:ascii="Garamond Premier Pro Caption" w:hAnsi="Garamond Premier Pro Caption" w:hint="default"/>
            <w:sz w:val="22"/>
            <w:szCs w:val="22"/>
            <w:rtl w:val="0"/>
          </w:rPr>
          <w:delText>ä</w:delText>
        </w:r>
      </w:del>
      <w:del w:id="12032" w:date="2023-01-13T18:26:59Z" w:author="Jan Groh">
        <w:r>
          <w:rPr>
            <w:rFonts w:ascii="Garamond Premier Pro Caption" w:hAnsi="Garamond Premier Pro Caption"/>
            <w:sz w:val="22"/>
            <w:szCs w:val="22"/>
            <w:rtl w:val="0"/>
            <w:lang w:val="de-DE"/>
          </w:rPr>
          <w:delText>usliches Gl</w:delText>
        </w:r>
      </w:del>
      <w:del w:id="12033" w:date="2023-01-13T18:26:59Z" w:author="Jan Groh">
        <w:r>
          <w:rPr>
            <w:rFonts w:ascii="Garamond Premier Pro Caption" w:hAnsi="Garamond Premier Pro Caption" w:hint="default"/>
            <w:sz w:val="22"/>
            <w:szCs w:val="22"/>
            <w:rtl w:val="0"/>
          </w:rPr>
          <w:delText>ü</w:delText>
        </w:r>
      </w:del>
      <w:del w:id="12034" w:date="2023-01-13T18:26:59Z" w:author="Jan Groh">
        <w:r>
          <w:rPr>
            <w:rFonts w:ascii="Garamond Premier Pro Caption" w:hAnsi="Garamond Premier Pro Caption"/>
            <w:sz w:val="22"/>
            <w:szCs w:val="22"/>
            <w:rtl w:val="0"/>
            <w:lang w:val="de-DE"/>
          </w:rPr>
          <w:delText>ck verstehe, finden konnte, der suche Ruhe, Unabh</w:delText>
        </w:r>
      </w:del>
      <w:del w:id="12035" w:date="2023-01-13T18:26:59Z" w:author="Jan Groh">
        <w:r>
          <w:rPr>
            <w:rFonts w:ascii="Garamond Premier Pro Caption" w:hAnsi="Garamond Premier Pro Caption" w:hint="default"/>
            <w:sz w:val="22"/>
            <w:szCs w:val="22"/>
            <w:rtl w:val="0"/>
          </w:rPr>
          <w:delText>ä</w:delText>
        </w:r>
      </w:del>
      <w:del w:id="12036" w:date="2023-01-13T18:26:59Z" w:author="Jan Groh">
        <w:r>
          <w:rPr>
            <w:rFonts w:ascii="Garamond Premier Pro Caption" w:hAnsi="Garamond Premier Pro Caption"/>
            <w:sz w:val="22"/>
            <w:szCs w:val="22"/>
            <w:rtl w:val="0"/>
            <w:lang w:val="de-DE"/>
          </w:rPr>
          <w:delText>ngigkeit und gelegentlich Zerstreuung. Alles das habe ich hier, aber ich habe in den 3 Monaten, alles zusammengerechnet, nur 12 Tage ausgehen k</w:delText>
        </w:r>
      </w:del>
      <w:del w:id="12037" w:date="2023-01-13T18:26:59Z" w:author="Jan Groh">
        <w:r>
          <w:rPr>
            <w:rFonts w:ascii="Garamond Premier Pro Caption" w:hAnsi="Garamond Premier Pro Caption" w:hint="default"/>
            <w:sz w:val="22"/>
            <w:szCs w:val="22"/>
            <w:rtl w:val="0"/>
            <w:lang w:val="sv-SE"/>
          </w:rPr>
          <w:delText>ö</w:delText>
        </w:r>
      </w:del>
      <w:del w:id="12038" w:date="2023-01-13T18:26:59Z" w:author="Jan Groh">
        <w:r>
          <w:rPr>
            <w:rFonts w:ascii="Garamond Premier Pro Caption" w:hAnsi="Garamond Premier Pro Caption"/>
            <w:sz w:val="22"/>
            <w:szCs w:val="22"/>
            <w:rtl w:val="0"/>
            <w:lang w:val="de-DE"/>
          </w:rPr>
          <w:delText>nnen und wohne nicht nur schlecht, sondern kann mich auch kaum satt essen, leide an allem Mangel u.s.w. Im Anfang lebte ich auch beinahe einsam, denn da ich gar nicht ausgehen konnte und nur wenig Bekannte hatte, die es dann doch nur bei einem gelegentlichen Besuch bewenden lie</w:delText>
        </w:r>
      </w:del>
      <w:del w:id="12039" w:date="2023-01-13T18:26:59Z" w:author="Jan Groh">
        <w:r>
          <w:rPr>
            <w:rFonts w:ascii="Garamond Premier Pro Caption" w:hAnsi="Garamond Premier Pro Caption" w:hint="default"/>
            <w:sz w:val="22"/>
            <w:szCs w:val="22"/>
            <w:rtl w:val="0"/>
            <w:lang w:val="de-DE"/>
          </w:rPr>
          <w:delText>ß</w:delText>
        </w:r>
      </w:del>
      <w:del w:id="12040" w:date="2023-01-13T18:26:59Z" w:author="Jan Groh">
        <w:r>
          <w:rPr>
            <w:rFonts w:ascii="Garamond Premier Pro Caption" w:hAnsi="Garamond Premier Pro Caption"/>
            <w:sz w:val="22"/>
            <w:szCs w:val="22"/>
            <w:rtl w:val="0"/>
            <w:lang w:val="de-DE"/>
          </w:rPr>
          <w:delText>en, so waren Ulrike und ich meist allein; ein Beweis, da</w:delText>
        </w:r>
      </w:del>
      <w:del w:id="12041" w:date="2023-01-13T18:26:59Z" w:author="Jan Groh">
        <w:r>
          <w:rPr>
            <w:rFonts w:ascii="Garamond Premier Pro Caption" w:hAnsi="Garamond Premier Pro Caption" w:hint="default"/>
            <w:sz w:val="22"/>
            <w:szCs w:val="22"/>
            <w:rtl w:val="0"/>
            <w:lang w:val="de-DE"/>
          </w:rPr>
          <w:delText xml:space="preserve">ß </w:delText>
        </w:r>
      </w:del>
      <w:del w:id="12042" w:date="2023-01-13T18:26:59Z" w:author="Jan Groh">
        <w:r>
          <w:rPr>
            <w:rFonts w:ascii="Garamond Premier Pro Caption" w:hAnsi="Garamond Premier Pro Caption"/>
            <w:sz w:val="22"/>
            <w:szCs w:val="22"/>
            <w:rtl w:val="0"/>
            <w:lang w:val="de-DE"/>
          </w:rPr>
          <w:delText>ich mich besser kenne, wie die Menschen, die stets behaupteten, ich k</w:delText>
        </w:r>
      </w:del>
      <w:del w:id="12043" w:date="2023-01-13T18:26:59Z" w:author="Jan Groh">
        <w:r>
          <w:rPr>
            <w:rFonts w:ascii="Garamond Premier Pro Caption" w:hAnsi="Garamond Premier Pro Caption" w:hint="default"/>
            <w:sz w:val="22"/>
            <w:szCs w:val="22"/>
            <w:rtl w:val="0"/>
            <w:lang w:val="sv-SE"/>
          </w:rPr>
          <w:delText>ö</w:delText>
        </w:r>
      </w:del>
      <w:del w:id="12044" w:date="2023-01-13T18:26:59Z" w:author="Jan Groh">
        <w:r>
          <w:rPr>
            <w:rFonts w:ascii="Garamond Premier Pro Caption" w:hAnsi="Garamond Premier Pro Caption"/>
            <w:sz w:val="22"/>
            <w:szCs w:val="22"/>
            <w:rtl w:val="0"/>
            <w:lang w:val="de-DE"/>
          </w:rPr>
          <w:delText>nne eine solche Lage nicht ertragen. (</w:delText>
        </w:r>
      </w:del>
      <w:del w:id="12045" w:date="2023-01-13T18:26:59Z" w:author="Jan Groh">
        <w:r>
          <w:rPr>
            <w:rFonts w:ascii="Garamond Premier Pro Caption" w:hAnsi="Garamond Premier Pro Caption" w:hint="default"/>
            <w:sz w:val="22"/>
            <w:szCs w:val="22"/>
            <w:rtl w:val="0"/>
          </w:rPr>
          <w:delText>…</w:delText>
        </w:r>
      </w:del>
      <w:del w:id="12046"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47" w:date="2023-01-13T18:26:59Z" w:author="Jan Groh"/>
          <w:rFonts w:ascii="Garamond Premier Pro Caption" w:cs="Garamond Premier Pro Caption" w:hAnsi="Garamond Premier Pro Caption" w:eastAsia="Garamond Premier Pro Caption"/>
          <w:sz w:val="22"/>
          <w:szCs w:val="22"/>
        </w:rPr>
      </w:pPr>
      <w:del w:id="12048" w:date="2023-01-13T18:26:59Z" w:author="Jan Groh">
        <w:r>
          <w:rPr>
            <w:rFonts w:ascii="Garamond Premier Pro Caption" w:hAnsi="Garamond Premier Pro Caption"/>
            <w:sz w:val="22"/>
            <w:szCs w:val="22"/>
            <w:rtl w:val="0"/>
            <w:lang w:val="de-DE"/>
          </w:rPr>
          <w:delText>Am regelm</w:delText>
        </w:r>
      </w:del>
      <w:del w:id="12049" w:date="2023-01-13T18:26:59Z" w:author="Jan Groh">
        <w:r>
          <w:rPr>
            <w:rFonts w:ascii="Garamond Premier Pro Caption" w:hAnsi="Garamond Premier Pro Caption" w:hint="default"/>
            <w:sz w:val="22"/>
            <w:szCs w:val="22"/>
            <w:rtl w:val="0"/>
            <w:lang w:val="de-DE"/>
          </w:rPr>
          <w:delText>äß</w:delText>
        </w:r>
      </w:del>
      <w:del w:id="12050" w:date="2023-01-13T18:26:59Z" w:author="Jan Groh">
        <w:r>
          <w:rPr>
            <w:rFonts w:ascii="Garamond Premier Pro Caption" w:hAnsi="Garamond Premier Pro Caption"/>
            <w:sz w:val="22"/>
            <w:szCs w:val="22"/>
            <w:rtl w:val="0"/>
            <w:lang w:val="de-DE"/>
          </w:rPr>
          <w:delText>igsten hier sehe ich Dr. K</w:delText>
        </w:r>
      </w:del>
      <w:del w:id="12051" w:date="2023-01-13T18:26:59Z" w:author="Jan Groh">
        <w:r>
          <w:rPr>
            <w:rFonts w:ascii="Garamond Premier Pro Caption" w:hAnsi="Garamond Premier Pro Caption" w:hint="default"/>
            <w:sz w:val="22"/>
            <w:szCs w:val="22"/>
            <w:rtl w:val="0"/>
          </w:rPr>
          <w:delText>ü</w:delText>
        </w:r>
      </w:del>
      <w:del w:id="12052" w:date="2023-01-13T18:26:59Z" w:author="Jan Groh">
        <w:r>
          <w:rPr>
            <w:rFonts w:ascii="Garamond Premier Pro Caption" w:hAnsi="Garamond Premier Pro Caption"/>
            <w:sz w:val="22"/>
            <w:szCs w:val="22"/>
            <w:rtl w:val="0"/>
            <w:lang w:val="de-DE"/>
          </w:rPr>
          <w:delText>hne</w:delText>
        </w:r>
      </w:del>
      <w:del w:id="12053"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5"/>
        </w:r>
      </w:del>
      <w:del w:id="12054" w:date="2023-01-13T18:26:59Z" w:author="Jan Groh">
        <w:r>
          <w:rPr>
            <w:rFonts w:ascii="Garamond Premier Pro Caption" w:hAnsi="Garamond Premier Pro Caption"/>
            <w:sz w:val="22"/>
            <w:szCs w:val="22"/>
            <w:rtl w:val="0"/>
            <w:lang w:val="de-DE"/>
          </w:rPr>
          <w:delText>, Herausgeber der Eleganten Zeitung, er pflegt alle 3, 4 Tage einen Abend bei mir zuzubringen und ist mir sehr angenehm, obgleich er im Ganzen etwas Schweigsames hat, doch verliert sich das, wenn man mit ihm allein ist, es ist ein sinniger Mensch, der mich anregt zu lesen, zu denken und zu sprechen; es ist noch ein junger Mann, denn selbst die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55" w:date="2023-01-13T18:26:59Z" w:author="Jan Groh"/>
          <w:rFonts w:ascii="Garamond Premier Pro Caption" w:cs="Garamond Premier Pro Caption" w:hAnsi="Garamond Premier Pro Caption" w:eastAsia="Garamond Premier Pro Caption"/>
          <w:sz w:val="22"/>
          <w:szCs w:val="22"/>
        </w:rPr>
      </w:pPr>
      <w:del w:id="12056" w:date="2023-01-13T18:26:59Z" w:author="Jan Groh">
        <w:r>
          <w:rPr>
            <w:rFonts w:ascii="Garamond Premier Pro Caption" w:hAnsi="Garamond Premier Pro Caption"/>
            <w:sz w:val="22"/>
            <w:szCs w:val="22"/>
            <w:rtl w:val="0"/>
            <w:lang w:val="de-DE"/>
          </w:rPr>
          <w:delText>30 Jahre sieht man ihm nicht an. (</w:delText>
        </w:r>
      </w:del>
      <w:del w:id="12057" w:date="2023-01-13T18:26:59Z" w:author="Jan Groh">
        <w:r>
          <w:rPr>
            <w:rFonts w:ascii="Garamond Premier Pro Caption" w:hAnsi="Garamond Premier Pro Caption" w:hint="default"/>
            <w:sz w:val="22"/>
            <w:szCs w:val="22"/>
            <w:rtl w:val="0"/>
          </w:rPr>
          <w:delText>…</w:delText>
        </w:r>
      </w:del>
      <w:del w:id="12058"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59" w:date="2023-01-13T18:26:59Z" w:author="Jan Groh"/>
          <w:rFonts w:ascii="Garamond Premier Pro Caption" w:cs="Garamond Premier Pro Caption" w:hAnsi="Garamond Premier Pro Caption" w:eastAsia="Garamond Premier Pro Caption"/>
          <w:sz w:val="22"/>
          <w:szCs w:val="22"/>
        </w:rPr>
      </w:pPr>
      <w:del w:id="12060" w:date="2023-01-13T18:26:59Z" w:author="Jan Groh">
        <w:r>
          <w:rPr>
            <w:rFonts w:ascii="Garamond Premier Pro Caption" w:hAnsi="Garamond Premier Pro Caption"/>
            <w:sz w:val="22"/>
            <w:szCs w:val="22"/>
            <w:rtl w:val="0"/>
            <w:lang w:val="de-DE"/>
          </w:rPr>
          <w:delText>Glaube mir, liebe Adele, ich kann mich von keiner alten Fessel losmachen, denn seit ich doch Stunden habe, wo ich aus meiner</w:delText>
        </w:r>
      </w:del>
      <w:del w:id="12061" w:date="2023-01-13T18:26:59Z" w:author="Jan Groh">
        <w:r>
          <w:rPr>
            <w:rFonts w:ascii="Garamond Premier Pro Caption" w:hAnsi="Garamond Premier Pro Caption"/>
            <w:sz w:val="22"/>
            <w:szCs w:val="22"/>
            <w:rtl w:val="0"/>
            <w:lang w:val="de-DE"/>
          </w:rPr>
          <w:delText xml:space="preserve"> </w:delText>
        </w:r>
      </w:del>
      <w:del w:id="12062" w:date="2023-01-13T18:26:59Z" w:author="Jan Groh">
        <w:r>
          <w:rPr>
            <w:rFonts w:ascii="Garamond Premier Pro Caption" w:hAnsi="Garamond Premier Pro Caption"/>
            <w:sz w:val="22"/>
            <w:szCs w:val="22"/>
            <w:rtl w:val="0"/>
            <w:lang w:val="nl-NL"/>
          </w:rPr>
          <w:delText>gew</w:delText>
        </w:r>
      </w:del>
      <w:del w:id="12063" w:date="2023-01-13T18:26:59Z" w:author="Jan Groh">
        <w:r>
          <w:rPr>
            <w:rFonts w:ascii="Garamond Premier Pro Caption" w:hAnsi="Garamond Premier Pro Caption" w:hint="default"/>
            <w:sz w:val="22"/>
            <w:szCs w:val="22"/>
            <w:rtl w:val="0"/>
            <w:lang w:val="sv-SE"/>
          </w:rPr>
          <w:delText>ö</w:delText>
        </w:r>
      </w:del>
      <w:del w:id="12064" w:date="2023-01-13T18:26:59Z" w:author="Jan Groh">
        <w:r>
          <w:rPr>
            <w:rFonts w:ascii="Garamond Premier Pro Caption" w:hAnsi="Garamond Premier Pro Caption"/>
            <w:sz w:val="22"/>
            <w:szCs w:val="22"/>
            <w:rtl w:val="0"/>
            <w:lang w:val="de-DE"/>
          </w:rPr>
          <w:delText>hnlichen Apathie erwache, sind mir die Namen Des Voeux, Naylor, vor allem aber Sterling, nach dem mich die Sehnsucht verzehrt, stets auf den Lippen wie im Herzen. Ich bem</w:delText>
        </w:r>
      </w:del>
      <w:del w:id="12065" w:date="2023-01-13T18:26:59Z" w:author="Jan Groh">
        <w:r>
          <w:rPr>
            <w:rFonts w:ascii="Garamond Premier Pro Caption" w:hAnsi="Garamond Premier Pro Caption" w:hint="default"/>
            <w:sz w:val="22"/>
            <w:szCs w:val="22"/>
            <w:rtl w:val="0"/>
          </w:rPr>
          <w:delText>ü</w:delText>
        </w:r>
      </w:del>
      <w:del w:id="12066" w:date="2023-01-13T18:26:59Z" w:author="Jan Groh">
        <w:r>
          <w:rPr>
            <w:rFonts w:ascii="Garamond Premier Pro Caption" w:hAnsi="Garamond Premier Pro Caption"/>
            <w:sz w:val="22"/>
            <w:szCs w:val="22"/>
            <w:rtl w:val="0"/>
            <w:lang w:val="de-DE"/>
          </w:rPr>
          <w:delText>he mich auf alle Weise, mich nur an Phipps</w:delText>
        </w:r>
      </w:del>
      <w:del w:id="1206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6"/>
        </w:r>
      </w:del>
      <w:del w:id="12068" w:date="2023-01-13T18:26:59Z" w:author="Jan Groh">
        <w:r>
          <w:rPr>
            <w:rFonts w:ascii="Garamond Premier Pro Caption" w:hAnsi="Garamond Premier Pro Caption"/>
            <w:sz w:val="22"/>
            <w:szCs w:val="22"/>
            <w:rtl w:val="0"/>
            <w:lang w:val="de-DE"/>
          </w:rPr>
          <w:delText xml:space="preserve"> anzuschlie</w:delText>
        </w:r>
      </w:del>
      <w:del w:id="12069" w:date="2023-01-13T18:26:59Z" w:author="Jan Groh">
        <w:r>
          <w:rPr>
            <w:rFonts w:ascii="Garamond Premier Pro Caption" w:hAnsi="Garamond Premier Pro Caption" w:hint="default"/>
            <w:sz w:val="22"/>
            <w:szCs w:val="22"/>
            <w:rtl w:val="0"/>
            <w:lang w:val="de-DE"/>
          </w:rPr>
          <w:delText>ß</w:delText>
        </w:r>
      </w:del>
      <w:del w:id="12070" w:date="2023-01-13T18:26:59Z" w:author="Jan Groh">
        <w:r>
          <w:rPr>
            <w:rFonts w:ascii="Garamond Premier Pro Caption" w:hAnsi="Garamond Premier Pro Caption"/>
            <w:sz w:val="22"/>
            <w:szCs w:val="22"/>
            <w:rtl w:val="0"/>
            <w:lang w:val="de-DE"/>
          </w:rPr>
          <w:delText>en mit allen Gedanken und in ihm, in seiner warmen Freundschaft, Vergessenheit f</w:delText>
        </w:r>
      </w:del>
      <w:del w:id="12071" w:date="2023-01-13T18:26:59Z" w:author="Jan Groh">
        <w:r>
          <w:rPr>
            <w:rFonts w:ascii="Garamond Premier Pro Caption" w:hAnsi="Garamond Premier Pro Caption" w:hint="default"/>
            <w:sz w:val="22"/>
            <w:szCs w:val="22"/>
            <w:rtl w:val="0"/>
          </w:rPr>
          <w:delText>ü</w:delText>
        </w:r>
      </w:del>
      <w:del w:id="12072" w:date="2023-01-13T18:26:59Z" w:author="Jan Groh">
        <w:r>
          <w:rPr>
            <w:rFonts w:ascii="Garamond Premier Pro Caption" w:hAnsi="Garamond Premier Pro Caption"/>
            <w:sz w:val="22"/>
            <w:szCs w:val="22"/>
            <w:rtl w:val="0"/>
            <w:lang w:val="de-DE"/>
          </w:rPr>
          <w:delText>r alle die zu finden, die nicht meines Andenkens wert sind.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7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75" w:date="2023-01-13T18:26:59Z" w:author="Jan Groh"/>
          <w:rFonts w:ascii="Garamond Premier Pro Italic" w:cs="Garamond Premier Pro Italic" w:hAnsi="Garamond Premier Pro Italic" w:eastAsia="Garamond Premier Pro Italic"/>
          <w:sz w:val="22"/>
          <w:szCs w:val="22"/>
        </w:rPr>
      </w:pPr>
      <w:del w:id="12076" w:date="2023-01-13T18:26:59Z" w:author="Jan Groh">
        <w:r>
          <w:rPr>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77" w:date="2023-01-13T18:26:59Z" w:author="Jan Groh"/>
          <w:rFonts w:ascii="Garamond Premier Pro Italic" w:cs="Garamond Premier Pro Italic" w:hAnsi="Garamond Premier Pro Italic" w:eastAsia="Garamond Premier Pro Italic"/>
          <w:sz w:val="22"/>
          <w:szCs w:val="22"/>
        </w:rPr>
      </w:pPr>
      <w:del w:id="12078" w:date="2023-01-13T18:26:59Z" w:author="Jan Groh">
        <w:r>
          <w:rPr>
            <w:rFonts w:ascii="Garamond Premier Pro Italic" w:hAnsi="Garamond Premier Pro Italic"/>
            <w:sz w:val="22"/>
            <w:szCs w:val="22"/>
            <w:rtl w:val="0"/>
            <w:lang w:val="de-DE"/>
          </w:rPr>
          <w:delText>Leipzig, den 1. August 1837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079" w:date="2023-01-13T18:26:59Z" w:author="Jan Groh"/>
          <w:rFonts w:ascii="Garamond Premier Pro Caption" w:cs="Garamond Premier Pro Caption" w:hAnsi="Garamond Premier Pro Caption" w:eastAsia="Garamond Premier Pro Caption"/>
          <w:sz w:val="22"/>
          <w:szCs w:val="22"/>
        </w:rPr>
      </w:pPr>
      <w:del w:id="12080" w:date="2023-01-13T18:26:59Z" w:author="Jan Groh">
        <w:r>
          <w:rPr>
            <w:rFonts w:ascii="Garamond Premier Pro Caption" w:hAnsi="Garamond Premier Pro Caption"/>
            <w:sz w:val="22"/>
            <w:szCs w:val="22"/>
            <w:rtl w:val="0"/>
            <w:lang w:val="de-DE"/>
          </w:rPr>
          <w:delText>Heute ist der Geburtstag von Story. Hinweg, es ist gr</w:delText>
        </w:r>
      </w:del>
      <w:del w:id="12081" w:date="2023-01-13T18:26:59Z" w:author="Jan Groh">
        <w:r>
          <w:rPr>
            <w:rFonts w:ascii="Garamond Premier Pro Caption" w:hAnsi="Garamond Premier Pro Caption" w:hint="default"/>
            <w:sz w:val="22"/>
            <w:szCs w:val="22"/>
            <w:rtl w:val="0"/>
            <w:lang w:val="de-DE"/>
          </w:rPr>
          <w:delText>äß</w:delText>
        </w:r>
      </w:del>
      <w:del w:id="12082" w:date="2023-01-13T18:26:59Z" w:author="Jan Groh">
        <w:r>
          <w:rPr>
            <w:rFonts w:ascii="Garamond Premier Pro Caption" w:hAnsi="Garamond Premier Pro Caption"/>
            <w:sz w:val="22"/>
            <w:szCs w:val="22"/>
            <w:rtl w:val="0"/>
            <w:lang w:val="de-DE"/>
          </w:rPr>
          <w:delText>lich, da</w:delText>
        </w:r>
      </w:del>
      <w:del w:id="12083" w:date="2023-01-13T18:26:59Z" w:author="Jan Groh">
        <w:r>
          <w:rPr>
            <w:rFonts w:ascii="Garamond Premier Pro Caption" w:hAnsi="Garamond Premier Pro Caption" w:hint="default"/>
            <w:sz w:val="22"/>
            <w:szCs w:val="22"/>
            <w:rtl w:val="0"/>
            <w:lang w:val="de-DE"/>
          </w:rPr>
          <w:delText xml:space="preserve">ß </w:delText>
        </w:r>
      </w:del>
      <w:del w:id="12084" w:date="2023-01-13T18:26:59Z" w:author="Jan Groh">
        <w:r>
          <w:rPr>
            <w:rFonts w:ascii="Garamond Premier Pro Caption" w:hAnsi="Garamond Premier Pro Caption"/>
            <w:sz w:val="22"/>
            <w:szCs w:val="22"/>
            <w:rtl w:val="0"/>
            <w:lang w:val="de-DE"/>
          </w:rPr>
          <w:delText>wir Frauen dem Wahn nicht entsagen k</w:delText>
        </w:r>
      </w:del>
      <w:del w:id="12085" w:date="2023-01-13T18:26:59Z" w:author="Jan Groh">
        <w:r>
          <w:rPr>
            <w:rFonts w:ascii="Garamond Premier Pro Caption" w:hAnsi="Garamond Premier Pro Caption" w:hint="default"/>
            <w:sz w:val="22"/>
            <w:szCs w:val="22"/>
            <w:rtl w:val="0"/>
            <w:lang w:val="sv-SE"/>
          </w:rPr>
          <w:delText>ö</w:delText>
        </w:r>
      </w:del>
      <w:del w:id="12086" w:date="2023-01-13T18:26:59Z" w:author="Jan Groh">
        <w:r>
          <w:rPr>
            <w:rFonts w:ascii="Garamond Premier Pro Caption" w:hAnsi="Garamond Premier Pro Caption"/>
            <w:sz w:val="22"/>
            <w:szCs w:val="22"/>
            <w:rtl w:val="0"/>
            <w:lang w:val="de-DE"/>
          </w:rPr>
          <w:delText>nnen, wir verm</w:delText>
        </w:r>
      </w:del>
      <w:del w:id="12087" w:date="2023-01-13T18:26:59Z" w:author="Jan Groh">
        <w:r>
          <w:rPr>
            <w:rFonts w:ascii="Garamond Premier Pro Caption" w:hAnsi="Garamond Premier Pro Caption" w:hint="default"/>
            <w:sz w:val="22"/>
            <w:szCs w:val="22"/>
            <w:rtl w:val="0"/>
            <w:lang w:val="sv-SE"/>
          </w:rPr>
          <w:delText>ö</w:delText>
        </w:r>
      </w:del>
      <w:del w:id="12088" w:date="2023-01-13T18:26:59Z" w:author="Jan Groh">
        <w:r>
          <w:rPr>
            <w:rFonts w:ascii="Garamond Premier Pro Caption" w:hAnsi="Garamond Premier Pro Caption"/>
            <w:sz w:val="22"/>
            <w:szCs w:val="22"/>
            <w:rtl w:val="0"/>
            <w:lang w:val="de-DE"/>
          </w:rPr>
          <w:delText>chten durch Anh</w:delText>
        </w:r>
      </w:del>
      <w:del w:id="12089" w:date="2023-01-13T18:26:59Z" w:author="Jan Groh">
        <w:r>
          <w:rPr>
            <w:rFonts w:ascii="Garamond Premier Pro Caption" w:hAnsi="Garamond Premier Pro Caption" w:hint="default"/>
            <w:sz w:val="22"/>
            <w:szCs w:val="22"/>
            <w:rtl w:val="0"/>
          </w:rPr>
          <w:delText>ä</w:delText>
        </w:r>
      </w:del>
      <w:del w:id="12090" w:date="2023-01-13T18:26:59Z" w:author="Jan Groh">
        <w:r>
          <w:rPr>
            <w:rFonts w:ascii="Garamond Premier Pro Caption" w:hAnsi="Garamond Premier Pro Caption"/>
            <w:sz w:val="22"/>
            <w:szCs w:val="22"/>
            <w:rtl w:val="0"/>
            <w:lang w:val="de-DE"/>
          </w:rPr>
          <w:delText xml:space="preserve">nglichkeit und treue Aufopferung auch dem Manne etwas zu sein, der uns nicht liebt </w:delText>
        </w:r>
      </w:del>
      <w:del w:id="12091" w:date="2023-01-13T18:26:59Z" w:author="Jan Groh">
        <w:r>
          <w:rPr>
            <w:rFonts w:ascii="Garamond Premier Pro Caption" w:hAnsi="Garamond Premier Pro Caption" w:hint="default"/>
            <w:sz w:val="22"/>
            <w:szCs w:val="22"/>
            <w:rtl w:val="0"/>
          </w:rPr>
          <w:delText xml:space="preserve">– </w:delText>
        </w:r>
      </w:del>
      <w:del w:id="12092" w:date="2023-01-13T18:26:59Z" w:author="Jan Groh">
        <w:r>
          <w:rPr>
            <w:rFonts w:ascii="Garamond Premier Pro Caption" w:hAnsi="Garamond Premier Pro Caption"/>
            <w:sz w:val="22"/>
            <w:szCs w:val="22"/>
            <w:rtl w:val="0"/>
            <w:lang w:val="de-DE"/>
          </w:rPr>
          <w:delText>es ist ein trauriger Irrtum, unsere F</w:delText>
        </w:r>
      </w:del>
      <w:del w:id="12093" w:date="2023-01-13T18:26:59Z" w:author="Jan Groh">
        <w:r>
          <w:rPr>
            <w:rFonts w:ascii="Garamond Premier Pro Caption" w:hAnsi="Garamond Premier Pro Caption" w:hint="default"/>
            <w:sz w:val="22"/>
            <w:szCs w:val="22"/>
            <w:rtl w:val="0"/>
          </w:rPr>
          <w:delText>ä</w:delText>
        </w:r>
      </w:del>
      <w:del w:id="12094" w:date="2023-01-13T18:26:59Z" w:author="Jan Groh">
        <w:r>
          <w:rPr>
            <w:rFonts w:ascii="Garamond Premier Pro Caption" w:hAnsi="Garamond Premier Pro Caption"/>
            <w:sz w:val="22"/>
            <w:szCs w:val="22"/>
            <w:rtl w:val="0"/>
            <w:lang w:val="de-DE"/>
          </w:rPr>
          <w:delText>higkeit zu begl</w:delText>
        </w:r>
      </w:del>
      <w:del w:id="12095" w:date="2023-01-13T18:26:59Z" w:author="Jan Groh">
        <w:r>
          <w:rPr>
            <w:rFonts w:ascii="Garamond Premier Pro Caption" w:hAnsi="Garamond Premier Pro Caption" w:hint="default"/>
            <w:sz w:val="22"/>
            <w:szCs w:val="22"/>
            <w:rtl w:val="0"/>
          </w:rPr>
          <w:delText>ü</w:delText>
        </w:r>
      </w:del>
      <w:del w:id="12096" w:date="2023-01-13T18:26:59Z" w:author="Jan Groh">
        <w:r>
          <w:rPr>
            <w:rFonts w:ascii="Garamond Premier Pro Caption" w:hAnsi="Garamond Premier Pro Caption"/>
            <w:sz w:val="22"/>
            <w:szCs w:val="22"/>
            <w:rtl w:val="0"/>
            <w:lang w:val="de-DE"/>
          </w:rPr>
          <w:delText>cken, ja nur irgendeine Art von wohlt</w:delText>
        </w:r>
      </w:del>
      <w:del w:id="12097" w:date="2023-01-13T18:26:59Z" w:author="Jan Groh">
        <w:r>
          <w:rPr>
            <w:rFonts w:ascii="Garamond Premier Pro Caption" w:hAnsi="Garamond Premier Pro Caption" w:hint="default"/>
            <w:sz w:val="22"/>
            <w:szCs w:val="22"/>
            <w:rtl w:val="0"/>
          </w:rPr>
          <w:delText>ä</w:delText>
        </w:r>
      </w:del>
      <w:del w:id="12098" w:date="2023-01-13T18:26:59Z" w:author="Jan Groh">
        <w:r>
          <w:rPr>
            <w:rFonts w:ascii="Garamond Premier Pro Caption" w:hAnsi="Garamond Premier Pro Caption"/>
            <w:sz w:val="22"/>
            <w:szCs w:val="22"/>
            <w:rtl w:val="0"/>
            <w:lang w:val="de-DE"/>
          </w:rPr>
          <w:delText>tigem Einflu</w:delText>
        </w:r>
      </w:del>
      <w:del w:id="12099" w:date="2023-01-13T18:26:59Z" w:author="Jan Groh">
        <w:r>
          <w:rPr>
            <w:rFonts w:ascii="Garamond Premier Pro Caption" w:hAnsi="Garamond Premier Pro Caption" w:hint="default"/>
            <w:sz w:val="22"/>
            <w:szCs w:val="22"/>
            <w:rtl w:val="0"/>
            <w:lang w:val="de-DE"/>
          </w:rPr>
          <w:delText>ß</w:delText>
        </w:r>
      </w:del>
      <w:del w:id="12100" w:date="2023-01-13T18:26:59Z" w:author="Jan Groh">
        <w:r>
          <w:rPr>
            <w:rFonts w:ascii="Garamond Premier Pro Caption" w:hAnsi="Garamond Premier Pro Caption"/>
            <w:sz w:val="22"/>
            <w:szCs w:val="22"/>
            <w:rtl w:val="0"/>
            <w:lang w:val="de-DE"/>
          </w:rPr>
          <w:delText>, von Erheiterung f</w:delText>
        </w:r>
      </w:del>
      <w:del w:id="12101" w:date="2023-01-13T18:26:59Z" w:author="Jan Groh">
        <w:r>
          <w:rPr>
            <w:rFonts w:ascii="Garamond Premier Pro Caption" w:hAnsi="Garamond Premier Pro Caption" w:hint="default"/>
            <w:sz w:val="22"/>
            <w:szCs w:val="22"/>
            <w:rtl w:val="0"/>
          </w:rPr>
          <w:delText>ü</w:delText>
        </w:r>
      </w:del>
      <w:del w:id="12102" w:date="2023-01-13T18:26:59Z" w:author="Jan Groh">
        <w:r>
          <w:rPr>
            <w:rFonts w:ascii="Garamond Premier Pro Caption" w:hAnsi="Garamond Premier Pro Caption"/>
            <w:sz w:val="22"/>
            <w:szCs w:val="22"/>
            <w:rtl w:val="0"/>
            <w:lang w:val="de-DE"/>
          </w:rPr>
          <w:delText>r ihn sein zu k</w:delText>
        </w:r>
      </w:del>
      <w:del w:id="12103" w:date="2023-01-13T18:26:59Z" w:author="Jan Groh">
        <w:r>
          <w:rPr>
            <w:rFonts w:ascii="Garamond Premier Pro Caption" w:hAnsi="Garamond Premier Pro Caption" w:hint="default"/>
            <w:sz w:val="22"/>
            <w:szCs w:val="22"/>
            <w:rtl w:val="0"/>
            <w:lang w:val="sv-SE"/>
          </w:rPr>
          <w:delText>ö</w:delText>
        </w:r>
      </w:del>
      <w:del w:id="12104" w:date="2023-01-13T18:26:59Z" w:author="Jan Groh">
        <w:r>
          <w:rPr>
            <w:rFonts w:ascii="Garamond Premier Pro Caption" w:hAnsi="Garamond Premier Pro Caption"/>
            <w:sz w:val="22"/>
            <w:szCs w:val="22"/>
            <w:rtl w:val="0"/>
            <w:lang w:val="de-DE"/>
          </w:rPr>
          <w:delText>nnen, alles ist ein schmerzlicher Traum, wenn er uns nicht liebt. Liebe Adele, Du hast leider mit mir diesen Irrtum geb</w:delText>
        </w:r>
      </w:del>
      <w:del w:id="12105" w:date="2023-01-13T18:26:59Z" w:author="Jan Groh">
        <w:r>
          <w:rPr>
            <w:rFonts w:ascii="Garamond Premier Pro Caption" w:hAnsi="Garamond Premier Pro Caption" w:hint="default"/>
            <w:sz w:val="22"/>
            <w:szCs w:val="22"/>
            <w:rtl w:val="0"/>
            <w:lang w:val="de-DE"/>
          </w:rPr>
          <w:delText>üß</w:delText>
        </w:r>
      </w:del>
      <w:del w:id="12106" w:date="2023-01-13T18:26:59Z" w:author="Jan Groh">
        <w:r>
          <w:rPr>
            <w:rFonts w:ascii="Garamond Premier Pro Caption" w:hAnsi="Garamond Premier Pro Caption"/>
            <w:sz w:val="22"/>
            <w:szCs w:val="22"/>
            <w:rtl w:val="0"/>
            <w:lang w:val="de-DE"/>
          </w:rPr>
          <w:delText>t. Ich bemerke eben, da</w:delText>
        </w:r>
      </w:del>
      <w:del w:id="12107" w:date="2023-01-13T18:26:59Z" w:author="Jan Groh">
        <w:r>
          <w:rPr>
            <w:rFonts w:ascii="Garamond Premier Pro Caption" w:hAnsi="Garamond Premier Pro Caption" w:hint="default"/>
            <w:sz w:val="22"/>
            <w:szCs w:val="22"/>
            <w:rtl w:val="0"/>
            <w:lang w:val="de-DE"/>
          </w:rPr>
          <w:delText xml:space="preserve">ß </w:delText>
        </w:r>
      </w:del>
      <w:del w:id="12108" w:date="2023-01-13T18:26:59Z" w:author="Jan Groh">
        <w:r>
          <w:rPr>
            <w:rFonts w:ascii="Garamond Premier Pro Caption" w:hAnsi="Garamond Premier Pro Caption"/>
            <w:sz w:val="22"/>
            <w:szCs w:val="22"/>
            <w:rtl w:val="0"/>
            <w:lang w:val="de-DE"/>
          </w:rPr>
          <w:delText xml:space="preserve">ich Dir noch nicht den Namen des Mannes genannt, der mir so lieb ist, obgleich ich Dir wiederhole, unsere Lebenswege liegen getrennt </w:delText>
        </w:r>
      </w:del>
      <w:del w:id="12109" w:date="2023-01-13T18:26:59Z" w:author="Jan Groh">
        <w:r>
          <w:rPr>
            <w:rFonts w:ascii="Garamond Premier Pro Caption" w:hAnsi="Garamond Premier Pro Caption" w:hint="default"/>
            <w:sz w:val="22"/>
            <w:szCs w:val="22"/>
            <w:rtl w:val="0"/>
          </w:rPr>
          <w:delText xml:space="preserve">– </w:delText>
        </w:r>
      </w:del>
      <w:del w:id="12110" w:date="2023-01-13T18:26:59Z" w:author="Jan Groh">
        <w:r>
          <w:rPr>
            <w:rFonts w:ascii="Garamond Premier Pro Caption" w:hAnsi="Garamond Premier Pro Caption"/>
            <w:sz w:val="22"/>
            <w:szCs w:val="22"/>
            <w:rtl w:val="0"/>
          </w:rPr>
          <w:delText>f</w:delText>
        </w:r>
      </w:del>
      <w:del w:id="12111" w:date="2023-01-13T18:26:59Z" w:author="Jan Groh">
        <w:r>
          <w:rPr>
            <w:rFonts w:ascii="Garamond Premier Pro Caption" w:hAnsi="Garamond Premier Pro Caption" w:hint="default"/>
            <w:sz w:val="22"/>
            <w:szCs w:val="22"/>
            <w:rtl w:val="0"/>
          </w:rPr>
          <w:delText>ü</w:delText>
        </w:r>
      </w:del>
      <w:del w:id="12112" w:date="2023-01-13T18:26:59Z" w:author="Jan Groh">
        <w:r>
          <w:rPr>
            <w:rFonts w:ascii="Garamond Premier Pro Caption" w:hAnsi="Garamond Premier Pro Caption"/>
            <w:sz w:val="22"/>
            <w:szCs w:val="22"/>
            <w:rtl w:val="0"/>
            <w:lang w:val="de-DE"/>
          </w:rPr>
          <w:delText>r immer. Es ist Dr. K</w:delText>
        </w:r>
      </w:del>
      <w:del w:id="12113" w:date="2023-01-13T18:26:59Z" w:author="Jan Groh">
        <w:r>
          <w:rPr>
            <w:rFonts w:ascii="Garamond Premier Pro Caption" w:hAnsi="Garamond Premier Pro Caption" w:hint="default"/>
            <w:sz w:val="22"/>
            <w:szCs w:val="22"/>
            <w:rtl w:val="0"/>
          </w:rPr>
          <w:delText>ü</w:delText>
        </w:r>
      </w:del>
      <w:del w:id="12114" w:date="2023-01-13T18:26:59Z" w:author="Jan Groh">
        <w:r>
          <w:rPr>
            <w:rFonts w:ascii="Garamond Premier Pro Caption" w:hAnsi="Garamond Premier Pro Caption"/>
            <w:sz w:val="22"/>
            <w:szCs w:val="22"/>
            <w:rtl w:val="0"/>
            <w:lang w:val="de-DE"/>
          </w:rPr>
          <w:delText>hne, Autor der Quarant</w:delText>
        </w:r>
      </w:del>
      <w:del w:id="12115" w:date="2023-01-13T18:26:59Z" w:author="Jan Groh">
        <w:r>
          <w:rPr>
            <w:rFonts w:ascii="Garamond Premier Pro Caption" w:hAnsi="Garamond Premier Pro Caption" w:hint="default"/>
            <w:sz w:val="22"/>
            <w:szCs w:val="22"/>
            <w:rtl w:val="0"/>
          </w:rPr>
          <w:delText>ä</w:delText>
        </w:r>
      </w:del>
      <w:del w:id="12116" w:date="2023-01-13T18:26:59Z" w:author="Jan Groh">
        <w:r>
          <w:rPr>
            <w:rFonts w:ascii="Garamond Premier Pro Caption" w:hAnsi="Garamond Premier Pro Caption"/>
            <w:sz w:val="22"/>
            <w:szCs w:val="22"/>
            <w:rtl w:val="0"/>
            <w:lang w:val="de-DE"/>
          </w:rPr>
          <w:delText xml:space="preserve">ne im Irrenhaus und jetzt Redakteur der Eleganten Zeitung. Ich wollte Dir erst viel </w:delText>
        </w:r>
      </w:del>
      <w:del w:id="12117" w:date="2023-01-13T18:26:59Z" w:author="Jan Groh">
        <w:r>
          <w:rPr>
            <w:rFonts w:ascii="Garamond Premier Pro Caption" w:hAnsi="Garamond Premier Pro Caption" w:hint="default"/>
            <w:sz w:val="22"/>
            <w:szCs w:val="22"/>
            <w:rtl w:val="0"/>
          </w:rPr>
          <w:delText>ü</w:delText>
        </w:r>
      </w:del>
      <w:del w:id="12118" w:date="2023-01-13T18:26:59Z" w:author="Jan Groh">
        <w:r>
          <w:rPr>
            <w:rFonts w:ascii="Garamond Premier Pro Caption" w:hAnsi="Garamond Premier Pro Caption"/>
            <w:sz w:val="22"/>
            <w:szCs w:val="22"/>
            <w:rtl w:val="0"/>
            <w:lang w:val="de-DE"/>
          </w:rPr>
          <w:delText>ber das sogenannte junge Deutschland usw. schreiben, aber ich bin in diesem Moment zu bewegt.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1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2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2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22" w:date="2023-01-13T18:26:59Z" w:author="Jan Groh"/>
          <w:rFonts w:ascii="Garamond Premier Pro Bold" w:cs="Garamond Premier Pro Bold" w:hAnsi="Garamond Premier Pro Bold" w:eastAsia="Garamond Premier Pro Bold"/>
          <w:sz w:val="22"/>
          <w:szCs w:val="22"/>
        </w:rPr>
      </w:pPr>
      <w:del w:id="12123" w:date="2023-01-05T23:17:36Z" w:author="Jan Groh">
        <w:r>
          <w:rPr>
            <w:rFonts w:ascii="Garamond Premier Pro Bold" w:hAnsi="Garamond Premier Pro Bold"/>
            <w:sz w:val="22"/>
            <w:szCs w:val="22"/>
            <w:rtl w:val="0"/>
          </w:rPr>
          <w:delText>1839</w:delText>
        </w:r>
      </w:del>
      <w:ins w:id="12124" w:date="2023-01-05T23:17:36Z" w:author="Jan Groh">
        <w:del w:id="12125" w:date="2023-01-13T18:26:59Z" w:author="Jan Groh">
          <w:r>
            <w:rPr>
              <w:rFonts w:ascii="Garamond Premier Pro Bold" w:hAnsi="Garamond Premier Pro Bold"/>
              <w:sz w:val="22"/>
              <w:szCs w:val="22"/>
              <w:rtl w:val="0"/>
              <w:lang w:val="de-DE"/>
            </w:rPr>
            <w:delText>42</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26" w:date="2023-01-13T18:26:59Z" w:author="Jan Groh"/>
          <w:rFonts w:ascii="Garamond Premier Pro Caption" w:cs="Garamond Premier Pro Caption" w:hAnsi="Garamond Premier Pro Caption" w:eastAsia="Garamond Premier Pro Caption"/>
          <w:sz w:val="22"/>
          <w:szCs w:val="22"/>
        </w:rPr>
      </w:pPr>
      <w:del w:id="12127" w:date="2023-01-13T18:26:59Z" w:author="Jan Groh">
        <w:r>
          <w:rPr>
            <w:rFonts w:ascii="Garamond Premier Pro Caption" w:hAnsi="Garamond Premier Pro Caption"/>
            <w:sz w:val="22"/>
            <w:szCs w:val="22"/>
            <w:rtl w:val="0"/>
            <w:lang w:val="de-DE"/>
          </w:rPr>
          <w:delText>(</w:delText>
        </w:r>
      </w:del>
      <w:del w:id="12128" w:date="2023-01-05T23:17:49Z" w:author="Jan Groh">
        <w:r>
          <w:rPr>
            <w:rFonts w:ascii="Garamond Premier Pro Caption" w:hAnsi="Garamond Premier Pro Caption"/>
            <w:sz w:val="22"/>
            <w:szCs w:val="22"/>
            <w:rtl w:val="0"/>
            <w:lang w:val="de-DE"/>
          </w:rPr>
          <w:delText>Ottilie 42-/43-j</w:delText>
        </w:r>
      </w:del>
      <w:del w:id="12129" w:date="2023-01-05T23:17:49Z" w:author="Jan Groh">
        <w:r>
          <w:rPr>
            <w:rFonts w:ascii="Garamond Premier Pro Caption" w:hAnsi="Garamond Premier Pro Caption" w:hint="default"/>
            <w:sz w:val="22"/>
            <w:szCs w:val="22"/>
            <w:rtl w:val="0"/>
            <w:lang w:val="de-DE"/>
          </w:rPr>
          <w:delText>ä</w:delText>
        </w:r>
      </w:del>
      <w:del w:id="12130" w:date="2023-01-05T23:17:49Z" w:author="Jan Groh">
        <w:r>
          <w:rPr>
            <w:rFonts w:ascii="Garamond Premier Pro Caption" w:hAnsi="Garamond Premier Pro Caption"/>
            <w:sz w:val="22"/>
            <w:szCs w:val="22"/>
            <w:rtl w:val="0"/>
            <w:lang w:val="de-DE"/>
          </w:rPr>
          <w:delText>hrig</w:delText>
        </w:r>
      </w:del>
      <w:ins w:id="12131" w:date="2023-01-05T23:17:54Z" w:author="Jan Groh">
        <w:del w:id="12132" w:date="2023-01-13T18:26:59Z" w:author="Jan Groh">
          <w:r>
            <w:rPr>
              <w:rFonts w:ascii="Garamond Premier Pro Caption" w:hAnsi="Garamond Premier Pro Caption"/>
              <w:sz w:val="22"/>
              <w:szCs w:val="22"/>
              <w:rtl w:val="0"/>
              <w:lang w:val="de-DE"/>
            </w:rPr>
            <w:delText>1838/39</w:delText>
          </w:r>
        </w:del>
      </w:ins>
      <w:del w:id="12133"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3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3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36" w:date="2023-01-13T18:26:59Z" w:author="Jan Groh"/>
          <w:rFonts w:ascii="Garamond Premier Pro Italic" w:cs="Garamond Premier Pro Italic" w:hAnsi="Garamond Premier Pro Italic" w:eastAsia="Garamond Premier Pro Italic"/>
          <w:sz w:val="22"/>
          <w:szCs w:val="22"/>
        </w:rPr>
      </w:pPr>
      <w:del w:id="12137" w:date="2023-01-13T18:26:59Z" w:author="Jan Groh">
        <w:r>
          <w:rPr>
            <w:rFonts w:ascii="Garamond Premier Pro Italic" w:hAnsi="Garamond Premier Pro Italic"/>
            <w:sz w:val="22"/>
            <w:szCs w:val="22"/>
            <w:rtl w:val="0"/>
            <w:lang w:val="de-DE"/>
          </w:rPr>
          <w:delText>Sibylle Mertens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38" w:date="2023-01-13T18:26:59Z" w:author="Jan Groh"/>
          <w:rFonts w:ascii="Garamond Premier Pro Italic" w:cs="Garamond Premier Pro Italic" w:hAnsi="Garamond Premier Pro Italic" w:eastAsia="Garamond Premier Pro Italic"/>
          <w:sz w:val="22"/>
          <w:szCs w:val="22"/>
        </w:rPr>
      </w:pPr>
      <w:del w:id="12139" w:date="2023-01-13T18:26:59Z" w:author="Jan Groh">
        <w:r>
          <w:rPr>
            <w:rFonts w:ascii="Garamond Premier Pro Italic" w:hAnsi="Garamond Premier Pro Italic"/>
            <w:sz w:val="22"/>
            <w:szCs w:val="22"/>
            <w:rtl w:val="0"/>
            <w:lang w:val="de-DE"/>
          </w:rPr>
          <w:delText>Bonn, den 17. Juni 1839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40" w:date="2023-01-13T18:26:59Z" w:author="Jan Groh"/>
          <w:rFonts w:ascii="Garamond Premier Pro Caption" w:cs="Garamond Premier Pro Caption" w:hAnsi="Garamond Premier Pro Caption" w:eastAsia="Garamond Premier Pro Caption"/>
          <w:sz w:val="22"/>
          <w:szCs w:val="22"/>
        </w:rPr>
      </w:pPr>
      <w:del w:id="12141" w:date="2023-01-13T18:26:59Z" w:author="Jan Groh">
        <w:r>
          <w:rPr>
            <w:rFonts w:ascii="Garamond Premier Pro Caption" w:hAnsi="Garamond Premier Pro Caption"/>
            <w:sz w:val="22"/>
            <w:szCs w:val="22"/>
            <w:rtl w:val="0"/>
            <w:lang w:val="de-DE"/>
          </w:rPr>
          <w:delText>Wenn ich Ihre Worte lese, jenen Abdruck einer verd</w:delText>
        </w:r>
      </w:del>
      <w:del w:id="12142" w:date="2023-01-13T18:26:59Z" w:author="Jan Groh">
        <w:r>
          <w:rPr>
            <w:rFonts w:ascii="Garamond Premier Pro Caption" w:hAnsi="Garamond Premier Pro Caption" w:hint="default"/>
            <w:sz w:val="22"/>
            <w:szCs w:val="22"/>
            <w:rtl w:val="0"/>
          </w:rPr>
          <w:delText>ü</w:delText>
        </w:r>
      </w:del>
      <w:del w:id="12143" w:date="2023-01-13T18:26:59Z" w:author="Jan Groh">
        <w:r>
          <w:rPr>
            <w:rFonts w:ascii="Garamond Premier Pro Caption" w:hAnsi="Garamond Premier Pro Caption"/>
            <w:sz w:val="22"/>
            <w:szCs w:val="22"/>
            <w:rtl w:val="0"/>
            <w:lang w:val="de-DE"/>
          </w:rPr>
          <w:delText>sterten Stimmung, und dann Ihr ganzes Wesen vor mir auftaucht, so unendlich viel G</w:delText>
        </w:r>
      </w:del>
      <w:del w:id="12144" w:date="2023-01-13T18:26:59Z" w:author="Jan Groh">
        <w:r>
          <w:rPr>
            <w:rFonts w:ascii="Garamond Premier Pro Caption" w:hAnsi="Garamond Premier Pro Caption" w:hint="default"/>
            <w:sz w:val="22"/>
            <w:szCs w:val="22"/>
            <w:rtl w:val="0"/>
          </w:rPr>
          <w:delText>ü</w:delText>
        </w:r>
      </w:del>
      <w:del w:id="12145" w:date="2023-01-13T18:26:59Z" w:author="Jan Groh">
        <w:r>
          <w:rPr>
            <w:rFonts w:ascii="Garamond Premier Pro Caption" w:hAnsi="Garamond Premier Pro Caption"/>
            <w:sz w:val="22"/>
            <w:szCs w:val="22"/>
            <w:rtl w:val="0"/>
            <w:lang w:val="de-DE"/>
          </w:rPr>
          <w:delText>te und Liebensw</w:delText>
        </w:r>
      </w:del>
      <w:del w:id="12146" w:date="2023-01-13T18:26:59Z" w:author="Jan Groh">
        <w:r>
          <w:rPr>
            <w:rFonts w:ascii="Garamond Premier Pro Caption" w:hAnsi="Garamond Premier Pro Caption" w:hint="default"/>
            <w:sz w:val="22"/>
            <w:szCs w:val="22"/>
            <w:rtl w:val="0"/>
          </w:rPr>
          <w:delText>ü</w:delText>
        </w:r>
      </w:del>
      <w:del w:id="12147" w:date="2023-01-13T18:26:59Z" w:author="Jan Groh">
        <w:r>
          <w:rPr>
            <w:rFonts w:ascii="Garamond Premier Pro Caption" w:hAnsi="Garamond Premier Pro Caption"/>
            <w:sz w:val="22"/>
            <w:szCs w:val="22"/>
            <w:rtl w:val="0"/>
            <w:lang w:val="de-DE"/>
          </w:rPr>
          <w:delText>rdigkeit, so unendlich viel Duldung und Nachsicht, so unendlich viel Geist und Vielseitigkeit dann m</w:delText>
        </w:r>
      </w:del>
      <w:del w:id="12148" w:date="2023-01-13T18:26:59Z" w:author="Jan Groh">
        <w:r>
          <w:rPr>
            <w:rFonts w:ascii="Garamond Premier Pro Caption" w:hAnsi="Garamond Premier Pro Caption" w:hint="default"/>
            <w:sz w:val="22"/>
            <w:szCs w:val="22"/>
            <w:rtl w:val="0"/>
            <w:lang w:val="sv-SE"/>
          </w:rPr>
          <w:delText>ö</w:delText>
        </w:r>
      </w:del>
      <w:del w:id="12149" w:date="2023-01-13T18:26:59Z" w:author="Jan Groh">
        <w:r>
          <w:rPr>
            <w:rFonts w:ascii="Garamond Premier Pro Caption" w:hAnsi="Garamond Premier Pro Caption"/>
            <w:sz w:val="22"/>
            <w:szCs w:val="22"/>
            <w:rtl w:val="0"/>
            <w:lang w:val="de-DE"/>
          </w:rPr>
          <w:delText>chte ich stets zu Ihnen treten und fragen: Kann ich denn gar nichts tun f</w:delText>
        </w:r>
      </w:del>
      <w:del w:id="12150" w:date="2023-01-13T18:26:59Z" w:author="Jan Groh">
        <w:r>
          <w:rPr>
            <w:rFonts w:ascii="Garamond Premier Pro Caption" w:hAnsi="Garamond Premier Pro Caption" w:hint="default"/>
            <w:sz w:val="22"/>
            <w:szCs w:val="22"/>
            <w:rtl w:val="0"/>
          </w:rPr>
          <w:delText>ü</w:delText>
        </w:r>
      </w:del>
      <w:del w:id="12151" w:date="2023-01-13T18:26:59Z" w:author="Jan Groh">
        <w:r>
          <w:rPr>
            <w:rFonts w:ascii="Garamond Premier Pro Caption" w:hAnsi="Garamond Premier Pro Caption"/>
            <w:sz w:val="22"/>
            <w:szCs w:val="22"/>
            <w:rtl w:val="0"/>
            <w:lang w:val="de-DE"/>
          </w:rPr>
          <w:delText>r Deine Ruhe und Deinen Frieden, Du gequ</w:delText>
        </w:r>
      </w:del>
      <w:del w:id="12152" w:date="2023-01-13T18:26:59Z" w:author="Jan Groh">
        <w:r>
          <w:rPr>
            <w:rFonts w:ascii="Garamond Premier Pro Caption" w:hAnsi="Garamond Premier Pro Caption" w:hint="default"/>
            <w:sz w:val="22"/>
            <w:szCs w:val="22"/>
            <w:rtl w:val="0"/>
          </w:rPr>
          <w:delText>ä</w:delText>
        </w:r>
      </w:del>
      <w:del w:id="12153" w:date="2023-01-13T18:26:59Z" w:author="Jan Groh">
        <w:r>
          <w:rPr>
            <w:rFonts w:ascii="Garamond Premier Pro Caption" w:hAnsi="Garamond Premier Pro Caption"/>
            <w:sz w:val="22"/>
            <w:szCs w:val="22"/>
            <w:rtl w:val="0"/>
            <w:lang w:val="de-DE"/>
          </w:rPr>
          <w:delText>ltes Herz, und ist denn mein guter Wille ebenso hilflos wie Dein</w:delText>
        </w:r>
      </w:del>
      <w:del w:id="12154" w:date="2023-01-13T18:26:59Z" w:author="Jan Groh">
        <w:r>
          <w:rPr>
            <w:rFonts w:ascii="Garamond Premier Pro Caption" w:hAnsi="Garamond Premier Pro Caption"/>
            <w:sz w:val="22"/>
            <w:szCs w:val="22"/>
            <w:rtl w:val="0"/>
            <w:lang w:val="de-DE"/>
          </w:rPr>
          <w:delText xml:space="preserve"> </w:delText>
        </w:r>
      </w:del>
      <w:del w:id="12155" w:date="2023-01-13T18:26:59Z" w:author="Jan Groh">
        <w:r>
          <w:rPr>
            <w:rFonts w:ascii="Garamond Premier Pro Caption" w:hAnsi="Garamond Premier Pro Caption"/>
            <w:sz w:val="22"/>
            <w:szCs w:val="22"/>
            <w:rtl w:val="0"/>
            <w:lang w:val="de-DE"/>
          </w:rPr>
          <w:delText>Schmerz? (</w:delText>
        </w:r>
      </w:del>
      <w:del w:id="12156" w:date="2023-01-13T18:26:59Z" w:author="Jan Groh">
        <w:r>
          <w:rPr>
            <w:rFonts w:ascii="Garamond Premier Pro Caption" w:hAnsi="Garamond Premier Pro Caption" w:hint="default"/>
            <w:sz w:val="22"/>
            <w:szCs w:val="22"/>
            <w:rtl w:val="0"/>
          </w:rPr>
          <w:delText>…</w:delText>
        </w:r>
      </w:del>
      <w:del w:id="12157" w:date="2023-01-13T18:26:59Z" w:author="Jan Groh">
        <w:r>
          <w:rPr>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58" w:date="2023-01-13T18:26:59Z" w:author="Jan Groh"/>
          <w:rFonts w:ascii="Garamond Premier Pro Caption" w:cs="Garamond Premier Pro Caption" w:hAnsi="Garamond Premier Pro Caption" w:eastAsia="Garamond Premier Pro Caption"/>
          <w:sz w:val="22"/>
          <w:szCs w:val="22"/>
        </w:rPr>
      </w:pPr>
      <w:del w:id="12159" w:date="2023-01-13T18:26:59Z" w:author="Jan Groh">
        <w:r>
          <w:rPr>
            <w:rFonts w:ascii="Garamond Premier Pro Caption" w:hAnsi="Garamond Premier Pro Caption"/>
            <w:sz w:val="22"/>
            <w:szCs w:val="22"/>
            <w:rtl w:val="0"/>
          </w:rPr>
          <w:delText>Da</w:delText>
        </w:r>
      </w:del>
      <w:del w:id="12160" w:date="2023-01-13T18:26:59Z" w:author="Jan Groh">
        <w:r>
          <w:rPr>
            <w:rFonts w:ascii="Garamond Premier Pro Caption" w:hAnsi="Garamond Premier Pro Caption" w:hint="default"/>
            <w:sz w:val="22"/>
            <w:szCs w:val="22"/>
            <w:rtl w:val="0"/>
            <w:lang w:val="de-DE"/>
          </w:rPr>
          <w:delText xml:space="preserve">ß </w:delText>
        </w:r>
      </w:del>
      <w:del w:id="12161" w:date="2023-01-13T18:26:59Z" w:author="Jan Groh">
        <w:r>
          <w:rPr>
            <w:rFonts w:ascii="Garamond Premier Pro Caption" w:hAnsi="Garamond Premier Pro Caption"/>
            <w:sz w:val="22"/>
            <w:szCs w:val="22"/>
            <w:rtl w:val="0"/>
          </w:rPr>
          <w:delText>K</w:delText>
        </w:r>
      </w:del>
      <w:del w:id="12162" w:date="2023-01-13T18:26:59Z" w:author="Jan Groh">
        <w:r>
          <w:rPr>
            <w:rFonts w:ascii="Garamond Premier Pro Caption" w:hAnsi="Garamond Premier Pro Caption" w:hint="default"/>
            <w:sz w:val="22"/>
            <w:szCs w:val="22"/>
            <w:rtl w:val="0"/>
          </w:rPr>
          <w:delText>ü</w:delText>
        </w:r>
      </w:del>
      <w:del w:id="12163" w:date="2023-01-13T18:26:59Z" w:author="Jan Groh">
        <w:r>
          <w:rPr>
            <w:rFonts w:ascii="Garamond Premier Pro Caption" w:hAnsi="Garamond Premier Pro Caption"/>
            <w:sz w:val="22"/>
            <w:szCs w:val="22"/>
            <w:rtl w:val="0"/>
            <w:lang w:val="de-DE"/>
          </w:rPr>
          <w:delText>hnes Benehmen gegen Sie ihn mir als Mensch verleidet, geh</w:delText>
        </w:r>
      </w:del>
      <w:del w:id="12164" w:date="2023-01-13T18:26:59Z" w:author="Jan Groh">
        <w:r>
          <w:rPr>
            <w:rFonts w:ascii="Garamond Premier Pro Caption" w:hAnsi="Garamond Premier Pro Caption" w:hint="default"/>
            <w:sz w:val="22"/>
            <w:szCs w:val="22"/>
            <w:rtl w:val="0"/>
            <w:lang w:val="sv-SE"/>
          </w:rPr>
          <w:delText>ö</w:delText>
        </w:r>
      </w:del>
      <w:del w:id="12165" w:date="2023-01-13T18:26:59Z" w:author="Jan Groh">
        <w:r>
          <w:rPr>
            <w:rFonts w:ascii="Garamond Premier Pro Caption" w:hAnsi="Garamond Premier Pro Caption"/>
            <w:sz w:val="22"/>
            <w:szCs w:val="22"/>
            <w:rtl w:val="0"/>
            <w:lang w:val="de-DE"/>
          </w:rPr>
          <w:delText>rt in das Kapitel meines Herzens und ist von den Ansichten und Anforderungen meines Verstandes insoweit geschieden, wie der Mensch solche Beziehungen trennen kann, d. h. der richtig f</w:delText>
        </w:r>
      </w:del>
      <w:del w:id="12166" w:date="2023-01-13T18:26:59Z" w:author="Jan Groh">
        <w:r>
          <w:rPr>
            <w:rFonts w:ascii="Garamond Premier Pro Caption" w:hAnsi="Garamond Premier Pro Caption" w:hint="default"/>
            <w:sz w:val="22"/>
            <w:szCs w:val="22"/>
            <w:rtl w:val="0"/>
          </w:rPr>
          <w:delText>ü</w:delText>
        </w:r>
      </w:del>
      <w:del w:id="12167" w:date="2023-01-13T18:26:59Z" w:author="Jan Groh">
        <w:r>
          <w:rPr>
            <w:rFonts w:ascii="Garamond Premier Pro Caption" w:hAnsi="Garamond Premier Pro Caption"/>
            <w:sz w:val="22"/>
            <w:szCs w:val="22"/>
            <w:rtl w:val="0"/>
            <w:lang w:val="de-DE"/>
          </w:rPr>
          <w:delText xml:space="preserve">hlende und denkende Mensch </w:delText>
        </w:r>
      </w:del>
      <w:del w:id="12168" w:date="2023-01-13T18:26:59Z" w:author="Jan Groh">
        <w:r>
          <w:rPr>
            <w:rFonts w:ascii="Garamond Premier Pro Caption" w:hAnsi="Garamond Premier Pro Caption" w:hint="default"/>
            <w:sz w:val="22"/>
            <w:szCs w:val="22"/>
            <w:rtl w:val="0"/>
            <w:lang w:val="de-DE"/>
          </w:rPr>
          <w:delText xml:space="preserve">–– </w:delText>
        </w:r>
      </w:del>
      <w:del w:id="12169" w:date="2023-01-13T18:26:59Z" w:author="Jan Groh">
        <w:r>
          <w:rPr>
            <w:rFonts w:ascii="Garamond Premier Pro Caption" w:hAnsi="Garamond Premier Pro Caption"/>
            <w:sz w:val="22"/>
            <w:szCs w:val="22"/>
            <w:rtl w:val="0"/>
            <w:lang w:val="de-DE"/>
          </w:rPr>
          <w:delText>weiter aber auch dieses nicht.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70"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7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72" w:date="2023-01-13T18:26:59Z" w:author="Jan Groh"/>
          <w:rFonts w:ascii="Garamond Premier Pro Italic" w:cs="Garamond Premier Pro Italic" w:hAnsi="Garamond Premier Pro Italic" w:eastAsia="Garamond Premier Pro Italic"/>
          <w:sz w:val="22"/>
          <w:szCs w:val="22"/>
        </w:rPr>
      </w:pPr>
      <w:del w:id="12173" w:date="2023-01-13T18:26:59Z" w:author="Jan Groh">
        <w:r>
          <w:rPr>
            <w:rFonts w:ascii="Garamond Premier Pro Italic" w:hAnsi="Garamond Premier Pro Italic"/>
            <w:sz w:val="22"/>
            <w:szCs w:val="22"/>
            <w:rtl w:val="0"/>
          </w:rPr>
          <w:delText>Gustav K</w:delText>
        </w:r>
      </w:del>
      <w:del w:id="12174" w:date="2023-01-13T18:26:59Z" w:author="Jan Groh">
        <w:r>
          <w:rPr>
            <w:rFonts w:ascii="Garamond Premier Pro Italic" w:hAnsi="Garamond Premier Pro Italic" w:hint="default"/>
            <w:sz w:val="22"/>
            <w:szCs w:val="22"/>
            <w:rtl w:val="0"/>
          </w:rPr>
          <w:delText>ü</w:delText>
        </w:r>
      </w:del>
      <w:del w:id="12175" w:date="2023-01-13T18:26:59Z" w:author="Jan Groh">
        <w:r>
          <w:rPr>
            <w:rFonts w:ascii="Garamond Premier Pro Italic" w:hAnsi="Garamond Premier Pro Italic"/>
            <w:sz w:val="22"/>
            <w:szCs w:val="22"/>
            <w:rtl w:val="0"/>
            <w:lang w:val="de-DE"/>
          </w:rPr>
          <w:delText>hne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76" w:date="2023-01-13T18:26:59Z" w:author="Jan Groh"/>
          <w:rFonts w:ascii="Garamond Premier Pro Italic" w:cs="Garamond Premier Pro Italic" w:hAnsi="Garamond Premier Pro Italic" w:eastAsia="Garamond Premier Pro Italic"/>
          <w:sz w:val="22"/>
          <w:szCs w:val="22"/>
        </w:rPr>
      </w:pPr>
      <w:del w:id="12177" w:date="2023-01-13T18:26:59Z" w:author="Jan Groh">
        <w:r>
          <w:rPr>
            <w:rFonts w:ascii="Garamond Premier Pro Italic" w:hAnsi="Garamond Premier Pro Italic"/>
            <w:sz w:val="22"/>
            <w:szCs w:val="22"/>
            <w:rtl w:val="0"/>
            <w:lang w:val="de-DE"/>
          </w:rPr>
          <w:delText>Leipzig, [August] 1839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78" w:date="2023-01-13T18:26:59Z" w:author="Jan Groh"/>
          <w:rFonts w:ascii="Garamond Premier Pro Caption" w:cs="Garamond Premier Pro Caption" w:hAnsi="Garamond Premier Pro Caption" w:eastAsia="Garamond Premier Pro Caption"/>
          <w:sz w:val="22"/>
          <w:szCs w:val="22"/>
        </w:rPr>
      </w:pPr>
      <w:del w:id="12179" w:date="2023-01-13T18:26:59Z" w:author="Jan Groh">
        <w:r>
          <w:rPr>
            <w:rFonts w:ascii="Garamond Premier Pro Caption" w:hAnsi="Garamond Premier Pro Caption"/>
            <w:sz w:val="22"/>
            <w:szCs w:val="22"/>
            <w:rtl w:val="0"/>
            <w:lang w:val="de-DE"/>
          </w:rPr>
          <w:delText>Seit vorgestern abend ist Henriette</w:delText>
        </w:r>
      </w:del>
      <w:del w:id="12180"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7"/>
        </w:r>
      </w:del>
      <w:del w:id="12181" w:date="2023-01-13T18:26:59Z" w:author="Jan Groh">
        <w:r>
          <w:rPr>
            <w:rFonts w:ascii="Garamond Premier Pro Caption" w:hAnsi="Garamond Premier Pro Caption"/>
            <w:sz w:val="22"/>
            <w:szCs w:val="22"/>
            <w:rtl w:val="0"/>
            <w:lang w:val="de-DE"/>
          </w:rPr>
          <w:delText xml:space="preserve"> die Meinige; der ganze Himmel ihrer Fr</w:delText>
        </w:r>
      </w:del>
      <w:del w:id="12182" w:date="2023-01-13T18:26:59Z" w:author="Jan Groh">
        <w:r>
          <w:rPr>
            <w:rFonts w:ascii="Garamond Premier Pro Caption" w:hAnsi="Garamond Premier Pro Caption" w:hint="default"/>
            <w:sz w:val="22"/>
            <w:szCs w:val="22"/>
            <w:rtl w:val="0"/>
          </w:rPr>
          <w:delText>ü</w:delText>
        </w:r>
      </w:del>
      <w:del w:id="12183" w:date="2023-01-13T18:26:59Z" w:author="Jan Groh">
        <w:r>
          <w:rPr>
            <w:rFonts w:ascii="Garamond Premier Pro Caption" w:hAnsi="Garamond Premier Pro Caption"/>
            <w:sz w:val="22"/>
            <w:szCs w:val="22"/>
            <w:rtl w:val="0"/>
            <w:lang w:val="de-DE"/>
          </w:rPr>
          <w:delText xml:space="preserve">hlingsliebe, die ganze Wonne ihrer heiligen Unschuld ist </w:delText>
        </w:r>
      </w:del>
      <w:del w:id="12184" w:date="2023-01-13T18:26:59Z" w:author="Jan Groh">
        <w:r>
          <w:rPr>
            <w:rFonts w:ascii="Garamond Premier Pro Caption" w:hAnsi="Garamond Premier Pro Caption" w:hint="default"/>
            <w:sz w:val="22"/>
            <w:szCs w:val="22"/>
            <w:rtl w:val="0"/>
          </w:rPr>
          <w:delText>ü</w:delText>
        </w:r>
      </w:del>
      <w:del w:id="12185" w:date="2023-01-13T18:26:59Z" w:author="Jan Groh">
        <w:r>
          <w:rPr>
            <w:rFonts w:ascii="Garamond Premier Pro Caption" w:hAnsi="Garamond Premier Pro Caption"/>
            <w:sz w:val="22"/>
            <w:szCs w:val="22"/>
            <w:rtl w:val="0"/>
            <w:lang w:val="de-DE"/>
          </w:rPr>
          <w:delText>ber mein Herz hereingebrochen und h</w:delText>
        </w:r>
      </w:del>
      <w:del w:id="12186" w:date="2023-01-13T18:26:59Z" w:author="Jan Groh">
        <w:r>
          <w:rPr>
            <w:rFonts w:ascii="Garamond Premier Pro Caption" w:hAnsi="Garamond Premier Pro Caption" w:hint="default"/>
            <w:sz w:val="22"/>
            <w:szCs w:val="22"/>
            <w:rtl w:val="0"/>
          </w:rPr>
          <w:delText>ä</w:delText>
        </w:r>
      </w:del>
      <w:del w:id="12187" w:date="2023-01-13T18:26:59Z" w:author="Jan Groh">
        <w:r>
          <w:rPr>
            <w:rFonts w:ascii="Garamond Premier Pro Caption" w:hAnsi="Garamond Premier Pro Caption"/>
            <w:sz w:val="22"/>
            <w:szCs w:val="22"/>
            <w:rtl w:val="0"/>
            <w:lang w:val="de-DE"/>
          </w:rPr>
          <w:delText>ngt nun an mir mit ewigen</w:delText>
        </w:r>
      </w:del>
      <w:del w:id="12188" w:date="2023-01-13T18:26:59Z" w:author="Jan Groh">
        <w:r>
          <w:rPr>
            <w:rFonts w:ascii="Garamond Premier Pro Caption" w:hAnsi="Garamond Premier Pro Caption"/>
            <w:sz w:val="22"/>
            <w:szCs w:val="22"/>
            <w:rtl w:val="0"/>
            <w:lang w:val="de-DE"/>
          </w:rPr>
          <w:delText xml:space="preserve"> </w:delText>
        </w:r>
      </w:del>
      <w:del w:id="12189" w:date="2023-01-13T18:26:59Z" w:author="Jan Groh">
        <w:r>
          <w:rPr>
            <w:rFonts w:ascii="Garamond Premier Pro Caption" w:hAnsi="Garamond Premier Pro Caption"/>
            <w:sz w:val="22"/>
            <w:szCs w:val="22"/>
            <w:rtl w:val="0"/>
            <w:lang w:val="nl-NL"/>
          </w:rPr>
          <w:delText>Banden</w:delText>
        </w:r>
      </w:del>
      <w:del w:id="12190"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9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9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93" w:date="2023-01-13T18:26:59Z" w:author="Jan Groh"/>
          <w:rFonts w:ascii="Garamond Premier Pro Italic" w:cs="Garamond Premier Pro Italic" w:hAnsi="Garamond Premier Pro Italic" w:eastAsia="Garamond Premier Pro Italic"/>
          <w:sz w:val="22"/>
          <w:szCs w:val="22"/>
        </w:rPr>
      </w:pPr>
      <w:del w:id="12194" w:date="2023-01-13T18:26:59Z" w:author="Jan Groh">
        <w:r>
          <w:rPr>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95" w:date="2023-01-13T18:26:59Z" w:author="Jan Groh"/>
          <w:rFonts w:ascii="Garamond Premier Pro Italic" w:cs="Garamond Premier Pro Italic" w:hAnsi="Garamond Premier Pro Italic" w:eastAsia="Garamond Premier Pro Italic"/>
          <w:sz w:val="22"/>
          <w:szCs w:val="22"/>
        </w:rPr>
      </w:pPr>
      <w:del w:id="12196" w:date="2023-01-13T18:26:59Z" w:author="Jan Groh">
        <w:r>
          <w:rPr>
            <w:rFonts w:ascii="Garamond Premier Pro Italic" w:hAnsi="Garamond Premier Pro Italic"/>
            <w:sz w:val="22"/>
            <w:szCs w:val="22"/>
            <w:rtl w:val="0"/>
            <w:lang w:val="de-DE"/>
          </w:rPr>
          <w:delText>[15. Oktober 1839]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197" w:date="2023-01-13T18:26:59Z" w:author="Jan Groh"/>
          <w:rFonts w:ascii="Garamond Premier Pro Caption" w:cs="Garamond Premier Pro Caption" w:hAnsi="Garamond Premier Pro Caption" w:eastAsia="Garamond Premier Pro Caption"/>
          <w:sz w:val="22"/>
          <w:szCs w:val="22"/>
        </w:rPr>
      </w:pPr>
      <w:del w:id="12198" w:date="2023-01-13T18:26:59Z" w:author="Jan Groh">
        <w:r>
          <w:rPr>
            <w:rFonts w:ascii="Garamond Premier Pro Caption" w:hAnsi="Garamond Premier Pro Caption"/>
            <w:sz w:val="22"/>
            <w:szCs w:val="22"/>
            <w:rtl w:val="0"/>
            <w:lang w:val="de-DE"/>
          </w:rPr>
          <w:delText>Walther kam den Nachmittag an und stieg bei Durands</w:delText>
        </w:r>
      </w:del>
      <w:del w:id="1219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8"/>
        </w:r>
      </w:del>
      <w:del w:id="12200" w:date="2023-01-13T18:26:59Z" w:author="Jan Groh">
        <w:r>
          <w:rPr>
            <w:rFonts w:ascii="Garamond Premier Pro Caption" w:hAnsi="Garamond Premier Pro Caption"/>
            <w:sz w:val="22"/>
            <w:szCs w:val="22"/>
            <w:rtl w:val="0"/>
            <w:lang w:val="de-DE"/>
          </w:rPr>
          <w:delText xml:space="preserve"> ab, wo ich hinging, ihn zu sehen. Dann ins Theater, wo die Geschwister von Papa und dann Anselmo Lancia</w:delText>
        </w:r>
      </w:del>
      <w:del w:id="1220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79"/>
        </w:r>
      </w:del>
      <w:del w:id="12202" w:date="2023-01-13T18:26:59Z" w:author="Jan Groh">
        <w:r>
          <w:rPr>
            <w:rFonts w:ascii="Garamond Premier Pro Caption" w:hAnsi="Garamond Premier Pro Caption"/>
            <w:sz w:val="22"/>
            <w:szCs w:val="22"/>
            <w:rtl w:val="0"/>
            <w:lang w:val="de-DE"/>
          </w:rPr>
          <w:delText xml:space="preserve"> gegeben wurden. Wir waren in der ehemaligen Loge des Vaters. Es schien allgemein zu gefallen; wir fanden es sehr gut. Abends bei mir gro</w:delText>
        </w:r>
      </w:del>
      <w:del w:id="12203" w:date="2023-01-13T18:26:59Z" w:author="Jan Groh">
        <w:r>
          <w:rPr>
            <w:rFonts w:ascii="Garamond Premier Pro Caption" w:hAnsi="Garamond Premier Pro Caption" w:hint="default"/>
            <w:sz w:val="22"/>
            <w:szCs w:val="22"/>
            <w:rtl w:val="0"/>
            <w:lang w:val="de-DE"/>
          </w:rPr>
          <w:delText>ß</w:delText>
        </w:r>
      </w:del>
      <w:del w:id="12204" w:date="2023-01-13T18:26:59Z" w:author="Jan Groh">
        <w:r>
          <w:rPr>
            <w:rFonts w:ascii="Garamond Premier Pro Caption" w:hAnsi="Garamond Premier Pro Caption"/>
            <w:sz w:val="22"/>
            <w:szCs w:val="22"/>
            <w:rtl w:val="0"/>
          </w:rPr>
          <w:delText>es Souper von 40 Personen.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0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206" w:date="2023-01-05T23:18:35Z" w:author="Jan Groh"/>
          <w:del w:id="1220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208" w:date="2023-01-05T23:18:35Z" w:author="Jan Groh"/>
          <w:del w:id="12209"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210" w:date="2023-01-05T23:18:35Z" w:author="Jan Groh"/>
          <w:del w:id="12211" w:date="2023-01-13T18:26:59Z" w:author="Jan Groh"/>
          <w:rStyle w:val="Ohne"/>
          <w:rFonts w:ascii="Garamond Premier Pro Caption" w:cs="Garamond Premier Pro Caption" w:hAnsi="Garamond Premier Pro Caption" w:eastAsia="Garamond Premier Pro Caption"/>
          <w:sz w:val="22"/>
          <w:szCs w:val="22"/>
        </w:rPr>
      </w:pPr>
      <w:ins w:id="12212" w:date="2023-01-05T23:18:35Z" w:author="Jan Groh">
        <w:del w:id="12213" w:date="2023-01-13T18:26:59Z" w:author="Jan Groh">
          <w:r>
            <w:rPr>
              <w:rFonts w:ascii="Garamond Premier Pro Bold" w:hAnsi="Garamond Premier Pro Bold"/>
              <w:sz w:val="22"/>
              <w:szCs w:val="22"/>
              <w:rtl w:val="0"/>
              <w:lang w:val="de-DE"/>
            </w:rPr>
            <w:delText>43</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214" w:date="2023-01-05T23:18:35Z" w:author="Jan Groh"/>
          <w:del w:id="12215" w:date="2023-01-13T18:26:59Z" w:author="Jan Groh"/>
          <w:rStyle w:val="Ohne"/>
          <w:rFonts w:ascii="Garamond Premier Pro Caption" w:cs="Garamond Premier Pro Caption" w:hAnsi="Garamond Premier Pro Caption" w:eastAsia="Garamond Premier Pro Caption"/>
          <w:sz w:val="22"/>
          <w:szCs w:val="22"/>
        </w:rPr>
      </w:pPr>
      <w:ins w:id="12216" w:date="2023-01-05T23:18:35Z" w:author="Jan Groh">
        <w:del w:id="12217" w:date="2023-01-13T18:26:59Z" w:author="Jan Groh">
          <w:r>
            <w:rPr>
              <w:rStyle w:val="Ohne"/>
              <w:rFonts w:ascii="Garamond Premier Pro Caption" w:hAnsi="Garamond Premier Pro Caption"/>
              <w:sz w:val="22"/>
              <w:szCs w:val="22"/>
              <w:rtl w:val="0"/>
              <w:lang w:val="de-DE"/>
            </w:rPr>
            <w:delText>(1839/40)</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218" w:date="2023-01-05T23:18:35Z" w:author="Jan Groh"/>
          <w:del w:id="1221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20"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21" w:date="2023-01-13T18:26:59Z" w:author="Jan Groh"/>
          <w:rFonts w:ascii="Garamond Premier Pro Italic" w:cs="Garamond Premier Pro Italic" w:hAnsi="Garamond Premier Pro Italic" w:eastAsia="Garamond Premier Pro Italic"/>
          <w:sz w:val="22"/>
          <w:szCs w:val="22"/>
        </w:rPr>
      </w:pPr>
      <w:del w:id="12222" w:date="2023-01-13T18:26:59Z" w:author="Jan Groh">
        <w:r>
          <w:rPr>
            <w:rFonts w:ascii="Garamond Premier Pro Italic" w:hAnsi="Garamond Premier Pro Italic"/>
            <w:sz w:val="22"/>
            <w:szCs w:val="22"/>
            <w:rtl w:val="0"/>
            <w:lang w:val="en-US"/>
          </w:rPr>
          <w:delText>Ottilie an Walther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23" w:date="2023-01-13T18:26:59Z" w:author="Jan Groh"/>
          <w:rFonts w:ascii="Garamond Premier Pro Italic" w:cs="Garamond Premier Pro Italic" w:hAnsi="Garamond Premier Pro Italic" w:eastAsia="Garamond Premier Pro Italic"/>
          <w:sz w:val="22"/>
          <w:szCs w:val="22"/>
        </w:rPr>
      </w:pPr>
      <w:del w:id="12224" w:date="2023-01-13T18:26:59Z" w:author="Jan Groh">
        <w:r>
          <w:rPr>
            <w:rFonts w:ascii="Garamond Premier Pro Italic" w:hAnsi="Garamond Premier Pro Italic"/>
            <w:sz w:val="22"/>
            <w:szCs w:val="22"/>
            <w:rtl w:val="0"/>
          </w:rPr>
          <w:delText>Weimar, den 19. Nov. 1839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25" w:date="2023-01-13T18:26:59Z" w:author="Jan Groh"/>
          <w:rFonts w:ascii="Garamond Premier Pro Caption" w:cs="Garamond Premier Pro Caption" w:hAnsi="Garamond Premier Pro Caption" w:eastAsia="Garamond Premier Pro Caption"/>
          <w:sz w:val="22"/>
          <w:szCs w:val="22"/>
        </w:rPr>
      </w:pPr>
      <w:del w:id="12226" w:date="2023-01-13T18:26:59Z" w:author="Jan Groh">
        <w:r>
          <w:rPr>
            <w:rFonts w:ascii="Garamond Premier Pro Caption" w:hAnsi="Garamond Premier Pro Caption"/>
            <w:sz w:val="22"/>
            <w:szCs w:val="22"/>
            <w:rtl w:val="0"/>
            <w:lang w:val="de-DE"/>
          </w:rPr>
          <w:delText>Sieht doch oft der Mann sein edelstes Streben im Leben verkannt, sieht man sich doch oft von den N</w:delText>
        </w:r>
      </w:del>
      <w:del w:id="12227" w:date="2023-01-13T18:26:59Z" w:author="Jan Groh">
        <w:r>
          <w:rPr>
            <w:rFonts w:ascii="Garamond Premier Pro Caption" w:hAnsi="Garamond Premier Pro Caption" w:hint="default"/>
            <w:sz w:val="22"/>
            <w:szCs w:val="22"/>
            <w:rtl w:val="0"/>
          </w:rPr>
          <w:delText>ä</w:delText>
        </w:r>
      </w:del>
      <w:del w:id="12228" w:date="2023-01-13T18:26:59Z" w:author="Jan Groh">
        <w:r>
          <w:rPr>
            <w:rFonts w:ascii="Garamond Premier Pro Caption" w:hAnsi="Garamond Premier Pro Caption"/>
            <w:sz w:val="22"/>
            <w:szCs w:val="22"/>
            <w:rtl w:val="0"/>
            <w:lang w:val="de-DE"/>
          </w:rPr>
          <w:delText>chsten und Liebsten mi</w:delText>
        </w:r>
      </w:del>
      <w:del w:id="12229" w:date="2023-01-13T18:26:59Z" w:author="Jan Groh">
        <w:r>
          <w:rPr>
            <w:rFonts w:ascii="Garamond Premier Pro Caption" w:hAnsi="Garamond Premier Pro Caption" w:hint="default"/>
            <w:sz w:val="22"/>
            <w:szCs w:val="22"/>
            <w:rtl w:val="0"/>
            <w:lang w:val="de-DE"/>
          </w:rPr>
          <w:delText>ß</w:delText>
        </w:r>
      </w:del>
      <w:del w:id="12230" w:date="2023-01-13T18:26:59Z" w:author="Jan Groh">
        <w:r>
          <w:rPr>
            <w:rFonts w:ascii="Garamond Premier Pro Caption" w:hAnsi="Garamond Premier Pro Caption"/>
            <w:sz w:val="22"/>
            <w:szCs w:val="22"/>
            <w:rtl w:val="0"/>
            <w:lang w:val="de-DE"/>
          </w:rPr>
          <w:delText>verstanden, und doch mu</w:delText>
        </w:r>
      </w:del>
      <w:del w:id="12231" w:date="2023-01-13T18:26:59Z" w:author="Jan Groh">
        <w:r>
          <w:rPr>
            <w:rFonts w:ascii="Garamond Premier Pro Caption" w:hAnsi="Garamond Premier Pro Caption" w:hint="default"/>
            <w:sz w:val="22"/>
            <w:szCs w:val="22"/>
            <w:rtl w:val="0"/>
            <w:lang w:val="de-DE"/>
          </w:rPr>
          <w:delText xml:space="preserve">ß </w:delText>
        </w:r>
      </w:del>
      <w:del w:id="12232" w:date="2023-01-13T18:26:59Z" w:author="Jan Groh">
        <w:r>
          <w:rPr>
            <w:rFonts w:ascii="Garamond Premier Pro Caption" w:hAnsi="Garamond Premier Pro Caption"/>
            <w:sz w:val="22"/>
            <w:szCs w:val="22"/>
            <w:rtl w:val="0"/>
            <w:lang w:val="de-DE"/>
          </w:rPr>
          <w:delText>man seine Stra</w:delText>
        </w:r>
      </w:del>
      <w:del w:id="12233" w:date="2023-01-13T18:26:59Z" w:author="Jan Groh">
        <w:r>
          <w:rPr>
            <w:rFonts w:ascii="Garamond Premier Pro Caption" w:hAnsi="Garamond Premier Pro Caption" w:hint="default"/>
            <w:sz w:val="22"/>
            <w:szCs w:val="22"/>
            <w:rtl w:val="0"/>
            <w:lang w:val="de-DE"/>
          </w:rPr>
          <w:delText>ß</w:delText>
        </w:r>
      </w:del>
      <w:del w:id="12234" w:date="2023-01-13T18:26:59Z" w:author="Jan Groh">
        <w:r>
          <w:rPr>
            <w:rFonts w:ascii="Garamond Premier Pro Caption" w:hAnsi="Garamond Premier Pro Caption"/>
            <w:sz w:val="22"/>
            <w:szCs w:val="22"/>
            <w:rtl w:val="0"/>
            <w:lang w:val="de-DE"/>
          </w:rPr>
          <w:delText xml:space="preserve">e ziehen, wenn auch mit gebrochenem Herzen! Willst Du jetzt einem jeden, der im Parterre irgendeine Meinung hat, erlauben zu bestimmen, ob Du nach Ost oder West gehen sollst? </w:delText>
        </w:r>
      </w:del>
      <w:del w:id="12235" w:date="2023-01-13T18:26:59Z" w:author="Jan Groh">
        <w:r>
          <w:rPr>
            <w:rFonts w:ascii="Garamond Premier Pro Caption" w:hAnsi="Garamond Premier Pro Caption" w:hint="default"/>
            <w:sz w:val="22"/>
            <w:szCs w:val="22"/>
            <w:rtl w:val="0"/>
          </w:rPr>
          <w:delText>›</w:delText>
        </w:r>
      </w:del>
      <w:del w:id="12236" w:date="2023-01-13T18:26:59Z" w:author="Jan Groh">
        <w:r>
          <w:rPr>
            <w:rFonts w:ascii="Garamond Premier Pro Caption" w:hAnsi="Garamond Premier Pro Caption"/>
            <w:sz w:val="22"/>
            <w:szCs w:val="22"/>
            <w:rtl w:val="0"/>
            <w:lang w:val="de-DE"/>
          </w:rPr>
          <w:delText>Wer an den Weg baut, dem fluchen die Leute</w:delText>
        </w:r>
      </w:del>
      <w:del w:id="12237" w:date="2023-01-13T18:26:59Z" w:author="Jan Groh">
        <w:r>
          <w:rPr>
            <w:rFonts w:ascii="Garamond Premier Pro Caption" w:hAnsi="Garamond Premier Pro Caption" w:hint="default"/>
            <w:sz w:val="22"/>
            <w:szCs w:val="22"/>
            <w:rtl w:val="0"/>
          </w:rPr>
          <w:delText>‹</w:delText>
        </w:r>
      </w:del>
      <w:del w:id="12238" w:date="2023-01-13T18:26:59Z" w:author="Jan Groh">
        <w:r>
          <w:rPr>
            <w:rFonts w:ascii="Garamond Premier Pro Caption" w:hAnsi="Garamond Premier Pro Caption"/>
            <w:sz w:val="22"/>
            <w:szCs w:val="22"/>
            <w:rtl w:val="0"/>
          </w:rPr>
          <w:delText>, hei</w:delText>
        </w:r>
      </w:del>
      <w:del w:id="12239" w:date="2023-01-13T18:26:59Z" w:author="Jan Groh">
        <w:r>
          <w:rPr>
            <w:rFonts w:ascii="Garamond Premier Pro Caption" w:hAnsi="Garamond Premier Pro Caption" w:hint="default"/>
            <w:sz w:val="22"/>
            <w:szCs w:val="22"/>
            <w:rtl w:val="0"/>
            <w:lang w:val="de-DE"/>
          </w:rPr>
          <w:delText>ß</w:delText>
        </w:r>
      </w:del>
      <w:del w:id="12240" w:date="2023-01-13T18:26:59Z" w:author="Jan Groh">
        <w:r>
          <w:rPr>
            <w:rFonts w:ascii="Garamond Premier Pro Caption" w:hAnsi="Garamond Premier Pro Caption"/>
            <w:sz w:val="22"/>
            <w:szCs w:val="22"/>
            <w:rtl w:val="0"/>
            <w:lang w:val="de-DE"/>
          </w:rPr>
          <w:delText>t ein Spruch von Apapa</w:delText>
        </w:r>
      </w:del>
      <w:del w:id="1224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0"/>
        </w:r>
      </w:del>
      <w:del w:id="12242" w:date="2023-01-13T18:26:59Z" w:author="Jan Groh">
        <w:r>
          <w:rPr>
            <w:rFonts w:ascii="Garamond Premier Pro Caption" w:hAnsi="Garamond Premier Pro Caption"/>
            <w:sz w:val="22"/>
            <w:szCs w:val="22"/>
            <w:rtl w:val="0"/>
            <w:lang w:val="de-DE"/>
          </w:rPr>
          <w:delText xml:space="preserve">, und er ist wahr! Wer aber heraustritt an die </w:delText>
        </w:r>
      </w:del>
      <w:del w:id="12243" w:date="2023-01-13T18:26:59Z" w:author="Jan Groh">
        <w:r>
          <w:rPr>
            <w:rFonts w:ascii="Garamond Premier Pro Caption" w:hAnsi="Garamond Premier Pro Caption" w:hint="default"/>
            <w:sz w:val="22"/>
            <w:szCs w:val="22"/>
            <w:rtl w:val="0"/>
          </w:rPr>
          <w:delText>Ö</w:delText>
        </w:r>
      </w:del>
      <w:del w:id="12244" w:date="2023-01-13T18:26:59Z" w:author="Jan Groh">
        <w:r>
          <w:rPr>
            <w:rFonts w:ascii="Garamond Premier Pro Caption" w:hAnsi="Garamond Premier Pro Caption"/>
            <w:sz w:val="22"/>
            <w:szCs w:val="22"/>
            <w:rtl w:val="0"/>
            <w:lang w:val="de-DE"/>
          </w:rPr>
          <w:delText>ffentlichkeit, erkl</w:delText>
        </w:r>
      </w:del>
      <w:del w:id="12245" w:date="2023-01-13T18:26:59Z" w:author="Jan Groh">
        <w:r>
          <w:rPr>
            <w:rFonts w:ascii="Garamond Premier Pro Caption" w:hAnsi="Garamond Premier Pro Caption" w:hint="default"/>
            <w:sz w:val="22"/>
            <w:szCs w:val="22"/>
            <w:rtl w:val="0"/>
          </w:rPr>
          <w:delText>ä</w:delText>
        </w:r>
      </w:del>
      <w:del w:id="12246" w:date="2023-01-13T18:26:59Z" w:author="Jan Groh">
        <w:r>
          <w:rPr>
            <w:rFonts w:ascii="Garamond Premier Pro Caption" w:hAnsi="Garamond Premier Pro Caption"/>
            <w:sz w:val="22"/>
            <w:szCs w:val="22"/>
            <w:rtl w:val="0"/>
            <w:lang w:val="de-DE"/>
          </w:rPr>
          <w:delText>rt sich dadurch f</w:delText>
        </w:r>
      </w:del>
      <w:del w:id="12247" w:date="2023-01-13T18:26:59Z" w:author="Jan Groh">
        <w:r>
          <w:rPr>
            <w:rFonts w:ascii="Garamond Premier Pro Caption" w:hAnsi="Garamond Premier Pro Caption" w:hint="default"/>
            <w:sz w:val="22"/>
            <w:szCs w:val="22"/>
            <w:rtl w:val="0"/>
          </w:rPr>
          <w:delText>ü</w:delText>
        </w:r>
      </w:del>
      <w:del w:id="12248" w:date="2023-01-13T18:26:59Z" w:author="Jan Groh">
        <w:r>
          <w:rPr>
            <w:rFonts w:ascii="Garamond Premier Pro Caption" w:hAnsi="Garamond Premier Pro Caption"/>
            <w:sz w:val="22"/>
            <w:szCs w:val="22"/>
            <w:rtl w:val="0"/>
          </w:rPr>
          <w:delText>r kr</w:delText>
        </w:r>
      </w:del>
      <w:del w:id="12249" w:date="2023-01-13T18:26:59Z" w:author="Jan Groh">
        <w:r>
          <w:rPr>
            <w:rFonts w:ascii="Garamond Premier Pro Caption" w:hAnsi="Garamond Premier Pro Caption" w:hint="default"/>
            <w:sz w:val="22"/>
            <w:szCs w:val="22"/>
            <w:rtl w:val="0"/>
          </w:rPr>
          <w:delText>ä</w:delText>
        </w:r>
      </w:del>
      <w:del w:id="12250" w:date="2023-01-13T18:26:59Z" w:author="Jan Groh">
        <w:r>
          <w:rPr>
            <w:rFonts w:ascii="Garamond Premier Pro Caption" w:hAnsi="Garamond Premier Pro Caption"/>
            <w:sz w:val="22"/>
            <w:szCs w:val="22"/>
            <w:rtl w:val="0"/>
            <w:lang w:val="de-DE"/>
          </w:rPr>
          <w:delText>ftig genug, um das Urteil der Welt, gerecht oder ungerecht, und wenn es auch einen Augenblick verdrie</w:delText>
        </w:r>
      </w:del>
      <w:del w:id="12251" w:date="2023-01-13T18:26:59Z" w:author="Jan Groh">
        <w:r>
          <w:rPr>
            <w:rFonts w:ascii="Garamond Premier Pro Caption" w:hAnsi="Garamond Premier Pro Caption" w:hint="default"/>
            <w:sz w:val="22"/>
            <w:szCs w:val="22"/>
            <w:rtl w:val="0"/>
            <w:lang w:val="de-DE"/>
          </w:rPr>
          <w:delText>ß</w:delText>
        </w:r>
      </w:del>
      <w:del w:id="12252" w:date="2023-01-13T18:26:59Z" w:author="Jan Groh">
        <w:r>
          <w:rPr>
            <w:rFonts w:ascii="Garamond Premier Pro Caption" w:hAnsi="Garamond Premier Pro Caption"/>
            <w:sz w:val="22"/>
            <w:szCs w:val="22"/>
            <w:rtl w:val="0"/>
            <w:lang w:val="de-DE"/>
          </w:rPr>
          <w:delText>t und aufregt, was nicht anders</w:delText>
        </w:r>
      </w:del>
      <w:del w:id="12253" w:date="2023-01-13T18:26:59Z" w:author="Jan Groh">
        <w:r>
          <w:rPr>
            <w:rFonts w:ascii="Garamond Premier Pro Caption" w:hAnsi="Garamond Premier Pro Caption"/>
            <w:sz w:val="22"/>
            <w:szCs w:val="22"/>
            <w:rtl w:val="0"/>
            <w:lang w:val="de-DE"/>
          </w:rPr>
          <w:delText xml:space="preserve"> </w:delText>
        </w:r>
      </w:del>
      <w:del w:id="12254" w:date="2023-01-13T18:26:59Z" w:author="Jan Groh">
        <w:r>
          <w:rPr>
            <w:rFonts w:ascii="Garamond Premier Pro Caption" w:hAnsi="Garamond Premier Pro Caption"/>
            <w:sz w:val="22"/>
            <w:szCs w:val="22"/>
            <w:rtl w:val="0"/>
          </w:rPr>
          <w:delText>wie nat</w:delText>
        </w:r>
      </w:del>
      <w:del w:id="12255" w:date="2023-01-13T18:26:59Z" w:author="Jan Groh">
        <w:r>
          <w:rPr>
            <w:rFonts w:ascii="Garamond Premier Pro Caption" w:hAnsi="Garamond Premier Pro Caption" w:hint="default"/>
            <w:sz w:val="22"/>
            <w:szCs w:val="22"/>
            <w:rtl w:val="0"/>
          </w:rPr>
          <w:delText>ü</w:delText>
        </w:r>
      </w:del>
      <w:del w:id="12256" w:date="2023-01-13T18:26:59Z" w:author="Jan Groh">
        <w:r>
          <w:rPr>
            <w:rFonts w:ascii="Garamond Premier Pro Caption" w:hAnsi="Garamond Premier Pro Caption"/>
            <w:sz w:val="22"/>
            <w:szCs w:val="22"/>
            <w:rtl w:val="0"/>
            <w:lang w:val="de-DE"/>
          </w:rPr>
          <w:delText>rlich ist, zu ertragen, so mu</w:delText>
        </w:r>
      </w:del>
      <w:del w:id="12257" w:date="2023-01-13T18:26:59Z" w:author="Jan Groh">
        <w:r>
          <w:rPr>
            <w:rFonts w:ascii="Garamond Premier Pro Caption" w:hAnsi="Garamond Premier Pro Caption" w:hint="default"/>
            <w:sz w:val="22"/>
            <w:szCs w:val="22"/>
            <w:rtl w:val="0"/>
            <w:lang w:val="de-DE"/>
          </w:rPr>
          <w:delText xml:space="preserve">ß </w:delText>
        </w:r>
      </w:del>
      <w:del w:id="12258" w:date="2023-01-13T18:26:59Z" w:author="Jan Groh">
        <w:r>
          <w:rPr>
            <w:rFonts w:ascii="Garamond Premier Pro Caption" w:hAnsi="Garamond Premier Pro Caption"/>
            <w:sz w:val="22"/>
            <w:szCs w:val="22"/>
            <w:rtl w:val="0"/>
            <w:lang w:val="de-DE"/>
          </w:rPr>
          <w:delText xml:space="preserve">es doch nicht unser Schiff aus der Richtung bringen, die wir bei reiflicher </w:delText>
        </w:r>
      </w:del>
      <w:del w:id="12259" w:date="2023-01-13T18:26:59Z" w:author="Jan Groh">
        <w:r>
          <w:rPr>
            <w:rFonts w:ascii="Garamond Premier Pro Caption" w:hAnsi="Garamond Premier Pro Caption" w:hint="default"/>
            <w:sz w:val="22"/>
            <w:szCs w:val="22"/>
            <w:rtl w:val="0"/>
            <w:lang w:val="de-DE"/>
          </w:rPr>
          <w:delText>Ü</w:delText>
        </w:r>
      </w:del>
      <w:del w:id="12260" w:date="2023-01-13T18:26:59Z" w:author="Jan Groh">
        <w:r>
          <w:rPr>
            <w:rFonts w:ascii="Garamond Premier Pro Caption" w:hAnsi="Garamond Premier Pro Caption"/>
            <w:sz w:val="22"/>
            <w:szCs w:val="22"/>
            <w:rtl w:val="0"/>
            <w:lang w:val="de-DE"/>
          </w:rPr>
          <w:delText>berlegung als die richtige erkannt!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61" w:date="2023-01-05T23:18:48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62" w:date="2023-01-05T23:18:48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63" w:date="2023-01-05T23:18:48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64" w:date="2023-01-05T23:18:48Z" w:author="Jan Groh"/>
          <w:rFonts w:ascii="Garamond Premier Pro Bold" w:cs="Garamond Premier Pro Bold" w:hAnsi="Garamond Premier Pro Bold" w:eastAsia="Garamond Premier Pro Bold"/>
          <w:sz w:val="22"/>
          <w:szCs w:val="22"/>
        </w:rPr>
      </w:pPr>
      <w:del w:id="12265" w:date="2023-01-05T23:18:48Z" w:author="Jan Groh">
        <w:r>
          <w:rPr>
            <w:rFonts w:ascii="Garamond Premier Pro Bold" w:hAnsi="Garamond Premier Pro Bold"/>
            <w:sz w:val="22"/>
            <w:szCs w:val="22"/>
            <w:rtl w:val="0"/>
          </w:rPr>
          <w:delText>1840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66" w:date="2023-01-13T18:26:59Z" w:author="Jan Groh"/>
          <w:rFonts w:ascii="Garamond Premier Pro Caption" w:cs="Garamond Premier Pro Caption" w:hAnsi="Garamond Premier Pro Caption" w:eastAsia="Garamond Premier Pro Caption"/>
          <w:sz w:val="22"/>
          <w:szCs w:val="22"/>
        </w:rPr>
      </w:pPr>
      <w:del w:id="12267" w:date="2023-01-05T23:18:48Z" w:author="Jan Groh">
        <w:r>
          <w:rPr>
            <w:rFonts w:ascii="Garamond Premier Pro Caption" w:hAnsi="Garamond Premier Pro Caption"/>
            <w:sz w:val="22"/>
            <w:szCs w:val="22"/>
            <w:rtl w:val="0"/>
            <w:lang w:val="de-DE"/>
          </w:rPr>
          <w:delText>(Ottilie 43-/44-j</w:delText>
        </w:r>
      </w:del>
      <w:del w:id="12268" w:date="2023-01-05T23:18:48Z" w:author="Jan Groh">
        <w:r>
          <w:rPr>
            <w:rFonts w:ascii="Garamond Premier Pro Caption" w:hAnsi="Garamond Premier Pro Caption" w:hint="default"/>
            <w:sz w:val="22"/>
            <w:szCs w:val="22"/>
            <w:rtl w:val="0"/>
            <w:lang w:val="de-DE"/>
          </w:rPr>
          <w:delText>ä</w:delText>
        </w:r>
      </w:del>
      <w:del w:id="12269" w:date="2023-01-05T23:18:48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70" w:date="2023-01-05T23:18:50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7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72" w:date="2023-01-13T18:26:59Z" w:author="Jan Groh"/>
          <w:rFonts w:ascii="Garamond Premier Pro Italic" w:cs="Garamond Premier Pro Italic" w:hAnsi="Garamond Premier Pro Italic" w:eastAsia="Garamond Premier Pro Italic"/>
          <w:sz w:val="22"/>
          <w:szCs w:val="22"/>
        </w:rPr>
      </w:pPr>
      <w:del w:id="12273" w:date="2023-01-13T18:26:59Z" w:author="Jan Groh">
        <w:r>
          <w:rPr>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74" w:date="2023-01-13T18:26:59Z" w:author="Jan Groh"/>
          <w:rFonts w:ascii="Garamond Premier Pro Italic" w:cs="Garamond Premier Pro Italic" w:hAnsi="Garamond Premier Pro Italic" w:eastAsia="Garamond Premier Pro Italic"/>
          <w:sz w:val="22"/>
          <w:szCs w:val="22"/>
        </w:rPr>
      </w:pPr>
      <w:del w:id="12275" w:date="2023-01-13T18:26:59Z" w:author="Jan Groh">
        <w:r>
          <w:rPr>
            <w:rFonts w:ascii="Garamond Premier Pro Italic" w:hAnsi="Garamond Premier Pro Italic"/>
            <w:sz w:val="22"/>
            <w:szCs w:val="22"/>
            <w:rtl w:val="0"/>
            <w:lang w:val="de-DE"/>
          </w:rPr>
          <w:delText>Freitag, den 7. [Febr. 1840]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76" w:date="2023-01-13T18:26:59Z" w:author="Jan Groh"/>
          <w:rFonts w:ascii="Garamond Premier Pro Caption" w:cs="Garamond Premier Pro Caption" w:hAnsi="Garamond Premier Pro Caption" w:eastAsia="Garamond Premier Pro Caption"/>
          <w:sz w:val="22"/>
          <w:szCs w:val="22"/>
        </w:rPr>
      </w:pPr>
      <w:del w:id="12277" w:date="2023-01-13T18:26:59Z" w:author="Jan Groh">
        <w:r>
          <w:rPr>
            <w:rFonts w:ascii="Garamond Premier Pro Caption" w:hAnsi="Garamond Premier Pro Caption"/>
            <w:sz w:val="22"/>
            <w:szCs w:val="22"/>
            <w:rtl w:val="0"/>
            <w:lang w:val="de-DE"/>
          </w:rPr>
          <w:delText>Den ganzen Tag gefahren. Nachts in Wien angekommen, im</w:delText>
        </w:r>
      </w:del>
      <w:del w:id="12278" w:date="2023-01-13T18:26:59Z" w:author="Jan Groh">
        <w:r>
          <w:rPr>
            <w:rFonts w:ascii="Garamond Premier Pro Caption" w:hAnsi="Garamond Premier Pro Caption"/>
            <w:sz w:val="22"/>
            <w:szCs w:val="22"/>
            <w:rtl w:val="0"/>
            <w:lang w:val="de-DE"/>
          </w:rPr>
          <w:delText xml:space="preserve"> </w:delText>
        </w:r>
      </w:del>
      <w:del w:id="12279" w:date="2023-01-13T18:26:59Z" w:author="Jan Groh">
        <w:r>
          <w:rPr>
            <w:rFonts w:ascii="Garamond Premier Pro Caption" w:hAnsi="Garamond Premier Pro Caption" w:hint="default"/>
            <w:sz w:val="22"/>
            <w:szCs w:val="22"/>
            <w:rtl w:val="0"/>
          </w:rPr>
          <w:delText>›</w:delText>
        </w:r>
      </w:del>
      <w:del w:id="12280" w:date="2023-01-13T18:26:59Z" w:author="Jan Groh">
        <w:r>
          <w:rPr>
            <w:rFonts w:ascii="Garamond Premier Pro Caption" w:hAnsi="Garamond Premier Pro Caption"/>
            <w:sz w:val="22"/>
            <w:szCs w:val="22"/>
            <w:rtl w:val="0"/>
            <w:lang w:val="nl-NL"/>
          </w:rPr>
          <w:delText>Erzherzog Car</w:delText>
        </w:r>
      </w:del>
      <w:del w:id="12281" w:date="2023-01-13T18:26:59Z" w:author="Jan Groh">
        <w:r>
          <w:rPr>
            <w:rFonts w:ascii="Garamond Premier Pro Caption" w:hAnsi="Garamond Premier Pro Caption"/>
            <w:sz w:val="22"/>
            <w:szCs w:val="22"/>
            <w:rtl w:val="0"/>
            <w:lang w:val="de-DE"/>
          </w:rPr>
          <w:delText>l</w:delText>
        </w:r>
      </w:del>
      <w:del w:id="12282" w:date="2023-01-13T18:26:59Z" w:author="Jan Groh">
        <w:r>
          <w:rPr>
            <w:rFonts w:ascii="Garamond Premier Pro Caption" w:hAnsi="Garamond Premier Pro Caption" w:hint="default"/>
            <w:sz w:val="22"/>
            <w:szCs w:val="22"/>
            <w:rtl w:val="0"/>
            <w:lang w:val="de-DE"/>
          </w:rPr>
          <w:delText>‹</w:delText>
        </w:r>
      </w:del>
      <w:del w:id="12283" w:date="2023-01-13T18:26:59Z" w:author="Jan Groh">
        <w:r>
          <w:rPr>
            <w:rFonts w:ascii="Garamond Premier Pro Caption" w:hAnsi="Garamond Premier Pro Caption"/>
            <w:sz w:val="22"/>
            <w:szCs w:val="22"/>
            <w:rtl w:val="0"/>
            <w:lang w:val="de-DE"/>
          </w:rPr>
          <w:delText xml:space="preserve"> in denselben Zimmern, die ich vor 5 Jahren mit Anna</w:delText>
        </w:r>
      </w:del>
      <w:del w:id="1228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1"/>
        </w:r>
      </w:del>
      <w:del w:id="12285" w:date="2023-01-13T18:26:59Z" w:author="Jan Groh">
        <w:r>
          <w:rPr>
            <w:rFonts w:ascii="Garamond Premier Pro Caption" w:hAnsi="Garamond Premier Pro Caption"/>
            <w:sz w:val="22"/>
            <w:szCs w:val="22"/>
            <w:rtl w:val="0"/>
            <w:lang w:val="de-DE"/>
          </w:rPr>
          <w:delText xml:space="preserve"> bewohnt.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8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87" w:date="2023-01-13T18:26:59Z" w:author="Jan Groh"/>
          <w:rFonts w:ascii="Garamond Premier Pro Italic" w:cs="Garamond Premier Pro Italic" w:hAnsi="Garamond Premier Pro Italic" w:eastAsia="Garamond Premier Pro Italic"/>
          <w:sz w:val="22"/>
          <w:szCs w:val="22"/>
        </w:rPr>
      </w:pPr>
      <w:del w:id="12288" w:date="2023-01-13T18:26:59Z" w:author="Jan Groh">
        <w:r>
          <w:rPr>
            <w:rFonts w:ascii="Garamond Premier Pro Italic" w:hAnsi="Garamond Premier Pro Italic"/>
            <w:sz w:val="22"/>
            <w:szCs w:val="22"/>
            <w:rtl w:val="0"/>
            <w:lang w:val="de-DE"/>
          </w:rPr>
          <w:delText>Sonnabend, den 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289" w:date="2023-01-13T18:26:59Z" w:author="Jan Groh"/>
          <w:rFonts w:ascii="Garamond Premier Pro Caption" w:cs="Garamond Premier Pro Caption" w:hAnsi="Garamond Premier Pro Caption" w:eastAsia="Garamond Premier Pro Caption"/>
          <w:sz w:val="22"/>
          <w:szCs w:val="22"/>
        </w:rPr>
      </w:pPr>
      <w:del w:id="12290" w:date="2023-01-13T18:26:59Z" w:author="Jan Groh">
        <w:r>
          <w:rPr>
            <w:rFonts w:ascii="Garamond Premier Pro Caption" w:hAnsi="Garamond Premier Pro Caption"/>
            <w:sz w:val="22"/>
            <w:szCs w:val="22"/>
            <w:rtl w:val="0"/>
            <w:lang w:val="de-DE"/>
          </w:rPr>
          <w:delText>Mit Alma nach Quartier ausgegangen. Nach Tisch kam Seligmann</w:delText>
        </w:r>
      </w:del>
      <w:del w:id="1229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2"/>
        </w:r>
      </w:del>
      <w:del w:id="12292" w:date="2023-01-13T18:26:59Z" w:author="Jan Groh">
        <w:r>
          <w:rPr>
            <w:rFonts w:ascii="Garamond Premier Pro Caption" w:hAnsi="Garamond Premier Pro Caption"/>
            <w:sz w:val="22"/>
            <w:szCs w:val="22"/>
            <w:rtl w:val="0"/>
            <w:lang w:val="ru-RU"/>
          </w:rPr>
          <w:delText>!</w:delText>
        </w:r>
      </w:del>
      <w:del w:id="12293" w:date="2023-01-13T18:26:59Z" w:author="Jan Groh">
        <w:r>
          <w:rPr>
            <w:rFonts w:ascii="Garamond Premier Pro Caption" w:hAnsi="Garamond Premier Pro Caption"/>
            <w:sz w:val="22"/>
            <w:szCs w:val="22"/>
            <w:rtl w:val="0"/>
            <w:lang w:val="de-DE"/>
          </w:rPr>
          <w:delText xml:space="preserve"> </w:delText>
        </w:r>
      </w:del>
      <w:del w:id="12294" w:date="2023-01-13T18:26:59Z" w:author="Jan Groh">
        <w:r>
          <w:rPr>
            <w:rFonts w:ascii="Garamond Premier Pro Caption" w:hAnsi="Garamond Premier Pro Caption"/>
            <w:sz w:val="22"/>
            <w:szCs w:val="22"/>
            <w:rtl w:val="0"/>
            <w:lang w:val="de-DE"/>
          </w:rPr>
          <w:delText xml:space="preserve">Welch ein Wiedersehen; er sieht wohler und jugendlicher aus, </w:delText>
        </w:r>
      </w:del>
      <w:del w:id="12295" w:date="2023-01-13T18:26:59Z" w:author="Jan Groh">
        <w:r>
          <w:rPr>
            <w:rFonts w:ascii="Garamond Premier Pro Caption" w:hAnsi="Garamond Premier Pro Caption" w:hint="default"/>
            <w:sz w:val="22"/>
            <w:szCs w:val="22"/>
            <w:rtl w:val="0"/>
          </w:rPr>
          <w:delText xml:space="preserve">– </w:delText>
        </w:r>
      </w:del>
      <w:del w:id="12296" w:date="2023-01-13T18:26:59Z" w:author="Jan Groh">
        <w:r>
          <w:rPr>
            <w:rFonts w:ascii="Garamond Premier Pro Caption" w:hAnsi="Garamond Premier Pro Caption"/>
            <w:sz w:val="22"/>
            <w:szCs w:val="22"/>
            <w:rtl w:val="0"/>
            <w:lang w:val="de-DE"/>
          </w:rPr>
          <w:delText>er ist seit 4 Wochen gl</w:delText>
        </w:r>
      </w:del>
      <w:del w:id="12297" w:date="2023-01-13T18:26:59Z" w:author="Jan Groh">
        <w:r>
          <w:rPr>
            <w:rFonts w:ascii="Garamond Premier Pro Caption" w:hAnsi="Garamond Premier Pro Caption" w:hint="default"/>
            <w:sz w:val="22"/>
            <w:szCs w:val="22"/>
            <w:rtl w:val="0"/>
          </w:rPr>
          <w:delText>ü</w:delText>
        </w:r>
      </w:del>
      <w:del w:id="12298" w:date="2023-01-13T18:26:59Z" w:author="Jan Groh">
        <w:r>
          <w:rPr>
            <w:rFonts w:ascii="Garamond Premier Pro Caption" w:hAnsi="Garamond Premier Pro Caption"/>
            <w:sz w:val="22"/>
            <w:szCs w:val="22"/>
            <w:rtl w:val="0"/>
            <w:lang w:val="de-DE"/>
          </w:rPr>
          <w:delText>cklich, Gottlob. Den Abend sp</w:delText>
        </w:r>
      </w:del>
      <w:del w:id="12299" w:date="2023-01-13T18:26:59Z" w:author="Jan Groh">
        <w:r>
          <w:rPr>
            <w:rFonts w:ascii="Garamond Premier Pro Caption" w:hAnsi="Garamond Premier Pro Caption" w:hint="default"/>
            <w:sz w:val="22"/>
            <w:szCs w:val="22"/>
            <w:rtl w:val="0"/>
          </w:rPr>
          <w:delText>ä</w:delText>
        </w:r>
      </w:del>
      <w:del w:id="12300" w:date="2023-01-13T18:26:59Z" w:author="Jan Groh">
        <w:r>
          <w:rPr>
            <w:rFonts w:ascii="Garamond Premier Pro Caption" w:hAnsi="Garamond Premier Pro Caption"/>
            <w:sz w:val="22"/>
            <w:szCs w:val="22"/>
            <w:rtl w:val="0"/>
            <w:lang w:val="de-DE"/>
          </w:rPr>
          <w:delText>ter Dessauer</w:delText>
        </w:r>
      </w:del>
      <w:del w:id="1230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3"/>
        </w:r>
      </w:del>
      <w:del w:id="12302" w:date="2023-01-13T18:26:59Z" w:author="Jan Groh">
        <w:r>
          <w:rPr>
            <w:rFonts w:ascii="Garamond Premier Pro Caption" w:hAnsi="Garamond Premier Pro Caption"/>
            <w:sz w:val="22"/>
            <w:szCs w:val="22"/>
            <w:rtl w:val="0"/>
            <w:lang w:val="de-DE"/>
          </w:rPr>
          <w:delText>; war sehr freundlich und lud uns ein auf den folgenden Abend zu seiner Schwester Madame Me</w:delText>
        </w:r>
      </w:del>
      <w:del w:id="12303" w:date="2023-01-13T18:26:59Z" w:author="Jan Groh">
        <w:r>
          <w:rPr>
            <w:rFonts w:ascii="Garamond Premier Pro Caption" w:hAnsi="Garamond Premier Pro Caption"/>
            <w:sz w:val="22"/>
            <w:szCs w:val="22"/>
            <w:rtl w:val="0"/>
            <w:lang w:val="de-DE"/>
          </w:rPr>
          <w:delText>y</w:delText>
        </w:r>
      </w:del>
      <w:del w:id="12304" w:date="2023-01-13T18:26:59Z" w:author="Jan Groh">
        <w:r>
          <w:rPr>
            <w:rFonts w:ascii="Garamond Premier Pro Caption" w:hAnsi="Garamond Premier Pro Caption"/>
            <w:sz w:val="22"/>
            <w:szCs w:val="22"/>
            <w:rtl w:val="0"/>
          </w:rPr>
          <w:delTex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0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06" w:date="2023-01-13T18:26:59Z" w:author="Jan Groh"/>
          <w:rFonts w:ascii="Garamond Premier Pro Italic" w:cs="Garamond Premier Pro Italic" w:hAnsi="Garamond Premier Pro Italic" w:eastAsia="Garamond Premier Pro Italic"/>
          <w:sz w:val="22"/>
          <w:szCs w:val="22"/>
        </w:rPr>
      </w:pPr>
      <w:del w:id="12307" w:date="2023-01-13T18:26:59Z" w:author="Jan Groh">
        <w:r>
          <w:rPr>
            <w:rFonts w:ascii="Garamond Premier Pro Italic" w:hAnsi="Garamond Premier Pro Italic"/>
            <w:sz w:val="22"/>
            <w:szCs w:val="22"/>
            <w:rtl w:val="0"/>
            <w:lang w:val="de-DE"/>
          </w:rPr>
          <w:delText>Sonntag, den 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08" w:date="2023-01-13T18:26:59Z" w:author="Jan Groh"/>
          <w:rFonts w:ascii="Garamond Premier Pro Caption" w:cs="Garamond Premier Pro Caption" w:hAnsi="Garamond Premier Pro Caption" w:eastAsia="Garamond Premier Pro Caption"/>
          <w:sz w:val="22"/>
          <w:szCs w:val="22"/>
        </w:rPr>
      </w:pPr>
      <w:del w:id="12309" w:date="2023-01-13T18:26:59Z" w:author="Jan Groh">
        <w:r>
          <w:rPr>
            <w:rFonts w:ascii="Garamond Premier Pro Caption" w:hAnsi="Garamond Premier Pro Caption"/>
            <w:sz w:val="22"/>
            <w:szCs w:val="22"/>
            <w:rtl w:val="0"/>
            <w:lang w:val="de-DE"/>
          </w:rPr>
          <w:delText>Sonntag fr</w:delText>
        </w:r>
      </w:del>
      <w:del w:id="12310" w:date="2023-01-13T18:26:59Z" w:author="Jan Groh">
        <w:r>
          <w:rPr>
            <w:rFonts w:ascii="Garamond Premier Pro Caption" w:hAnsi="Garamond Premier Pro Caption" w:hint="default"/>
            <w:sz w:val="22"/>
            <w:szCs w:val="22"/>
            <w:rtl w:val="0"/>
          </w:rPr>
          <w:delText>ü</w:delText>
        </w:r>
      </w:del>
      <w:del w:id="12311" w:date="2023-01-13T18:26:59Z" w:author="Jan Groh">
        <w:r>
          <w:rPr>
            <w:rFonts w:ascii="Garamond Premier Pro Caption" w:hAnsi="Garamond Premier Pro Caption"/>
            <w:sz w:val="22"/>
            <w:szCs w:val="22"/>
            <w:rtl w:val="0"/>
            <w:lang w:val="de-DE"/>
          </w:rPr>
          <w:delText>h einen Wagen und Bedienten genommen und Besuche gefahren. Zuerst bei Dessauers, wo ich die Bekanntschaft von Frl.</w:delText>
        </w:r>
      </w:del>
      <w:del w:id="12312" w:date="2023-01-13T18:26:59Z" w:author="Jan Groh">
        <w:r>
          <w:rPr>
            <w:rFonts w:ascii="Garamond Premier Pro Caption" w:hAnsi="Garamond Premier Pro Caption"/>
            <w:sz w:val="22"/>
            <w:szCs w:val="22"/>
            <w:rtl w:val="0"/>
            <w:lang w:val="de-DE"/>
          </w:rPr>
          <w:delText xml:space="preserve"> </w:delText>
        </w:r>
      </w:del>
      <w:del w:id="12313" w:date="2023-01-13T18:26:59Z" w:author="Jan Groh">
        <w:r>
          <w:rPr>
            <w:rFonts w:ascii="Garamond Premier Pro Caption" w:hAnsi="Garamond Premier Pro Caption"/>
            <w:sz w:val="22"/>
            <w:szCs w:val="22"/>
            <w:rtl w:val="0"/>
            <w:lang w:val="de-DE"/>
          </w:rPr>
          <w:delText>Dessauer und seiner Tante machte. Dann zu Fr. von Blomberg, die mich nicht annahm, weil sie krank war. Bei Grf. Zichy, Szecheney, Fuchs, Baronin Pereira, Fr. von Schwarz und Epraihm Karten abgegeben, bei der F</w:delText>
        </w:r>
      </w:del>
      <w:del w:id="12314" w:date="2023-01-13T18:26:59Z" w:author="Jan Groh">
        <w:r>
          <w:rPr>
            <w:rFonts w:ascii="Garamond Premier Pro Caption" w:hAnsi="Garamond Premier Pro Caption" w:hint="default"/>
            <w:sz w:val="22"/>
            <w:szCs w:val="22"/>
            <w:rtl w:val="0"/>
          </w:rPr>
          <w:delText>ü</w:delText>
        </w:r>
      </w:del>
      <w:del w:id="12315" w:date="2023-01-13T18:26:59Z" w:author="Jan Groh">
        <w:r>
          <w:rPr>
            <w:rFonts w:ascii="Garamond Premier Pro Caption" w:hAnsi="Garamond Premier Pro Caption"/>
            <w:sz w:val="22"/>
            <w:szCs w:val="22"/>
            <w:rtl w:val="0"/>
            <w:lang w:val="de-DE"/>
          </w:rPr>
          <w:delText>rstin Hohenzollern und Herzogin Acerenza lie</w:delText>
        </w:r>
      </w:del>
      <w:del w:id="12316" w:date="2023-01-13T18:26:59Z" w:author="Jan Groh">
        <w:r>
          <w:rPr>
            <w:rFonts w:ascii="Garamond Premier Pro Caption" w:hAnsi="Garamond Premier Pro Caption" w:hint="default"/>
            <w:sz w:val="22"/>
            <w:szCs w:val="22"/>
            <w:rtl w:val="0"/>
            <w:lang w:val="de-DE"/>
          </w:rPr>
          <w:delText xml:space="preserve">ß </w:delText>
        </w:r>
      </w:del>
      <w:del w:id="12317" w:date="2023-01-13T18:26:59Z" w:author="Jan Groh">
        <w:r>
          <w:rPr>
            <w:rFonts w:ascii="Garamond Premier Pro Caption" w:hAnsi="Garamond Premier Pro Caption"/>
            <w:sz w:val="22"/>
            <w:szCs w:val="22"/>
            <w:rtl w:val="0"/>
            <w:lang w:val="de-DE"/>
          </w:rPr>
          <w:delText>ich mich melden und wurde mit r</w:delText>
        </w:r>
      </w:del>
      <w:del w:id="12318" w:date="2023-01-13T18:26:59Z" w:author="Jan Groh">
        <w:r>
          <w:rPr>
            <w:rFonts w:ascii="Garamond Premier Pro Caption" w:hAnsi="Garamond Premier Pro Caption" w:hint="default"/>
            <w:sz w:val="22"/>
            <w:szCs w:val="22"/>
            <w:rtl w:val="0"/>
          </w:rPr>
          <w:delText>ü</w:delText>
        </w:r>
      </w:del>
      <w:del w:id="12319" w:date="2023-01-13T18:26:59Z" w:author="Jan Groh">
        <w:r>
          <w:rPr>
            <w:rFonts w:ascii="Garamond Premier Pro Caption" w:hAnsi="Garamond Premier Pro Caption"/>
            <w:sz w:val="22"/>
            <w:szCs w:val="22"/>
            <w:rtl w:val="0"/>
            <w:lang w:val="de-DE"/>
          </w:rPr>
          <w:delText>hrender Freundlichkeit aufgenommen. Alma mu</w:delText>
        </w:r>
      </w:del>
      <w:del w:id="12320" w:date="2023-01-13T18:26:59Z" w:author="Jan Groh">
        <w:r>
          <w:rPr>
            <w:rFonts w:ascii="Garamond Premier Pro Caption" w:hAnsi="Garamond Premier Pro Caption" w:hint="default"/>
            <w:sz w:val="22"/>
            <w:szCs w:val="22"/>
            <w:rtl w:val="0"/>
            <w:lang w:val="de-DE"/>
          </w:rPr>
          <w:delText>ß</w:delText>
        </w:r>
      </w:del>
      <w:del w:id="12321" w:date="2023-01-13T18:26:59Z" w:author="Jan Groh">
        <w:r>
          <w:rPr>
            <w:rFonts w:ascii="Garamond Premier Pro Caption" w:hAnsi="Garamond Premier Pro Caption"/>
            <w:sz w:val="22"/>
            <w:szCs w:val="22"/>
            <w:rtl w:val="0"/>
            <w:lang w:val="de-DE"/>
          </w:rPr>
          <w:delText>te aus dem Wagen. Im Zimmer gegessen. Seligmann kam. Mit Dessauer und Alma zu Fr. v. Meyern gefahren, wo in zwei Zimmern getanzt wurde. Ich machte die Bekanntschaft von Fr. v. Meyern, ihren beiden T</w:delText>
        </w:r>
      </w:del>
      <w:del w:id="12322" w:date="2023-01-13T18:26:59Z" w:author="Jan Groh">
        <w:r>
          <w:rPr>
            <w:rFonts w:ascii="Garamond Premier Pro Caption" w:hAnsi="Garamond Premier Pro Caption" w:hint="default"/>
            <w:sz w:val="22"/>
            <w:szCs w:val="22"/>
            <w:rtl w:val="0"/>
            <w:lang w:val="sv-SE"/>
          </w:rPr>
          <w:delText>ö</w:delText>
        </w:r>
      </w:del>
      <w:del w:id="12323" w:date="2023-01-13T18:26:59Z" w:author="Jan Groh">
        <w:r>
          <w:rPr>
            <w:rFonts w:ascii="Garamond Premier Pro Caption" w:hAnsi="Garamond Premier Pro Caption"/>
            <w:sz w:val="22"/>
            <w:szCs w:val="22"/>
            <w:rtl w:val="0"/>
            <w:lang w:val="de-DE"/>
          </w:rPr>
          <w:delText>chtern, dem Karlsbader Arzt, den ich in Prag an der table d</w:delText>
        </w:r>
      </w:del>
      <w:del w:id="12324" w:date="2023-01-13T18:26:59Z" w:author="Jan Groh">
        <w:r>
          <w:rPr>
            <w:rFonts w:ascii="Garamond Premier Pro Caption" w:hAnsi="Garamond Premier Pro Caption" w:hint="default"/>
            <w:sz w:val="22"/>
            <w:szCs w:val="22"/>
            <w:rtl w:val="1"/>
          </w:rPr>
          <w:delText>’</w:delText>
        </w:r>
      </w:del>
      <w:del w:id="12325" w:date="2023-01-13T18:26:59Z" w:author="Jan Groh">
        <w:r>
          <w:rPr>
            <w:rFonts w:ascii="Garamond Premier Pro Caption" w:hAnsi="Garamond Premier Pro Caption"/>
            <w:sz w:val="22"/>
            <w:szCs w:val="22"/>
            <w:rtl w:val="0"/>
          </w:rPr>
          <w:delText>H</w:delText>
        </w:r>
      </w:del>
      <w:del w:id="12326" w:date="2023-01-13T18:26:59Z" w:author="Jan Groh">
        <w:r>
          <w:rPr>
            <w:rFonts w:ascii="Garamond Premier Pro Caption" w:hAnsi="Garamond Premier Pro Caption" w:hint="default"/>
            <w:sz w:val="22"/>
            <w:szCs w:val="22"/>
            <w:rtl w:val="0"/>
          </w:rPr>
          <w:delText>ô</w:delText>
        </w:r>
      </w:del>
      <w:del w:id="12327" w:date="2023-01-13T18:26:59Z" w:author="Jan Groh">
        <w:r>
          <w:rPr>
            <w:rFonts w:ascii="Garamond Premier Pro Caption" w:hAnsi="Garamond Premier Pro Caption"/>
            <w:sz w:val="22"/>
            <w:szCs w:val="22"/>
            <w:rtl w:val="0"/>
            <w:lang w:val="de-DE"/>
          </w:rPr>
          <w:delText>te gesehen, Baron von Lanoy, Fr. v. Cuveillier, eine kleine Engl</w:delText>
        </w:r>
      </w:del>
      <w:del w:id="12328" w:date="2023-01-13T18:26:59Z" w:author="Jan Groh">
        <w:r>
          <w:rPr>
            <w:rFonts w:ascii="Garamond Premier Pro Caption" w:hAnsi="Garamond Premier Pro Caption" w:hint="default"/>
            <w:sz w:val="22"/>
            <w:szCs w:val="22"/>
            <w:rtl w:val="0"/>
          </w:rPr>
          <w:delText>ä</w:delText>
        </w:r>
      </w:del>
      <w:del w:id="12329" w:date="2023-01-13T18:26:59Z" w:author="Jan Groh">
        <w:r>
          <w:rPr>
            <w:rFonts w:ascii="Garamond Premier Pro Caption" w:hAnsi="Garamond Premier Pro Caption"/>
            <w:sz w:val="22"/>
            <w:szCs w:val="22"/>
            <w:rtl w:val="0"/>
            <w:lang w:val="de-DE"/>
          </w:rPr>
          <w:delText>nderin Miss [ausgelassen] und zwei Herren, Herrn v. H</w:delText>
        </w:r>
      </w:del>
      <w:del w:id="12330" w:date="2023-01-13T18:26:59Z" w:author="Jan Groh">
        <w:r>
          <w:rPr>
            <w:rFonts w:ascii="Garamond Premier Pro Caption" w:hAnsi="Garamond Premier Pro Caption" w:hint="default"/>
            <w:sz w:val="22"/>
            <w:szCs w:val="22"/>
            <w:rtl w:val="0"/>
          </w:rPr>
          <w:delText>ü</w:delText>
        </w:r>
      </w:del>
      <w:del w:id="12331" w:date="2023-01-13T18:26:59Z" w:author="Jan Groh">
        <w:r>
          <w:rPr>
            <w:rFonts w:ascii="Garamond Premier Pro Caption" w:hAnsi="Garamond Premier Pro Caption"/>
            <w:sz w:val="22"/>
            <w:szCs w:val="22"/>
            <w:rtl w:val="0"/>
            <w:lang w:val="de-DE"/>
          </w:rPr>
          <w:delText>ttersthal u. Herrn v. Obermaier. Mit beiden viel gesprochen, haupts</w:delText>
        </w:r>
      </w:del>
      <w:del w:id="12332" w:date="2023-01-13T18:26:59Z" w:author="Jan Groh">
        <w:r>
          <w:rPr>
            <w:rFonts w:ascii="Garamond Premier Pro Caption" w:hAnsi="Garamond Premier Pro Caption" w:hint="default"/>
            <w:sz w:val="22"/>
            <w:szCs w:val="22"/>
            <w:rtl w:val="0"/>
          </w:rPr>
          <w:delText>ä</w:delText>
        </w:r>
      </w:del>
      <w:del w:id="12333" w:date="2023-01-13T18:26:59Z" w:author="Jan Groh">
        <w:r>
          <w:rPr>
            <w:rFonts w:ascii="Garamond Premier Pro Caption" w:hAnsi="Garamond Premier Pro Caption"/>
            <w:sz w:val="22"/>
            <w:szCs w:val="22"/>
            <w:rtl w:val="0"/>
            <w:lang w:val="de-DE"/>
          </w:rPr>
          <w:delText>chlich mit Herrn von H</w:delText>
        </w:r>
      </w:del>
      <w:del w:id="12334" w:date="2023-01-13T18:26:59Z" w:author="Jan Groh">
        <w:r>
          <w:rPr>
            <w:rFonts w:ascii="Garamond Premier Pro Caption" w:hAnsi="Garamond Premier Pro Caption" w:hint="default"/>
            <w:sz w:val="22"/>
            <w:szCs w:val="22"/>
            <w:rtl w:val="0"/>
          </w:rPr>
          <w:delText>ü</w:delText>
        </w:r>
      </w:del>
      <w:del w:id="12335" w:date="2023-01-13T18:26:59Z" w:author="Jan Groh">
        <w:r>
          <w:rPr>
            <w:rFonts w:ascii="Garamond Premier Pro Caption" w:hAnsi="Garamond Premier Pro Caption"/>
            <w:sz w:val="22"/>
            <w:szCs w:val="22"/>
            <w:rtl w:val="0"/>
            <w:lang w:val="de-DE"/>
          </w:rPr>
          <w:delText>ttersthal. Fl. Martin bot mir an, Alma Stunden zu geben.</w:delText>
        </w:r>
      </w:del>
      <w:del w:id="12336" w:date="2023-01-13T18:26:59Z" w:author="Jan Groh">
        <w:r>
          <w:rPr>
            <w:rFonts w:ascii="Garamond Premier Pro Caption" w:hAnsi="Garamond Premier Pro Caption"/>
            <w:sz w:val="22"/>
            <w:szCs w:val="22"/>
            <w:rtl w:val="0"/>
            <w:lang w:val="de-DE"/>
          </w:rPr>
          <w:delText xml:space="preserve"> </w:delText>
        </w:r>
      </w:del>
      <w:del w:id="12337" w:date="2023-01-13T18:26:59Z" w:author="Jan Groh">
        <w:r>
          <w:rPr>
            <w:rFonts w:ascii="Garamond Premier Pro Caption" w:hAnsi="Garamond Premier Pro Caption"/>
            <w:sz w:val="22"/>
            <w:szCs w:val="22"/>
            <w:rtl w:val="0"/>
            <w:lang w:val="de-DE"/>
          </w:rPr>
          <w:delText>Toilette. Braunseidenes Kleid. Pointm</w:delText>
        </w:r>
      </w:del>
      <w:del w:id="12338" w:date="2023-01-13T18:26:59Z" w:author="Jan Groh">
        <w:r>
          <w:rPr>
            <w:rFonts w:ascii="Garamond Premier Pro Caption" w:hAnsi="Garamond Premier Pro Caption" w:hint="default"/>
            <w:sz w:val="22"/>
            <w:szCs w:val="22"/>
            <w:rtl w:val="0"/>
          </w:rPr>
          <w:delText>ü</w:delText>
        </w:r>
      </w:del>
      <w:del w:id="12339" w:date="2023-01-13T18:26:59Z" w:author="Jan Groh">
        <w:r>
          <w:rPr>
            <w:rFonts w:ascii="Garamond Premier Pro Caption" w:hAnsi="Garamond Premier Pro Caption"/>
            <w:sz w:val="22"/>
            <w:szCs w:val="22"/>
            <w:rtl w:val="0"/>
            <w:lang w:val="de-DE"/>
          </w:rPr>
          <w:delText>tze mit Veilchen, schwarzes Samtband mit Perlen, um den Hals roter changeant Shawl [?].</w:delText>
        </w:r>
      </w:del>
      <w:del w:id="12340" w:date="2023-01-13T18:26:59Z" w:author="Jan Groh">
        <w:r>
          <w:rPr>
            <w:rFonts w:ascii="Garamond Premier Pro Caption" w:hAnsi="Garamond Premier Pro Caption"/>
            <w:sz w:val="22"/>
            <w:szCs w:val="22"/>
            <w:rtl w:val="0"/>
            <w:lang w:val="de-DE"/>
          </w:rPr>
          <w:delText xml:space="preserve"> </w:delText>
        </w:r>
      </w:del>
      <w:del w:id="12341" w:date="2023-01-13T18:26:59Z" w:author="Jan Groh">
        <w:r>
          <w:rPr>
            <w:rFonts w:ascii="Garamond Premier Pro Caption" w:hAnsi="Garamond Premier Pro Caption"/>
            <w:sz w:val="22"/>
            <w:szCs w:val="22"/>
            <w:rtl w:val="0"/>
            <w:lang w:val="de-DE"/>
          </w:rPr>
          <w:delText>An die Mutter geschrieben.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42"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43" w:date="2023-01-13T18:26:59Z" w:author="Jan Groh"/>
          <w:rFonts w:ascii="Garamond Premier Pro Italic" w:cs="Garamond Premier Pro Italic" w:hAnsi="Garamond Premier Pro Italic" w:eastAsia="Garamond Premier Pro Italic"/>
          <w:sz w:val="22"/>
          <w:szCs w:val="22"/>
        </w:rPr>
      </w:pPr>
      <w:del w:id="12344" w:date="2023-01-13T18:26:59Z" w:author="Jan Groh">
        <w:r>
          <w:rPr>
            <w:rFonts w:ascii="Garamond Premier Pro Italic" w:hAnsi="Garamond Premier Pro Italic"/>
            <w:sz w:val="22"/>
            <w:szCs w:val="22"/>
            <w:rtl w:val="0"/>
            <w:lang w:val="de-DE"/>
          </w:rPr>
          <w:delText>Montag, den 10.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45" w:date="2023-01-13T18:26:59Z" w:author="Jan Groh"/>
          <w:rFonts w:ascii="Garamond Premier Pro Caption" w:cs="Garamond Premier Pro Caption" w:hAnsi="Garamond Premier Pro Caption" w:eastAsia="Garamond Premier Pro Caption"/>
          <w:sz w:val="22"/>
          <w:szCs w:val="22"/>
        </w:rPr>
      </w:pPr>
      <w:del w:id="12346" w:date="2023-01-13T18:26:59Z" w:author="Jan Groh">
        <w:r>
          <w:rPr>
            <w:rFonts w:ascii="Garamond Premier Pro Caption" w:hAnsi="Garamond Premier Pro Caption"/>
            <w:sz w:val="22"/>
            <w:szCs w:val="22"/>
            <w:rtl w:val="0"/>
            <w:lang w:val="de-DE"/>
          </w:rPr>
          <w:delText>Den Morgen kam mit dem fr</w:delText>
        </w:r>
      </w:del>
      <w:del w:id="12347" w:date="2023-01-13T18:26:59Z" w:author="Jan Groh">
        <w:r>
          <w:rPr>
            <w:rFonts w:ascii="Garamond Premier Pro Caption" w:hAnsi="Garamond Premier Pro Caption" w:hint="default"/>
            <w:sz w:val="22"/>
            <w:szCs w:val="22"/>
            <w:rtl w:val="0"/>
          </w:rPr>
          <w:delText>ü</w:delText>
        </w:r>
      </w:del>
      <w:del w:id="12348" w:date="2023-01-13T18:26:59Z" w:author="Jan Groh">
        <w:r>
          <w:rPr>
            <w:rFonts w:ascii="Garamond Premier Pro Caption" w:hAnsi="Garamond Premier Pro Caption"/>
            <w:sz w:val="22"/>
            <w:szCs w:val="22"/>
            <w:rtl w:val="0"/>
            <w:lang w:val="de-DE"/>
          </w:rPr>
          <w:delText>hesten Baronin Pereira und Frl.</w:delText>
        </w:r>
      </w:del>
      <w:del w:id="12349" w:date="2023-01-13T18:26:59Z" w:author="Jan Groh">
        <w:r>
          <w:rPr>
            <w:rFonts w:ascii="Garamond Premier Pro Caption" w:hAnsi="Garamond Premier Pro Caption"/>
            <w:sz w:val="22"/>
            <w:szCs w:val="22"/>
            <w:rtl w:val="0"/>
            <w:lang w:val="de-DE"/>
          </w:rPr>
          <w:delText xml:space="preserve"> </w:delText>
        </w:r>
      </w:del>
      <w:del w:id="12350" w:date="2023-01-13T18:26:59Z" w:author="Jan Groh">
        <w:r>
          <w:rPr>
            <w:rFonts w:ascii="Garamond Premier Pro Caption" w:hAnsi="Garamond Premier Pro Caption"/>
            <w:sz w:val="22"/>
            <w:szCs w:val="22"/>
            <w:rtl w:val="0"/>
            <w:lang w:val="de-DE"/>
          </w:rPr>
          <w:delText>Epraihm. Beide sehr freundlich; noch vorher war Castelli dagewesen und hatte sich erboten zu allem M</w:delText>
        </w:r>
      </w:del>
      <w:del w:id="12351" w:date="2023-01-13T18:26:59Z" w:author="Jan Groh">
        <w:r>
          <w:rPr>
            <w:rFonts w:ascii="Garamond Premier Pro Caption" w:hAnsi="Garamond Premier Pro Caption" w:hint="default"/>
            <w:sz w:val="22"/>
            <w:szCs w:val="22"/>
            <w:rtl w:val="0"/>
            <w:lang w:val="sv-SE"/>
          </w:rPr>
          <w:delText>ö</w:delText>
        </w:r>
      </w:del>
      <w:del w:id="12352" w:date="2023-01-13T18:26:59Z" w:author="Jan Groh">
        <w:r>
          <w:rPr>
            <w:rFonts w:ascii="Garamond Premier Pro Caption" w:hAnsi="Garamond Premier Pro Caption"/>
            <w:sz w:val="22"/>
            <w:szCs w:val="22"/>
            <w:rtl w:val="0"/>
            <w:lang w:val="de-DE"/>
          </w:rPr>
          <w:delText>glichen und Unm</w:delText>
        </w:r>
      </w:del>
      <w:del w:id="12353" w:date="2023-01-13T18:26:59Z" w:author="Jan Groh">
        <w:r>
          <w:rPr>
            <w:rFonts w:ascii="Garamond Premier Pro Caption" w:hAnsi="Garamond Premier Pro Caption" w:hint="default"/>
            <w:sz w:val="22"/>
            <w:szCs w:val="22"/>
            <w:rtl w:val="0"/>
            <w:lang w:val="sv-SE"/>
          </w:rPr>
          <w:delText>ö</w:delText>
        </w:r>
      </w:del>
      <w:del w:id="12354" w:date="2023-01-13T18:26:59Z" w:author="Jan Groh">
        <w:r>
          <w:rPr>
            <w:rFonts w:ascii="Garamond Premier Pro Caption" w:hAnsi="Garamond Premier Pro Caption"/>
            <w:sz w:val="22"/>
            <w:szCs w:val="22"/>
            <w:rtl w:val="0"/>
            <w:lang w:val="de-DE"/>
          </w:rPr>
          <w:delText>glichen.</w:delText>
        </w:r>
      </w:del>
      <w:del w:id="12355" w:date="2023-01-13T18:26:59Z" w:author="Jan Groh">
        <w:r>
          <w:rPr>
            <w:rFonts w:ascii="Garamond Premier Pro Caption" w:hAnsi="Garamond Premier Pro Caption"/>
            <w:sz w:val="22"/>
            <w:szCs w:val="22"/>
            <w:rtl w:val="0"/>
            <w:lang w:val="de-DE"/>
          </w:rPr>
          <w:delText xml:space="preserve"> </w:delText>
        </w:r>
      </w:del>
      <w:del w:id="12356" w:date="2023-01-13T18:26:59Z" w:author="Jan Groh">
        <w:r>
          <w:rPr>
            <w:rFonts w:ascii="Garamond Premier Pro Caption" w:hAnsi="Garamond Premier Pro Caption"/>
            <w:sz w:val="22"/>
            <w:szCs w:val="22"/>
            <w:rtl w:val="0"/>
            <w:lang w:val="de-DE"/>
          </w:rPr>
          <w:delText>Fr. v. Pereira lud mich auf den Abend ein, da ich aber unwohl war, sagte ich ihr ab. Mittag a</w:delText>
        </w:r>
      </w:del>
      <w:del w:id="12357" w:date="2023-01-13T18:26:59Z" w:author="Jan Groh">
        <w:r>
          <w:rPr>
            <w:rFonts w:ascii="Garamond Premier Pro Caption" w:hAnsi="Garamond Premier Pro Caption" w:hint="default"/>
            <w:sz w:val="22"/>
            <w:szCs w:val="22"/>
            <w:rtl w:val="0"/>
            <w:lang w:val="de-DE"/>
          </w:rPr>
          <w:delText xml:space="preserve">ß </w:delText>
        </w:r>
      </w:del>
      <w:del w:id="12358" w:date="2023-01-13T18:26:59Z" w:author="Jan Groh">
        <w:r>
          <w:rPr>
            <w:rFonts w:ascii="Garamond Premier Pro Caption" w:hAnsi="Garamond Premier Pro Caption"/>
            <w:sz w:val="22"/>
            <w:szCs w:val="22"/>
            <w:rtl w:val="0"/>
            <w:lang w:val="de-DE"/>
          </w:rPr>
          <w:delText>Seligmann mit uns; er hatte Auersperg</w:delText>
        </w:r>
      </w:del>
      <w:del w:id="1235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4"/>
        </w:r>
      </w:del>
      <w:del w:id="12360" w:date="2023-01-13T18:26:59Z" w:author="Jan Groh">
        <w:r>
          <w:rPr>
            <w:rFonts w:ascii="Garamond Premier Pro Caption" w:hAnsi="Garamond Premier Pro Caption"/>
            <w:sz w:val="22"/>
            <w:szCs w:val="22"/>
            <w:rtl w:val="0"/>
            <w:lang w:val="de-DE"/>
          </w:rPr>
          <w:delText xml:space="preserve"> gesehen, der den Abend vorher mit seiner Frau angekommen war.</w:delText>
        </w:r>
      </w:del>
      <w:del w:id="12361" w:date="2023-01-13T18:26:59Z" w:author="Jan Groh">
        <w:r>
          <w:rPr>
            <w:rFonts w:ascii="Garamond Premier Pro Caption" w:hAnsi="Garamond Premier Pro Caption"/>
            <w:sz w:val="22"/>
            <w:szCs w:val="22"/>
            <w:rtl w:val="0"/>
            <w:lang w:val="de-DE"/>
          </w:rPr>
          <w:delText xml:space="preserve"> G</w:delText>
        </w:r>
      </w:del>
      <w:del w:id="12362" w:date="2023-01-13T18:26:59Z" w:author="Jan Groh">
        <w:r>
          <w:rPr>
            <w:rFonts w:ascii="Garamond Premier Pro Caption" w:hAnsi="Garamond Premier Pro Caption"/>
            <w:sz w:val="22"/>
            <w:szCs w:val="22"/>
            <w:rtl w:val="0"/>
            <w:lang w:val="de-DE"/>
          </w:rPr>
          <w:delText xml:space="preserve">egen Abend besuchte mich Fl. Dessauer mit ihrer Tante. Sie schickte mir den </w:delText>
        </w:r>
      </w:del>
      <w:del w:id="12363" w:date="2023-01-13T18:26:59Z" w:author="Jan Groh">
        <w:r>
          <w:rPr>
            <w:rFonts w:ascii="Garamond Premier Pro Caption" w:hAnsi="Garamond Premier Pro Caption" w:hint="default"/>
            <w:sz w:val="22"/>
            <w:szCs w:val="22"/>
            <w:rtl w:val="0"/>
          </w:rPr>
          <w:delText>Ö</w:delText>
        </w:r>
      </w:del>
      <w:del w:id="12364" w:date="2023-01-13T18:26:59Z" w:author="Jan Groh">
        <w:r>
          <w:rPr>
            <w:rFonts w:ascii="Garamond Premier Pro Caption" w:hAnsi="Garamond Premier Pro Caption"/>
            <w:sz w:val="22"/>
            <w:szCs w:val="22"/>
            <w:rtl w:val="0"/>
            <w:lang w:val="de-DE"/>
          </w:rPr>
          <w:delText>sterreichischen Musenalmanach vom Jahr 1840.</w:delText>
        </w:r>
      </w:del>
      <w:del w:id="12365" w:date="2023-01-13T18:26:59Z" w:author="Jan Groh">
        <w:r>
          <w:rPr>
            <w:rFonts w:ascii="Garamond Premier Pro Caption" w:hAnsi="Garamond Premier Pro Caption"/>
            <w:sz w:val="22"/>
            <w:szCs w:val="22"/>
            <w:rtl w:val="0"/>
            <w:lang w:val="de-DE"/>
          </w:rPr>
          <w:delText xml:space="preserve"> </w:delText>
        </w:r>
      </w:del>
      <w:del w:id="12366" w:date="2023-01-13T18:26:59Z" w:author="Jan Groh">
        <w:r>
          <w:rPr>
            <w:rFonts w:ascii="Garamond Premier Pro Caption" w:hAnsi="Garamond Premier Pro Caption"/>
            <w:sz w:val="22"/>
            <w:szCs w:val="22"/>
            <w:rtl w:val="0"/>
            <w:lang w:val="de-DE"/>
          </w:rPr>
          <w:delText>An Herrn Obstfelder geschrieben.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6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68" w:date="2023-01-13T18:26:59Z" w:author="Jan Groh"/>
          <w:rFonts w:ascii="Garamond Premier Pro Italic" w:cs="Garamond Premier Pro Italic" w:hAnsi="Garamond Premier Pro Italic" w:eastAsia="Garamond Premier Pro Italic"/>
          <w:sz w:val="22"/>
          <w:szCs w:val="22"/>
        </w:rPr>
      </w:pPr>
      <w:del w:id="12369" w:date="2023-01-13T18:26:59Z" w:author="Jan Groh">
        <w:r>
          <w:rPr>
            <w:rFonts w:ascii="Garamond Premier Pro Italic" w:hAnsi="Garamond Premier Pro Italic"/>
            <w:sz w:val="22"/>
            <w:szCs w:val="22"/>
            <w:rtl w:val="0"/>
            <w:lang w:val="de-DE"/>
          </w:rPr>
          <w:delText>Dienstag, den 11.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70" w:date="2023-01-13T18:26:59Z" w:author="Jan Groh"/>
          <w:rFonts w:ascii="Garamond Premier Pro Caption" w:cs="Garamond Premier Pro Caption" w:hAnsi="Garamond Premier Pro Caption" w:eastAsia="Garamond Premier Pro Caption"/>
          <w:sz w:val="22"/>
          <w:szCs w:val="22"/>
        </w:rPr>
      </w:pPr>
      <w:del w:id="12371" w:date="2023-01-13T18:26:59Z" w:author="Jan Groh">
        <w:r>
          <w:rPr>
            <w:rFonts w:ascii="Garamond Premier Pro Caption" w:hAnsi="Garamond Premier Pro Caption"/>
            <w:sz w:val="22"/>
            <w:szCs w:val="22"/>
            <w:rtl w:val="0"/>
            <w:lang w:val="de-DE"/>
          </w:rPr>
          <w:delText>Ich wei</w:delText>
        </w:r>
      </w:del>
      <w:del w:id="12372" w:date="2023-01-13T18:26:59Z" w:author="Jan Groh">
        <w:r>
          <w:rPr>
            <w:rFonts w:ascii="Garamond Premier Pro Caption" w:hAnsi="Garamond Premier Pro Caption" w:hint="default"/>
            <w:sz w:val="22"/>
            <w:szCs w:val="22"/>
            <w:rtl w:val="0"/>
            <w:lang w:val="de-DE"/>
          </w:rPr>
          <w:delText xml:space="preserve">ß </w:delText>
        </w:r>
      </w:del>
      <w:del w:id="12373" w:date="2023-01-13T18:26:59Z" w:author="Jan Groh">
        <w:r>
          <w:rPr>
            <w:rFonts w:ascii="Garamond Premier Pro Caption" w:hAnsi="Garamond Premier Pro Caption"/>
            <w:sz w:val="22"/>
            <w:szCs w:val="22"/>
            <w:rtl w:val="0"/>
            <w:lang w:val="de-DE"/>
          </w:rPr>
          <w:delText>nicht, was ich den Morgen getan, den Nachmittag weinte ich Seligmann, wie gew</w:delText>
        </w:r>
      </w:del>
      <w:del w:id="12374" w:date="2023-01-13T18:26:59Z" w:author="Jan Groh">
        <w:r>
          <w:rPr>
            <w:rFonts w:ascii="Garamond Premier Pro Caption" w:hAnsi="Garamond Premier Pro Caption" w:hint="default"/>
            <w:sz w:val="22"/>
            <w:szCs w:val="22"/>
            <w:rtl w:val="0"/>
            <w:lang w:val="sv-SE"/>
          </w:rPr>
          <w:delText>ö</w:delText>
        </w:r>
      </w:del>
      <w:del w:id="12375" w:date="2023-01-13T18:26:59Z" w:author="Jan Groh">
        <w:r>
          <w:rPr>
            <w:rFonts w:ascii="Garamond Premier Pro Caption" w:hAnsi="Garamond Premier Pro Caption"/>
            <w:sz w:val="22"/>
            <w:szCs w:val="22"/>
            <w:rtl w:val="0"/>
            <w:lang w:val="de-DE"/>
          </w:rPr>
          <w:delText>hnlich, etwas vor. Den Abend kam Herr von Schober</w:delText>
        </w:r>
      </w:del>
      <w:ins w:id="12376" w:date="2023-01-09T22:03:34Z" w:author="Jan Groh">
        <w:del w:id="1237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5"/>
          </w:r>
        </w:del>
      </w:ins>
      <w:del w:id="12378" w:date="2023-01-13T18:26:59Z" w:author="Jan Groh">
        <w:r>
          <w:rPr>
            <w:rFonts w:ascii="Garamond Premier Pro Caption" w:hAnsi="Garamond Premier Pro Caption"/>
            <w:sz w:val="22"/>
            <w:szCs w:val="22"/>
            <w:rtl w:val="0"/>
          </w:rPr>
          <w:delText xml:space="preserve">, </w:delText>
        </w:r>
      </w:del>
      <w:del w:id="12379" w:date="2023-01-13T18:26:59Z" w:author="Jan Groh">
        <w:r>
          <w:rPr>
            <w:rFonts w:ascii="Garamond Premier Pro Caption" w:hAnsi="Garamond Premier Pro Caption" w:hint="default"/>
            <w:sz w:val="22"/>
            <w:szCs w:val="22"/>
            <w:rtl w:val="0"/>
          </w:rPr>
          <w:delText xml:space="preserve">– </w:delText>
        </w:r>
      </w:del>
      <w:del w:id="12380" w:date="2023-01-13T18:26:59Z" w:author="Jan Groh">
        <w:r>
          <w:rPr>
            <w:rFonts w:ascii="Garamond Premier Pro Caption" w:hAnsi="Garamond Premier Pro Caption"/>
            <w:sz w:val="22"/>
            <w:szCs w:val="22"/>
            <w:rtl w:val="0"/>
            <w:lang w:val="de-DE"/>
          </w:rPr>
          <w:delText>sehr liebensw</w:delText>
        </w:r>
      </w:del>
      <w:del w:id="12381" w:date="2023-01-13T18:26:59Z" w:author="Jan Groh">
        <w:r>
          <w:rPr>
            <w:rFonts w:ascii="Garamond Premier Pro Caption" w:hAnsi="Garamond Premier Pro Caption" w:hint="default"/>
            <w:sz w:val="22"/>
            <w:szCs w:val="22"/>
            <w:rtl w:val="0"/>
          </w:rPr>
          <w:delText>ü</w:delText>
        </w:r>
      </w:del>
      <w:del w:id="12382" w:date="2023-01-13T18:26:59Z" w:author="Jan Groh">
        <w:r>
          <w:rPr>
            <w:rFonts w:ascii="Garamond Premier Pro Caption" w:hAnsi="Garamond Premier Pro Caption"/>
            <w:sz w:val="22"/>
            <w:szCs w:val="22"/>
            <w:rtl w:val="0"/>
            <w:lang w:val="da-DK"/>
          </w:rPr>
          <w:delText xml:space="preserve">rdig, </w:delText>
        </w:r>
      </w:del>
      <w:del w:id="12383" w:date="2023-01-13T18:26:59Z" w:author="Jan Groh">
        <w:r>
          <w:rPr>
            <w:rFonts w:ascii="Garamond Premier Pro Caption" w:hAnsi="Garamond Premier Pro Caption" w:hint="default"/>
            <w:sz w:val="22"/>
            <w:szCs w:val="22"/>
            <w:rtl w:val="0"/>
          </w:rPr>
          <w:delText>ü</w:delText>
        </w:r>
      </w:del>
      <w:del w:id="12384" w:date="2023-01-13T18:26:59Z" w:author="Jan Groh">
        <w:r>
          <w:rPr>
            <w:rFonts w:ascii="Garamond Premier Pro Caption" w:hAnsi="Garamond Premier Pro Caption"/>
            <w:sz w:val="22"/>
            <w:szCs w:val="22"/>
            <w:rtl w:val="0"/>
            <w:lang w:val="de-DE"/>
          </w:rPr>
          <w:delText>ber Ungarn gesprochen; ich kannte ihn schon von meinem fr</w:delText>
        </w:r>
      </w:del>
      <w:del w:id="12385" w:date="2023-01-13T18:26:59Z" w:author="Jan Groh">
        <w:r>
          <w:rPr>
            <w:rFonts w:ascii="Garamond Premier Pro Caption" w:hAnsi="Garamond Premier Pro Caption" w:hint="default"/>
            <w:sz w:val="22"/>
            <w:szCs w:val="22"/>
            <w:rtl w:val="0"/>
          </w:rPr>
          <w:delText>ü</w:delText>
        </w:r>
      </w:del>
      <w:del w:id="12386" w:date="2023-01-13T18:26:59Z" w:author="Jan Groh">
        <w:r>
          <w:rPr>
            <w:rFonts w:ascii="Garamond Premier Pro Caption" w:hAnsi="Garamond Premier Pro Caption"/>
            <w:sz w:val="22"/>
            <w:szCs w:val="22"/>
            <w:rtl w:val="0"/>
            <w:lang w:val="de-DE"/>
          </w:rPr>
          <w:delText xml:space="preserve">heren Aufenthalt hier. Alma und Scheibe im Burgtheater, wo das weibliche Herz gegeben wurde. Ich suchte </w:delText>
        </w:r>
      </w:del>
      <w:del w:id="12387" w:date="2023-01-13T18:26:59Z" w:author="Jan Groh">
        <w:r>
          <w:rPr>
            <w:rFonts w:ascii="Garamond Premier Pro Caption" w:hAnsi="Garamond Premier Pro Caption"/>
            <w:sz w:val="22"/>
            <w:szCs w:val="22"/>
            <w:rtl w:val="0"/>
            <w:lang w:val="de-DE"/>
          </w:rPr>
          <w:delText>Q</w:delText>
        </w:r>
      </w:del>
      <w:del w:id="12388" w:date="2023-01-13T18:26:59Z" w:author="Jan Groh">
        <w:r>
          <w:rPr>
            <w:rFonts w:ascii="Garamond Premier Pro Caption" w:hAnsi="Garamond Premier Pro Caption"/>
            <w:sz w:val="22"/>
            <w:szCs w:val="22"/>
            <w:rtl w:val="0"/>
            <w:lang w:val="de-DE"/>
          </w:rPr>
          <w:delText>uartier u. lernte Grf. D</w:delText>
        </w:r>
      </w:del>
      <w:del w:id="12389" w:date="2023-01-13T18:26:59Z" w:author="Jan Groh">
        <w:r>
          <w:rPr>
            <w:rFonts w:ascii="Garamond Premier Pro Caption" w:hAnsi="Garamond Premier Pro Caption" w:hint="default"/>
            <w:sz w:val="22"/>
            <w:szCs w:val="22"/>
            <w:rtl w:val="0"/>
          </w:rPr>
          <w:delText>ü</w:delText>
        </w:r>
      </w:del>
      <w:del w:id="12390" w:date="2023-01-13T18:26:59Z" w:author="Jan Groh">
        <w:r>
          <w:rPr>
            <w:rFonts w:ascii="Garamond Premier Pro Caption" w:hAnsi="Garamond Premier Pro Caption"/>
            <w:sz w:val="22"/>
            <w:szCs w:val="22"/>
            <w:rtl w:val="0"/>
          </w:rPr>
          <w:delText>rkheim Martin kennen.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9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92" w:date="2023-01-13T18:26:59Z" w:author="Jan Groh"/>
          <w:rFonts w:ascii="Garamond Premier Pro Italic" w:cs="Garamond Premier Pro Italic" w:hAnsi="Garamond Premier Pro Italic" w:eastAsia="Garamond Premier Pro Italic"/>
          <w:sz w:val="22"/>
          <w:szCs w:val="22"/>
        </w:rPr>
      </w:pPr>
      <w:del w:id="12393" w:date="2023-01-13T18:26:59Z" w:author="Jan Groh">
        <w:r>
          <w:rPr>
            <w:rFonts w:ascii="Garamond Premier Pro Italic" w:hAnsi="Garamond Premier Pro Italic"/>
            <w:sz w:val="22"/>
            <w:szCs w:val="22"/>
            <w:rtl w:val="0"/>
            <w:lang w:val="de-DE"/>
          </w:rPr>
          <w:delText>Sonnabend, den 28. M</w:delText>
        </w:r>
      </w:del>
      <w:del w:id="12394" w:date="2023-01-13T18:26:59Z" w:author="Jan Groh">
        <w:r>
          <w:rPr>
            <w:rFonts w:ascii="Garamond Premier Pro Italic" w:hAnsi="Garamond Premier Pro Italic" w:hint="default"/>
            <w:sz w:val="22"/>
            <w:szCs w:val="22"/>
            <w:rtl w:val="0"/>
          </w:rPr>
          <w:delText>ä</w:delText>
        </w:r>
      </w:del>
      <w:del w:id="12395" w:date="2023-01-13T18:26:59Z" w:author="Jan Groh">
        <w:r>
          <w:rPr>
            <w:rFonts w:ascii="Garamond Premier Pro Italic" w:hAnsi="Garamond Premier Pro Italic"/>
            <w:sz w:val="22"/>
            <w:szCs w:val="22"/>
            <w:rtl w:val="0"/>
          </w:rPr>
          <w:delText>rz 1840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396" w:date="2023-01-13T18:26:59Z" w:author="Jan Groh"/>
          <w:rFonts w:ascii="Garamond Premier Pro Caption" w:cs="Garamond Premier Pro Caption" w:hAnsi="Garamond Premier Pro Caption" w:eastAsia="Garamond Premier Pro Caption"/>
          <w:sz w:val="22"/>
          <w:szCs w:val="22"/>
        </w:rPr>
      </w:pPr>
      <w:del w:id="12397" w:date="2023-01-13T18:26:59Z" w:author="Jan Groh">
        <w:r>
          <w:rPr>
            <w:rFonts w:ascii="Garamond Premier Pro Caption" w:hAnsi="Garamond Premier Pro Caption"/>
            <w:sz w:val="22"/>
            <w:szCs w:val="22"/>
            <w:rtl w:val="0"/>
            <w:lang w:val="de-DE"/>
          </w:rPr>
          <w:delText>Mit den Noten von Walther einen Brief von Ulrike. K</w:delText>
        </w:r>
      </w:del>
      <w:del w:id="12398" w:date="2023-01-13T18:26:59Z" w:author="Jan Groh">
        <w:r>
          <w:rPr>
            <w:rFonts w:ascii="Garamond Premier Pro Caption" w:hAnsi="Garamond Premier Pro Caption" w:hint="default"/>
            <w:sz w:val="22"/>
            <w:szCs w:val="22"/>
            <w:rtl w:val="0"/>
          </w:rPr>
          <w:delText>ü</w:delText>
        </w:r>
      </w:del>
      <w:del w:id="12399" w:date="2023-01-13T18:26:59Z" w:author="Jan Groh">
        <w:r>
          <w:rPr>
            <w:rFonts w:ascii="Garamond Premier Pro Caption" w:hAnsi="Garamond Premier Pro Caption"/>
            <w:sz w:val="22"/>
            <w:szCs w:val="22"/>
            <w:rtl w:val="0"/>
            <w:lang w:val="de-DE"/>
          </w:rPr>
          <w:delText xml:space="preserve">hne ist sehr erfreut </w:delText>
        </w:r>
      </w:del>
      <w:del w:id="12400" w:date="2023-01-13T18:26:59Z" w:author="Jan Groh">
        <w:r>
          <w:rPr>
            <w:rFonts w:ascii="Garamond Premier Pro Caption" w:hAnsi="Garamond Premier Pro Caption" w:hint="default"/>
            <w:sz w:val="22"/>
            <w:szCs w:val="22"/>
            <w:rtl w:val="0"/>
          </w:rPr>
          <w:delText>ü</w:delText>
        </w:r>
      </w:del>
      <w:del w:id="12401" w:date="2023-01-13T18:26:59Z" w:author="Jan Groh">
        <w:r>
          <w:rPr>
            <w:rFonts w:ascii="Garamond Premier Pro Caption" w:hAnsi="Garamond Premier Pro Caption"/>
            <w:sz w:val="22"/>
            <w:szCs w:val="22"/>
            <w:rtl w:val="0"/>
            <w:lang w:val="de-DE"/>
          </w:rPr>
          <w:delText>ber den Shillelagh</w:delText>
        </w:r>
      </w:del>
      <w:del w:id="12402"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6"/>
        </w:r>
      </w:del>
      <w:del w:id="12403" w:date="2023-01-13T18:26:59Z" w:author="Jan Groh">
        <w:r>
          <w:rPr>
            <w:rFonts w:ascii="Garamond Premier Pro Caption" w:hAnsi="Garamond Premier Pro Caption" w:hint="default"/>
            <w:sz w:val="22"/>
            <w:szCs w:val="22"/>
            <w:rtl w:val="0"/>
          </w:rPr>
          <w:delText xml:space="preserve"> – </w:delText>
        </w:r>
      </w:del>
      <w:del w:id="12404" w:date="2023-01-13T18:26:59Z" w:author="Jan Groh">
        <w:r>
          <w:rPr>
            <w:rFonts w:ascii="Garamond Premier Pro Caption" w:hAnsi="Garamond Premier Pro Caption"/>
            <w:sz w:val="22"/>
            <w:szCs w:val="22"/>
            <w:rtl w:val="0"/>
            <w:lang w:val="de-DE"/>
          </w:rPr>
          <w:delText>er hat freundliche Worte, sie widern mich an wie die Freundlichkeit auf dem Grabstein eines Gemordeten von dem M</w:delText>
        </w:r>
      </w:del>
      <w:del w:id="12405" w:date="2023-01-13T18:26:59Z" w:author="Jan Groh">
        <w:r>
          <w:rPr>
            <w:rFonts w:ascii="Garamond Premier Pro Caption" w:hAnsi="Garamond Premier Pro Caption" w:hint="default"/>
            <w:sz w:val="22"/>
            <w:szCs w:val="22"/>
            <w:rtl w:val="0"/>
            <w:lang w:val="sv-SE"/>
          </w:rPr>
          <w:delText>ö</w:delText>
        </w:r>
      </w:del>
      <w:del w:id="12406" w:date="2023-01-13T18:26:59Z" w:author="Jan Groh">
        <w:r>
          <w:rPr>
            <w:rFonts w:ascii="Garamond Premier Pro Caption" w:hAnsi="Garamond Premier Pro Caption"/>
            <w:sz w:val="22"/>
            <w:szCs w:val="22"/>
            <w:rtl w:val="0"/>
            <w:lang w:val="de-DE"/>
          </w:rPr>
          <w:delText xml:space="preserve">rder; ich denke an das Motto in meiner Schreibtafel. Herr von Bockelberg kam und brachte mir Zauper </w:delText>
        </w:r>
      </w:del>
      <w:del w:id="12407" w:date="2023-01-13T18:26:59Z" w:author="Jan Groh">
        <w:r>
          <w:rPr>
            <w:rFonts w:ascii="Garamond Premier Pro Caption" w:hAnsi="Garamond Premier Pro Caption" w:hint="default"/>
            <w:sz w:val="22"/>
            <w:szCs w:val="22"/>
            <w:rtl w:val="0"/>
          </w:rPr>
          <w:delText>ü</w:delText>
        </w:r>
      </w:del>
      <w:del w:id="12408" w:date="2023-01-13T18:26:59Z" w:author="Jan Groh">
        <w:r>
          <w:rPr>
            <w:rFonts w:ascii="Garamond Premier Pro Caption" w:hAnsi="Garamond Premier Pro Caption"/>
            <w:sz w:val="22"/>
            <w:szCs w:val="22"/>
            <w:rtl w:val="0"/>
            <w:lang w:val="de-DE"/>
          </w:rPr>
          <w:delText>ber den Vater. Ich bekam so heftige Kopfweh, da</w:delText>
        </w:r>
      </w:del>
      <w:del w:id="12409" w:date="2023-01-13T18:26:59Z" w:author="Jan Groh">
        <w:r>
          <w:rPr>
            <w:rFonts w:ascii="Garamond Premier Pro Caption" w:hAnsi="Garamond Premier Pro Caption" w:hint="default"/>
            <w:sz w:val="22"/>
            <w:szCs w:val="22"/>
            <w:rtl w:val="0"/>
            <w:lang w:val="de-DE"/>
          </w:rPr>
          <w:delText xml:space="preserve">ß </w:delText>
        </w:r>
      </w:del>
      <w:del w:id="12410" w:date="2023-01-13T18:26:59Z" w:author="Jan Groh">
        <w:r>
          <w:rPr>
            <w:rFonts w:ascii="Garamond Premier Pro Caption" w:hAnsi="Garamond Premier Pro Caption"/>
            <w:sz w:val="22"/>
            <w:szCs w:val="22"/>
            <w:rtl w:val="0"/>
            <w:lang w:val="de-DE"/>
          </w:rPr>
          <w:delText>ich mich ins Bett legen mu</w:delText>
        </w:r>
      </w:del>
      <w:del w:id="12411" w:date="2023-01-13T18:26:59Z" w:author="Jan Groh">
        <w:r>
          <w:rPr>
            <w:rFonts w:ascii="Garamond Premier Pro Caption" w:hAnsi="Garamond Premier Pro Caption" w:hint="default"/>
            <w:sz w:val="22"/>
            <w:szCs w:val="22"/>
            <w:rtl w:val="0"/>
            <w:lang w:val="de-DE"/>
          </w:rPr>
          <w:delText>ß</w:delText>
        </w:r>
      </w:del>
      <w:del w:id="12412" w:date="2023-01-13T18:26:59Z" w:author="Jan Groh">
        <w:r>
          <w:rPr>
            <w:rFonts w:ascii="Garamond Premier Pro Caption" w:hAnsi="Garamond Premier Pro Caption"/>
            <w:sz w:val="22"/>
            <w:szCs w:val="22"/>
            <w:rtl w:val="0"/>
            <w:lang w:val="de-DE"/>
          </w:rPr>
          <w:delText xml:space="preserve">te. Seligmann kam, er versprach wiederzukommen, </w:delText>
        </w:r>
      </w:del>
      <w:del w:id="12413" w:date="2023-01-13T18:26:59Z" w:author="Jan Groh">
        <w:r>
          <w:rPr>
            <w:rFonts w:ascii="Garamond Premier Pro Caption" w:hAnsi="Garamond Premier Pro Caption" w:hint="default"/>
            <w:sz w:val="22"/>
            <w:szCs w:val="22"/>
            <w:rtl w:val="0"/>
          </w:rPr>
          <w:delText xml:space="preserve">– </w:delText>
        </w:r>
      </w:del>
      <w:del w:id="12414" w:date="2023-01-13T18:26:59Z" w:author="Jan Groh">
        <w:r>
          <w:rPr>
            <w:rFonts w:ascii="Garamond Premier Pro Caption" w:hAnsi="Garamond Premier Pro Caption"/>
            <w:sz w:val="22"/>
            <w:szCs w:val="22"/>
            <w:rtl w:val="0"/>
            <w:lang w:val="de-DE"/>
          </w:rPr>
          <w:delText>und kam nicht! Ich war grenzenlos unvern</w:delText>
        </w:r>
      </w:del>
      <w:del w:id="12415" w:date="2023-01-13T18:26:59Z" w:author="Jan Groh">
        <w:r>
          <w:rPr>
            <w:rFonts w:ascii="Garamond Premier Pro Caption" w:hAnsi="Garamond Premier Pro Caption" w:hint="default"/>
            <w:sz w:val="22"/>
            <w:szCs w:val="22"/>
            <w:rtl w:val="0"/>
          </w:rPr>
          <w:delText>ü</w:delText>
        </w:r>
      </w:del>
      <w:del w:id="12416" w:date="2023-01-13T18:26:59Z" w:author="Jan Groh">
        <w:r>
          <w:rPr>
            <w:rFonts w:ascii="Garamond Premier Pro Caption" w:hAnsi="Garamond Premier Pro Caption"/>
            <w:sz w:val="22"/>
            <w:szCs w:val="22"/>
            <w:rtl w:val="0"/>
            <w:lang w:val="de-DE"/>
          </w:rPr>
          <w:delText xml:space="preserve">nftig, </w:delText>
        </w:r>
      </w:del>
      <w:del w:id="12417" w:date="2023-01-13T18:26:59Z" w:author="Jan Groh">
        <w:r>
          <w:rPr>
            <w:rFonts w:ascii="Garamond Premier Pro Caption" w:hAnsi="Garamond Premier Pro Caption" w:hint="default"/>
            <w:sz w:val="22"/>
            <w:szCs w:val="22"/>
            <w:rtl w:val="0"/>
          </w:rPr>
          <w:delText xml:space="preserve">– </w:delText>
        </w:r>
      </w:del>
      <w:del w:id="12418" w:date="2023-01-13T18:26:59Z" w:author="Jan Groh">
        <w:r>
          <w:rPr>
            <w:rFonts w:ascii="Garamond Premier Pro Caption" w:hAnsi="Garamond Premier Pro Caption"/>
            <w:sz w:val="22"/>
            <w:szCs w:val="22"/>
            <w:rtl w:val="0"/>
            <w:lang w:val="de-DE"/>
          </w:rPr>
          <w:delText>ich bin es schon l</w:delText>
        </w:r>
      </w:del>
      <w:del w:id="12419" w:date="2023-01-13T18:26:59Z" w:author="Jan Groh">
        <w:r>
          <w:rPr>
            <w:rFonts w:ascii="Garamond Premier Pro Caption" w:hAnsi="Garamond Premier Pro Caption" w:hint="default"/>
            <w:sz w:val="22"/>
            <w:szCs w:val="22"/>
            <w:rtl w:val="0"/>
          </w:rPr>
          <w:delText>ä</w:delText>
        </w:r>
      </w:del>
      <w:del w:id="12420" w:date="2023-01-13T18:26:59Z" w:author="Jan Groh">
        <w:r>
          <w:rPr>
            <w:rFonts w:ascii="Garamond Premier Pro Caption" w:hAnsi="Garamond Premier Pro Caption"/>
            <w:sz w:val="22"/>
            <w:szCs w:val="22"/>
            <w:rtl w:val="0"/>
            <w:lang w:val="de-DE"/>
          </w:rPr>
          <w:delText>nger, denn ich rechne ihm nach, an welchen Tagen ich ihn seltener sehe.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21"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22" w:date="2023-01-13T18:26:59Z" w:author="Jan Groh"/>
          <w:rFonts w:ascii="Garamond Premier Pro Italic" w:cs="Garamond Premier Pro Italic" w:hAnsi="Garamond Premier Pro Italic" w:eastAsia="Garamond Premier Pro Italic"/>
          <w:sz w:val="22"/>
          <w:szCs w:val="22"/>
        </w:rPr>
      </w:pPr>
      <w:del w:id="12423" w:date="2023-01-13T18:26:59Z" w:author="Jan Groh">
        <w:r>
          <w:rPr>
            <w:rFonts w:ascii="Garamond Premier Pro Italic" w:hAnsi="Garamond Premier Pro Italic"/>
            <w:sz w:val="22"/>
            <w:szCs w:val="22"/>
            <w:rtl w:val="0"/>
            <w:lang w:val="de-DE"/>
          </w:rPr>
          <w:delText>Sonntag, den 29.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24" w:date="2023-01-13T18:26:59Z" w:author="Jan Groh"/>
          <w:rFonts w:ascii="Garamond Premier Pro Caption" w:cs="Garamond Premier Pro Caption" w:hAnsi="Garamond Premier Pro Caption" w:eastAsia="Garamond Premier Pro Caption"/>
          <w:sz w:val="22"/>
          <w:szCs w:val="22"/>
        </w:rPr>
      </w:pPr>
      <w:del w:id="12425" w:date="2023-01-13T18:26:59Z" w:author="Jan Groh">
        <w:r>
          <w:rPr>
            <w:rFonts w:ascii="Garamond Premier Pro Caption" w:hAnsi="Garamond Premier Pro Caption"/>
            <w:sz w:val="22"/>
            <w:szCs w:val="22"/>
            <w:rtl w:val="0"/>
            <w:lang w:val="de-DE"/>
          </w:rPr>
          <w:delText>Mein Kopf schmerzte immer mehr u. mehr; und mein Inneres tobte noch mehr wie der Sturm drau</w:delText>
        </w:r>
      </w:del>
      <w:del w:id="12426" w:date="2023-01-13T18:26:59Z" w:author="Jan Groh">
        <w:r>
          <w:rPr>
            <w:rFonts w:ascii="Garamond Premier Pro Caption" w:hAnsi="Garamond Premier Pro Caption" w:hint="default"/>
            <w:sz w:val="22"/>
            <w:szCs w:val="22"/>
            <w:rtl w:val="0"/>
            <w:lang w:val="de-DE"/>
          </w:rPr>
          <w:delText>ß</w:delText>
        </w:r>
      </w:del>
      <w:del w:id="12427" w:date="2023-01-13T18:26:59Z" w:author="Jan Groh">
        <w:r>
          <w:rPr>
            <w:rFonts w:ascii="Garamond Premier Pro Caption" w:hAnsi="Garamond Premier Pro Caption"/>
            <w:sz w:val="22"/>
            <w:szCs w:val="22"/>
            <w:rtl w:val="0"/>
            <w:lang w:val="de-DE"/>
          </w:rPr>
          <w:delText>en. Seligmann kam erst mittags; er blieb lange, lange, und es wurde Friede u. Freude in meinem Innern,</w:delText>
        </w:r>
      </w:del>
      <w:del w:id="12428" w:date="2023-01-13T18:26:59Z" w:author="Jan Groh">
        <w:r>
          <w:rPr>
            <w:rFonts w:ascii="Garamond Premier Pro Caption" w:hAnsi="Garamond Premier Pro Caption" w:hint="default"/>
            <w:sz w:val="22"/>
            <w:szCs w:val="22"/>
            <w:rtl w:val="0"/>
            <w:lang w:val="de-DE"/>
          </w:rPr>
          <w:delText xml:space="preserve"> ––</w:delText>
        </w:r>
      </w:del>
      <w:del w:id="12429" w:date="2023-01-13T18:26:59Z" w:author="Jan Groh">
        <w:r>
          <w:rPr>
            <w:rFonts w:ascii="Garamond Premier Pro Caption" w:hAnsi="Garamond Premier Pro Caption"/>
            <w:sz w:val="22"/>
            <w:szCs w:val="22"/>
            <w:rtl w:val="0"/>
            <w:lang w:val="de-DE"/>
          </w:rPr>
          <w:delText xml:space="preserve"> er sagte mir, da</w:delText>
        </w:r>
      </w:del>
      <w:del w:id="12430" w:date="2023-01-13T18:26:59Z" w:author="Jan Groh">
        <w:r>
          <w:rPr>
            <w:rFonts w:ascii="Garamond Premier Pro Caption" w:hAnsi="Garamond Premier Pro Caption" w:hint="default"/>
            <w:sz w:val="22"/>
            <w:szCs w:val="22"/>
            <w:rtl w:val="0"/>
            <w:lang w:val="de-DE"/>
          </w:rPr>
          <w:delText xml:space="preserve">ß </w:delText>
        </w:r>
      </w:del>
      <w:del w:id="12431" w:date="2023-01-13T18:26:59Z" w:author="Jan Groh">
        <w:r>
          <w:rPr>
            <w:rFonts w:ascii="Garamond Premier Pro Caption" w:hAnsi="Garamond Premier Pro Caption"/>
            <w:sz w:val="22"/>
            <w:szCs w:val="22"/>
            <w:rtl w:val="0"/>
            <w:lang w:val="de-DE"/>
          </w:rPr>
          <w:delText>er ganz ausziehen m</w:delText>
        </w:r>
      </w:del>
      <w:del w:id="12432" w:date="2023-01-13T18:26:59Z" w:author="Jan Groh">
        <w:r>
          <w:rPr>
            <w:rFonts w:ascii="Garamond Premier Pro Caption" w:hAnsi="Garamond Premier Pro Caption" w:hint="default"/>
            <w:sz w:val="22"/>
            <w:szCs w:val="22"/>
            <w:rtl w:val="0"/>
            <w:lang w:val="sv-SE"/>
          </w:rPr>
          <w:delText>ö</w:delText>
        </w:r>
      </w:del>
      <w:del w:id="12433" w:date="2023-01-13T18:26:59Z" w:author="Jan Groh">
        <w:r>
          <w:rPr>
            <w:rFonts w:ascii="Garamond Premier Pro Caption" w:hAnsi="Garamond Premier Pro Caption"/>
            <w:sz w:val="22"/>
            <w:szCs w:val="22"/>
            <w:rtl w:val="0"/>
            <w:lang w:val="de-DE"/>
          </w:rPr>
          <w:delText>chte, ich halte ihn nur ab; nat</w:delText>
        </w:r>
      </w:del>
      <w:del w:id="12434" w:date="2023-01-13T18:26:59Z" w:author="Jan Groh">
        <w:r>
          <w:rPr>
            <w:rFonts w:ascii="Garamond Premier Pro Caption" w:hAnsi="Garamond Premier Pro Caption" w:hint="default"/>
            <w:sz w:val="22"/>
            <w:szCs w:val="22"/>
            <w:rtl w:val="0"/>
          </w:rPr>
          <w:delText>ü</w:delText>
        </w:r>
      </w:del>
      <w:del w:id="12435" w:date="2023-01-13T18:26:59Z" w:author="Jan Groh">
        <w:r>
          <w:rPr>
            <w:rFonts w:ascii="Garamond Premier Pro Caption" w:hAnsi="Garamond Premier Pro Caption"/>
            <w:sz w:val="22"/>
            <w:szCs w:val="22"/>
            <w:rtl w:val="0"/>
            <w:lang w:val="de-DE"/>
          </w:rPr>
          <w:delText xml:space="preserve">rlich redete ich ihm zu, ich will kein Opfer; aber ich gehe dann auch; auch </w:delText>
        </w:r>
      </w:del>
      <w:del w:id="12436" w:date="2023-01-13T18:26:59Z" w:author="Jan Groh">
        <w:r>
          <w:rPr>
            <w:rFonts w:ascii="Garamond Premier Pro Caption" w:hAnsi="Garamond Premier Pro Caption" w:hint="default"/>
            <w:sz w:val="22"/>
            <w:szCs w:val="22"/>
            <w:rtl w:val="0"/>
          </w:rPr>
          <w:delText>ü</w:delText>
        </w:r>
      </w:del>
      <w:del w:id="12437" w:date="2023-01-13T18:26:59Z" w:author="Jan Groh">
        <w:r>
          <w:rPr>
            <w:rFonts w:ascii="Garamond Premier Pro Caption" w:hAnsi="Garamond Premier Pro Caption"/>
            <w:sz w:val="22"/>
            <w:szCs w:val="22"/>
            <w:rtl w:val="0"/>
            <w:lang w:val="de-DE"/>
          </w:rPr>
          <w:delText>ber sich sprach er offen. Er versprach wiederzukommen vielleicht, nachmittag schrieb mir Schober ein Billet und schenkte mir die Palignesien [?], er hatte den Abend vorher zu mir kommen wollen, und Seligmann hatte mir Wertheimer bringen wollen, das alles war unterblieben u. Seligmann zum erstenmal, seit ich mit ihm unter einem Dache wohnte, 2 Abende nicht gekommen. Alma hatte so heftige Kopfweh bekommen, da</w:delText>
        </w:r>
      </w:del>
      <w:del w:id="12438" w:date="2023-01-13T18:26:59Z" w:author="Jan Groh">
        <w:r>
          <w:rPr>
            <w:rFonts w:ascii="Garamond Premier Pro Caption" w:hAnsi="Garamond Premier Pro Caption" w:hint="default"/>
            <w:sz w:val="22"/>
            <w:szCs w:val="22"/>
            <w:rtl w:val="0"/>
            <w:lang w:val="de-DE"/>
          </w:rPr>
          <w:delText xml:space="preserve">ß </w:delText>
        </w:r>
      </w:del>
      <w:del w:id="12439" w:date="2023-01-13T18:26:59Z" w:author="Jan Groh">
        <w:r>
          <w:rPr>
            <w:rFonts w:ascii="Garamond Premier Pro Caption" w:hAnsi="Garamond Premier Pro Caption"/>
            <w:sz w:val="22"/>
            <w:szCs w:val="22"/>
            <w:rtl w:val="0"/>
            <w:lang w:val="de-DE"/>
          </w:rPr>
          <w:delText>ich dem Portier hatte auftragen m</w:delText>
        </w:r>
      </w:del>
      <w:del w:id="12440" w:date="2023-01-13T18:26:59Z" w:author="Jan Groh">
        <w:r>
          <w:rPr>
            <w:rFonts w:ascii="Garamond Premier Pro Caption" w:hAnsi="Garamond Premier Pro Caption" w:hint="default"/>
            <w:sz w:val="22"/>
            <w:szCs w:val="22"/>
            <w:rtl w:val="0"/>
          </w:rPr>
          <w:delText>ü</w:delText>
        </w:r>
      </w:del>
      <w:del w:id="12441" w:date="2023-01-13T18:26:59Z" w:author="Jan Groh">
        <w:r>
          <w:rPr>
            <w:rFonts w:ascii="Garamond Premier Pro Caption" w:hAnsi="Garamond Premier Pro Caption"/>
            <w:sz w:val="22"/>
            <w:szCs w:val="22"/>
            <w:rtl w:val="0"/>
            <w:lang w:val="de-DE"/>
          </w:rPr>
          <w:delText>ssen, Seligmann zu bitten, noch heraufzukommen. Er kam halb 12 Uhr u. war gut wie immer; ich ganz verheult. Alma bekam Senfteig; es half aber nichts, da er nicht genug zog. Grf. Szecheny hatte mir ihre Loge in der Burg geschickt.</w:delText>
        </w:r>
      </w:del>
      <w:del w:id="12442" w:date="2023-01-13T18:26:59Z" w:author="Jan Groh">
        <w:r>
          <w:rPr>
            <w:rFonts w:ascii="Garamond Premier Pro Caption" w:hAnsi="Garamond Premier Pro Caption"/>
            <w:sz w:val="22"/>
            <w:szCs w:val="22"/>
            <w:rtl w:val="0"/>
            <w:lang w:val="de-DE"/>
          </w:rPr>
          <w:delText xml:space="preserve"> </w:delText>
        </w:r>
      </w:del>
      <w:del w:id="12443" w:date="2023-01-13T18:26:59Z" w:author="Jan Groh">
        <w:r>
          <w:rPr>
            <w:rFonts w:ascii="Garamond Premier Pro Caption" w:hAnsi="Garamond Premier Pro Caption"/>
            <w:sz w:val="22"/>
            <w:szCs w:val="22"/>
            <w:rtl w:val="0"/>
            <w:lang w:val="de-DE"/>
          </w:rPr>
          <w:delText>Walther, der den Mittag bei Dessauers gegessen, ging hin. Brief und B</w:delText>
        </w:r>
      </w:del>
      <w:del w:id="12444" w:date="2023-01-13T18:26:59Z" w:author="Jan Groh">
        <w:r>
          <w:rPr>
            <w:rFonts w:ascii="Garamond Premier Pro Caption" w:hAnsi="Garamond Premier Pro Caption" w:hint="default"/>
            <w:sz w:val="22"/>
            <w:szCs w:val="22"/>
            <w:rtl w:val="0"/>
          </w:rPr>
          <w:delText>ü</w:delText>
        </w:r>
      </w:del>
      <w:del w:id="12445" w:date="2023-01-13T18:26:59Z" w:author="Jan Groh">
        <w:r>
          <w:rPr>
            <w:rFonts w:ascii="Garamond Premier Pro Caption" w:hAnsi="Garamond Premier Pro Caption"/>
            <w:sz w:val="22"/>
            <w:szCs w:val="22"/>
            <w:rtl w:val="0"/>
            <w:lang w:val="de-DE"/>
          </w:rPr>
          <w:delText>ttner mit Geld und Einlage von Ulrike. Herr Schmidt und Fr. v.</w:delText>
        </w:r>
      </w:del>
      <w:del w:id="12446" w:date="2023-01-13T18:26:59Z" w:author="Jan Groh">
        <w:r>
          <w:rPr>
            <w:rFonts w:ascii="Garamond Premier Pro Caption" w:hAnsi="Garamond Premier Pro Caption"/>
            <w:sz w:val="22"/>
            <w:szCs w:val="22"/>
            <w:rtl w:val="0"/>
            <w:lang w:val="de-DE"/>
          </w:rPr>
          <w:delText xml:space="preserve"> </w:delText>
        </w:r>
      </w:del>
      <w:del w:id="12447" w:date="2023-01-13T18:26:59Z" w:author="Jan Groh">
        <w:r>
          <w:rPr>
            <w:rFonts w:ascii="Garamond Premier Pro Caption" w:hAnsi="Garamond Premier Pro Caption"/>
            <w:sz w:val="22"/>
            <w:szCs w:val="22"/>
            <w:rtl w:val="0"/>
          </w:rPr>
          <w:delText>F</w:delText>
        </w:r>
      </w:del>
      <w:del w:id="12448" w:date="2023-01-13T18:26:59Z" w:author="Jan Groh">
        <w:r>
          <w:rPr>
            <w:rFonts w:ascii="Garamond Premier Pro Caption" w:hAnsi="Garamond Premier Pro Caption" w:hint="default"/>
            <w:sz w:val="22"/>
            <w:szCs w:val="22"/>
            <w:rtl w:val="0"/>
            <w:lang w:val="sv-SE"/>
          </w:rPr>
          <w:delText>ö</w:delText>
        </w:r>
      </w:del>
      <w:del w:id="12449" w:date="2023-01-13T18:26:59Z" w:author="Jan Groh">
        <w:r>
          <w:rPr>
            <w:rFonts w:ascii="Garamond Premier Pro Caption" w:hAnsi="Garamond Premier Pro Caption"/>
            <w:sz w:val="22"/>
            <w:szCs w:val="22"/>
            <w:rtl w:val="0"/>
            <w:lang w:val="de-DE"/>
          </w:rPr>
          <w:delText>rster waren dagewesen. Den Morgen hatte mir Seligmann erz</w:delText>
        </w:r>
      </w:del>
      <w:del w:id="12450" w:date="2023-01-13T18:26:59Z" w:author="Jan Groh">
        <w:r>
          <w:rPr>
            <w:rFonts w:ascii="Garamond Premier Pro Caption" w:hAnsi="Garamond Premier Pro Caption" w:hint="default"/>
            <w:sz w:val="22"/>
            <w:szCs w:val="22"/>
            <w:rtl w:val="0"/>
          </w:rPr>
          <w:delText>ä</w:delText>
        </w:r>
      </w:del>
      <w:del w:id="12451" w:date="2023-01-13T18:26:59Z" w:author="Jan Groh">
        <w:r>
          <w:rPr>
            <w:rFonts w:ascii="Garamond Premier Pro Caption" w:hAnsi="Garamond Premier Pro Caption"/>
            <w:sz w:val="22"/>
            <w:szCs w:val="22"/>
            <w:rtl w:val="0"/>
            <w:lang w:val="de-DE"/>
          </w:rPr>
          <w:delText>hlt, da</w:delText>
        </w:r>
      </w:del>
      <w:del w:id="12452" w:date="2023-01-13T18:26:59Z" w:author="Jan Groh">
        <w:r>
          <w:rPr>
            <w:rFonts w:ascii="Garamond Premier Pro Caption" w:hAnsi="Garamond Premier Pro Caption" w:hint="default"/>
            <w:sz w:val="22"/>
            <w:szCs w:val="22"/>
            <w:rtl w:val="0"/>
            <w:lang w:val="de-DE"/>
          </w:rPr>
          <w:delText xml:space="preserve">ß </w:delText>
        </w:r>
      </w:del>
      <w:del w:id="12453" w:date="2023-01-13T18:26:59Z" w:author="Jan Groh">
        <w:r>
          <w:rPr>
            <w:rFonts w:ascii="Garamond Premier Pro Caption" w:hAnsi="Garamond Premier Pro Caption"/>
            <w:sz w:val="22"/>
            <w:szCs w:val="22"/>
            <w:rtl w:val="0"/>
            <w:lang w:val="de-DE"/>
          </w:rPr>
          <w:delText>man in Wien sagt, er mache mir die Kur, wir lachten sehr dar</w:delText>
        </w:r>
      </w:del>
      <w:del w:id="12454" w:date="2023-01-13T18:26:59Z" w:author="Jan Groh">
        <w:r>
          <w:rPr>
            <w:rFonts w:ascii="Garamond Premier Pro Caption" w:hAnsi="Garamond Premier Pro Caption" w:hint="default"/>
            <w:sz w:val="22"/>
            <w:szCs w:val="22"/>
            <w:rtl w:val="0"/>
          </w:rPr>
          <w:delText>ü</w:delText>
        </w:r>
      </w:del>
      <w:del w:id="12455" w:date="2023-01-13T18:26:59Z" w:author="Jan Groh">
        <w:r>
          <w:rPr>
            <w:rFonts w:ascii="Garamond Premier Pro Caption" w:hAnsi="Garamond Premier Pro Caption"/>
            <w:sz w:val="22"/>
            <w:szCs w:val="22"/>
            <w:rtl w:val="0"/>
          </w:rPr>
          <w:delText>ber.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5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5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5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59" w:date="2023-01-13T18:26:59Z" w:author="Jan Groh"/>
          <w:rFonts w:ascii="Garamond Premier Pro Bold" w:cs="Garamond Premier Pro Bold" w:hAnsi="Garamond Premier Pro Bold" w:eastAsia="Garamond Premier Pro Bold"/>
          <w:sz w:val="22"/>
          <w:szCs w:val="22"/>
        </w:rPr>
      </w:pPr>
      <w:del w:id="12460" w:date="2023-01-05T23:19:19Z" w:author="Jan Groh">
        <w:r>
          <w:rPr>
            <w:rFonts w:ascii="Garamond Premier Pro Bold" w:hAnsi="Garamond Premier Pro Bold"/>
            <w:sz w:val="22"/>
            <w:szCs w:val="22"/>
            <w:rtl w:val="0"/>
          </w:rPr>
          <w:delText>18</w:delText>
        </w:r>
      </w:del>
      <w:del w:id="12461" w:date="2023-01-13T18:26:59Z" w:author="Jan Groh">
        <w:r>
          <w:rPr>
            <w:rFonts w:ascii="Garamond Premier Pro Bold" w:hAnsi="Garamond Premier Pro Bold"/>
            <w:sz w:val="22"/>
            <w:szCs w:val="22"/>
            <w:rtl w:val="0"/>
          </w:rPr>
          <w:delText>4</w:delText>
        </w:r>
      </w:del>
      <w:del w:id="12462" w:date="2023-01-05T23:19:21Z" w:author="Jan Groh">
        <w:r>
          <w:rPr>
            <w:rFonts w:ascii="Garamond Premier Pro Bold" w:hAnsi="Garamond Premier Pro Bold"/>
            <w:sz w:val="22"/>
            <w:szCs w:val="22"/>
            <w:rtl w:val="0"/>
          </w:rPr>
          <w:delText>1</w:delText>
        </w:r>
      </w:del>
      <w:ins w:id="12463" w:date="2023-01-05T23:19:22Z" w:author="Jan Groh">
        <w:del w:id="12464" w:date="2023-01-13T18:26:59Z" w:author="Jan Groh">
          <w:r>
            <w:rPr>
              <w:rFonts w:ascii="Garamond Premier Pro Bold" w:hAnsi="Garamond Premier Pro Bold"/>
              <w:sz w:val="22"/>
              <w:szCs w:val="22"/>
              <w:rtl w:val="0"/>
              <w:lang w:val="de-DE"/>
            </w:rPr>
            <w:delText>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65" w:date="2023-01-13T18:26:59Z" w:author="Jan Groh"/>
          <w:rFonts w:ascii="Garamond Premier Pro Caption" w:cs="Garamond Premier Pro Caption" w:hAnsi="Garamond Premier Pro Caption" w:eastAsia="Garamond Premier Pro Caption"/>
          <w:sz w:val="22"/>
          <w:szCs w:val="22"/>
        </w:rPr>
      </w:pPr>
      <w:del w:id="12466" w:date="2023-01-13T18:26:59Z" w:author="Jan Groh">
        <w:r>
          <w:rPr>
            <w:rFonts w:ascii="Garamond Premier Pro Caption" w:hAnsi="Garamond Premier Pro Caption"/>
            <w:sz w:val="22"/>
            <w:szCs w:val="22"/>
            <w:rtl w:val="0"/>
            <w:lang w:val="de-DE"/>
          </w:rPr>
          <w:delText>(</w:delText>
        </w:r>
      </w:del>
      <w:del w:id="12467" w:date="2023-01-05T23:19:34Z" w:author="Jan Groh">
        <w:r>
          <w:rPr>
            <w:rFonts w:ascii="Garamond Premier Pro Caption" w:hAnsi="Garamond Premier Pro Caption"/>
            <w:sz w:val="22"/>
            <w:szCs w:val="22"/>
            <w:rtl w:val="0"/>
            <w:lang w:val="de-DE"/>
          </w:rPr>
          <w:delText>Ottilie 44-/45-j</w:delText>
        </w:r>
      </w:del>
      <w:del w:id="12468" w:date="2023-01-05T23:19:34Z" w:author="Jan Groh">
        <w:r>
          <w:rPr>
            <w:rFonts w:ascii="Garamond Premier Pro Caption" w:hAnsi="Garamond Premier Pro Caption" w:hint="default"/>
            <w:sz w:val="22"/>
            <w:szCs w:val="22"/>
            <w:rtl w:val="0"/>
            <w:lang w:val="de-DE"/>
          </w:rPr>
          <w:delText>ä</w:delText>
        </w:r>
      </w:del>
      <w:del w:id="12469" w:date="2023-01-05T23:19:34Z" w:author="Jan Groh">
        <w:r>
          <w:rPr>
            <w:rFonts w:ascii="Garamond Premier Pro Caption" w:hAnsi="Garamond Premier Pro Caption"/>
            <w:sz w:val="22"/>
            <w:szCs w:val="22"/>
            <w:rtl w:val="0"/>
            <w:lang w:val="de-DE"/>
          </w:rPr>
          <w:delText>hrig</w:delText>
        </w:r>
      </w:del>
      <w:ins w:id="12470" w:date="2023-01-05T23:19:40Z" w:author="Jan Groh">
        <w:del w:id="12471" w:date="2023-01-13T18:26:59Z" w:author="Jan Groh">
          <w:r>
            <w:rPr>
              <w:rFonts w:ascii="Garamond Premier Pro Caption" w:hAnsi="Garamond Premier Pro Caption"/>
              <w:sz w:val="22"/>
              <w:szCs w:val="22"/>
              <w:rtl w:val="0"/>
              <w:lang w:val="de-DE"/>
            </w:rPr>
            <w:delText>1840/41</w:delText>
          </w:r>
        </w:del>
      </w:ins>
      <w:del w:id="12472"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7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74"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75" w:date="2023-01-13T18:26:59Z" w:author="Jan Groh"/>
          <w:rFonts w:ascii="Garamond Premier Pro Italic" w:cs="Garamond Premier Pro Italic" w:hAnsi="Garamond Premier Pro Italic" w:eastAsia="Garamond Premier Pro Italic"/>
          <w:sz w:val="22"/>
          <w:szCs w:val="22"/>
        </w:rPr>
      </w:pPr>
      <w:del w:id="12476" w:date="2023-01-13T18:26:59Z" w:author="Jan Groh">
        <w:r>
          <w:rPr>
            <w:rFonts w:ascii="Garamond Premier Pro Italic" w:hAnsi="Garamond Premier Pro Italic"/>
            <w:sz w:val="22"/>
            <w:szCs w:val="22"/>
            <w:rtl w:val="0"/>
            <w:lang w:val="de-DE"/>
          </w:rPr>
          <w:delText>Brief des Kanzlers von M</w:delText>
        </w:r>
      </w:del>
      <w:del w:id="12477" w:date="2023-01-13T18:26:59Z" w:author="Jan Groh">
        <w:r>
          <w:rPr>
            <w:rFonts w:ascii="Garamond Premier Pro Italic" w:hAnsi="Garamond Premier Pro Italic" w:hint="default"/>
            <w:sz w:val="22"/>
            <w:szCs w:val="22"/>
            <w:rtl w:val="0"/>
          </w:rPr>
          <w:delText>ü</w:delText>
        </w:r>
      </w:del>
      <w:del w:id="12478" w:date="2023-01-13T18:26:59Z" w:author="Jan Groh">
        <w:r>
          <w:rPr>
            <w:rFonts w:ascii="Garamond Premier Pro Italic" w:hAnsi="Garamond Premier Pro Italic"/>
            <w:sz w:val="22"/>
            <w:szCs w:val="22"/>
            <w:rtl w:val="0"/>
            <w:lang w:val="da-DK"/>
          </w:rPr>
          <w:delText>ller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79" w:date="2023-01-13T18:26:59Z" w:author="Jan Groh"/>
          <w:rFonts w:ascii="Garamond Premier Pro Italic" w:cs="Garamond Premier Pro Italic" w:hAnsi="Garamond Premier Pro Italic" w:eastAsia="Garamond Premier Pro Italic"/>
          <w:sz w:val="22"/>
          <w:szCs w:val="22"/>
        </w:rPr>
      </w:pPr>
      <w:del w:id="12480" w:date="2023-01-13T18:26:59Z" w:author="Jan Groh">
        <w:r>
          <w:rPr>
            <w:rFonts w:ascii="Garamond Premier Pro Italic" w:hAnsi="Garamond Premier Pro Italic"/>
            <w:sz w:val="22"/>
            <w:szCs w:val="22"/>
            <w:rtl w:val="0"/>
            <w:lang w:val="de-DE"/>
          </w:rPr>
          <w:delText>Juni 1841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81" w:date="2023-01-13T18:26:59Z" w:author="Jan Groh"/>
          <w:rFonts w:ascii="Garamond Premier Pro Caption" w:cs="Garamond Premier Pro Caption" w:hAnsi="Garamond Premier Pro Caption" w:eastAsia="Garamond Premier Pro Caption"/>
          <w:sz w:val="22"/>
          <w:szCs w:val="22"/>
        </w:rPr>
      </w:pPr>
      <w:del w:id="12482" w:date="2023-01-13T18:26:59Z" w:author="Jan Groh">
        <w:r>
          <w:rPr>
            <w:rFonts w:ascii="Garamond Premier Pro Caption" w:hAnsi="Garamond Premier Pro Caption"/>
            <w:sz w:val="22"/>
            <w:szCs w:val="22"/>
            <w:rtl w:val="0"/>
            <w:lang w:val="de-DE"/>
          </w:rPr>
          <w:delText>Frau von Goethe war lange in Wien, ist erst seit drei Wochen wieder in Weimar, kr</w:delText>
        </w:r>
      </w:del>
      <w:del w:id="12483" w:date="2023-01-13T18:26:59Z" w:author="Jan Groh">
        <w:r>
          <w:rPr>
            <w:rFonts w:ascii="Garamond Premier Pro Caption" w:hAnsi="Garamond Premier Pro Caption" w:hint="default"/>
            <w:sz w:val="22"/>
            <w:szCs w:val="22"/>
            <w:rtl w:val="0"/>
          </w:rPr>
          <w:delText>ä</w:delText>
        </w:r>
      </w:del>
      <w:del w:id="12484" w:date="2023-01-13T18:26:59Z" w:author="Jan Groh">
        <w:r>
          <w:rPr>
            <w:rFonts w:ascii="Garamond Premier Pro Caption" w:hAnsi="Garamond Premier Pro Caption"/>
            <w:sz w:val="22"/>
            <w:szCs w:val="22"/>
            <w:rtl w:val="0"/>
            <w:lang w:val="de-DE"/>
          </w:rPr>
          <w:delText>nkelnd ohne Gefahr, launisch und bizarr, aber auch geistreich und anmutig wie immer. Walther hat sich ganz der Musik gewidmet, war anderthalb Jahre in Wien, komponiert flei</w:delText>
        </w:r>
      </w:del>
      <w:del w:id="12485" w:date="2023-01-13T18:26:59Z" w:author="Jan Groh">
        <w:r>
          <w:rPr>
            <w:rFonts w:ascii="Garamond Premier Pro Caption" w:hAnsi="Garamond Premier Pro Caption" w:hint="default"/>
            <w:sz w:val="22"/>
            <w:szCs w:val="22"/>
            <w:rtl w:val="0"/>
            <w:lang w:val="de-DE"/>
          </w:rPr>
          <w:delText>ß</w:delText>
        </w:r>
      </w:del>
      <w:del w:id="12486" w:date="2023-01-13T18:26:59Z" w:author="Jan Groh">
        <w:r>
          <w:rPr>
            <w:rFonts w:ascii="Garamond Premier Pro Caption" w:hAnsi="Garamond Premier Pro Caption"/>
            <w:sz w:val="22"/>
            <w:szCs w:val="22"/>
            <w:rtl w:val="0"/>
            <w:lang w:val="de-DE"/>
          </w:rPr>
          <w:delText>ig Opern und ist jetzt in Stettin. Wolf studiert in Heidelberg, kommt Michaelis</w:delText>
        </w:r>
      </w:del>
      <w:del w:id="1248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7"/>
        </w:r>
      </w:del>
      <w:del w:id="12488" w:date="2023-01-13T18:26:59Z" w:author="Jan Groh">
        <w:r>
          <w:rPr>
            <w:rFonts w:ascii="Garamond Premier Pro Caption" w:hAnsi="Garamond Premier Pro Caption"/>
            <w:sz w:val="22"/>
            <w:szCs w:val="22"/>
            <w:rtl w:val="0"/>
            <w:lang w:val="de-DE"/>
          </w:rPr>
          <w:delText xml:space="preserve"> nach Jena, ist sehr solid und gescheit, aber ebenfalls etwas Sonderling. Alma ist ein holdes reines M</w:delText>
        </w:r>
      </w:del>
      <w:del w:id="12489" w:date="2023-01-13T18:26:59Z" w:author="Jan Groh">
        <w:r>
          <w:rPr>
            <w:rFonts w:ascii="Garamond Premier Pro Caption" w:hAnsi="Garamond Premier Pro Caption" w:hint="default"/>
            <w:sz w:val="22"/>
            <w:szCs w:val="22"/>
            <w:rtl w:val="0"/>
          </w:rPr>
          <w:delText>ä</w:delText>
        </w:r>
      </w:del>
      <w:del w:id="12490" w:date="2023-01-13T18:26:59Z" w:author="Jan Groh">
        <w:r>
          <w:rPr>
            <w:rFonts w:ascii="Garamond Premier Pro Caption" w:hAnsi="Garamond Premier Pro Caption"/>
            <w:sz w:val="22"/>
            <w:szCs w:val="22"/>
            <w:rtl w:val="0"/>
            <w:lang w:val="de-DE"/>
          </w:rPr>
          <w:delText>dchen von nur zw</w:delText>
        </w:r>
      </w:del>
      <w:del w:id="12491" w:date="2023-01-13T18:26:59Z" w:author="Jan Groh">
        <w:r>
          <w:rPr>
            <w:rFonts w:ascii="Garamond Premier Pro Caption" w:hAnsi="Garamond Premier Pro Caption" w:hint="default"/>
            <w:sz w:val="22"/>
            <w:szCs w:val="22"/>
            <w:rtl w:val="0"/>
            <w:lang w:val="sv-SE"/>
          </w:rPr>
          <w:delText>ö</w:delText>
        </w:r>
      </w:del>
      <w:del w:id="12492" w:date="2023-01-13T18:26:59Z" w:author="Jan Groh">
        <w:r>
          <w:rPr>
            <w:rFonts w:ascii="Garamond Premier Pro Caption" w:hAnsi="Garamond Premier Pro Caption"/>
            <w:sz w:val="22"/>
            <w:szCs w:val="22"/>
            <w:rtl w:val="0"/>
            <w:lang w:val="de-DE"/>
          </w:rPr>
          <w:delText>lf Jahren und scheint trotz der Abenteuerlichkeit der Mutter ganz schlicht und h</w:delText>
        </w:r>
      </w:del>
      <w:del w:id="12493" w:date="2023-01-13T18:26:59Z" w:author="Jan Groh">
        <w:r>
          <w:rPr>
            <w:rFonts w:ascii="Garamond Premier Pro Caption" w:hAnsi="Garamond Premier Pro Caption" w:hint="default"/>
            <w:sz w:val="22"/>
            <w:szCs w:val="22"/>
            <w:rtl w:val="0"/>
          </w:rPr>
          <w:delText>ä</w:delText>
        </w:r>
      </w:del>
      <w:del w:id="12494" w:date="2023-01-13T18:26:59Z" w:author="Jan Groh">
        <w:r>
          <w:rPr>
            <w:rFonts w:ascii="Garamond Premier Pro Caption" w:hAnsi="Garamond Premier Pro Caption"/>
            <w:sz w:val="22"/>
            <w:szCs w:val="22"/>
            <w:rtl w:val="0"/>
            <w:lang w:val="de-DE"/>
          </w:rPr>
          <w:delText>uslich zu werden.</w:delText>
        </w:r>
      </w:del>
      <w:del w:id="12495" w:date="2023-01-13T18:26:59Z" w:author="Jan Groh">
        <w:r>
          <w:rPr>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9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97" w:date="2023-01-13T18:26:59Z" w:author="Jan Groh"/>
          <w:rFonts w:ascii="Garamond Premier Pro Italic" w:cs="Garamond Premier Pro Italic" w:hAnsi="Garamond Premier Pro Italic" w:eastAsia="Garamond Premier Pro Italic"/>
          <w:sz w:val="22"/>
          <w:szCs w:val="22"/>
        </w:rPr>
      </w:pPr>
      <w:del w:id="12498" w:date="2023-01-13T18:26:59Z" w:author="Jan Groh">
        <w:r>
          <w:rPr>
            <w:rFonts w:ascii="Garamond Premier Pro Italic" w:hAnsi="Garamond Premier Pro Italic"/>
            <w:sz w:val="22"/>
            <w:szCs w:val="22"/>
            <w:rtl w:val="0"/>
            <w:lang w:val="en-US"/>
          </w:rPr>
          <w:delText>Walther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499" w:date="2023-01-13T18:26:59Z" w:author="Jan Groh"/>
          <w:rFonts w:ascii="Garamond Premier Pro Italic" w:cs="Garamond Premier Pro Italic" w:hAnsi="Garamond Premier Pro Italic" w:eastAsia="Garamond Premier Pro Italic"/>
          <w:sz w:val="22"/>
          <w:szCs w:val="22"/>
        </w:rPr>
      </w:pPr>
      <w:del w:id="12500" w:date="2023-01-13T18:26:59Z" w:author="Jan Groh">
        <w:r>
          <w:rPr>
            <w:rFonts w:ascii="Garamond Premier Pro Italic" w:hAnsi="Garamond Premier Pro Italic"/>
            <w:sz w:val="22"/>
            <w:szCs w:val="22"/>
            <w:rtl w:val="0"/>
            <w:lang w:val="de-DE"/>
          </w:rPr>
          <w:delText>Nassenheide, 7. Sept. 1841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01" w:date="2023-01-13T18:26:59Z" w:author="Jan Groh"/>
          <w:rFonts w:ascii="Garamond Premier Pro Caption" w:cs="Garamond Premier Pro Caption" w:hAnsi="Garamond Premier Pro Caption" w:eastAsia="Garamond Premier Pro Caption"/>
          <w:sz w:val="22"/>
          <w:szCs w:val="22"/>
        </w:rPr>
      </w:pPr>
      <w:del w:id="12502" w:date="2023-01-13T18:26:59Z" w:author="Jan Groh">
        <w:r>
          <w:rPr>
            <w:rFonts w:ascii="Garamond Premier Pro Caption" w:hAnsi="Garamond Premier Pro Caption"/>
            <w:sz w:val="22"/>
            <w:szCs w:val="22"/>
            <w:rtl w:val="0"/>
            <w:lang w:val="de-DE"/>
          </w:rPr>
          <w:delText xml:space="preserve">Ich bin heiter und unbefangen, aber freilich nur </w:delText>
        </w:r>
      </w:del>
      <w:del w:id="12503" w:date="2023-01-13T18:26:59Z" w:author="Jan Groh">
        <w:r>
          <w:rPr>
            <w:rFonts w:ascii="Garamond Premier Pro Caption" w:hAnsi="Garamond Premier Pro Caption" w:hint="default"/>
            <w:sz w:val="22"/>
            <w:szCs w:val="22"/>
            <w:rtl w:val="0"/>
          </w:rPr>
          <w:delText>ä</w:delText>
        </w:r>
      </w:del>
      <w:del w:id="12504" w:date="2023-01-13T18:26:59Z" w:author="Jan Groh">
        <w:r>
          <w:rPr>
            <w:rFonts w:ascii="Garamond Premier Pro Caption" w:hAnsi="Garamond Premier Pro Caption"/>
            <w:sz w:val="22"/>
            <w:szCs w:val="22"/>
            <w:rtl w:val="0"/>
          </w:rPr>
          <w:delText>u</w:delText>
        </w:r>
      </w:del>
      <w:del w:id="12505" w:date="2023-01-13T18:26:59Z" w:author="Jan Groh">
        <w:r>
          <w:rPr>
            <w:rFonts w:ascii="Garamond Premier Pro Caption" w:hAnsi="Garamond Premier Pro Caption" w:hint="default"/>
            <w:sz w:val="22"/>
            <w:szCs w:val="22"/>
            <w:rtl w:val="0"/>
            <w:lang w:val="de-DE"/>
          </w:rPr>
          <w:delText>ß</w:delText>
        </w:r>
      </w:del>
      <w:del w:id="12506" w:date="2023-01-13T18:26:59Z" w:author="Jan Groh">
        <w:r>
          <w:rPr>
            <w:rFonts w:ascii="Garamond Premier Pro Caption" w:hAnsi="Garamond Premier Pro Caption"/>
            <w:sz w:val="22"/>
            <w:szCs w:val="22"/>
            <w:rtl w:val="0"/>
            <w:lang w:val="de-DE"/>
          </w:rPr>
          <w:delText>erlich, oder vielmehr oberfl</w:delText>
        </w:r>
      </w:del>
      <w:del w:id="12507" w:date="2023-01-13T18:26:59Z" w:author="Jan Groh">
        <w:r>
          <w:rPr>
            <w:rFonts w:ascii="Garamond Premier Pro Caption" w:hAnsi="Garamond Premier Pro Caption" w:hint="default"/>
            <w:sz w:val="22"/>
            <w:szCs w:val="22"/>
            <w:rtl w:val="0"/>
          </w:rPr>
          <w:delText>ä</w:delText>
        </w:r>
      </w:del>
      <w:del w:id="12508" w:date="2023-01-13T18:26:59Z" w:author="Jan Groh">
        <w:r>
          <w:rPr>
            <w:rFonts w:ascii="Garamond Premier Pro Caption" w:hAnsi="Garamond Premier Pro Caption"/>
            <w:sz w:val="22"/>
            <w:szCs w:val="22"/>
            <w:rtl w:val="0"/>
            <w:lang w:val="de-DE"/>
          </w:rPr>
          <w:delText>chlich, denn in meinem tiefsten Innern bin ich eigentlich doch todungl</w:delText>
        </w:r>
      </w:del>
      <w:del w:id="12509" w:date="2023-01-13T18:26:59Z" w:author="Jan Groh">
        <w:r>
          <w:rPr>
            <w:rFonts w:ascii="Garamond Premier Pro Caption" w:hAnsi="Garamond Premier Pro Caption" w:hint="default"/>
            <w:sz w:val="22"/>
            <w:szCs w:val="22"/>
            <w:rtl w:val="0"/>
          </w:rPr>
          <w:delText>ü</w:delText>
        </w:r>
      </w:del>
      <w:del w:id="12510" w:date="2023-01-13T18:26:59Z" w:author="Jan Groh">
        <w:r>
          <w:rPr>
            <w:rFonts w:ascii="Garamond Premier Pro Caption" w:hAnsi="Garamond Premier Pro Caption"/>
            <w:sz w:val="22"/>
            <w:szCs w:val="22"/>
            <w:rtl w:val="0"/>
            <w:lang w:val="de-DE"/>
          </w:rPr>
          <w:delText xml:space="preserve">cklich. Ich mag die Welt, die Menschen, die Natur, kurz, was ich will, betrachten, so ziehe ich daraus nur eine schmerzliche Wehmut. Die Menschen scheinen mir sehr wenig liebenswert, und Treue, Glauben usw. gelten bei ihnen nur so lange, wie sie nicht mit den </w:delText>
        </w:r>
      </w:del>
      <w:del w:id="12511" w:date="2023-01-13T18:26:59Z" w:author="Jan Groh">
        <w:r>
          <w:rPr>
            <w:rFonts w:ascii="Garamond Premier Pro Caption" w:hAnsi="Garamond Premier Pro Caption" w:hint="default"/>
            <w:sz w:val="22"/>
            <w:szCs w:val="22"/>
            <w:rtl w:val="0"/>
          </w:rPr>
          <w:delText>ä</w:delText>
        </w:r>
      </w:del>
      <w:del w:id="12512" w:date="2023-01-13T18:26:59Z" w:author="Jan Groh">
        <w:r>
          <w:rPr>
            <w:rFonts w:ascii="Garamond Premier Pro Caption" w:hAnsi="Garamond Premier Pro Caption"/>
            <w:sz w:val="22"/>
            <w:szCs w:val="22"/>
            <w:rtl w:val="0"/>
          </w:rPr>
          <w:delText>u</w:delText>
        </w:r>
      </w:del>
      <w:del w:id="12513" w:date="2023-01-13T18:26:59Z" w:author="Jan Groh">
        <w:r>
          <w:rPr>
            <w:rFonts w:ascii="Garamond Premier Pro Caption" w:hAnsi="Garamond Premier Pro Caption" w:hint="default"/>
            <w:sz w:val="22"/>
            <w:szCs w:val="22"/>
            <w:rtl w:val="0"/>
            <w:lang w:val="de-DE"/>
          </w:rPr>
          <w:delText>ß</w:delText>
        </w:r>
      </w:del>
      <w:del w:id="12514" w:date="2023-01-13T18:26:59Z" w:author="Jan Groh">
        <w:r>
          <w:rPr>
            <w:rFonts w:ascii="Garamond Premier Pro Caption" w:hAnsi="Garamond Premier Pro Caption"/>
            <w:sz w:val="22"/>
            <w:szCs w:val="22"/>
            <w:rtl w:val="0"/>
            <w:lang w:val="de-DE"/>
          </w:rPr>
          <w:delText>eren Verh</w:delText>
        </w:r>
      </w:del>
      <w:del w:id="12515" w:date="2023-01-13T18:26:59Z" w:author="Jan Groh">
        <w:r>
          <w:rPr>
            <w:rFonts w:ascii="Garamond Premier Pro Caption" w:hAnsi="Garamond Premier Pro Caption" w:hint="default"/>
            <w:sz w:val="22"/>
            <w:szCs w:val="22"/>
            <w:rtl w:val="0"/>
          </w:rPr>
          <w:delText>ä</w:delText>
        </w:r>
      </w:del>
      <w:del w:id="12516" w:date="2023-01-13T18:26:59Z" w:author="Jan Groh">
        <w:r>
          <w:rPr>
            <w:rFonts w:ascii="Garamond Premier Pro Caption" w:hAnsi="Garamond Premier Pro Caption"/>
            <w:sz w:val="22"/>
            <w:szCs w:val="22"/>
            <w:rtl w:val="0"/>
            <w:lang w:val="de-DE"/>
          </w:rPr>
          <w:delText>ltnissen in Kollision geraten. Wehe denen, die besser, wahrer, trefflicher; diese m</w:delText>
        </w:r>
      </w:del>
      <w:del w:id="12517" w:date="2023-01-13T18:26:59Z" w:author="Jan Groh">
        <w:r>
          <w:rPr>
            <w:rFonts w:ascii="Garamond Premier Pro Caption" w:hAnsi="Garamond Premier Pro Caption" w:hint="default"/>
            <w:sz w:val="22"/>
            <w:szCs w:val="22"/>
            <w:rtl w:val="0"/>
          </w:rPr>
          <w:delText>ü</w:delText>
        </w:r>
      </w:del>
      <w:del w:id="12518" w:date="2023-01-13T18:26:59Z" w:author="Jan Groh">
        <w:r>
          <w:rPr>
            <w:rFonts w:ascii="Garamond Premier Pro Caption" w:hAnsi="Garamond Premier Pro Caption"/>
            <w:sz w:val="22"/>
            <w:szCs w:val="22"/>
            <w:rtl w:val="0"/>
            <w:lang w:val="de-DE"/>
          </w:rPr>
          <w:delText>ssen ein wahres M</w:delText>
        </w:r>
      </w:del>
      <w:del w:id="12519" w:date="2023-01-13T18:26:59Z" w:author="Jan Groh">
        <w:r>
          <w:rPr>
            <w:rFonts w:ascii="Garamond Premier Pro Caption" w:hAnsi="Garamond Premier Pro Caption" w:hint="default"/>
            <w:sz w:val="22"/>
            <w:szCs w:val="22"/>
            <w:rtl w:val="0"/>
          </w:rPr>
          <w:delText>ä</w:delText>
        </w:r>
      </w:del>
      <w:del w:id="12520" w:date="2023-01-13T18:26:59Z" w:author="Jan Groh">
        <w:r>
          <w:rPr>
            <w:rFonts w:ascii="Garamond Premier Pro Caption" w:hAnsi="Garamond Premier Pro Caption"/>
            <w:sz w:val="22"/>
            <w:szCs w:val="22"/>
            <w:rtl w:val="0"/>
            <w:lang w:val="de-DE"/>
          </w:rPr>
          <w:delText>rtyrertum erdulden, davon wei</w:delText>
        </w:r>
      </w:del>
      <w:del w:id="12521" w:date="2023-01-13T18:26:59Z" w:author="Jan Groh">
        <w:r>
          <w:rPr>
            <w:rFonts w:ascii="Garamond Premier Pro Caption" w:hAnsi="Garamond Premier Pro Caption" w:hint="default"/>
            <w:sz w:val="22"/>
            <w:szCs w:val="22"/>
            <w:rtl w:val="0"/>
            <w:lang w:val="de-DE"/>
          </w:rPr>
          <w:delText>ß</w:delText>
        </w:r>
      </w:del>
      <w:del w:id="12522" w:date="2023-01-13T18:26:59Z" w:author="Jan Groh">
        <w:r>
          <w:rPr>
            <w:rFonts w:ascii="Garamond Premier Pro Caption" w:hAnsi="Garamond Premier Pro Caption"/>
            <w:sz w:val="22"/>
            <w:szCs w:val="22"/>
            <w:rtl w:val="0"/>
            <w:lang w:val="de-DE"/>
          </w:rPr>
          <w:delText>t Du ja leider am besten zu erz</w:delText>
        </w:r>
      </w:del>
      <w:del w:id="12523" w:date="2023-01-13T18:26:59Z" w:author="Jan Groh">
        <w:r>
          <w:rPr>
            <w:rFonts w:ascii="Garamond Premier Pro Caption" w:hAnsi="Garamond Premier Pro Caption" w:hint="default"/>
            <w:sz w:val="22"/>
            <w:szCs w:val="22"/>
            <w:rtl w:val="0"/>
          </w:rPr>
          <w:delText>ä</w:delText>
        </w:r>
      </w:del>
      <w:del w:id="12524" w:date="2023-01-13T18:26:59Z" w:author="Jan Groh">
        <w:r>
          <w:rPr>
            <w:rFonts w:ascii="Garamond Premier Pro Caption" w:hAnsi="Garamond Premier Pro Caption"/>
            <w:sz w:val="22"/>
            <w:szCs w:val="22"/>
            <w:rtl w:val="0"/>
            <w:lang w:val="de-DE"/>
          </w:rPr>
          <w:delText xml:space="preserve">hlen. Ich habe trotz aller </w:delText>
        </w:r>
      </w:del>
      <w:del w:id="12525" w:date="2023-01-13T18:26:59Z" w:author="Jan Groh">
        <w:r>
          <w:rPr>
            <w:rFonts w:ascii="Garamond Premier Pro Caption" w:hAnsi="Garamond Premier Pro Caption" w:hint="default"/>
            <w:sz w:val="22"/>
            <w:szCs w:val="22"/>
            <w:rtl w:val="0"/>
          </w:rPr>
          <w:delText>ä</w:delText>
        </w:r>
      </w:del>
      <w:del w:id="12526" w:date="2023-01-13T18:26:59Z" w:author="Jan Groh">
        <w:r>
          <w:rPr>
            <w:rFonts w:ascii="Garamond Premier Pro Caption" w:hAnsi="Garamond Premier Pro Caption"/>
            <w:sz w:val="22"/>
            <w:szCs w:val="22"/>
            <w:rtl w:val="0"/>
          </w:rPr>
          <w:delText>u</w:delText>
        </w:r>
      </w:del>
      <w:del w:id="12527" w:date="2023-01-13T18:26:59Z" w:author="Jan Groh">
        <w:r>
          <w:rPr>
            <w:rFonts w:ascii="Garamond Premier Pro Caption" w:hAnsi="Garamond Premier Pro Caption" w:hint="default"/>
            <w:sz w:val="22"/>
            <w:szCs w:val="22"/>
            <w:rtl w:val="0"/>
            <w:lang w:val="de-DE"/>
          </w:rPr>
          <w:delText>ß</w:delText>
        </w:r>
      </w:del>
      <w:del w:id="12528" w:date="2023-01-13T18:26:59Z" w:author="Jan Groh">
        <w:r>
          <w:rPr>
            <w:rFonts w:ascii="Garamond Premier Pro Caption" w:hAnsi="Garamond Premier Pro Caption"/>
            <w:sz w:val="22"/>
            <w:szCs w:val="22"/>
            <w:rtl w:val="0"/>
            <w:lang w:val="de-DE"/>
          </w:rPr>
          <w:delText>eren Freundlichkeit eigentlich doch keinen Glauben an die Menschheit, und wenn Du nicht w</w:delText>
        </w:r>
      </w:del>
      <w:del w:id="12529" w:date="2023-01-13T18:26:59Z" w:author="Jan Groh">
        <w:r>
          <w:rPr>
            <w:rFonts w:ascii="Garamond Premier Pro Caption" w:hAnsi="Garamond Premier Pro Caption" w:hint="default"/>
            <w:sz w:val="22"/>
            <w:szCs w:val="22"/>
            <w:rtl w:val="0"/>
          </w:rPr>
          <w:delText>ä</w:delText>
        </w:r>
      </w:del>
      <w:del w:id="12530" w:date="2023-01-13T18:26:59Z" w:author="Jan Groh">
        <w:r>
          <w:rPr>
            <w:rFonts w:ascii="Garamond Premier Pro Caption" w:hAnsi="Garamond Premier Pro Caption"/>
            <w:sz w:val="22"/>
            <w:szCs w:val="22"/>
            <w:rtl w:val="0"/>
            <w:lang w:val="en-US"/>
          </w:rPr>
          <w:delText>rst, st</w:delText>
        </w:r>
      </w:del>
      <w:del w:id="12531" w:date="2023-01-13T18:26:59Z" w:author="Jan Groh">
        <w:r>
          <w:rPr>
            <w:rFonts w:ascii="Garamond Premier Pro Caption" w:hAnsi="Garamond Premier Pro Caption" w:hint="default"/>
            <w:sz w:val="22"/>
            <w:szCs w:val="22"/>
            <w:rtl w:val="0"/>
          </w:rPr>
          <w:delText>ä</w:delText>
        </w:r>
      </w:del>
      <w:del w:id="12532" w:date="2023-01-13T18:26:59Z" w:author="Jan Groh">
        <w:r>
          <w:rPr>
            <w:rFonts w:ascii="Garamond Premier Pro Caption" w:hAnsi="Garamond Premier Pro Caption"/>
            <w:sz w:val="22"/>
            <w:szCs w:val="22"/>
            <w:rtl w:val="0"/>
            <w:lang w:val="de-DE"/>
          </w:rPr>
          <w:delText>nde ich recht innerlich allein. Die Natur ist mir eine liebe treue Freundin, aber sie gibt mir immer nur Wehmut und Sehnsucht nach Unerreichbarem!</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33"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34" w:date="2023-01-13T18:26:59Z" w:author="Jan Groh"/>
          <w:rFonts w:ascii="Garamond Premier Pro Italic" w:cs="Garamond Premier Pro Italic" w:hAnsi="Garamond Premier Pro Italic" w:eastAsia="Garamond Premier Pro Italic"/>
          <w:sz w:val="22"/>
          <w:szCs w:val="22"/>
        </w:rPr>
      </w:pPr>
      <w:del w:id="12535" w:date="2023-01-13T18:26:59Z" w:author="Jan Groh">
        <w:r>
          <w:rPr>
            <w:rFonts w:ascii="Garamond Premier Pro Italic" w:hAnsi="Garamond Premier Pro Italic"/>
            <w:sz w:val="22"/>
            <w:szCs w:val="22"/>
            <w:rtl w:val="0"/>
            <w:lang w:val="de-DE"/>
          </w:rPr>
          <w:delText>Nassenheide, 30. Sept. 1841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36" w:date="2023-01-13T18:26:59Z" w:author="Jan Groh"/>
          <w:rFonts w:ascii="Garamond Premier Pro Caption" w:cs="Garamond Premier Pro Caption" w:hAnsi="Garamond Premier Pro Caption" w:eastAsia="Garamond Premier Pro Caption"/>
          <w:sz w:val="22"/>
          <w:szCs w:val="22"/>
        </w:rPr>
      </w:pPr>
      <w:del w:id="12537" w:date="2023-01-13T18:26:59Z" w:author="Jan Groh">
        <w:r>
          <w:rPr>
            <w:rFonts w:ascii="Garamond Premier Pro Caption" w:hAnsi="Garamond Premier Pro Caption"/>
            <w:sz w:val="22"/>
            <w:szCs w:val="22"/>
            <w:rtl w:val="0"/>
            <w:lang w:val="de-DE"/>
          </w:rPr>
          <w:delText>Liebe Mutter! Habe tausend Dank f</w:delText>
        </w:r>
      </w:del>
      <w:del w:id="12538" w:date="2023-01-13T18:26:59Z" w:author="Jan Groh">
        <w:r>
          <w:rPr>
            <w:rFonts w:ascii="Garamond Premier Pro Caption" w:hAnsi="Garamond Premier Pro Caption" w:hint="default"/>
            <w:sz w:val="22"/>
            <w:szCs w:val="22"/>
            <w:rtl w:val="0"/>
          </w:rPr>
          <w:delText>ü</w:delText>
        </w:r>
      </w:del>
      <w:del w:id="12539" w:date="2023-01-13T18:26:59Z" w:author="Jan Groh">
        <w:r>
          <w:rPr>
            <w:rFonts w:ascii="Garamond Premier Pro Caption" w:hAnsi="Garamond Premier Pro Caption"/>
            <w:sz w:val="22"/>
            <w:szCs w:val="22"/>
            <w:rtl w:val="0"/>
            <w:lang w:val="de-DE"/>
          </w:rPr>
          <w:delText>r Deinen lieben Brief und f</w:delText>
        </w:r>
      </w:del>
      <w:del w:id="12540" w:date="2023-01-13T18:26:59Z" w:author="Jan Groh">
        <w:r>
          <w:rPr>
            <w:rFonts w:ascii="Garamond Premier Pro Caption" w:hAnsi="Garamond Premier Pro Caption" w:hint="default"/>
            <w:sz w:val="22"/>
            <w:szCs w:val="22"/>
            <w:rtl w:val="0"/>
          </w:rPr>
          <w:delText>ü</w:delText>
        </w:r>
      </w:del>
      <w:del w:id="12541" w:date="2023-01-13T18:26:59Z" w:author="Jan Groh">
        <w:r>
          <w:rPr>
            <w:rFonts w:ascii="Garamond Premier Pro Caption" w:hAnsi="Garamond Premier Pro Caption"/>
            <w:sz w:val="22"/>
            <w:szCs w:val="22"/>
            <w:rtl w:val="0"/>
            <w:lang w:val="de-DE"/>
          </w:rPr>
          <w:delText>r Deine Teilnahme, aber ich sehe wohl, Du denkst es Dir doch ganz anders. Du glaubst, ich w</w:delText>
        </w:r>
      </w:del>
      <w:del w:id="12542" w:date="2023-01-13T18:26:59Z" w:author="Jan Groh">
        <w:r>
          <w:rPr>
            <w:rFonts w:ascii="Garamond Premier Pro Caption" w:hAnsi="Garamond Premier Pro Caption" w:hint="default"/>
            <w:sz w:val="22"/>
            <w:szCs w:val="22"/>
            <w:rtl w:val="0"/>
          </w:rPr>
          <w:delText>ü</w:delText>
        </w:r>
      </w:del>
      <w:del w:id="12543" w:date="2023-01-13T18:26:59Z" w:author="Jan Groh">
        <w:r>
          <w:rPr>
            <w:rFonts w:ascii="Garamond Premier Pro Caption" w:hAnsi="Garamond Premier Pro Caption"/>
            <w:sz w:val="22"/>
            <w:szCs w:val="22"/>
            <w:rtl w:val="0"/>
            <w:lang w:val="pt-PT"/>
          </w:rPr>
          <w:delText>rde Se</w:delText>
        </w:r>
      </w:del>
      <w:del w:id="12544" w:date="2023-01-13T18:26:59Z" w:author="Jan Groh">
        <w:r>
          <w:rPr>
            <w:rFonts w:ascii="Garamond Premier Pro Caption" w:hAnsi="Garamond Premier Pro Caption"/>
            <w:sz w:val="22"/>
            <w:szCs w:val="22"/>
            <w:rtl w:val="0"/>
            <w:lang w:val="de-DE"/>
          </w:rPr>
          <w:delText>y</w:delText>
        </w:r>
      </w:del>
      <w:del w:id="12545" w:date="2023-01-13T18:26:59Z" w:author="Jan Groh">
        <w:r>
          <w:rPr>
            <w:rFonts w:ascii="Garamond Premier Pro Caption" w:hAnsi="Garamond Premier Pro Caption"/>
            <w:sz w:val="22"/>
            <w:szCs w:val="22"/>
            <w:rtl w:val="0"/>
            <w:lang w:val="de-DE"/>
          </w:rPr>
          <w:delText>fried</w:delText>
        </w:r>
      </w:del>
      <w:del w:id="12546"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88"/>
        </w:r>
      </w:del>
      <w:del w:id="12547" w:date="2023-01-13T18:26:59Z" w:author="Jan Groh">
        <w:r>
          <w:rPr>
            <w:rFonts w:ascii="Garamond Premier Pro Caption" w:hAnsi="Garamond Premier Pro Caption"/>
            <w:sz w:val="22"/>
            <w:szCs w:val="22"/>
            <w:rtl w:val="0"/>
            <w:lang w:val="de-DE"/>
          </w:rPr>
          <w:delText xml:space="preserve"> still betrauern wie einen lieben Freund und hoffst nun eigentlich, da</w:delText>
        </w:r>
      </w:del>
      <w:del w:id="12548" w:date="2023-01-13T18:26:59Z" w:author="Jan Groh">
        <w:r>
          <w:rPr>
            <w:rFonts w:ascii="Garamond Premier Pro Caption" w:hAnsi="Garamond Premier Pro Caption" w:hint="default"/>
            <w:sz w:val="22"/>
            <w:szCs w:val="22"/>
            <w:rtl w:val="0"/>
            <w:lang w:val="de-DE"/>
          </w:rPr>
          <w:delText xml:space="preserve">ß </w:delText>
        </w:r>
      </w:del>
      <w:del w:id="12549" w:date="2023-01-13T18:26:59Z" w:author="Jan Groh">
        <w:r>
          <w:rPr>
            <w:rFonts w:ascii="Garamond Premier Pro Caption" w:hAnsi="Garamond Premier Pro Caption"/>
            <w:sz w:val="22"/>
            <w:szCs w:val="22"/>
            <w:rtl w:val="0"/>
            <w:lang w:val="de-DE"/>
          </w:rPr>
          <w:delText xml:space="preserve">ich wohl ganz genesen soll, da mich nichts </w:delText>
        </w:r>
      </w:del>
      <w:del w:id="12550" w:date="2023-01-13T18:26:59Z" w:author="Jan Groh">
        <w:r>
          <w:rPr>
            <w:rFonts w:ascii="Garamond Premier Pro Caption" w:hAnsi="Garamond Premier Pro Caption" w:hint="default"/>
            <w:sz w:val="22"/>
            <w:szCs w:val="22"/>
            <w:rtl w:val="0"/>
            <w:lang w:val="sv-SE"/>
          </w:rPr>
          <w:delText>Ä</w:delText>
        </w:r>
      </w:del>
      <w:del w:id="12551" w:date="2023-01-13T18:26:59Z" w:author="Jan Groh">
        <w:r>
          <w:rPr>
            <w:rFonts w:ascii="Garamond Premier Pro Caption" w:hAnsi="Garamond Premier Pro Caption"/>
            <w:sz w:val="22"/>
            <w:szCs w:val="22"/>
            <w:rtl w:val="0"/>
          </w:rPr>
          <w:delText>u</w:delText>
        </w:r>
      </w:del>
      <w:del w:id="12552" w:date="2023-01-13T18:26:59Z" w:author="Jan Groh">
        <w:r>
          <w:rPr>
            <w:rFonts w:ascii="Garamond Premier Pro Caption" w:hAnsi="Garamond Premier Pro Caption" w:hint="default"/>
            <w:sz w:val="22"/>
            <w:szCs w:val="22"/>
            <w:rtl w:val="0"/>
            <w:lang w:val="de-DE"/>
          </w:rPr>
          <w:delText>ß</w:delText>
        </w:r>
      </w:del>
      <w:del w:id="12553" w:date="2023-01-13T18:26:59Z" w:author="Jan Groh">
        <w:r>
          <w:rPr>
            <w:rFonts w:ascii="Garamond Premier Pro Caption" w:hAnsi="Garamond Premier Pro Caption"/>
            <w:sz w:val="22"/>
            <w:szCs w:val="22"/>
            <w:rtl w:val="0"/>
            <w:lang w:val="de-DE"/>
          </w:rPr>
          <w:delText>eres mehr treibt zur Arbeit, siehst mich im Geiste schon in alle Welten reisen, da mich ja nun nichts mehr bindet, an einem Ort zu bleiben, und glaubst es vielleicht gerade so am besten! Aber nein! Das kannst Du nicht denken, Du begreifst und mu</w:delText>
        </w:r>
      </w:del>
      <w:del w:id="12554" w:date="2023-01-13T18:26:59Z" w:author="Jan Groh">
        <w:r>
          <w:rPr>
            <w:rFonts w:ascii="Garamond Premier Pro Caption" w:hAnsi="Garamond Premier Pro Caption" w:hint="default"/>
            <w:sz w:val="22"/>
            <w:szCs w:val="22"/>
            <w:rtl w:val="0"/>
            <w:lang w:val="de-DE"/>
          </w:rPr>
          <w:delText xml:space="preserve">ß </w:delText>
        </w:r>
      </w:del>
      <w:del w:id="12555" w:date="2023-01-13T18:26:59Z" w:author="Jan Groh">
        <w:r>
          <w:rPr>
            <w:rFonts w:ascii="Garamond Premier Pro Caption" w:hAnsi="Garamond Premier Pro Caption"/>
            <w:sz w:val="22"/>
            <w:szCs w:val="22"/>
            <w:rtl w:val="0"/>
            <w:lang w:val="de-DE"/>
          </w:rPr>
          <w:delText>begreifen, welch</w:delText>
        </w:r>
      </w:del>
      <w:del w:id="12556" w:date="2023-01-13T18:26:59Z" w:author="Jan Groh">
        <w:r>
          <w:rPr>
            <w:rFonts w:ascii="Garamond Premier Pro Caption" w:hAnsi="Garamond Premier Pro Caption" w:hint="default"/>
            <w:sz w:val="22"/>
            <w:szCs w:val="22"/>
            <w:rtl w:val="1"/>
          </w:rPr>
          <w:delText xml:space="preserve">’ </w:delText>
        </w:r>
      </w:del>
      <w:del w:id="12557" w:date="2023-01-13T18:26:59Z" w:author="Jan Groh">
        <w:r>
          <w:rPr>
            <w:rFonts w:ascii="Garamond Premier Pro Caption" w:hAnsi="Garamond Premier Pro Caption"/>
            <w:sz w:val="22"/>
            <w:szCs w:val="22"/>
            <w:rtl w:val="0"/>
            <w:lang w:val="de-DE"/>
          </w:rPr>
          <w:delText>grenzenloses Gef</w:delText>
        </w:r>
      </w:del>
      <w:del w:id="12558" w:date="2023-01-13T18:26:59Z" w:author="Jan Groh">
        <w:r>
          <w:rPr>
            <w:rFonts w:ascii="Garamond Premier Pro Caption" w:hAnsi="Garamond Premier Pro Caption" w:hint="default"/>
            <w:sz w:val="22"/>
            <w:szCs w:val="22"/>
            <w:rtl w:val="0"/>
          </w:rPr>
          <w:delText>ü</w:delText>
        </w:r>
      </w:del>
      <w:del w:id="12559" w:date="2023-01-13T18:26:59Z" w:author="Jan Groh">
        <w:r>
          <w:rPr>
            <w:rFonts w:ascii="Garamond Premier Pro Caption" w:hAnsi="Garamond Premier Pro Caption"/>
            <w:sz w:val="22"/>
            <w:szCs w:val="22"/>
            <w:rtl w:val="0"/>
            <w:lang w:val="de-DE"/>
          </w:rPr>
          <w:delText>hl der Ver</w:delText>
        </w:r>
      </w:del>
      <w:del w:id="12560" w:date="2023-01-13T18:26:59Z" w:author="Jan Groh">
        <w:r>
          <w:rPr>
            <w:rFonts w:ascii="Garamond Premier Pro Caption" w:hAnsi="Garamond Premier Pro Caption" w:hint="default"/>
            <w:sz w:val="22"/>
            <w:szCs w:val="22"/>
            <w:rtl w:val="0"/>
            <w:lang w:val="sv-SE"/>
          </w:rPr>
          <w:delText>ö</w:delText>
        </w:r>
      </w:del>
      <w:del w:id="12561" w:date="2023-01-13T18:26:59Z" w:author="Jan Groh">
        <w:r>
          <w:rPr>
            <w:rFonts w:ascii="Garamond Premier Pro Caption" w:hAnsi="Garamond Premier Pro Caption"/>
            <w:sz w:val="22"/>
            <w:szCs w:val="22"/>
            <w:rtl w:val="0"/>
            <w:lang w:val="de-DE"/>
          </w:rPr>
          <w:delText>dung mich erfa</w:delText>
        </w:r>
      </w:del>
      <w:del w:id="12562" w:date="2023-01-13T18:26:59Z" w:author="Jan Groh">
        <w:r>
          <w:rPr>
            <w:rFonts w:ascii="Garamond Premier Pro Caption" w:hAnsi="Garamond Premier Pro Caption" w:hint="default"/>
            <w:sz w:val="22"/>
            <w:szCs w:val="22"/>
            <w:rtl w:val="0"/>
            <w:lang w:val="de-DE"/>
          </w:rPr>
          <w:delText>ß</w:delText>
        </w:r>
      </w:del>
      <w:del w:id="12563" w:date="2023-01-13T18:26:59Z" w:author="Jan Groh">
        <w:r>
          <w:rPr>
            <w:rFonts w:ascii="Garamond Premier Pro Caption" w:hAnsi="Garamond Premier Pro Caption"/>
            <w:sz w:val="22"/>
            <w:szCs w:val="22"/>
            <w:rtl w:val="0"/>
            <w:lang w:val="de-DE"/>
          </w:rPr>
          <w:delText>t hat, da</w:delText>
        </w:r>
      </w:del>
      <w:del w:id="12564" w:date="2023-01-13T18:26:59Z" w:author="Jan Groh">
        <w:r>
          <w:rPr>
            <w:rFonts w:ascii="Garamond Premier Pro Caption" w:hAnsi="Garamond Premier Pro Caption" w:hint="default"/>
            <w:sz w:val="22"/>
            <w:szCs w:val="22"/>
            <w:rtl w:val="0"/>
            <w:lang w:val="de-DE"/>
          </w:rPr>
          <w:delText xml:space="preserve">ß </w:delText>
        </w:r>
      </w:del>
      <w:del w:id="12565" w:date="2023-01-13T18:26:59Z" w:author="Jan Groh">
        <w:r>
          <w:rPr>
            <w:rFonts w:ascii="Garamond Premier Pro Caption" w:hAnsi="Garamond Premier Pro Caption"/>
            <w:sz w:val="22"/>
            <w:szCs w:val="22"/>
            <w:rtl w:val="0"/>
            <w:lang w:val="de-DE"/>
          </w:rPr>
          <w:delText>sich nun niemand auf der weiten Welt mehr f</w:delText>
        </w:r>
      </w:del>
      <w:del w:id="12566" w:date="2023-01-13T18:26:59Z" w:author="Jan Groh">
        <w:r>
          <w:rPr>
            <w:rFonts w:ascii="Garamond Premier Pro Caption" w:hAnsi="Garamond Premier Pro Caption" w:hint="default"/>
            <w:sz w:val="22"/>
            <w:szCs w:val="22"/>
            <w:rtl w:val="0"/>
          </w:rPr>
          <w:delText>ü</w:delText>
        </w:r>
      </w:del>
      <w:del w:id="12567" w:date="2023-01-13T18:26:59Z" w:author="Jan Groh">
        <w:r>
          <w:rPr>
            <w:rFonts w:ascii="Garamond Premier Pro Caption" w:hAnsi="Garamond Premier Pro Caption"/>
            <w:sz w:val="22"/>
            <w:szCs w:val="22"/>
            <w:rtl w:val="0"/>
            <w:lang w:val="de-DE"/>
          </w:rPr>
          <w:delText>r meine Musik interessiert, da</w:delText>
        </w:r>
      </w:del>
      <w:del w:id="12568" w:date="2023-01-13T18:26:59Z" w:author="Jan Groh">
        <w:r>
          <w:rPr>
            <w:rFonts w:ascii="Garamond Premier Pro Caption" w:hAnsi="Garamond Premier Pro Caption" w:hint="default"/>
            <w:sz w:val="22"/>
            <w:szCs w:val="22"/>
            <w:rtl w:val="0"/>
            <w:lang w:val="de-DE"/>
          </w:rPr>
          <w:delText xml:space="preserve">ß </w:delText>
        </w:r>
      </w:del>
      <w:del w:id="12569" w:date="2023-01-13T18:26:59Z" w:author="Jan Groh">
        <w:r>
          <w:rPr>
            <w:rFonts w:ascii="Garamond Premier Pro Caption" w:hAnsi="Garamond Premier Pro Caption"/>
            <w:sz w:val="22"/>
            <w:szCs w:val="22"/>
            <w:rtl w:val="0"/>
            <w:lang w:val="de-DE"/>
          </w:rPr>
          <w:delText>ich nach niemands Anerkennung mehr zu streben habe, den ich wahrhaft verehre, da</w:delText>
        </w:r>
      </w:del>
      <w:del w:id="12570" w:date="2023-01-13T18:26:59Z" w:author="Jan Groh">
        <w:r>
          <w:rPr>
            <w:rFonts w:ascii="Garamond Premier Pro Caption" w:hAnsi="Garamond Premier Pro Caption" w:hint="default"/>
            <w:sz w:val="22"/>
            <w:szCs w:val="22"/>
            <w:rtl w:val="0"/>
            <w:lang w:val="de-DE"/>
          </w:rPr>
          <w:delText xml:space="preserve">ß </w:delText>
        </w:r>
      </w:del>
      <w:del w:id="12571" w:date="2023-01-13T18:26:59Z" w:author="Jan Groh">
        <w:r>
          <w:rPr>
            <w:rFonts w:ascii="Garamond Premier Pro Caption" w:hAnsi="Garamond Premier Pro Caption"/>
            <w:sz w:val="22"/>
            <w:szCs w:val="22"/>
            <w:rtl w:val="0"/>
            <w:lang w:val="de-DE"/>
          </w:rPr>
          <w:delText>ich mir bei niemand mehr Rat holen kann, da</w:delText>
        </w:r>
      </w:del>
      <w:del w:id="12572" w:date="2023-01-13T18:26:59Z" w:author="Jan Groh">
        <w:r>
          <w:rPr>
            <w:rFonts w:ascii="Garamond Premier Pro Caption" w:hAnsi="Garamond Premier Pro Caption" w:hint="default"/>
            <w:sz w:val="22"/>
            <w:szCs w:val="22"/>
            <w:rtl w:val="0"/>
            <w:lang w:val="de-DE"/>
          </w:rPr>
          <w:delText xml:space="preserve">ß </w:delText>
        </w:r>
      </w:del>
      <w:del w:id="12573" w:date="2023-01-13T18:26:59Z" w:author="Jan Groh">
        <w:r>
          <w:rPr>
            <w:rFonts w:ascii="Garamond Premier Pro Caption" w:hAnsi="Garamond Premier Pro Caption"/>
            <w:sz w:val="22"/>
            <w:szCs w:val="22"/>
            <w:rtl w:val="0"/>
            <w:lang w:val="de-DE"/>
          </w:rPr>
          <w:delText xml:space="preserve">ich ganz verlassen bin! </w:delText>
        </w:r>
      </w:del>
      <w:del w:id="12574" w:date="2023-01-13T18:26:59Z" w:author="Jan Groh">
        <w:r>
          <w:rPr>
            <w:rFonts w:ascii="Garamond Premier Pro Caption" w:hAnsi="Garamond Premier Pro Caption" w:hint="default"/>
            <w:sz w:val="22"/>
            <w:szCs w:val="22"/>
            <w:rtl w:val="0"/>
          </w:rPr>
          <w:delText xml:space="preserve">– </w:delText>
        </w:r>
      </w:del>
      <w:del w:id="12575" w:date="2023-01-13T18:26:59Z" w:author="Jan Groh">
        <w:r>
          <w:rPr>
            <w:rFonts w:ascii="Garamond Premier Pro Caption" w:hAnsi="Garamond Premier Pro Caption"/>
            <w:sz w:val="22"/>
            <w:szCs w:val="22"/>
            <w:rtl w:val="0"/>
            <w:lang w:val="de-DE"/>
          </w:rPr>
          <w:delText>Ich f</w:delText>
        </w:r>
      </w:del>
      <w:del w:id="12576" w:date="2023-01-13T18:26:59Z" w:author="Jan Groh">
        <w:r>
          <w:rPr>
            <w:rFonts w:ascii="Garamond Premier Pro Caption" w:hAnsi="Garamond Premier Pro Caption" w:hint="default"/>
            <w:sz w:val="22"/>
            <w:szCs w:val="22"/>
            <w:rtl w:val="0"/>
          </w:rPr>
          <w:delText>ü</w:delText>
        </w:r>
      </w:del>
      <w:del w:id="12577" w:date="2023-01-13T18:26:59Z" w:author="Jan Groh">
        <w:r>
          <w:rPr>
            <w:rFonts w:ascii="Garamond Premier Pro Caption" w:hAnsi="Garamond Premier Pro Caption"/>
            <w:sz w:val="22"/>
            <w:szCs w:val="22"/>
            <w:rtl w:val="0"/>
            <w:lang w:val="de-DE"/>
          </w:rPr>
          <w:delText>rchte, ich f</w:delText>
        </w:r>
      </w:del>
      <w:del w:id="12578" w:date="2023-01-13T18:26:59Z" w:author="Jan Groh">
        <w:r>
          <w:rPr>
            <w:rFonts w:ascii="Garamond Premier Pro Caption" w:hAnsi="Garamond Premier Pro Caption" w:hint="default"/>
            <w:sz w:val="22"/>
            <w:szCs w:val="22"/>
            <w:rtl w:val="0"/>
          </w:rPr>
          <w:delText>ü</w:delText>
        </w:r>
      </w:del>
      <w:del w:id="12579" w:date="2023-01-13T18:26:59Z" w:author="Jan Groh">
        <w:r>
          <w:rPr>
            <w:rFonts w:ascii="Garamond Premier Pro Caption" w:hAnsi="Garamond Premier Pro Caption"/>
            <w:sz w:val="22"/>
            <w:szCs w:val="22"/>
            <w:rtl w:val="0"/>
            <w:lang w:val="de-DE"/>
          </w:rPr>
          <w:delText>rchte, liebe Mutter, ich werde doch immer nur noch der Vergangenheit leben k</w:delText>
        </w:r>
      </w:del>
      <w:del w:id="12580" w:date="2023-01-13T18:26:59Z" w:author="Jan Groh">
        <w:r>
          <w:rPr>
            <w:rFonts w:ascii="Garamond Premier Pro Caption" w:hAnsi="Garamond Premier Pro Caption" w:hint="default"/>
            <w:sz w:val="22"/>
            <w:szCs w:val="22"/>
            <w:rtl w:val="0"/>
            <w:lang w:val="sv-SE"/>
          </w:rPr>
          <w:delText>ö</w:delText>
        </w:r>
      </w:del>
      <w:del w:id="12581" w:date="2023-01-13T18:26:59Z" w:author="Jan Groh">
        <w:r>
          <w:rPr>
            <w:rFonts w:ascii="Garamond Premier Pro Caption" w:hAnsi="Garamond Premier Pro Caption"/>
            <w:sz w:val="22"/>
            <w:szCs w:val="22"/>
            <w:rtl w:val="0"/>
            <w:lang w:val="de-DE"/>
          </w:rPr>
          <w:delText xml:space="preserve">nnen, und so eine Existenz </w:delText>
        </w:r>
      </w:del>
      <w:del w:id="12582" w:date="2023-01-13T18:26:59Z" w:author="Jan Groh">
        <w:r>
          <w:rPr>
            <w:rFonts w:ascii="Garamond Premier Pro Caption" w:hAnsi="Garamond Premier Pro Caption" w:hint="default"/>
            <w:sz w:val="22"/>
            <w:szCs w:val="22"/>
            <w:rtl w:val="0"/>
          </w:rPr>
          <w:delText xml:space="preserve">à </w:delText>
        </w:r>
      </w:del>
      <w:del w:id="12583" w:date="2023-01-13T18:26:59Z" w:author="Jan Groh">
        <w:r>
          <w:rPr>
            <w:rFonts w:ascii="Garamond Premier Pro Caption" w:hAnsi="Garamond Premier Pro Caption"/>
            <w:sz w:val="22"/>
            <w:szCs w:val="22"/>
            <w:rtl w:val="0"/>
            <w:lang w:val="de-DE"/>
          </w:rPr>
          <w:delText>la Eckermann ist doch mit 23 Jahren sehr traurig!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84"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85"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86"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87" w:date="2023-01-13T18:26:59Z" w:author="Jan Groh"/>
          <w:rStyle w:val="Ohne"/>
          <w:rFonts w:ascii="Garamond Premier Pro Caption" w:cs="Garamond Premier Pro Caption" w:hAnsi="Garamond Premier Pro Caption" w:eastAsia="Garamond Premier Pro Caption"/>
          <w:sz w:val="22"/>
          <w:szCs w:val="22"/>
        </w:rPr>
      </w:pPr>
      <w:del w:id="12588" w:date="2023-01-05T23:19:54Z" w:author="Jan Groh">
        <w:r>
          <w:rPr>
            <w:rFonts w:ascii="Garamond Premier Pro Bold" w:hAnsi="Garamond Premier Pro Bold"/>
            <w:sz w:val="22"/>
            <w:szCs w:val="22"/>
            <w:rtl w:val="0"/>
            <w:lang w:val="de-DE"/>
          </w:rPr>
          <w:delText>18</w:delText>
        </w:r>
      </w:del>
      <w:del w:id="12589" w:date="2023-01-13T18:26:59Z" w:author="Jan Groh">
        <w:r>
          <w:rPr>
            <w:rFonts w:ascii="Garamond Premier Pro Bold" w:hAnsi="Garamond Premier Pro Bold"/>
            <w:sz w:val="22"/>
            <w:szCs w:val="22"/>
            <w:rtl w:val="0"/>
            <w:lang w:val="de-DE"/>
          </w:rPr>
          <w:delText>4</w:delText>
        </w:r>
      </w:del>
      <w:ins w:id="12590" w:date="2023-01-05T23:19:56Z" w:author="Jan Groh">
        <w:del w:id="12591" w:date="2023-01-13T18:26:59Z" w:author="Jan Groh">
          <w:r>
            <w:rPr>
              <w:rFonts w:ascii="Garamond Premier Pro Bold" w:hAnsi="Garamond Premier Pro Bold"/>
              <w:sz w:val="22"/>
              <w:szCs w:val="22"/>
              <w:rtl w:val="0"/>
              <w:lang w:val="de-DE"/>
            </w:rPr>
            <w:delText>5</w:delText>
          </w:r>
        </w:del>
      </w:ins>
      <w:del w:id="12592" w:date="2023-01-05T23:19:56Z" w:author="Jan Groh">
        <w:r>
          <w:rPr>
            <w:rFonts w:ascii="Garamond Premier Pro Bold" w:hAnsi="Garamond Premier Pro Bold"/>
            <w:sz w:val="22"/>
            <w:szCs w:val="22"/>
            <w:rtl w:val="0"/>
            <w:lang w:val="de-DE"/>
          </w:rPr>
          <w:delText>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593" w:date="2023-01-13T18:26:59Z" w:author="Jan Groh"/>
          <w:rStyle w:val="Ohne"/>
          <w:rFonts w:ascii="Garamond Premier Pro Caption" w:cs="Garamond Premier Pro Caption" w:hAnsi="Garamond Premier Pro Caption" w:eastAsia="Garamond Premier Pro Caption"/>
          <w:sz w:val="22"/>
          <w:szCs w:val="22"/>
        </w:rPr>
      </w:pPr>
      <w:del w:id="12594" w:date="2023-01-13T18:26:59Z" w:author="Jan Groh">
        <w:r>
          <w:rPr>
            <w:rStyle w:val="Ohne"/>
            <w:rFonts w:ascii="Garamond Premier Pro Caption" w:hAnsi="Garamond Premier Pro Caption"/>
            <w:sz w:val="22"/>
            <w:szCs w:val="22"/>
            <w:rtl w:val="0"/>
            <w:lang w:val="de-DE"/>
          </w:rPr>
          <w:delText>(</w:delText>
        </w:r>
      </w:del>
      <w:del w:id="12595" w:date="2023-01-05T23:20:05Z" w:author="Jan Groh">
        <w:r>
          <w:rPr>
            <w:rStyle w:val="Ohne"/>
            <w:rFonts w:ascii="Garamond Premier Pro Caption" w:hAnsi="Garamond Premier Pro Caption"/>
            <w:sz w:val="22"/>
            <w:szCs w:val="22"/>
            <w:rtl w:val="0"/>
            <w:lang w:val="de-DE"/>
          </w:rPr>
          <w:delText>Ottilie 45-/46-j</w:delText>
        </w:r>
      </w:del>
      <w:del w:id="12596" w:date="2023-01-05T23:20:05Z" w:author="Jan Groh">
        <w:r>
          <w:rPr>
            <w:rStyle w:val="Ohne"/>
            <w:rFonts w:ascii="Garamond Premier Pro Caption" w:hAnsi="Garamond Premier Pro Caption" w:hint="default"/>
            <w:sz w:val="22"/>
            <w:szCs w:val="22"/>
            <w:rtl w:val="0"/>
            <w:lang w:val="de-DE"/>
          </w:rPr>
          <w:delText>ä</w:delText>
        </w:r>
      </w:del>
      <w:del w:id="12597" w:date="2023-01-05T23:20:05Z" w:author="Jan Groh">
        <w:r>
          <w:rPr>
            <w:rStyle w:val="Ohne"/>
            <w:rFonts w:ascii="Garamond Premier Pro Caption" w:hAnsi="Garamond Premier Pro Caption"/>
            <w:sz w:val="22"/>
            <w:szCs w:val="22"/>
            <w:rtl w:val="0"/>
            <w:lang w:val="de-DE"/>
          </w:rPr>
          <w:delText>hrig</w:delText>
        </w:r>
      </w:del>
      <w:ins w:id="12598" w:date="2023-01-05T23:20:10Z" w:author="Jan Groh">
        <w:del w:id="12599" w:date="2023-01-13T18:26:59Z" w:author="Jan Groh">
          <w:r>
            <w:rPr>
              <w:rStyle w:val="Ohne"/>
              <w:rFonts w:ascii="Garamond Premier Pro Caption" w:hAnsi="Garamond Premier Pro Caption"/>
              <w:sz w:val="22"/>
              <w:szCs w:val="22"/>
              <w:rtl w:val="0"/>
              <w:lang w:val="de-DE"/>
            </w:rPr>
            <w:delText>1841/42</w:delText>
          </w:r>
        </w:del>
      </w:ins>
      <w:del w:id="12600"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0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0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03" w:date="2023-01-13T18:26:59Z" w:author="Jan Groh"/>
          <w:rStyle w:val="Ohne"/>
          <w:rFonts w:ascii="Garamond Premier Pro Italic" w:cs="Garamond Premier Pro Italic" w:hAnsi="Garamond Premier Pro Italic" w:eastAsia="Garamond Premier Pro Italic"/>
          <w:sz w:val="22"/>
          <w:szCs w:val="22"/>
        </w:rPr>
      </w:pPr>
      <w:del w:id="12604" w:date="2023-01-13T18:26:59Z" w:author="Jan Groh">
        <w:r>
          <w:rPr>
            <w:rStyle w:val="Ohne"/>
            <w:rFonts w:ascii="Garamond Premier Pro Italic" w:hAnsi="Garamond Premier Pro Italic"/>
            <w:sz w:val="22"/>
            <w:szCs w:val="22"/>
            <w:rtl w:val="0"/>
            <w:lang w:val="de-DE"/>
          </w:rPr>
          <w:delText>Ottilie an Franz Liszt</w:delText>
        </w:r>
      </w:del>
      <w:del w:id="12605"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89"/>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06" w:date="2023-01-13T18:26:59Z" w:author="Jan Groh"/>
          <w:rStyle w:val="Ohne"/>
          <w:rFonts w:ascii="Garamond Premier Pro Italic" w:cs="Garamond Premier Pro Italic" w:hAnsi="Garamond Premier Pro Italic" w:eastAsia="Garamond Premier Pro Italic"/>
          <w:sz w:val="22"/>
          <w:szCs w:val="22"/>
        </w:rPr>
      </w:pPr>
      <w:del w:id="12607" w:date="2023-01-13T18:26:59Z" w:author="Jan Groh">
        <w:r>
          <w:rPr>
            <w:rStyle w:val="Ohne"/>
            <w:rFonts w:ascii="Garamond Premier Pro Italic" w:hAnsi="Garamond Premier Pro Italic"/>
            <w:sz w:val="22"/>
            <w:szCs w:val="22"/>
            <w:rtl w:val="0"/>
            <w:lang w:val="en-US"/>
          </w:rPr>
          <w:delText>10. Februar 1842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08" w:date="2023-01-13T18:26:59Z" w:author="Jan Groh"/>
          <w:rStyle w:val="Ohne"/>
          <w:rFonts w:ascii="Garamond Premier Pro Caption" w:cs="Garamond Premier Pro Caption" w:hAnsi="Garamond Premier Pro Caption" w:eastAsia="Garamond Premier Pro Caption"/>
          <w:sz w:val="22"/>
          <w:szCs w:val="22"/>
        </w:rPr>
      </w:pPr>
      <w:del w:id="12609" w:date="2023-01-13T18:26:59Z" w:author="Jan Groh">
        <w:r>
          <w:rPr>
            <w:rStyle w:val="Ohne"/>
            <w:rFonts w:ascii="Garamond Premier Pro Caption" w:hAnsi="Garamond Premier Pro Caption"/>
            <w:sz w:val="22"/>
            <w:szCs w:val="22"/>
            <w:rtl w:val="0"/>
            <w:lang w:val="de-DE"/>
          </w:rPr>
          <w:delText>Ich habe geglaubt, da</w:delText>
        </w:r>
      </w:del>
      <w:del w:id="12610" w:date="2023-01-13T18:26:59Z" w:author="Jan Groh">
        <w:r>
          <w:rPr>
            <w:rStyle w:val="Ohne"/>
            <w:rFonts w:ascii="Garamond Premier Pro Caption" w:hAnsi="Garamond Premier Pro Caption" w:hint="default"/>
            <w:sz w:val="22"/>
            <w:szCs w:val="22"/>
            <w:rtl w:val="0"/>
            <w:lang w:val="de-DE"/>
          </w:rPr>
          <w:delText xml:space="preserve">ß </w:delText>
        </w:r>
      </w:del>
      <w:del w:id="12611" w:date="2023-01-13T18:26:59Z" w:author="Jan Groh">
        <w:r>
          <w:rPr>
            <w:rStyle w:val="Ohne"/>
            <w:rFonts w:ascii="Garamond Premier Pro Caption" w:hAnsi="Garamond Premier Pro Caption"/>
            <w:sz w:val="22"/>
            <w:szCs w:val="22"/>
            <w:rtl w:val="0"/>
            <w:lang w:val="de-DE"/>
          </w:rPr>
          <w:delText>ein gewisser Grad von schmerzlicher Unruhe nur der Liebe angeh</w:delText>
        </w:r>
      </w:del>
      <w:del w:id="12612" w:date="2023-01-13T18:26:59Z" w:author="Jan Groh">
        <w:r>
          <w:rPr>
            <w:rStyle w:val="Ohne"/>
            <w:rFonts w:ascii="Garamond Premier Pro Caption" w:hAnsi="Garamond Premier Pro Caption" w:hint="default"/>
            <w:sz w:val="22"/>
            <w:szCs w:val="22"/>
            <w:rtl w:val="0"/>
            <w:lang w:val="sv-SE"/>
          </w:rPr>
          <w:delText>ö</w:delText>
        </w:r>
      </w:del>
      <w:del w:id="12613" w:date="2023-01-13T18:26:59Z" w:author="Jan Groh">
        <w:r>
          <w:rPr>
            <w:rStyle w:val="Ohne"/>
            <w:rFonts w:ascii="Garamond Premier Pro Caption" w:hAnsi="Garamond Premier Pro Caption"/>
            <w:sz w:val="22"/>
            <w:szCs w:val="22"/>
            <w:rtl w:val="0"/>
            <w:lang w:val="de-DE"/>
          </w:rPr>
          <w:delText xml:space="preserve">re, und wenn man </w:delText>
        </w:r>
      </w:del>
      <w:del w:id="12614" w:date="2023-01-13T18:26:59Z" w:author="Jan Groh">
        <w:r>
          <w:rPr>
            <w:rStyle w:val="Ohne"/>
            <w:rFonts w:ascii="Garamond Premier Pro Caption" w:hAnsi="Garamond Premier Pro Caption" w:hint="default"/>
            <w:sz w:val="22"/>
            <w:szCs w:val="22"/>
            <w:rtl w:val="0"/>
          </w:rPr>
          <w:delText>ü</w:delText>
        </w:r>
      </w:del>
      <w:del w:id="12615" w:date="2023-01-13T18:26:59Z" w:author="Jan Groh">
        <w:r>
          <w:rPr>
            <w:rStyle w:val="Ohne"/>
            <w:rFonts w:ascii="Garamond Premier Pro Caption" w:hAnsi="Garamond Premier Pro Caption"/>
            <w:sz w:val="22"/>
            <w:szCs w:val="22"/>
            <w:rtl w:val="0"/>
            <w:lang w:val="de-DE"/>
          </w:rPr>
          <w:delText>ber diese hei</w:delText>
        </w:r>
      </w:del>
      <w:del w:id="12616" w:date="2023-01-13T18:26:59Z" w:author="Jan Groh">
        <w:r>
          <w:rPr>
            <w:rStyle w:val="Ohne"/>
            <w:rFonts w:ascii="Garamond Premier Pro Caption" w:hAnsi="Garamond Premier Pro Caption" w:hint="default"/>
            <w:sz w:val="22"/>
            <w:szCs w:val="22"/>
            <w:rtl w:val="0"/>
            <w:lang w:val="de-DE"/>
          </w:rPr>
          <w:delText>ß</w:delText>
        </w:r>
      </w:del>
      <w:del w:id="12617" w:date="2023-01-13T18:26:59Z" w:author="Jan Groh">
        <w:r>
          <w:rPr>
            <w:rStyle w:val="Ohne"/>
            <w:rFonts w:ascii="Garamond Premier Pro Caption" w:hAnsi="Garamond Premier Pro Caption"/>
            <w:sz w:val="22"/>
            <w:szCs w:val="22"/>
            <w:rtl w:val="0"/>
            <w:lang w:val="de-DE"/>
          </w:rPr>
          <w:delText>e Zone hinweg sei, man diese peinliche Empfindung nicht mehr zu f</w:delText>
        </w:r>
      </w:del>
      <w:del w:id="12618" w:date="2023-01-13T18:26:59Z" w:author="Jan Groh">
        <w:r>
          <w:rPr>
            <w:rStyle w:val="Ohne"/>
            <w:rFonts w:ascii="Garamond Premier Pro Caption" w:hAnsi="Garamond Premier Pro Caption" w:hint="default"/>
            <w:sz w:val="22"/>
            <w:szCs w:val="22"/>
            <w:rtl w:val="0"/>
          </w:rPr>
          <w:delText>ü</w:delText>
        </w:r>
      </w:del>
      <w:del w:id="12619" w:date="2023-01-13T18:26:59Z" w:author="Jan Groh">
        <w:r>
          <w:rPr>
            <w:rStyle w:val="Ohne"/>
            <w:rFonts w:ascii="Garamond Premier Pro Caption" w:hAnsi="Garamond Premier Pro Caption"/>
            <w:sz w:val="22"/>
            <w:szCs w:val="22"/>
            <w:rtl w:val="0"/>
            <w:lang w:val="de-DE"/>
          </w:rPr>
          <w:delText>rchten habe. Ich sehe mich aber in dieser Voraussetzung get</w:delText>
        </w:r>
      </w:del>
      <w:del w:id="12620" w:date="2023-01-13T18:26:59Z" w:author="Jan Groh">
        <w:r>
          <w:rPr>
            <w:rStyle w:val="Ohne"/>
            <w:rFonts w:ascii="Garamond Premier Pro Caption" w:hAnsi="Garamond Premier Pro Caption" w:hint="default"/>
            <w:sz w:val="22"/>
            <w:szCs w:val="22"/>
            <w:rtl w:val="0"/>
          </w:rPr>
          <w:delText>ä</w:delText>
        </w:r>
      </w:del>
      <w:del w:id="12621" w:date="2023-01-13T18:26:59Z" w:author="Jan Groh">
        <w:r>
          <w:rPr>
            <w:rStyle w:val="Ohne"/>
            <w:rFonts w:ascii="Garamond Premier Pro Caption" w:hAnsi="Garamond Premier Pro Caption"/>
            <w:sz w:val="22"/>
            <w:szCs w:val="22"/>
            <w:rtl w:val="0"/>
            <w:lang w:val="de-DE"/>
          </w:rPr>
          <w:delText>uscht und wei</w:delText>
        </w:r>
      </w:del>
      <w:del w:id="12622" w:date="2023-01-13T18:26:59Z" w:author="Jan Groh">
        <w:r>
          <w:rPr>
            <w:rStyle w:val="Ohne"/>
            <w:rFonts w:ascii="Garamond Premier Pro Caption" w:hAnsi="Garamond Premier Pro Caption" w:hint="default"/>
            <w:sz w:val="22"/>
            <w:szCs w:val="22"/>
            <w:rtl w:val="0"/>
            <w:lang w:val="de-DE"/>
          </w:rPr>
          <w:delText xml:space="preserve">ß </w:delText>
        </w:r>
      </w:del>
      <w:del w:id="12623" w:date="2023-01-13T18:26:59Z" w:author="Jan Groh">
        <w:r>
          <w:rPr>
            <w:rStyle w:val="Ohne"/>
            <w:rFonts w:ascii="Garamond Premier Pro Caption" w:hAnsi="Garamond Premier Pro Caption"/>
            <w:sz w:val="22"/>
            <w:szCs w:val="22"/>
            <w:rtl w:val="0"/>
            <w:lang w:val="de-DE"/>
          </w:rPr>
          <w:delText>nur, da</w:delText>
        </w:r>
      </w:del>
      <w:del w:id="12624" w:date="2023-01-13T18:26:59Z" w:author="Jan Groh">
        <w:r>
          <w:rPr>
            <w:rStyle w:val="Ohne"/>
            <w:rFonts w:ascii="Garamond Premier Pro Caption" w:hAnsi="Garamond Premier Pro Caption" w:hint="default"/>
            <w:sz w:val="22"/>
            <w:szCs w:val="22"/>
            <w:rtl w:val="0"/>
            <w:lang w:val="de-DE"/>
          </w:rPr>
          <w:delText xml:space="preserve">ß </w:delText>
        </w:r>
      </w:del>
      <w:del w:id="12625" w:date="2023-01-13T18:26:59Z" w:author="Jan Groh">
        <w:r>
          <w:rPr>
            <w:rStyle w:val="Ohne"/>
            <w:rFonts w:ascii="Garamond Premier Pro Caption" w:hAnsi="Garamond Premier Pro Caption"/>
            <w:sz w:val="22"/>
            <w:szCs w:val="22"/>
            <w:rtl w:val="0"/>
            <w:lang w:val="de-DE"/>
          </w:rPr>
          <w:delText>eine Mutter ebenso wie eine Geliebte dieser Qual unterworfen ist. Erst nach Ihrer Abreise erfuhr ich, da</w:delText>
        </w:r>
      </w:del>
      <w:del w:id="12626" w:date="2023-01-13T18:26:59Z" w:author="Jan Groh">
        <w:r>
          <w:rPr>
            <w:rStyle w:val="Ohne"/>
            <w:rFonts w:ascii="Garamond Premier Pro Caption" w:hAnsi="Garamond Premier Pro Caption" w:hint="default"/>
            <w:sz w:val="22"/>
            <w:szCs w:val="22"/>
            <w:rtl w:val="0"/>
            <w:lang w:val="de-DE"/>
          </w:rPr>
          <w:delText xml:space="preserve">ß </w:delText>
        </w:r>
      </w:del>
      <w:del w:id="12627" w:date="2023-01-13T18:26:59Z" w:author="Jan Groh">
        <w:r>
          <w:rPr>
            <w:rStyle w:val="Ohne"/>
            <w:rFonts w:ascii="Garamond Premier Pro Caption" w:hAnsi="Garamond Premier Pro Caption"/>
            <w:sz w:val="22"/>
            <w:szCs w:val="22"/>
            <w:rtl w:val="0"/>
            <w:lang w:val="de-DE"/>
          </w:rPr>
          <w:delText xml:space="preserve">Sie die Direktion der Deutschen Oper in London </w:delText>
        </w:r>
      </w:del>
      <w:del w:id="12628" w:date="2023-01-13T18:26:59Z" w:author="Jan Groh">
        <w:r>
          <w:rPr>
            <w:rStyle w:val="Ohne"/>
            <w:rFonts w:ascii="Garamond Premier Pro Caption" w:hAnsi="Garamond Premier Pro Caption" w:hint="default"/>
            <w:sz w:val="22"/>
            <w:szCs w:val="22"/>
            <w:rtl w:val="0"/>
          </w:rPr>
          <w:delText>ü</w:delText>
        </w:r>
      </w:del>
      <w:del w:id="12629" w:date="2023-01-13T18:26:59Z" w:author="Jan Groh">
        <w:r>
          <w:rPr>
            <w:rStyle w:val="Ohne"/>
            <w:rFonts w:ascii="Garamond Premier Pro Caption" w:hAnsi="Garamond Premier Pro Caption"/>
            <w:sz w:val="22"/>
            <w:szCs w:val="22"/>
            <w:rtl w:val="0"/>
            <w:lang w:val="de-DE"/>
          </w:rPr>
          <w:delText>bernommen, und da mein Sohn Walther eben die Partitur seiner Oper Herrn Schumann</w:delText>
        </w:r>
      </w:del>
      <w:del w:id="12630"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90"/>
        </w:r>
      </w:del>
      <w:del w:id="12631" w:date="2023-01-13T18:26:59Z" w:author="Jan Groh">
        <w:r>
          <w:rPr>
            <w:rStyle w:val="Ohne"/>
            <w:rFonts w:ascii="Garamond Premier Pro Caption" w:hAnsi="Garamond Premier Pro Caption"/>
            <w:sz w:val="22"/>
            <w:szCs w:val="22"/>
            <w:rtl w:val="0"/>
            <w:lang w:val="de-DE"/>
          </w:rPr>
          <w:delText xml:space="preserve"> geschickt hatte, schrieb ich gleich an Herrn von Schober, damit er Ihnen meine Bitte und meinen Wunsch ausspr</w:delText>
        </w:r>
      </w:del>
      <w:del w:id="12632" w:date="2023-01-13T18:26:59Z" w:author="Jan Groh">
        <w:r>
          <w:rPr>
            <w:rStyle w:val="Ohne"/>
            <w:rFonts w:ascii="Garamond Premier Pro Caption" w:hAnsi="Garamond Premier Pro Caption" w:hint="default"/>
            <w:sz w:val="22"/>
            <w:szCs w:val="22"/>
            <w:rtl w:val="0"/>
          </w:rPr>
          <w:delText>ä</w:delText>
        </w:r>
      </w:del>
      <w:del w:id="12633" w:date="2023-01-13T18:26:59Z" w:author="Jan Groh">
        <w:r>
          <w:rPr>
            <w:rStyle w:val="Ohne"/>
            <w:rFonts w:ascii="Garamond Premier Pro Caption" w:hAnsi="Garamond Premier Pro Caption"/>
            <w:sz w:val="22"/>
            <w:szCs w:val="22"/>
            <w:rtl w:val="0"/>
            <w:lang w:val="de-DE"/>
          </w:rPr>
          <w:delText>che. Eine Kopie der Oper sollte mir von Berlin aus gesandt werden, um sie an eine andere B</w:delText>
        </w:r>
      </w:del>
      <w:del w:id="12634" w:date="2023-01-13T18:26:59Z" w:author="Jan Groh">
        <w:r>
          <w:rPr>
            <w:rStyle w:val="Ohne"/>
            <w:rFonts w:ascii="Garamond Premier Pro Caption" w:hAnsi="Garamond Premier Pro Caption" w:hint="default"/>
            <w:sz w:val="22"/>
            <w:szCs w:val="22"/>
            <w:rtl w:val="0"/>
          </w:rPr>
          <w:delText>ü</w:delText>
        </w:r>
      </w:del>
      <w:del w:id="12635" w:date="2023-01-13T18:26:59Z" w:author="Jan Groh">
        <w:r>
          <w:rPr>
            <w:rStyle w:val="Ohne"/>
            <w:rFonts w:ascii="Garamond Premier Pro Caption" w:hAnsi="Garamond Premier Pro Caption"/>
            <w:sz w:val="22"/>
            <w:szCs w:val="22"/>
            <w:rtl w:val="0"/>
            <w:lang w:val="de-DE"/>
          </w:rPr>
          <w:delText>hne abzugeben. Es versteht sich von selbst, da</w:delText>
        </w:r>
      </w:del>
      <w:del w:id="12636" w:date="2023-01-13T18:26:59Z" w:author="Jan Groh">
        <w:r>
          <w:rPr>
            <w:rStyle w:val="Ohne"/>
            <w:rFonts w:ascii="Garamond Premier Pro Caption" w:hAnsi="Garamond Premier Pro Caption" w:hint="default"/>
            <w:sz w:val="22"/>
            <w:szCs w:val="22"/>
            <w:rtl w:val="0"/>
            <w:lang w:val="de-DE"/>
          </w:rPr>
          <w:delText xml:space="preserve">ß </w:delText>
        </w:r>
      </w:del>
      <w:del w:id="12637" w:date="2023-01-13T18:26:59Z" w:author="Jan Groh">
        <w:r>
          <w:rPr>
            <w:rStyle w:val="Ohne"/>
            <w:rFonts w:ascii="Garamond Premier Pro Caption" w:hAnsi="Garamond Premier Pro Caption"/>
            <w:sz w:val="22"/>
            <w:szCs w:val="22"/>
            <w:rtl w:val="0"/>
            <w:lang w:val="de-DE"/>
          </w:rPr>
          <w:delText>Herr Schumann Ihr Urteil wird entscheiden lassen, warum sollte also nicht jede Weitl</w:delText>
        </w:r>
      </w:del>
      <w:del w:id="12638" w:date="2023-01-13T18:26:59Z" w:author="Jan Groh">
        <w:r>
          <w:rPr>
            <w:rStyle w:val="Ohne"/>
            <w:rFonts w:ascii="Garamond Premier Pro Caption" w:hAnsi="Garamond Premier Pro Caption" w:hint="default"/>
            <w:sz w:val="22"/>
            <w:szCs w:val="22"/>
            <w:rtl w:val="0"/>
          </w:rPr>
          <w:delText>ä</w:delText>
        </w:r>
      </w:del>
      <w:del w:id="12639" w:date="2023-01-13T18:26:59Z" w:author="Jan Groh">
        <w:r>
          <w:rPr>
            <w:rStyle w:val="Ohne"/>
            <w:rFonts w:ascii="Garamond Premier Pro Caption" w:hAnsi="Garamond Premier Pro Caption"/>
            <w:sz w:val="22"/>
            <w:szCs w:val="22"/>
            <w:rtl w:val="0"/>
            <w:lang w:val="de-DE"/>
          </w:rPr>
          <w:delText>ufigkeit vermieden werden. Wie entscheidend f</w:delText>
        </w:r>
      </w:del>
      <w:del w:id="12640" w:date="2023-01-13T18:26:59Z" w:author="Jan Groh">
        <w:r>
          <w:rPr>
            <w:rStyle w:val="Ohne"/>
            <w:rFonts w:ascii="Garamond Premier Pro Caption" w:hAnsi="Garamond Premier Pro Caption" w:hint="default"/>
            <w:sz w:val="22"/>
            <w:szCs w:val="22"/>
            <w:rtl w:val="0"/>
          </w:rPr>
          <w:delText>ü</w:delText>
        </w:r>
      </w:del>
      <w:del w:id="12641" w:date="2023-01-13T18:26:59Z" w:author="Jan Groh">
        <w:r>
          <w:rPr>
            <w:rStyle w:val="Ohne"/>
            <w:rFonts w:ascii="Garamond Premier Pro Caption" w:hAnsi="Garamond Premier Pro Caption"/>
            <w:sz w:val="22"/>
            <w:szCs w:val="22"/>
            <w:rtl w:val="0"/>
            <w:lang w:val="de-DE"/>
          </w:rPr>
          <w:delText>r einen jungen K</w:delText>
        </w:r>
      </w:del>
      <w:del w:id="12642" w:date="2023-01-13T18:26:59Z" w:author="Jan Groh">
        <w:r>
          <w:rPr>
            <w:rStyle w:val="Ohne"/>
            <w:rFonts w:ascii="Garamond Premier Pro Caption" w:hAnsi="Garamond Premier Pro Caption" w:hint="default"/>
            <w:sz w:val="22"/>
            <w:szCs w:val="22"/>
            <w:rtl w:val="0"/>
          </w:rPr>
          <w:delText>ü</w:delText>
        </w:r>
      </w:del>
      <w:del w:id="12643" w:date="2023-01-13T18:26:59Z" w:author="Jan Groh">
        <w:r>
          <w:rPr>
            <w:rStyle w:val="Ohne"/>
            <w:rFonts w:ascii="Garamond Premier Pro Caption" w:hAnsi="Garamond Premier Pro Caption"/>
            <w:sz w:val="22"/>
            <w:szCs w:val="22"/>
            <w:rtl w:val="0"/>
            <w:lang w:val="de-DE"/>
          </w:rPr>
          <w:delText>nstler die erste Auff</w:delText>
        </w:r>
      </w:del>
      <w:del w:id="12644" w:date="2023-01-13T18:26:59Z" w:author="Jan Groh">
        <w:r>
          <w:rPr>
            <w:rStyle w:val="Ohne"/>
            <w:rFonts w:ascii="Garamond Premier Pro Caption" w:hAnsi="Garamond Premier Pro Caption" w:hint="default"/>
            <w:sz w:val="22"/>
            <w:szCs w:val="22"/>
            <w:rtl w:val="0"/>
          </w:rPr>
          <w:delText>ü</w:delText>
        </w:r>
      </w:del>
      <w:del w:id="12645" w:date="2023-01-13T18:26:59Z" w:author="Jan Groh">
        <w:r>
          <w:rPr>
            <w:rStyle w:val="Ohne"/>
            <w:rFonts w:ascii="Garamond Premier Pro Caption" w:hAnsi="Garamond Premier Pro Caption"/>
            <w:sz w:val="22"/>
            <w:szCs w:val="22"/>
            <w:rtl w:val="0"/>
            <w:lang w:val="de-DE"/>
          </w:rPr>
          <w:delText>hrung seines Werkes ist, brauche ich Ihnen nicht auseinanderzusetzen, und welchem Mi</w:delText>
        </w:r>
      </w:del>
      <w:del w:id="12646" w:date="2023-01-13T18:26:59Z" w:author="Jan Groh">
        <w:r>
          <w:rPr>
            <w:rStyle w:val="Ohne"/>
            <w:rFonts w:ascii="Garamond Premier Pro Caption" w:hAnsi="Garamond Premier Pro Caption" w:hint="default"/>
            <w:sz w:val="22"/>
            <w:szCs w:val="22"/>
            <w:rtl w:val="0"/>
            <w:lang w:val="de-DE"/>
          </w:rPr>
          <w:delText>ß</w:delText>
        </w:r>
      </w:del>
      <w:del w:id="12647" w:date="2023-01-13T18:26:59Z" w:author="Jan Groh">
        <w:r>
          <w:rPr>
            <w:rStyle w:val="Ohne"/>
            <w:rFonts w:ascii="Garamond Premier Pro Caption" w:hAnsi="Garamond Premier Pro Caption"/>
            <w:sz w:val="22"/>
            <w:szCs w:val="22"/>
            <w:rtl w:val="0"/>
            <w:lang w:val="de-DE"/>
          </w:rPr>
          <w:delText>verstehen und Mi</w:delText>
        </w:r>
      </w:del>
      <w:del w:id="12648" w:date="2023-01-13T18:26:59Z" w:author="Jan Groh">
        <w:r>
          <w:rPr>
            <w:rStyle w:val="Ohne"/>
            <w:rFonts w:ascii="Garamond Premier Pro Caption" w:hAnsi="Garamond Premier Pro Caption" w:hint="default"/>
            <w:sz w:val="22"/>
            <w:szCs w:val="22"/>
            <w:rtl w:val="0"/>
            <w:lang w:val="de-DE"/>
          </w:rPr>
          <w:delText>ß</w:delText>
        </w:r>
      </w:del>
      <w:del w:id="12649" w:date="2023-01-13T18:26:59Z" w:author="Jan Groh">
        <w:r>
          <w:rPr>
            <w:rStyle w:val="Ohne"/>
            <w:rFonts w:ascii="Garamond Premier Pro Caption" w:hAnsi="Garamond Premier Pro Caption"/>
            <w:sz w:val="22"/>
            <w:szCs w:val="22"/>
            <w:rtl w:val="0"/>
            <w:lang w:val="de-DE"/>
          </w:rPr>
          <w:delText xml:space="preserve">lingen ist es nicht ausgesetzt! </w:delText>
        </w:r>
      </w:del>
      <w:del w:id="12650" w:date="2023-01-13T18:26:59Z" w:author="Jan Groh">
        <w:r>
          <w:rPr>
            <w:rStyle w:val="Ohne"/>
            <w:rFonts w:ascii="Garamond Premier Pro Caption" w:hAnsi="Garamond Premier Pro Caption" w:hint="default"/>
            <w:sz w:val="22"/>
            <w:szCs w:val="22"/>
            <w:rtl w:val="0"/>
            <w:lang w:val="de-DE"/>
          </w:rPr>
          <w:delText>…</w:delText>
        </w:r>
      </w:del>
      <w:del w:id="12651" w:date="2023-01-13T18:26:59Z" w:author="Jan Groh">
        <w:r>
          <w:rPr>
            <w:rStyle w:val="Ohne"/>
            <w:rFonts w:ascii="Garamond Premier Pro Caption" w:hAnsi="Garamond Premier Pro Caption"/>
            <w:sz w:val="22"/>
            <w:szCs w:val="22"/>
            <w:rtl w:val="0"/>
            <w:lang w:val="de-DE"/>
          </w:rPr>
          <w:delText xml:space="preserve"> Deshalb bitte</w:delText>
        </w:r>
      </w:del>
      <w:del w:id="12652" w:date="2023-01-13T18:26:59Z" w:author="Jan Groh">
        <w:r>
          <w:rPr>
            <w:rStyle w:val="Ohne"/>
            <w:rFonts w:ascii="Garamond Premier Pro Caption" w:hAnsi="Garamond Premier Pro Caption"/>
            <w:sz w:val="22"/>
            <w:szCs w:val="22"/>
            <w:rtl w:val="0"/>
            <w:lang w:val="de-DE"/>
          </w:rPr>
          <w:delText xml:space="preserve"> </w:delText>
        </w:r>
      </w:del>
      <w:del w:id="12653" w:date="2023-01-13T18:26:59Z" w:author="Jan Groh">
        <w:r>
          <w:rPr>
            <w:rStyle w:val="Ohne"/>
            <w:rFonts w:ascii="Garamond Premier Pro Caption" w:hAnsi="Garamond Premier Pro Caption"/>
            <w:sz w:val="22"/>
            <w:szCs w:val="22"/>
            <w:rtl w:val="0"/>
            <w:lang w:val="de-DE"/>
          </w:rPr>
          <w:delText>ich Sie nun direkt: Erobern Sie von sich selbst eine ruhige, empf</w:delText>
        </w:r>
      </w:del>
      <w:del w:id="12654" w:date="2023-01-13T18:26:59Z" w:author="Jan Groh">
        <w:r>
          <w:rPr>
            <w:rStyle w:val="Ohne"/>
            <w:rFonts w:ascii="Garamond Premier Pro Caption" w:hAnsi="Garamond Premier Pro Caption" w:hint="default"/>
            <w:sz w:val="22"/>
            <w:szCs w:val="22"/>
            <w:rtl w:val="0"/>
          </w:rPr>
          <w:delText>ä</w:delText>
        </w:r>
      </w:del>
      <w:del w:id="12655" w:date="2023-01-13T18:26:59Z" w:author="Jan Groh">
        <w:r>
          <w:rPr>
            <w:rStyle w:val="Ohne"/>
            <w:rFonts w:ascii="Garamond Premier Pro Caption" w:hAnsi="Garamond Premier Pro Caption"/>
            <w:sz w:val="22"/>
            <w:szCs w:val="22"/>
            <w:rtl w:val="0"/>
            <w:lang w:val="de-DE"/>
          </w:rPr>
          <w:delText>ngliche Stunde und sehen Sie es durch.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5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5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58" w:date="2023-01-13T18:26:59Z" w:author="Jan Groh"/>
          <w:rStyle w:val="Ohne"/>
          <w:rFonts w:ascii="Garamond Premier Pro Italic" w:cs="Garamond Premier Pro Italic" w:hAnsi="Garamond Premier Pro Italic" w:eastAsia="Garamond Premier Pro Italic"/>
          <w:sz w:val="22"/>
          <w:szCs w:val="22"/>
        </w:rPr>
      </w:pPr>
      <w:del w:id="12659" w:date="2023-01-13T18:26:59Z" w:author="Jan Groh">
        <w:r>
          <w:rPr>
            <w:rStyle w:val="Ohne"/>
            <w:rFonts w:ascii="Garamond Premier Pro Italic" w:hAnsi="Garamond Premier Pro Italic"/>
            <w:sz w:val="22"/>
            <w:szCs w:val="22"/>
            <w:rtl w:val="0"/>
            <w:lang w:val="de-DE"/>
          </w:rPr>
          <w:delText>Sibylle Mertens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60" w:date="2023-01-13T18:26:59Z" w:author="Jan Groh"/>
          <w:rStyle w:val="Ohne"/>
          <w:rFonts w:ascii="Garamond Premier Pro Italic" w:cs="Garamond Premier Pro Italic" w:hAnsi="Garamond Premier Pro Italic" w:eastAsia="Garamond Premier Pro Italic"/>
          <w:sz w:val="22"/>
          <w:szCs w:val="22"/>
        </w:rPr>
      </w:pPr>
      <w:del w:id="12661" w:date="2023-01-13T18:26:59Z" w:author="Jan Groh">
        <w:r>
          <w:rPr>
            <w:rStyle w:val="Ohne"/>
            <w:rFonts w:ascii="Garamond Premier Pro Italic" w:hAnsi="Garamond Premier Pro Italic"/>
            <w:sz w:val="22"/>
            <w:szCs w:val="22"/>
            <w:rtl w:val="0"/>
            <w:lang w:val="de-DE"/>
          </w:rPr>
          <w:delText>Bonn, den 10. M</w:delText>
        </w:r>
      </w:del>
      <w:del w:id="12662" w:date="2023-01-13T18:26:59Z" w:author="Jan Groh">
        <w:r>
          <w:rPr>
            <w:rStyle w:val="Ohne"/>
            <w:rFonts w:ascii="Garamond Premier Pro Italic" w:hAnsi="Garamond Premier Pro Italic" w:hint="default"/>
            <w:sz w:val="22"/>
            <w:szCs w:val="22"/>
            <w:rtl w:val="0"/>
          </w:rPr>
          <w:delText>ä</w:delText>
        </w:r>
      </w:del>
      <w:del w:id="12663" w:date="2023-01-13T18:26:59Z" w:author="Jan Groh">
        <w:r>
          <w:rPr>
            <w:rStyle w:val="Ohne"/>
            <w:rFonts w:ascii="Garamond Premier Pro Italic" w:hAnsi="Garamond Premier Pro Italic"/>
            <w:sz w:val="22"/>
            <w:szCs w:val="22"/>
            <w:rtl w:val="0"/>
          </w:rPr>
          <w:delText>rz 1842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64" w:date="2023-01-13T18:26:59Z" w:author="Jan Groh"/>
          <w:rStyle w:val="Ohne"/>
          <w:rFonts w:ascii="Garamond Premier Pro Caption" w:cs="Garamond Premier Pro Caption" w:hAnsi="Garamond Premier Pro Caption" w:eastAsia="Garamond Premier Pro Caption"/>
          <w:sz w:val="22"/>
          <w:szCs w:val="22"/>
        </w:rPr>
      </w:pPr>
      <w:del w:id="12665" w:date="2023-01-13T18:26:59Z" w:author="Jan Groh">
        <w:r>
          <w:rPr>
            <w:rStyle w:val="Ohne"/>
            <w:rFonts w:ascii="Garamond Premier Pro Caption" w:hAnsi="Garamond Premier Pro Caption" w:hint="default"/>
            <w:sz w:val="22"/>
            <w:szCs w:val="22"/>
            <w:rtl w:val="0"/>
          </w:rPr>
          <w:delText xml:space="preserve">… </w:delText>
        </w:r>
      </w:del>
      <w:del w:id="12666" w:date="2023-01-13T18:26:59Z" w:author="Jan Groh">
        <w:r>
          <w:rPr>
            <w:rStyle w:val="Ohne"/>
            <w:rFonts w:ascii="Garamond Premier Pro Caption" w:hAnsi="Garamond Premier Pro Caption"/>
            <w:sz w:val="22"/>
            <w:szCs w:val="22"/>
            <w:rtl w:val="0"/>
            <w:lang w:val="de-DE"/>
          </w:rPr>
          <w:delText xml:space="preserve">Von Genua sind nun in den letzten Tagen auch Nachrichten eingegangen, welche die in bezug auf Herrn Sterling gestellten Fragen beantworten. Der Vater Sterling ist vor zwei Jahren gestorben; die Tochter ist verheiratet und der </w:delText>
        </w:r>
      </w:del>
      <w:del w:id="12667" w:date="2023-01-13T18:26:59Z" w:author="Jan Groh">
        <w:r>
          <w:rPr>
            <w:rStyle w:val="Ohne"/>
            <w:rFonts w:ascii="Garamond Premier Pro Caption" w:hAnsi="Garamond Premier Pro Caption" w:hint="default"/>
            <w:sz w:val="22"/>
            <w:szCs w:val="22"/>
            <w:rtl w:val="0"/>
          </w:rPr>
          <w:delText>ä</w:delText>
        </w:r>
      </w:del>
      <w:del w:id="12668" w:date="2023-01-13T18:26:59Z" w:author="Jan Groh">
        <w:r>
          <w:rPr>
            <w:rStyle w:val="Ohne"/>
            <w:rFonts w:ascii="Garamond Premier Pro Caption" w:hAnsi="Garamond Premier Pro Caption"/>
            <w:sz w:val="22"/>
            <w:szCs w:val="22"/>
            <w:rtl w:val="0"/>
            <w:lang w:val="de-DE"/>
          </w:rPr>
          <w:delText>ltere Sohn Pfarrer in England, der j</w:delText>
        </w:r>
      </w:del>
      <w:del w:id="12669" w:date="2023-01-13T18:26:59Z" w:author="Jan Groh">
        <w:r>
          <w:rPr>
            <w:rStyle w:val="Ohne"/>
            <w:rFonts w:ascii="Garamond Premier Pro Caption" w:hAnsi="Garamond Premier Pro Caption" w:hint="default"/>
            <w:sz w:val="22"/>
            <w:szCs w:val="22"/>
            <w:rtl w:val="0"/>
          </w:rPr>
          <w:delText>ü</w:delText>
        </w:r>
      </w:del>
      <w:del w:id="12670" w:date="2023-01-13T18:26:59Z" w:author="Jan Groh">
        <w:r>
          <w:rPr>
            <w:rStyle w:val="Ohne"/>
            <w:rFonts w:ascii="Garamond Premier Pro Caption" w:hAnsi="Garamond Premier Pro Caption"/>
            <w:sz w:val="22"/>
            <w:szCs w:val="22"/>
            <w:rtl w:val="0"/>
            <w:lang w:val="de-DE"/>
          </w:rPr>
          <w:delText>ngere, wie es scheint, noch in Italien, hat sich noch bis jetzt keine Karriere erw</w:delText>
        </w:r>
      </w:del>
      <w:del w:id="12671" w:date="2023-01-13T18:26:59Z" w:author="Jan Groh">
        <w:r>
          <w:rPr>
            <w:rStyle w:val="Ohne"/>
            <w:rFonts w:ascii="Garamond Premier Pro Caption" w:hAnsi="Garamond Premier Pro Caption" w:hint="default"/>
            <w:sz w:val="22"/>
            <w:szCs w:val="22"/>
            <w:rtl w:val="0"/>
          </w:rPr>
          <w:delText>ä</w:delText>
        </w:r>
      </w:del>
      <w:del w:id="12672" w:date="2023-01-13T18:26:59Z" w:author="Jan Groh">
        <w:r>
          <w:rPr>
            <w:rStyle w:val="Ohne"/>
            <w:rFonts w:ascii="Garamond Premier Pro Caption" w:hAnsi="Garamond Premier Pro Caption"/>
            <w:sz w:val="22"/>
            <w:szCs w:val="22"/>
            <w:rtl w:val="0"/>
            <w:lang w:val="de-DE"/>
          </w:rPr>
          <w:delText xml:space="preserve">hlt. Indes betrifft Ihre Frage wohl den </w:delText>
        </w:r>
      </w:del>
      <w:del w:id="12673" w:date="2023-01-13T18:26:59Z" w:author="Jan Groh">
        <w:r>
          <w:rPr>
            <w:rStyle w:val="Ohne"/>
            <w:rFonts w:ascii="Garamond Premier Pro Caption" w:hAnsi="Garamond Premier Pro Caption" w:hint="default"/>
            <w:sz w:val="22"/>
            <w:szCs w:val="22"/>
            <w:rtl w:val="0"/>
            <w:lang w:val="sv-SE"/>
          </w:rPr>
          <w:delText>Ä</w:delText>
        </w:r>
      </w:del>
      <w:del w:id="12674" w:date="2023-01-13T18:26:59Z" w:author="Jan Groh">
        <w:r>
          <w:rPr>
            <w:rStyle w:val="Ohne"/>
            <w:rFonts w:ascii="Garamond Premier Pro Caption" w:hAnsi="Garamond Premier Pro Caption"/>
            <w:sz w:val="22"/>
            <w:szCs w:val="22"/>
            <w:rtl w:val="0"/>
            <w:lang w:val="de-DE"/>
          </w:rPr>
          <w:delText>lteren: Nach den Worten der Mme Pallavicini, welche mir diese Nachrichten gibt, scheint keine Aussicht vorhanden, da</w:delText>
        </w:r>
      </w:del>
      <w:del w:id="12675" w:date="2023-01-13T18:26:59Z" w:author="Jan Groh">
        <w:r>
          <w:rPr>
            <w:rStyle w:val="Ohne"/>
            <w:rFonts w:ascii="Garamond Premier Pro Caption" w:hAnsi="Garamond Premier Pro Caption" w:hint="default"/>
            <w:sz w:val="22"/>
            <w:szCs w:val="22"/>
            <w:rtl w:val="0"/>
            <w:lang w:val="de-DE"/>
          </w:rPr>
          <w:delText xml:space="preserve">ß </w:delText>
        </w:r>
      </w:del>
      <w:del w:id="12676" w:date="2023-01-13T18:26:59Z" w:author="Jan Groh">
        <w:r>
          <w:rPr>
            <w:rStyle w:val="Ohne"/>
            <w:rFonts w:ascii="Garamond Premier Pro Caption" w:hAnsi="Garamond Premier Pro Caption"/>
            <w:sz w:val="22"/>
            <w:szCs w:val="22"/>
            <w:rtl w:val="0"/>
            <w:lang w:val="de-DE"/>
          </w:rPr>
          <w:delText>dieser nach Genua her</w:delText>
        </w:r>
      </w:del>
      <w:del w:id="12677" w:date="2023-01-13T18:26:59Z" w:author="Jan Groh">
        <w:r>
          <w:rPr>
            <w:rStyle w:val="Ohne"/>
            <w:rFonts w:ascii="Garamond Premier Pro Caption" w:hAnsi="Garamond Premier Pro Caption" w:hint="default"/>
            <w:sz w:val="22"/>
            <w:szCs w:val="22"/>
            <w:rtl w:val="0"/>
          </w:rPr>
          <w:delText>ü</w:delText>
        </w:r>
      </w:del>
      <w:del w:id="12678" w:date="2023-01-13T18:26:59Z" w:author="Jan Groh">
        <w:r>
          <w:rPr>
            <w:rStyle w:val="Ohne"/>
            <w:rFonts w:ascii="Garamond Premier Pro Caption" w:hAnsi="Garamond Premier Pro Caption"/>
            <w:sz w:val="22"/>
            <w:szCs w:val="22"/>
            <w:rtl w:val="0"/>
            <w:lang w:val="de-DE"/>
          </w:rPr>
          <w:delText>berkommen werde; doch erw</w:delText>
        </w:r>
      </w:del>
      <w:del w:id="12679" w:date="2023-01-13T18:26:59Z" w:author="Jan Groh">
        <w:r>
          <w:rPr>
            <w:rStyle w:val="Ohne"/>
            <w:rFonts w:ascii="Garamond Premier Pro Caption" w:hAnsi="Garamond Premier Pro Caption" w:hint="default"/>
            <w:sz w:val="22"/>
            <w:szCs w:val="22"/>
            <w:rtl w:val="0"/>
          </w:rPr>
          <w:delText>ä</w:delText>
        </w:r>
      </w:del>
      <w:del w:id="12680" w:date="2023-01-13T18:26:59Z" w:author="Jan Groh">
        <w:r>
          <w:rPr>
            <w:rStyle w:val="Ohne"/>
            <w:rFonts w:ascii="Garamond Premier Pro Caption" w:hAnsi="Garamond Premier Pro Caption"/>
            <w:sz w:val="22"/>
            <w:szCs w:val="22"/>
            <w:rtl w:val="0"/>
            <w:lang w:val="de-DE"/>
          </w:rPr>
          <w:delText>hnt sie, er werde heiraten, ohne jedoch den Namen der Dame zu nennen. Wenn also dies mehr als Vermutung ist, so wird die Ehe wohl in England stattfinden und er dorten bleiben.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8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8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83" w:date="2023-01-13T18:26:59Z" w:author="Jan Groh"/>
          <w:rStyle w:val="Ohne"/>
          <w:rFonts w:ascii="Garamond Premier Pro Italic" w:cs="Garamond Premier Pro Italic" w:hAnsi="Garamond Premier Pro Italic" w:eastAsia="Garamond Premier Pro Italic"/>
          <w:sz w:val="22"/>
          <w:szCs w:val="22"/>
        </w:rPr>
      </w:pPr>
      <w:del w:id="12684"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85" w:date="2023-01-13T18:26:59Z" w:author="Jan Groh"/>
          <w:rStyle w:val="Ohne"/>
          <w:rFonts w:ascii="Garamond Premier Pro Italic" w:cs="Garamond Premier Pro Italic" w:hAnsi="Garamond Premier Pro Italic" w:eastAsia="Garamond Premier Pro Italic"/>
          <w:sz w:val="22"/>
          <w:szCs w:val="22"/>
        </w:rPr>
      </w:pPr>
      <w:del w:id="12686" w:date="2023-01-13T18:26:59Z" w:author="Jan Groh">
        <w:r>
          <w:rPr>
            <w:rStyle w:val="Ohne"/>
            <w:rFonts w:ascii="Garamond Premier Pro Italic" w:hAnsi="Garamond Premier Pro Italic"/>
            <w:sz w:val="22"/>
            <w:szCs w:val="22"/>
            <w:rtl w:val="0"/>
            <w:lang w:val="de-DE"/>
          </w:rPr>
          <w:delText>Weimar, den 2. Juni 1842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687" w:date="2023-01-13T18:26:59Z" w:author="Jan Groh"/>
          <w:rStyle w:val="Ohne"/>
          <w:rFonts w:ascii="Garamond Premier Pro Caption" w:cs="Garamond Premier Pro Caption" w:hAnsi="Garamond Premier Pro Caption" w:eastAsia="Garamond Premier Pro Caption"/>
          <w:sz w:val="22"/>
          <w:szCs w:val="22"/>
        </w:rPr>
      </w:pPr>
      <w:del w:id="12688" w:date="2023-01-13T18:26:59Z" w:author="Jan Groh">
        <w:r>
          <w:rPr>
            <w:rStyle w:val="Ohne"/>
            <w:rFonts w:ascii="Garamond Premier Pro Caption" w:hAnsi="Garamond Premier Pro Caption"/>
            <w:sz w:val="22"/>
            <w:szCs w:val="22"/>
            <w:rtl w:val="0"/>
            <w:lang w:val="de-DE"/>
          </w:rPr>
          <w:delText>Haben Sie mich f</w:delText>
        </w:r>
      </w:del>
      <w:del w:id="12689" w:date="2023-01-13T18:26:59Z" w:author="Jan Groh">
        <w:r>
          <w:rPr>
            <w:rStyle w:val="Ohne"/>
            <w:rFonts w:ascii="Garamond Premier Pro Caption" w:hAnsi="Garamond Premier Pro Caption" w:hint="default"/>
            <w:sz w:val="22"/>
            <w:szCs w:val="22"/>
            <w:rtl w:val="0"/>
          </w:rPr>
          <w:delText>ü</w:delText>
        </w:r>
      </w:del>
      <w:del w:id="12690" w:date="2023-01-13T18:26:59Z" w:author="Jan Groh">
        <w:r>
          <w:rPr>
            <w:rStyle w:val="Ohne"/>
            <w:rFonts w:ascii="Garamond Premier Pro Caption" w:hAnsi="Garamond Premier Pro Caption"/>
            <w:sz w:val="22"/>
            <w:szCs w:val="22"/>
            <w:rtl w:val="0"/>
            <w:lang w:val="de-DE"/>
          </w:rPr>
          <w:delText>r eine Undankbare gehalten, liebe Sibylle, da</w:delText>
        </w:r>
      </w:del>
      <w:del w:id="12691" w:date="2023-01-13T18:26:59Z" w:author="Jan Groh">
        <w:r>
          <w:rPr>
            <w:rStyle w:val="Ohne"/>
            <w:rFonts w:ascii="Garamond Premier Pro Caption" w:hAnsi="Garamond Premier Pro Caption" w:hint="default"/>
            <w:sz w:val="22"/>
            <w:szCs w:val="22"/>
            <w:rtl w:val="0"/>
            <w:lang w:val="de-DE"/>
          </w:rPr>
          <w:delText xml:space="preserve">ß </w:delText>
        </w:r>
      </w:del>
      <w:del w:id="12692" w:date="2023-01-13T18:26:59Z" w:author="Jan Groh">
        <w:r>
          <w:rPr>
            <w:rStyle w:val="Ohne"/>
            <w:rFonts w:ascii="Garamond Premier Pro Caption" w:hAnsi="Garamond Premier Pro Caption"/>
            <w:sz w:val="22"/>
            <w:szCs w:val="22"/>
            <w:rtl w:val="0"/>
            <w:lang w:val="de-DE"/>
          </w:rPr>
          <w:delText>ich Briefe und Geschenke ohne Antwort lie</w:delText>
        </w:r>
      </w:del>
      <w:del w:id="12693" w:date="2023-01-13T18:26:59Z" w:author="Jan Groh">
        <w:r>
          <w:rPr>
            <w:rStyle w:val="Ohne"/>
            <w:rFonts w:ascii="Garamond Premier Pro Caption" w:hAnsi="Garamond Premier Pro Caption" w:hint="default"/>
            <w:sz w:val="22"/>
            <w:szCs w:val="22"/>
            <w:rtl w:val="0"/>
            <w:lang w:val="de-DE"/>
          </w:rPr>
          <w:delText>ß</w:delText>
        </w:r>
      </w:del>
      <w:del w:id="12694" w:date="2023-01-13T18:26:59Z" w:author="Jan Groh">
        <w:r>
          <w:rPr>
            <w:rStyle w:val="Ohne"/>
            <w:rFonts w:ascii="Garamond Premier Pro Caption" w:hAnsi="Garamond Premier Pro Caption"/>
            <w:sz w:val="22"/>
            <w:szCs w:val="22"/>
            <w:rtl w:val="0"/>
            <w:lang w:val="de-DE"/>
          </w:rPr>
          <w:delText>? Hoffte ich doch, Adele hat Ihnen eine Entschuldigung f</w:delText>
        </w:r>
      </w:del>
      <w:del w:id="12695" w:date="2023-01-13T18:26:59Z" w:author="Jan Groh">
        <w:r>
          <w:rPr>
            <w:rStyle w:val="Ohne"/>
            <w:rFonts w:ascii="Garamond Premier Pro Caption" w:hAnsi="Garamond Premier Pro Caption" w:hint="default"/>
            <w:sz w:val="22"/>
            <w:szCs w:val="22"/>
            <w:rtl w:val="0"/>
          </w:rPr>
          <w:delText>ü</w:delText>
        </w:r>
      </w:del>
      <w:del w:id="12696" w:date="2023-01-13T18:26:59Z" w:author="Jan Groh">
        <w:r>
          <w:rPr>
            <w:rStyle w:val="Ohne"/>
            <w:rFonts w:ascii="Garamond Premier Pro Caption" w:hAnsi="Garamond Premier Pro Caption"/>
            <w:sz w:val="22"/>
            <w:szCs w:val="22"/>
            <w:rtl w:val="0"/>
            <w:lang w:val="de-DE"/>
          </w:rPr>
          <w:delText>r mich gemacht und Ihnen gesagt, da</w:delText>
        </w:r>
      </w:del>
      <w:del w:id="12697" w:date="2023-01-13T18:26:59Z" w:author="Jan Groh">
        <w:r>
          <w:rPr>
            <w:rStyle w:val="Ohne"/>
            <w:rFonts w:ascii="Garamond Premier Pro Caption" w:hAnsi="Garamond Premier Pro Caption" w:hint="default"/>
            <w:sz w:val="22"/>
            <w:szCs w:val="22"/>
            <w:rtl w:val="0"/>
            <w:lang w:val="de-DE"/>
          </w:rPr>
          <w:delText xml:space="preserve">ß </w:delText>
        </w:r>
      </w:del>
      <w:del w:id="12698" w:date="2023-01-13T18:26:59Z" w:author="Jan Groh">
        <w:r>
          <w:rPr>
            <w:rStyle w:val="Ohne"/>
            <w:rFonts w:ascii="Garamond Premier Pro Caption" w:hAnsi="Garamond Premier Pro Caption"/>
            <w:sz w:val="22"/>
            <w:szCs w:val="22"/>
            <w:rtl w:val="0"/>
            <w:lang w:val="de-DE"/>
          </w:rPr>
          <w:delText>es wohl Ihr Brief war, der mich durch die Nachricht von Sterlings naher Heirat so ersch</w:delText>
        </w:r>
      </w:del>
      <w:del w:id="12699" w:date="2023-01-13T18:26:59Z" w:author="Jan Groh">
        <w:r>
          <w:rPr>
            <w:rStyle w:val="Ohne"/>
            <w:rFonts w:ascii="Garamond Premier Pro Caption" w:hAnsi="Garamond Premier Pro Caption" w:hint="default"/>
            <w:sz w:val="22"/>
            <w:szCs w:val="22"/>
            <w:rtl w:val="0"/>
          </w:rPr>
          <w:delText>ü</w:delText>
        </w:r>
      </w:del>
      <w:del w:id="12700" w:date="2023-01-13T18:26:59Z" w:author="Jan Groh">
        <w:r>
          <w:rPr>
            <w:rStyle w:val="Ohne"/>
            <w:rFonts w:ascii="Garamond Premier Pro Caption" w:hAnsi="Garamond Premier Pro Caption"/>
            <w:sz w:val="22"/>
            <w:szCs w:val="22"/>
            <w:rtl w:val="0"/>
            <w:lang w:val="de-DE"/>
          </w:rPr>
          <w:delText>tterte, da</w:delText>
        </w:r>
      </w:del>
      <w:del w:id="12701" w:date="2023-01-13T18:26:59Z" w:author="Jan Groh">
        <w:r>
          <w:rPr>
            <w:rStyle w:val="Ohne"/>
            <w:rFonts w:ascii="Garamond Premier Pro Caption" w:hAnsi="Garamond Premier Pro Caption" w:hint="default"/>
            <w:sz w:val="22"/>
            <w:szCs w:val="22"/>
            <w:rtl w:val="0"/>
            <w:lang w:val="de-DE"/>
          </w:rPr>
          <w:delText xml:space="preserve">ß </w:delText>
        </w:r>
      </w:del>
      <w:del w:id="12702" w:date="2023-01-13T18:26:59Z" w:author="Jan Groh">
        <w:r>
          <w:rPr>
            <w:rStyle w:val="Ohne"/>
            <w:rFonts w:ascii="Garamond Premier Pro Caption" w:hAnsi="Garamond Premier Pro Caption"/>
            <w:sz w:val="22"/>
            <w:szCs w:val="22"/>
            <w:rtl w:val="0"/>
            <w:lang w:val="de-DE"/>
          </w:rPr>
          <w:delText xml:space="preserve">mein altes </w:delText>
        </w:r>
      </w:del>
      <w:del w:id="12703" w:date="2023-01-13T18:26:59Z" w:author="Jan Groh">
        <w:r>
          <w:rPr>
            <w:rStyle w:val="Ohne"/>
            <w:rFonts w:ascii="Garamond Premier Pro Caption" w:hAnsi="Garamond Premier Pro Caption" w:hint="default"/>
            <w:sz w:val="22"/>
            <w:szCs w:val="22"/>
            <w:rtl w:val="0"/>
            <w:lang w:val="de-DE"/>
          </w:rPr>
          <w:delText>Ü</w:delText>
        </w:r>
      </w:del>
      <w:del w:id="12704" w:date="2023-01-13T18:26:59Z" w:author="Jan Groh">
        <w:r>
          <w:rPr>
            <w:rStyle w:val="Ohne"/>
            <w:rFonts w:ascii="Garamond Premier Pro Caption" w:hAnsi="Garamond Premier Pro Caption"/>
            <w:sz w:val="22"/>
            <w:szCs w:val="22"/>
            <w:rtl w:val="0"/>
            <w:lang w:val="de-DE"/>
          </w:rPr>
          <w:delText>bel Gesichtsschmerz mit wahrer Leidenschaftlichkeit hervorbrach und ich uns</w:delText>
        </w:r>
      </w:del>
      <w:del w:id="12705" w:date="2023-01-13T18:26:59Z" w:author="Jan Groh">
        <w:r>
          <w:rPr>
            <w:rStyle w:val="Ohne"/>
            <w:rFonts w:ascii="Garamond Premier Pro Caption" w:hAnsi="Garamond Premier Pro Caption" w:hint="default"/>
            <w:sz w:val="22"/>
            <w:szCs w:val="22"/>
            <w:rtl w:val="0"/>
          </w:rPr>
          <w:delText>ä</w:delText>
        </w:r>
      </w:del>
      <w:del w:id="12706" w:date="2023-01-13T18:26:59Z" w:author="Jan Groh">
        <w:r>
          <w:rPr>
            <w:rStyle w:val="Ohne"/>
            <w:rFonts w:ascii="Garamond Premier Pro Caption" w:hAnsi="Garamond Premier Pro Caption"/>
            <w:sz w:val="22"/>
            <w:szCs w:val="22"/>
            <w:rtl w:val="0"/>
            <w:lang w:val="de-DE"/>
          </w:rPr>
          <w:delText>glich gelitten</w:delText>
        </w:r>
      </w:del>
      <w:del w:id="12707" w:date="2023-01-13T18:26:59Z" w:author="Jan Groh">
        <w:r>
          <w:rPr>
            <w:rStyle w:val="Ohne"/>
            <w:rFonts w:ascii="Garamond Premier Pro Caption" w:hAnsi="Garamond Premier Pro Caption"/>
            <w:sz w:val="22"/>
            <w:szCs w:val="22"/>
            <w:rtl w:val="0"/>
            <w:lang w:val="de-DE"/>
          </w:rPr>
          <w:delText xml:space="preserve"> </w:delText>
        </w:r>
      </w:del>
      <w:del w:id="12708" w:date="2023-01-13T18:26:59Z" w:author="Jan Groh">
        <w:r>
          <w:rPr>
            <w:rStyle w:val="Ohne"/>
            <w:rFonts w:ascii="Garamond Premier Pro Caption" w:hAnsi="Garamond Premier Pro Caption" w:hint="default"/>
            <w:sz w:val="22"/>
            <w:szCs w:val="22"/>
            <w:rtl w:val="0"/>
          </w:rPr>
          <w:delText xml:space="preserve">… </w:delText>
        </w:r>
      </w:del>
      <w:del w:id="12709" w:date="2023-01-13T18:26:59Z" w:author="Jan Groh">
        <w:r>
          <w:rPr>
            <w:rStyle w:val="Ohne"/>
            <w:rFonts w:ascii="Garamond Premier Pro Caption" w:hAnsi="Garamond Premier Pro Caption"/>
            <w:sz w:val="22"/>
            <w:szCs w:val="22"/>
            <w:rtl w:val="0"/>
            <w:lang w:val="de-DE"/>
          </w:rPr>
          <w:delText>Wann ich hier abreise, h</w:delText>
        </w:r>
      </w:del>
      <w:del w:id="12710" w:date="2023-01-13T18:26:59Z" w:author="Jan Groh">
        <w:r>
          <w:rPr>
            <w:rStyle w:val="Ohne"/>
            <w:rFonts w:ascii="Garamond Premier Pro Caption" w:hAnsi="Garamond Premier Pro Caption" w:hint="default"/>
            <w:sz w:val="22"/>
            <w:szCs w:val="22"/>
            <w:rtl w:val="0"/>
          </w:rPr>
          <w:delText>ä</w:delText>
        </w:r>
      </w:del>
      <w:del w:id="12711" w:date="2023-01-13T18:26:59Z" w:author="Jan Groh">
        <w:r>
          <w:rPr>
            <w:rStyle w:val="Ohne"/>
            <w:rFonts w:ascii="Garamond Premier Pro Caption" w:hAnsi="Garamond Premier Pro Caption"/>
            <w:sz w:val="22"/>
            <w:szCs w:val="22"/>
            <w:rtl w:val="0"/>
            <w:lang w:val="de-DE"/>
          </w:rPr>
          <w:delText>ngt von einem Brief von Wien ab, kann ich dahin, das hei</w:delText>
        </w:r>
      </w:del>
      <w:del w:id="12712" w:date="2023-01-13T18:26:59Z" w:author="Jan Groh">
        <w:r>
          <w:rPr>
            <w:rStyle w:val="Ohne"/>
            <w:rFonts w:ascii="Garamond Premier Pro Caption" w:hAnsi="Garamond Premier Pro Caption" w:hint="default"/>
            <w:sz w:val="22"/>
            <w:szCs w:val="22"/>
            <w:rtl w:val="0"/>
            <w:lang w:val="de-DE"/>
          </w:rPr>
          <w:delText>ß</w:delText>
        </w:r>
      </w:del>
      <w:del w:id="12713" w:date="2023-01-13T18:26:59Z" w:author="Jan Groh">
        <w:r>
          <w:rPr>
            <w:rStyle w:val="Ohne"/>
            <w:rFonts w:ascii="Garamond Premier Pro Caption" w:hAnsi="Garamond Premier Pro Caption"/>
            <w:sz w:val="22"/>
            <w:szCs w:val="22"/>
            <w:rtl w:val="0"/>
            <w:lang w:val="de-DE"/>
          </w:rPr>
          <w:delText>t, sind meine Verh</w:delText>
        </w:r>
      </w:del>
      <w:del w:id="12714" w:date="2023-01-13T18:26:59Z" w:author="Jan Groh">
        <w:r>
          <w:rPr>
            <w:rStyle w:val="Ohne"/>
            <w:rFonts w:ascii="Garamond Premier Pro Caption" w:hAnsi="Garamond Premier Pro Caption" w:hint="default"/>
            <w:sz w:val="22"/>
            <w:szCs w:val="22"/>
            <w:rtl w:val="0"/>
          </w:rPr>
          <w:delText>ä</w:delText>
        </w:r>
      </w:del>
      <w:del w:id="12715" w:date="2023-01-13T18:26:59Z" w:author="Jan Groh">
        <w:r>
          <w:rPr>
            <w:rStyle w:val="Ohne"/>
            <w:rFonts w:ascii="Garamond Premier Pro Caption" w:hAnsi="Garamond Premier Pro Caption"/>
            <w:sz w:val="22"/>
            <w:szCs w:val="22"/>
            <w:rtl w:val="0"/>
            <w:lang w:val="de-DE"/>
          </w:rPr>
          <w:delText>ltnisse dort unver</w:delText>
        </w:r>
      </w:del>
      <w:del w:id="12716" w:date="2023-01-13T18:26:59Z" w:author="Jan Groh">
        <w:r>
          <w:rPr>
            <w:rStyle w:val="Ohne"/>
            <w:rFonts w:ascii="Garamond Premier Pro Caption" w:hAnsi="Garamond Premier Pro Caption" w:hint="default"/>
            <w:sz w:val="22"/>
            <w:szCs w:val="22"/>
            <w:rtl w:val="0"/>
          </w:rPr>
          <w:delText>ä</w:delText>
        </w:r>
      </w:del>
      <w:del w:id="12717" w:date="2023-01-13T18:26:59Z" w:author="Jan Groh">
        <w:r>
          <w:rPr>
            <w:rStyle w:val="Ohne"/>
            <w:rFonts w:ascii="Garamond Premier Pro Caption" w:hAnsi="Garamond Premier Pro Caption"/>
            <w:sz w:val="22"/>
            <w:szCs w:val="22"/>
            <w:rtl w:val="0"/>
            <w:lang w:val="de-DE"/>
          </w:rPr>
          <w:delText>ndert geblieben, so da</w:delText>
        </w:r>
      </w:del>
      <w:del w:id="12718" w:date="2023-01-13T18:26:59Z" w:author="Jan Groh">
        <w:r>
          <w:rPr>
            <w:rStyle w:val="Ohne"/>
            <w:rFonts w:ascii="Garamond Premier Pro Caption" w:hAnsi="Garamond Premier Pro Caption" w:hint="default"/>
            <w:sz w:val="22"/>
            <w:szCs w:val="22"/>
            <w:rtl w:val="0"/>
            <w:lang w:val="de-DE"/>
          </w:rPr>
          <w:delText xml:space="preserve">ß </w:delText>
        </w:r>
      </w:del>
      <w:del w:id="12719" w:date="2023-01-13T18:26:59Z" w:author="Jan Groh">
        <w:r>
          <w:rPr>
            <w:rStyle w:val="Ohne"/>
            <w:rFonts w:ascii="Garamond Premier Pro Caption" w:hAnsi="Garamond Premier Pro Caption"/>
            <w:sz w:val="22"/>
            <w:szCs w:val="22"/>
            <w:rtl w:val="0"/>
            <w:lang w:val="de-DE"/>
          </w:rPr>
          <w:delText>ich das alte Gl</w:delText>
        </w:r>
      </w:del>
      <w:del w:id="12720" w:date="2023-01-13T18:26:59Z" w:author="Jan Groh">
        <w:r>
          <w:rPr>
            <w:rStyle w:val="Ohne"/>
            <w:rFonts w:ascii="Garamond Premier Pro Caption" w:hAnsi="Garamond Premier Pro Caption" w:hint="default"/>
            <w:sz w:val="22"/>
            <w:szCs w:val="22"/>
            <w:rtl w:val="0"/>
          </w:rPr>
          <w:delText>ü</w:delText>
        </w:r>
      </w:del>
      <w:del w:id="12721" w:date="2023-01-13T18:26:59Z" w:author="Jan Groh">
        <w:r>
          <w:rPr>
            <w:rStyle w:val="Ohne"/>
            <w:rFonts w:ascii="Garamond Premier Pro Caption" w:hAnsi="Garamond Premier Pro Caption"/>
            <w:sz w:val="22"/>
            <w:szCs w:val="22"/>
            <w:rtl w:val="0"/>
            <w:lang w:val="de-DE"/>
          </w:rPr>
          <w:delText>ck dort zu finden glaube, so verlasse ich Weimar in 14 Tagen und warte dort ab, ob der Winter mir wirklich n</w:delText>
        </w:r>
      </w:del>
      <w:del w:id="12722" w:date="2023-01-13T18:26:59Z" w:author="Jan Groh">
        <w:r>
          <w:rPr>
            <w:rStyle w:val="Ohne"/>
            <w:rFonts w:ascii="Garamond Premier Pro Caption" w:hAnsi="Garamond Premier Pro Caption" w:hint="default"/>
            <w:sz w:val="22"/>
            <w:szCs w:val="22"/>
            <w:rtl w:val="0"/>
            <w:lang w:val="sv-SE"/>
          </w:rPr>
          <w:delText>ö</w:delText>
        </w:r>
      </w:del>
      <w:del w:id="12723" w:date="2023-01-13T18:26:59Z" w:author="Jan Groh">
        <w:r>
          <w:rPr>
            <w:rStyle w:val="Ohne"/>
            <w:rFonts w:ascii="Garamond Premier Pro Caption" w:hAnsi="Garamond Premier Pro Caption"/>
            <w:sz w:val="22"/>
            <w:szCs w:val="22"/>
            <w:rtl w:val="0"/>
            <w:lang w:val="de-DE"/>
          </w:rPr>
          <w:delText>tig macht, Italien aufzusuchen, wie</w:delText>
        </w:r>
      </w:del>
      <w:del w:id="12724" w:date="2023-01-13T18:26:59Z" w:author="Jan Groh">
        <w:r>
          <w:rPr>
            <w:rStyle w:val="Ohne"/>
            <w:rFonts w:ascii="Garamond Premier Pro Caption" w:hAnsi="Garamond Premier Pro Caption"/>
            <w:sz w:val="22"/>
            <w:szCs w:val="22"/>
            <w:rtl w:val="0"/>
            <w:lang w:val="de-DE"/>
          </w:rPr>
          <w:delText xml:space="preserve"> </w:delText>
        </w:r>
      </w:del>
      <w:del w:id="12725" w:date="2023-01-13T18:26:59Z" w:author="Jan Groh">
        <w:r>
          <w:rPr>
            <w:rStyle w:val="Ohne"/>
            <w:rFonts w:ascii="Garamond Premier Pro Caption" w:hAnsi="Garamond Premier Pro Caption"/>
            <w:sz w:val="22"/>
            <w:szCs w:val="22"/>
            <w:rtl w:val="0"/>
            <w:lang w:val="de-DE"/>
          </w:rPr>
          <w:delText>Vogel noch immer f</w:delText>
        </w:r>
      </w:del>
      <w:del w:id="12726" w:date="2023-01-13T18:26:59Z" w:author="Jan Groh">
        <w:r>
          <w:rPr>
            <w:rStyle w:val="Ohne"/>
            <w:rFonts w:ascii="Garamond Premier Pro Caption" w:hAnsi="Garamond Premier Pro Caption" w:hint="default"/>
            <w:sz w:val="22"/>
            <w:szCs w:val="22"/>
            <w:rtl w:val="0"/>
          </w:rPr>
          <w:delText>ü</w:delText>
        </w:r>
      </w:del>
      <w:del w:id="12727" w:date="2023-01-13T18:26:59Z" w:author="Jan Groh">
        <w:r>
          <w:rPr>
            <w:rStyle w:val="Ohne"/>
            <w:rFonts w:ascii="Garamond Premier Pro Caption" w:hAnsi="Garamond Premier Pro Caption"/>
            <w:sz w:val="22"/>
            <w:szCs w:val="22"/>
            <w:rtl w:val="0"/>
          </w:rPr>
          <w:delText>r n</w:delText>
        </w:r>
      </w:del>
      <w:del w:id="12728" w:date="2023-01-13T18:26:59Z" w:author="Jan Groh">
        <w:r>
          <w:rPr>
            <w:rStyle w:val="Ohne"/>
            <w:rFonts w:ascii="Garamond Premier Pro Caption" w:hAnsi="Garamond Premier Pro Caption" w:hint="default"/>
            <w:sz w:val="22"/>
            <w:szCs w:val="22"/>
            <w:rtl w:val="0"/>
            <w:lang w:val="sv-SE"/>
          </w:rPr>
          <w:delText>ö</w:delText>
        </w:r>
      </w:del>
      <w:del w:id="12729" w:date="2023-01-13T18:26:59Z" w:author="Jan Groh">
        <w:r>
          <w:rPr>
            <w:rStyle w:val="Ohne"/>
            <w:rFonts w:ascii="Garamond Premier Pro Caption" w:hAnsi="Garamond Premier Pro Caption"/>
            <w:sz w:val="22"/>
            <w:szCs w:val="22"/>
            <w:rtl w:val="0"/>
            <w:lang w:val="de-DE"/>
          </w:rPr>
          <w:delText>tig erkl</w:delText>
        </w:r>
      </w:del>
      <w:del w:id="12730" w:date="2023-01-13T18:26:59Z" w:author="Jan Groh">
        <w:r>
          <w:rPr>
            <w:rStyle w:val="Ohne"/>
            <w:rFonts w:ascii="Garamond Premier Pro Caption" w:hAnsi="Garamond Premier Pro Caption" w:hint="default"/>
            <w:sz w:val="22"/>
            <w:szCs w:val="22"/>
            <w:rtl w:val="0"/>
          </w:rPr>
          <w:delText>ä</w:delText>
        </w:r>
      </w:del>
      <w:del w:id="12731" w:date="2023-01-13T18:26:59Z" w:author="Jan Groh">
        <w:r>
          <w:rPr>
            <w:rStyle w:val="Ohne"/>
            <w:rFonts w:ascii="Garamond Premier Pro Caption" w:hAnsi="Garamond Premier Pro Caption"/>
            <w:sz w:val="22"/>
            <w:szCs w:val="22"/>
            <w:rtl w:val="0"/>
          </w:rPr>
          <w:delText>rt.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3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3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3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35" w:date="2023-01-13T18:26:59Z" w:author="Jan Groh"/>
          <w:rFonts w:ascii="Garamond Premier Pro Bold" w:cs="Garamond Premier Pro Bold" w:hAnsi="Garamond Premier Pro Bold" w:eastAsia="Garamond Premier Pro Bold"/>
          <w:sz w:val="22"/>
          <w:szCs w:val="22"/>
        </w:rPr>
      </w:pPr>
      <w:del w:id="12736" w:date="2023-01-05T23:20:32Z" w:author="Jan Groh">
        <w:r>
          <w:rPr>
            <w:rFonts w:ascii="Garamond Premier Pro Bold" w:hAnsi="Garamond Premier Pro Bold"/>
            <w:sz w:val="22"/>
            <w:szCs w:val="22"/>
            <w:rtl w:val="0"/>
          </w:rPr>
          <w:delText>18</w:delText>
        </w:r>
      </w:del>
      <w:del w:id="12737" w:date="2023-01-13T18:26:59Z" w:author="Jan Groh">
        <w:r>
          <w:rPr>
            <w:rFonts w:ascii="Garamond Premier Pro Bold" w:hAnsi="Garamond Premier Pro Bold"/>
            <w:sz w:val="22"/>
            <w:szCs w:val="22"/>
            <w:rtl w:val="0"/>
          </w:rPr>
          <w:delText>4</w:delText>
        </w:r>
      </w:del>
      <w:ins w:id="12738" w:date="2023-01-05T23:20:29Z" w:author="Jan Groh">
        <w:del w:id="12739" w:date="2023-01-13T18:26:59Z" w:author="Jan Groh">
          <w:r>
            <w:rPr>
              <w:rFonts w:ascii="Garamond Premier Pro Bold" w:hAnsi="Garamond Premier Pro Bold"/>
              <w:sz w:val="22"/>
              <w:szCs w:val="22"/>
              <w:rtl w:val="0"/>
              <w:lang w:val="de-DE"/>
            </w:rPr>
            <w:delText>6</w:delText>
          </w:r>
        </w:del>
      </w:ins>
      <w:del w:id="12740" w:date="2023-01-05T23:20:28Z" w:author="Jan Groh">
        <w:r>
          <w:rPr>
            <w:rFonts w:ascii="Garamond Premier Pro Bold" w:hAnsi="Garamond Premier Pro Bold"/>
            <w:sz w:val="22"/>
            <w:szCs w:val="22"/>
            <w:rtl w:val="0"/>
          </w:rPr>
          <w:delText>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41" w:date="2023-01-13T18:26:59Z" w:author="Jan Groh"/>
          <w:rFonts w:ascii="Garamond Premier Pro Caption" w:cs="Garamond Premier Pro Caption" w:hAnsi="Garamond Premier Pro Caption" w:eastAsia="Garamond Premier Pro Caption"/>
          <w:sz w:val="22"/>
          <w:szCs w:val="22"/>
        </w:rPr>
      </w:pPr>
      <w:del w:id="12742" w:date="2023-01-13T18:26:59Z" w:author="Jan Groh">
        <w:r>
          <w:rPr>
            <w:rFonts w:ascii="Garamond Premier Pro Caption" w:hAnsi="Garamond Premier Pro Caption"/>
            <w:sz w:val="22"/>
            <w:szCs w:val="22"/>
            <w:rtl w:val="0"/>
            <w:lang w:val="de-DE"/>
          </w:rPr>
          <w:delText>(</w:delText>
        </w:r>
      </w:del>
      <w:del w:id="12743" w:date="2023-01-05T23:20:39Z" w:author="Jan Groh">
        <w:r>
          <w:rPr>
            <w:rFonts w:ascii="Garamond Premier Pro Caption" w:hAnsi="Garamond Premier Pro Caption"/>
            <w:sz w:val="22"/>
            <w:szCs w:val="22"/>
            <w:rtl w:val="0"/>
            <w:lang w:val="de-DE"/>
          </w:rPr>
          <w:delText>Ottilie 46-/47-j</w:delText>
        </w:r>
      </w:del>
      <w:del w:id="12744" w:date="2023-01-05T23:20:39Z" w:author="Jan Groh">
        <w:r>
          <w:rPr>
            <w:rFonts w:ascii="Garamond Premier Pro Caption" w:hAnsi="Garamond Premier Pro Caption" w:hint="default"/>
            <w:sz w:val="22"/>
            <w:szCs w:val="22"/>
            <w:rtl w:val="0"/>
            <w:lang w:val="de-DE"/>
          </w:rPr>
          <w:delText>ä</w:delText>
        </w:r>
      </w:del>
      <w:del w:id="12745" w:date="2023-01-05T23:20:39Z" w:author="Jan Groh">
        <w:r>
          <w:rPr>
            <w:rFonts w:ascii="Garamond Premier Pro Caption" w:hAnsi="Garamond Premier Pro Caption"/>
            <w:sz w:val="22"/>
            <w:szCs w:val="22"/>
            <w:rtl w:val="0"/>
            <w:lang w:val="de-DE"/>
          </w:rPr>
          <w:delText>hrig</w:delText>
        </w:r>
      </w:del>
      <w:ins w:id="12746" w:date="2023-01-05T23:20:45Z" w:author="Jan Groh">
        <w:del w:id="12747" w:date="2023-01-13T18:26:59Z" w:author="Jan Groh">
          <w:r>
            <w:rPr>
              <w:rFonts w:ascii="Garamond Premier Pro Caption" w:hAnsi="Garamond Premier Pro Caption"/>
              <w:sz w:val="22"/>
              <w:szCs w:val="22"/>
              <w:rtl w:val="0"/>
              <w:lang w:val="de-DE"/>
            </w:rPr>
            <w:delText>1842/43</w:delText>
          </w:r>
        </w:del>
      </w:ins>
      <w:del w:id="12748"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4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5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51" w:date="2023-01-13T18:26:59Z" w:author="Jan Groh"/>
          <w:rStyle w:val="Ohne"/>
          <w:rFonts w:ascii="Garamond Premier Pro Italic" w:cs="Garamond Premier Pro Italic" w:hAnsi="Garamond Premier Pro Italic" w:eastAsia="Garamond Premier Pro Italic"/>
          <w:sz w:val="22"/>
          <w:szCs w:val="22"/>
        </w:rPr>
      </w:pPr>
      <w:del w:id="12752"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53" w:date="2023-01-13T18:26:59Z" w:author="Jan Groh"/>
          <w:rStyle w:val="Ohne"/>
          <w:rFonts w:ascii="Garamond Premier Pro Italic" w:cs="Garamond Premier Pro Italic" w:hAnsi="Garamond Premier Pro Italic" w:eastAsia="Garamond Premier Pro Italic"/>
          <w:sz w:val="22"/>
          <w:szCs w:val="22"/>
        </w:rPr>
      </w:pPr>
      <w:del w:id="12754" w:date="2023-01-13T18:26:59Z" w:author="Jan Groh">
        <w:r>
          <w:rPr>
            <w:rStyle w:val="Ohne"/>
            <w:rFonts w:ascii="Garamond Premier Pro Italic" w:hAnsi="Garamond Premier Pro Italic"/>
            <w:sz w:val="22"/>
            <w:szCs w:val="22"/>
            <w:rtl w:val="0"/>
            <w:lang w:val="de-DE"/>
          </w:rPr>
          <w:delText>Wien, April 1843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755" w:date="2023-01-13T18:26:59Z" w:author="Jan Groh"/>
          <w:rStyle w:val="Ohne"/>
          <w:rFonts w:ascii="Garamond Premier Pro Caption" w:cs="Garamond Premier Pro Caption" w:hAnsi="Garamond Premier Pro Caption" w:eastAsia="Garamond Premier Pro Caption"/>
          <w:sz w:val="22"/>
          <w:szCs w:val="22"/>
        </w:rPr>
      </w:pPr>
      <w:del w:id="12756" w:date="2023-01-13T18:26:59Z" w:author="Jan Groh">
        <w:r>
          <w:rPr>
            <w:rStyle w:val="Ohne"/>
            <w:rFonts w:ascii="Garamond Premier Pro Caption" w:hAnsi="Garamond Premier Pro Caption"/>
            <w:sz w:val="22"/>
            <w:szCs w:val="22"/>
            <w:rtl w:val="0"/>
            <w:lang w:val="de-DE"/>
          </w:rPr>
          <w:delText>Schon dreimal, liebe Sibylle, habe ich diesen Brief an Sie angefangen und ihn immer wieder beiseitegelegt, aber wenn es auch aus einer sehr nat</w:delText>
        </w:r>
      </w:del>
      <w:del w:id="12757" w:date="2023-01-13T18:26:59Z" w:author="Jan Groh">
        <w:r>
          <w:rPr>
            <w:rStyle w:val="Ohne"/>
            <w:rFonts w:ascii="Garamond Premier Pro Caption" w:hAnsi="Garamond Premier Pro Caption" w:hint="default"/>
            <w:sz w:val="22"/>
            <w:szCs w:val="22"/>
            <w:rtl w:val="0"/>
          </w:rPr>
          <w:delText>ü</w:delText>
        </w:r>
      </w:del>
      <w:del w:id="12758" w:date="2023-01-13T18:26:59Z" w:author="Jan Groh">
        <w:r>
          <w:rPr>
            <w:rStyle w:val="Ohne"/>
            <w:rFonts w:ascii="Garamond Premier Pro Caption" w:hAnsi="Garamond Premier Pro Caption"/>
            <w:sz w:val="22"/>
            <w:szCs w:val="22"/>
            <w:rtl w:val="0"/>
            <w:lang w:val="de-DE"/>
          </w:rPr>
          <w:delText>rlichen Zartheit geschah, so bleibt es doch eine Schw</w:delText>
        </w:r>
      </w:del>
      <w:del w:id="12759" w:date="2023-01-13T18:26:59Z" w:author="Jan Groh">
        <w:r>
          <w:rPr>
            <w:rStyle w:val="Ohne"/>
            <w:rFonts w:ascii="Garamond Premier Pro Caption" w:hAnsi="Garamond Premier Pro Caption" w:hint="default"/>
            <w:sz w:val="22"/>
            <w:szCs w:val="22"/>
            <w:rtl w:val="0"/>
          </w:rPr>
          <w:delText>ä</w:delText>
        </w:r>
      </w:del>
      <w:del w:id="12760" w:date="2023-01-13T18:26:59Z" w:author="Jan Groh">
        <w:r>
          <w:rPr>
            <w:rStyle w:val="Ohne"/>
            <w:rFonts w:ascii="Garamond Premier Pro Caption" w:hAnsi="Garamond Premier Pro Caption"/>
            <w:sz w:val="22"/>
            <w:szCs w:val="22"/>
            <w:rtl w:val="0"/>
            <w:lang w:val="de-DE"/>
          </w:rPr>
          <w:delText>che, wenn man eine Sache als gut und vern</w:delText>
        </w:r>
      </w:del>
      <w:del w:id="12761" w:date="2023-01-13T18:26:59Z" w:author="Jan Groh">
        <w:r>
          <w:rPr>
            <w:rStyle w:val="Ohne"/>
            <w:rFonts w:ascii="Garamond Premier Pro Caption" w:hAnsi="Garamond Premier Pro Caption" w:hint="default"/>
            <w:sz w:val="22"/>
            <w:szCs w:val="22"/>
            <w:rtl w:val="0"/>
          </w:rPr>
          <w:delText>ü</w:delText>
        </w:r>
      </w:del>
      <w:del w:id="12762" w:date="2023-01-13T18:26:59Z" w:author="Jan Groh">
        <w:r>
          <w:rPr>
            <w:rStyle w:val="Ohne"/>
            <w:rFonts w:ascii="Garamond Premier Pro Caption" w:hAnsi="Garamond Premier Pro Caption"/>
            <w:sz w:val="22"/>
            <w:szCs w:val="22"/>
            <w:rtl w:val="0"/>
            <w:lang w:val="de-DE"/>
          </w:rPr>
          <w:delText>nftig erkannt, einem guten und klugen Menschen sie nicht einfach vorzulegen. Zuerst lassen Sie mich Ihnen sagen, wie ich keineswegs vergessen, und vergessen kann, da</w:delText>
        </w:r>
      </w:del>
      <w:del w:id="12763" w:date="2023-01-13T18:26:59Z" w:author="Jan Groh">
        <w:r>
          <w:rPr>
            <w:rStyle w:val="Ohne"/>
            <w:rFonts w:ascii="Garamond Premier Pro Caption" w:hAnsi="Garamond Premier Pro Caption" w:hint="default"/>
            <w:sz w:val="22"/>
            <w:szCs w:val="22"/>
            <w:rtl w:val="0"/>
            <w:lang w:val="de-DE"/>
          </w:rPr>
          <w:delText xml:space="preserve">ß </w:delText>
        </w:r>
      </w:del>
      <w:del w:id="12764" w:date="2023-01-13T18:26:59Z" w:author="Jan Groh">
        <w:r>
          <w:rPr>
            <w:rStyle w:val="Ohne"/>
            <w:rFonts w:ascii="Garamond Premier Pro Caption" w:hAnsi="Garamond Premier Pro Caption"/>
            <w:sz w:val="22"/>
            <w:szCs w:val="22"/>
            <w:rtl w:val="0"/>
            <w:lang w:val="de-DE"/>
          </w:rPr>
          <w:delText>ich Ihnen eine gro</w:delText>
        </w:r>
      </w:del>
      <w:del w:id="12765" w:date="2023-01-13T18:26:59Z" w:author="Jan Groh">
        <w:r>
          <w:rPr>
            <w:rStyle w:val="Ohne"/>
            <w:rFonts w:ascii="Garamond Premier Pro Caption" w:hAnsi="Garamond Premier Pro Caption" w:hint="default"/>
            <w:sz w:val="22"/>
            <w:szCs w:val="22"/>
            <w:rtl w:val="0"/>
            <w:lang w:val="de-DE"/>
          </w:rPr>
          <w:delText>ß</w:delText>
        </w:r>
      </w:del>
      <w:del w:id="12766" w:date="2023-01-13T18:26:59Z" w:author="Jan Groh">
        <w:r>
          <w:rPr>
            <w:rStyle w:val="Ohne"/>
            <w:rFonts w:ascii="Garamond Premier Pro Caption" w:hAnsi="Garamond Premier Pro Caption"/>
            <w:sz w:val="22"/>
            <w:szCs w:val="22"/>
            <w:rtl w:val="0"/>
            <w:lang w:val="de-DE"/>
          </w:rPr>
          <w:delText>e Summe noch schulde, doch wie ich nun bestimmt hoffe, sp</w:delText>
        </w:r>
      </w:del>
      <w:del w:id="12767" w:date="2023-01-13T18:26:59Z" w:author="Jan Groh">
        <w:r>
          <w:rPr>
            <w:rStyle w:val="Ohne"/>
            <w:rFonts w:ascii="Garamond Premier Pro Caption" w:hAnsi="Garamond Premier Pro Caption" w:hint="default"/>
            <w:sz w:val="22"/>
            <w:szCs w:val="22"/>
            <w:rtl w:val="0"/>
          </w:rPr>
          <w:delText>ä</w:delText>
        </w:r>
      </w:del>
      <w:del w:id="12768" w:date="2023-01-13T18:26:59Z" w:author="Jan Groh">
        <w:r>
          <w:rPr>
            <w:rStyle w:val="Ohne"/>
            <w:rFonts w:ascii="Garamond Premier Pro Caption" w:hAnsi="Garamond Premier Pro Caption"/>
            <w:sz w:val="22"/>
            <w:szCs w:val="22"/>
            <w:rtl w:val="0"/>
            <w:lang w:val="de-DE"/>
          </w:rPr>
          <w:delText>testens in zwei Jahren, w</w:delText>
        </w:r>
      </w:del>
      <w:del w:id="12769" w:date="2023-01-13T18:26:59Z" w:author="Jan Groh">
        <w:r>
          <w:rPr>
            <w:rStyle w:val="Ohne"/>
            <w:rFonts w:ascii="Garamond Premier Pro Caption" w:hAnsi="Garamond Premier Pro Caption" w:hint="default"/>
            <w:sz w:val="22"/>
            <w:szCs w:val="22"/>
            <w:rtl w:val="0"/>
          </w:rPr>
          <w:delText>ä</w:delText>
        </w:r>
      </w:del>
      <w:del w:id="12770" w:date="2023-01-13T18:26:59Z" w:author="Jan Groh">
        <w:r>
          <w:rPr>
            <w:rStyle w:val="Ohne"/>
            <w:rFonts w:ascii="Garamond Premier Pro Caption" w:hAnsi="Garamond Premier Pro Caption"/>
            <w:sz w:val="22"/>
            <w:szCs w:val="22"/>
            <w:rtl w:val="0"/>
            <w:lang w:val="de-DE"/>
          </w:rPr>
          <w:delText>re es auch nur f</w:delText>
        </w:r>
      </w:del>
      <w:del w:id="12771" w:date="2023-01-13T18:26:59Z" w:author="Jan Groh">
        <w:r>
          <w:rPr>
            <w:rStyle w:val="Ohne"/>
            <w:rFonts w:ascii="Garamond Premier Pro Caption" w:hAnsi="Garamond Premier Pro Caption" w:hint="default"/>
            <w:sz w:val="22"/>
            <w:szCs w:val="22"/>
            <w:rtl w:val="0"/>
          </w:rPr>
          <w:delText>ü</w:delText>
        </w:r>
      </w:del>
      <w:del w:id="12772" w:date="2023-01-13T18:26:59Z" w:author="Jan Groh">
        <w:r>
          <w:rPr>
            <w:rStyle w:val="Ohne"/>
            <w:rFonts w:ascii="Garamond Premier Pro Caption" w:hAnsi="Garamond Premier Pro Caption"/>
            <w:sz w:val="22"/>
            <w:szCs w:val="22"/>
            <w:rtl w:val="0"/>
            <w:lang w:val="de-DE"/>
          </w:rPr>
          <w:delText>nfzigtalerweis</w:delText>
        </w:r>
      </w:del>
      <w:del w:id="12773" w:date="2023-01-13T18:26:59Z" w:author="Jan Groh">
        <w:r>
          <w:rPr>
            <w:rStyle w:val="Ohne"/>
            <w:rFonts w:ascii="Garamond Premier Pro Caption" w:hAnsi="Garamond Premier Pro Caption" w:hint="default"/>
            <w:sz w:val="22"/>
            <w:szCs w:val="22"/>
            <w:rtl w:val="1"/>
          </w:rPr>
          <w:delText>’</w:delText>
        </w:r>
      </w:del>
      <w:del w:id="12774" w:date="2023-01-13T18:26:59Z" w:author="Jan Groh">
        <w:r>
          <w:rPr>
            <w:rStyle w:val="Ohne"/>
            <w:rFonts w:ascii="Garamond Premier Pro Caption" w:hAnsi="Garamond Premier Pro Caption"/>
            <w:sz w:val="22"/>
            <w:szCs w:val="22"/>
            <w:rtl w:val="0"/>
            <w:lang w:val="de-DE"/>
          </w:rPr>
          <w:delText>, sie Ihnen abzutragen. Da mich das Bewu</w:delText>
        </w:r>
      </w:del>
      <w:del w:id="12775" w:date="2023-01-13T18:26:59Z" w:author="Jan Groh">
        <w:r>
          <w:rPr>
            <w:rStyle w:val="Ohne"/>
            <w:rFonts w:ascii="Garamond Premier Pro Caption" w:hAnsi="Garamond Premier Pro Caption" w:hint="default"/>
            <w:sz w:val="22"/>
            <w:szCs w:val="22"/>
            <w:rtl w:val="0"/>
            <w:lang w:val="de-DE"/>
          </w:rPr>
          <w:delText>ß</w:delText>
        </w:r>
      </w:del>
      <w:del w:id="12776" w:date="2023-01-13T18:26:59Z" w:author="Jan Groh">
        <w:r>
          <w:rPr>
            <w:rStyle w:val="Ohne"/>
            <w:rFonts w:ascii="Garamond Premier Pro Caption" w:hAnsi="Garamond Premier Pro Caption"/>
            <w:sz w:val="22"/>
            <w:szCs w:val="22"/>
            <w:rtl w:val="0"/>
            <w:lang w:val="de-DE"/>
          </w:rPr>
          <w:delText>tsein dieser Gro</w:delText>
        </w:r>
      </w:del>
      <w:del w:id="12777" w:date="2023-01-13T18:26:59Z" w:author="Jan Groh">
        <w:r>
          <w:rPr>
            <w:rStyle w:val="Ohne"/>
            <w:rFonts w:ascii="Garamond Premier Pro Caption" w:hAnsi="Garamond Premier Pro Caption" w:hint="default"/>
            <w:sz w:val="22"/>
            <w:szCs w:val="22"/>
            <w:rtl w:val="0"/>
            <w:lang w:val="de-DE"/>
          </w:rPr>
          <w:delText>ß</w:delText>
        </w:r>
      </w:del>
      <w:del w:id="12778" w:date="2023-01-13T18:26:59Z" w:author="Jan Groh">
        <w:r>
          <w:rPr>
            <w:rStyle w:val="Ohne"/>
            <w:rFonts w:ascii="Garamond Premier Pro Caption" w:hAnsi="Garamond Premier Pro Caption"/>
            <w:sz w:val="22"/>
            <w:szCs w:val="22"/>
            <w:rtl w:val="0"/>
            <w:lang w:val="de-DE"/>
          </w:rPr>
          <w:delText>mut von Ihnen aber noch belastet, so k</w:delText>
        </w:r>
      </w:del>
      <w:del w:id="12779" w:date="2023-01-13T18:26:59Z" w:author="Jan Groh">
        <w:r>
          <w:rPr>
            <w:rStyle w:val="Ohne"/>
            <w:rFonts w:ascii="Garamond Premier Pro Caption" w:hAnsi="Garamond Premier Pro Caption" w:hint="default"/>
            <w:sz w:val="22"/>
            <w:szCs w:val="22"/>
            <w:rtl w:val="0"/>
            <w:lang w:val="sv-SE"/>
          </w:rPr>
          <w:delText>ö</w:delText>
        </w:r>
      </w:del>
      <w:del w:id="12780" w:date="2023-01-13T18:26:59Z" w:author="Jan Groh">
        <w:r>
          <w:rPr>
            <w:rStyle w:val="Ohne"/>
            <w:rFonts w:ascii="Garamond Premier Pro Caption" w:hAnsi="Garamond Premier Pro Caption"/>
            <w:sz w:val="22"/>
            <w:szCs w:val="22"/>
            <w:rtl w:val="0"/>
            <w:lang w:val="de-DE"/>
          </w:rPr>
          <w:delText>nnen Sie sich leicht denken, wie schwer es mir wird, Sie zu fragen, ob Sie mir hundert Taler borgen wollen</w:delText>
        </w:r>
      </w:del>
      <w:del w:id="12781" w:date="2023-01-13T18:26:59Z" w:author="Jan Groh">
        <w:r>
          <w:rPr>
            <w:rStyle w:val="Ohne"/>
            <w:rFonts w:ascii="Garamond Premier Pro Caption" w:hAnsi="Garamond Premier Pro Caption" w:hint="default"/>
            <w:sz w:val="22"/>
            <w:szCs w:val="22"/>
            <w:rtl w:val="0"/>
            <w:lang w:val="de-DE"/>
          </w:rPr>
          <w:delText xml:space="preserve"> … </w:delText>
        </w:r>
      </w:del>
      <w:del w:id="12782" w:date="2023-01-13T18:26:59Z" w:author="Jan Groh">
        <w:r>
          <w:rPr>
            <w:rStyle w:val="Ohne"/>
            <w:rFonts w:ascii="Garamond Premier Pro Caption" w:hAnsi="Garamond Premier Pro Caption"/>
            <w:sz w:val="22"/>
            <w:szCs w:val="22"/>
            <w:rtl w:val="0"/>
            <w:lang w:val="de-DE"/>
          </w:rPr>
          <w:delText>Mir ist hier so wohnlich und</w:delText>
        </w:r>
      </w:del>
      <w:del w:id="12783" w:date="2023-01-13T18:26:59Z" w:author="Jan Groh">
        <w:r>
          <w:rPr>
            <w:rStyle w:val="Ohne"/>
            <w:rFonts w:ascii="Garamond Premier Pro Caption" w:hAnsi="Garamond Premier Pro Caption"/>
            <w:sz w:val="22"/>
            <w:szCs w:val="22"/>
            <w:rtl w:val="0"/>
            <w:lang w:val="de-DE"/>
          </w:rPr>
          <w:delText xml:space="preserve"> </w:delText>
        </w:r>
      </w:del>
      <w:del w:id="12784" w:date="2023-01-13T18:26:59Z" w:author="Jan Groh">
        <w:r>
          <w:rPr>
            <w:rStyle w:val="Ohne"/>
            <w:rFonts w:ascii="Garamond Premier Pro Caption" w:hAnsi="Garamond Premier Pro Caption"/>
            <w:sz w:val="22"/>
            <w:szCs w:val="22"/>
            <w:rtl w:val="0"/>
            <w:lang w:val="de-DE"/>
          </w:rPr>
          <w:delText>gem</w:delText>
        </w:r>
      </w:del>
      <w:del w:id="12785" w:date="2023-01-13T18:26:59Z" w:author="Jan Groh">
        <w:r>
          <w:rPr>
            <w:rStyle w:val="Ohne"/>
            <w:rFonts w:ascii="Garamond Premier Pro Caption" w:hAnsi="Garamond Premier Pro Caption" w:hint="default"/>
            <w:sz w:val="22"/>
            <w:szCs w:val="22"/>
            <w:rtl w:val="0"/>
          </w:rPr>
          <w:delText>ü</w:delText>
        </w:r>
      </w:del>
      <w:del w:id="12786" w:date="2023-01-13T18:26:59Z" w:author="Jan Groh">
        <w:r>
          <w:rPr>
            <w:rStyle w:val="Ohne"/>
            <w:rFonts w:ascii="Garamond Premier Pro Caption" w:hAnsi="Garamond Premier Pro Caption"/>
            <w:sz w:val="22"/>
            <w:szCs w:val="22"/>
            <w:rtl w:val="0"/>
            <w:lang w:val="de-DE"/>
          </w:rPr>
          <w:delText>tlich, das Klima tut mir so wohl, da</w:delText>
        </w:r>
      </w:del>
      <w:del w:id="12787" w:date="2023-01-13T18:26:59Z" w:author="Jan Groh">
        <w:r>
          <w:rPr>
            <w:rStyle w:val="Ohne"/>
            <w:rFonts w:ascii="Garamond Premier Pro Caption" w:hAnsi="Garamond Premier Pro Caption" w:hint="default"/>
            <w:sz w:val="22"/>
            <w:szCs w:val="22"/>
            <w:rtl w:val="0"/>
            <w:lang w:val="de-DE"/>
          </w:rPr>
          <w:delText xml:space="preserve">ß </w:delText>
        </w:r>
      </w:del>
      <w:del w:id="12788" w:date="2023-01-13T18:26:59Z" w:author="Jan Groh">
        <w:r>
          <w:rPr>
            <w:rStyle w:val="Ohne"/>
            <w:rFonts w:ascii="Garamond Premier Pro Caption" w:hAnsi="Garamond Premier Pro Caption"/>
            <w:sz w:val="22"/>
            <w:szCs w:val="22"/>
            <w:rtl w:val="0"/>
            <w:lang w:val="de-DE"/>
          </w:rPr>
          <w:delText>ich gerne noch l</w:delText>
        </w:r>
      </w:del>
      <w:del w:id="12789" w:date="2023-01-13T18:26:59Z" w:author="Jan Groh">
        <w:r>
          <w:rPr>
            <w:rStyle w:val="Ohne"/>
            <w:rFonts w:ascii="Garamond Premier Pro Caption" w:hAnsi="Garamond Premier Pro Caption" w:hint="default"/>
            <w:sz w:val="22"/>
            <w:szCs w:val="22"/>
            <w:rtl w:val="0"/>
          </w:rPr>
          <w:delText>ä</w:delText>
        </w:r>
      </w:del>
      <w:del w:id="12790" w:date="2023-01-13T18:26:59Z" w:author="Jan Groh">
        <w:r>
          <w:rPr>
            <w:rStyle w:val="Ohne"/>
            <w:rFonts w:ascii="Garamond Premier Pro Caption" w:hAnsi="Garamond Premier Pro Caption"/>
            <w:sz w:val="22"/>
            <w:szCs w:val="22"/>
            <w:rtl w:val="0"/>
            <w:lang w:val="de-DE"/>
          </w:rPr>
          <w:delText>nger hierbleiben m</w:delText>
        </w:r>
      </w:del>
      <w:del w:id="12791" w:date="2023-01-13T18:26:59Z" w:author="Jan Groh">
        <w:r>
          <w:rPr>
            <w:rStyle w:val="Ohne"/>
            <w:rFonts w:ascii="Garamond Premier Pro Caption" w:hAnsi="Garamond Premier Pro Caption" w:hint="default"/>
            <w:sz w:val="22"/>
            <w:szCs w:val="22"/>
            <w:rtl w:val="0"/>
            <w:lang w:val="sv-SE"/>
          </w:rPr>
          <w:delText>ö</w:delText>
        </w:r>
      </w:del>
      <w:del w:id="12792" w:date="2023-01-13T18:26:59Z" w:author="Jan Groh">
        <w:r>
          <w:rPr>
            <w:rStyle w:val="Ohne"/>
            <w:rFonts w:ascii="Garamond Premier Pro Caption" w:hAnsi="Garamond Premier Pro Caption"/>
            <w:sz w:val="22"/>
            <w:szCs w:val="22"/>
            <w:rtl w:val="0"/>
            <w:lang w:val="de-DE"/>
          </w:rPr>
          <w:delText>chte, zumal da mein Arzt</w:delText>
        </w:r>
      </w:del>
      <w:del w:id="12793"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91"/>
        </w:r>
      </w:del>
      <w:del w:id="12794" w:date="2023-01-13T18:26:59Z" w:author="Jan Groh">
        <w:r>
          <w:rPr>
            <w:rStyle w:val="Ohne"/>
            <w:rFonts w:ascii="Garamond Premier Pro Caption" w:hAnsi="Garamond Premier Pro Caption"/>
            <w:sz w:val="22"/>
            <w:szCs w:val="22"/>
            <w:rtl w:val="0"/>
            <w:lang w:val="de-DE"/>
          </w:rPr>
          <w:delText>, der, wie Sie wissen, zugleich mein Seelenarzt ist, da er mein Freund seit Jahren, erkl</w:delText>
        </w:r>
      </w:del>
      <w:del w:id="12795" w:date="2023-01-13T18:26:59Z" w:author="Jan Groh">
        <w:r>
          <w:rPr>
            <w:rStyle w:val="Ohne"/>
            <w:rFonts w:ascii="Garamond Premier Pro Caption" w:hAnsi="Garamond Premier Pro Caption" w:hint="default"/>
            <w:sz w:val="22"/>
            <w:szCs w:val="22"/>
            <w:rtl w:val="0"/>
          </w:rPr>
          <w:delText>ä</w:delText>
        </w:r>
      </w:del>
      <w:del w:id="12796" w:date="2023-01-13T18:26:59Z" w:author="Jan Groh">
        <w:r>
          <w:rPr>
            <w:rStyle w:val="Ohne"/>
            <w:rFonts w:ascii="Garamond Premier Pro Caption" w:hAnsi="Garamond Premier Pro Caption"/>
            <w:sz w:val="22"/>
            <w:szCs w:val="22"/>
            <w:rtl w:val="0"/>
            <w:lang w:val="de-DE"/>
          </w:rPr>
          <w:delText>rt hat, da</w:delText>
        </w:r>
      </w:del>
      <w:del w:id="12797" w:date="2023-01-13T18:26:59Z" w:author="Jan Groh">
        <w:r>
          <w:rPr>
            <w:rStyle w:val="Ohne"/>
            <w:rFonts w:ascii="Garamond Premier Pro Caption" w:hAnsi="Garamond Premier Pro Caption" w:hint="default"/>
            <w:sz w:val="22"/>
            <w:szCs w:val="22"/>
            <w:rtl w:val="0"/>
            <w:lang w:val="de-DE"/>
          </w:rPr>
          <w:delText xml:space="preserve">ß </w:delText>
        </w:r>
      </w:del>
      <w:del w:id="12798" w:date="2023-01-13T18:26:59Z" w:author="Jan Groh">
        <w:r>
          <w:rPr>
            <w:rStyle w:val="Ohne"/>
            <w:rFonts w:ascii="Garamond Premier Pro Caption" w:hAnsi="Garamond Premier Pro Caption"/>
            <w:sz w:val="22"/>
            <w:szCs w:val="22"/>
            <w:rtl w:val="0"/>
            <w:lang w:val="de-DE"/>
          </w:rPr>
          <w:delText>ich nicht nach dem Norden jetzt zur</w:delText>
        </w:r>
      </w:del>
      <w:del w:id="12799" w:date="2023-01-13T18:26:59Z" w:author="Jan Groh">
        <w:r>
          <w:rPr>
            <w:rStyle w:val="Ohne"/>
            <w:rFonts w:ascii="Garamond Premier Pro Caption" w:hAnsi="Garamond Premier Pro Caption" w:hint="default"/>
            <w:sz w:val="22"/>
            <w:szCs w:val="22"/>
            <w:rtl w:val="0"/>
          </w:rPr>
          <w:delText>ü</w:delText>
        </w:r>
      </w:del>
      <w:del w:id="12800" w:date="2023-01-13T18:26:59Z" w:author="Jan Groh">
        <w:r>
          <w:rPr>
            <w:rStyle w:val="Ohne"/>
            <w:rFonts w:ascii="Garamond Premier Pro Caption" w:hAnsi="Garamond Premier Pro Caption"/>
            <w:sz w:val="22"/>
            <w:szCs w:val="22"/>
            <w:rtl w:val="0"/>
            <w:lang w:val="de-DE"/>
          </w:rPr>
          <w:delText>ck d</w:delText>
        </w:r>
      </w:del>
      <w:del w:id="12801" w:date="2023-01-13T18:26:59Z" w:author="Jan Groh">
        <w:r>
          <w:rPr>
            <w:rStyle w:val="Ohne"/>
            <w:rFonts w:ascii="Garamond Premier Pro Caption" w:hAnsi="Garamond Premier Pro Caption" w:hint="default"/>
            <w:sz w:val="22"/>
            <w:szCs w:val="22"/>
            <w:rtl w:val="0"/>
          </w:rPr>
          <w:delText>ü</w:delText>
        </w:r>
      </w:del>
      <w:del w:id="12802" w:date="2023-01-13T18:26:59Z" w:author="Jan Groh">
        <w:r>
          <w:rPr>
            <w:rStyle w:val="Ohne"/>
            <w:rFonts w:ascii="Garamond Premier Pro Caption" w:hAnsi="Garamond Premier Pro Caption"/>
            <w:sz w:val="22"/>
            <w:szCs w:val="22"/>
            <w:rtl w:val="0"/>
            <w:lang w:val="de-DE"/>
          </w:rPr>
          <w:delText xml:space="preserve">rfe, weil sonst gleich das </w:delText>
        </w:r>
      </w:del>
      <w:del w:id="12803" w:date="2023-01-13T18:26:59Z" w:author="Jan Groh">
        <w:r>
          <w:rPr>
            <w:rStyle w:val="Ohne"/>
            <w:rFonts w:ascii="Garamond Premier Pro Caption" w:hAnsi="Garamond Premier Pro Caption" w:hint="default"/>
            <w:sz w:val="22"/>
            <w:szCs w:val="22"/>
            <w:rtl w:val="0"/>
            <w:lang w:val="de-DE"/>
          </w:rPr>
          <w:delText>Ü</w:delText>
        </w:r>
      </w:del>
      <w:del w:id="12804" w:date="2023-01-13T18:26:59Z" w:author="Jan Groh">
        <w:r>
          <w:rPr>
            <w:rStyle w:val="Ohne"/>
            <w:rFonts w:ascii="Garamond Premier Pro Caption" w:hAnsi="Garamond Premier Pro Caption"/>
            <w:sz w:val="22"/>
            <w:szCs w:val="22"/>
            <w:rtl w:val="0"/>
            <w:lang w:val="de-DE"/>
          </w:rPr>
          <w:delText>bel wieder eintreten w</w:delText>
        </w:r>
      </w:del>
      <w:del w:id="12805" w:date="2023-01-13T18:26:59Z" w:author="Jan Groh">
        <w:r>
          <w:rPr>
            <w:rStyle w:val="Ohne"/>
            <w:rFonts w:ascii="Garamond Premier Pro Caption" w:hAnsi="Garamond Premier Pro Caption" w:hint="default"/>
            <w:sz w:val="22"/>
            <w:szCs w:val="22"/>
            <w:rtl w:val="0"/>
          </w:rPr>
          <w:delText>ü</w:delText>
        </w:r>
      </w:del>
      <w:del w:id="12806" w:date="2023-01-13T18:26:59Z" w:author="Jan Groh">
        <w:r>
          <w:rPr>
            <w:rStyle w:val="Ohne"/>
            <w:rFonts w:ascii="Garamond Premier Pro Caption" w:hAnsi="Garamond Premier Pro Caption"/>
            <w:sz w:val="22"/>
            <w:szCs w:val="22"/>
            <w:rtl w:val="0"/>
            <w:lang w:val="de-DE"/>
          </w:rPr>
          <w:delText>rde. Nun ist Wien in vielen Beziehungen sogar wohlfeiler f</w:delText>
        </w:r>
      </w:del>
      <w:del w:id="12807" w:date="2023-01-13T18:26:59Z" w:author="Jan Groh">
        <w:r>
          <w:rPr>
            <w:rStyle w:val="Ohne"/>
            <w:rFonts w:ascii="Garamond Premier Pro Caption" w:hAnsi="Garamond Premier Pro Caption" w:hint="default"/>
            <w:sz w:val="22"/>
            <w:szCs w:val="22"/>
            <w:rtl w:val="0"/>
          </w:rPr>
          <w:delText>ü</w:delText>
        </w:r>
      </w:del>
      <w:del w:id="12808" w:date="2023-01-13T18:26:59Z" w:author="Jan Groh">
        <w:r>
          <w:rPr>
            <w:rStyle w:val="Ohne"/>
            <w:rFonts w:ascii="Garamond Premier Pro Caption" w:hAnsi="Garamond Premier Pro Caption"/>
            <w:sz w:val="22"/>
            <w:szCs w:val="22"/>
            <w:rtl w:val="0"/>
            <w:lang w:val="de-DE"/>
          </w:rPr>
          <w:delText>r mich wie Weimar, wenn man sich</w:delText>
        </w:r>
      </w:del>
      <w:del w:id="12809" w:date="2023-01-13T18:26:59Z" w:author="Jan Groh">
        <w:r>
          <w:rPr>
            <w:rStyle w:val="Ohne"/>
            <w:rFonts w:ascii="Garamond Premier Pro Caption" w:hAnsi="Garamond Premier Pro Caption"/>
            <w:sz w:val="22"/>
            <w:szCs w:val="22"/>
            <w:rtl w:val="0"/>
            <w:lang w:val="de-DE"/>
          </w:rPr>
          <w:delText xml:space="preserve"> </w:delText>
        </w:r>
      </w:del>
      <w:del w:id="12810" w:date="2023-01-13T18:26:59Z" w:author="Jan Groh">
        <w:r>
          <w:rPr>
            <w:rStyle w:val="Ohne"/>
            <w:rFonts w:ascii="Garamond Premier Pro Caption" w:hAnsi="Garamond Premier Pro Caption"/>
            <w:sz w:val="22"/>
            <w:szCs w:val="22"/>
            <w:rtl w:val="0"/>
            <w:lang w:val="fr-FR"/>
          </w:rPr>
          <w:delText>vern</w:delText>
        </w:r>
      </w:del>
      <w:del w:id="12811" w:date="2023-01-13T18:26:59Z" w:author="Jan Groh">
        <w:r>
          <w:rPr>
            <w:rStyle w:val="Ohne"/>
            <w:rFonts w:ascii="Garamond Premier Pro Caption" w:hAnsi="Garamond Premier Pro Caption" w:hint="default"/>
            <w:sz w:val="22"/>
            <w:szCs w:val="22"/>
            <w:rtl w:val="0"/>
          </w:rPr>
          <w:delText>ü</w:delText>
        </w:r>
      </w:del>
      <w:del w:id="12812" w:date="2023-01-13T18:26:59Z" w:author="Jan Groh">
        <w:r>
          <w:rPr>
            <w:rStyle w:val="Ohne"/>
            <w:rFonts w:ascii="Garamond Premier Pro Caption" w:hAnsi="Garamond Premier Pro Caption"/>
            <w:sz w:val="22"/>
            <w:szCs w:val="22"/>
            <w:rtl w:val="0"/>
            <w:lang w:val="de-DE"/>
          </w:rPr>
          <w:delText>nftig einrichtet, aber dies habe ich bis jetzt nicht gekonnt, und so mu</w:delText>
        </w:r>
      </w:del>
      <w:del w:id="12813" w:date="2023-01-13T18:26:59Z" w:author="Jan Groh">
        <w:r>
          <w:rPr>
            <w:rStyle w:val="Ohne"/>
            <w:rFonts w:ascii="Garamond Premier Pro Caption" w:hAnsi="Garamond Premier Pro Caption" w:hint="default"/>
            <w:sz w:val="22"/>
            <w:szCs w:val="22"/>
            <w:rtl w:val="0"/>
            <w:lang w:val="de-DE"/>
          </w:rPr>
          <w:delText>ß</w:delText>
        </w:r>
      </w:del>
      <w:del w:id="12814" w:date="2023-01-13T18:26:59Z" w:author="Jan Groh">
        <w:r>
          <w:rPr>
            <w:rStyle w:val="Ohne"/>
            <w:rFonts w:ascii="Garamond Premier Pro Caption" w:hAnsi="Garamond Premier Pro Caption"/>
            <w:sz w:val="22"/>
            <w:szCs w:val="22"/>
            <w:rtl w:val="0"/>
            <w:lang w:val="de-DE"/>
          </w:rPr>
          <w:delText>te ich von Walther einen Zuschu</w:delText>
        </w:r>
      </w:del>
      <w:del w:id="12815" w:date="2023-01-13T18:26:59Z" w:author="Jan Groh">
        <w:r>
          <w:rPr>
            <w:rStyle w:val="Ohne"/>
            <w:rFonts w:ascii="Garamond Premier Pro Caption" w:hAnsi="Garamond Premier Pro Caption" w:hint="default"/>
            <w:sz w:val="22"/>
            <w:szCs w:val="22"/>
            <w:rtl w:val="0"/>
            <w:lang w:val="de-DE"/>
          </w:rPr>
          <w:delText xml:space="preserve">ß </w:delText>
        </w:r>
      </w:del>
      <w:del w:id="12816" w:date="2023-01-13T18:26:59Z" w:author="Jan Groh">
        <w:r>
          <w:rPr>
            <w:rStyle w:val="Ohne"/>
            <w:rFonts w:ascii="Garamond Premier Pro Caption" w:hAnsi="Garamond Premier Pro Caption"/>
            <w:sz w:val="22"/>
            <w:szCs w:val="22"/>
            <w:rtl w:val="0"/>
            <w:lang w:val="de-DE"/>
          </w:rPr>
          <w:delText>annehmen, der mich nicht nur nach allem, was meine S</w:delText>
        </w:r>
      </w:del>
      <w:del w:id="12817" w:date="2023-01-13T18:26:59Z" w:author="Jan Groh">
        <w:r>
          <w:rPr>
            <w:rStyle w:val="Ohne"/>
            <w:rFonts w:ascii="Garamond Premier Pro Caption" w:hAnsi="Garamond Premier Pro Caption" w:hint="default"/>
            <w:sz w:val="22"/>
            <w:szCs w:val="22"/>
            <w:rtl w:val="0"/>
            <w:lang w:val="sv-SE"/>
          </w:rPr>
          <w:delText>ö</w:delText>
        </w:r>
      </w:del>
      <w:del w:id="12818" w:date="2023-01-13T18:26:59Z" w:author="Jan Groh">
        <w:r>
          <w:rPr>
            <w:rStyle w:val="Ohne"/>
            <w:rFonts w:ascii="Garamond Premier Pro Caption" w:hAnsi="Garamond Premier Pro Caption"/>
            <w:sz w:val="22"/>
            <w:szCs w:val="22"/>
            <w:rtl w:val="0"/>
            <w:lang w:val="de-DE"/>
          </w:rPr>
          <w:delText>hne f</w:delText>
        </w:r>
      </w:del>
      <w:del w:id="12819" w:date="2023-01-13T18:26:59Z" w:author="Jan Groh">
        <w:r>
          <w:rPr>
            <w:rStyle w:val="Ohne"/>
            <w:rFonts w:ascii="Garamond Premier Pro Caption" w:hAnsi="Garamond Premier Pro Caption" w:hint="default"/>
            <w:sz w:val="22"/>
            <w:szCs w:val="22"/>
            <w:rtl w:val="0"/>
          </w:rPr>
          <w:delText>ü</w:delText>
        </w:r>
      </w:del>
      <w:del w:id="12820" w:date="2023-01-13T18:26:59Z" w:author="Jan Groh">
        <w:r>
          <w:rPr>
            <w:rStyle w:val="Ohne"/>
            <w:rFonts w:ascii="Garamond Premier Pro Caption" w:hAnsi="Garamond Premier Pro Caption"/>
            <w:sz w:val="22"/>
            <w:szCs w:val="22"/>
            <w:rtl w:val="0"/>
            <w:lang w:val="de-DE"/>
          </w:rPr>
          <w:delText>r mich getan haben, sehr dr</w:delText>
        </w:r>
      </w:del>
      <w:del w:id="12821" w:date="2023-01-13T18:26:59Z" w:author="Jan Groh">
        <w:r>
          <w:rPr>
            <w:rStyle w:val="Ohne"/>
            <w:rFonts w:ascii="Garamond Premier Pro Caption" w:hAnsi="Garamond Premier Pro Caption" w:hint="default"/>
            <w:sz w:val="22"/>
            <w:szCs w:val="22"/>
            <w:rtl w:val="0"/>
          </w:rPr>
          <w:delText>ü</w:delText>
        </w:r>
      </w:del>
      <w:del w:id="12822" w:date="2023-01-13T18:26:59Z" w:author="Jan Groh">
        <w:r>
          <w:rPr>
            <w:rStyle w:val="Ohne"/>
            <w:rFonts w:ascii="Garamond Premier Pro Caption" w:hAnsi="Garamond Premier Pro Caption"/>
            <w:sz w:val="22"/>
            <w:szCs w:val="22"/>
            <w:rtl w:val="0"/>
            <w:lang w:val="de-DE"/>
          </w:rPr>
          <w:delText>ckt, sondern den ich wirklich nicht ertragen kann, da Walther eine so geringe Einnahme jetzt hat, da</w:delText>
        </w:r>
      </w:del>
      <w:del w:id="12823" w:date="2023-01-13T18:26:59Z" w:author="Jan Groh">
        <w:r>
          <w:rPr>
            <w:rStyle w:val="Ohne"/>
            <w:rFonts w:ascii="Garamond Premier Pro Caption" w:hAnsi="Garamond Premier Pro Caption" w:hint="default"/>
            <w:sz w:val="22"/>
            <w:szCs w:val="22"/>
            <w:rtl w:val="0"/>
            <w:lang w:val="de-DE"/>
          </w:rPr>
          <w:delText xml:space="preserve">ß </w:delText>
        </w:r>
      </w:del>
      <w:del w:id="12824" w:date="2023-01-13T18:26:59Z" w:author="Jan Groh">
        <w:r>
          <w:rPr>
            <w:rStyle w:val="Ohne"/>
            <w:rFonts w:ascii="Garamond Premier Pro Caption" w:hAnsi="Garamond Premier Pro Caption"/>
            <w:sz w:val="22"/>
            <w:szCs w:val="22"/>
            <w:rtl w:val="0"/>
            <w:lang w:val="de-DE"/>
          </w:rPr>
          <w:delText>er sich alles versagt. Meine Mutter und Schwester kommen zu meiner gro</w:delText>
        </w:r>
      </w:del>
      <w:del w:id="12825" w:date="2023-01-13T18:26:59Z" w:author="Jan Groh">
        <w:r>
          <w:rPr>
            <w:rStyle w:val="Ohne"/>
            <w:rFonts w:ascii="Garamond Premier Pro Caption" w:hAnsi="Garamond Premier Pro Caption" w:hint="default"/>
            <w:sz w:val="22"/>
            <w:szCs w:val="22"/>
            <w:rtl w:val="0"/>
            <w:lang w:val="de-DE"/>
          </w:rPr>
          <w:delText>ß</w:delText>
        </w:r>
      </w:del>
      <w:del w:id="12826" w:date="2023-01-13T18:26:59Z" w:author="Jan Groh">
        <w:r>
          <w:rPr>
            <w:rStyle w:val="Ohne"/>
            <w:rFonts w:ascii="Garamond Premier Pro Caption" w:hAnsi="Garamond Premier Pro Caption"/>
            <w:sz w:val="22"/>
            <w:szCs w:val="22"/>
            <w:rtl w:val="0"/>
            <w:lang w:val="de-DE"/>
          </w:rPr>
          <w:delText>en Freude Ende Juni hierher, werden drei Monate bleiben und dann Alma mitnehmen.</w:delText>
        </w:r>
      </w:del>
      <w:del w:id="12827" w:date="2023-01-13T18:26:59Z" w:author="Jan Groh">
        <w:r>
          <w:rPr>
            <w:rStyle w:val="Ohne"/>
            <w:rFonts w:ascii="Garamond Premier Pro Caption" w:hAnsi="Garamond Premier Pro Caption"/>
            <w:sz w:val="22"/>
            <w:szCs w:val="22"/>
            <w:rtl w:val="0"/>
            <w:lang w:val="de-DE"/>
          </w:rPr>
          <w:delText xml:space="preserve"> </w:delText>
        </w:r>
      </w:del>
      <w:del w:id="12828" w:date="2023-01-13T18:26:59Z" w:author="Jan Groh">
        <w:r>
          <w:rPr>
            <w:rStyle w:val="Ohne"/>
            <w:rFonts w:ascii="Garamond Premier Pro Caption" w:hAnsi="Garamond Premier Pro Caption"/>
            <w:sz w:val="22"/>
            <w:szCs w:val="22"/>
            <w:rtl w:val="0"/>
            <w:lang w:val="de-DE"/>
          </w:rPr>
          <w:delText xml:space="preserve">Ich habe noch einen anderen Grund, jetzt hierzubleiben </w:delText>
        </w:r>
      </w:del>
      <w:del w:id="12829" w:date="2023-01-13T18:26:59Z" w:author="Jan Groh">
        <w:r>
          <w:rPr>
            <w:rStyle w:val="Ohne"/>
            <w:rFonts w:ascii="Garamond Premier Pro Caption" w:hAnsi="Garamond Premier Pro Caption" w:hint="default"/>
            <w:sz w:val="22"/>
            <w:szCs w:val="22"/>
            <w:rtl w:val="0"/>
          </w:rPr>
          <w:delText xml:space="preserve">– </w:delText>
        </w:r>
      </w:del>
      <w:del w:id="12830" w:date="2023-01-13T18:26:59Z" w:author="Jan Groh">
        <w:r>
          <w:rPr>
            <w:rStyle w:val="Ohne"/>
            <w:rFonts w:ascii="Garamond Premier Pro Caption" w:hAnsi="Garamond Premier Pro Caption"/>
            <w:sz w:val="22"/>
            <w:szCs w:val="22"/>
            <w:rtl w:val="0"/>
            <w:lang w:val="de-DE"/>
          </w:rPr>
          <w:delText>es ist das Gef</w:delText>
        </w:r>
      </w:del>
      <w:del w:id="12831" w:date="2023-01-13T18:26:59Z" w:author="Jan Groh">
        <w:r>
          <w:rPr>
            <w:rStyle w:val="Ohne"/>
            <w:rFonts w:ascii="Garamond Premier Pro Caption" w:hAnsi="Garamond Premier Pro Caption" w:hint="default"/>
            <w:sz w:val="22"/>
            <w:szCs w:val="22"/>
            <w:rtl w:val="0"/>
          </w:rPr>
          <w:delText>ü</w:delText>
        </w:r>
      </w:del>
      <w:del w:id="12832" w:date="2023-01-13T18:26:59Z" w:author="Jan Groh">
        <w:r>
          <w:rPr>
            <w:rStyle w:val="Ohne"/>
            <w:rFonts w:ascii="Garamond Premier Pro Caption" w:hAnsi="Garamond Premier Pro Caption"/>
            <w:sz w:val="22"/>
            <w:szCs w:val="22"/>
            <w:rtl w:val="0"/>
            <w:lang w:val="de-DE"/>
          </w:rPr>
          <w:delText>hl der Zufriedenheit, was mich hier jetzt erf</w:delText>
        </w:r>
      </w:del>
      <w:del w:id="12833" w:date="2023-01-13T18:26:59Z" w:author="Jan Groh">
        <w:r>
          <w:rPr>
            <w:rStyle w:val="Ohne"/>
            <w:rFonts w:ascii="Garamond Premier Pro Caption" w:hAnsi="Garamond Premier Pro Caption" w:hint="default"/>
            <w:sz w:val="22"/>
            <w:szCs w:val="22"/>
            <w:rtl w:val="0"/>
          </w:rPr>
          <w:delText>ü</w:delText>
        </w:r>
      </w:del>
      <w:del w:id="12834" w:date="2023-01-13T18:26:59Z" w:author="Jan Groh">
        <w:r>
          <w:rPr>
            <w:rStyle w:val="Ohne"/>
            <w:rFonts w:ascii="Garamond Premier Pro Caption" w:hAnsi="Garamond Premier Pro Caption"/>
            <w:sz w:val="22"/>
            <w:szCs w:val="22"/>
            <w:rtl w:val="0"/>
            <w:lang w:val="de-DE"/>
          </w:rPr>
          <w:delText>llt; ich wei</w:delText>
        </w:r>
      </w:del>
      <w:del w:id="12835" w:date="2023-01-13T18:26:59Z" w:author="Jan Groh">
        <w:r>
          <w:rPr>
            <w:rStyle w:val="Ohne"/>
            <w:rFonts w:ascii="Garamond Premier Pro Caption" w:hAnsi="Garamond Premier Pro Caption" w:hint="default"/>
            <w:sz w:val="22"/>
            <w:szCs w:val="22"/>
            <w:rtl w:val="0"/>
            <w:lang w:val="de-DE"/>
          </w:rPr>
          <w:delText>ß</w:delText>
        </w:r>
      </w:del>
      <w:del w:id="12836" w:date="2023-01-13T18:26:59Z" w:author="Jan Groh">
        <w:r>
          <w:rPr>
            <w:rStyle w:val="Ohne"/>
            <w:rFonts w:ascii="Garamond Premier Pro Caption" w:hAnsi="Garamond Premier Pro Caption"/>
            <w:sz w:val="22"/>
            <w:szCs w:val="22"/>
            <w:rtl w:val="0"/>
            <w:lang w:val="de-DE"/>
          </w:rPr>
          <w:delText>, da</w:delText>
        </w:r>
      </w:del>
      <w:del w:id="12837" w:date="2023-01-13T18:26:59Z" w:author="Jan Groh">
        <w:r>
          <w:rPr>
            <w:rStyle w:val="Ohne"/>
            <w:rFonts w:ascii="Garamond Premier Pro Caption" w:hAnsi="Garamond Premier Pro Caption" w:hint="default"/>
            <w:sz w:val="22"/>
            <w:szCs w:val="22"/>
            <w:rtl w:val="0"/>
            <w:lang w:val="de-DE"/>
          </w:rPr>
          <w:delText xml:space="preserve">ß </w:delText>
        </w:r>
      </w:del>
      <w:del w:id="12838" w:date="2023-01-13T18:26:59Z" w:author="Jan Groh">
        <w:r>
          <w:rPr>
            <w:rStyle w:val="Ohne"/>
            <w:rFonts w:ascii="Garamond Premier Pro Caption" w:hAnsi="Garamond Premier Pro Caption"/>
            <w:sz w:val="22"/>
            <w:szCs w:val="22"/>
            <w:rtl w:val="0"/>
            <w:lang w:val="de-DE"/>
          </w:rPr>
          <w:delText>es nicht so bleiben kann und wird, denn der gr</w:delText>
        </w:r>
      </w:del>
      <w:del w:id="12839" w:date="2023-01-13T18:26:59Z" w:author="Jan Groh">
        <w:r>
          <w:rPr>
            <w:rStyle w:val="Ohne"/>
            <w:rFonts w:ascii="Garamond Premier Pro Caption" w:hAnsi="Garamond Premier Pro Caption" w:hint="default"/>
            <w:sz w:val="22"/>
            <w:szCs w:val="22"/>
            <w:rtl w:val="0"/>
            <w:lang w:val="de-DE"/>
          </w:rPr>
          <w:delText>öß</w:delText>
        </w:r>
      </w:del>
      <w:del w:id="12840" w:date="2023-01-13T18:26:59Z" w:author="Jan Groh">
        <w:r>
          <w:rPr>
            <w:rStyle w:val="Ohne"/>
            <w:rFonts w:ascii="Garamond Premier Pro Caption" w:hAnsi="Garamond Premier Pro Caption"/>
            <w:sz w:val="22"/>
            <w:szCs w:val="22"/>
            <w:rtl w:val="0"/>
            <w:lang w:val="de-DE"/>
          </w:rPr>
          <w:delText>te Teil dieses Gl</w:delText>
        </w:r>
      </w:del>
      <w:del w:id="12841" w:date="2023-01-13T18:26:59Z" w:author="Jan Groh">
        <w:r>
          <w:rPr>
            <w:rStyle w:val="Ohne"/>
            <w:rFonts w:ascii="Garamond Premier Pro Caption" w:hAnsi="Garamond Premier Pro Caption" w:hint="default"/>
            <w:sz w:val="22"/>
            <w:szCs w:val="22"/>
            <w:rtl w:val="0"/>
          </w:rPr>
          <w:delText>ü</w:delText>
        </w:r>
      </w:del>
      <w:del w:id="12842" w:date="2023-01-13T18:26:59Z" w:author="Jan Groh">
        <w:r>
          <w:rPr>
            <w:rStyle w:val="Ohne"/>
            <w:rFonts w:ascii="Garamond Premier Pro Caption" w:hAnsi="Garamond Premier Pro Caption"/>
            <w:sz w:val="22"/>
            <w:szCs w:val="22"/>
            <w:rtl w:val="0"/>
            <w:lang w:val="de-DE"/>
          </w:rPr>
          <w:delText>ckes kommt auf Rechnung von Seligmann, den ich t</w:delText>
        </w:r>
      </w:del>
      <w:del w:id="12843" w:date="2023-01-13T18:26:59Z" w:author="Jan Groh">
        <w:r>
          <w:rPr>
            <w:rStyle w:val="Ohne"/>
            <w:rFonts w:ascii="Garamond Premier Pro Caption" w:hAnsi="Garamond Premier Pro Caption" w:hint="default"/>
            <w:sz w:val="22"/>
            <w:szCs w:val="22"/>
            <w:rtl w:val="0"/>
          </w:rPr>
          <w:delText>ä</w:delText>
        </w:r>
      </w:del>
      <w:del w:id="12844" w:date="2023-01-13T18:26:59Z" w:author="Jan Groh">
        <w:r>
          <w:rPr>
            <w:rStyle w:val="Ohne"/>
            <w:rFonts w:ascii="Garamond Premier Pro Caption" w:hAnsi="Garamond Premier Pro Caption"/>
            <w:sz w:val="22"/>
            <w:szCs w:val="22"/>
            <w:rtl w:val="0"/>
            <w:lang w:val="de-DE"/>
          </w:rPr>
          <w:delText>glich sehe und der mir dadurch den geistreichsten Umgang bietet.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84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84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847" w:date="2023-01-13T18:26:59Z" w:author="Jan Groh"/>
          <w:rStyle w:val="Ohne"/>
          <w:rFonts w:ascii="Garamond Premier Pro Italic" w:cs="Garamond Premier Pro Italic" w:hAnsi="Garamond Premier Pro Italic" w:eastAsia="Garamond Premier Pro Italic"/>
          <w:sz w:val="22"/>
          <w:szCs w:val="22"/>
        </w:rPr>
      </w:pPr>
      <w:del w:id="12848" w:date="2023-01-13T18:26:59Z" w:author="Jan Groh">
        <w:r>
          <w:rPr>
            <w:rStyle w:val="Ohne"/>
            <w:rFonts w:ascii="Garamond Premier Pro Italic" w:hAnsi="Garamond Premier Pro Italic"/>
            <w:sz w:val="22"/>
            <w:szCs w:val="22"/>
            <w:rtl w:val="0"/>
            <w:lang w:val="de-DE"/>
          </w:rPr>
          <w:delText>Sibylle Mertens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849" w:date="2023-01-13T18:26:59Z" w:author="Jan Groh"/>
          <w:rStyle w:val="Ohne"/>
          <w:rFonts w:ascii="Garamond Premier Pro Italic" w:cs="Garamond Premier Pro Italic" w:hAnsi="Garamond Premier Pro Italic" w:eastAsia="Garamond Premier Pro Italic"/>
          <w:sz w:val="22"/>
          <w:szCs w:val="22"/>
        </w:rPr>
      </w:pPr>
      <w:del w:id="12850" w:date="2023-01-13T18:26:59Z" w:author="Jan Groh">
        <w:r>
          <w:rPr>
            <w:rStyle w:val="Ohne"/>
            <w:rFonts w:ascii="Garamond Premier Pro Italic" w:hAnsi="Garamond Premier Pro Italic"/>
            <w:sz w:val="22"/>
            <w:szCs w:val="22"/>
            <w:rtl w:val="0"/>
            <w:lang w:val="de-DE"/>
          </w:rPr>
          <w:delText>Bonn, den 1. Mai 1843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851" w:date="2023-01-13T18:26:59Z" w:author="Jan Groh"/>
          <w:rStyle w:val="Ohne"/>
          <w:rFonts w:ascii="Garamond Premier Pro Caption" w:cs="Garamond Premier Pro Caption" w:hAnsi="Garamond Premier Pro Caption" w:eastAsia="Garamond Premier Pro Caption"/>
          <w:sz w:val="22"/>
          <w:szCs w:val="22"/>
        </w:rPr>
      </w:pPr>
      <w:del w:id="12852" w:date="2023-01-13T18:26:59Z" w:author="Jan Groh">
        <w:r>
          <w:rPr>
            <w:rStyle w:val="Ohne"/>
            <w:rFonts w:ascii="Garamond Premier Pro Caption" w:hAnsi="Garamond Premier Pro Caption"/>
            <w:sz w:val="22"/>
            <w:szCs w:val="22"/>
            <w:rtl w:val="0"/>
            <w:lang w:val="de-DE"/>
          </w:rPr>
          <w:delText>Anliegend, liebe Freundin, finden Sie einen Wechsel auf Joh. Lor.</w:delText>
        </w:r>
      </w:del>
      <w:del w:id="12853" w:date="2023-01-13T18:26:59Z" w:author="Jan Groh">
        <w:r>
          <w:rPr>
            <w:rStyle w:val="Ohne"/>
            <w:rFonts w:ascii="Garamond Premier Pro Caption" w:hAnsi="Garamond Premier Pro Caption"/>
            <w:sz w:val="22"/>
            <w:szCs w:val="22"/>
            <w:rtl w:val="0"/>
            <w:lang w:val="de-DE"/>
          </w:rPr>
          <w:delText xml:space="preserve"> </w:delText>
        </w:r>
      </w:del>
      <w:del w:id="12854" w:date="2023-01-13T18:26:59Z" w:author="Jan Groh">
        <w:r>
          <w:rPr>
            <w:rStyle w:val="Ohne"/>
            <w:rFonts w:ascii="Garamond Premier Pro Caption" w:hAnsi="Garamond Premier Pro Caption"/>
            <w:sz w:val="22"/>
            <w:szCs w:val="22"/>
            <w:rtl w:val="0"/>
            <w:lang w:val="de-DE"/>
          </w:rPr>
          <w:delText>Schaetzler in Augsburg von fl.</w:delText>
        </w:r>
      </w:del>
      <w:del w:id="12855" w:date="2023-01-13T18:26:59Z" w:author="Jan Groh">
        <w:r>
          <w:rPr>
            <w:rStyle w:val="Ohne"/>
            <w:rFonts w:ascii="Garamond Premier Pro Caption" w:hAnsi="Garamond Premier Pro Caption" w:hint="default"/>
            <w:sz w:val="22"/>
            <w:szCs w:val="22"/>
            <w:rtl w:val="0"/>
            <w:lang w:val="de-DE"/>
          </w:rPr>
          <w:delText> </w:delText>
        </w:r>
      </w:del>
      <w:del w:id="12856" w:date="2023-01-13T18:26:59Z" w:author="Jan Groh">
        <w:r>
          <w:rPr>
            <w:rStyle w:val="Ohne"/>
            <w:rFonts w:ascii="Garamond Premier Pro Caption" w:hAnsi="Garamond Premier Pro Caption"/>
            <w:sz w:val="22"/>
            <w:szCs w:val="22"/>
            <w:rtl w:val="0"/>
            <w:lang w:val="de-DE"/>
          </w:rPr>
          <w:delText>1</w:delText>
        </w:r>
      </w:del>
      <w:del w:id="12857" w:date="2023-01-13T18:26:59Z" w:author="Jan Groh">
        <w:r>
          <w:rPr>
            <w:rStyle w:val="Ohne"/>
            <w:rFonts w:ascii="Garamond Premier Pro Caption" w:hAnsi="Garamond Premier Pro Caption"/>
            <w:sz w:val="22"/>
            <w:szCs w:val="22"/>
            <w:rtl w:val="0"/>
            <w:lang w:val="de-DE"/>
          </w:rPr>
          <w:delText>45,36, und ich bitte Sie, mir nur den Empfang dessen, sowie da</w:delText>
        </w:r>
      </w:del>
      <w:del w:id="12858" w:date="2023-01-13T18:26:59Z" w:author="Jan Groh">
        <w:r>
          <w:rPr>
            <w:rStyle w:val="Ohne"/>
            <w:rFonts w:ascii="Garamond Premier Pro Caption" w:hAnsi="Garamond Premier Pro Caption" w:hint="default"/>
            <w:sz w:val="22"/>
            <w:szCs w:val="22"/>
            <w:rtl w:val="0"/>
            <w:lang w:val="de-DE"/>
          </w:rPr>
          <w:delText xml:space="preserve">ß </w:delText>
        </w:r>
      </w:del>
      <w:del w:id="12859" w:date="2023-01-13T18:26:59Z" w:author="Jan Groh">
        <w:r>
          <w:rPr>
            <w:rStyle w:val="Ohne"/>
            <w:rFonts w:ascii="Garamond Premier Pro Caption" w:hAnsi="Garamond Premier Pro Caption"/>
            <w:sz w:val="22"/>
            <w:szCs w:val="22"/>
            <w:rtl w:val="0"/>
            <w:lang w:val="de-DE"/>
          </w:rPr>
          <w:delText>er vom genannten Hause akzeptiert ist, melden zu wollen, und f</w:delText>
        </w:r>
      </w:del>
      <w:del w:id="12860" w:date="2023-01-13T18:26:59Z" w:author="Jan Groh">
        <w:r>
          <w:rPr>
            <w:rStyle w:val="Ohne"/>
            <w:rFonts w:ascii="Garamond Premier Pro Caption" w:hAnsi="Garamond Premier Pro Caption" w:hint="default"/>
            <w:sz w:val="22"/>
            <w:szCs w:val="22"/>
            <w:rtl w:val="0"/>
          </w:rPr>
          <w:delText>ü</w:delText>
        </w:r>
      </w:del>
      <w:del w:id="12861" w:date="2023-01-13T18:26:59Z" w:author="Jan Groh">
        <w:r>
          <w:rPr>
            <w:rStyle w:val="Ohne"/>
            <w:rFonts w:ascii="Garamond Premier Pro Caption" w:hAnsi="Garamond Premier Pro Caption"/>
            <w:sz w:val="22"/>
            <w:szCs w:val="22"/>
            <w:rtl w:val="0"/>
            <w:lang w:val="de-DE"/>
          </w:rPr>
          <w:delText xml:space="preserve">ge hinzu: </w:delText>
        </w:r>
      </w:del>
      <w:del w:id="12862" w:date="2023-01-13T18:26:59Z" w:author="Jan Groh">
        <w:r>
          <w:rPr>
            <w:rStyle w:val="Ohne"/>
            <w:rFonts w:ascii="Garamond Premier Pro Caption" w:hAnsi="Garamond Premier Pro Caption" w:hint="default"/>
            <w:sz w:val="22"/>
            <w:szCs w:val="22"/>
            <w:rtl w:val="0"/>
            <w:lang w:val="it-IT"/>
          </w:rPr>
          <w:delText>»</w:delText>
        </w:r>
      </w:del>
      <w:del w:id="12863" w:date="2023-01-13T18:26:59Z" w:author="Jan Groh">
        <w:r>
          <w:rPr>
            <w:rStyle w:val="Ohne"/>
            <w:rFonts w:ascii="Garamond Premier Pro Caption" w:hAnsi="Garamond Premier Pro Caption"/>
            <w:sz w:val="22"/>
            <w:szCs w:val="22"/>
            <w:rtl w:val="0"/>
            <w:lang w:val="it-IT"/>
          </w:rPr>
          <w:delText>Scusate l</w:delText>
        </w:r>
      </w:del>
      <w:del w:id="12864" w:date="2023-01-13T18:26:59Z" w:author="Jan Groh">
        <w:r>
          <w:rPr>
            <w:rStyle w:val="Ohne"/>
            <w:rFonts w:ascii="Garamond Premier Pro Caption" w:hAnsi="Garamond Premier Pro Caption" w:hint="default"/>
            <w:sz w:val="22"/>
            <w:szCs w:val="22"/>
            <w:rtl w:val="1"/>
          </w:rPr>
          <w:delText>’</w:delText>
        </w:r>
      </w:del>
      <w:del w:id="12865" w:date="2023-01-13T18:26:59Z" w:author="Jan Groh">
        <w:r>
          <w:rPr>
            <w:rStyle w:val="Ohne"/>
            <w:rFonts w:ascii="Garamond Premier Pro Caption" w:hAnsi="Garamond Premier Pro Caption"/>
            <w:sz w:val="22"/>
            <w:szCs w:val="22"/>
            <w:rtl w:val="0"/>
            <w:lang w:val="en-US"/>
          </w:rPr>
          <w:delText>incommodo!</w:delText>
        </w:r>
      </w:del>
      <w:del w:id="12866" w:date="2023-01-13T18:26:59Z" w:author="Jan Groh">
        <w:r>
          <w:rPr>
            <w:rStyle w:val="Ohne"/>
            <w:rFonts w:ascii="Garamond Premier Pro Caption" w:hAnsi="Garamond Premier Pro Caption" w:hint="default"/>
            <w:sz w:val="22"/>
            <w:szCs w:val="22"/>
            <w:rtl w:val="0"/>
            <w:lang w:val="fr-FR"/>
          </w:rPr>
          <w:delText>«</w:delText>
        </w:r>
      </w:del>
      <w:del w:id="1286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92"/>
        </w:r>
      </w:del>
      <w:del w:id="12868" w:date="2023-01-13T18:26:59Z" w:author="Jan Groh">
        <w:r>
          <w:rPr>
            <w:rStyle w:val="Ohne"/>
            <w:rFonts w:ascii="Garamond Premier Pro Caption" w:hAnsi="Garamond Premier Pro Caption"/>
            <w:sz w:val="22"/>
            <w:szCs w:val="22"/>
            <w:rtl w:val="0"/>
            <w:lang w:val="de-DE"/>
          </w:rPr>
          <w:delText xml:space="preserve"> Denn ich wei</w:delText>
        </w:r>
      </w:del>
      <w:del w:id="12869" w:date="2023-01-13T18:26:59Z" w:author="Jan Groh">
        <w:r>
          <w:rPr>
            <w:rStyle w:val="Ohne"/>
            <w:rFonts w:ascii="Garamond Premier Pro Caption" w:hAnsi="Garamond Premier Pro Caption" w:hint="default"/>
            <w:sz w:val="22"/>
            <w:szCs w:val="22"/>
            <w:rtl w:val="0"/>
            <w:lang w:val="de-DE"/>
          </w:rPr>
          <w:delText xml:space="preserve">ß </w:delText>
        </w:r>
      </w:del>
      <w:del w:id="12870" w:date="2023-01-13T18:26:59Z" w:author="Jan Groh">
        <w:r>
          <w:rPr>
            <w:rStyle w:val="Ohne"/>
            <w:rFonts w:ascii="Garamond Premier Pro Caption" w:hAnsi="Garamond Premier Pro Caption"/>
            <w:sz w:val="22"/>
            <w:szCs w:val="22"/>
            <w:rtl w:val="0"/>
            <w:lang w:val="de-DE"/>
          </w:rPr>
          <w:delText>recht gut, da</w:delText>
        </w:r>
      </w:del>
      <w:del w:id="12871" w:date="2023-01-13T18:26:59Z" w:author="Jan Groh">
        <w:r>
          <w:rPr>
            <w:rStyle w:val="Ohne"/>
            <w:rFonts w:ascii="Garamond Premier Pro Caption" w:hAnsi="Garamond Premier Pro Caption" w:hint="default"/>
            <w:sz w:val="22"/>
            <w:szCs w:val="22"/>
            <w:rtl w:val="0"/>
            <w:lang w:val="de-DE"/>
          </w:rPr>
          <w:delText xml:space="preserve">ß </w:delText>
        </w:r>
      </w:del>
      <w:del w:id="12872" w:date="2023-01-13T18:26:59Z" w:author="Jan Groh">
        <w:r>
          <w:rPr>
            <w:rStyle w:val="Ohne"/>
            <w:rFonts w:ascii="Garamond Premier Pro Caption" w:hAnsi="Garamond Premier Pro Caption"/>
            <w:sz w:val="22"/>
            <w:szCs w:val="22"/>
            <w:rtl w:val="0"/>
            <w:lang w:val="de-DE"/>
          </w:rPr>
          <w:delText>poetischen Naturen die Pedanterie gew</w:delText>
        </w:r>
      </w:del>
      <w:del w:id="12873" w:date="2023-01-13T18:26:59Z" w:author="Jan Groh">
        <w:r>
          <w:rPr>
            <w:rStyle w:val="Ohne"/>
            <w:rFonts w:ascii="Garamond Premier Pro Caption" w:hAnsi="Garamond Premier Pro Caption" w:hint="default"/>
            <w:sz w:val="22"/>
            <w:szCs w:val="22"/>
            <w:rtl w:val="0"/>
            <w:lang w:val="sv-SE"/>
          </w:rPr>
          <w:delText>ö</w:delText>
        </w:r>
      </w:del>
      <w:del w:id="12874" w:date="2023-01-13T18:26:59Z" w:author="Jan Groh">
        <w:r>
          <w:rPr>
            <w:rStyle w:val="Ohne"/>
            <w:rFonts w:ascii="Garamond Premier Pro Caption" w:hAnsi="Garamond Premier Pro Caption"/>
            <w:sz w:val="22"/>
            <w:szCs w:val="22"/>
            <w:rtl w:val="0"/>
            <w:lang w:val="de-DE"/>
          </w:rPr>
          <w:delText>hnlicher Gesch</w:delText>
        </w:r>
      </w:del>
      <w:del w:id="12875" w:date="2023-01-13T18:26:59Z" w:author="Jan Groh">
        <w:r>
          <w:rPr>
            <w:rStyle w:val="Ohne"/>
            <w:rFonts w:ascii="Garamond Premier Pro Caption" w:hAnsi="Garamond Premier Pro Caption" w:hint="default"/>
            <w:sz w:val="22"/>
            <w:szCs w:val="22"/>
            <w:rtl w:val="0"/>
          </w:rPr>
          <w:delText>ä</w:delText>
        </w:r>
      </w:del>
      <w:del w:id="12876" w:date="2023-01-13T18:26:59Z" w:author="Jan Groh">
        <w:r>
          <w:rPr>
            <w:rStyle w:val="Ohne"/>
            <w:rFonts w:ascii="Garamond Premier Pro Caption" w:hAnsi="Garamond Premier Pro Caption"/>
            <w:sz w:val="22"/>
            <w:szCs w:val="22"/>
            <w:rtl w:val="0"/>
            <w:lang w:val="de-DE"/>
          </w:rPr>
          <w:delText xml:space="preserve">ftsordnung eigentlich ein Greuel ist und habe sogar, unpoetisch wie ich es bin, diesen Widerwillen gegen dergleichen selbst zu oft empfunden, um mich bei andern dadurch </w:delText>
        </w:r>
      </w:del>
      <w:del w:id="12877" w:date="2023-01-13T18:26:59Z" w:author="Jan Groh">
        <w:r>
          <w:rPr>
            <w:rStyle w:val="Ohne"/>
            <w:rFonts w:ascii="Garamond Premier Pro Caption" w:hAnsi="Garamond Premier Pro Caption" w:hint="default"/>
            <w:sz w:val="22"/>
            <w:szCs w:val="22"/>
            <w:rtl w:val="0"/>
          </w:rPr>
          <w:delText>ü</w:delText>
        </w:r>
      </w:del>
      <w:del w:id="12878" w:date="2023-01-13T18:26:59Z" w:author="Jan Groh">
        <w:r>
          <w:rPr>
            <w:rStyle w:val="Ohne"/>
            <w:rFonts w:ascii="Garamond Premier Pro Caption" w:hAnsi="Garamond Premier Pro Caption"/>
            <w:sz w:val="22"/>
            <w:szCs w:val="22"/>
            <w:rtl w:val="0"/>
            <w:lang w:val="de-DE"/>
          </w:rPr>
          <w:delText>berrascht zu f</w:delText>
        </w:r>
      </w:del>
      <w:del w:id="12879" w:date="2023-01-13T18:26:59Z" w:author="Jan Groh">
        <w:r>
          <w:rPr>
            <w:rStyle w:val="Ohne"/>
            <w:rFonts w:ascii="Garamond Premier Pro Caption" w:hAnsi="Garamond Premier Pro Caption" w:hint="default"/>
            <w:sz w:val="22"/>
            <w:szCs w:val="22"/>
            <w:rtl w:val="0"/>
          </w:rPr>
          <w:delText>ü</w:delText>
        </w:r>
      </w:del>
      <w:del w:id="12880" w:date="2023-01-13T18:26:59Z" w:author="Jan Groh">
        <w:r>
          <w:rPr>
            <w:rStyle w:val="Ohne"/>
            <w:rFonts w:ascii="Garamond Premier Pro Caption" w:hAnsi="Garamond Premier Pro Caption"/>
            <w:sz w:val="22"/>
            <w:szCs w:val="22"/>
            <w:rtl w:val="0"/>
          </w:rPr>
          <w:delText xml:space="preserve">hlen. </w:delText>
        </w:r>
      </w:del>
      <w:del w:id="12881" w:date="2023-01-13T18:26:59Z" w:author="Jan Groh">
        <w:r>
          <w:rPr>
            <w:rStyle w:val="Ohne"/>
            <w:rFonts w:ascii="Garamond Premier Pro Caption" w:hAnsi="Garamond Premier Pro Caption" w:hint="default"/>
            <w:sz w:val="22"/>
            <w:szCs w:val="22"/>
            <w:rtl w:val="0"/>
          </w:rPr>
          <w:delText xml:space="preserve">– </w:delText>
        </w:r>
      </w:del>
      <w:del w:id="12882" w:date="2023-01-13T18:26:59Z" w:author="Jan Groh">
        <w:r>
          <w:rPr>
            <w:rStyle w:val="Ohne"/>
            <w:rFonts w:ascii="Garamond Premier Pro Caption" w:hAnsi="Garamond Premier Pro Caption"/>
            <w:sz w:val="22"/>
            <w:szCs w:val="22"/>
            <w:rtl w:val="0"/>
            <w:lang w:val="de-DE"/>
          </w:rPr>
          <w:delText>Doch, Ordnung will ihr Recht!</w:delText>
        </w:r>
      </w:del>
      <w:del w:id="12883" w:date="2023-01-13T18:26:59Z" w:author="Jan Groh">
        <w:r>
          <w:rPr>
            <w:rStyle w:val="Ohne"/>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884" w:date="2023-01-13T18:26:59Z" w:author="Jan Groh"/>
          <w:rStyle w:val="Ohne"/>
          <w:rFonts w:ascii="Garamond Premier Pro Caption" w:cs="Garamond Premier Pro Caption" w:hAnsi="Garamond Premier Pro Caption" w:eastAsia="Garamond Premier Pro Caption"/>
          <w:sz w:val="22"/>
          <w:szCs w:val="22"/>
        </w:rPr>
      </w:pPr>
      <w:del w:id="12885" w:date="2023-01-13T18:26:59Z" w:author="Jan Groh">
        <w:r>
          <w:rPr>
            <w:rStyle w:val="Ohne"/>
            <w:rFonts w:ascii="Garamond Premier Pro Caption" w:hAnsi="Garamond Premier Pro Caption" w:hint="default"/>
            <w:sz w:val="22"/>
            <w:szCs w:val="22"/>
            <w:rtl w:val="0"/>
          </w:rPr>
          <w:delText xml:space="preserve">… </w:delText>
        </w:r>
      </w:del>
      <w:del w:id="12886" w:date="2023-01-13T18:26:59Z" w:author="Jan Groh">
        <w:r>
          <w:rPr>
            <w:rStyle w:val="Ohne"/>
            <w:rFonts w:ascii="Garamond Premier Pro Caption" w:hAnsi="Garamond Premier Pro Caption"/>
            <w:sz w:val="22"/>
            <w:szCs w:val="22"/>
            <w:rtl w:val="0"/>
            <w:lang w:val="de-DE"/>
          </w:rPr>
          <w:delText>Ich bitte Sie, liebe Ottilie, Walther zu sagen, da</w:delText>
        </w:r>
      </w:del>
      <w:del w:id="12887" w:date="2023-01-13T18:26:59Z" w:author="Jan Groh">
        <w:r>
          <w:rPr>
            <w:rStyle w:val="Ohne"/>
            <w:rFonts w:ascii="Garamond Premier Pro Caption" w:hAnsi="Garamond Premier Pro Caption" w:hint="default"/>
            <w:sz w:val="22"/>
            <w:szCs w:val="22"/>
            <w:rtl w:val="0"/>
            <w:lang w:val="de-DE"/>
          </w:rPr>
          <w:delText xml:space="preserve">ß </w:delText>
        </w:r>
      </w:del>
      <w:del w:id="12888" w:date="2023-01-13T18:26:59Z" w:author="Jan Groh">
        <w:r>
          <w:rPr>
            <w:rStyle w:val="Ohne"/>
            <w:rFonts w:ascii="Garamond Premier Pro Caption" w:hAnsi="Garamond Premier Pro Caption"/>
            <w:sz w:val="22"/>
            <w:szCs w:val="22"/>
            <w:rtl w:val="0"/>
            <w:lang w:val="de-DE"/>
          </w:rPr>
          <w:delText>ich, am vorigen Montage hierher zur</w:delText>
        </w:r>
      </w:del>
      <w:del w:id="12889" w:date="2023-01-13T18:26:59Z" w:author="Jan Groh">
        <w:r>
          <w:rPr>
            <w:rStyle w:val="Ohne"/>
            <w:rFonts w:ascii="Garamond Premier Pro Caption" w:hAnsi="Garamond Premier Pro Caption" w:hint="default"/>
            <w:sz w:val="22"/>
            <w:szCs w:val="22"/>
            <w:rtl w:val="0"/>
          </w:rPr>
          <w:delText>ü</w:delText>
        </w:r>
      </w:del>
      <w:del w:id="12890" w:date="2023-01-13T18:26:59Z" w:author="Jan Groh">
        <w:r>
          <w:rPr>
            <w:rStyle w:val="Ohne"/>
            <w:rFonts w:ascii="Garamond Premier Pro Caption" w:hAnsi="Garamond Premier Pro Caption"/>
            <w:sz w:val="22"/>
            <w:szCs w:val="22"/>
            <w:rtl w:val="0"/>
            <w:lang w:val="de-DE"/>
          </w:rPr>
          <w:delText>ckgekehrt, gleich am Dienstage seine Oper selbst nach K</w:delText>
        </w:r>
      </w:del>
      <w:del w:id="12891" w:date="2023-01-13T18:26:59Z" w:author="Jan Groh">
        <w:r>
          <w:rPr>
            <w:rStyle w:val="Ohne"/>
            <w:rFonts w:ascii="Garamond Premier Pro Caption" w:hAnsi="Garamond Premier Pro Caption" w:hint="default"/>
            <w:sz w:val="22"/>
            <w:szCs w:val="22"/>
            <w:rtl w:val="0"/>
            <w:lang w:val="sv-SE"/>
          </w:rPr>
          <w:delText>ö</w:delText>
        </w:r>
      </w:del>
      <w:del w:id="12892" w:date="2023-01-13T18:26:59Z" w:author="Jan Groh">
        <w:r>
          <w:rPr>
            <w:rStyle w:val="Ohne"/>
            <w:rFonts w:ascii="Garamond Premier Pro Caption" w:hAnsi="Garamond Premier Pro Caption"/>
            <w:sz w:val="22"/>
            <w:szCs w:val="22"/>
            <w:rtl w:val="0"/>
            <w:lang w:val="de-DE"/>
          </w:rPr>
          <w:delText>ln gebracht habe und sie dorten den H</w:delText>
        </w:r>
      </w:del>
      <w:del w:id="12893" w:date="2023-01-13T18:26:59Z" w:author="Jan Groh">
        <w:r>
          <w:rPr>
            <w:rStyle w:val="Ohne"/>
            <w:rFonts w:ascii="Garamond Premier Pro Caption" w:hAnsi="Garamond Premier Pro Caption" w:hint="default"/>
            <w:sz w:val="22"/>
            <w:szCs w:val="22"/>
            <w:rtl w:val="0"/>
          </w:rPr>
          <w:delText>ä</w:delText>
        </w:r>
      </w:del>
      <w:del w:id="12894" w:date="2023-01-13T18:26:59Z" w:author="Jan Groh">
        <w:r>
          <w:rPr>
            <w:rStyle w:val="Ohne"/>
            <w:rFonts w:ascii="Garamond Premier Pro Caption" w:hAnsi="Garamond Premier Pro Caption"/>
            <w:sz w:val="22"/>
            <w:szCs w:val="22"/>
            <w:rtl w:val="0"/>
            <w:lang w:val="de-DE"/>
          </w:rPr>
          <w:delText>nden meines Freundes Dr. Heimsoeth</w:delText>
        </w:r>
      </w:del>
      <w:del w:id="12895"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93"/>
        </w:r>
      </w:del>
      <w:del w:id="12896" w:date="2023-01-13T18:26:59Z" w:author="Jan Groh">
        <w:r>
          <w:rPr>
            <w:rStyle w:val="Ohne"/>
            <w:rFonts w:ascii="Garamond Premier Pro Caption" w:hAnsi="Garamond Premier Pro Caption"/>
            <w:sz w:val="22"/>
            <w:szCs w:val="22"/>
            <w:rtl w:val="0"/>
            <w:lang w:val="de-DE"/>
          </w:rPr>
          <w:delText>, eines sehr gr</w:delText>
        </w:r>
      </w:del>
      <w:del w:id="12897" w:date="2023-01-13T18:26:59Z" w:author="Jan Groh">
        <w:r>
          <w:rPr>
            <w:rStyle w:val="Ohne"/>
            <w:rFonts w:ascii="Garamond Premier Pro Caption" w:hAnsi="Garamond Premier Pro Caption" w:hint="default"/>
            <w:sz w:val="22"/>
            <w:szCs w:val="22"/>
            <w:rtl w:val="0"/>
          </w:rPr>
          <w:delText>ü</w:delText>
        </w:r>
      </w:del>
      <w:del w:id="12898" w:date="2023-01-13T18:26:59Z" w:author="Jan Groh">
        <w:r>
          <w:rPr>
            <w:rStyle w:val="Ohne"/>
            <w:rFonts w:ascii="Garamond Premier Pro Caption" w:hAnsi="Garamond Premier Pro Caption"/>
            <w:sz w:val="22"/>
            <w:szCs w:val="22"/>
            <w:rtl w:val="0"/>
            <w:lang w:val="de-DE"/>
          </w:rPr>
          <w:delText>ndlichen und t</w:delText>
        </w:r>
      </w:del>
      <w:del w:id="12899" w:date="2023-01-13T18:26:59Z" w:author="Jan Groh">
        <w:r>
          <w:rPr>
            <w:rStyle w:val="Ohne"/>
            <w:rFonts w:ascii="Garamond Premier Pro Caption" w:hAnsi="Garamond Premier Pro Caption" w:hint="default"/>
            <w:sz w:val="22"/>
            <w:szCs w:val="22"/>
            <w:rtl w:val="0"/>
          </w:rPr>
          <w:delText>ü</w:delText>
        </w:r>
      </w:del>
      <w:del w:id="12900" w:date="2023-01-13T18:26:59Z" w:author="Jan Groh">
        <w:r>
          <w:rPr>
            <w:rStyle w:val="Ohne"/>
            <w:rFonts w:ascii="Garamond Premier Pro Caption" w:hAnsi="Garamond Premier Pro Caption"/>
            <w:sz w:val="22"/>
            <w:szCs w:val="22"/>
            <w:rtl w:val="0"/>
            <w:lang w:val="de-DE"/>
          </w:rPr>
          <w:delText xml:space="preserve">chtigen Musikers, </w:delText>
        </w:r>
      </w:del>
      <w:del w:id="12901" w:date="2023-01-13T18:26:59Z" w:author="Jan Groh">
        <w:r>
          <w:rPr>
            <w:rStyle w:val="Ohne"/>
            <w:rFonts w:ascii="Garamond Premier Pro Caption" w:hAnsi="Garamond Premier Pro Caption" w:hint="default"/>
            <w:sz w:val="22"/>
            <w:szCs w:val="22"/>
            <w:rtl w:val="0"/>
          </w:rPr>
          <w:delText>ü</w:delText>
        </w:r>
      </w:del>
      <w:del w:id="12902" w:date="2023-01-13T18:26:59Z" w:author="Jan Groh">
        <w:r>
          <w:rPr>
            <w:rStyle w:val="Ohne"/>
            <w:rFonts w:ascii="Garamond Premier Pro Caption" w:hAnsi="Garamond Premier Pro Caption"/>
            <w:sz w:val="22"/>
            <w:szCs w:val="22"/>
            <w:rtl w:val="0"/>
            <w:lang w:val="de-DE"/>
          </w:rPr>
          <w:delText>bergab. Derselbe hat in einem Briefe, den ich gestern erhielt, dar</w:delText>
        </w:r>
      </w:del>
      <w:del w:id="12903" w:date="2023-01-13T18:26:59Z" w:author="Jan Groh">
        <w:r>
          <w:rPr>
            <w:rStyle w:val="Ohne"/>
            <w:rFonts w:ascii="Garamond Premier Pro Caption" w:hAnsi="Garamond Premier Pro Caption" w:hint="default"/>
            <w:sz w:val="22"/>
            <w:szCs w:val="22"/>
            <w:rtl w:val="0"/>
          </w:rPr>
          <w:delText>ü</w:delText>
        </w:r>
      </w:del>
      <w:del w:id="12904" w:date="2023-01-13T18:26:59Z" w:author="Jan Groh">
        <w:r>
          <w:rPr>
            <w:rStyle w:val="Ohne"/>
            <w:rFonts w:ascii="Garamond Premier Pro Caption" w:hAnsi="Garamond Premier Pro Caption"/>
            <w:sz w:val="22"/>
            <w:szCs w:val="22"/>
            <w:rtl w:val="0"/>
            <w:lang w:val="de-DE"/>
          </w:rPr>
          <w:delText>ber ein h</w:delText>
        </w:r>
      </w:del>
      <w:del w:id="12905" w:date="2023-01-13T18:26:59Z" w:author="Jan Groh">
        <w:r>
          <w:rPr>
            <w:rStyle w:val="Ohne"/>
            <w:rFonts w:ascii="Garamond Premier Pro Caption" w:hAnsi="Garamond Premier Pro Caption" w:hint="default"/>
            <w:sz w:val="22"/>
            <w:szCs w:val="22"/>
            <w:rtl w:val="0"/>
            <w:lang w:val="sv-SE"/>
          </w:rPr>
          <w:delText>ö</w:delText>
        </w:r>
      </w:del>
      <w:del w:id="12906" w:date="2023-01-13T18:26:59Z" w:author="Jan Groh">
        <w:r>
          <w:rPr>
            <w:rStyle w:val="Ohne"/>
            <w:rFonts w:ascii="Garamond Premier Pro Caption" w:hAnsi="Garamond Premier Pro Caption"/>
            <w:sz w:val="22"/>
            <w:szCs w:val="22"/>
            <w:rtl w:val="0"/>
            <w:lang w:val="de-DE"/>
          </w:rPr>
          <w:delText>chst anerkennendes Urteil ausgesprochen und sich schon damit besch</w:delText>
        </w:r>
      </w:del>
      <w:del w:id="12907" w:date="2023-01-13T18:26:59Z" w:author="Jan Groh">
        <w:r>
          <w:rPr>
            <w:rStyle w:val="Ohne"/>
            <w:rFonts w:ascii="Garamond Premier Pro Caption" w:hAnsi="Garamond Premier Pro Caption" w:hint="default"/>
            <w:sz w:val="22"/>
            <w:szCs w:val="22"/>
            <w:rtl w:val="0"/>
          </w:rPr>
          <w:delText>ä</w:delText>
        </w:r>
      </w:del>
      <w:del w:id="12908" w:date="2023-01-13T18:26:59Z" w:author="Jan Groh">
        <w:r>
          <w:rPr>
            <w:rStyle w:val="Ohne"/>
            <w:rFonts w:ascii="Garamond Premier Pro Caption" w:hAnsi="Garamond Premier Pro Caption"/>
            <w:sz w:val="22"/>
            <w:szCs w:val="22"/>
            <w:rtl w:val="0"/>
            <w:lang w:val="de-DE"/>
          </w:rPr>
          <w:delText>ftigt, dem dortigen B</w:delText>
        </w:r>
      </w:del>
      <w:del w:id="12909" w:date="2023-01-13T18:26:59Z" w:author="Jan Groh">
        <w:r>
          <w:rPr>
            <w:rStyle w:val="Ohne"/>
            <w:rFonts w:ascii="Garamond Premier Pro Caption" w:hAnsi="Garamond Premier Pro Caption" w:hint="default"/>
            <w:sz w:val="22"/>
            <w:szCs w:val="22"/>
            <w:rtl w:val="0"/>
          </w:rPr>
          <w:delText>ü</w:delText>
        </w:r>
      </w:del>
      <w:del w:id="12910" w:date="2023-01-13T18:26:59Z" w:author="Jan Groh">
        <w:r>
          <w:rPr>
            <w:rStyle w:val="Ohne"/>
            <w:rFonts w:ascii="Garamond Premier Pro Caption" w:hAnsi="Garamond Premier Pro Caption"/>
            <w:sz w:val="22"/>
            <w:szCs w:val="22"/>
            <w:rtl w:val="0"/>
            <w:lang w:val="de-DE"/>
          </w:rPr>
          <w:delText>hnen-Tyrannen, der wie die meisten seiner Amtsbr</w:delText>
        </w:r>
      </w:del>
      <w:del w:id="12911" w:date="2023-01-13T18:26:59Z" w:author="Jan Groh">
        <w:r>
          <w:rPr>
            <w:rStyle w:val="Ohne"/>
            <w:rFonts w:ascii="Garamond Premier Pro Caption" w:hAnsi="Garamond Premier Pro Caption" w:hint="default"/>
            <w:sz w:val="22"/>
            <w:szCs w:val="22"/>
            <w:rtl w:val="0"/>
          </w:rPr>
          <w:delText>ü</w:delText>
        </w:r>
      </w:del>
      <w:del w:id="12912" w:date="2023-01-13T18:26:59Z" w:author="Jan Groh">
        <w:r>
          <w:rPr>
            <w:rStyle w:val="Ohne"/>
            <w:rFonts w:ascii="Garamond Premier Pro Caption" w:hAnsi="Garamond Premier Pro Caption"/>
            <w:sz w:val="22"/>
            <w:szCs w:val="22"/>
            <w:rtl w:val="0"/>
            <w:lang w:val="de-DE"/>
          </w:rPr>
          <w:delText>der ein gewaltiger finaud</w:delText>
        </w:r>
      </w:del>
      <w:del w:id="12913"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94"/>
        </w:r>
      </w:del>
      <w:del w:id="12914" w:date="2023-01-13T18:26:59Z" w:author="Jan Groh">
        <w:r>
          <w:rPr>
            <w:rStyle w:val="Ohne"/>
            <w:rFonts w:ascii="Garamond Premier Pro Caption" w:hAnsi="Garamond Premier Pro Caption"/>
            <w:sz w:val="22"/>
            <w:szCs w:val="22"/>
            <w:rtl w:val="0"/>
            <w:lang w:val="de-DE"/>
          </w:rPr>
          <w:delText xml:space="preserve"> ist, auf einigen Umwegen beizukommen, welche die Bedingungen, unter welchen er das Werk erhalten kann, f</w:delText>
        </w:r>
      </w:del>
      <w:del w:id="12915" w:date="2023-01-13T18:26:59Z" w:author="Jan Groh">
        <w:r>
          <w:rPr>
            <w:rStyle w:val="Ohne"/>
            <w:rFonts w:ascii="Garamond Premier Pro Caption" w:hAnsi="Garamond Premier Pro Caption" w:hint="default"/>
            <w:sz w:val="22"/>
            <w:szCs w:val="22"/>
            <w:rtl w:val="0"/>
          </w:rPr>
          <w:delText>ü</w:delText>
        </w:r>
      </w:del>
      <w:del w:id="12916" w:date="2023-01-13T18:26:59Z" w:author="Jan Groh">
        <w:r>
          <w:rPr>
            <w:rStyle w:val="Ohne"/>
            <w:rFonts w:ascii="Garamond Premier Pro Caption" w:hAnsi="Garamond Premier Pro Caption"/>
            <w:sz w:val="22"/>
            <w:szCs w:val="22"/>
            <w:rtl w:val="0"/>
            <w:lang w:val="en-US"/>
          </w:rPr>
          <w:delText>r Walther so g</w:delText>
        </w:r>
      </w:del>
      <w:del w:id="12917" w:date="2023-01-13T18:26:59Z" w:author="Jan Groh">
        <w:r>
          <w:rPr>
            <w:rStyle w:val="Ohne"/>
            <w:rFonts w:ascii="Garamond Premier Pro Caption" w:hAnsi="Garamond Premier Pro Caption" w:hint="default"/>
            <w:sz w:val="22"/>
            <w:szCs w:val="22"/>
            <w:rtl w:val="0"/>
          </w:rPr>
          <w:delText>ü</w:delText>
        </w:r>
      </w:del>
      <w:del w:id="12918" w:date="2023-01-13T18:26:59Z" w:author="Jan Groh">
        <w:r>
          <w:rPr>
            <w:rStyle w:val="Ohne"/>
            <w:rFonts w:ascii="Garamond Premier Pro Caption" w:hAnsi="Garamond Premier Pro Caption"/>
            <w:sz w:val="22"/>
            <w:szCs w:val="22"/>
            <w:rtl w:val="0"/>
            <w:lang w:val="de-DE"/>
          </w:rPr>
          <w:delText>nstig als m</w:delText>
        </w:r>
      </w:del>
      <w:del w:id="12919" w:date="2023-01-13T18:26:59Z" w:author="Jan Groh">
        <w:r>
          <w:rPr>
            <w:rStyle w:val="Ohne"/>
            <w:rFonts w:ascii="Garamond Premier Pro Caption" w:hAnsi="Garamond Premier Pro Caption" w:hint="default"/>
            <w:sz w:val="22"/>
            <w:szCs w:val="22"/>
            <w:rtl w:val="0"/>
            <w:lang w:val="sv-SE"/>
          </w:rPr>
          <w:delText>ö</w:delText>
        </w:r>
      </w:del>
      <w:del w:id="12920" w:date="2023-01-13T18:26:59Z" w:author="Jan Groh">
        <w:r>
          <w:rPr>
            <w:rStyle w:val="Ohne"/>
            <w:rFonts w:ascii="Garamond Premier Pro Caption" w:hAnsi="Garamond Premier Pro Caption"/>
            <w:sz w:val="22"/>
            <w:szCs w:val="22"/>
            <w:rtl w:val="0"/>
            <w:lang w:val="de-DE"/>
          </w:rPr>
          <w:delText>glich stellen sollen.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92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92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923" w:date="2023-01-13T18:26:59Z" w:author="Jan Groh"/>
          <w:rStyle w:val="Ohne"/>
          <w:rFonts w:ascii="Garamond Premier Pro Italic" w:cs="Garamond Premier Pro Italic" w:hAnsi="Garamond Premier Pro Italic" w:eastAsia="Garamond Premier Pro Italic"/>
          <w:sz w:val="22"/>
          <w:szCs w:val="22"/>
        </w:rPr>
      </w:pPr>
      <w:del w:id="12924"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925" w:date="2023-01-13T18:26:59Z" w:author="Jan Groh"/>
          <w:rStyle w:val="Ohne"/>
          <w:rFonts w:ascii="Garamond Premier Pro Italic" w:cs="Garamond Premier Pro Italic" w:hAnsi="Garamond Premier Pro Italic" w:eastAsia="Garamond Premier Pro Italic"/>
          <w:sz w:val="22"/>
          <w:szCs w:val="22"/>
        </w:rPr>
      </w:pPr>
      <w:del w:id="12926" w:date="2023-01-13T18:26:59Z" w:author="Jan Groh">
        <w:r>
          <w:rPr>
            <w:rStyle w:val="Ohne"/>
            <w:rFonts w:ascii="Garamond Premier Pro Italic" w:hAnsi="Garamond Premier Pro Italic"/>
            <w:sz w:val="22"/>
            <w:szCs w:val="22"/>
            <w:rtl w:val="0"/>
            <w:lang w:val="de-DE"/>
          </w:rPr>
          <w:delText>Wien, den 26. Mai 1843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927" w:date="2023-01-13T18:26:59Z" w:author="Jan Groh"/>
          <w:rStyle w:val="Ohne"/>
          <w:rFonts w:ascii="Garamond Premier Pro Caption" w:cs="Garamond Premier Pro Caption" w:hAnsi="Garamond Premier Pro Caption" w:eastAsia="Garamond Premier Pro Caption"/>
          <w:sz w:val="22"/>
          <w:szCs w:val="22"/>
        </w:rPr>
      </w:pPr>
      <w:del w:id="12928" w:date="2023-01-13T18:26:59Z" w:author="Jan Groh">
        <w:r>
          <w:rPr>
            <w:rStyle w:val="Ohne"/>
            <w:rFonts w:ascii="Garamond Premier Pro Caption" w:hAnsi="Garamond Premier Pro Caption"/>
            <w:sz w:val="22"/>
            <w:szCs w:val="22"/>
            <w:rtl w:val="0"/>
            <w:lang w:val="de-DE"/>
          </w:rPr>
          <w:delText>Ich danke Ihnen herzlich, herzlich f</w:delText>
        </w:r>
      </w:del>
      <w:del w:id="12929" w:date="2023-01-13T18:26:59Z" w:author="Jan Groh">
        <w:r>
          <w:rPr>
            <w:rStyle w:val="Ohne"/>
            <w:rFonts w:ascii="Garamond Premier Pro Caption" w:hAnsi="Garamond Premier Pro Caption" w:hint="default"/>
            <w:sz w:val="22"/>
            <w:szCs w:val="22"/>
            <w:rtl w:val="0"/>
          </w:rPr>
          <w:delText>ü</w:delText>
        </w:r>
      </w:del>
      <w:del w:id="12930" w:date="2023-01-13T18:26:59Z" w:author="Jan Groh">
        <w:r>
          <w:rPr>
            <w:rStyle w:val="Ohne"/>
            <w:rFonts w:ascii="Garamond Premier Pro Caption" w:hAnsi="Garamond Premier Pro Caption"/>
            <w:sz w:val="22"/>
            <w:szCs w:val="22"/>
            <w:rtl w:val="0"/>
            <w:lang w:val="de-DE"/>
          </w:rPr>
          <w:delText>r das Geld</w:delText>
        </w:r>
      </w:del>
      <w:del w:id="12931" w:date="2023-01-13T18:26:59Z" w:author="Jan Groh">
        <w:r>
          <w:rPr>
            <w:rStyle w:val="Ohne"/>
            <w:rFonts w:ascii="Garamond Premier Pro Caption" w:hAnsi="Garamond Premier Pro Caption" w:hint="default"/>
            <w:sz w:val="22"/>
            <w:szCs w:val="22"/>
            <w:rtl w:val="0"/>
          </w:rPr>
          <w:delText xml:space="preserve">… – </w:delText>
        </w:r>
      </w:del>
      <w:del w:id="12932" w:date="2023-01-13T18:26:59Z" w:author="Jan Groh">
        <w:r>
          <w:rPr>
            <w:rStyle w:val="Ohne"/>
            <w:rFonts w:ascii="Garamond Premier Pro Caption" w:hAnsi="Garamond Premier Pro Caption"/>
            <w:sz w:val="22"/>
            <w:szCs w:val="22"/>
            <w:rtl w:val="0"/>
            <w:lang w:val="de-DE"/>
          </w:rPr>
          <w:delText>So erfreulich mir Ihre G</w:delText>
        </w:r>
      </w:del>
      <w:del w:id="12933" w:date="2023-01-13T18:26:59Z" w:author="Jan Groh">
        <w:r>
          <w:rPr>
            <w:rStyle w:val="Ohne"/>
            <w:rFonts w:ascii="Garamond Premier Pro Caption" w:hAnsi="Garamond Premier Pro Caption" w:hint="default"/>
            <w:sz w:val="22"/>
            <w:szCs w:val="22"/>
            <w:rtl w:val="0"/>
          </w:rPr>
          <w:delText>ü</w:delText>
        </w:r>
      </w:del>
      <w:del w:id="12934" w:date="2023-01-13T18:26:59Z" w:author="Jan Groh">
        <w:r>
          <w:rPr>
            <w:rStyle w:val="Ohne"/>
            <w:rFonts w:ascii="Garamond Premier Pro Caption" w:hAnsi="Garamond Premier Pro Caption"/>
            <w:sz w:val="22"/>
            <w:szCs w:val="22"/>
            <w:rtl w:val="0"/>
            <w:lang w:val="de-DE"/>
          </w:rPr>
          <w:delText>te war, so mu</w:delText>
        </w:r>
      </w:del>
      <w:del w:id="12935" w:date="2023-01-13T18:26:59Z" w:author="Jan Groh">
        <w:r>
          <w:rPr>
            <w:rStyle w:val="Ohne"/>
            <w:rFonts w:ascii="Garamond Premier Pro Caption" w:hAnsi="Garamond Premier Pro Caption" w:hint="default"/>
            <w:sz w:val="22"/>
            <w:szCs w:val="22"/>
            <w:rtl w:val="0"/>
            <w:lang w:val="de-DE"/>
          </w:rPr>
          <w:delText xml:space="preserve">ß </w:delText>
        </w:r>
      </w:del>
      <w:del w:id="12936" w:date="2023-01-13T18:26:59Z" w:author="Jan Groh">
        <w:r>
          <w:rPr>
            <w:rStyle w:val="Ohne"/>
            <w:rFonts w:ascii="Garamond Premier Pro Caption" w:hAnsi="Garamond Premier Pro Caption"/>
            <w:sz w:val="22"/>
            <w:szCs w:val="22"/>
            <w:rtl w:val="0"/>
            <w:lang w:val="de-DE"/>
          </w:rPr>
          <w:delText>ich doch sagen, beinah, nein gewi</w:delText>
        </w:r>
      </w:del>
      <w:del w:id="12937" w:date="2023-01-13T18:26:59Z" w:author="Jan Groh">
        <w:r>
          <w:rPr>
            <w:rStyle w:val="Ohne"/>
            <w:rFonts w:ascii="Garamond Premier Pro Caption" w:hAnsi="Garamond Premier Pro Caption" w:hint="default"/>
            <w:sz w:val="22"/>
            <w:szCs w:val="22"/>
            <w:rtl w:val="0"/>
            <w:lang w:val="de-DE"/>
          </w:rPr>
          <w:delText xml:space="preserve">ß </w:delText>
        </w:r>
      </w:del>
      <w:del w:id="12938" w:date="2023-01-13T18:26:59Z" w:author="Jan Groh">
        <w:r>
          <w:rPr>
            <w:rStyle w:val="Ohne"/>
            <w:rFonts w:ascii="Garamond Premier Pro Caption" w:hAnsi="Garamond Premier Pro Caption"/>
            <w:sz w:val="22"/>
            <w:szCs w:val="22"/>
            <w:rtl w:val="0"/>
            <w:lang w:val="de-DE"/>
          </w:rPr>
          <w:delText>danke ich Ihnen ebenso f</w:delText>
        </w:r>
      </w:del>
      <w:del w:id="12939" w:date="2023-01-13T18:26:59Z" w:author="Jan Groh">
        <w:r>
          <w:rPr>
            <w:rStyle w:val="Ohne"/>
            <w:rFonts w:ascii="Garamond Premier Pro Caption" w:hAnsi="Garamond Premier Pro Caption" w:hint="default"/>
            <w:sz w:val="22"/>
            <w:szCs w:val="22"/>
            <w:rtl w:val="0"/>
          </w:rPr>
          <w:delText>ü</w:delText>
        </w:r>
      </w:del>
      <w:del w:id="12940" w:date="2023-01-13T18:26:59Z" w:author="Jan Groh">
        <w:r>
          <w:rPr>
            <w:rStyle w:val="Ohne"/>
            <w:rFonts w:ascii="Garamond Premier Pro Caption" w:hAnsi="Garamond Premier Pro Caption"/>
            <w:sz w:val="22"/>
            <w:szCs w:val="22"/>
            <w:rtl w:val="0"/>
            <w:lang w:val="de-DE"/>
          </w:rPr>
          <w:delText>r die Teilnahme und Ihr rasches Handeln f</w:delText>
        </w:r>
      </w:del>
      <w:del w:id="12941" w:date="2023-01-13T18:26:59Z" w:author="Jan Groh">
        <w:r>
          <w:rPr>
            <w:rStyle w:val="Ohne"/>
            <w:rFonts w:ascii="Garamond Premier Pro Caption" w:hAnsi="Garamond Premier Pro Caption" w:hint="default"/>
            <w:sz w:val="22"/>
            <w:szCs w:val="22"/>
            <w:rtl w:val="0"/>
          </w:rPr>
          <w:delText>ü</w:delText>
        </w:r>
      </w:del>
      <w:del w:id="12942" w:date="2023-01-13T18:26:59Z" w:author="Jan Groh">
        <w:r>
          <w:rPr>
            <w:rStyle w:val="Ohne"/>
            <w:rFonts w:ascii="Garamond Premier Pro Caption" w:hAnsi="Garamond Premier Pro Caption"/>
            <w:sz w:val="22"/>
            <w:szCs w:val="22"/>
            <w:rtl w:val="0"/>
            <w:lang w:val="de-DE"/>
          </w:rPr>
          <w:delText xml:space="preserve">r Walther. Mich freut das Urteil Ihres Freundes wahrhaft, ich kann mit </w:delText>
        </w:r>
      </w:del>
      <w:del w:id="12943" w:date="2023-01-13T18:26:59Z" w:author="Jan Groh">
        <w:r>
          <w:rPr>
            <w:rStyle w:val="Ohne"/>
            <w:rFonts w:ascii="Garamond Premier Pro Caption" w:hAnsi="Garamond Premier Pro Caption" w:hint="default"/>
            <w:sz w:val="22"/>
            <w:szCs w:val="22"/>
            <w:rtl w:val="0"/>
            <w:lang w:val="de-DE"/>
          </w:rPr>
          <w:delText>Ü</w:delText>
        </w:r>
      </w:del>
      <w:del w:id="12944" w:date="2023-01-13T18:26:59Z" w:author="Jan Groh">
        <w:r>
          <w:rPr>
            <w:rStyle w:val="Ohne"/>
            <w:rFonts w:ascii="Garamond Premier Pro Caption" w:hAnsi="Garamond Premier Pro Caption"/>
            <w:sz w:val="22"/>
            <w:szCs w:val="22"/>
            <w:rtl w:val="0"/>
            <w:lang w:val="de-DE"/>
          </w:rPr>
          <w:delText>berzeugung sagen, da</w:delText>
        </w:r>
      </w:del>
      <w:del w:id="12945" w:date="2023-01-13T18:26:59Z" w:author="Jan Groh">
        <w:r>
          <w:rPr>
            <w:rStyle w:val="Ohne"/>
            <w:rFonts w:ascii="Garamond Premier Pro Caption" w:hAnsi="Garamond Premier Pro Caption" w:hint="default"/>
            <w:sz w:val="22"/>
            <w:szCs w:val="22"/>
            <w:rtl w:val="0"/>
            <w:lang w:val="de-DE"/>
          </w:rPr>
          <w:delText>ß</w:delText>
        </w:r>
      </w:del>
      <w:del w:id="12946" w:date="2023-01-13T18:26:59Z" w:author="Jan Groh">
        <w:r>
          <w:rPr>
            <w:rStyle w:val="Ohne"/>
            <w:rFonts w:ascii="Garamond Premier Pro Caption" w:hAnsi="Garamond Premier Pro Caption"/>
            <w:sz w:val="22"/>
            <w:szCs w:val="22"/>
            <w:rtl w:val="0"/>
          </w:rPr>
          <w:delText>, s</w:delText>
        </w:r>
      </w:del>
      <w:del w:id="12947" w:date="2023-01-13T18:26:59Z" w:author="Jan Groh">
        <w:r>
          <w:rPr>
            <w:rStyle w:val="Ohne"/>
            <w:rFonts w:ascii="Garamond Premier Pro Caption" w:hAnsi="Garamond Premier Pro Caption" w:hint="default"/>
            <w:sz w:val="22"/>
            <w:szCs w:val="22"/>
            <w:rtl w:val="0"/>
          </w:rPr>
          <w:delText>ä</w:delText>
        </w:r>
      </w:del>
      <w:del w:id="12948" w:date="2023-01-13T18:26:59Z" w:author="Jan Groh">
        <w:r>
          <w:rPr>
            <w:rStyle w:val="Ohne"/>
            <w:rFonts w:ascii="Garamond Premier Pro Caption" w:hAnsi="Garamond Premier Pro Caption"/>
            <w:sz w:val="22"/>
            <w:szCs w:val="22"/>
            <w:rtl w:val="0"/>
            <w:lang w:val="de-DE"/>
          </w:rPr>
          <w:delText>he er die gro</w:delText>
        </w:r>
      </w:del>
      <w:del w:id="12949" w:date="2023-01-13T18:26:59Z" w:author="Jan Groh">
        <w:r>
          <w:rPr>
            <w:rStyle w:val="Ohne"/>
            <w:rFonts w:ascii="Garamond Premier Pro Caption" w:hAnsi="Garamond Premier Pro Caption" w:hint="default"/>
            <w:sz w:val="22"/>
            <w:szCs w:val="22"/>
            <w:rtl w:val="0"/>
            <w:lang w:val="de-DE"/>
          </w:rPr>
          <w:delText>ß</w:delText>
        </w:r>
      </w:del>
      <w:del w:id="12950" w:date="2023-01-13T18:26:59Z" w:author="Jan Groh">
        <w:r>
          <w:rPr>
            <w:rStyle w:val="Ohne"/>
            <w:rFonts w:ascii="Garamond Premier Pro Caption" w:hAnsi="Garamond Premier Pro Caption"/>
            <w:sz w:val="22"/>
            <w:szCs w:val="22"/>
            <w:rtl w:val="0"/>
            <w:lang w:val="de-DE"/>
          </w:rPr>
          <w:delText>e Oper Enzio von Walther, die dieser ein Jahr sp</w:delText>
        </w:r>
      </w:del>
      <w:del w:id="12951" w:date="2023-01-13T18:26:59Z" w:author="Jan Groh">
        <w:r>
          <w:rPr>
            <w:rStyle w:val="Ohne"/>
            <w:rFonts w:ascii="Garamond Premier Pro Caption" w:hAnsi="Garamond Premier Pro Caption" w:hint="default"/>
            <w:sz w:val="22"/>
            <w:szCs w:val="22"/>
            <w:rtl w:val="0"/>
          </w:rPr>
          <w:delText>ä</w:delText>
        </w:r>
      </w:del>
      <w:del w:id="12952" w:date="2023-01-13T18:26:59Z" w:author="Jan Groh">
        <w:r>
          <w:rPr>
            <w:rStyle w:val="Ohne"/>
            <w:rFonts w:ascii="Garamond Premier Pro Caption" w:hAnsi="Garamond Premier Pro Caption"/>
            <w:sz w:val="22"/>
            <w:szCs w:val="22"/>
            <w:rtl w:val="0"/>
            <w:lang w:val="de-DE"/>
          </w:rPr>
          <w:delText xml:space="preserve">ter wie Stradella schrieb, so bin ich </w:delText>
        </w:r>
      </w:del>
      <w:del w:id="12953" w:date="2023-01-13T18:26:59Z" w:author="Jan Groh">
        <w:r>
          <w:rPr>
            <w:rStyle w:val="Ohne"/>
            <w:rFonts w:ascii="Garamond Premier Pro Caption" w:hAnsi="Garamond Premier Pro Caption" w:hint="default"/>
            <w:sz w:val="22"/>
            <w:szCs w:val="22"/>
            <w:rtl w:val="0"/>
          </w:rPr>
          <w:delText>ü</w:delText>
        </w:r>
      </w:del>
      <w:del w:id="12954" w:date="2023-01-13T18:26:59Z" w:author="Jan Groh">
        <w:r>
          <w:rPr>
            <w:rStyle w:val="Ohne"/>
            <w:rFonts w:ascii="Garamond Premier Pro Caption" w:hAnsi="Garamond Premier Pro Caption"/>
            <w:sz w:val="22"/>
            <w:szCs w:val="22"/>
            <w:rtl w:val="0"/>
            <w:lang w:val="de-DE"/>
          </w:rPr>
          <w:delText>berzeugt, er w</w:delText>
        </w:r>
      </w:del>
      <w:del w:id="12955" w:date="2023-01-13T18:26:59Z" w:author="Jan Groh">
        <w:r>
          <w:rPr>
            <w:rStyle w:val="Ohne"/>
            <w:rFonts w:ascii="Garamond Premier Pro Caption" w:hAnsi="Garamond Premier Pro Caption" w:hint="default"/>
            <w:sz w:val="22"/>
            <w:szCs w:val="22"/>
            <w:rtl w:val="0"/>
          </w:rPr>
          <w:delText>ü</w:delText>
        </w:r>
      </w:del>
      <w:del w:id="12956" w:date="2023-01-13T18:26:59Z" w:author="Jan Groh">
        <w:r>
          <w:rPr>
            <w:rStyle w:val="Ohne"/>
            <w:rFonts w:ascii="Garamond Premier Pro Caption" w:hAnsi="Garamond Premier Pro Caption"/>
            <w:sz w:val="22"/>
            <w:szCs w:val="22"/>
            <w:rtl w:val="0"/>
            <w:lang w:val="de-DE"/>
          </w:rPr>
          <w:delText>rde noch mehr daran glauben, da</w:delText>
        </w:r>
      </w:del>
      <w:del w:id="12957" w:date="2023-01-13T18:26:59Z" w:author="Jan Groh">
        <w:r>
          <w:rPr>
            <w:rStyle w:val="Ohne"/>
            <w:rFonts w:ascii="Garamond Premier Pro Caption" w:hAnsi="Garamond Premier Pro Caption" w:hint="default"/>
            <w:sz w:val="22"/>
            <w:szCs w:val="22"/>
            <w:rtl w:val="0"/>
            <w:lang w:val="de-DE"/>
          </w:rPr>
          <w:delText xml:space="preserve">ß </w:delText>
        </w:r>
      </w:del>
      <w:del w:id="12958" w:date="2023-01-13T18:26:59Z" w:author="Jan Groh">
        <w:r>
          <w:rPr>
            <w:rStyle w:val="Ohne"/>
            <w:rFonts w:ascii="Garamond Premier Pro Caption" w:hAnsi="Garamond Premier Pro Caption"/>
            <w:sz w:val="22"/>
            <w:szCs w:val="22"/>
            <w:rtl w:val="0"/>
            <w:lang w:val="de-DE"/>
          </w:rPr>
          <w:delText>sein Talent wohl Unterst</w:delText>
        </w:r>
      </w:del>
      <w:del w:id="12959" w:date="2023-01-13T18:26:59Z" w:author="Jan Groh">
        <w:r>
          <w:rPr>
            <w:rStyle w:val="Ohne"/>
            <w:rFonts w:ascii="Garamond Premier Pro Caption" w:hAnsi="Garamond Premier Pro Caption" w:hint="default"/>
            <w:sz w:val="22"/>
            <w:szCs w:val="22"/>
            <w:rtl w:val="0"/>
          </w:rPr>
          <w:delText>ü</w:delText>
        </w:r>
      </w:del>
      <w:del w:id="12960" w:date="2023-01-13T18:26:59Z" w:author="Jan Groh">
        <w:r>
          <w:rPr>
            <w:rStyle w:val="Ohne"/>
            <w:rFonts w:ascii="Garamond Premier Pro Caption" w:hAnsi="Garamond Premier Pro Caption"/>
            <w:sz w:val="22"/>
            <w:szCs w:val="22"/>
            <w:rtl w:val="0"/>
            <w:lang w:val="de-DE"/>
          </w:rPr>
          <w:delText>tzung verdiente und vorw</w:delText>
        </w:r>
      </w:del>
      <w:del w:id="12961" w:date="2023-01-13T18:26:59Z" w:author="Jan Groh">
        <w:r>
          <w:rPr>
            <w:rStyle w:val="Ohne"/>
            <w:rFonts w:ascii="Garamond Premier Pro Caption" w:hAnsi="Garamond Premier Pro Caption" w:hint="default"/>
            <w:sz w:val="22"/>
            <w:szCs w:val="22"/>
            <w:rtl w:val="0"/>
          </w:rPr>
          <w:delText>ä</w:delText>
        </w:r>
      </w:del>
      <w:del w:id="12962" w:date="2023-01-13T18:26:59Z" w:author="Jan Groh">
        <w:r>
          <w:rPr>
            <w:rStyle w:val="Ohne"/>
            <w:rFonts w:ascii="Garamond Premier Pro Caption" w:hAnsi="Garamond Premier Pro Caption"/>
            <w:sz w:val="22"/>
            <w:szCs w:val="22"/>
            <w:rtl w:val="0"/>
            <w:lang w:val="de-DE"/>
          </w:rPr>
          <w:delText>rts schreitet. (</w:delText>
        </w:r>
      </w:del>
      <w:del w:id="12963" w:date="2023-01-13T18:26:59Z" w:author="Jan Groh">
        <w:r>
          <w:rPr>
            <w:rStyle w:val="Ohne"/>
            <w:rFonts w:ascii="Garamond Premier Pro Caption" w:hAnsi="Garamond Premier Pro Caption" w:hint="default"/>
            <w:sz w:val="22"/>
            <w:szCs w:val="22"/>
            <w:rtl w:val="0"/>
          </w:rPr>
          <w:delText>…</w:delText>
        </w:r>
      </w:del>
      <w:del w:id="12964" w:date="2023-01-13T18:26:59Z" w:author="Jan Groh">
        <w:r>
          <w:rPr>
            <w:rStyle w:val="Ohne"/>
            <w:rFonts w:ascii="Garamond Premier Pro Caption" w:hAnsi="Garamond Premier Pro Caption"/>
            <w:sz w:val="22"/>
            <w:szCs w:val="22"/>
            <w:rtl w:val="0"/>
            <w:lang w:val="de-DE"/>
          </w:rPr>
          <w:delText>) Sagen Sie mir, h</w:delText>
        </w:r>
      </w:del>
      <w:del w:id="12965" w:date="2023-01-13T18:26:59Z" w:author="Jan Groh">
        <w:r>
          <w:rPr>
            <w:rStyle w:val="Ohne"/>
            <w:rFonts w:ascii="Garamond Premier Pro Caption" w:hAnsi="Garamond Premier Pro Caption" w:hint="default"/>
            <w:sz w:val="22"/>
            <w:szCs w:val="22"/>
            <w:rtl w:val="0"/>
          </w:rPr>
          <w:delText>ä</w:delText>
        </w:r>
      </w:del>
      <w:del w:id="12966" w:date="2023-01-13T18:26:59Z" w:author="Jan Groh">
        <w:r>
          <w:rPr>
            <w:rStyle w:val="Ohne"/>
            <w:rFonts w:ascii="Garamond Premier Pro Caption" w:hAnsi="Garamond Premier Pro Caption"/>
            <w:sz w:val="22"/>
            <w:szCs w:val="22"/>
            <w:rtl w:val="0"/>
            <w:lang w:val="de-DE"/>
          </w:rPr>
          <w:delText>tte denn mein Schwiegervater nicht verdient, da</w:delText>
        </w:r>
      </w:del>
      <w:del w:id="12967" w:date="2023-01-13T18:26:59Z" w:author="Jan Groh">
        <w:r>
          <w:rPr>
            <w:rStyle w:val="Ohne"/>
            <w:rFonts w:ascii="Garamond Premier Pro Caption" w:hAnsi="Garamond Premier Pro Caption" w:hint="default"/>
            <w:sz w:val="22"/>
            <w:szCs w:val="22"/>
            <w:rtl w:val="0"/>
            <w:lang w:val="de-DE"/>
          </w:rPr>
          <w:delText xml:space="preserve">ß </w:delText>
        </w:r>
      </w:del>
      <w:del w:id="12968" w:date="2023-01-13T18:26:59Z" w:author="Jan Groh">
        <w:r>
          <w:rPr>
            <w:rStyle w:val="Ohne"/>
            <w:rFonts w:ascii="Garamond Premier Pro Caption" w:hAnsi="Garamond Premier Pro Caption"/>
            <w:sz w:val="22"/>
            <w:szCs w:val="22"/>
            <w:rtl w:val="0"/>
            <w:lang w:val="de-DE"/>
          </w:rPr>
          <w:delText>die B</w:delText>
        </w:r>
      </w:del>
      <w:del w:id="12969" w:date="2023-01-13T18:26:59Z" w:author="Jan Groh">
        <w:r>
          <w:rPr>
            <w:rStyle w:val="Ohne"/>
            <w:rFonts w:ascii="Garamond Premier Pro Caption" w:hAnsi="Garamond Premier Pro Caption" w:hint="default"/>
            <w:sz w:val="22"/>
            <w:szCs w:val="22"/>
            <w:rtl w:val="0"/>
          </w:rPr>
          <w:delText>ü</w:delText>
        </w:r>
      </w:del>
      <w:del w:id="12970" w:date="2023-01-13T18:26:59Z" w:author="Jan Groh">
        <w:r>
          <w:rPr>
            <w:rStyle w:val="Ohne"/>
            <w:rFonts w:ascii="Garamond Premier Pro Caption" w:hAnsi="Garamond Premier Pro Caption"/>
            <w:sz w:val="22"/>
            <w:szCs w:val="22"/>
            <w:rtl w:val="0"/>
            <w:lang w:val="de-DE"/>
          </w:rPr>
          <w:delText>hnen doch so viel Dankbarkeit f</w:delText>
        </w:r>
      </w:del>
      <w:del w:id="12971" w:date="2023-01-13T18:26:59Z" w:author="Jan Groh">
        <w:r>
          <w:rPr>
            <w:rStyle w:val="Ohne"/>
            <w:rFonts w:ascii="Garamond Premier Pro Caption" w:hAnsi="Garamond Premier Pro Caption" w:hint="default"/>
            <w:sz w:val="22"/>
            <w:szCs w:val="22"/>
            <w:rtl w:val="0"/>
          </w:rPr>
          <w:delText>ü</w:delText>
        </w:r>
      </w:del>
      <w:del w:id="12972" w:date="2023-01-13T18:26:59Z" w:author="Jan Groh">
        <w:r>
          <w:rPr>
            <w:rStyle w:val="Ohne"/>
            <w:rFonts w:ascii="Garamond Premier Pro Caption" w:hAnsi="Garamond Premier Pro Caption"/>
            <w:sz w:val="22"/>
            <w:szCs w:val="22"/>
            <w:rtl w:val="0"/>
            <w:lang w:val="de-DE"/>
          </w:rPr>
          <w:delText>r sein Andenken zeigten, um dem Enkel wenigstens die M</w:delText>
        </w:r>
      </w:del>
      <w:del w:id="12973" w:date="2023-01-13T18:26:59Z" w:author="Jan Groh">
        <w:r>
          <w:rPr>
            <w:rStyle w:val="Ohne"/>
            <w:rFonts w:ascii="Garamond Premier Pro Caption" w:hAnsi="Garamond Premier Pro Caption" w:hint="default"/>
            <w:sz w:val="22"/>
            <w:szCs w:val="22"/>
            <w:rtl w:val="0"/>
            <w:lang w:val="sv-SE"/>
          </w:rPr>
          <w:delText>ö</w:delText>
        </w:r>
      </w:del>
      <w:del w:id="12974" w:date="2023-01-13T18:26:59Z" w:author="Jan Groh">
        <w:r>
          <w:rPr>
            <w:rStyle w:val="Ohne"/>
            <w:rFonts w:ascii="Garamond Premier Pro Caption" w:hAnsi="Garamond Premier Pro Caption"/>
            <w:sz w:val="22"/>
            <w:szCs w:val="22"/>
            <w:rtl w:val="0"/>
            <w:lang w:val="de-DE"/>
          </w:rPr>
          <w:delText xml:space="preserve">glichkeit des Gelingens zu geben? </w:delText>
        </w:r>
      </w:del>
      <w:del w:id="12975" w:date="2023-01-13T18:26:59Z" w:author="Jan Groh">
        <w:r>
          <w:rPr>
            <w:rStyle w:val="Ohne"/>
            <w:rFonts w:ascii="Garamond Premier Pro Caption" w:hAnsi="Garamond Premier Pro Caption" w:hint="default"/>
            <w:sz w:val="22"/>
            <w:szCs w:val="22"/>
            <w:rtl w:val="0"/>
          </w:rPr>
          <w:delText xml:space="preserve">– </w:delText>
        </w:r>
      </w:del>
      <w:del w:id="12976" w:date="2023-01-13T18:26:59Z" w:author="Jan Groh">
        <w:r>
          <w:rPr>
            <w:rStyle w:val="Ohne"/>
            <w:rFonts w:ascii="Garamond Premier Pro Caption" w:hAnsi="Garamond Premier Pro Caption"/>
            <w:sz w:val="22"/>
            <w:szCs w:val="22"/>
            <w:rtl w:val="0"/>
            <w:lang w:val="de-DE"/>
          </w:rPr>
          <w:delText xml:space="preserve">Da wird sein Geburtstag </w:delText>
        </w:r>
      </w:del>
      <w:del w:id="12977" w:date="2023-01-13T18:26:59Z" w:author="Jan Groh">
        <w:r>
          <w:rPr>
            <w:rStyle w:val="Ohne"/>
            <w:rFonts w:ascii="Garamond Premier Pro Caption" w:hAnsi="Garamond Premier Pro Caption" w:hint="default"/>
            <w:sz w:val="22"/>
            <w:szCs w:val="22"/>
            <w:rtl w:val="0"/>
          </w:rPr>
          <w:delText>ü</w:delText>
        </w:r>
      </w:del>
      <w:del w:id="12978" w:date="2023-01-13T18:26:59Z" w:author="Jan Groh">
        <w:r>
          <w:rPr>
            <w:rStyle w:val="Ohne"/>
            <w:rFonts w:ascii="Garamond Premier Pro Caption" w:hAnsi="Garamond Premier Pro Caption"/>
            <w:sz w:val="22"/>
            <w:szCs w:val="22"/>
            <w:rtl w:val="0"/>
            <w:lang w:val="de-DE"/>
          </w:rPr>
          <w:delText>berall gefeiert, dies Jahr wieder in Frankfurt, aber den guten Leuten f</w:delText>
        </w:r>
      </w:del>
      <w:del w:id="12979" w:date="2023-01-13T18:26:59Z" w:author="Jan Groh">
        <w:r>
          <w:rPr>
            <w:rStyle w:val="Ohne"/>
            <w:rFonts w:ascii="Garamond Premier Pro Caption" w:hAnsi="Garamond Premier Pro Caption" w:hint="default"/>
            <w:sz w:val="22"/>
            <w:szCs w:val="22"/>
            <w:rtl w:val="0"/>
          </w:rPr>
          <w:delText>ä</w:delText>
        </w:r>
      </w:del>
      <w:del w:id="12980" w:date="2023-01-13T18:26:59Z" w:author="Jan Groh">
        <w:r>
          <w:rPr>
            <w:rStyle w:val="Ohne"/>
            <w:rFonts w:ascii="Garamond Premier Pro Caption" w:hAnsi="Garamond Premier Pro Caption"/>
            <w:sz w:val="22"/>
            <w:szCs w:val="22"/>
            <w:rtl w:val="0"/>
            <w:lang w:val="de-DE"/>
          </w:rPr>
          <w:delText>llt nicht ein, an einem solchen Abend, der ihm ja doch gewidmet sein soll, daran zu denken, da</w:delText>
        </w:r>
      </w:del>
      <w:del w:id="12981" w:date="2023-01-13T18:26:59Z" w:author="Jan Groh">
        <w:r>
          <w:rPr>
            <w:rStyle w:val="Ohne"/>
            <w:rFonts w:ascii="Garamond Premier Pro Caption" w:hAnsi="Garamond Premier Pro Caption" w:hint="default"/>
            <w:sz w:val="22"/>
            <w:szCs w:val="22"/>
            <w:rtl w:val="0"/>
            <w:lang w:val="de-DE"/>
          </w:rPr>
          <w:delText xml:space="preserve">ß </w:delText>
        </w:r>
      </w:del>
      <w:del w:id="12982" w:date="2023-01-13T18:26:59Z" w:author="Jan Groh">
        <w:r>
          <w:rPr>
            <w:rStyle w:val="Ohne"/>
            <w:rFonts w:ascii="Garamond Premier Pro Caption" w:hAnsi="Garamond Premier Pro Caption"/>
            <w:sz w:val="22"/>
            <w:szCs w:val="22"/>
            <w:rtl w:val="0"/>
            <w:lang w:val="de-DE"/>
          </w:rPr>
          <w:delText>es eine sch</w:delText>
        </w:r>
      </w:del>
      <w:del w:id="12983" w:date="2023-01-13T18:26:59Z" w:author="Jan Groh">
        <w:r>
          <w:rPr>
            <w:rStyle w:val="Ohne"/>
            <w:rFonts w:ascii="Garamond Premier Pro Caption" w:hAnsi="Garamond Premier Pro Caption" w:hint="default"/>
            <w:sz w:val="22"/>
            <w:szCs w:val="22"/>
            <w:rtl w:val="0"/>
            <w:lang w:val="sv-SE"/>
          </w:rPr>
          <w:delText>ö</w:delText>
        </w:r>
      </w:del>
      <w:del w:id="12984" w:date="2023-01-13T18:26:59Z" w:author="Jan Groh">
        <w:r>
          <w:rPr>
            <w:rStyle w:val="Ohne"/>
            <w:rFonts w:ascii="Garamond Premier Pro Caption" w:hAnsi="Garamond Premier Pro Caption"/>
            <w:sz w:val="22"/>
            <w:szCs w:val="22"/>
            <w:rtl w:val="0"/>
            <w:lang w:val="de-DE"/>
          </w:rPr>
          <w:delText>ne Feier w</w:delText>
        </w:r>
      </w:del>
      <w:del w:id="12985" w:date="2023-01-13T18:26:59Z" w:author="Jan Groh">
        <w:r>
          <w:rPr>
            <w:rStyle w:val="Ohne"/>
            <w:rFonts w:ascii="Garamond Premier Pro Caption" w:hAnsi="Garamond Premier Pro Caption" w:hint="default"/>
            <w:sz w:val="22"/>
            <w:szCs w:val="22"/>
            <w:rtl w:val="0"/>
          </w:rPr>
          <w:delText>ä</w:delText>
        </w:r>
      </w:del>
      <w:del w:id="12986" w:date="2023-01-13T18:26:59Z" w:author="Jan Groh">
        <w:r>
          <w:rPr>
            <w:rStyle w:val="Ohne"/>
            <w:rFonts w:ascii="Garamond Premier Pro Caption" w:hAnsi="Garamond Premier Pro Caption"/>
            <w:sz w:val="22"/>
            <w:szCs w:val="22"/>
            <w:rtl w:val="0"/>
            <w:lang w:val="de-DE"/>
          </w:rPr>
          <w:delText>re, den Enkel zu pr</w:delText>
        </w:r>
      </w:del>
      <w:del w:id="12987" w:date="2023-01-13T18:26:59Z" w:author="Jan Groh">
        <w:r>
          <w:rPr>
            <w:rStyle w:val="Ohne"/>
            <w:rFonts w:ascii="Garamond Premier Pro Caption" w:hAnsi="Garamond Premier Pro Caption" w:hint="default"/>
            <w:sz w:val="22"/>
            <w:szCs w:val="22"/>
            <w:rtl w:val="0"/>
          </w:rPr>
          <w:delText>ü</w:delText>
        </w:r>
      </w:del>
      <w:del w:id="12988" w:date="2023-01-13T18:26:59Z" w:author="Jan Groh">
        <w:r>
          <w:rPr>
            <w:rStyle w:val="Ohne"/>
            <w:rFonts w:ascii="Garamond Premier Pro Caption" w:hAnsi="Garamond Premier Pro Caption"/>
            <w:sz w:val="22"/>
            <w:szCs w:val="22"/>
            <w:rtl w:val="0"/>
            <w:lang w:val="de-DE"/>
          </w:rPr>
          <w:delText>fen, welches Anrecht er an seinen Namen hat.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298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990" w:date="2023-01-05T23:21:20Z" w:author="Jan Groh"/>
          <w:del w:id="1299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992" w:date="2023-01-05T23:21:20Z" w:author="Jan Groh"/>
          <w:del w:id="1299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994" w:date="2023-01-05T23:21:20Z" w:author="Jan Groh"/>
          <w:del w:id="12995" w:date="2023-01-13T18:26:59Z" w:author="Jan Groh"/>
          <w:rStyle w:val="Ohne"/>
          <w:rFonts w:ascii="Garamond Premier Pro Caption" w:cs="Garamond Premier Pro Caption" w:hAnsi="Garamond Premier Pro Caption" w:eastAsia="Garamond Premier Pro Caption"/>
          <w:sz w:val="22"/>
          <w:szCs w:val="22"/>
        </w:rPr>
      </w:pPr>
      <w:ins w:id="12996" w:date="2023-01-05T23:21:20Z" w:author="Jan Groh">
        <w:del w:id="12997" w:date="2023-01-13T18:26:59Z" w:author="Jan Groh">
          <w:r>
            <w:rPr>
              <w:rFonts w:ascii="Garamond Premier Pro Bold" w:hAnsi="Garamond Premier Pro Bold"/>
              <w:sz w:val="22"/>
              <w:szCs w:val="22"/>
              <w:rtl w:val="0"/>
              <w:lang w:val="de-DE"/>
            </w:rPr>
            <w:delText>47</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2998" w:date="2023-01-05T23:21:20Z" w:author="Jan Groh"/>
          <w:del w:id="12999" w:date="2023-01-13T18:26:59Z" w:author="Jan Groh"/>
          <w:rStyle w:val="Ohne"/>
          <w:rFonts w:ascii="Garamond Premier Pro Caption" w:cs="Garamond Premier Pro Caption" w:hAnsi="Garamond Premier Pro Caption" w:eastAsia="Garamond Premier Pro Caption"/>
          <w:sz w:val="22"/>
          <w:szCs w:val="22"/>
        </w:rPr>
      </w:pPr>
      <w:ins w:id="13000" w:date="2023-01-05T23:21:20Z" w:author="Jan Groh">
        <w:del w:id="13001" w:date="2023-01-13T18:26:59Z" w:author="Jan Groh">
          <w:r>
            <w:rPr>
              <w:rStyle w:val="Ohne"/>
              <w:rFonts w:ascii="Garamond Premier Pro Caption" w:hAnsi="Garamond Premier Pro Caption"/>
              <w:sz w:val="22"/>
              <w:szCs w:val="22"/>
              <w:rtl w:val="0"/>
              <w:lang w:val="de-DE"/>
            </w:rPr>
            <w:delText>(1843/44)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002" w:date="2023-01-05T23:21:20Z" w:author="Jan Groh"/>
          <w:del w:id="1300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0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05" w:date="2023-01-13T18:26:59Z" w:author="Jan Groh"/>
          <w:rStyle w:val="Ohne"/>
          <w:rFonts w:ascii="Garamond Premier Pro Italic" w:cs="Garamond Premier Pro Italic" w:hAnsi="Garamond Premier Pro Italic" w:eastAsia="Garamond Premier Pro Italic"/>
          <w:sz w:val="22"/>
          <w:szCs w:val="22"/>
        </w:rPr>
      </w:pPr>
      <w:del w:id="13006" w:date="2023-01-13T18:26:59Z" w:author="Jan Groh">
        <w:r>
          <w:rPr>
            <w:rStyle w:val="Ohne"/>
            <w:rFonts w:ascii="Garamond Premier Pro Italic" w:hAnsi="Garamond Premier Pro Italic"/>
            <w:sz w:val="22"/>
            <w:szCs w:val="22"/>
            <w:rtl w:val="0"/>
            <w:lang w:val="en-US"/>
          </w:rPr>
          <w:delText>Walther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07" w:date="2023-01-13T18:26:59Z" w:author="Jan Groh"/>
          <w:rStyle w:val="Ohne"/>
          <w:rFonts w:ascii="Garamond Premier Pro Italic" w:cs="Garamond Premier Pro Italic" w:hAnsi="Garamond Premier Pro Italic" w:eastAsia="Garamond Premier Pro Italic"/>
          <w:sz w:val="22"/>
          <w:szCs w:val="22"/>
        </w:rPr>
      </w:pPr>
      <w:del w:id="13008" w:date="2023-01-13T18:26:59Z" w:author="Jan Groh">
        <w:r>
          <w:rPr>
            <w:rStyle w:val="Ohne"/>
            <w:rFonts w:ascii="Garamond Premier Pro Italic" w:hAnsi="Garamond Premier Pro Italic"/>
            <w:sz w:val="22"/>
            <w:szCs w:val="22"/>
            <w:rtl w:val="0"/>
            <w:lang w:val="de-DE"/>
          </w:rPr>
          <w:delText>Weimar, den 17. November 1843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09" w:date="2023-01-13T18:26:59Z" w:author="Jan Groh"/>
          <w:rStyle w:val="Ohne"/>
          <w:rFonts w:ascii="Garamond Premier Pro Caption" w:cs="Garamond Premier Pro Caption" w:hAnsi="Garamond Premier Pro Caption" w:eastAsia="Garamond Premier Pro Caption"/>
          <w:sz w:val="22"/>
          <w:szCs w:val="22"/>
        </w:rPr>
      </w:pPr>
      <w:del w:id="13010" w:date="2023-01-13T18:26:59Z" w:author="Jan Groh">
        <w:r>
          <w:rPr>
            <w:rStyle w:val="Ohne"/>
            <w:rFonts w:ascii="Garamond Premier Pro Caption" w:hAnsi="Garamond Premier Pro Caption"/>
            <w:sz w:val="22"/>
            <w:szCs w:val="22"/>
            <w:rtl w:val="0"/>
            <w:lang w:val="de-DE"/>
          </w:rPr>
          <w:delText>Wenn Du unbegreiflicherweise wirklich von dem Buch der Bettina so entz</w:delText>
        </w:r>
      </w:del>
      <w:del w:id="13011" w:date="2023-01-13T18:26:59Z" w:author="Jan Groh">
        <w:r>
          <w:rPr>
            <w:rStyle w:val="Ohne"/>
            <w:rFonts w:ascii="Garamond Premier Pro Caption" w:hAnsi="Garamond Premier Pro Caption" w:hint="default"/>
            <w:sz w:val="22"/>
            <w:szCs w:val="22"/>
            <w:rtl w:val="0"/>
          </w:rPr>
          <w:delText>ü</w:delText>
        </w:r>
      </w:del>
      <w:del w:id="13012" w:date="2023-01-13T18:26:59Z" w:author="Jan Groh">
        <w:r>
          <w:rPr>
            <w:rStyle w:val="Ohne"/>
            <w:rFonts w:ascii="Garamond Premier Pro Caption" w:hAnsi="Garamond Premier Pro Caption"/>
            <w:sz w:val="22"/>
            <w:szCs w:val="22"/>
            <w:rtl w:val="0"/>
            <w:lang w:val="de-DE"/>
          </w:rPr>
          <w:delText>ckt sein solltest, wie Du mir schreibst, so rede nicht an Wolf dar</w:delText>
        </w:r>
      </w:del>
      <w:del w:id="13013" w:date="2023-01-13T18:26:59Z" w:author="Jan Groh">
        <w:r>
          <w:rPr>
            <w:rStyle w:val="Ohne"/>
            <w:rFonts w:ascii="Garamond Premier Pro Caption" w:hAnsi="Garamond Premier Pro Caption" w:hint="default"/>
            <w:sz w:val="22"/>
            <w:szCs w:val="22"/>
            <w:rtl w:val="0"/>
          </w:rPr>
          <w:delText>ü</w:delText>
        </w:r>
      </w:del>
      <w:del w:id="13014" w:date="2023-01-13T18:26:59Z" w:author="Jan Groh">
        <w:r>
          <w:rPr>
            <w:rStyle w:val="Ohne"/>
            <w:rFonts w:ascii="Garamond Premier Pro Caption" w:hAnsi="Garamond Premier Pro Caption"/>
            <w:sz w:val="22"/>
            <w:szCs w:val="22"/>
            <w:rtl w:val="0"/>
            <w:lang w:val="de-DE"/>
          </w:rPr>
          <w:delText>ber, denn er ist ganz w</w:delText>
        </w:r>
      </w:del>
      <w:del w:id="13015" w:date="2023-01-13T18:26:59Z" w:author="Jan Groh">
        <w:r>
          <w:rPr>
            <w:rStyle w:val="Ohne"/>
            <w:rFonts w:ascii="Garamond Premier Pro Caption" w:hAnsi="Garamond Premier Pro Caption" w:hint="default"/>
            <w:sz w:val="22"/>
            <w:szCs w:val="22"/>
            <w:rtl w:val="0"/>
          </w:rPr>
          <w:delText>ü</w:delText>
        </w:r>
      </w:del>
      <w:del w:id="13016" w:date="2023-01-13T18:26:59Z" w:author="Jan Groh">
        <w:r>
          <w:rPr>
            <w:rStyle w:val="Ohne"/>
            <w:rFonts w:ascii="Garamond Premier Pro Caption" w:hAnsi="Garamond Premier Pro Caption"/>
            <w:sz w:val="22"/>
            <w:szCs w:val="22"/>
            <w:rtl w:val="0"/>
            <w:lang w:val="de-DE"/>
          </w:rPr>
          <w:delText>tend und findet mit Recht, da</w:delText>
        </w:r>
      </w:del>
      <w:del w:id="13017" w:date="2023-01-13T18:26:59Z" w:author="Jan Groh">
        <w:r>
          <w:rPr>
            <w:rStyle w:val="Ohne"/>
            <w:rFonts w:ascii="Garamond Premier Pro Caption" w:hAnsi="Garamond Premier Pro Caption" w:hint="default"/>
            <w:sz w:val="22"/>
            <w:szCs w:val="22"/>
            <w:rtl w:val="0"/>
            <w:lang w:val="de-DE"/>
          </w:rPr>
          <w:delText xml:space="preserve">ß </w:delText>
        </w:r>
      </w:del>
      <w:del w:id="13018" w:date="2023-01-13T18:26:59Z" w:author="Jan Groh">
        <w:r>
          <w:rPr>
            <w:rStyle w:val="Ohne"/>
            <w:rFonts w:ascii="Garamond Premier Pro Caption" w:hAnsi="Garamond Premier Pro Caption"/>
            <w:sz w:val="22"/>
            <w:szCs w:val="22"/>
            <w:rtl w:val="0"/>
            <w:lang w:val="de-DE"/>
          </w:rPr>
          <w:delText>Frau Rat, und so unser Name, in jeder Weise kompromittiert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19" w:date="2023-01-05T23:21:26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20" w:date="2023-01-05T23:21:26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21" w:date="2023-01-05T23:21:26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22" w:date="2023-01-05T23:21:26Z" w:author="Jan Groh"/>
          <w:rFonts w:ascii="Garamond Premier Pro Bold" w:cs="Garamond Premier Pro Bold" w:hAnsi="Garamond Premier Pro Bold" w:eastAsia="Garamond Premier Pro Bold"/>
          <w:sz w:val="22"/>
          <w:szCs w:val="22"/>
        </w:rPr>
      </w:pPr>
      <w:del w:id="13023" w:date="2023-01-05T23:21:26Z" w:author="Jan Groh">
        <w:r>
          <w:rPr>
            <w:rFonts w:ascii="Garamond Premier Pro Bold" w:hAnsi="Garamond Premier Pro Bold"/>
            <w:sz w:val="22"/>
            <w:szCs w:val="22"/>
            <w:rtl w:val="0"/>
          </w:rPr>
          <w:delText>1844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24" w:date="2023-01-05T23:21:26Z" w:author="Jan Groh"/>
          <w:rFonts w:ascii="Garamond Premier Pro Caption" w:cs="Garamond Premier Pro Caption" w:hAnsi="Garamond Premier Pro Caption" w:eastAsia="Garamond Premier Pro Caption"/>
          <w:sz w:val="22"/>
          <w:szCs w:val="22"/>
        </w:rPr>
      </w:pPr>
      <w:del w:id="13025" w:date="2023-01-05T23:21:26Z" w:author="Jan Groh">
        <w:r>
          <w:rPr>
            <w:rFonts w:ascii="Garamond Premier Pro Caption" w:hAnsi="Garamond Premier Pro Caption"/>
            <w:sz w:val="22"/>
            <w:szCs w:val="22"/>
            <w:rtl w:val="0"/>
            <w:lang w:val="de-DE"/>
          </w:rPr>
          <w:delText>(Ottilie 47-/48-j</w:delText>
        </w:r>
      </w:del>
      <w:del w:id="13026" w:date="2023-01-05T23:21:26Z" w:author="Jan Groh">
        <w:r>
          <w:rPr>
            <w:rFonts w:ascii="Garamond Premier Pro Caption" w:hAnsi="Garamond Premier Pro Caption" w:hint="default"/>
            <w:sz w:val="22"/>
            <w:szCs w:val="22"/>
            <w:rtl w:val="0"/>
            <w:lang w:val="de-DE"/>
          </w:rPr>
          <w:delText>ä</w:delText>
        </w:r>
      </w:del>
      <w:del w:id="13027" w:date="2023-01-05T23:21:26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28"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29"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30" w:date="2023-01-13T18:26:59Z" w:author="Jan Groh"/>
          <w:rStyle w:val="Ohne"/>
          <w:rFonts w:ascii="Garamond Premier Pro Italic" w:cs="Garamond Premier Pro Italic" w:hAnsi="Garamond Premier Pro Italic" w:eastAsia="Garamond Premier Pro Italic"/>
          <w:sz w:val="22"/>
          <w:szCs w:val="22"/>
        </w:rPr>
      </w:pPr>
      <w:del w:id="13031" w:date="2023-01-13T18:26:59Z" w:author="Jan Groh">
        <w:r>
          <w:rPr>
            <w:rStyle w:val="Ohne"/>
            <w:rFonts w:ascii="Garamond Premier Pro Italic" w:hAnsi="Garamond Premier Pro Italic"/>
            <w:sz w:val="22"/>
            <w:szCs w:val="22"/>
            <w:rtl w:val="0"/>
            <w:lang w:val="de-DE"/>
          </w:rPr>
          <w:delText>Ottilie an den Erbgro</w:delText>
        </w:r>
      </w:del>
      <w:del w:id="13032" w:date="2023-01-13T18:26:59Z" w:author="Jan Groh">
        <w:r>
          <w:rPr>
            <w:rStyle w:val="Ohne"/>
            <w:rFonts w:ascii="Garamond Premier Pro Italic" w:hAnsi="Garamond Premier Pro Italic" w:hint="default"/>
            <w:sz w:val="22"/>
            <w:szCs w:val="22"/>
            <w:rtl w:val="0"/>
            <w:lang w:val="de-DE"/>
          </w:rPr>
          <w:delText>ß</w:delText>
        </w:r>
      </w:del>
      <w:del w:id="13033" w:date="2023-01-13T18:26:59Z" w:author="Jan Groh">
        <w:r>
          <w:rPr>
            <w:rStyle w:val="Ohne"/>
            <w:rFonts w:ascii="Garamond Premier Pro Italic" w:hAnsi="Garamond Premier Pro Italic"/>
            <w:sz w:val="22"/>
            <w:szCs w:val="22"/>
            <w:rtl w:val="0"/>
            <w:lang w:val="de-DE"/>
          </w:rPr>
          <w:delText>herzog von Sachsen, Karl Alexander von Weimar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34" w:date="2023-01-13T18:26:59Z" w:author="Jan Groh"/>
          <w:rStyle w:val="Ohne"/>
          <w:rFonts w:ascii="Garamond Premier Pro Italic" w:cs="Garamond Premier Pro Italic" w:hAnsi="Garamond Premier Pro Italic" w:eastAsia="Garamond Premier Pro Italic"/>
          <w:sz w:val="22"/>
          <w:szCs w:val="22"/>
        </w:rPr>
      </w:pPr>
      <w:del w:id="13035" w:date="2023-01-13T18:26:59Z" w:author="Jan Groh">
        <w:r>
          <w:rPr>
            <w:rStyle w:val="Ohne"/>
            <w:rFonts w:ascii="Garamond Premier Pro Italic" w:hAnsi="Garamond Premier Pro Italic"/>
            <w:sz w:val="22"/>
            <w:szCs w:val="22"/>
            <w:rtl w:val="0"/>
            <w:lang w:val="pt-PT"/>
          </w:rPr>
          <w:delText>[1844]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36" w:date="2023-01-13T18:26:59Z" w:author="Jan Groh"/>
          <w:rStyle w:val="Ohne"/>
          <w:rFonts w:ascii="Garamond Premier Pro Caption" w:cs="Garamond Premier Pro Caption" w:hAnsi="Garamond Premier Pro Caption" w:eastAsia="Garamond Premier Pro Caption"/>
          <w:sz w:val="22"/>
          <w:szCs w:val="22"/>
        </w:rPr>
      </w:pPr>
      <w:del w:id="13037" w:date="2023-01-13T18:26:59Z" w:author="Jan Groh">
        <w:r>
          <w:rPr>
            <w:rStyle w:val="Ohne"/>
            <w:rFonts w:ascii="Garamond Premier Pro Caption" w:hAnsi="Garamond Premier Pro Caption"/>
            <w:sz w:val="22"/>
            <w:szCs w:val="22"/>
            <w:rtl w:val="0"/>
            <w:lang w:val="de-DE"/>
          </w:rPr>
          <w:delText>Mein gn</w:delText>
        </w:r>
      </w:del>
      <w:del w:id="13038" w:date="2023-01-13T18:26:59Z" w:author="Jan Groh">
        <w:r>
          <w:rPr>
            <w:rStyle w:val="Ohne"/>
            <w:rFonts w:ascii="Garamond Premier Pro Caption" w:hAnsi="Garamond Premier Pro Caption" w:hint="default"/>
            <w:sz w:val="22"/>
            <w:szCs w:val="22"/>
            <w:rtl w:val="0"/>
          </w:rPr>
          <w:delText>ä</w:delText>
        </w:r>
      </w:del>
      <w:del w:id="13039" w:date="2023-01-13T18:26:59Z" w:author="Jan Groh">
        <w:r>
          <w:rPr>
            <w:rStyle w:val="Ohne"/>
            <w:rFonts w:ascii="Garamond Premier Pro Caption" w:hAnsi="Garamond Premier Pro Caption"/>
            <w:sz w:val="22"/>
            <w:szCs w:val="22"/>
            <w:rtl w:val="0"/>
            <w:lang w:val="de-DE"/>
          </w:rPr>
          <w:delText>digster Herr!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40" w:date="2023-01-13T18:26:59Z" w:author="Jan Groh"/>
          <w:rStyle w:val="Ohne"/>
          <w:rFonts w:ascii="Garamond Premier Pro Caption" w:cs="Garamond Premier Pro Caption" w:hAnsi="Garamond Premier Pro Caption" w:eastAsia="Garamond Premier Pro Caption"/>
          <w:sz w:val="22"/>
          <w:szCs w:val="22"/>
        </w:rPr>
      </w:pPr>
      <w:del w:id="13041" w:date="2023-01-13T18:26:59Z" w:author="Jan Groh">
        <w:r>
          <w:rPr>
            <w:rStyle w:val="Ohne"/>
            <w:rFonts w:ascii="Garamond Premier Pro Caption" w:hAnsi="Garamond Premier Pro Caption"/>
            <w:sz w:val="22"/>
            <w:szCs w:val="22"/>
            <w:rtl w:val="0"/>
            <w:lang w:val="de-DE"/>
          </w:rPr>
          <w:delText>Wenn nicht zu dem tiefen Seelenkummer</w:delText>
        </w:r>
      </w:del>
      <w:del w:id="13042"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95"/>
        </w:r>
      </w:del>
      <w:del w:id="13043" w:date="2023-01-13T18:26:59Z" w:author="Jan Groh">
        <w:r>
          <w:rPr>
            <w:rStyle w:val="Ohne"/>
            <w:rFonts w:ascii="Garamond Premier Pro Caption" w:hAnsi="Garamond Premier Pro Caption"/>
            <w:sz w:val="22"/>
            <w:szCs w:val="22"/>
            <w:rtl w:val="0"/>
            <w:lang w:val="de-DE"/>
          </w:rPr>
          <w:delText xml:space="preserve"> sich noch ein anhaltender Nervenkopfschmerz gesellt h</w:delText>
        </w:r>
      </w:del>
      <w:del w:id="13044" w:date="2023-01-13T18:26:59Z" w:author="Jan Groh">
        <w:r>
          <w:rPr>
            <w:rStyle w:val="Ohne"/>
            <w:rFonts w:ascii="Garamond Premier Pro Caption" w:hAnsi="Garamond Premier Pro Caption" w:hint="default"/>
            <w:sz w:val="22"/>
            <w:szCs w:val="22"/>
            <w:rtl w:val="0"/>
          </w:rPr>
          <w:delText>ä</w:delText>
        </w:r>
      </w:del>
      <w:del w:id="13045" w:date="2023-01-13T18:26:59Z" w:author="Jan Groh">
        <w:r>
          <w:rPr>
            <w:rStyle w:val="Ohne"/>
            <w:rFonts w:ascii="Garamond Premier Pro Caption" w:hAnsi="Garamond Premier Pro Caption"/>
            <w:sz w:val="22"/>
            <w:szCs w:val="22"/>
            <w:rtl w:val="0"/>
            <w:lang w:val="en-US"/>
          </w:rPr>
          <w:delText>tte, so w</w:delText>
        </w:r>
      </w:del>
      <w:del w:id="13046" w:date="2023-01-13T18:26:59Z" w:author="Jan Groh">
        <w:r>
          <w:rPr>
            <w:rStyle w:val="Ohne"/>
            <w:rFonts w:ascii="Garamond Premier Pro Caption" w:hAnsi="Garamond Premier Pro Caption" w:hint="default"/>
            <w:sz w:val="22"/>
            <w:szCs w:val="22"/>
            <w:rtl w:val="0"/>
          </w:rPr>
          <w:delText>ü</w:delText>
        </w:r>
      </w:del>
      <w:del w:id="13047" w:date="2023-01-13T18:26:59Z" w:author="Jan Groh">
        <w:r>
          <w:rPr>
            <w:rStyle w:val="Ohne"/>
            <w:rFonts w:ascii="Garamond Premier Pro Caption" w:hAnsi="Garamond Premier Pro Caption"/>
            <w:sz w:val="22"/>
            <w:szCs w:val="22"/>
            <w:rtl w:val="0"/>
            <w:lang w:val="de-DE"/>
          </w:rPr>
          <w:delText>rde ich l</w:delText>
        </w:r>
      </w:del>
      <w:del w:id="13048" w:date="2023-01-13T18:26:59Z" w:author="Jan Groh">
        <w:r>
          <w:rPr>
            <w:rStyle w:val="Ohne"/>
            <w:rFonts w:ascii="Garamond Premier Pro Caption" w:hAnsi="Garamond Premier Pro Caption" w:hint="default"/>
            <w:sz w:val="22"/>
            <w:szCs w:val="22"/>
            <w:rtl w:val="0"/>
          </w:rPr>
          <w:delText>ä</w:delText>
        </w:r>
      </w:del>
      <w:del w:id="13049" w:date="2023-01-13T18:26:59Z" w:author="Jan Groh">
        <w:r>
          <w:rPr>
            <w:rStyle w:val="Ohne"/>
            <w:rFonts w:ascii="Garamond Premier Pro Caption" w:hAnsi="Garamond Premier Pro Caption"/>
            <w:sz w:val="22"/>
            <w:szCs w:val="22"/>
            <w:rtl w:val="0"/>
          </w:rPr>
          <w:delText>ngst Ew. K</w:delText>
        </w:r>
      </w:del>
      <w:del w:id="13050" w:date="2023-01-13T18:26:59Z" w:author="Jan Groh">
        <w:r>
          <w:rPr>
            <w:rStyle w:val="Ohne"/>
            <w:rFonts w:ascii="Garamond Premier Pro Caption" w:hAnsi="Garamond Premier Pro Caption" w:hint="default"/>
            <w:sz w:val="22"/>
            <w:szCs w:val="22"/>
            <w:rtl w:val="0"/>
            <w:lang w:val="sv-SE"/>
          </w:rPr>
          <w:delText>ö</w:delText>
        </w:r>
      </w:del>
      <w:del w:id="13051" w:date="2023-01-13T18:26:59Z" w:author="Jan Groh">
        <w:r>
          <w:rPr>
            <w:rStyle w:val="Ohne"/>
            <w:rFonts w:ascii="Garamond Premier Pro Caption" w:hAnsi="Garamond Premier Pro Caption"/>
            <w:sz w:val="22"/>
            <w:szCs w:val="22"/>
            <w:rtl w:val="0"/>
            <w:lang w:val="de-DE"/>
          </w:rPr>
          <w:delText>niglichen Hoheit meine innige R</w:delText>
        </w:r>
      </w:del>
      <w:del w:id="13052" w:date="2023-01-13T18:26:59Z" w:author="Jan Groh">
        <w:r>
          <w:rPr>
            <w:rStyle w:val="Ohne"/>
            <w:rFonts w:ascii="Garamond Premier Pro Caption" w:hAnsi="Garamond Premier Pro Caption" w:hint="default"/>
            <w:sz w:val="22"/>
            <w:szCs w:val="22"/>
            <w:rtl w:val="0"/>
          </w:rPr>
          <w:delText>ü</w:delText>
        </w:r>
      </w:del>
      <w:del w:id="13053" w:date="2023-01-13T18:26:59Z" w:author="Jan Groh">
        <w:r>
          <w:rPr>
            <w:rStyle w:val="Ohne"/>
            <w:rFonts w:ascii="Garamond Premier Pro Caption" w:hAnsi="Garamond Premier Pro Caption"/>
            <w:sz w:val="22"/>
            <w:szCs w:val="22"/>
            <w:rtl w:val="0"/>
            <w:lang w:val="de-DE"/>
          </w:rPr>
          <w:delText>hrung f</w:delText>
        </w:r>
      </w:del>
      <w:del w:id="13054" w:date="2023-01-13T18:26:59Z" w:author="Jan Groh">
        <w:r>
          <w:rPr>
            <w:rStyle w:val="Ohne"/>
            <w:rFonts w:ascii="Garamond Premier Pro Caption" w:hAnsi="Garamond Premier Pro Caption" w:hint="default"/>
            <w:sz w:val="22"/>
            <w:szCs w:val="22"/>
            <w:rtl w:val="0"/>
          </w:rPr>
          <w:delText>ü</w:delText>
        </w:r>
      </w:del>
      <w:del w:id="13055" w:date="2023-01-13T18:26:59Z" w:author="Jan Groh">
        <w:r>
          <w:rPr>
            <w:rStyle w:val="Ohne"/>
            <w:rFonts w:ascii="Garamond Premier Pro Caption" w:hAnsi="Garamond Premier Pro Caption"/>
            <w:sz w:val="22"/>
            <w:szCs w:val="22"/>
            <w:rtl w:val="0"/>
            <w:lang w:val="de-DE"/>
          </w:rPr>
          <w:delText xml:space="preserve">r Ihre Zeilen ausgesprochen haben, die von wahrer Teilnahme zeugen. </w:delText>
        </w:r>
      </w:del>
      <w:del w:id="13056" w:date="2023-01-13T18:26:59Z" w:author="Jan Groh">
        <w:r>
          <w:rPr>
            <w:rStyle w:val="Ohne"/>
            <w:rFonts w:ascii="Garamond Premier Pro Caption" w:hAnsi="Garamond Premier Pro Caption" w:hint="default"/>
            <w:sz w:val="22"/>
            <w:szCs w:val="22"/>
            <w:rtl w:val="0"/>
            <w:lang w:val="de-DE"/>
          </w:rPr>
          <w:delText>Ü</w:delText>
        </w:r>
      </w:del>
      <w:del w:id="13057" w:date="2023-01-13T18:26:59Z" w:author="Jan Groh">
        <w:r>
          <w:rPr>
            <w:rStyle w:val="Ohne"/>
            <w:rFonts w:ascii="Garamond Premier Pro Caption" w:hAnsi="Garamond Premier Pro Caption"/>
            <w:sz w:val="22"/>
            <w:szCs w:val="22"/>
            <w:rtl w:val="0"/>
            <w:lang w:val="de-DE"/>
          </w:rPr>
          <w:delText>berrascht hat sie mich nicht, gn</w:delText>
        </w:r>
      </w:del>
      <w:del w:id="13058" w:date="2023-01-13T18:26:59Z" w:author="Jan Groh">
        <w:r>
          <w:rPr>
            <w:rStyle w:val="Ohne"/>
            <w:rFonts w:ascii="Garamond Premier Pro Caption" w:hAnsi="Garamond Premier Pro Caption" w:hint="default"/>
            <w:sz w:val="22"/>
            <w:szCs w:val="22"/>
            <w:rtl w:val="0"/>
          </w:rPr>
          <w:delText>ä</w:delText>
        </w:r>
      </w:del>
      <w:del w:id="13059" w:date="2023-01-13T18:26:59Z" w:author="Jan Groh">
        <w:r>
          <w:rPr>
            <w:rStyle w:val="Ohne"/>
            <w:rFonts w:ascii="Garamond Premier Pro Caption" w:hAnsi="Garamond Premier Pro Caption"/>
            <w:sz w:val="22"/>
            <w:szCs w:val="22"/>
            <w:rtl w:val="0"/>
            <w:lang w:val="nl-NL"/>
          </w:rPr>
          <w:delText>diger</w:delText>
        </w:r>
      </w:del>
      <w:del w:id="13060" w:date="2023-01-13T18:26:59Z" w:author="Jan Groh">
        <w:r>
          <w:rPr>
            <w:rStyle w:val="Ohne"/>
            <w:rFonts w:ascii="Garamond Premier Pro Caption" w:hAnsi="Garamond Premier Pro Caption"/>
            <w:sz w:val="22"/>
            <w:szCs w:val="22"/>
            <w:rtl w:val="0"/>
            <w:lang w:val="de-DE"/>
          </w:rPr>
          <w:delText xml:space="preserve"> </w:delText>
        </w:r>
      </w:del>
      <w:del w:id="13061" w:date="2023-01-13T18:26:59Z" w:author="Jan Groh">
        <w:r>
          <w:rPr>
            <w:rStyle w:val="Ohne"/>
            <w:rFonts w:ascii="Garamond Premier Pro Caption" w:hAnsi="Garamond Premier Pro Caption"/>
            <w:sz w:val="22"/>
            <w:szCs w:val="22"/>
            <w:rtl w:val="0"/>
            <w:lang w:val="de-DE"/>
          </w:rPr>
          <w:delText>Herr, denn Sie waren uns immer treu gewogen (wenigstens haben wir immer diese Hoffnung gehegt), und Almas nat</w:delText>
        </w:r>
      </w:del>
      <w:del w:id="13062" w:date="2023-01-13T18:26:59Z" w:author="Jan Groh">
        <w:r>
          <w:rPr>
            <w:rStyle w:val="Ohne"/>
            <w:rFonts w:ascii="Garamond Premier Pro Caption" w:hAnsi="Garamond Premier Pro Caption" w:hint="default"/>
            <w:sz w:val="22"/>
            <w:szCs w:val="22"/>
            <w:rtl w:val="0"/>
          </w:rPr>
          <w:delText>ü</w:delText>
        </w:r>
      </w:del>
      <w:del w:id="13063" w:date="2023-01-13T18:26:59Z" w:author="Jan Groh">
        <w:r>
          <w:rPr>
            <w:rStyle w:val="Ohne"/>
            <w:rFonts w:ascii="Garamond Premier Pro Caption" w:hAnsi="Garamond Premier Pro Caption"/>
            <w:sz w:val="22"/>
            <w:szCs w:val="22"/>
            <w:rtl w:val="0"/>
            <w:lang w:val="de-DE"/>
          </w:rPr>
          <w:delText>rlicher, froher, einfacher Charakter fand in Ihnen, wie ich glaube, einen richtigen Beurteiler, der noch die Freundlichkeit und das Interesse zuf</w:delText>
        </w:r>
      </w:del>
      <w:del w:id="13064" w:date="2023-01-13T18:26:59Z" w:author="Jan Groh">
        <w:r>
          <w:rPr>
            <w:rStyle w:val="Ohne"/>
            <w:rFonts w:ascii="Garamond Premier Pro Caption" w:hAnsi="Garamond Premier Pro Caption" w:hint="default"/>
            <w:sz w:val="22"/>
            <w:szCs w:val="22"/>
            <w:rtl w:val="0"/>
          </w:rPr>
          <w:delText>ü</w:delText>
        </w:r>
      </w:del>
      <w:del w:id="13065" w:date="2023-01-13T18:26:59Z" w:author="Jan Groh">
        <w:r>
          <w:rPr>
            <w:rStyle w:val="Ohne"/>
            <w:rFonts w:ascii="Garamond Premier Pro Caption" w:hAnsi="Garamond Premier Pro Caption"/>
            <w:sz w:val="22"/>
            <w:szCs w:val="22"/>
            <w:rtl w:val="0"/>
            <w:lang w:val="de-DE"/>
          </w:rPr>
          <w:delText>gte, was man f</w:delText>
        </w:r>
      </w:del>
      <w:del w:id="13066" w:date="2023-01-13T18:26:59Z" w:author="Jan Groh">
        <w:r>
          <w:rPr>
            <w:rStyle w:val="Ohne"/>
            <w:rFonts w:ascii="Garamond Premier Pro Caption" w:hAnsi="Garamond Premier Pro Caption" w:hint="default"/>
            <w:sz w:val="22"/>
            <w:szCs w:val="22"/>
            <w:rtl w:val="0"/>
          </w:rPr>
          <w:delText>ü</w:delText>
        </w:r>
      </w:del>
      <w:del w:id="13067" w:date="2023-01-13T18:26:59Z" w:author="Jan Groh">
        <w:r>
          <w:rPr>
            <w:rStyle w:val="Ohne"/>
            <w:rFonts w:ascii="Garamond Premier Pro Caption" w:hAnsi="Garamond Premier Pro Caption"/>
            <w:sz w:val="22"/>
            <w:szCs w:val="22"/>
            <w:rtl w:val="0"/>
            <w:lang w:val="de-DE"/>
          </w:rPr>
          <w:delText>r die empfindet, deren erstes Bekanntwerden sich bis in die ersten Kinderjahre hinein verliert. Sie war eine gute Weimaranerin, Ihnen, gn</w:delText>
        </w:r>
      </w:del>
      <w:del w:id="13068" w:date="2023-01-13T18:26:59Z" w:author="Jan Groh">
        <w:r>
          <w:rPr>
            <w:rStyle w:val="Ohne"/>
            <w:rFonts w:ascii="Garamond Premier Pro Caption" w:hAnsi="Garamond Premier Pro Caption" w:hint="default"/>
            <w:sz w:val="22"/>
            <w:szCs w:val="22"/>
            <w:rtl w:val="0"/>
          </w:rPr>
          <w:delText>ä</w:delText>
        </w:r>
      </w:del>
      <w:del w:id="13069" w:date="2023-01-13T18:26:59Z" w:author="Jan Groh">
        <w:r>
          <w:rPr>
            <w:rStyle w:val="Ohne"/>
            <w:rFonts w:ascii="Garamond Premier Pro Caption" w:hAnsi="Garamond Premier Pro Caption"/>
            <w:sz w:val="22"/>
            <w:szCs w:val="22"/>
            <w:rtl w:val="0"/>
            <w:lang w:val="de-DE"/>
          </w:rPr>
          <w:delText>digster Herr, wie Ihrem ganzen hohen Hause mit kindlicher Unbefangenheit warm ergeben.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70" w:date="2023-01-13T18:26:59Z" w:author="Jan Groh"/>
          <w:rStyle w:val="Ohne"/>
          <w:rFonts w:ascii="Garamond Premier Pro Caption" w:cs="Garamond Premier Pro Caption" w:hAnsi="Garamond Premier Pro Caption" w:eastAsia="Garamond Premier Pro Caption"/>
          <w:sz w:val="22"/>
          <w:szCs w:val="22"/>
        </w:rPr>
      </w:pPr>
      <w:del w:id="13071" w:date="2023-01-13T18:26:59Z" w:author="Jan Groh">
        <w:r>
          <w:rPr>
            <w:rStyle w:val="Ohne"/>
            <w:rFonts w:ascii="Garamond Premier Pro Caption" w:hAnsi="Garamond Premier Pro Caption"/>
            <w:sz w:val="22"/>
            <w:szCs w:val="22"/>
            <w:rtl w:val="0"/>
            <w:lang w:val="de-DE"/>
          </w:rPr>
          <w:delText>Was ich von mir und meinen Lebenspl</w:delText>
        </w:r>
      </w:del>
      <w:del w:id="13072" w:date="2023-01-13T18:26:59Z" w:author="Jan Groh">
        <w:r>
          <w:rPr>
            <w:rStyle w:val="Ohne"/>
            <w:rFonts w:ascii="Garamond Premier Pro Caption" w:hAnsi="Garamond Premier Pro Caption" w:hint="default"/>
            <w:sz w:val="22"/>
            <w:szCs w:val="22"/>
            <w:rtl w:val="0"/>
          </w:rPr>
          <w:delText>ä</w:delText>
        </w:r>
      </w:del>
      <w:del w:id="13073" w:date="2023-01-13T18:26:59Z" w:author="Jan Groh">
        <w:r>
          <w:rPr>
            <w:rStyle w:val="Ohne"/>
            <w:rFonts w:ascii="Garamond Premier Pro Caption" w:hAnsi="Garamond Premier Pro Caption"/>
            <w:sz w:val="22"/>
            <w:szCs w:val="22"/>
            <w:rtl w:val="0"/>
            <w:lang w:val="de-DE"/>
          </w:rPr>
          <w:delText>nen sagen sollte, wei</w:delText>
        </w:r>
      </w:del>
      <w:del w:id="13074" w:date="2023-01-13T18:26:59Z" w:author="Jan Groh">
        <w:r>
          <w:rPr>
            <w:rStyle w:val="Ohne"/>
            <w:rFonts w:ascii="Garamond Premier Pro Caption" w:hAnsi="Garamond Premier Pro Caption" w:hint="default"/>
            <w:sz w:val="22"/>
            <w:szCs w:val="22"/>
            <w:rtl w:val="0"/>
            <w:lang w:val="de-DE"/>
          </w:rPr>
          <w:delText xml:space="preserve">ß </w:delText>
        </w:r>
      </w:del>
      <w:del w:id="13075" w:date="2023-01-13T18:26:59Z" w:author="Jan Groh">
        <w:r>
          <w:rPr>
            <w:rStyle w:val="Ohne"/>
            <w:rFonts w:ascii="Garamond Premier Pro Caption" w:hAnsi="Garamond Premier Pro Caption"/>
            <w:sz w:val="22"/>
            <w:szCs w:val="22"/>
            <w:rtl w:val="0"/>
            <w:lang w:val="de-DE"/>
          </w:rPr>
          <w:delText xml:space="preserve">ich kaum, </w:delText>
        </w:r>
      </w:del>
      <w:del w:id="13076" w:date="2023-01-13T18:26:59Z" w:author="Jan Groh">
        <w:r>
          <w:rPr>
            <w:rStyle w:val="Ohne"/>
            <w:rFonts w:ascii="Garamond Premier Pro Caption" w:hAnsi="Garamond Premier Pro Caption" w:hint="default"/>
            <w:sz w:val="22"/>
            <w:szCs w:val="22"/>
            <w:rtl w:val="0"/>
          </w:rPr>
          <w:delText xml:space="preserve">– </w:delText>
        </w:r>
      </w:del>
      <w:del w:id="13077" w:date="2023-01-13T18:26:59Z" w:author="Jan Groh">
        <w:r>
          <w:rPr>
            <w:rStyle w:val="Ohne"/>
            <w:rFonts w:ascii="Garamond Premier Pro Caption" w:hAnsi="Garamond Premier Pro Caption"/>
            <w:sz w:val="22"/>
            <w:szCs w:val="22"/>
            <w:rtl w:val="0"/>
            <w:lang w:val="de-DE"/>
          </w:rPr>
          <w:delText>begreife ich doch nicht, da</w:delText>
        </w:r>
      </w:del>
      <w:del w:id="13078" w:date="2023-01-13T18:26:59Z" w:author="Jan Groh">
        <w:r>
          <w:rPr>
            <w:rStyle w:val="Ohne"/>
            <w:rFonts w:ascii="Garamond Premier Pro Caption" w:hAnsi="Garamond Premier Pro Caption" w:hint="default"/>
            <w:sz w:val="22"/>
            <w:szCs w:val="22"/>
            <w:rtl w:val="0"/>
            <w:lang w:val="de-DE"/>
          </w:rPr>
          <w:delText xml:space="preserve">ß </w:delText>
        </w:r>
      </w:del>
      <w:del w:id="13079" w:date="2023-01-13T18:26:59Z" w:author="Jan Groh">
        <w:r>
          <w:rPr>
            <w:rStyle w:val="Ohne"/>
            <w:rFonts w:ascii="Garamond Premier Pro Caption" w:hAnsi="Garamond Premier Pro Caption"/>
            <w:sz w:val="22"/>
            <w:szCs w:val="22"/>
            <w:rtl w:val="0"/>
            <w:lang w:val="de-DE"/>
          </w:rPr>
          <w:delText xml:space="preserve">ich wirklich eine Zukunft habe, </w:delText>
        </w:r>
      </w:del>
      <w:del w:id="13080" w:date="2023-01-13T18:26:59Z" w:author="Jan Groh">
        <w:r>
          <w:rPr>
            <w:rStyle w:val="Ohne"/>
            <w:rFonts w:ascii="Garamond Premier Pro Caption" w:hAnsi="Garamond Premier Pro Caption" w:hint="default"/>
            <w:sz w:val="22"/>
            <w:szCs w:val="22"/>
            <w:rtl w:val="0"/>
          </w:rPr>
          <w:delText xml:space="preserve">– </w:delText>
        </w:r>
      </w:del>
      <w:del w:id="13081" w:date="2023-01-13T18:26:59Z" w:author="Jan Groh">
        <w:r>
          <w:rPr>
            <w:rStyle w:val="Ohne"/>
            <w:rFonts w:ascii="Garamond Premier Pro Caption" w:hAnsi="Garamond Premier Pro Caption"/>
            <w:sz w:val="22"/>
            <w:szCs w:val="22"/>
            <w:rtl w:val="0"/>
            <w:lang w:val="de-DE"/>
          </w:rPr>
          <w:delText>eine Zukunft ohne Hoffnung, kann man das Zukunft nennen? Der Schmerz und das Ungl</w:delText>
        </w:r>
      </w:del>
      <w:del w:id="13082" w:date="2023-01-13T18:26:59Z" w:author="Jan Groh">
        <w:r>
          <w:rPr>
            <w:rStyle w:val="Ohne"/>
            <w:rFonts w:ascii="Garamond Premier Pro Caption" w:hAnsi="Garamond Premier Pro Caption" w:hint="default"/>
            <w:sz w:val="22"/>
            <w:szCs w:val="22"/>
            <w:rtl w:val="0"/>
          </w:rPr>
          <w:delText>ü</w:delText>
        </w:r>
      </w:del>
      <w:del w:id="13083" w:date="2023-01-13T18:26:59Z" w:author="Jan Groh">
        <w:r>
          <w:rPr>
            <w:rStyle w:val="Ohne"/>
            <w:rFonts w:ascii="Garamond Premier Pro Caption" w:hAnsi="Garamond Premier Pro Caption"/>
            <w:sz w:val="22"/>
            <w:szCs w:val="22"/>
            <w:rtl w:val="0"/>
            <w:lang w:val="de-DE"/>
          </w:rPr>
          <w:delText xml:space="preserve">ck werden auf zweierlei Weise getragen, sehr </w:delText>
        </w:r>
      </w:del>
      <w:del w:id="13084" w:date="2023-01-13T18:26:59Z" w:author="Jan Groh">
        <w:r>
          <w:rPr>
            <w:rStyle w:val="Ohne"/>
            <w:rFonts w:ascii="Garamond Premier Pro Caption" w:hAnsi="Garamond Premier Pro Caption" w:hint="default"/>
            <w:sz w:val="22"/>
            <w:szCs w:val="22"/>
            <w:rtl w:val="0"/>
          </w:rPr>
          <w:delText>ä</w:delText>
        </w:r>
      </w:del>
      <w:del w:id="13085" w:date="2023-01-13T18:26:59Z" w:author="Jan Groh">
        <w:r>
          <w:rPr>
            <w:rStyle w:val="Ohne"/>
            <w:rFonts w:ascii="Garamond Premier Pro Caption" w:hAnsi="Garamond Premier Pro Caption"/>
            <w:sz w:val="22"/>
            <w:szCs w:val="22"/>
            <w:rtl w:val="0"/>
            <w:lang w:val="de-DE"/>
          </w:rPr>
          <w:delText>hnlich den verschiedenen Arten, wie man k</w:delText>
        </w:r>
      </w:del>
      <w:del w:id="13086" w:date="2023-01-13T18:26:59Z" w:author="Jan Groh">
        <w:r>
          <w:rPr>
            <w:rStyle w:val="Ohne"/>
            <w:rFonts w:ascii="Garamond Premier Pro Caption" w:hAnsi="Garamond Premier Pro Caption" w:hint="default"/>
            <w:sz w:val="22"/>
            <w:szCs w:val="22"/>
            <w:rtl w:val="0"/>
            <w:lang w:val="sv-SE"/>
          </w:rPr>
          <w:delText>ö</w:delText>
        </w:r>
      </w:del>
      <w:del w:id="13087" w:date="2023-01-13T18:26:59Z" w:author="Jan Groh">
        <w:r>
          <w:rPr>
            <w:rStyle w:val="Ohne"/>
            <w:rFonts w:ascii="Garamond Premier Pro Caption" w:hAnsi="Garamond Premier Pro Caption"/>
            <w:sz w:val="22"/>
            <w:szCs w:val="22"/>
            <w:rtl w:val="0"/>
            <w:lang w:val="de-DE"/>
          </w:rPr>
          <w:delText>rperliche Lasten tr</w:delText>
        </w:r>
      </w:del>
      <w:del w:id="13088" w:date="2023-01-13T18:26:59Z" w:author="Jan Groh">
        <w:r>
          <w:rPr>
            <w:rStyle w:val="Ohne"/>
            <w:rFonts w:ascii="Garamond Premier Pro Caption" w:hAnsi="Garamond Premier Pro Caption" w:hint="default"/>
            <w:sz w:val="22"/>
            <w:szCs w:val="22"/>
            <w:rtl w:val="0"/>
          </w:rPr>
          <w:delText>ä</w:delText>
        </w:r>
      </w:del>
      <w:del w:id="13089" w:date="2023-01-13T18:26:59Z" w:author="Jan Groh">
        <w:r>
          <w:rPr>
            <w:rStyle w:val="Ohne"/>
            <w:rFonts w:ascii="Garamond Premier Pro Caption" w:hAnsi="Garamond Premier Pro Caption"/>
            <w:sz w:val="22"/>
            <w:szCs w:val="22"/>
            <w:rtl w:val="0"/>
            <w:lang w:val="de-DE"/>
          </w:rPr>
          <w:delText>gt. Der eine schleppt sie auf dem Nacken und beugt dadurch das Haupt so tief zur Erde, da</w:delText>
        </w:r>
      </w:del>
      <w:del w:id="13090" w:date="2023-01-13T18:26:59Z" w:author="Jan Groh">
        <w:r>
          <w:rPr>
            <w:rStyle w:val="Ohne"/>
            <w:rFonts w:ascii="Garamond Premier Pro Caption" w:hAnsi="Garamond Premier Pro Caption" w:hint="default"/>
            <w:sz w:val="22"/>
            <w:szCs w:val="22"/>
            <w:rtl w:val="0"/>
            <w:lang w:val="de-DE"/>
          </w:rPr>
          <w:delText xml:space="preserve">ß </w:delText>
        </w:r>
      </w:del>
      <w:del w:id="13091" w:date="2023-01-13T18:26:59Z" w:author="Jan Groh">
        <w:r>
          <w:rPr>
            <w:rStyle w:val="Ohne"/>
            <w:rFonts w:ascii="Garamond Premier Pro Caption" w:hAnsi="Garamond Premier Pro Caption"/>
            <w:sz w:val="22"/>
            <w:szCs w:val="22"/>
            <w:rtl w:val="0"/>
            <w:lang w:val="de-DE"/>
          </w:rPr>
          <w:delText>ihm kein Blick mehr f</w:delText>
        </w:r>
      </w:del>
      <w:del w:id="13092" w:date="2023-01-13T18:26:59Z" w:author="Jan Groh">
        <w:r>
          <w:rPr>
            <w:rStyle w:val="Ohne"/>
            <w:rFonts w:ascii="Garamond Premier Pro Caption" w:hAnsi="Garamond Premier Pro Caption" w:hint="default"/>
            <w:sz w:val="22"/>
            <w:szCs w:val="22"/>
            <w:rtl w:val="0"/>
          </w:rPr>
          <w:delText>ü</w:delText>
        </w:r>
      </w:del>
      <w:del w:id="13093" w:date="2023-01-13T18:26:59Z" w:author="Jan Groh">
        <w:r>
          <w:rPr>
            <w:rStyle w:val="Ohne"/>
            <w:rFonts w:ascii="Garamond Premier Pro Caption" w:hAnsi="Garamond Premier Pro Caption"/>
            <w:sz w:val="22"/>
            <w:szCs w:val="22"/>
            <w:rtl w:val="0"/>
            <w:lang w:val="de-DE"/>
          </w:rPr>
          <w:delText>r die Welt und den Himmel bleibt; im Anfang ist dies wohl nicht anders m</w:delText>
        </w:r>
      </w:del>
      <w:del w:id="13094" w:date="2023-01-13T18:26:59Z" w:author="Jan Groh">
        <w:r>
          <w:rPr>
            <w:rStyle w:val="Ohne"/>
            <w:rFonts w:ascii="Garamond Premier Pro Caption" w:hAnsi="Garamond Premier Pro Caption" w:hint="default"/>
            <w:sz w:val="22"/>
            <w:szCs w:val="22"/>
            <w:rtl w:val="0"/>
            <w:lang w:val="sv-SE"/>
          </w:rPr>
          <w:delText>ö</w:delText>
        </w:r>
      </w:del>
      <w:del w:id="13095" w:date="2023-01-13T18:26:59Z" w:author="Jan Groh">
        <w:r>
          <w:rPr>
            <w:rStyle w:val="Ohne"/>
            <w:rFonts w:ascii="Garamond Premier Pro Caption" w:hAnsi="Garamond Premier Pro Caption"/>
            <w:sz w:val="22"/>
            <w:szCs w:val="22"/>
            <w:rtl w:val="0"/>
            <w:lang w:val="de-DE"/>
          </w:rPr>
          <w:delText>glich, aber die Aufgabe ist doch wohl, mit erhobenem Antlitz weiter zu schreiten, damit der Blick sich wieder frei erhebt. Die Last wird dadurch nicht leichter, der Weg nicht weniger freudenleer, aber dennoch soll es so sein, f</w:delText>
        </w:r>
      </w:del>
      <w:del w:id="13096" w:date="2023-01-13T18:26:59Z" w:author="Jan Groh">
        <w:r>
          <w:rPr>
            <w:rStyle w:val="Ohne"/>
            <w:rFonts w:ascii="Garamond Premier Pro Caption" w:hAnsi="Garamond Premier Pro Caption" w:hint="default"/>
            <w:sz w:val="22"/>
            <w:szCs w:val="22"/>
            <w:rtl w:val="0"/>
          </w:rPr>
          <w:delText>ü</w:delText>
        </w:r>
      </w:del>
      <w:del w:id="13097" w:date="2023-01-13T18:26:59Z" w:author="Jan Groh">
        <w:r>
          <w:rPr>
            <w:rStyle w:val="Ohne"/>
            <w:rFonts w:ascii="Garamond Premier Pro Caption" w:hAnsi="Garamond Premier Pro Caption"/>
            <w:sz w:val="22"/>
            <w:szCs w:val="22"/>
            <w:rtl w:val="0"/>
            <w:lang w:val="de-DE"/>
          </w:rPr>
          <w:delText>hle ich wohl, wenn ich auch bis jetzt es nicht erlangen konnte.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9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09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0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01" w:date="2023-01-13T18:26:59Z" w:author="Jan Groh"/>
          <w:rStyle w:val="Ohne"/>
          <w:rFonts w:ascii="Garamond Premier Pro Caption" w:cs="Garamond Premier Pro Caption" w:hAnsi="Garamond Premier Pro Caption" w:eastAsia="Garamond Premier Pro Caption"/>
          <w:sz w:val="22"/>
          <w:szCs w:val="22"/>
        </w:rPr>
      </w:pPr>
      <w:del w:id="13102" w:date="2023-01-05T23:21:40Z" w:author="Jan Groh">
        <w:r>
          <w:rPr>
            <w:rFonts w:ascii="Garamond Premier Pro Bold" w:hAnsi="Garamond Premier Pro Bold"/>
            <w:sz w:val="22"/>
            <w:szCs w:val="22"/>
            <w:rtl w:val="0"/>
          </w:rPr>
          <w:delText>18</w:delText>
        </w:r>
      </w:del>
      <w:del w:id="13103" w:date="2023-01-13T18:26:59Z" w:author="Jan Groh">
        <w:r>
          <w:rPr>
            <w:rFonts w:ascii="Garamond Premier Pro Bold" w:hAnsi="Garamond Premier Pro Bold"/>
            <w:sz w:val="22"/>
            <w:szCs w:val="22"/>
            <w:rtl w:val="0"/>
          </w:rPr>
          <w:delText>4</w:delText>
        </w:r>
      </w:del>
      <w:del w:id="13104" w:date="2023-01-05T23:21:37Z" w:author="Jan Groh">
        <w:r>
          <w:rPr>
            <w:rFonts w:ascii="Garamond Premier Pro Bold" w:hAnsi="Garamond Premier Pro Bold"/>
            <w:sz w:val="22"/>
            <w:szCs w:val="22"/>
            <w:rtl w:val="0"/>
          </w:rPr>
          <w:delText>5</w:delText>
        </w:r>
      </w:del>
      <w:ins w:id="13105" w:date="2023-01-05T23:21:38Z" w:author="Jan Groh">
        <w:del w:id="13106" w:date="2023-01-13T18:26:59Z" w:author="Jan Groh">
          <w:r>
            <w:rPr>
              <w:rFonts w:ascii="Garamond Premier Pro Bold" w:hAnsi="Garamond Premier Pro Bold"/>
              <w:sz w:val="22"/>
              <w:szCs w:val="22"/>
              <w:rtl w:val="0"/>
              <w:lang w:val="de-DE"/>
            </w:rPr>
            <w:delText>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07" w:date="2023-01-13T18:26:59Z" w:author="Jan Groh"/>
          <w:rStyle w:val="Ohne"/>
          <w:rFonts w:ascii="Garamond Premier Pro Caption" w:cs="Garamond Premier Pro Caption" w:hAnsi="Garamond Premier Pro Caption" w:eastAsia="Garamond Premier Pro Caption"/>
          <w:sz w:val="22"/>
          <w:szCs w:val="22"/>
        </w:rPr>
      </w:pPr>
      <w:del w:id="13108" w:date="2023-01-13T18:26:59Z" w:author="Jan Groh">
        <w:r>
          <w:rPr>
            <w:rStyle w:val="Ohne"/>
            <w:rFonts w:ascii="Garamond Premier Pro Caption" w:hAnsi="Garamond Premier Pro Caption"/>
            <w:sz w:val="22"/>
            <w:szCs w:val="22"/>
            <w:rtl w:val="0"/>
            <w:lang w:val="de-DE"/>
          </w:rPr>
          <w:delText>(</w:delText>
        </w:r>
      </w:del>
      <w:del w:id="13109" w:date="2023-01-05T23:21:48Z" w:author="Jan Groh">
        <w:r>
          <w:rPr>
            <w:rStyle w:val="Ohne"/>
            <w:rFonts w:ascii="Garamond Premier Pro Caption" w:hAnsi="Garamond Premier Pro Caption"/>
            <w:sz w:val="22"/>
            <w:szCs w:val="22"/>
            <w:rtl w:val="0"/>
            <w:lang w:val="de-DE"/>
          </w:rPr>
          <w:delText>Ottilie 48-/49-j</w:delText>
        </w:r>
      </w:del>
      <w:del w:id="13110" w:date="2023-01-05T23:21:48Z" w:author="Jan Groh">
        <w:r>
          <w:rPr>
            <w:rStyle w:val="Ohne"/>
            <w:rFonts w:ascii="Garamond Premier Pro Caption" w:hAnsi="Garamond Premier Pro Caption" w:hint="default"/>
            <w:sz w:val="22"/>
            <w:szCs w:val="22"/>
            <w:rtl w:val="0"/>
            <w:lang w:val="de-DE"/>
          </w:rPr>
          <w:delText>ä</w:delText>
        </w:r>
      </w:del>
      <w:del w:id="13111" w:date="2023-01-05T23:21:48Z" w:author="Jan Groh">
        <w:r>
          <w:rPr>
            <w:rStyle w:val="Ohne"/>
            <w:rFonts w:ascii="Garamond Premier Pro Caption" w:hAnsi="Garamond Premier Pro Caption"/>
            <w:sz w:val="22"/>
            <w:szCs w:val="22"/>
            <w:rtl w:val="0"/>
            <w:lang w:val="de-DE"/>
          </w:rPr>
          <w:delText>hrig</w:delText>
        </w:r>
      </w:del>
      <w:ins w:id="13112" w:date="2023-01-05T23:21:55Z" w:author="Jan Groh">
        <w:del w:id="13113" w:date="2023-01-13T18:26:59Z" w:author="Jan Groh">
          <w:r>
            <w:rPr>
              <w:rStyle w:val="Ohne"/>
              <w:rFonts w:ascii="Garamond Premier Pro Caption" w:hAnsi="Garamond Premier Pro Caption"/>
              <w:sz w:val="22"/>
              <w:szCs w:val="22"/>
              <w:rtl w:val="0"/>
              <w:lang w:val="de-DE"/>
            </w:rPr>
            <w:delText>1844/45</w:delText>
          </w:r>
        </w:del>
      </w:ins>
      <w:del w:id="13114"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1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1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17" w:date="2023-01-13T18:26:59Z" w:author="Jan Groh"/>
          <w:rStyle w:val="Ohne"/>
          <w:rFonts w:ascii="Garamond Premier Pro Italic" w:cs="Garamond Premier Pro Italic" w:hAnsi="Garamond Premier Pro Italic" w:eastAsia="Garamond Premier Pro Italic"/>
          <w:sz w:val="22"/>
          <w:szCs w:val="22"/>
        </w:rPr>
      </w:pPr>
      <w:del w:id="13118" w:date="2023-01-13T18:26:59Z" w:author="Jan Groh">
        <w:r>
          <w:rPr>
            <w:rStyle w:val="Ohne"/>
            <w:rFonts w:ascii="Garamond Premier Pro Italic" w:hAnsi="Garamond Premier Pro Italic"/>
            <w:sz w:val="22"/>
            <w:szCs w:val="22"/>
            <w:rtl w:val="0"/>
            <w:lang w:val="de-DE"/>
          </w:rPr>
          <w:delText>Ottilie an Grillparzer</w:delText>
        </w:r>
      </w:del>
      <w:del w:id="13119"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96"/>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20" w:date="2023-01-13T18:26:59Z" w:author="Jan Groh"/>
          <w:rStyle w:val="Ohne"/>
          <w:rFonts w:ascii="Garamond Premier Pro Italic" w:cs="Garamond Premier Pro Italic" w:hAnsi="Garamond Premier Pro Italic" w:eastAsia="Garamond Premier Pro Italic"/>
          <w:sz w:val="22"/>
          <w:szCs w:val="22"/>
        </w:rPr>
      </w:pPr>
      <w:del w:id="13121" w:date="2023-01-13T18:26:59Z" w:author="Jan Groh">
        <w:r>
          <w:rPr>
            <w:rStyle w:val="Ohne"/>
            <w:rFonts w:ascii="Garamond Premier Pro Italic" w:hAnsi="Garamond Premier Pro Italic"/>
            <w:sz w:val="22"/>
            <w:szCs w:val="22"/>
            <w:rtl w:val="0"/>
            <w:lang w:val="pt-PT"/>
          </w:rPr>
          <w:delText>[1845]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22" w:date="2023-01-13T18:26:59Z" w:author="Jan Groh"/>
          <w:rStyle w:val="Ohne"/>
          <w:rFonts w:ascii="Garamond Premier Pro Caption" w:cs="Garamond Premier Pro Caption" w:hAnsi="Garamond Premier Pro Caption" w:eastAsia="Garamond Premier Pro Caption"/>
          <w:sz w:val="22"/>
          <w:szCs w:val="22"/>
        </w:rPr>
      </w:pPr>
      <w:del w:id="13123" w:date="2023-01-13T18:26:59Z" w:author="Jan Groh">
        <w:r>
          <w:rPr>
            <w:rStyle w:val="Ohne"/>
            <w:rFonts w:ascii="Garamond Premier Pro Caption" w:hAnsi="Garamond Premier Pro Caption"/>
            <w:sz w:val="22"/>
            <w:szCs w:val="22"/>
            <w:rtl w:val="0"/>
            <w:lang w:val="de-DE"/>
          </w:rPr>
          <w:delText>Sie haben mir durch Ihre Freundlichkeit gegen Alma, als sie noch mein Dasein schm</w:delText>
        </w:r>
      </w:del>
      <w:del w:id="13124" w:date="2023-01-13T18:26:59Z" w:author="Jan Groh">
        <w:r>
          <w:rPr>
            <w:rStyle w:val="Ohne"/>
            <w:rFonts w:ascii="Garamond Premier Pro Caption" w:hAnsi="Garamond Premier Pro Caption" w:hint="default"/>
            <w:sz w:val="22"/>
            <w:szCs w:val="22"/>
            <w:rtl w:val="0"/>
          </w:rPr>
          <w:delText>ü</w:delText>
        </w:r>
      </w:del>
      <w:del w:id="13125" w:date="2023-01-13T18:26:59Z" w:author="Jan Groh">
        <w:r>
          <w:rPr>
            <w:rStyle w:val="Ohne"/>
            <w:rFonts w:ascii="Garamond Premier Pro Caption" w:hAnsi="Garamond Premier Pro Caption"/>
            <w:sz w:val="22"/>
            <w:szCs w:val="22"/>
            <w:rtl w:val="0"/>
            <w:lang w:val="de-DE"/>
          </w:rPr>
          <w:delText>ckte, eine gro</w:delText>
        </w:r>
      </w:del>
      <w:del w:id="13126" w:date="2023-01-13T18:26:59Z" w:author="Jan Groh">
        <w:r>
          <w:rPr>
            <w:rStyle w:val="Ohne"/>
            <w:rFonts w:ascii="Garamond Premier Pro Caption" w:hAnsi="Garamond Premier Pro Caption" w:hint="default"/>
            <w:sz w:val="22"/>
            <w:szCs w:val="22"/>
            <w:rtl w:val="0"/>
            <w:lang w:val="de-DE"/>
          </w:rPr>
          <w:delText>ß</w:delText>
        </w:r>
      </w:del>
      <w:del w:id="13127" w:date="2023-01-13T18:26:59Z" w:author="Jan Groh">
        <w:r>
          <w:rPr>
            <w:rStyle w:val="Ohne"/>
            <w:rFonts w:ascii="Garamond Premier Pro Caption" w:hAnsi="Garamond Premier Pro Caption"/>
            <w:sz w:val="22"/>
            <w:szCs w:val="22"/>
            <w:rtl w:val="0"/>
            <w:lang w:val="de-DE"/>
          </w:rPr>
          <w:delText>e Freude bereitet, doch was war es im Vergleich mit dem Gef</w:delText>
        </w:r>
      </w:del>
      <w:del w:id="13128" w:date="2023-01-13T18:26:59Z" w:author="Jan Groh">
        <w:r>
          <w:rPr>
            <w:rStyle w:val="Ohne"/>
            <w:rFonts w:ascii="Garamond Premier Pro Caption" w:hAnsi="Garamond Premier Pro Caption" w:hint="default"/>
            <w:sz w:val="22"/>
            <w:szCs w:val="22"/>
            <w:rtl w:val="0"/>
          </w:rPr>
          <w:delText>ü</w:delText>
        </w:r>
      </w:del>
      <w:del w:id="13129" w:date="2023-01-13T18:26:59Z" w:author="Jan Groh">
        <w:r>
          <w:rPr>
            <w:rStyle w:val="Ohne"/>
            <w:rFonts w:ascii="Garamond Premier Pro Caption" w:hAnsi="Garamond Premier Pro Caption"/>
            <w:sz w:val="22"/>
            <w:szCs w:val="22"/>
            <w:rtl w:val="0"/>
            <w:lang w:val="de-DE"/>
          </w:rPr>
          <w:delText>hle des Dankes, was mein ganzes Herz ergriff, als Sie ihrem Andenken unverg</w:delText>
        </w:r>
      </w:del>
      <w:del w:id="13130" w:date="2023-01-13T18:26:59Z" w:author="Jan Groh">
        <w:r>
          <w:rPr>
            <w:rStyle w:val="Ohne"/>
            <w:rFonts w:ascii="Garamond Premier Pro Caption" w:hAnsi="Garamond Premier Pro Caption" w:hint="default"/>
            <w:sz w:val="22"/>
            <w:szCs w:val="22"/>
            <w:rtl w:val="0"/>
          </w:rPr>
          <w:delText>ä</w:delText>
        </w:r>
      </w:del>
      <w:del w:id="13131" w:date="2023-01-13T18:26:59Z" w:author="Jan Groh">
        <w:r>
          <w:rPr>
            <w:rStyle w:val="Ohne"/>
            <w:rFonts w:ascii="Garamond Premier Pro Caption" w:hAnsi="Garamond Premier Pro Caption"/>
            <w:sz w:val="22"/>
            <w:szCs w:val="22"/>
            <w:rtl w:val="0"/>
            <w:lang w:val="de-DE"/>
          </w:rPr>
          <w:delText>ngliche Zeilen widmeten</w:delText>
        </w:r>
      </w:del>
      <w:del w:id="13132" w:date="2023-01-13T18:26:59Z" w:author="Jan Groh">
        <w:r>
          <w:rPr>
            <w:rStyle w:val="Ohne"/>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3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3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35" w:date="2023-01-13T18:26:59Z" w:author="Jan Groh"/>
          <w:rStyle w:val="Ohne"/>
          <w:rFonts w:ascii="Garamond Premier Pro Italic" w:cs="Garamond Premier Pro Italic" w:hAnsi="Garamond Premier Pro Italic" w:eastAsia="Garamond Premier Pro Italic"/>
          <w:sz w:val="22"/>
          <w:szCs w:val="22"/>
        </w:rPr>
      </w:pPr>
      <w:del w:id="13136" w:date="2023-01-13T18:26:59Z" w:author="Jan Groh">
        <w:r>
          <w:rPr>
            <w:rStyle w:val="Ohne"/>
            <w:rFonts w:ascii="Garamond Premier Pro Italic" w:hAnsi="Garamond Premier Pro Italic"/>
            <w:sz w:val="22"/>
            <w:szCs w:val="22"/>
            <w:rtl w:val="0"/>
            <w:lang w:val="de-DE"/>
          </w:rPr>
          <w:delText>Annette von Droste-H</w:delText>
        </w:r>
      </w:del>
      <w:del w:id="13137" w:date="2023-01-13T18:26:59Z" w:author="Jan Groh">
        <w:r>
          <w:rPr>
            <w:rStyle w:val="Ohne"/>
            <w:rFonts w:ascii="Garamond Premier Pro Italic" w:hAnsi="Garamond Premier Pro Italic" w:hint="default"/>
            <w:sz w:val="22"/>
            <w:szCs w:val="22"/>
            <w:rtl w:val="0"/>
          </w:rPr>
          <w:delText>ü</w:delText>
        </w:r>
      </w:del>
      <w:del w:id="13138" w:date="2023-01-13T18:26:59Z" w:author="Jan Groh">
        <w:r>
          <w:rPr>
            <w:rStyle w:val="Ohne"/>
            <w:rFonts w:ascii="Garamond Premier Pro Italic" w:hAnsi="Garamond Premier Pro Italic"/>
            <w:sz w:val="22"/>
            <w:szCs w:val="22"/>
            <w:rtl w:val="0"/>
            <w:lang w:val="de-DE"/>
          </w:rPr>
          <w:delText>lshoff</w:delText>
        </w:r>
      </w:del>
      <w:ins w:id="13139" w:date="2023-01-06T00:10:53Z" w:author="Jan Groh">
        <w:del w:id="13140"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97"/>
          </w:r>
        </w:del>
      </w:ins>
      <w:del w:id="13141" w:date="2023-01-13T18:26:59Z" w:author="Jan Groh">
        <w:r>
          <w:rPr>
            <w:rStyle w:val="Ohne"/>
            <w:rFonts w:ascii="Garamond Premier Pro Italic" w:hAnsi="Garamond Premier Pro Italic"/>
            <w:sz w:val="22"/>
            <w:szCs w:val="22"/>
            <w:rtl w:val="0"/>
            <w:lang w:val="en-US"/>
          </w:rPr>
          <w:delText xml:space="preserve"> an Elise R</w:delText>
        </w:r>
      </w:del>
      <w:del w:id="13142" w:date="2023-01-13T18:26:59Z" w:author="Jan Groh">
        <w:r>
          <w:rPr>
            <w:rStyle w:val="Ohne"/>
            <w:rFonts w:ascii="Garamond Premier Pro Italic" w:hAnsi="Garamond Premier Pro Italic" w:hint="default"/>
            <w:sz w:val="22"/>
            <w:szCs w:val="22"/>
            <w:rtl w:val="0"/>
          </w:rPr>
          <w:delText>ü</w:delText>
        </w:r>
      </w:del>
      <w:del w:id="13143" w:date="2023-01-13T18:26:59Z" w:author="Jan Groh">
        <w:r>
          <w:rPr>
            <w:rStyle w:val="Ohne"/>
            <w:rFonts w:ascii="Garamond Premier Pro Italic" w:hAnsi="Garamond Premier Pro Italic"/>
            <w:sz w:val="22"/>
            <w:szCs w:val="22"/>
            <w:rtl w:val="0"/>
            <w:lang w:val="nl-NL"/>
          </w:rPr>
          <w:delText>diger</w:delText>
        </w:r>
      </w:del>
      <w:del w:id="13144"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198"/>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45" w:date="2023-01-13T18:26:59Z" w:author="Jan Groh"/>
          <w:rStyle w:val="Ohne"/>
          <w:rFonts w:ascii="Garamond Premier Pro Italic" w:cs="Garamond Premier Pro Italic" w:hAnsi="Garamond Premier Pro Italic" w:eastAsia="Garamond Premier Pro Italic"/>
          <w:sz w:val="22"/>
          <w:szCs w:val="22"/>
        </w:rPr>
      </w:pPr>
      <w:del w:id="13146" w:date="2023-01-13T18:26:59Z" w:author="Jan Groh">
        <w:r>
          <w:rPr>
            <w:rStyle w:val="Ohne"/>
            <w:rFonts w:ascii="Garamond Premier Pro Italic" w:hAnsi="Garamond Premier Pro Italic"/>
            <w:sz w:val="22"/>
            <w:szCs w:val="22"/>
            <w:rtl w:val="0"/>
            <w:lang w:val="de-DE"/>
          </w:rPr>
          <w:delText>30. Juli 1845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147" w:date="2023-01-13T18:26:59Z" w:author="Jan Groh"/>
          <w:rStyle w:val="Ohne"/>
          <w:rFonts w:ascii="Garamond Premier Pro Caption" w:cs="Garamond Premier Pro Caption" w:hAnsi="Garamond Premier Pro Caption" w:eastAsia="Garamond Premier Pro Caption"/>
          <w:sz w:val="22"/>
          <w:szCs w:val="22"/>
        </w:rPr>
      </w:pPr>
      <w:del w:id="13148" w:date="2023-01-13T18:26:59Z" w:author="Jan Groh">
        <w:r>
          <w:rPr>
            <w:rStyle w:val="Ohne"/>
            <w:rFonts w:ascii="Garamond Premier Pro Caption" w:hAnsi="Garamond Premier Pro Caption"/>
            <w:sz w:val="22"/>
            <w:szCs w:val="22"/>
            <w:rtl w:val="0"/>
            <w:lang w:val="de-DE"/>
          </w:rPr>
          <w:delText>Dann hat sie mich erschreckt durch eine Geschichte von Adelens Freundin, der Frau von Goethe (die ich Sie aber niemand mitzuteilen bitte), ein schreckliches Beispiel, wie weit Eitelkeit und eine</w:delText>
        </w:r>
      </w:del>
      <w:del w:id="13149" w:date="2023-01-13T18:26:59Z" w:author="Jan Groh">
        <w:r>
          <w:rPr>
            <w:rStyle w:val="Ohne"/>
            <w:rFonts w:ascii="Garamond Premier Pro Caption" w:hAnsi="Garamond Premier Pro Caption"/>
            <w:sz w:val="22"/>
            <w:szCs w:val="22"/>
            <w:rtl w:val="0"/>
            <w:lang w:val="de-DE"/>
          </w:rPr>
          <w:delText xml:space="preserve"> </w:delText>
        </w:r>
      </w:del>
      <w:del w:id="13150" w:date="2023-01-13T18:26:59Z" w:author="Jan Groh">
        <w:r>
          <w:rPr>
            <w:rStyle w:val="Ohne"/>
            <w:rFonts w:ascii="Garamond Premier Pro Caption" w:hAnsi="Garamond Premier Pro Caption"/>
            <w:sz w:val="22"/>
            <w:szCs w:val="22"/>
            <w:rtl w:val="0"/>
            <w:lang w:val="de-DE"/>
          </w:rPr>
          <w:delText>liebesieche Natur eine Frau herunterbringen k</w:delText>
        </w:r>
      </w:del>
      <w:del w:id="13151" w:date="2023-01-13T18:26:59Z" w:author="Jan Groh">
        <w:r>
          <w:rPr>
            <w:rStyle w:val="Ohne"/>
            <w:rFonts w:ascii="Garamond Premier Pro Caption" w:hAnsi="Garamond Premier Pro Caption" w:hint="default"/>
            <w:sz w:val="22"/>
            <w:szCs w:val="22"/>
            <w:rtl w:val="0"/>
            <w:lang w:val="sv-SE"/>
          </w:rPr>
          <w:delText>ö</w:delText>
        </w:r>
      </w:del>
      <w:del w:id="13152" w:date="2023-01-13T18:26:59Z" w:author="Jan Groh">
        <w:r>
          <w:rPr>
            <w:rStyle w:val="Ohne"/>
            <w:rFonts w:ascii="Garamond Premier Pro Caption" w:hAnsi="Garamond Premier Pro Caption"/>
            <w:sz w:val="22"/>
            <w:szCs w:val="22"/>
            <w:rtl w:val="0"/>
            <w:lang w:val="de-DE"/>
          </w:rPr>
          <w:delText>nnen. Ihre fr</w:delText>
        </w:r>
      </w:del>
      <w:del w:id="13153" w:date="2023-01-13T18:26:59Z" w:author="Jan Groh">
        <w:r>
          <w:rPr>
            <w:rStyle w:val="Ohne"/>
            <w:rFonts w:ascii="Garamond Premier Pro Caption" w:hAnsi="Garamond Premier Pro Caption" w:hint="default"/>
            <w:sz w:val="22"/>
            <w:szCs w:val="22"/>
            <w:rtl w:val="0"/>
          </w:rPr>
          <w:delText>ü</w:delText>
        </w:r>
      </w:del>
      <w:del w:id="13154" w:date="2023-01-13T18:26:59Z" w:author="Jan Groh">
        <w:r>
          <w:rPr>
            <w:rStyle w:val="Ohne"/>
            <w:rFonts w:ascii="Garamond Premier Pro Caption" w:hAnsi="Garamond Premier Pro Caption"/>
            <w:sz w:val="22"/>
            <w:szCs w:val="22"/>
            <w:rtl w:val="0"/>
            <w:lang w:val="de-DE"/>
          </w:rPr>
          <w:delText>heren Verh</w:delText>
        </w:r>
      </w:del>
      <w:del w:id="13155" w:date="2023-01-13T18:26:59Z" w:author="Jan Groh">
        <w:r>
          <w:rPr>
            <w:rStyle w:val="Ohne"/>
            <w:rFonts w:ascii="Garamond Premier Pro Caption" w:hAnsi="Garamond Premier Pro Caption" w:hint="default"/>
            <w:sz w:val="22"/>
            <w:szCs w:val="22"/>
            <w:rtl w:val="0"/>
          </w:rPr>
          <w:delText>ä</w:delText>
        </w:r>
      </w:del>
      <w:del w:id="13156" w:date="2023-01-13T18:26:59Z" w:author="Jan Groh">
        <w:r>
          <w:rPr>
            <w:rStyle w:val="Ohne"/>
            <w:rFonts w:ascii="Garamond Premier Pro Caption" w:hAnsi="Garamond Premier Pro Caption"/>
            <w:sz w:val="22"/>
            <w:szCs w:val="22"/>
            <w:rtl w:val="0"/>
            <w:lang w:val="de-DE"/>
          </w:rPr>
          <w:delText>ltnisse kennen Sie, wie sie, ungl</w:delText>
        </w:r>
      </w:del>
      <w:del w:id="13157" w:date="2023-01-13T18:26:59Z" w:author="Jan Groh">
        <w:r>
          <w:rPr>
            <w:rStyle w:val="Ohne"/>
            <w:rFonts w:ascii="Garamond Premier Pro Caption" w:hAnsi="Garamond Premier Pro Caption" w:hint="default"/>
            <w:sz w:val="22"/>
            <w:szCs w:val="22"/>
            <w:rtl w:val="0"/>
          </w:rPr>
          <w:delText>ü</w:delText>
        </w:r>
      </w:del>
      <w:del w:id="13158" w:date="2023-01-13T18:26:59Z" w:author="Jan Groh">
        <w:r>
          <w:rPr>
            <w:rStyle w:val="Ohne"/>
            <w:rFonts w:ascii="Garamond Premier Pro Caption" w:hAnsi="Garamond Premier Pro Caption"/>
            <w:sz w:val="22"/>
            <w:szCs w:val="22"/>
            <w:rtl w:val="0"/>
            <w:lang w:val="de-DE"/>
          </w:rPr>
          <w:delText>cklich in der Ehe, pers</w:delText>
        </w:r>
      </w:del>
      <w:del w:id="13159" w:date="2023-01-13T18:26:59Z" w:author="Jan Groh">
        <w:r>
          <w:rPr>
            <w:rStyle w:val="Ohne"/>
            <w:rFonts w:ascii="Garamond Premier Pro Caption" w:hAnsi="Garamond Premier Pro Caption" w:hint="default"/>
            <w:sz w:val="22"/>
            <w:szCs w:val="22"/>
            <w:rtl w:val="0"/>
            <w:lang w:val="sv-SE"/>
          </w:rPr>
          <w:delText>ö</w:delText>
        </w:r>
      </w:del>
      <w:del w:id="13160" w:date="2023-01-13T18:26:59Z" w:author="Jan Groh">
        <w:r>
          <w:rPr>
            <w:rStyle w:val="Ohne"/>
            <w:rFonts w:ascii="Garamond Premier Pro Caption" w:hAnsi="Garamond Premier Pro Caption"/>
            <w:sz w:val="22"/>
            <w:szCs w:val="22"/>
            <w:rtl w:val="0"/>
            <w:lang w:val="de-DE"/>
          </w:rPr>
          <w:delText>nlich anziehend und, als Goethens Schwiegertochter mit einem strahlenden Nimbus umgeben, best</w:delText>
        </w:r>
      </w:del>
      <w:del w:id="13161" w:date="2023-01-13T18:26:59Z" w:author="Jan Groh">
        <w:r>
          <w:rPr>
            <w:rStyle w:val="Ohne"/>
            <w:rFonts w:ascii="Garamond Premier Pro Caption" w:hAnsi="Garamond Premier Pro Caption" w:hint="default"/>
            <w:sz w:val="22"/>
            <w:szCs w:val="22"/>
            <w:rtl w:val="0"/>
          </w:rPr>
          <w:delText>ä</w:delText>
        </w:r>
      </w:del>
      <w:del w:id="13162" w:date="2023-01-13T18:26:59Z" w:author="Jan Groh">
        <w:r>
          <w:rPr>
            <w:rStyle w:val="Ohne"/>
            <w:rFonts w:ascii="Garamond Premier Pro Caption" w:hAnsi="Garamond Premier Pro Caption"/>
            <w:sz w:val="22"/>
            <w:szCs w:val="22"/>
            <w:rtl w:val="0"/>
            <w:lang w:val="de-DE"/>
          </w:rPr>
          <w:delText xml:space="preserve">ndig einen Kreis von Bewunderern um sich erhielt, unter denen sie leider immer irgendeinen Liebling hatte, dem sie ein </w:delText>
        </w:r>
      </w:del>
      <w:del w:id="13163" w:date="2023-01-13T18:26:59Z" w:author="Jan Groh">
        <w:r>
          <w:rPr>
            <w:rStyle w:val="Ohne"/>
            <w:rFonts w:ascii="Garamond Premier Pro Caption" w:hAnsi="Garamond Premier Pro Caption" w:hint="default"/>
            <w:sz w:val="22"/>
            <w:szCs w:val="22"/>
            <w:rtl w:val="0"/>
          </w:rPr>
          <w:delText xml:space="preserve">– </w:delText>
        </w:r>
      </w:del>
      <w:del w:id="13164" w:date="2023-01-13T18:26:59Z" w:author="Jan Groh">
        <w:r>
          <w:rPr>
            <w:rStyle w:val="Ohne"/>
            <w:rFonts w:ascii="Garamond Premier Pro Caption" w:hAnsi="Garamond Premier Pro Caption"/>
            <w:sz w:val="22"/>
            <w:szCs w:val="22"/>
            <w:rtl w:val="0"/>
            <w:lang w:val="de-DE"/>
          </w:rPr>
          <w:delText xml:space="preserve">mehr oder minder </w:delText>
        </w:r>
      </w:del>
      <w:del w:id="13165" w:date="2023-01-13T18:26:59Z" w:author="Jan Groh">
        <w:r>
          <w:rPr>
            <w:rStyle w:val="Ohne"/>
            <w:rFonts w:ascii="Garamond Premier Pro Caption" w:hAnsi="Garamond Premier Pro Caption" w:hint="default"/>
            <w:sz w:val="22"/>
            <w:szCs w:val="22"/>
            <w:rtl w:val="0"/>
          </w:rPr>
          <w:delText xml:space="preserve">– </w:delText>
        </w:r>
      </w:del>
      <w:del w:id="13166" w:date="2023-01-13T18:26:59Z" w:author="Jan Groh">
        <w:r>
          <w:rPr>
            <w:rStyle w:val="Ohne"/>
            <w:rFonts w:ascii="Garamond Premier Pro Caption" w:hAnsi="Garamond Premier Pro Caption"/>
            <w:sz w:val="22"/>
            <w:szCs w:val="22"/>
            <w:rtl w:val="0"/>
            <w:lang w:val="de-DE"/>
          </w:rPr>
          <w:delText>sentimentales Verh</w:delText>
        </w:r>
      </w:del>
      <w:del w:id="13167" w:date="2023-01-13T18:26:59Z" w:author="Jan Groh">
        <w:r>
          <w:rPr>
            <w:rStyle w:val="Ohne"/>
            <w:rFonts w:ascii="Garamond Premier Pro Caption" w:hAnsi="Garamond Premier Pro Caption" w:hint="default"/>
            <w:sz w:val="22"/>
            <w:szCs w:val="22"/>
            <w:rtl w:val="0"/>
          </w:rPr>
          <w:delText>ä</w:delText>
        </w:r>
      </w:del>
      <w:del w:id="13168" w:date="2023-01-13T18:26:59Z" w:author="Jan Groh">
        <w:r>
          <w:rPr>
            <w:rStyle w:val="Ohne"/>
            <w:rFonts w:ascii="Garamond Premier Pro Caption" w:hAnsi="Garamond Premier Pro Caption"/>
            <w:sz w:val="22"/>
            <w:szCs w:val="22"/>
            <w:rtl w:val="0"/>
            <w:lang w:val="de-DE"/>
          </w:rPr>
          <w:delText>ltnis verg</w:delText>
        </w:r>
      </w:del>
      <w:del w:id="13169" w:date="2023-01-13T18:26:59Z" w:author="Jan Groh">
        <w:r>
          <w:rPr>
            <w:rStyle w:val="Ohne"/>
            <w:rFonts w:ascii="Garamond Premier Pro Caption" w:hAnsi="Garamond Premier Pro Caption" w:hint="default"/>
            <w:sz w:val="22"/>
            <w:szCs w:val="22"/>
            <w:rtl w:val="0"/>
            <w:lang w:val="sv-SE"/>
          </w:rPr>
          <w:delText>ö</w:delText>
        </w:r>
      </w:del>
      <w:del w:id="13170" w:date="2023-01-13T18:26:59Z" w:author="Jan Groh">
        <w:r>
          <w:rPr>
            <w:rStyle w:val="Ohne"/>
            <w:rFonts w:ascii="Garamond Premier Pro Caption" w:hAnsi="Garamond Premier Pro Caption"/>
            <w:sz w:val="22"/>
            <w:szCs w:val="22"/>
            <w:rtl w:val="0"/>
            <w:lang w:val="de-DE"/>
          </w:rPr>
          <w:delText>nnte und schon damals sehr an ihrem Rufe litt. Wie sie nach Goethens Tode sich gar nicht darin finden konnte, dies alles zerflie</w:delText>
        </w:r>
      </w:del>
      <w:del w:id="13171" w:date="2023-01-13T18:26:59Z" w:author="Jan Groh">
        <w:r>
          <w:rPr>
            <w:rStyle w:val="Ohne"/>
            <w:rFonts w:ascii="Garamond Premier Pro Caption" w:hAnsi="Garamond Premier Pro Caption" w:hint="default"/>
            <w:sz w:val="22"/>
            <w:szCs w:val="22"/>
            <w:rtl w:val="0"/>
            <w:lang w:val="de-DE"/>
          </w:rPr>
          <w:delText>ß</w:delText>
        </w:r>
      </w:del>
      <w:del w:id="13172" w:date="2023-01-13T18:26:59Z" w:author="Jan Groh">
        <w:r>
          <w:rPr>
            <w:rStyle w:val="Ohne"/>
            <w:rFonts w:ascii="Garamond Premier Pro Caption" w:hAnsi="Garamond Premier Pro Caption"/>
            <w:sz w:val="22"/>
            <w:szCs w:val="22"/>
            <w:rtl w:val="0"/>
            <w:lang w:val="de-DE"/>
          </w:rPr>
          <w:delText>en zu sehn und mit einem Male alt und von der M</w:delText>
        </w:r>
      </w:del>
      <w:del w:id="13173" w:date="2023-01-13T18:26:59Z" w:author="Jan Groh">
        <w:r>
          <w:rPr>
            <w:rStyle w:val="Ohne"/>
            <w:rFonts w:ascii="Garamond Premier Pro Caption" w:hAnsi="Garamond Premier Pro Caption" w:hint="default"/>
            <w:sz w:val="22"/>
            <w:szCs w:val="22"/>
            <w:rtl w:val="0"/>
          </w:rPr>
          <w:delText>ä</w:delText>
        </w:r>
      </w:del>
      <w:del w:id="13174" w:date="2023-01-13T18:26:59Z" w:author="Jan Groh">
        <w:r>
          <w:rPr>
            <w:rStyle w:val="Ohne"/>
            <w:rFonts w:ascii="Garamond Premier Pro Caption" w:hAnsi="Garamond Premier Pro Caption"/>
            <w:sz w:val="22"/>
            <w:szCs w:val="22"/>
            <w:rtl w:val="0"/>
            <w:lang w:val="de-DE"/>
          </w:rPr>
          <w:delText xml:space="preserve">nnerwelt unbeachtet zu sein </w:delText>
        </w:r>
      </w:del>
      <w:del w:id="13175" w:date="2023-01-13T18:26:59Z" w:author="Jan Groh">
        <w:r>
          <w:rPr>
            <w:rStyle w:val="Ohne"/>
            <w:rFonts w:ascii="Garamond Premier Pro Caption" w:hAnsi="Garamond Premier Pro Caption" w:hint="default"/>
            <w:sz w:val="22"/>
            <w:szCs w:val="22"/>
            <w:rtl w:val="0"/>
          </w:rPr>
          <w:delText xml:space="preserve">– </w:delText>
        </w:r>
      </w:del>
      <w:del w:id="13176" w:date="2023-01-13T18:26:59Z" w:author="Jan Groh">
        <w:r>
          <w:rPr>
            <w:rStyle w:val="Ohne"/>
            <w:rFonts w:ascii="Garamond Premier Pro Caption" w:hAnsi="Garamond Premier Pro Caption"/>
            <w:sz w:val="22"/>
            <w:szCs w:val="22"/>
            <w:rtl w:val="0"/>
            <w:lang w:val="de-DE"/>
          </w:rPr>
          <w:delText xml:space="preserve">wie sie vergeblich hakte und angelte </w:delText>
        </w:r>
      </w:del>
      <w:del w:id="13177" w:date="2023-01-13T18:26:59Z" w:author="Jan Groh">
        <w:r>
          <w:rPr>
            <w:rStyle w:val="Ohne"/>
            <w:rFonts w:ascii="Garamond Premier Pro Caption" w:hAnsi="Garamond Premier Pro Caption" w:hint="default"/>
            <w:sz w:val="22"/>
            <w:szCs w:val="22"/>
            <w:rtl w:val="0"/>
          </w:rPr>
          <w:delText xml:space="preserve">– </w:delText>
        </w:r>
      </w:del>
      <w:del w:id="13178" w:date="2023-01-13T18:26:59Z" w:author="Jan Groh">
        <w:r>
          <w:rPr>
            <w:rStyle w:val="Ohne"/>
            <w:rFonts w:ascii="Garamond Premier Pro Caption" w:hAnsi="Garamond Premier Pro Caption"/>
            <w:sz w:val="22"/>
            <w:szCs w:val="22"/>
            <w:rtl w:val="0"/>
            <w:lang w:val="de-DE"/>
          </w:rPr>
          <w:delText xml:space="preserve">vor </w:delText>
        </w:r>
      </w:del>
      <w:del w:id="13179" w:date="2023-01-13T18:26:59Z" w:author="Jan Groh">
        <w:r>
          <w:rPr>
            <w:rStyle w:val="Ohne"/>
            <w:rFonts w:ascii="Garamond Premier Pro Caption" w:hAnsi="Garamond Premier Pro Caption" w:hint="default"/>
            <w:sz w:val="22"/>
            <w:szCs w:val="22"/>
            <w:rtl w:val="0"/>
          </w:rPr>
          <w:delText>ü</w:delText>
        </w:r>
      </w:del>
      <w:del w:id="13180" w:date="2023-01-13T18:26:59Z" w:author="Jan Groh">
        <w:r>
          <w:rPr>
            <w:rStyle w:val="Ohne"/>
            <w:rFonts w:ascii="Garamond Premier Pro Caption" w:hAnsi="Garamond Premier Pro Caption"/>
            <w:sz w:val="22"/>
            <w:szCs w:val="22"/>
            <w:rtl w:val="0"/>
            <w:lang w:val="de-DE"/>
          </w:rPr>
          <w:delText xml:space="preserve">bler Laune verging </w:delText>
        </w:r>
      </w:del>
      <w:del w:id="13181" w:date="2023-01-13T18:26:59Z" w:author="Jan Groh">
        <w:r>
          <w:rPr>
            <w:rStyle w:val="Ohne"/>
            <w:rFonts w:ascii="Garamond Premier Pro Caption" w:hAnsi="Garamond Premier Pro Caption" w:hint="default"/>
            <w:sz w:val="22"/>
            <w:szCs w:val="22"/>
            <w:rtl w:val="0"/>
          </w:rPr>
          <w:delText xml:space="preserve">– </w:delText>
        </w:r>
      </w:del>
      <w:del w:id="13182" w:date="2023-01-13T18:26:59Z" w:author="Jan Groh">
        <w:r>
          <w:rPr>
            <w:rStyle w:val="Ohne"/>
            <w:rFonts w:ascii="Garamond Premier Pro Caption" w:hAnsi="Garamond Premier Pro Caption"/>
            <w:sz w:val="22"/>
            <w:szCs w:val="22"/>
            <w:rtl w:val="0"/>
            <w:lang w:val="de-DE"/>
          </w:rPr>
          <w:delText>wie sich endlich ein (nach Adelens Beschreibung) h</w:delText>
        </w:r>
      </w:del>
      <w:del w:id="13183" w:date="2023-01-13T18:26:59Z" w:author="Jan Groh">
        <w:r>
          <w:rPr>
            <w:rStyle w:val="Ohne"/>
            <w:rFonts w:ascii="Garamond Premier Pro Caption" w:hAnsi="Garamond Premier Pro Caption" w:hint="default"/>
            <w:sz w:val="22"/>
            <w:szCs w:val="22"/>
            <w:rtl w:val="0"/>
          </w:rPr>
          <w:delText>ü</w:delText>
        </w:r>
      </w:del>
      <w:del w:id="13184" w:date="2023-01-13T18:26:59Z" w:author="Jan Groh">
        <w:r>
          <w:rPr>
            <w:rStyle w:val="Ohne"/>
            <w:rFonts w:ascii="Garamond Premier Pro Caption" w:hAnsi="Garamond Premier Pro Caption"/>
            <w:sz w:val="22"/>
            <w:szCs w:val="22"/>
            <w:rtl w:val="0"/>
            <w:lang w:val="de-DE"/>
          </w:rPr>
          <w:delText>bscher, aber h</w:delText>
        </w:r>
      </w:del>
      <w:del w:id="13185" w:date="2023-01-13T18:26:59Z" w:author="Jan Groh">
        <w:r>
          <w:rPr>
            <w:rStyle w:val="Ohne"/>
            <w:rFonts w:ascii="Garamond Premier Pro Caption" w:hAnsi="Garamond Premier Pro Caption" w:hint="default"/>
            <w:sz w:val="22"/>
            <w:szCs w:val="22"/>
            <w:rtl w:val="0"/>
            <w:lang w:val="sv-SE"/>
          </w:rPr>
          <w:delText>ö</w:delText>
        </w:r>
      </w:del>
      <w:del w:id="13186" w:date="2023-01-13T18:26:59Z" w:author="Jan Groh">
        <w:r>
          <w:rPr>
            <w:rStyle w:val="Ohne"/>
            <w:rFonts w:ascii="Garamond Premier Pro Caption" w:hAnsi="Garamond Premier Pro Caption"/>
            <w:sz w:val="22"/>
            <w:szCs w:val="22"/>
            <w:rtl w:val="0"/>
            <w:lang w:val="de-DE"/>
          </w:rPr>
          <w:delText>chst roher Engl</w:delText>
        </w:r>
      </w:del>
      <w:del w:id="13187" w:date="2023-01-13T18:26:59Z" w:author="Jan Groh">
        <w:r>
          <w:rPr>
            <w:rStyle w:val="Ohne"/>
            <w:rFonts w:ascii="Garamond Premier Pro Caption" w:hAnsi="Garamond Premier Pro Caption" w:hint="default"/>
            <w:sz w:val="22"/>
            <w:szCs w:val="22"/>
            <w:rtl w:val="0"/>
          </w:rPr>
          <w:delText>ä</w:delText>
        </w:r>
      </w:del>
      <w:del w:id="13188" w:date="2023-01-13T18:26:59Z" w:author="Jan Groh">
        <w:r>
          <w:rPr>
            <w:rStyle w:val="Ohne"/>
            <w:rFonts w:ascii="Garamond Premier Pro Caption" w:hAnsi="Garamond Premier Pro Caption"/>
            <w:sz w:val="22"/>
            <w:szCs w:val="22"/>
            <w:rtl w:val="0"/>
            <w:lang w:val="de-DE"/>
          </w:rPr>
          <w:delText>nder-Student ihrer auf eine schreckliche Weise erbarmte und, nachdem er sie in Schande gebracht, sie mit allen Zeichen der Verachtung verlie</w:delText>
        </w:r>
      </w:del>
      <w:del w:id="13189" w:date="2023-01-13T18:26:59Z" w:author="Jan Groh">
        <w:r>
          <w:rPr>
            <w:rStyle w:val="Ohne"/>
            <w:rFonts w:ascii="Garamond Premier Pro Caption" w:hAnsi="Garamond Premier Pro Caption" w:hint="default"/>
            <w:sz w:val="22"/>
            <w:szCs w:val="22"/>
            <w:rtl w:val="0"/>
            <w:lang w:val="de-DE"/>
          </w:rPr>
          <w:delText xml:space="preserve">ß </w:delText>
        </w:r>
      </w:del>
      <w:del w:id="13190" w:date="2023-01-13T18:26:59Z" w:author="Jan Groh">
        <w:r>
          <w:rPr>
            <w:rStyle w:val="Ohne"/>
            <w:rFonts w:ascii="Garamond Premier Pro Caption" w:hAnsi="Garamond Premier Pro Caption"/>
            <w:sz w:val="22"/>
            <w:szCs w:val="22"/>
            <w:rtl w:val="0"/>
            <w:lang w:val="de-DE"/>
          </w:rPr>
          <w:delText xml:space="preserve">und geschwind eine Frau nahm </w:delText>
        </w:r>
      </w:del>
      <w:del w:id="13191" w:date="2023-01-13T18:26:59Z" w:author="Jan Groh">
        <w:r>
          <w:rPr>
            <w:rStyle w:val="Ohne"/>
            <w:rFonts w:ascii="Garamond Premier Pro Caption" w:hAnsi="Garamond Premier Pro Caption" w:hint="default"/>
            <w:sz w:val="22"/>
            <w:szCs w:val="22"/>
            <w:rtl w:val="0"/>
          </w:rPr>
          <w:delText xml:space="preserve">– </w:delText>
        </w:r>
      </w:del>
      <w:del w:id="13192" w:date="2023-01-13T18:26:59Z" w:author="Jan Groh">
        <w:r>
          <w:rPr>
            <w:rStyle w:val="Ohne"/>
            <w:rFonts w:ascii="Garamond Premier Pro Caption" w:hAnsi="Garamond Premier Pro Caption"/>
            <w:sz w:val="22"/>
            <w:szCs w:val="22"/>
            <w:rtl w:val="0"/>
            <w:lang w:val="de-DE"/>
          </w:rPr>
          <w:delText xml:space="preserve">wie es ihr nicht gelang, ihren Fehltritt zu verbergen (obwohl das Kind starb) </w:delText>
        </w:r>
      </w:del>
      <w:del w:id="13193" w:date="2023-01-13T18:26:59Z" w:author="Jan Groh">
        <w:r>
          <w:rPr>
            <w:rStyle w:val="Ohne"/>
            <w:rFonts w:ascii="Garamond Premier Pro Caption" w:hAnsi="Garamond Premier Pro Caption" w:hint="default"/>
            <w:sz w:val="22"/>
            <w:szCs w:val="22"/>
            <w:rtl w:val="0"/>
          </w:rPr>
          <w:delText xml:space="preserve">– </w:delText>
        </w:r>
      </w:del>
      <w:del w:id="13194" w:date="2023-01-13T18:26:59Z" w:author="Jan Groh">
        <w:r>
          <w:rPr>
            <w:rStyle w:val="Ohne"/>
            <w:rFonts w:ascii="Garamond Premier Pro Caption" w:hAnsi="Garamond Premier Pro Caption"/>
            <w:sz w:val="22"/>
            <w:szCs w:val="22"/>
            <w:rtl w:val="0"/>
            <w:lang w:val="de-DE"/>
          </w:rPr>
          <w:delText>wie die Geschichte sogar in einer Zeitung stand, ihr hierauf in Weimar der Hof verboten wurde und sich jedermann von ihr zur</w:delText>
        </w:r>
      </w:del>
      <w:del w:id="13195" w:date="2023-01-13T18:26:59Z" w:author="Jan Groh">
        <w:r>
          <w:rPr>
            <w:rStyle w:val="Ohne"/>
            <w:rFonts w:ascii="Garamond Premier Pro Caption" w:hAnsi="Garamond Premier Pro Caption" w:hint="default"/>
            <w:sz w:val="22"/>
            <w:szCs w:val="22"/>
            <w:rtl w:val="0"/>
          </w:rPr>
          <w:delText>ü</w:delText>
        </w:r>
      </w:del>
      <w:del w:id="13196" w:date="2023-01-13T18:26:59Z" w:author="Jan Groh">
        <w:r>
          <w:rPr>
            <w:rStyle w:val="Ohne"/>
            <w:rFonts w:ascii="Garamond Premier Pro Caption" w:hAnsi="Garamond Premier Pro Caption"/>
            <w:sz w:val="22"/>
            <w:szCs w:val="22"/>
            <w:rtl w:val="0"/>
            <w:lang w:val="de-DE"/>
          </w:rPr>
          <w:delText>ckzog, bis auf einige sehr treue Freunde (hierunter Adele), die sich alle M</w:delText>
        </w:r>
      </w:del>
      <w:del w:id="13197" w:date="2023-01-13T18:26:59Z" w:author="Jan Groh">
        <w:r>
          <w:rPr>
            <w:rStyle w:val="Ohne"/>
            <w:rFonts w:ascii="Garamond Premier Pro Caption" w:hAnsi="Garamond Premier Pro Caption" w:hint="default"/>
            <w:sz w:val="22"/>
            <w:szCs w:val="22"/>
            <w:rtl w:val="0"/>
          </w:rPr>
          <w:delText>ü</w:delText>
        </w:r>
      </w:del>
      <w:del w:id="13198" w:date="2023-01-13T18:26:59Z" w:author="Jan Groh">
        <w:r>
          <w:rPr>
            <w:rStyle w:val="Ohne"/>
            <w:rFonts w:ascii="Garamond Premier Pro Caption" w:hAnsi="Garamond Premier Pro Caption"/>
            <w:sz w:val="22"/>
            <w:szCs w:val="22"/>
            <w:rtl w:val="0"/>
            <w:lang w:val="de-DE"/>
          </w:rPr>
          <w:delText>he gaben, sie jetzt wenigstens auf einen w</w:delText>
        </w:r>
      </w:del>
      <w:del w:id="13199" w:date="2023-01-13T18:26:59Z" w:author="Jan Groh">
        <w:r>
          <w:rPr>
            <w:rStyle w:val="Ohne"/>
            <w:rFonts w:ascii="Garamond Premier Pro Caption" w:hAnsi="Garamond Premier Pro Caption" w:hint="default"/>
            <w:sz w:val="22"/>
            <w:szCs w:val="22"/>
            <w:rtl w:val="0"/>
          </w:rPr>
          <w:delText>ü</w:delText>
        </w:r>
      </w:del>
      <w:del w:id="13200" w:date="2023-01-13T18:26:59Z" w:author="Jan Groh">
        <w:r>
          <w:rPr>
            <w:rStyle w:val="Ohne"/>
            <w:rFonts w:ascii="Garamond Premier Pro Caption" w:hAnsi="Garamond Premier Pro Caption"/>
            <w:sz w:val="22"/>
            <w:szCs w:val="22"/>
            <w:rtl w:val="0"/>
            <w:lang w:val="de-DE"/>
          </w:rPr>
          <w:delText>rdigen Weg zu bringen, aber alle Geduld verloren, wenn sie sahen, da</w:delText>
        </w:r>
      </w:del>
      <w:del w:id="13201" w:date="2023-01-13T18:26:59Z" w:author="Jan Groh">
        <w:r>
          <w:rPr>
            <w:rStyle w:val="Ohne"/>
            <w:rFonts w:ascii="Garamond Premier Pro Caption" w:hAnsi="Garamond Premier Pro Caption" w:hint="default"/>
            <w:sz w:val="22"/>
            <w:szCs w:val="22"/>
            <w:rtl w:val="0"/>
            <w:lang w:val="de-DE"/>
          </w:rPr>
          <w:delText xml:space="preserve">ß </w:delText>
        </w:r>
      </w:del>
      <w:del w:id="13202" w:date="2023-01-13T18:26:59Z" w:author="Jan Groh">
        <w:r>
          <w:rPr>
            <w:rStyle w:val="Ohne"/>
            <w:rFonts w:ascii="Garamond Premier Pro Caption" w:hAnsi="Garamond Premier Pro Caption"/>
            <w:sz w:val="22"/>
            <w:szCs w:val="22"/>
            <w:rtl w:val="0"/>
            <w:lang w:val="de-DE"/>
          </w:rPr>
          <w:delText xml:space="preserve">sie </w:delText>
        </w:r>
      </w:del>
      <w:del w:id="13203" w:date="2023-01-13T18:26:59Z" w:author="Jan Groh">
        <w:r>
          <w:rPr>
            <w:rStyle w:val="Ohne"/>
            <w:rFonts w:ascii="Garamond Premier Pro Caption" w:hAnsi="Garamond Premier Pro Caption" w:hint="default"/>
            <w:sz w:val="22"/>
            <w:szCs w:val="22"/>
            <w:rtl w:val="0"/>
          </w:rPr>
          <w:delText>ü</w:delText>
        </w:r>
      </w:del>
      <w:del w:id="13204" w:date="2023-01-13T18:26:59Z" w:author="Jan Groh">
        <w:r>
          <w:rPr>
            <w:rStyle w:val="Ohne"/>
            <w:rFonts w:ascii="Garamond Premier Pro Caption" w:hAnsi="Garamond Premier Pro Caption"/>
            <w:sz w:val="22"/>
            <w:szCs w:val="22"/>
            <w:rtl w:val="0"/>
            <w:lang w:val="de-DE"/>
          </w:rPr>
          <w:delText xml:space="preserve">ber jeden Mann, der ihre Minauderien nicht beachtete, mehr weinte als </w:delText>
        </w:r>
      </w:del>
      <w:del w:id="13205" w:date="2023-01-13T18:26:59Z" w:author="Jan Groh">
        <w:r>
          <w:rPr>
            <w:rStyle w:val="Ohne"/>
            <w:rFonts w:ascii="Garamond Premier Pro Caption" w:hAnsi="Garamond Premier Pro Caption" w:hint="default"/>
            <w:sz w:val="22"/>
            <w:szCs w:val="22"/>
            <w:rtl w:val="0"/>
          </w:rPr>
          <w:delText>ü</w:delText>
        </w:r>
      </w:del>
      <w:del w:id="13206" w:date="2023-01-13T18:26:59Z" w:author="Jan Groh">
        <w:r>
          <w:rPr>
            <w:rStyle w:val="Ohne"/>
            <w:rFonts w:ascii="Garamond Premier Pro Caption" w:hAnsi="Garamond Premier Pro Caption"/>
            <w:sz w:val="22"/>
            <w:szCs w:val="22"/>
            <w:rtl w:val="0"/>
            <w:lang w:val="de-DE"/>
          </w:rPr>
          <w:delText xml:space="preserve">ber zehn Beweise </w:delText>
        </w:r>
      </w:del>
      <w:del w:id="13207" w:date="2023-01-13T18:26:59Z" w:author="Jan Groh">
        <w:r>
          <w:rPr>
            <w:rStyle w:val="Ohne"/>
            <w:rFonts w:ascii="Garamond Premier Pro Caption" w:hAnsi="Garamond Premier Pro Caption" w:hint="default"/>
            <w:sz w:val="22"/>
            <w:szCs w:val="22"/>
            <w:rtl w:val="0"/>
            <w:lang w:val="sv-SE"/>
          </w:rPr>
          <w:delText>ö</w:delText>
        </w:r>
      </w:del>
      <w:del w:id="13208" w:date="2023-01-13T18:26:59Z" w:author="Jan Groh">
        <w:r>
          <w:rPr>
            <w:rStyle w:val="Ohne"/>
            <w:rFonts w:ascii="Garamond Premier Pro Caption" w:hAnsi="Garamond Premier Pro Caption"/>
            <w:sz w:val="22"/>
            <w:szCs w:val="22"/>
            <w:rtl w:val="0"/>
            <w:lang w:val="de-DE"/>
          </w:rPr>
          <w:delText>ffentlicher Mi</w:delText>
        </w:r>
      </w:del>
      <w:del w:id="13209" w:date="2023-01-13T18:26:59Z" w:author="Jan Groh">
        <w:r>
          <w:rPr>
            <w:rStyle w:val="Ohne"/>
            <w:rFonts w:ascii="Garamond Premier Pro Caption" w:hAnsi="Garamond Premier Pro Caption" w:hint="default"/>
            <w:sz w:val="22"/>
            <w:szCs w:val="22"/>
            <w:rtl w:val="0"/>
            <w:lang w:val="de-DE"/>
          </w:rPr>
          <w:delText>ß</w:delText>
        </w:r>
      </w:del>
      <w:del w:id="13210" w:date="2023-01-13T18:26:59Z" w:author="Jan Groh">
        <w:r>
          <w:rPr>
            <w:rStyle w:val="Ohne"/>
            <w:rFonts w:ascii="Garamond Premier Pro Caption" w:hAnsi="Garamond Premier Pro Caption"/>
            <w:sz w:val="22"/>
            <w:szCs w:val="22"/>
            <w:rtl w:val="0"/>
            <w:lang w:val="de-DE"/>
          </w:rPr>
          <w:delText>achtung. Nun h</w:delText>
        </w:r>
      </w:del>
      <w:del w:id="13211" w:date="2023-01-13T18:26:59Z" w:author="Jan Groh">
        <w:r>
          <w:rPr>
            <w:rStyle w:val="Ohne"/>
            <w:rFonts w:ascii="Garamond Premier Pro Caption" w:hAnsi="Garamond Premier Pro Caption" w:hint="default"/>
            <w:sz w:val="22"/>
            <w:szCs w:val="22"/>
            <w:rtl w:val="0"/>
            <w:lang w:val="sv-SE"/>
          </w:rPr>
          <w:delText>ö</w:delText>
        </w:r>
      </w:del>
      <w:del w:id="13212" w:date="2023-01-13T18:26:59Z" w:author="Jan Groh">
        <w:r>
          <w:rPr>
            <w:rStyle w:val="Ohne"/>
            <w:rFonts w:ascii="Garamond Premier Pro Caption" w:hAnsi="Garamond Premier Pro Caption"/>
            <w:sz w:val="22"/>
            <w:szCs w:val="22"/>
            <w:rtl w:val="0"/>
            <w:lang w:val="de-DE"/>
          </w:rPr>
          <w:delText xml:space="preserve">ren Sie die Fortsetzung: In Adelens letztem Brief (ehe wir nach Meersburg gingen) stand, Ottilie sei nach (ich meine Paris) gereist, ohne ihre Tochter (Alma) mitzunehmen. Keine weitere Bemerkung, aber auch sonst kein Wort </w:delText>
        </w:r>
      </w:del>
      <w:del w:id="13213" w:date="2023-01-13T18:26:59Z" w:author="Jan Groh">
        <w:r>
          <w:rPr>
            <w:rStyle w:val="Ohne"/>
            <w:rFonts w:ascii="Garamond Premier Pro Caption" w:hAnsi="Garamond Premier Pro Caption" w:hint="default"/>
            <w:sz w:val="22"/>
            <w:szCs w:val="22"/>
            <w:rtl w:val="0"/>
          </w:rPr>
          <w:delText>ü</w:delText>
        </w:r>
      </w:del>
      <w:del w:id="13214" w:date="2023-01-13T18:26:59Z" w:author="Jan Groh">
        <w:r>
          <w:rPr>
            <w:rStyle w:val="Ohne"/>
            <w:rFonts w:ascii="Garamond Premier Pro Caption" w:hAnsi="Garamond Premier Pro Caption"/>
            <w:sz w:val="22"/>
            <w:szCs w:val="22"/>
            <w:rtl w:val="0"/>
            <w:lang w:val="de-DE"/>
          </w:rPr>
          <w:delText>ber Ottilien. Jetzt wei</w:delText>
        </w:r>
      </w:del>
      <w:del w:id="13215" w:date="2023-01-13T18:26:59Z" w:author="Jan Groh">
        <w:r>
          <w:rPr>
            <w:rStyle w:val="Ohne"/>
            <w:rFonts w:ascii="Garamond Premier Pro Caption" w:hAnsi="Garamond Premier Pro Caption" w:hint="default"/>
            <w:sz w:val="22"/>
            <w:szCs w:val="22"/>
            <w:rtl w:val="0"/>
            <w:lang w:val="de-DE"/>
          </w:rPr>
          <w:delText xml:space="preserve">ß </w:delText>
        </w:r>
      </w:del>
      <w:del w:id="13216" w:date="2023-01-13T18:26:59Z" w:author="Jan Groh">
        <w:r>
          <w:rPr>
            <w:rStyle w:val="Ohne"/>
            <w:rFonts w:ascii="Garamond Premier Pro Caption" w:hAnsi="Garamond Premier Pro Caption"/>
            <w:sz w:val="22"/>
            <w:szCs w:val="22"/>
            <w:rtl w:val="0"/>
            <w:lang w:val="de-DE"/>
          </w:rPr>
          <w:delText>ich aber, da</w:delText>
        </w:r>
      </w:del>
      <w:del w:id="13217" w:date="2023-01-13T18:26:59Z" w:author="Jan Groh">
        <w:r>
          <w:rPr>
            <w:rStyle w:val="Ohne"/>
            <w:rFonts w:ascii="Garamond Premier Pro Caption" w:hAnsi="Garamond Premier Pro Caption" w:hint="default"/>
            <w:sz w:val="22"/>
            <w:szCs w:val="22"/>
            <w:rtl w:val="0"/>
            <w:lang w:val="de-DE"/>
          </w:rPr>
          <w:delText xml:space="preserve">ß </w:delText>
        </w:r>
      </w:del>
      <w:del w:id="13218" w:date="2023-01-13T18:26:59Z" w:author="Jan Groh">
        <w:r>
          <w:rPr>
            <w:rStyle w:val="Ohne"/>
            <w:rFonts w:ascii="Garamond Premier Pro Caption" w:hAnsi="Garamond Premier Pro Caption"/>
            <w:sz w:val="22"/>
            <w:szCs w:val="22"/>
            <w:rtl w:val="0"/>
            <w:lang w:val="de-DE"/>
          </w:rPr>
          <w:delText>sie dahin einem Juden gefolgt ist mit Namen Selig, einem h</w:delText>
        </w:r>
      </w:del>
      <w:del w:id="13219" w:date="2023-01-13T18:26:59Z" w:author="Jan Groh">
        <w:r>
          <w:rPr>
            <w:rStyle w:val="Ohne"/>
            <w:rFonts w:ascii="Garamond Premier Pro Caption" w:hAnsi="Garamond Premier Pro Caption" w:hint="default"/>
            <w:sz w:val="22"/>
            <w:szCs w:val="22"/>
            <w:rtl w:val="0"/>
            <w:lang w:val="sv-SE"/>
          </w:rPr>
          <w:delText>ö</w:delText>
        </w:r>
      </w:del>
      <w:del w:id="13220" w:date="2023-01-13T18:26:59Z" w:author="Jan Groh">
        <w:r>
          <w:rPr>
            <w:rStyle w:val="Ohne"/>
            <w:rFonts w:ascii="Garamond Premier Pro Caption" w:hAnsi="Garamond Premier Pro Caption"/>
            <w:sz w:val="22"/>
            <w:szCs w:val="22"/>
            <w:rtl w:val="0"/>
            <w:lang w:val="de-DE"/>
          </w:rPr>
          <w:delText>chst widrigen, innerlich gemeinen Kerl, Spieler, Verschwender, der in einem Abend Tausende durchbringt, sie so in einem Jahre bis aufs Hemd ausgezogen und dann beredet hat</w:delText>
        </w:r>
      </w:del>
      <w:del w:id="13221" w:date="2023-01-13T18:26:59Z" w:author="Jan Groh">
        <w:r>
          <w:rPr>
            <w:rStyle w:val="Ohne"/>
            <w:rFonts w:ascii="Garamond Premier Pro Caption" w:hAnsi="Garamond Premier Pro Caption"/>
            <w:sz w:val="22"/>
            <w:szCs w:val="22"/>
            <w:rtl w:val="0"/>
            <w:lang w:val="de-DE"/>
          </w:rPr>
          <w:delText>,</w:delText>
        </w:r>
      </w:del>
      <w:del w:id="13222" w:date="2023-01-13T18:26:59Z" w:author="Jan Groh">
        <w:r>
          <w:rPr>
            <w:rStyle w:val="Ohne"/>
            <w:rFonts w:ascii="Garamond Premier Pro Caption" w:hAnsi="Garamond Premier Pro Caption"/>
            <w:sz w:val="22"/>
            <w:szCs w:val="22"/>
            <w:rtl w:val="0"/>
            <w:lang w:val="de-DE"/>
          </w:rPr>
          <w:delText xml:space="preserve"> Alma kommen zu lassen. Alma hat nicht hin wollen, hat gesagt, es sei ihr, als wenn sie in den Tod ging; acht Tage in Paris angekommen, war sie wirklich tot, die Mutter Erbin ihrer sechzigtausend Taler, und in Weimar zweifelt niemand, da</w:delText>
        </w:r>
      </w:del>
      <w:del w:id="13223" w:date="2023-01-13T18:26:59Z" w:author="Jan Groh">
        <w:r>
          <w:rPr>
            <w:rStyle w:val="Ohne"/>
            <w:rFonts w:ascii="Garamond Premier Pro Caption" w:hAnsi="Garamond Premier Pro Caption" w:hint="default"/>
            <w:sz w:val="22"/>
            <w:szCs w:val="22"/>
            <w:rtl w:val="0"/>
            <w:lang w:val="de-DE"/>
          </w:rPr>
          <w:delText xml:space="preserve">ß </w:delText>
        </w:r>
      </w:del>
      <w:del w:id="13224" w:date="2023-01-13T18:26:59Z" w:author="Jan Groh">
        <w:r>
          <w:rPr>
            <w:rStyle w:val="Ohne"/>
            <w:rFonts w:ascii="Garamond Premier Pro Caption" w:hAnsi="Garamond Premier Pro Caption"/>
            <w:sz w:val="22"/>
            <w:szCs w:val="22"/>
            <w:rtl w:val="0"/>
            <w:lang w:val="de-DE"/>
          </w:rPr>
          <w:delText>sie zu diesem Zwecke vergiftet worden ist. Das Publikum h</w:delText>
        </w:r>
      </w:del>
      <w:del w:id="13225" w:date="2023-01-13T18:26:59Z" w:author="Jan Groh">
        <w:r>
          <w:rPr>
            <w:rStyle w:val="Ohne"/>
            <w:rFonts w:ascii="Garamond Premier Pro Caption" w:hAnsi="Garamond Premier Pro Caption" w:hint="default"/>
            <w:sz w:val="22"/>
            <w:szCs w:val="22"/>
            <w:rtl w:val="0"/>
          </w:rPr>
          <w:delText>ä</w:delText>
        </w:r>
      </w:del>
      <w:del w:id="13226" w:date="2023-01-13T18:26:59Z" w:author="Jan Groh">
        <w:r>
          <w:rPr>
            <w:rStyle w:val="Ohne"/>
            <w:rFonts w:ascii="Garamond Premier Pro Caption" w:hAnsi="Garamond Premier Pro Caption"/>
            <w:sz w:val="22"/>
            <w:szCs w:val="22"/>
            <w:rtl w:val="0"/>
            <w:lang w:val="de-DE"/>
          </w:rPr>
          <w:delText>lt die Goethe dieser Tat f</w:delText>
        </w:r>
      </w:del>
      <w:del w:id="13227" w:date="2023-01-13T18:26:59Z" w:author="Jan Groh">
        <w:r>
          <w:rPr>
            <w:rStyle w:val="Ohne"/>
            <w:rFonts w:ascii="Garamond Premier Pro Caption" w:hAnsi="Garamond Premier Pro Caption" w:hint="default"/>
            <w:sz w:val="22"/>
            <w:szCs w:val="22"/>
            <w:rtl w:val="0"/>
          </w:rPr>
          <w:delText>ä</w:delText>
        </w:r>
      </w:del>
      <w:del w:id="13228" w:date="2023-01-13T18:26:59Z" w:author="Jan Groh">
        <w:r>
          <w:rPr>
            <w:rStyle w:val="Ohne"/>
            <w:rFonts w:ascii="Garamond Premier Pro Caption" w:hAnsi="Garamond Premier Pro Caption"/>
            <w:sz w:val="22"/>
            <w:szCs w:val="22"/>
            <w:rtl w:val="0"/>
            <w:lang w:val="de-DE"/>
          </w:rPr>
          <w:delText>hig und w</w:delText>
        </w:r>
      </w:del>
      <w:del w:id="13229" w:date="2023-01-13T18:26:59Z" w:author="Jan Groh">
        <w:r>
          <w:rPr>
            <w:rStyle w:val="Ohne"/>
            <w:rFonts w:ascii="Garamond Premier Pro Caption" w:hAnsi="Garamond Premier Pro Caption" w:hint="default"/>
            <w:sz w:val="22"/>
            <w:szCs w:val="22"/>
            <w:rtl w:val="0"/>
          </w:rPr>
          <w:delText>ü</w:delText>
        </w:r>
      </w:del>
      <w:del w:id="13230" w:date="2023-01-13T18:26:59Z" w:author="Jan Groh">
        <w:r>
          <w:rPr>
            <w:rStyle w:val="Ohne"/>
            <w:rFonts w:ascii="Garamond Premier Pro Caption" w:hAnsi="Garamond Premier Pro Caption"/>
            <w:sz w:val="22"/>
            <w:szCs w:val="22"/>
            <w:rtl w:val="0"/>
            <w:lang w:val="de-DE"/>
          </w:rPr>
          <w:delText>rde sie (wie jene Dame sagt) mit Kot und Steinen werfen, wenn sie</w:delText>
        </w:r>
      </w:del>
      <w:del w:id="13231" w:date="2023-01-13T18:26:59Z" w:author="Jan Groh">
        <w:r>
          <w:rPr>
            <w:rStyle w:val="Ohne"/>
            <w:rFonts w:ascii="Garamond Premier Pro Caption" w:hAnsi="Garamond Premier Pro Caption" w:hint="default"/>
            <w:sz w:val="22"/>
            <w:szCs w:val="22"/>
            <w:rtl w:val="1"/>
          </w:rPr>
          <w:delText>’</w:delText>
        </w:r>
      </w:del>
      <w:del w:id="13232" w:date="2023-01-13T18:26:59Z" w:author="Jan Groh">
        <w:r>
          <w:rPr>
            <w:rStyle w:val="Ohne"/>
            <w:rFonts w:ascii="Garamond Premier Pro Caption" w:hAnsi="Garamond Premier Pro Caption"/>
            <w:sz w:val="22"/>
            <w:szCs w:val="22"/>
            <w:rtl w:val="0"/>
            <w:lang w:val="de-DE"/>
          </w:rPr>
          <w:delText>s wagen sollte zur</w:delText>
        </w:r>
      </w:del>
      <w:del w:id="13233" w:date="2023-01-13T18:26:59Z" w:author="Jan Groh">
        <w:r>
          <w:rPr>
            <w:rStyle w:val="Ohne"/>
            <w:rFonts w:ascii="Garamond Premier Pro Caption" w:hAnsi="Garamond Premier Pro Caption" w:hint="default"/>
            <w:sz w:val="22"/>
            <w:szCs w:val="22"/>
            <w:rtl w:val="0"/>
          </w:rPr>
          <w:delText>ü</w:delText>
        </w:r>
      </w:del>
      <w:del w:id="13234" w:date="2023-01-13T18:26:59Z" w:author="Jan Groh">
        <w:r>
          <w:rPr>
            <w:rStyle w:val="Ohne"/>
            <w:rFonts w:ascii="Garamond Premier Pro Caption" w:hAnsi="Garamond Premier Pro Caption"/>
            <w:sz w:val="22"/>
            <w:szCs w:val="22"/>
            <w:rtl w:val="0"/>
            <w:lang w:val="de-DE"/>
          </w:rPr>
          <w:delText>ckzukommen. Die Dame selbst hat hingegen nur den Juden im Verdacht, aber im allerst</w:delText>
        </w:r>
      </w:del>
      <w:del w:id="13235" w:date="2023-01-13T18:26:59Z" w:author="Jan Groh">
        <w:r>
          <w:rPr>
            <w:rStyle w:val="Ohne"/>
            <w:rFonts w:ascii="Garamond Premier Pro Caption" w:hAnsi="Garamond Premier Pro Caption" w:hint="default"/>
            <w:sz w:val="22"/>
            <w:szCs w:val="22"/>
            <w:rtl w:val="0"/>
          </w:rPr>
          <w:delText>ä</w:delText>
        </w:r>
      </w:del>
      <w:del w:id="13236" w:date="2023-01-13T18:26:59Z" w:author="Jan Groh">
        <w:r>
          <w:rPr>
            <w:rStyle w:val="Ohne"/>
            <w:rFonts w:ascii="Garamond Premier Pro Caption" w:hAnsi="Garamond Premier Pro Caption"/>
            <w:sz w:val="22"/>
            <w:szCs w:val="22"/>
            <w:rtl w:val="0"/>
            <w:lang w:val="de-DE"/>
          </w:rPr>
          <w:delText>rksten. Die S</w:delText>
        </w:r>
      </w:del>
      <w:del w:id="13237" w:date="2023-01-13T18:26:59Z" w:author="Jan Groh">
        <w:r>
          <w:rPr>
            <w:rStyle w:val="Ohne"/>
            <w:rFonts w:ascii="Garamond Premier Pro Caption" w:hAnsi="Garamond Premier Pro Caption" w:hint="default"/>
            <w:sz w:val="22"/>
            <w:szCs w:val="22"/>
            <w:rtl w:val="0"/>
            <w:lang w:val="sv-SE"/>
          </w:rPr>
          <w:delText>ö</w:delText>
        </w:r>
      </w:del>
      <w:del w:id="13238" w:date="2023-01-13T18:26:59Z" w:author="Jan Groh">
        <w:r>
          <w:rPr>
            <w:rStyle w:val="Ohne"/>
            <w:rFonts w:ascii="Garamond Premier Pro Caption" w:hAnsi="Garamond Premier Pro Caption"/>
            <w:sz w:val="22"/>
            <w:szCs w:val="22"/>
            <w:rtl w:val="0"/>
            <w:lang w:val="de-DE"/>
          </w:rPr>
          <w:delText>hne sollen noch immer (die Sache ist schon vorm Jahr passiert) au</w:delText>
        </w:r>
      </w:del>
      <w:del w:id="13239" w:date="2023-01-13T18:26:59Z" w:author="Jan Groh">
        <w:r>
          <w:rPr>
            <w:rStyle w:val="Ohne"/>
            <w:rFonts w:ascii="Garamond Premier Pro Caption" w:hAnsi="Garamond Premier Pro Caption" w:hint="default"/>
            <w:sz w:val="22"/>
            <w:szCs w:val="22"/>
            <w:rtl w:val="0"/>
            <w:lang w:val="de-DE"/>
          </w:rPr>
          <w:delText>ß</w:delText>
        </w:r>
      </w:del>
      <w:del w:id="13240" w:date="2023-01-13T18:26:59Z" w:author="Jan Groh">
        <w:r>
          <w:rPr>
            <w:rStyle w:val="Ohne"/>
            <w:rFonts w:ascii="Garamond Premier Pro Caption" w:hAnsi="Garamond Premier Pro Caption"/>
            <w:sz w:val="22"/>
            <w:szCs w:val="22"/>
            <w:rtl w:val="0"/>
            <w:lang w:val="de-DE"/>
          </w:rPr>
          <w:delText>er sich sein, Wolf fast wahnsinnig geworden; Ottiliens neues Verm</w:delText>
        </w:r>
      </w:del>
      <w:del w:id="13241" w:date="2023-01-13T18:26:59Z" w:author="Jan Groh">
        <w:r>
          <w:rPr>
            <w:rStyle w:val="Ohne"/>
            <w:rFonts w:ascii="Garamond Premier Pro Caption" w:hAnsi="Garamond Premier Pro Caption" w:hint="default"/>
            <w:sz w:val="22"/>
            <w:szCs w:val="22"/>
            <w:rtl w:val="0"/>
            <w:lang w:val="sv-SE"/>
          </w:rPr>
          <w:delText>ö</w:delText>
        </w:r>
      </w:del>
      <w:del w:id="13242" w:date="2023-01-13T18:26:59Z" w:author="Jan Groh">
        <w:r>
          <w:rPr>
            <w:rStyle w:val="Ohne"/>
            <w:rFonts w:ascii="Garamond Premier Pro Caption" w:hAnsi="Garamond Premier Pro Caption"/>
            <w:sz w:val="22"/>
            <w:szCs w:val="22"/>
            <w:rtl w:val="0"/>
            <w:lang w:val="de-DE"/>
          </w:rPr>
          <w:delText>gen schon zum Teil hin. Wenn alles auf sei, werde der Jude sich aus dem Staube machen oder sie mit einem Fu</w:delText>
        </w:r>
      </w:del>
      <w:del w:id="13243" w:date="2023-01-13T18:26:59Z" w:author="Jan Groh">
        <w:r>
          <w:rPr>
            <w:rStyle w:val="Ohne"/>
            <w:rFonts w:ascii="Garamond Premier Pro Caption" w:hAnsi="Garamond Premier Pro Caption" w:hint="default"/>
            <w:sz w:val="22"/>
            <w:szCs w:val="22"/>
            <w:rtl w:val="0"/>
            <w:lang w:val="de-DE"/>
          </w:rPr>
          <w:delText>ß</w:delText>
        </w:r>
      </w:del>
      <w:del w:id="13244" w:date="2023-01-13T18:26:59Z" w:author="Jan Groh">
        <w:r>
          <w:rPr>
            <w:rStyle w:val="Ohne"/>
            <w:rFonts w:ascii="Garamond Premier Pro Caption" w:hAnsi="Garamond Premier Pro Caption"/>
            <w:sz w:val="22"/>
            <w:szCs w:val="22"/>
            <w:rtl w:val="0"/>
            <w:lang w:val="de-DE"/>
          </w:rPr>
          <w:delText>tritt vor die T</w:delText>
        </w:r>
      </w:del>
      <w:del w:id="13245" w:date="2023-01-13T18:26:59Z" w:author="Jan Groh">
        <w:r>
          <w:rPr>
            <w:rStyle w:val="Ohne"/>
            <w:rFonts w:ascii="Garamond Premier Pro Caption" w:hAnsi="Garamond Premier Pro Caption" w:hint="default"/>
            <w:sz w:val="22"/>
            <w:szCs w:val="22"/>
            <w:rtl w:val="0"/>
          </w:rPr>
          <w:delText>ü</w:delText>
        </w:r>
      </w:del>
      <w:del w:id="13246" w:date="2023-01-13T18:26:59Z" w:author="Jan Groh">
        <w:r>
          <w:rPr>
            <w:rStyle w:val="Ohne"/>
            <w:rFonts w:ascii="Garamond Premier Pro Caption" w:hAnsi="Garamond Premier Pro Caption"/>
            <w:sz w:val="22"/>
            <w:szCs w:val="22"/>
            <w:rtl w:val="0"/>
            <w:lang w:val="de-DE"/>
          </w:rPr>
          <w:delText>r werfen, und wenn sie dann zerlumpt nach Weimar komme, ihre Kinder nicht wissen, wohin sie ihre m</w:delText>
        </w:r>
      </w:del>
      <w:del w:id="13247" w:date="2023-01-13T18:26:59Z" w:author="Jan Groh">
        <w:r>
          <w:rPr>
            <w:rStyle w:val="Ohne"/>
            <w:rFonts w:ascii="Garamond Premier Pro Caption" w:hAnsi="Garamond Premier Pro Caption" w:hint="default"/>
            <w:sz w:val="22"/>
            <w:szCs w:val="22"/>
            <w:rtl w:val="0"/>
          </w:rPr>
          <w:delText>ü</w:delText>
        </w:r>
      </w:del>
      <w:del w:id="13248" w:date="2023-01-13T18:26:59Z" w:author="Jan Groh">
        <w:r>
          <w:rPr>
            <w:rStyle w:val="Ohne"/>
            <w:rFonts w:ascii="Garamond Premier Pro Caption" w:hAnsi="Garamond Premier Pro Caption"/>
            <w:sz w:val="22"/>
            <w:szCs w:val="22"/>
            <w:rtl w:val="0"/>
            <w:lang w:val="de-DE"/>
          </w:rPr>
          <w:delText>tterliche Schande verbergen sollten. Welche Horreurs! Aber, um Adelens willen, sprechen Sie doch nicht davon. In Weimar mag es leider jedes Kind auf der Gasse wissen, aber hier wei</w:delText>
        </w:r>
      </w:del>
      <w:del w:id="13249" w:date="2023-01-13T18:26:59Z" w:author="Jan Groh">
        <w:r>
          <w:rPr>
            <w:rStyle w:val="Ohne"/>
            <w:rFonts w:ascii="Garamond Premier Pro Caption" w:hAnsi="Garamond Premier Pro Caption" w:hint="default"/>
            <w:sz w:val="22"/>
            <w:szCs w:val="22"/>
            <w:rtl w:val="0"/>
            <w:lang w:val="de-DE"/>
          </w:rPr>
          <w:delText xml:space="preserve">ß </w:delText>
        </w:r>
      </w:del>
      <w:del w:id="13250" w:date="2023-01-13T18:26:59Z" w:author="Jan Groh">
        <w:r>
          <w:rPr>
            <w:rStyle w:val="Ohne"/>
            <w:rFonts w:ascii="Garamond Premier Pro Caption" w:hAnsi="Garamond Premier Pro Caption"/>
            <w:sz w:val="22"/>
            <w:szCs w:val="22"/>
            <w:rtl w:val="0"/>
            <w:lang w:val="de-DE"/>
          </w:rPr>
          <w:delText>es doch niemand.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5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252" w:date="2023-01-05T23:23:05Z" w:author="Jan Groh"/>
          <w:del w:id="1325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254" w:date="2023-01-05T23:23:05Z" w:author="Jan Groh"/>
          <w:del w:id="1325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256" w:date="2023-01-05T23:23:05Z" w:author="Jan Groh"/>
          <w:del w:id="13257" w:date="2023-01-13T18:26:59Z" w:author="Jan Groh"/>
          <w:rStyle w:val="Ohne"/>
          <w:rFonts w:ascii="Garamond Premier Pro Caption" w:cs="Garamond Premier Pro Caption" w:hAnsi="Garamond Premier Pro Caption" w:eastAsia="Garamond Premier Pro Caption"/>
          <w:sz w:val="22"/>
          <w:szCs w:val="22"/>
        </w:rPr>
      </w:pPr>
      <w:ins w:id="13258" w:date="2023-01-05T23:23:05Z" w:author="Jan Groh">
        <w:del w:id="13259" w:date="2023-01-13T18:26:59Z" w:author="Jan Groh">
          <w:r>
            <w:rPr>
              <w:rFonts w:ascii="Garamond Premier Pro Bold" w:hAnsi="Garamond Premier Pro Bold"/>
              <w:sz w:val="22"/>
              <w:szCs w:val="22"/>
              <w:rtl w:val="0"/>
              <w:lang w:val="de-DE"/>
            </w:rPr>
            <w:delText>49</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260" w:date="2023-01-05T23:23:05Z" w:author="Jan Groh"/>
          <w:del w:id="13261" w:date="2023-01-13T18:26:59Z" w:author="Jan Groh"/>
          <w:rStyle w:val="Ohne"/>
          <w:rFonts w:ascii="Garamond Premier Pro Caption" w:cs="Garamond Premier Pro Caption" w:hAnsi="Garamond Premier Pro Caption" w:eastAsia="Garamond Premier Pro Caption"/>
          <w:sz w:val="22"/>
          <w:szCs w:val="22"/>
        </w:rPr>
      </w:pPr>
      <w:ins w:id="13262" w:date="2023-01-05T23:23:05Z" w:author="Jan Groh">
        <w:del w:id="13263" w:date="2023-01-13T18:26:59Z" w:author="Jan Groh">
          <w:r>
            <w:rPr>
              <w:rStyle w:val="Ohne"/>
              <w:rFonts w:ascii="Garamond Premier Pro Caption" w:hAnsi="Garamond Premier Pro Caption"/>
              <w:sz w:val="22"/>
              <w:szCs w:val="22"/>
              <w:rtl w:val="0"/>
              <w:lang w:val="de-DE"/>
            </w:rPr>
            <w:delText>(1845/46)</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264" w:date="2023-01-05T23:23:05Z" w:author="Jan Groh"/>
          <w:del w:id="1326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6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67" w:date="2023-01-13T18:26:59Z" w:author="Jan Groh"/>
          <w:rStyle w:val="Ohne"/>
          <w:rFonts w:ascii="Garamond Premier Pro Italic" w:cs="Garamond Premier Pro Italic" w:hAnsi="Garamond Premier Pro Italic" w:eastAsia="Garamond Premier Pro Italic"/>
          <w:sz w:val="22"/>
          <w:szCs w:val="22"/>
        </w:rPr>
      </w:pPr>
      <w:del w:id="13268" w:date="2023-01-13T18:26:59Z" w:author="Jan Groh">
        <w:r>
          <w:rPr>
            <w:rStyle w:val="Ohne"/>
            <w:rFonts w:ascii="Garamond Premier Pro Italic" w:hAnsi="Garamond Premier Pro Italic"/>
            <w:sz w:val="22"/>
            <w:szCs w:val="22"/>
            <w:rtl w:val="0"/>
            <w:lang w:val="en-US"/>
          </w:rPr>
          <w:delText>Walther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69" w:date="2023-01-13T18:26:59Z" w:author="Jan Groh"/>
          <w:rStyle w:val="Ohne"/>
          <w:rFonts w:ascii="Garamond Premier Pro Italic" w:cs="Garamond Premier Pro Italic" w:hAnsi="Garamond Premier Pro Italic" w:eastAsia="Garamond Premier Pro Italic"/>
          <w:sz w:val="22"/>
          <w:szCs w:val="22"/>
        </w:rPr>
      </w:pPr>
      <w:del w:id="13270" w:date="2023-01-13T18:26:59Z" w:author="Jan Groh">
        <w:r>
          <w:rPr>
            <w:rStyle w:val="Ohne"/>
            <w:rFonts w:ascii="Garamond Premier Pro Italic" w:hAnsi="Garamond Premier Pro Italic"/>
            <w:sz w:val="22"/>
            <w:szCs w:val="22"/>
            <w:rtl w:val="0"/>
            <w:lang w:val="de-DE"/>
          </w:rPr>
          <w:delText>Berlin, 8. Dezember 1845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71" w:date="2023-01-13T18:26:59Z" w:author="Jan Groh"/>
          <w:rStyle w:val="Ohne"/>
          <w:rFonts w:ascii="Garamond Premier Pro Caption" w:cs="Garamond Premier Pro Caption" w:hAnsi="Garamond Premier Pro Caption" w:eastAsia="Garamond Premier Pro Caption"/>
          <w:sz w:val="22"/>
          <w:szCs w:val="22"/>
        </w:rPr>
      </w:pPr>
      <w:del w:id="13272" w:date="2023-01-13T18:26:59Z" w:author="Jan Groh">
        <w:r>
          <w:rPr>
            <w:rStyle w:val="Ohne"/>
            <w:rFonts w:ascii="Garamond Premier Pro Caption" w:hAnsi="Garamond Premier Pro Caption"/>
            <w:sz w:val="22"/>
            <w:szCs w:val="22"/>
            <w:rtl w:val="0"/>
            <w:lang w:val="de-DE"/>
          </w:rPr>
          <w:delText>Ich hoffe recht sehr, ich komme noch gerade zum Bescheren oder doch jedenfalls zum Sch</w:delText>
        </w:r>
      </w:del>
      <w:del w:id="13273" w:date="2023-01-13T18:26:59Z" w:author="Jan Groh">
        <w:r>
          <w:rPr>
            <w:rStyle w:val="Ohne"/>
            <w:rFonts w:ascii="Garamond Premier Pro Caption" w:hAnsi="Garamond Premier Pro Caption" w:hint="default"/>
            <w:sz w:val="22"/>
            <w:szCs w:val="22"/>
            <w:rtl w:val="0"/>
          </w:rPr>
          <w:delText>ä</w:delText>
        </w:r>
      </w:del>
      <w:del w:id="13274" w:date="2023-01-13T18:26:59Z" w:author="Jan Groh">
        <w:r>
          <w:rPr>
            <w:rStyle w:val="Ohne"/>
            <w:rFonts w:ascii="Garamond Premier Pro Caption" w:hAnsi="Garamond Premier Pro Caption"/>
            <w:sz w:val="22"/>
            <w:szCs w:val="22"/>
            <w:rtl w:val="0"/>
            <w:lang w:val="de-DE"/>
          </w:rPr>
          <w:delText>ttchenessen</w:delText>
        </w:r>
      </w:del>
      <w:del w:id="13275"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199"/>
        </w:r>
      </w:del>
      <w:del w:id="13276" w:date="2023-01-13T18:26:59Z" w:author="Jan Groh">
        <w:r>
          <w:rPr>
            <w:rStyle w:val="Ohne"/>
            <w:rFonts w:ascii="Garamond Premier Pro Caption" w:hAnsi="Garamond Premier Pro Caption"/>
            <w:sz w:val="22"/>
            <w:szCs w:val="22"/>
            <w:rtl w:val="0"/>
            <w:lang w:val="de-DE"/>
          </w:rPr>
          <w:delText xml:space="preserve"> am Feiertag zurecht. Sch</w:delText>
        </w:r>
      </w:del>
      <w:del w:id="13277" w:date="2023-01-13T18:26:59Z" w:author="Jan Groh">
        <w:r>
          <w:rPr>
            <w:rStyle w:val="Ohne"/>
            <w:rFonts w:ascii="Garamond Premier Pro Caption" w:hAnsi="Garamond Premier Pro Caption" w:hint="default"/>
            <w:sz w:val="22"/>
            <w:szCs w:val="22"/>
            <w:rtl w:val="0"/>
          </w:rPr>
          <w:delText>ä</w:delText>
        </w:r>
      </w:del>
      <w:del w:id="13278" w:date="2023-01-13T18:26:59Z" w:author="Jan Groh">
        <w:r>
          <w:rPr>
            <w:rStyle w:val="Ohne"/>
            <w:rFonts w:ascii="Garamond Premier Pro Caption" w:hAnsi="Garamond Premier Pro Caption"/>
            <w:sz w:val="22"/>
            <w:szCs w:val="22"/>
            <w:rtl w:val="0"/>
            <w:lang w:val="de-DE"/>
          </w:rPr>
          <w:delText>ttchen! Da hast Du den alten Th</w:delText>
        </w:r>
      </w:del>
      <w:del w:id="13279" w:date="2023-01-13T18:26:59Z" w:author="Jan Groh">
        <w:r>
          <w:rPr>
            <w:rStyle w:val="Ohne"/>
            <w:rFonts w:ascii="Garamond Premier Pro Caption" w:hAnsi="Garamond Premier Pro Caption" w:hint="default"/>
            <w:sz w:val="22"/>
            <w:szCs w:val="22"/>
            <w:rtl w:val="0"/>
          </w:rPr>
          <w:delText>ü</w:delText>
        </w:r>
      </w:del>
      <w:del w:id="13280" w:date="2023-01-13T18:26:59Z" w:author="Jan Groh">
        <w:r>
          <w:rPr>
            <w:rStyle w:val="Ohne"/>
            <w:rFonts w:ascii="Garamond Premier Pro Caption" w:hAnsi="Garamond Premier Pro Caption"/>
            <w:sz w:val="22"/>
            <w:szCs w:val="22"/>
            <w:rtl w:val="0"/>
            <w:lang w:val="da-DK"/>
          </w:rPr>
          <w:delText>ringer T</w:delText>
        </w:r>
      </w:del>
      <w:del w:id="13281" w:date="2023-01-13T18:26:59Z" w:author="Jan Groh">
        <w:r>
          <w:rPr>
            <w:rStyle w:val="Ohne"/>
            <w:rFonts w:ascii="Garamond Premier Pro Caption" w:hAnsi="Garamond Premier Pro Caption" w:hint="default"/>
            <w:sz w:val="22"/>
            <w:szCs w:val="22"/>
            <w:rtl w:val="0"/>
            <w:lang w:val="sv-SE"/>
          </w:rPr>
          <w:delText>ö</w:delText>
        </w:r>
      </w:del>
      <w:del w:id="13282" w:date="2023-01-13T18:26:59Z" w:author="Jan Groh">
        <w:r>
          <w:rPr>
            <w:rStyle w:val="Ohne"/>
            <w:rFonts w:ascii="Garamond Premier Pro Caption" w:hAnsi="Garamond Premier Pro Caption"/>
            <w:sz w:val="22"/>
            <w:szCs w:val="22"/>
            <w:rtl w:val="0"/>
            <w:lang w:val="de-DE"/>
          </w:rPr>
          <w:delText>lpel! Wer denkt in Rom an Sch</w:delText>
        </w:r>
      </w:del>
      <w:del w:id="13283" w:date="2023-01-13T18:26:59Z" w:author="Jan Groh">
        <w:r>
          <w:rPr>
            <w:rStyle w:val="Ohne"/>
            <w:rFonts w:ascii="Garamond Premier Pro Caption" w:hAnsi="Garamond Premier Pro Caption" w:hint="default"/>
            <w:sz w:val="22"/>
            <w:szCs w:val="22"/>
            <w:rtl w:val="0"/>
          </w:rPr>
          <w:delText>ä</w:delText>
        </w:r>
      </w:del>
      <w:del w:id="13284" w:date="2023-01-13T18:26:59Z" w:author="Jan Groh">
        <w:r>
          <w:rPr>
            <w:rStyle w:val="Ohne"/>
            <w:rFonts w:ascii="Garamond Premier Pro Caption" w:hAnsi="Garamond Premier Pro Caption"/>
            <w:sz w:val="22"/>
            <w:szCs w:val="22"/>
            <w:rtl w:val="0"/>
            <w:lang w:val="de-DE"/>
          </w:rPr>
          <w:delText>ttchen! Ja sieh, ich bin eben unverbesserlich, und wenn ich nicht zu den Unzufriedenen geh</w:delText>
        </w:r>
      </w:del>
      <w:del w:id="13285" w:date="2023-01-13T18:26:59Z" w:author="Jan Groh">
        <w:r>
          <w:rPr>
            <w:rStyle w:val="Ohne"/>
            <w:rFonts w:ascii="Garamond Premier Pro Caption" w:hAnsi="Garamond Premier Pro Caption" w:hint="default"/>
            <w:sz w:val="22"/>
            <w:szCs w:val="22"/>
            <w:rtl w:val="0"/>
            <w:lang w:val="sv-SE"/>
          </w:rPr>
          <w:delText>ö</w:delText>
        </w:r>
      </w:del>
      <w:del w:id="13286" w:date="2023-01-13T18:26:59Z" w:author="Jan Groh">
        <w:r>
          <w:rPr>
            <w:rStyle w:val="Ohne"/>
            <w:rFonts w:ascii="Garamond Premier Pro Caption" w:hAnsi="Garamond Premier Pro Caption"/>
            <w:sz w:val="22"/>
            <w:szCs w:val="22"/>
            <w:rtl w:val="0"/>
            <w:lang w:val="de-DE"/>
          </w:rPr>
          <w:delText>rte, w</w:delText>
        </w:r>
      </w:del>
      <w:del w:id="13287" w:date="2023-01-13T18:26:59Z" w:author="Jan Groh">
        <w:r>
          <w:rPr>
            <w:rStyle w:val="Ohne"/>
            <w:rFonts w:ascii="Garamond Premier Pro Caption" w:hAnsi="Garamond Premier Pro Caption" w:hint="default"/>
            <w:sz w:val="22"/>
            <w:szCs w:val="22"/>
            <w:rtl w:val="0"/>
          </w:rPr>
          <w:delText>ü</w:delText>
        </w:r>
      </w:del>
      <w:del w:id="13288" w:date="2023-01-13T18:26:59Z" w:author="Jan Groh">
        <w:r>
          <w:rPr>
            <w:rStyle w:val="Ohne"/>
            <w:rFonts w:ascii="Garamond Premier Pro Caption" w:hAnsi="Garamond Premier Pro Caption"/>
            <w:sz w:val="22"/>
            <w:szCs w:val="22"/>
            <w:rtl w:val="0"/>
            <w:lang w:val="de-DE"/>
          </w:rPr>
          <w:delText>rde ich entschieden ein Engagement als Naturbursche bei der Hofb</w:delText>
        </w:r>
      </w:del>
      <w:del w:id="13289" w:date="2023-01-13T18:26:59Z" w:author="Jan Groh">
        <w:r>
          <w:rPr>
            <w:rStyle w:val="Ohne"/>
            <w:rFonts w:ascii="Garamond Premier Pro Caption" w:hAnsi="Garamond Premier Pro Caption" w:hint="default"/>
            <w:sz w:val="22"/>
            <w:szCs w:val="22"/>
            <w:rtl w:val="0"/>
          </w:rPr>
          <w:delText>ü</w:delText>
        </w:r>
      </w:del>
      <w:del w:id="13290" w:date="2023-01-13T18:26:59Z" w:author="Jan Groh">
        <w:r>
          <w:rPr>
            <w:rStyle w:val="Ohne"/>
            <w:rFonts w:ascii="Garamond Premier Pro Caption" w:hAnsi="Garamond Premier Pro Caption"/>
            <w:sz w:val="22"/>
            <w:szCs w:val="22"/>
            <w:rtl w:val="0"/>
            <w:lang w:val="de-DE"/>
          </w:rPr>
          <w:delText>hne zu Steglitz suchen, denn Naturbursche, Gurli in Hosen, deutscher Michel in Glac</w:delText>
        </w:r>
      </w:del>
      <w:del w:id="13291" w:date="2023-01-13T18:26:59Z" w:author="Jan Groh">
        <w:r>
          <w:rPr>
            <w:rStyle w:val="Ohne"/>
            <w:rFonts w:ascii="Garamond Premier Pro Caption" w:hAnsi="Garamond Premier Pro Caption" w:hint="default"/>
            <w:sz w:val="22"/>
            <w:szCs w:val="22"/>
            <w:rtl w:val="0"/>
            <w:lang w:val="fr-FR"/>
          </w:rPr>
          <w:delText>é</w:delText>
        </w:r>
      </w:del>
      <w:del w:id="13292" w:date="2023-01-13T18:26:59Z" w:author="Jan Groh">
        <w:r>
          <w:rPr>
            <w:rStyle w:val="Ohne"/>
            <w:rFonts w:ascii="Garamond Premier Pro Caption" w:hAnsi="Garamond Premier Pro Caption"/>
            <w:sz w:val="22"/>
            <w:szCs w:val="22"/>
            <w:rtl w:val="0"/>
            <w:lang w:val="de-DE"/>
          </w:rPr>
          <w:delText xml:space="preserve">handschuhen bleibe ich, das ist schon nicht mehr zu </w:delText>
        </w:r>
      </w:del>
      <w:del w:id="13293" w:date="2023-01-13T18:26:59Z" w:author="Jan Groh">
        <w:r>
          <w:rPr>
            <w:rStyle w:val="Ohne"/>
            <w:rFonts w:ascii="Garamond Premier Pro Caption" w:hAnsi="Garamond Premier Pro Caption" w:hint="default"/>
            <w:sz w:val="22"/>
            <w:szCs w:val="22"/>
            <w:rtl w:val="0"/>
          </w:rPr>
          <w:delText>ä</w:delText>
        </w:r>
      </w:del>
      <w:del w:id="13294" w:date="2023-01-13T18:26:59Z" w:author="Jan Groh">
        <w:r>
          <w:rPr>
            <w:rStyle w:val="Ohne"/>
            <w:rFonts w:ascii="Garamond Premier Pro Caption" w:hAnsi="Garamond Premier Pro Caption"/>
            <w:sz w:val="22"/>
            <w:szCs w:val="22"/>
            <w:rtl w:val="0"/>
            <w:lang w:val="de-DE"/>
          </w:rPr>
          <w:delText>ndern!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95" w:date="2023-01-13T18:26:59Z" w:author="Jan Groh"/>
          <w:rStyle w:val="Ohne"/>
          <w:rFonts w:ascii="Garamond Premier Pro Caption" w:cs="Garamond Premier Pro Caption" w:hAnsi="Garamond Premier Pro Caption" w:eastAsia="Garamond Premier Pro Caption"/>
          <w:sz w:val="22"/>
          <w:szCs w:val="22"/>
        </w:rPr>
      </w:pPr>
      <w:del w:id="13296" w:date="2023-01-13T18:26:59Z" w:author="Jan Groh">
        <w:r>
          <w:rPr>
            <w:rStyle w:val="Ohne"/>
            <w:rFonts w:ascii="Garamond Premier Pro Caption" w:hAnsi="Garamond Premier Pro Caption"/>
            <w:sz w:val="22"/>
            <w:szCs w:val="22"/>
            <w:rtl w:val="0"/>
            <w:lang w:val="de-DE"/>
          </w:rPr>
          <w:delText>Als Goethes Enkel, als Dein Sohn, als Bruder des genialen Pippi will ich von den Menschen nicht mehr behandelt werden!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97" w:date="2023-01-05T23:23:12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98" w:date="2023-01-05T23:23:12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299" w:date="2023-01-05T23:23:12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00" w:date="2023-01-05T23:23:12Z" w:author="Jan Groh"/>
          <w:rFonts w:ascii="Garamond Premier Pro Bold" w:cs="Garamond Premier Pro Bold" w:hAnsi="Garamond Premier Pro Bold" w:eastAsia="Garamond Premier Pro Bold"/>
          <w:sz w:val="22"/>
          <w:szCs w:val="22"/>
        </w:rPr>
      </w:pPr>
      <w:del w:id="13301" w:date="2023-01-05T23:23:12Z" w:author="Jan Groh">
        <w:r>
          <w:rPr>
            <w:rFonts w:ascii="Garamond Premier Pro Bold" w:hAnsi="Garamond Premier Pro Bold"/>
            <w:sz w:val="22"/>
            <w:szCs w:val="22"/>
            <w:rtl w:val="0"/>
          </w:rPr>
          <w:delText>1846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02" w:date="2023-01-05T23:23:12Z" w:author="Jan Groh"/>
          <w:rFonts w:ascii="Garamond Premier Pro Caption" w:cs="Garamond Premier Pro Caption" w:hAnsi="Garamond Premier Pro Caption" w:eastAsia="Garamond Premier Pro Caption"/>
          <w:sz w:val="22"/>
          <w:szCs w:val="22"/>
        </w:rPr>
      </w:pPr>
      <w:del w:id="13303" w:date="2023-01-05T23:23:12Z" w:author="Jan Groh">
        <w:r>
          <w:rPr>
            <w:rFonts w:ascii="Garamond Premier Pro Caption" w:hAnsi="Garamond Premier Pro Caption"/>
            <w:sz w:val="22"/>
            <w:szCs w:val="22"/>
            <w:rtl w:val="0"/>
            <w:lang w:val="de-DE"/>
          </w:rPr>
          <w:delText>(Ottilie 49-/50-j</w:delText>
        </w:r>
      </w:del>
      <w:del w:id="13304" w:date="2023-01-05T23:23:12Z" w:author="Jan Groh">
        <w:r>
          <w:rPr>
            <w:rFonts w:ascii="Garamond Premier Pro Caption" w:hAnsi="Garamond Premier Pro Caption" w:hint="default"/>
            <w:sz w:val="22"/>
            <w:szCs w:val="22"/>
            <w:rtl w:val="0"/>
            <w:lang w:val="de-DE"/>
          </w:rPr>
          <w:delText>ä</w:delText>
        </w:r>
      </w:del>
      <w:del w:id="13305" w:date="2023-01-05T23:23:12Z" w:author="Jan Groh">
        <w:r>
          <w:rPr>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06"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07"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08" w:date="2023-01-13T18:26:59Z" w:author="Jan Groh"/>
          <w:rStyle w:val="Ohne"/>
          <w:rFonts w:ascii="Garamond Premier Pro Italic" w:cs="Garamond Premier Pro Italic" w:hAnsi="Garamond Premier Pro Italic" w:eastAsia="Garamond Premier Pro Italic"/>
          <w:sz w:val="22"/>
          <w:szCs w:val="22"/>
        </w:rPr>
      </w:pPr>
      <w:del w:id="13309"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10" w:date="2023-01-13T18:26:59Z" w:author="Jan Groh"/>
          <w:rStyle w:val="Ohne"/>
          <w:rFonts w:ascii="Garamond Premier Pro Italic" w:cs="Garamond Premier Pro Italic" w:hAnsi="Garamond Premier Pro Italic" w:eastAsia="Garamond Premier Pro Italic"/>
          <w:sz w:val="22"/>
          <w:szCs w:val="22"/>
        </w:rPr>
      </w:pPr>
      <w:del w:id="13311" w:date="2023-01-13T18:26:59Z" w:author="Jan Groh">
        <w:r>
          <w:rPr>
            <w:rStyle w:val="Ohne"/>
            <w:rFonts w:ascii="Garamond Premier Pro Italic" w:hAnsi="Garamond Premier Pro Italic"/>
            <w:sz w:val="22"/>
            <w:szCs w:val="22"/>
            <w:rtl w:val="0"/>
            <w:lang w:val="da-DK"/>
          </w:rPr>
          <w:delText>Rom, den 23. M</w:delText>
        </w:r>
      </w:del>
      <w:del w:id="13312" w:date="2023-01-13T18:26:59Z" w:author="Jan Groh">
        <w:r>
          <w:rPr>
            <w:rStyle w:val="Ohne"/>
            <w:rFonts w:ascii="Garamond Premier Pro Italic" w:hAnsi="Garamond Premier Pro Italic" w:hint="default"/>
            <w:sz w:val="22"/>
            <w:szCs w:val="22"/>
            <w:rtl w:val="0"/>
          </w:rPr>
          <w:delText>ä</w:delText>
        </w:r>
      </w:del>
      <w:del w:id="13313" w:date="2023-01-13T18:26:59Z" w:author="Jan Groh">
        <w:r>
          <w:rPr>
            <w:rStyle w:val="Ohne"/>
            <w:rFonts w:ascii="Garamond Premier Pro Italic" w:hAnsi="Garamond Premier Pro Italic"/>
            <w:sz w:val="22"/>
            <w:szCs w:val="22"/>
            <w:rtl w:val="0"/>
          </w:rPr>
          <w:delText>rz 1846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14" w:date="2023-01-13T18:26:59Z" w:author="Jan Groh"/>
          <w:rStyle w:val="Ohne"/>
          <w:rFonts w:ascii="Garamond Premier Pro Caption" w:cs="Garamond Premier Pro Caption" w:hAnsi="Garamond Premier Pro Caption" w:eastAsia="Garamond Premier Pro Caption"/>
          <w:sz w:val="22"/>
          <w:szCs w:val="22"/>
        </w:rPr>
      </w:pPr>
      <w:del w:id="13315" w:date="2023-01-13T18:26:59Z" w:author="Jan Groh">
        <w:r>
          <w:rPr>
            <w:rStyle w:val="Ohne"/>
            <w:rFonts w:ascii="Garamond Premier Pro Caption" w:hAnsi="Garamond Premier Pro Caption"/>
            <w:sz w:val="22"/>
            <w:szCs w:val="22"/>
            <w:rtl w:val="0"/>
            <w:lang w:val="de-DE"/>
          </w:rPr>
          <w:delText>Von meinem Gem</w:delText>
        </w:r>
      </w:del>
      <w:del w:id="13316" w:date="2023-01-13T18:26:59Z" w:author="Jan Groh">
        <w:r>
          <w:rPr>
            <w:rStyle w:val="Ohne"/>
            <w:rFonts w:ascii="Garamond Premier Pro Caption" w:hAnsi="Garamond Premier Pro Caption" w:hint="default"/>
            <w:sz w:val="22"/>
            <w:szCs w:val="22"/>
            <w:rtl w:val="0"/>
          </w:rPr>
          <w:delText>ü</w:delText>
        </w:r>
      </w:del>
      <w:del w:id="13317" w:date="2023-01-13T18:26:59Z" w:author="Jan Groh">
        <w:r>
          <w:rPr>
            <w:rStyle w:val="Ohne"/>
            <w:rFonts w:ascii="Garamond Premier Pro Caption" w:hAnsi="Garamond Premier Pro Caption"/>
            <w:sz w:val="22"/>
            <w:szCs w:val="22"/>
            <w:rtl w:val="0"/>
            <w:lang w:val="de-DE"/>
          </w:rPr>
          <w:delText>t kann ich Ihnen nicht viel Gutes sagen; ich bin auf den traurigen Punkt mit meiner Seele gekommen, da</w:delText>
        </w:r>
      </w:del>
      <w:del w:id="13318" w:date="2023-01-13T18:26:59Z" w:author="Jan Groh">
        <w:r>
          <w:rPr>
            <w:rStyle w:val="Ohne"/>
            <w:rFonts w:ascii="Garamond Premier Pro Caption" w:hAnsi="Garamond Premier Pro Caption" w:hint="default"/>
            <w:sz w:val="22"/>
            <w:szCs w:val="22"/>
            <w:rtl w:val="0"/>
            <w:lang w:val="de-DE"/>
          </w:rPr>
          <w:delText xml:space="preserve">ß </w:delText>
        </w:r>
      </w:del>
      <w:del w:id="13319" w:date="2023-01-13T18:26:59Z" w:author="Jan Groh">
        <w:r>
          <w:rPr>
            <w:rStyle w:val="Ohne"/>
            <w:rFonts w:ascii="Garamond Premier Pro Caption" w:hAnsi="Garamond Premier Pro Caption"/>
            <w:sz w:val="22"/>
            <w:szCs w:val="22"/>
            <w:rtl w:val="0"/>
            <w:lang w:val="de-DE"/>
          </w:rPr>
          <w:delText>mir meine Freunde eine Qual sind, wie ich vielleicht ihnen, und da</w:delText>
        </w:r>
      </w:del>
      <w:del w:id="13320" w:date="2023-01-13T18:26:59Z" w:author="Jan Groh">
        <w:r>
          <w:rPr>
            <w:rStyle w:val="Ohne"/>
            <w:rFonts w:ascii="Garamond Premier Pro Caption" w:hAnsi="Garamond Premier Pro Caption" w:hint="default"/>
            <w:sz w:val="22"/>
            <w:szCs w:val="22"/>
            <w:rtl w:val="0"/>
            <w:lang w:val="de-DE"/>
          </w:rPr>
          <w:delText xml:space="preserve">ß </w:delText>
        </w:r>
      </w:del>
      <w:del w:id="13321" w:date="2023-01-13T18:26:59Z" w:author="Jan Groh">
        <w:r>
          <w:rPr>
            <w:rStyle w:val="Ohne"/>
            <w:rFonts w:ascii="Garamond Premier Pro Caption" w:hAnsi="Garamond Premier Pro Caption"/>
            <w:sz w:val="22"/>
            <w:szCs w:val="22"/>
            <w:rtl w:val="0"/>
            <w:lang w:val="de-DE"/>
          </w:rPr>
          <w:delText>ich mich in ihrer Gegenwart beherrschen mu</w:delText>
        </w:r>
      </w:del>
      <w:del w:id="13322" w:date="2023-01-13T18:26:59Z" w:author="Jan Groh">
        <w:r>
          <w:rPr>
            <w:rStyle w:val="Ohne"/>
            <w:rFonts w:ascii="Garamond Premier Pro Caption" w:hAnsi="Garamond Premier Pro Caption" w:hint="default"/>
            <w:sz w:val="22"/>
            <w:szCs w:val="22"/>
            <w:rtl w:val="0"/>
            <w:lang w:val="de-DE"/>
          </w:rPr>
          <w:delText>ß</w:delText>
        </w:r>
      </w:del>
      <w:del w:id="13323" w:date="2023-01-13T18:26:59Z" w:author="Jan Groh">
        <w:r>
          <w:rPr>
            <w:rStyle w:val="Ohne"/>
            <w:rFonts w:ascii="Garamond Premier Pro Caption" w:hAnsi="Garamond Premier Pro Caption"/>
            <w:sz w:val="22"/>
            <w:szCs w:val="22"/>
            <w:rtl w:val="0"/>
            <w:lang w:val="de-DE"/>
          </w:rPr>
          <w:delText>, um nicht unfreundlich zu werden, als w</w:delText>
        </w:r>
      </w:del>
      <w:del w:id="13324" w:date="2023-01-13T18:26:59Z" w:author="Jan Groh">
        <w:r>
          <w:rPr>
            <w:rStyle w:val="Ohne"/>
            <w:rFonts w:ascii="Garamond Premier Pro Caption" w:hAnsi="Garamond Premier Pro Caption" w:hint="default"/>
            <w:sz w:val="22"/>
            <w:szCs w:val="22"/>
            <w:rtl w:val="0"/>
          </w:rPr>
          <w:delText>ä</w:delText>
        </w:r>
      </w:del>
      <w:del w:id="13325" w:date="2023-01-13T18:26:59Z" w:author="Jan Groh">
        <w:r>
          <w:rPr>
            <w:rStyle w:val="Ohne"/>
            <w:rFonts w:ascii="Garamond Premier Pro Caption" w:hAnsi="Garamond Premier Pro Caption"/>
            <w:sz w:val="22"/>
            <w:szCs w:val="22"/>
            <w:rtl w:val="0"/>
            <w:lang w:val="de-DE"/>
          </w:rPr>
          <w:delText>ren es unangenehme, widerw</w:delText>
        </w:r>
      </w:del>
      <w:del w:id="13326" w:date="2023-01-13T18:26:59Z" w:author="Jan Groh">
        <w:r>
          <w:rPr>
            <w:rStyle w:val="Ohne"/>
            <w:rFonts w:ascii="Garamond Premier Pro Caption" w:hAnsi="Garamond Premier Pro Caption" w:hint="default"/>
            <w:sz w:val="22"/>
            <w:szCs w:val="22"/>
            <w:rtl w:val="0"/>
          </w:rPr>
          <w:delText>ä</w:delText>
        </w:r>
      </w:del>
      <w:del w:id="13327" w:date="2023-01-13T18:26:59Z" w:author="Jan Groh">
        <w:r>
          <w:rPr>
            <w:rStyle w:val="Ohne"/>
            <w:rFonts w:ascii="Garamond Premier Pro Caption" w:hAnsi="Garamond Premier Pro Caption"/>
            <w:sz w:val="22"/>
            <w:szCs w:val="22"/>
            <w:rtl w:val="0"/>
            <w:lang w:val="de-DE"/>
          </w:rPr>
          <w:delText>rtige Personen. Sie erz</w:delText>
        </w:r>
      </w:del>
      <w:del w:id="13328" w:date="2023-01-13T18:26:59Z" w:author="Jan Groh">
        <w:r>
          <w:rPr>
            <w:rStyle w:val="Ohne"/>
            <w:rFonts w:ascii="Garamond Premier Pro Caption" w:hAnsi="Garamond Premier Pro Caption" w:hint="default"/>
            <w:sz w:val="22"/>
            <w:szCs w:val="22"/>
            <w:rtl w:val="0"/>
          </w:rPr>
          <w:delText>ü</w:delText>
        </w:r>
      </w:del>
      <w:del w:id="13329" w:date="2023-01-13T18:26:59Z" w:author="Jan Groh">
        <w:r>
          <w:rPr>
            <w:rStyle w:val="Ohne"/>
            <w:rFonts w:ascii="Garamond Premier Pro Caption" w:hAnsi="Garamond Premier Pro Caption"/>
            <w:sz w:val="22"/>
            <w:szCs w:val="22"/>
            <w:rtl w:val="0"/>
            <w:lang w:val="de-DE"/>
          </w:rPr>
          <w:delText>rnen mich eigentlich immer mit jedem Vorschlag, denn er macht mir nicht nur eine geistige, nein eine k</w:delText>
        </w:r>
      </w:del>
      <w:del w:id="13330" w:date="2023-01-13T18:26:59Z" w:author="Jan Groh">
        <w:r>
          <w:rPr>
            <w:rStyle w:val="Ohne"/>
            <w:rFonts w:ascii="Garamond Premier Pro Caption" w:hAnsi="Garamond Premier Pro Caption" w:hint="default"/>
            <w:sz w:val="22"/>
            <w:szCs w:val="22"/>
            <w:rtl w:val="0"/>
            <w:lang w:val="sv-SE"/>
          </w:rPr>
          <w:delText>ö</w:delText>
        </w:r>
      </w:del>
      <w:del w:id="13331" w:date="2023-01-13T18:26:59Z" w:author="Jan Groh">
        <w:r>
          <w:rPr>
            <w:rStyle w:val="Ohne"/>
            <w:rFonts w:ascii="Garamond Premier Pro Caption" w:hAnsi="Garamond Premier Pro Caption"/>
            <w:sz w:val="22"/>
            <w:szCs w:val="22"/>
            <w:rtl w:val="0"/>
            <w:lang w:val="de-DE"/>
          </w:rPr>
          <w:delText>rperliche Pein. Ich f</w:delText>
        </w:r>
      </w:del>
      <w:del w:id="13332" w:date="2023-01-13T18:26:59Z" w:author="Jan Groh">
        <w:r>
          <w:rPr>
            <w:rStyle w:val="Ohne"/>
            <w:rFonts w:ascii="Garamond Premier Pro Caption" w:hAnsi="Garamond Premier Pro Caption" w:hint="default"/>
            <w:sz w:val="22"/>
            <w:szCs w:val="22"/>
            <w:rtl w:val="0"/>
          </w:rPr>
          <w:delText>ü</w:delText>
        </w:r>
      </w:del>
      <w:del w:id="13333" w:date="2023-01-13T18:26:59Z" w:author="Jan Groh">
        <w:r>
          <w:rPr>
            <w:rStyle w:val="Ohne"/>
            <w:rFonts w:ascii="Garamond Premier Pro Caption" w:hAnsi="Garamond Premier Pro Caption"/>
            <w:sz w:val="22"/>
            <w:szCs w:val="22"/>
            <w:rtl w:val="0"/>
            <w:lang w:val="de-DE"/>
          </w:rPr>
          <w:delText>hle mich sterbend, ich kann nichts mehr ohne die gr</w:delText>
        </w:r>
      </w:del>
      <w:del w:id="13334" w:date="2023-01-13T18:26:59Z" w:author="Jan Groh">
        <w:r>
          <w:rPr>
            <w:rStyle w:val="Ohne"/>
            <w:rFonts w:ascii="Garamond Premier Pro Caption" w:hAnsi="Garamond Premier Pro Caption" w:hint="default"/>
            <w:sz w:val="22"/>
            <w:szCs w:val="22"/>
            <w:rtl w:val="0"/>
            <w:lang w:val="de-DE"/>
          </w:rPr>
          <w:delText>öß</w:delText>
        </w:r>
      </w:del>
      <w:del w:id="13335" w:date="2023-01-13T18:26:59Z" w:author="Jan Groh">
        <w:r>
          <w:rPr>
            <w:rStyle w:val="Ohne"/>
            <w:rFonts w:ascii="Garamond Premier Pro Caption" w:hAnsi="Garamond Premier Pro Caption"/>
            <w:sz w:val="22"/>
            <w:szCs w:val="22"/>
            <w:rtl w:val="0"/>
            <w:lang w:val="de-DE"/>
          </w:rPr>
          <w:delText>te Anstrengung tun. T</w:delText>
        </w:r>
      </w:del>
      <w:del w:id="13336" w:date="2023-01-13T18:26:59Z" w:author="Jan Groh">
        <w:r>
          <w:rPr>
            <w:rStyle w:val="Ohne"/>
            <w:rFonts w:ascii="Garamond Premier Pro Caption" w:hAnsi="Garamond Premier Pro Caption" w:hint="default"/>
            <w:sz w:val="22"/>
            <w:szCs w:val="22"/>
            <w:rtl w:val="0"/>
          </w:rPr>
          <w:delText>ä</w:delText>
        </w:r>
      </w:del>
      <w:del w:id="13337" w:date="2023-01-13T18:26:59Z" w:author="Jan Groh">
        <w:r>
          <w:rPr>
            <w:rStyle w:val="Ohne"/>
            <w:rFonts w:ascii="Garamond Premier Pro Caption" w:hAnsi="Garamond Premier Pro Caption"/>
            <w:sz w:val="22"/>
            <w:szCs w:val="22"/>
            <w:rtl w:val="0"/>
            <w:lang w:val="de-DE"/>
          </w:rPr>
          <w:delText>glich werde ich trostloser, meine alte Elastizit</w:delText>
        </w:r>
      </w:del>
      <w:del w:id="13338" w:date="2023-01-13T18:26:59Z" w:author="Jan Groh">
        <w:r>
          <w:rPr>
            <w:rStyle w:val="Ohne"/>
            <w:rFonts w:ascii="Garamond Premier Pro Caption" w:hAnsi="Garamond Premier Pro Caption" w:hint="default"/>
            <w:sz w:val="22"/>
            <w:szCs w:val="22"/>
            <w:rtl w:val="0"/>
          </w:rPr>
          <w:delText>ä</w:delText>
        </w:r>
      </w:del>
      <w:del w:id="13339" w:date="2023-01-13T18:26:59Z" w:author="Jan Groh">
        <w:r>
          <w:rPr>
            <w:rStyle w:val="Ohne"/>
            <w:rFonts w:ascii="Garamond Premier Pro Caption" w:hAnsi="Garamond Premier Pro Caption"/>
            <w:sz w:val="22"/>
            <w:szCs w:val="22"/>
            <w:rtl w:val="0"/>
            <w:lang w:val="de-DE"/>
          </w:rPr>
          <w:delText>t ist ganz verschwunden, ich nehme alles ohne Teilnahme auf.</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40" w:date="2023-01-13T18:26:59Z" w:author="Jan Groh"/>
          <w:rStyle w:val="Ohne"/>
          <w:rFonts w:ascii="Garamond Premier Pro Caption" w:cs="Garamond Premier Pro Caption" w:hAnsi="Garamond Premier Pro Caption" w:eastAsia="Garamond Premier Pro Caption"/>
          <w:sz w:val="22"/>
          <w:szCs w:val="22"/>
        </w:rPr>
      </w:pPr>
      <w:del w:id="13341" w:date="2023-01-13T18:26:59Z" w:author="Jan Groh">
        <w:r>
          <w:rPr>
            <w:rStyle w:val="Ohne"/>
            <w:rFonts w:ascii="Garamond Premier Pro Caption" w:hAnsi="Garamond Premier Pro Caption"/>
            <w:sz w:val="22"/>
            <w:szCs w:val="22"/>
            <w:rtl w:val="0"/>
            <w:lang w:val="de-DE"/>
          </w:rPr>
          <w:delText>Ich meine immer, in der Liebe gerade br</w:delText>
        </w:r>
      </w:del>
      <w:del w:id="13342" w:date="2023-01-13T18:26:59Z" w:author="Jan Groh">
        <w:r>
          <w:rPr>
            <w:rStyle w:val="Ohne"/>
            <w:rFonts w:ascii="Garamond Premier Pro Caption" w:hAnsi="Garamond Premier Pro Caption" w:hint="default"/>
            <w:sz w:val="22"/>
            <w:szCs w:val="22"/>
            <w:rtl w:val="0"/>
          </w:rPr>
          <w:delText>ä</w:delText>
        </w:r>
      </w:del>
      <w:del w:id="13343" w:date="2023-01-13T18:26:59Z" w:author="Jan Groh">
        <w:r>
          <w:rPr>
            <w:rStyle w:val="Ohne"/>
            <w:rFonts w:ascii="Garamond Premier Pro Caption" w:hAnsi="Garamond Premier Pro Caption"/>
            <w:sz w:val="22"/>
            <w:szCs w:val="22"/>
            <w:rtl w:val="0"/>
            <w:lang w:val="de-DE"/>
          </w:rPr>
          <w:delText>chen alle Quellen los und lie</w:delText>
        </w:r>
      </w:del>
      <w:del w:id="13344" w:date="2023-01-13T18:26:59Z" w:author="Jan Groh">
        <w:r>
          <w:rPr>
            <w:rStyle w:val="Ohne"/>
            <w:rFonts w:ascii="Garamond Premier Pro Caption" w:hAnsi="Garamond Premier Pro Caption" w:hint="default"/>
            <w:sz w:val="22"/>
            <w:szCs w:val="22"/>
            <w:rtl w:val="0"/>
            <w:lang w:val="de-DE"/>
          </w:rPr>
          <w:delText>ß</w:delText>
        </w:r>
      </w:del>
      <w:del w:id="13345" w:date="2023-01-13T18:26:59Z" w:author="Jan Groh">
        <w:r>
          <w:rPr>
            <w:rStyle w:val="Ohne"/>
            <w:rFonts w:ascii="Garamond Premier Pro Caption" w:hAnsi="Garamond Premier Pro Caption"/>
            <w:sz w:val="22"/>
            <w:szCs w:val="22"/>
            <w:rtl w:val="0"/>
            <w:lang w:val="de-DE"/>
          </w:rPr>
          <w:delText>en den Strom der Liebe anschwellen, dadurch, da</w:delText>
        </w:r>
      </w:del>
      <w:del w:id="13346" w:date="2023-01-13T18:26:59Z" w:author="Jan Groh">
        <w:r>
          <w:rPr>
            <w:rStyle w:val="Ohne"/>
            <w:rFonts w:ascii="Garamond Premier Pro Caption" w:hAnsi="Garamond Premier Pro Caption" w:hint="default"/>
            <w:sz w:val="22"/>
            <w:szCs w:val="22"/>
            <w:rtl w:val="0"/>
            <w:lang w:val="de-DE"/>
          </w:rPr>
          <w:delText xml:space="preserve">ß </w:delText>
        </w:r>
      </w:del>
      <w:del w:id="13347" w:date="2023-01-13T18:26:59Z" w:author="Jan Groh">
        <w:r>
          <w:rPr>
            <w:rStyle w:val="Ohne"/>
            <w:rFonts w:ascii="Garamond Premier Pro Caption" w:hAnsi="Garamond Premier Pro Caption"/>
            <w:sz w:val="22"/>
            <w:szCs w:val="22"/>
            <w:rtl w:val="0"/>
            <w:lang w:val="de-DE"/>
          </w:rPr>
          <w:delText>sie sich in ihnen erg</w:delText>
        </w:r>
      </w:del>
      <w:del w:id="13348" w:date="2023-01-13T18:26:59Z" w:author="Jan Groh">
        <w:r>
          <w:rPr>
            <w:rStyle w:val="Ohne"/>
            <w:rFonts w:ascii="Garamond Premier Pro Caption" w:hAnsi="Garamond Premier Pro Caption" w:hint="default"/>
            <w:sz w:val="22"/>
            <w:szCs w:val="22"/>
            <w:rtl w:val="0"/>
            <w:lang w:val="sv-SE"/>
          </w:rPr>
          <w:delText>ö</w:delText>
        </w:r>
      </w:del>
      <w:del w:id="13349" w:date="2023-01-13T18:26:59Z" w:author="Jan Groh">
        <w:r>
          <w:rPr>
            <w:rStyle w:val="Ohne"/>
            <w:rFonts w:ascii="Garamond Premier Pro Caption" w:hAnsi="Garamond Premier Pro Caption"/>
            <w:sz w:val="22"/>
            <w:szCs w:val="22"/>
            <w:rtl w:val="0"/>
            <w:lang w:val="de-DE"/>
          </w:rPr>
          <w:delText>ssen, die ganze Natur, die ganze Welt scheint mir im Dienste der Liebe zu stehen</w:delText>
        </w:r>
      </w:del>
      <w:del w:id="13350" w:date="2023-01-13T18:26:59Z" w:author="Jan Groh">
        <w:r>
          <w:rPr>
            <w:rStyle w:val="Ohne"/>
            <w:rFonts w:ascii="Garamond Premier Pro Caption" w:hAnsi="Garamond Premier Pro Caption"/>
            <w:sz w:val="22"/>
            <w:szCs w:val="22"/>
            <w:rtl w:val="0"/>
            <w:lang w:val="de-DE"/>
          </w:rPr>
          <w:delText>,</w:delText>
        </w:r>
      </w:del>
      <w:del w:id="13351" w:date="2023-01-13T18:26:59Z" w:author="Jan Groh">
        <w:r>
          <w:rPr>
            <w:rStyle w:val="Ohne"/>
            <w:rFonts w:ascii="Garamond Premier Pro Caption" w:hAnsi="Garamond Premier Pro Caption"/>
            <w:sz w:val="22"/>
            <w:szCs w:val="22"/>
            <w:rtl w:val="0"/>
            <w:lang w:val="de-DE"/>
          </w:rPr>
          <w:delText xml:space="preserve"> die Phantasie sch</w:delText>
        </w:r>
      </w:del>
      <w:del w:id="13352" w:date="2023-01-13T18:26:59Z" w:author="Jan Groh">
        <w:r>
          <w:rPr>
            <w:rStyle w:val="Ohne"/>
            <w:rFonts w:ascii="Garamond Premier Pro Caption" w:hAnsi="Garamond Premier Pro Caption" w:hint="default"/>
            <w:sz w:val="22"/>
            <w:szCs w:val="22"/>
            <w:rtl w:val="0"/>
          </w:rPr>
          <w:delText>ü</w:delText>
        </w:r>
      </w:del>
      <w:del w:id="13353" w:date="2023-01-13T18:26:59Z" w:author="Jan Groh">
        <w:r>
          <w:rPr>
            <w:rStyle w:val="Ohne"/>
            <w:rFonts w:ascii="Garamond Premier Pro Caption" w:hAnsi="Garamond Premier Pro Caption"/>
            <w:sz w:val="22"/>
            <w:szCs w:val="22"/>
            <w:rtl w:val="0"/>
            <w:lang w:val="de-DE"/>
          </w:rPr>
          <w:delText>rt mit ihrem Fl</w:delText>
        </w:r>
      </w:del>
      <w:del w:id="13354" w:date="2023-01-13T18:26:59Z" w:author="Jan Groh">
        <w:r>
          <w:rPr>
            <w:rStyle w:val="Ohne"/>
            <w:rFonts w:ascii="Garamond Premier Pro Caption" w:hAnsi="Garamond Premier Pro Caption" w:hint="default"/>
            <w:sz w:val="22"/>
            <w:szCs w:val="22"/>
            <w:rtl w:val="0"/>
          </w:rPr>
          <w:delText>ü</w:delText>
        </w:r>
      </w:del>
      <w:del w:id="13355" w:date="2023-01-13T18:26:59Z" w:author="Jan Groh">
        <w:r>
          <w:rPr>
            <w:rStyle w:val="Ohne"/>
            <w:rFonts w:ascii="Garamond Premier Pro Caption" w:hAnsi="Garamond Premier Pro Caption"/>
            <w:sz w:val="22"/>
            <w:szCs w:val="22"/>
            <w:rtl w:val="0"/>
            <w:lang w:val="de-DE"/>
          </w:rPr>
          <w:delText>gelschlag die Flamme, und dann blickt man doch wieder in anderen Momenten so klar und ruhig zum Himmel, als h</w:delText>
        </w:r>
      </w:del>
      <w:del w:id="13356" w:date="2023-01-13T18:26:59Z" w:author="Jan Groh">
        <w:r>
          <w:rPr>
            <w:rStyle w:val="Ohne"/>
            <w:rFonts w:ascii="Garamond Premier Pro Caption" w:hAnsi="Garamond Premier Pro Caption" w:hint="default"/>
            <w:sz w:val="22"/>
            <w:szCs w:val="22"/>
            <w:rtl w:val="0"/>
          </w:rPr>
          <w:delText>ä</w:delText>
        </w:r>
      </w:del>
      <w:del w:id="13357" w:date="2023-01-13T18:26:59Z" w:author="Jan Groh">
        <w:r>
          <w:rPr>
            <w:rStyle w:val="Ohne"/>
            <w:rFonts w:ascii="Garamond Premier Pro Caption" w:hAnsi="Garamond Premier Pro Caption"/>
            <w:sz w:val="22"/>
            <w:szCs w:val="22"/>
            <w:rtl w:val="0"/>
            <w:lang w:val="de-DE"/>
          </w:rPr>
          <w:delText>tte man mit den irdischen Empfindungen nichts gemein</w:delText>
        </w:r>
      </w:del>
      <w:del w:id="13358"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5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6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6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62" w:date="2023-01-13T18:26:59Z" w:author="Jan Groh"/>
          <w:rStyle w:val="Ohne"/>
          <w:rFonts w:ascii="Garamond Premier Pro Caption" w:cs="Garamond Premier Pro Caption" w:hAnsi="Garamond Premier Pro Caption" w:eastAsia="Garamond Premier Pro Caption"/>
          <w:sz w:val="22"/>
          <w:szCs w:val="22"/>
        </w:rPr>
      </w:pPr>
      <w:del w:id="13363" w:date="2023-01-05T23:23:25Z" w:author="Jan Groh">
        <w:r>
          <w:rPr>
            <w:rFonts w:ascii="Garamond Premier Pro Bold" w:hAnsi="Garamond Premier Pro Bold"/>
            <w:sz w:val="22"/>
            <w:szCs w:val="22"/>
            <w:rtl w:val="0"/>
          </w:rPr>
          <w:delText>1847</w:delText>
        </w:r>
      </w:del>
      <w:ins w:id="13364" w:date="2023-01-05T23:23:26Z" w:author="Jan Groh">
        <w:del w:id="13365" w:date="2023-01-13T18:26:59Z" w:author="Jan Groh">
          <w:r>
            <w:rPr>
              <w:rFonts w:ascii="Garamond Premier Pro Bold" w:hAnsi="Garamond Premier Pro Bold"/>
              <w:sz w:val="22"/>
              <w:szCs w:val="22"/>
              <w:rtl w:val="0"/>
              <w:lang w:val="de-DE"/>
            </w:rPr>
            <w:delText>50</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66" w:date="2023-01-13T18:26:59Z" w:author="Jan Groh"/>
          <w:rFonts w:ascii="Garamond Premier Pro Caption" w:cs="Garamond Premier Pro Caption" w:hAnsi="Garamond Premier Pro Caption" w:eastAsia="Garamond Premier Pro Caption"/>
          <w:sz w:val="22"/>
          <w:szCs w:val="22"/>
        </w:rPr>
      </w:pPr>
      <w:del w:id="13367" w:date="2023-01-13T18:26:59Z" w:author="Jan Groh">
        <w:r>
          <w:rPr>
            <w:rFonts w:ascii="Garamond Premier Pro Caption" w:hAnsi="Garamond Premier Pro Caption"/>
            <w:sz w:val="22"/>
            <w:szCs w:val="22"/>
            <w:rtl w:val="0"/>
            <w:lang w:val="de-DE"/>
          </w:rPr>
          <w:delText>(</w:delText>
        </w:r>
      </w:del>
      <w:del w:id="13368" w:date="2023-01-05T23:23:36Z" w:author="Jan Groh">
        <w:r>
          <w:rPr>
            <w:rFonts w:ascii="Garamond Premier Pro Caption" w:hAnsi="Garamond Premier Pro Caption"/>
            <w:sz w:val="22"/>
            <w:szCs w:val="22"/>
            <w:rtl w:val="0"/>
            <w:lang w:val="de-DE"/>
          </w:rPr>
          <w:delText>Ottilie 50-/51-j</w:delText>
        </w:r>
      </w:del>
      <w:del w:id="13369" w:date="2023-01-05T23:23:36Z" w:author="Jan Groh">
        <w:r>
          <w:rPr>
            <w:rFonts w:ascii="Garamond Premier Pro Caption" w:hAnsi="Garamond Premier Pro Caption" w:hint="default"/>
            <w:sz w:val="22"/>
            <w:szCs w:val="22"/>
            <w:rtl w:val="0"/>
            <w:lang w:val="de-DE"/>
          </w:rPr>
          <w:delText>ä</w:delText>
        </w:r>
      </w:del>
      <w:del w:id="13370" w:date="2023-01-05T23:23:36Z" w:author="Jan Groh">
        <w:r>
          <w:rPr>
            <w:rFonts w:ascii="Garamond Premier Pro Caption" w:hAnsi="Garamond Premier Pro Caption"/>
            <w:sz w:val="22"/>
            <w:szCs w:val="22"/>
            <w:rtl w:val="0"/>
            <w:lang w:val="de-DE"/>
          </w:rPr>
          <w:delText>hrig</w:delText>
        </w:r>
      </w:del>
      <w:ins w:id="13371" w:date="2023-01-05T23:23:39Z" w:author="Jan Groh">
        <w:del w:id="13372" w:date="2023-01-13T18:26:59Z" w:author="Jan Groh">
          <w:r>
            <w:rPr>
              <w:rFonts w:ascii="Garamond Premier Pro Caption" w:hAnsi="Garamond Premier Pro Caption"/>
              <w:sz w:val="22"/>
              <w:szCs w:val="22"/>
              <w:rtl w:val="0"/>
              <w:lang w:val="de-DE"/>
            </w:rPr>
            <w:delText>1846/47</w:delText>
          </w:r>
        </w:del>
      </w:ins>
      <w:del w:id="13373"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7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7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76" w:date="2023-01-13T18:26:59Z" w:author="Jan Groh"/>
          <w:rStyle w:val="Ohne"/>
          <w:rFonts w:ascii="Garamond Premier Pro Italic" w:cs="Garamond Premier Pro Italic" w:hAnsi="Garamond Premier Pro Italic" w:eastAsia="Garamond Premier Pro Italic"/>
          <w:sz w:val="22"/>
          <w:szCs w:val="22"/>
        </w:rPr>
      </w:pPr>
      <w:del w:id="13377" w:date="2023-01-13T18:26:59Z" w:author="Jan Groh">
        <w:r>
          <w:rPr>
            <w:rStyle w:val="Ohne"/>
            <w:rFonts w:ascii="Garamond Premier Pro Italic" w:hAnsi="Garamond Premier Pro Italic"/>
            <w:sz w:val="22"/>
            <w:szCs w:val="22"/>
            <w:rtl w:val="0"/>
            <w:lang w:val="de-DE"/>
          </w:rPr>
          <w:delText>Ottilie an Anna Gargallo</w:delText>
        </w:r>
      </w:del>
      <w:del w:id="13378"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200"/>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79" w:date="2023-01-13T18:26:59Z" w:author="Jan Groh"/>
          <w:rStyle w:val="Ohne"/>
          <w:rFonts w:ascii="Garamond Premier Pro Italic" w:cs="Garamond Premier Pro Italic" w:hAnsi="Garamond Premier Pro Italic" w:eastAsia="Garamond Premier Pro Italic"/>
          <w:sz w:val="22"/>
          <w:szCs w:val="22"/>
        </w:rPr>
      </w:pPr>
      <w:del w:id="13380" w:date="2023-01-13T18:26:59Z" w:author="Jan Groh">
        <w:r>
          <w:rPr>
            <w:rStyle w:val="Ohne"/>
            <w:rFonts w:ascii="Garamond Premier Pro Italic" w:hAnsi="Garamond Premier Pro Italic"/>
            <w:sz w:val="22"/>
            <w:szCs w:val="22"/>
            <w:rtl w:val="0"/>
            <w:lang w:val="de-DE"/>
          </w:rPr>
          <w:delText>Venedig, den 14. Oktober 1847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81" w:date="2023-01-13T18:26:59Z" w:author="Jan Groh"/>
          <w:rStyle w:val="Ohne"/>
          <w:rFonts w:ascii="Garamond Premier Pro Caption" w:cs="Garamond Premier Pro Caption" w:hAnsi="Garamond Premier Pro Caption" w:eastAsia="Garamond Premier Pro Caption"/>
          <w:sz w:val="22"/>
          <w:szCs w:val="22"/>
        </w:rPr>
      </w:pPr>
      <w:del w:id="13382" w:date="2023-01-13T18:26:59Z" w:author="Jan Groh">
        <w:r>
          <w:rPr>
            <w:rStyle w:val="Ohne"/>
            <w:rFonts w:ascii="Garamond Premier Pro Caption" w:hAnsi="Garamond Premier Pro Caption"/>
            <w:sz w:val="22"/>
            <w:szCs w:val="22"/>
            <w:rtl w:val="0"/>
            <w:lang w:val="de-DE"/>
          </w:rPr>
          <w:delText>Meine liebste Anna!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383" w:date="2023-01-13T18:26:59Z" w:author="Jan Groh"/>
          <w:rStyle w:val="Ohne"/>
          <w:rFonts w:ascii="Garamond Premier Pro Caption" w:cs="Garamond Premier Pro Caption" w:hAnsi="Garamond Premier Pro Caption" w:eastAsia="Garamond Premier Pro Caption"/>
          <w:sz w:val="22"/>
          <w:szCs w:val="22"/>
        </w:rPr>
      </w:pPr>
      <w:del w:id="13384" w:date="2023-01-13T18:26:59Z" w:author="Jan Groh">
        <w:r>
          <w:rPr>
            <w:rStyle w:val="Ohne"/>
            <w:rFonts w:ascii="Garamond Premier Pro Caption" w:hAnsi="Garamond Premier Pro Caption"/>
            <w:sz w:val="22"/>
            <w:szCs w:val="22"/>
            <w:rtl w:val="0"/>
            <w:lang w:val="de-DE"/>
          </w:rPr>
          <w:delText>Von unserem napolitanischen Freund werden Sie das kleine Billet erhalten haben, das ich Ihnen schrieb, mit einem Rosenkranz als Andenken an meinen Empfang beim Heiligen Vater. Von Bologna an ging es Wolf immer schlechter, so da</w:delText>
        </w:r>
      </w:del>
      <w:del w:id="13385" w:date="2023-01-13T18:26:59Z" w:author="Jan Groh">
        <w:r>
          <w:rPr>
            <w:rStyle w:val="Ohne"/>
            <w:rFonts w:ascii="Garamond Premier Pro Caption" w:hAnsi="Garamond Premier Pro Caption" w:hint="default"/>
            <w:sz w:val="22"/>
            <w:szCs w:val="22"/>
            <w:rtl w:val="0"/>
            <w:lang w:val="de-DE"/>
          </w:rPr>
          <w:delText xml:space="preserve">ß </w:delText>
        </w:r>
      </w:del>
      <w:del w:id="13386" w:date="2023-01-13T18:26:59Z" w:author="Jan Groh">
        <w:r>
          <w:rPr>
            <w:rStyle w:val="Ohne"/>
            <w:rFonts w:ascii="Garamond Premier Pro Caption" w:hAnsi="Garamond Premier Pro Caption"/>
            <w:sz w:val="22"/>
            <w:szCs w:val="22"/>
            <w:rtl w:val="0"/>
            <w:lang w:val="de-DE"/>
          </w:rPr>
          <w:delText>wir gezwungen waren, uns in Verona aufzuhalten. Durch einen jener Zuf</w:delText>
        </w:r>
      </w:del>
      <w:del w:id="13387" w:date="2023-01-13T18:26:59Z" w:author="Jan Groh">
        <w:r>
          <w:rPr>
            <w:rStyle w:val="Ohne"/>
            <w:rFonts w:ascii="Garamond Premier Pro Caption" w:hAnsi="Garamond Premier Pro Caption" w:hint="default"/>
            <w:sz w:val="22"/>
            <w:szCs w:val="22"/>
            <w:rtl w:val="0"/>
          </w:rPr>
          <w:delText>ä</w:delText>
        </w:r>
      </w:del>
      <w:del w:id="13388" w:date="2023-01-13T18:26:59Z" w:author="Jan Groh">
        <w:r>
          <w:rPr>
            <w:rStyle w:val="Ohne"/>
            <w:rFonts w:ascii="Garamond Premier Pro Caption" w:hAnsi="Garamond Premier Pro Caption"/>
            <w:sz w:val="22"/>
            <w:szCs w:val="22"/>
            <w:rtl w:val="0"/>
            <w:lang w:val="de-DE"/>
          </w:rPr>
          <w:delText>lle, die in meinem Leben h</w:delText>
        </w:r>
      </w:del>
      <w:del w:id="13389" w:date="2023-01-13T18:26:59Z" w:author="Jan Groh">
        <w:r>
          <w:rPr>
            <w:rStyle w:val="Ohne"/>
            <w:rFonts w:ascii="Garamond Premier Pro Caption" w:hAnsi="Garamond Premier Pro Caption" w:hint="default"/>
            <w:sz w:val="22"/>
            <w:szCs w:val="22"/>
            <w:rtl w:val="0"/>
          </w:rPr>
          <w:delText>ä</w:delText>
        </w:r>
      </w:del>
      <w:del w:id="13390" w:date="2023-01-13T18:26:59Z" w:author="Jan Groh">
        <w:r>
          <w:rPr>
            <w:rStyle w:val="Ohne"/>
            <w:rFonts w:ascii="Garamond Premier Pro Caption" w:hAnsi="Garamond Premier Pro Caption"/>
            <w:sz w:val="22"/>
            <w:szCs w:val="22"/>
            <w:rtl w:val="0"/>
            <w:lang w:val="de-DE"/>
          </w:rPr>
          <w:delText>ufig gewesen sind, da</w:delText>
        </w:r>
      </w:del>
      <w:del w:id="13391" w:date="2023-01-13T18:26:59Z" w:author="Jan Groh">
        <w:r>
          <w:rPr>
            <w:rStyle w:val="Ohne"/>
            <w:rFonts w:ascii="Garamond Premier Pro Caption" w:hAnsi="Garamond Premier Pro Caption" w:hint="default"/>
            <w:sz w:val="22"/>
            <w:szCs w:val="22"/>
            <w:rtl w:val="0"/>
            <w:lang w:val="de-DE"/>
          </w:rPr>
          <w:delText xml:space="preserve">ß </w:delText>
        </w:r>
      </w:del>
      <w:del w:id="13392" w:date="2023-01-13T18:26:59Z" w:author="Jan Groh">
        <w:r>
          <w:rPr>
            <w:rStyle w:val="Ohne"/>
            <w:rFonts w:ascii="Garamond Premier Pro Caption" w:hAnsi="Garamond Premier Pro Caption"/>
            <w:sz w:val="22"/>
            <w:szCs w:val="22"/>
            <w:rtl w:val="0"/>
            <w:lang w:val="de-DE"/>
          </w:rPr>
          <w:delText xml:space="preserve">sie mich jetzt nicht mehr </w:delText>
        </w:r>
      </w:del>
      <w:del w:id="13393" w:date="2023-01-13T18:26:59Z" w:author="Jan Groh">
        <w:r>
          <w:rPr>
            <w:rStyle w:val="Ohne"/>
            <w:rFonts w:ascii="Garamond Premier Pro Caption" w:hAnsi="Garamond Premier Pro Caption" w:hint="default"/>
            <w:sz w:val="22"/>
            <w:szCs w:val="22"/>
            <w:rtl w:val="0"/>
          </w:rPr>
          <w:delText>ü</w:delText>
        </w:r>
      </w:del>
      <w:del w:id="13394" w:date="2023-01-13T18:26:59Z" w:author="Jan Groh">
        <w:r>
          <w:rPr>
            <w:rStyle w:val="Ohne"/>
            <w:rFonts w:ascii="Garamond Premier Pro Caption" w:hAnsi="Garamond Premier Pro Caption"/>
            <w:sz w:val="22"/>
            <w:szCs w:val="22"/>
            <w:rtl w:val="0"/>
            <w:lang w:val="de-DE"/>
          </w:rPr>
          <w:delText>berraschen k</w:delText>
        </w:r>
      </w:del>
      <w:del w:id="13395" w:date="2023-01-13T18:26:59Z" w:author="Jan Groh">
        <w:r>
          <w:rPr>
            <w:rStyle w:val="Ohne"/>
            <w:rFonts w:ascii="Garamond Premier Pro Caption" w:hAnsi="Garamond Premier Pro Caption" w:hint="default"/>
            <w:sz w:val="22"/>
            <w:szCs w:val="22"/>
            <w:rtl w:val="0"/>
            <w:lang w:val="sv-SE"/>
          </w:rPr>
          <w:delText>ö</w:delText>
        </w:r>
      </w:del>
      <w:del w:id="13396" w:date="2023-01-13T18:26:59Z" w:author="Jan Groh">
        <w:r>
          <w:rPr>
            <w:rStyle w:val="Ohne"/>
            <w:rFonts w:ascii="Garamond Premier Pro Caption" w:hAnsi="Garamond Premier Pro Caption"/>
            <w:sz w:val="22"/>
            <w:szCs w:val="22"/>
            <w:rtl w:val="0"/>
            <w:lang w:val="de-DE"/>
          </w:rPr>
          <w:delText>nnen, begegnete ich in Verona in unserem eigenen Hotel Mrs. Jameson und noch einer anderen englischen Freundin und verbrachte dort einen gl</w:delText>
        </w:r>
      </w:del>
      <w:del w:id="13397" w:date="2023-01-13T18:26:59Z" w:author="Jan Groh">
        <w:r>
          <w:rPr>
            <w:rStyle w:val="Ohne"/>
            <w:rFonts w:ascii="Garamond Premier Pro Caption" w:hAnsi="Garamond Premier Pro Caption" w:hint="default"/>
            <w:sz w:val="22"/>
            <w:szCs w:val="22"/>
            <w:rtl w:val="0"/>
          </w:rPr>
          <w:delText>ü</w:delText>
        </w:r>
      </w:del>
      <w:del w:id="13398" w:date="2023-01-13T18:26:59Z" w:author="Jan Groh">
        <w:r>
          <w:rPr>
            <w:rStyle w:val="Ohne"/>
            <w:rFonts w:ascii="Garamond Premier Pro Caption" w:hAnsi="Garamond Premier Pro Caption"/>
            <w:sz w:val="22"/>
            <w:szCs w:val="22"/>
            <w:rtl w:val="0"/>
            <w:lang w:val="de-DE"/>
          </w:rPr>
          <w:delText>cklichen Tag. Diese Begegnung bewog sie, den Weg nach Meran zu nehmen, da sie nun sicher war, uns dort zu treffen. Zwar war das Gl</w:delText>
        </w:r>
      </w:del>
      <w:del w:id="13399" w:date="2023-01-13T18:26:59Z" w:author="Jan Groh">
        <w:r>
          <w:rPr>
            <w:rStyle w:val="Ohne"/>
            <w:rFonts w:ascii="Garamond Premier Pro Caption" w:hAnsi="Garamond Premier Pro Caption" w:hint="default"/>
            <w:sz w:val="22"/>
            <w:szCs w:val="22"/>
            <w:rtl w:val="0"/>
          </w:rPr>
          <w:delText>ü</w:delText>
        </w:r>
      </w:del>
      <w:del w:id="13400" w:date="2023-01-13T18:26:59Z" w:author="Jan Groh">
        <w:r>
          <w:rPr>
            <w:rStyle w:val="Ohne"/>
            <w:rFonts w:ascii="Garamond Premier Pro Caption" w:hAnsi="Garamond Premier Pro Caption"/>
            <w:sz w:val="22"/>
            <w:szCs w:val="22"/>
            <w:rtl w:val="0"/>
            <w:lang w:val="de-DE"/>
          </w:rPr>
          <w:delText>ck, sie zu sehen, nicht ohne Beimischung von Qual, da wir beide sahen, da</w:delText>
        </w:r>
      </w:del>
      <w:del w:id="13401" w:date="2023-01-13T18:26:59Z" w:author="Jan Groh">
        <w:r>
          <w:rPr>
            <w:rStyle w:val="Ohne"/>
            <w:rFonts w:ascii="Garamond Premier Pro Caption" w:hAnsi="Garamond Premier Pro Caption" w:hint="default"/>
            <w:sz w:val="22"/>
            <w:szCs w:val="22"/>
            <w:rtl w:val="0"/>
            <w:lang w:val="de-DE"/>
          </w:rPr>
          <w:delText xml:space="preserve">ß </w:delText>
        </w:r>
      </w:del>
      <w:del w:id="13402" w:date="2023-01-13T18:26:59Z" w:author="Jan Groh">
        <w:r>
          <w:rPr>
            <w:rStyle w:val="Ohne"/>
            <w:rFonts w:ascii="Garamond Premier Pro Caption" w:hAnsi="Garamond Premier Pro Caption"/>
            <w:sz w:val="22"/>
            <w:szCs w:val="22"/>
            <w:rtl w:val="0"/>
            <w:lang w:val="de-DE"/>
          </w:rPr>
          <w:delText>es mit Wolf von Tag zu Tag schlimmer wurde. Ich kann Ihnen nicht sagen, wie sehr ich gelitten habe, als ich das Zunehmen der Krankheit beobachtete, das eingesunkene Auge, den unsicheren Schritt, und Briefe mich zur Abreise antrieben, wie es vorher verabredet worden war.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0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0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0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06" w:date="2023-01-13T18:26:59Z" w:author="Jan Groh"/>
          <w:rStyle w:val="Ohne"/>
          <w:rFonts w:ascii="Garamond Premier Pro Caption" w:cs="Garamond Premier Pro Caption" w:hAnsi="Garamond Premier Pro Caption" w:eastAsia="Garamond Premier Pro Caption"/>
          <w:sz w:val="22"/>
          <w:szCs w:val="22"/>
        </w:rPr>
      </w:pPr>
      <w:del w:id="13407" w:date="2023-01-05T23:24:36Z" w:author="Jan Groh">
        <w:r>
          <w:rPr>
            <w:rFonts w:ascii="Garamond Premier Pro Bold" w:hAnsi="Garamond Premier Pro Bold"/>
            <w:sz w:val="22"/>
            <w:szCs w:val="22"/>
            <w:rtl w:val="0"/>
          </w:rPr>
          <w:delText>1848</w:delText>
        </w:r>
      </w:del>
      <w:ins w:id="13408" w:date="2023-01-05T23:24:36Z" w:author="Jan Groh">
        <w:del w:id="13409" w:date="2023-01-13T18:26:59Z" w:author="Jan Groh">
          <w:r>
            <w:rPr>
              <w:rFonts w:ascii="Garamond Premier Pro Bold" w:hAnsi="Garamond Premier Pro Bold"/>
              <w:sz w:val="22"/>
              <w:szCs w:val="22"/>
              <w:rtl w:val="0"/>
              <w:lang w:val="de-DE"/>
            </w:rPr>
            <w:delText>51</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10" w:date="2023-01-13T18:26:59Z" w:author="Jan Groh"/>
          <w:rFonts w:ascii="Garamond Premier Pro Caption" w:cs="Garamond Premier Pro Caption" w:hAnsi="Garamond Premier Pro Caption" w:eastAsia="Garamond Premier Pro Caption"/>
          <w:sz w:val="22"/>
          <w:szCs w:val="22"/>
        </w:rPr>
      </w:pPr>
      <w:del w:id="13411" w:date="2023-01-13T18:26:59Z" w:author="Jan Groh">
        <w:r>
          <w:rPr>
            <w:rFonts w:ascii="Garamond Premier Pro Caption" w:hAnsi="Garamond Premier Pro Caption"/>
            <w:sz w:val="22"/>
            <w:szCs w:val="22"/>
            <w:rtl w:val="0"/>
            <w:lang w:val="de-DE"/>
          </w:rPr>
          <w:delText>(</w:delText>
        </w:r>
      </w:del>
      <w:del w:id="13412" w:date="2023-01-05T23:24:45Z" w:author="Jan Groh">
        <w:r>
          <w:rPr>
            <w:rFonts w:ascii="Garamond Premier Pro Caption" w:hAnsi="Garamond Premier Pro Caption"/>
            <w:sz w:val="22"/>
            <w:szCs w:val="22"/>
            <w:rtl w:val="0"/>
            <w:lang w:val="de-DE"/>
          </w:rPr>
          <w:delText>Ottilie 51-/52-j</w:delText>
        </w:r>
      </w:del>
      <w:del w:id="13413" w:date="2023-01-05T23:24:45Z" w:author="Jan Groh">
        <w:r>
          <w:rPr>
            <w:rFonts w:ascii="Garamond Premier Pro Caption" w:hAnsi="Garamond Premier Pro Caption" w:hint="default"/>
            <w:sz w:val="22"/>
            <w:szCs w:val="22"/>
            <w:rtl w:val="0"/>
            <w:lang w:val="de-DE"/>
          </w:rPr>
          <w:delText>ä</w:delText>
        </w:r>
      </w:del>
      <w:del w:id="13414" w:date="2023-01-05T23:24:45Z" w:author="Jan Groh">
        <w:r>
          <w:rPr>
            <w:rFonts w:ascii="Garamond Premier Pro Caption" w:hAnsi="Garamond Premier Pro Caption"/>
            <w:sz w:val="22"/>
            <w:szCs w:val="22"/>
            <w:rtl w:val="0"/>
            <w:lang w:val="de-DE"/>
          </w:rPr>
          <w:delText>hrig</w:delText>
        </w:r>
      </w:del>
      <w:ins w:id="13415" w:date="2023-01-05T23:24:49Z" w:author="Jan Groh">
        <w:del w:id="13416" w:date="2023-01-13T18:26:59Z" w:author="Jan Groh">
          <w:r>
            <w:rPr>
              <w:rFonts w:ascii="Garamond Premier Pro Caption" w:hAnsi="Garamond Premier Pro Caption"/>
              <w:sz w:val="22"/>
              <w:szCs w:val="22"/>
              <w:rtl w:val="0"/>
              <w:lang w:val="de-DE"/>
            </w:rPr>
            <w:delText>1847/48</w:delText>
          </w:r>
        </w:del>
      </w:ins>
      <w:del w:id="13417"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1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1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20" w:date="2023-01-13T18:26:59Z" w:author="Jan Groh"/>
          <w:rStyle w:val="Ohne"/>
          <w:rFonts w:ascii="Garamond Premier Pro Italic" w:cs="Garamond Premier Pro Italic" w:hAnsi="Garamond Premier Pro Italic" w:eastAsia="Garamond Premier Pro Italic"/>
          <w:sz w:val="22"/>
          <w:szCs w:val="22"/>
        </w:rPr>
      </w:pPr>
      <w:del w:id="13421"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22" w:date="2023-01-13T18:26:59Z" w:author="Jan Groh"/>
          <w:rStyle w:val="Ohne"/>
          <w:rFonts w:ascii="Garamond Premier Pro Italic" w:cs="Garamond Premier Pro Italic" w:hAnsi="Garamond Premier Pro Italic" w:eastAsia="Garamond Premier Pro Italic"/>
          <w:sz w:val="22"/>
          <w:szCs w:val="22"/>
        </w:rPr>
      </w:pPr>
      <w:del w:id="13423" w:date="2023-01-13T18:26:59Z" w:author="Jan Groh">
        <w:r>
          <w:rPr>
            <w:rStyle w:val="Ohne"/>
            <w:rFonts w:ascii="Garamond Premier Pro Italic" w:hAnsi="Garamond Premier Pro Italic"/>
            <w:sz w:val="22"/>
            <w:szCs w:val="22"/>
            <w:rtl w:val="0"/>
            <w:lang w:val="de-DE"/>
          </w:rPr>
          <w:delText>Wien, den 25. M</w:delText>
        </w:r>
      </w:del>
      <w:del w:id="13424" w:date="2023-01-13T18:26:59Z" w:author="Jan Groh">
        <w:r>
          <w:rPr>
            <w:rStyle w:val="Ohne"/>
            <w:rFonts w:ascii="Garamond Premier Pro Italic" w:hAnsi="Garamond Premier Pro Italic" w:hint="default"/>
            <w:sz w:val="22"/>
            <w:szCs w:val="22"/>
            <w:rtl w:val="0"/>
          </w:rPr>
          <w:delText>ä</w:delText>
        </w:r>
      </w:del>
      <w:del w:id="13425" w:date="2023-01-13T18:26:59Z" w:author="Jan Groh">
        <w:r>
          <w:rPr>
            <w:rStyle w:val="Ohne"/>
            <w:rFonts w:ascii="Garamond Premier Pro Italic" w:hAnsi="Garamond Premier Pro Italic"/>
            <w:sz w:val="22"/>
            <w:szCs w:val="22"/>
            <w:rtl w:val="0"/>
          </w:rPr>
          <w:delText>rz 1848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26" w:date="2023-01-13T18:26:59Z" w:author="Jan Groh"/>
          <w:rStyle w:val="Ohne"/>
          <w:rFonts w:ascii="Garamond Premier Pro Caption" w:cs="Garamond Premier Pro Caption" w:hAnsi="Garamond Premier Pro Caption" w:eastAsia="Garamond Premier Pro Caption"/>
          <w:sz w:val="22"/>
          <w:szCs w:val="22"/>
        </w:rPr>
      </w:pPr>
      <w:del w:id="13427" w:date="2023-01-13T18:26:59Z" w:author="Jan Groh">
        <w:r>
          <w:rPr>
            <w:rStyle w:val="Ohne"/>
            <w:rFonts w:ascii="Garamond Premier Pro Caption" w:hAnsi="Garamond Premier Pro Caption"/>
            <w:sz w:val="22"/>
            <w:szCs w:val="22"/>
            <w:rtl w:val="0"/>
            <w:lang w:val="de-DE"/>
          </w:rPr>
          <w:delText>Ganz so unerwartet wie vielen kam mir der Ausbruch des allgemeinen Verlangens</w:delText>
        </w:r>
      </w:del>
      <w:del w:id="13428"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1"/>
        </w:r>
      </w:del>
      <w:del w:id="13429" w:date="2023-01-13T18:26:59Z" w:author="Jan Groh">
        <w:r>
          <w:rPr>
            <w:rStyle w:val="Ohne"/>
            <w:rFonts w:ascii="Garamond Premier Pro Caption" w:hAnsi="Garamond Premier Pro Caption"/>
            <w:sz w:val="22"/>
            <w:szCs w:val="22"/>
            <w:rtl w:val="0"/>
            <w:lang w:val="de-DE"/>
          </w:rPr>
          <w:delText xml:space="preserve"> nicht, </w:delText>
        </w:r>
      </w:del>
      <w:del w:id="13430" w:date="2023-01-13T18:26:59Z" w:author="Jan Groh">
        <w:r>
          <w:rPr>
            <w:rStyle w:val="Ohne"/>
            <w:rFonts w:ascii="Garamond Premier Pro Caption" w:hAnsi="Garamond Premier Pro Caption" w:hint="default"/>
            <w:sz w:val="22"/>
            <w:szCs w:val="22"/>
            <w:rtl w:val="0"/>
          </w:rPr>
          <w:delText xml:space="preserve">– </w:delText>
        </w:r>
      </w:del>
      <w:del w:id="13431" w:date="2023-01-13T18:26:59Z" w:author="Jan Groh">
        <w:r>
          <w:rPr>
            <w:rStyle w:val="Ohne"/>
            <w:rFonts w:ascii="Garamond Premier Pro Caption" w:hAnsi="Garamond Premier Pro Caption"/>
            <w:sz w:val="22"/>
            <w:szCs w:val="22"/>
            <w:rtl w:val="0"/>
            <w:lang w:val="de-DE"/>
          </w:rPr>
          <w:delText>wie Sie sich wohl denken k</w:delText>
        </w:r>
      </w:del>
      <w:del w:id="13432" w:date="2023-01-13T18:26:59Z" w:author="Jan Groh">
        <w:r>
          <w:rPr>
            <w:rStyle w:val="Ohne"/>
            <w:rFonts w:ascii="Garamond Premier Pro Caption" w:hAnsi="Garamond Premier Pro Caption" w:hint="default"/>
            <w:sz w:val="22"/>
            <w:szCs w:val="22"/>
            <w:rtl w:val="0"/>
            <w:lang w:val="sv-SE"/>
          </w:rPr>
          <w:delText>ö</w:delText>
        </w:r>
      </w:del>
      <w:del w:id="13433" w:date="2023-01-13T18:26:59Z" w:author="Jan Groh">
        <w:r>
          <w:rPr>
            <w:rStyle w:val="Ohne"/>
            <w:rFonts w:ascii="Garamond Premier Pro Caption" w:hAnsi="Garamond Premier Pro Caption"/>
            <w:sz w:val="22"/>
            <w:szCs w:val="22"/>
            <w:rtl w:val="0"/>
            <w:lang w:val="de-DE"/>
          </w:rPr>
          <w:delText>nnen, meine Freunde und Bekannten hatten ja jahrelang mit blutigem Herzen</w:delText>
        </w:r>
      </w:del>
      <w:del w:id="13434" w:date="2023-01-13T18:26:59Z" w:author="Jan Groh">
        <w:r>
          <w:rPr>
            <w:rStyle w:val="Ohne"/>
            <w:rFonts w:ascii="Garamond Premier Pro Caption" w:hAnsi="Garamond Premier Pro Caption"/>
            <w:sz w:val="22"/>
            <w:szCs w:val="22"/>
            <w:rtl w:val="0"/>
            <w:lang w:val="de-DE"/>
          </w:rPr>
          <w:delText xml:space="preserve"> </w:delText>
        </w:r>
      </w:del>
      <w:del w:id="13435" w:date="2023-01-13T18:26:59Z" w:author="Jan Groh">
        <w:r>
          <w:rPr>
            <w:rStyle w:val="Ohne"/>
            <w:rFonts w:ascii="Garamond Premier Pro Caption" w:hAnsi="Garamond Premier Pro Caption"/>
            <w:sz w:val="22"/>
            <w:szCs w:val="22"/>
            <w:rtl w:val="0"/>
            <w:lang w:val="de-DE"/>
          </w:rPr>
          <w:delText>gearbeitet f</w:delText>
        </w:r>
      </w:del>
      <w:del w:id="13436" w:date="2023-01-13T18:26:59Z" w:author="Jan Groh">
        <w:r>
          <w:rPr>
            <w:rStyle w:val="Ohne"/>
            <w:rFonts w:ascii="Garamond Premier Pro Caption" w:hAnsi="Garamond Premier Pro Caption" w:hint="default"/>
            <w:sz w:val="22"/>
            <w:szCs w:val="22"/>
            <w:rtl w:val="0"/>
          </w:rPr>
          <w:delText>ü</w:delText>
        </w:r>
      </w:del>
      <w:del w:id="13437" w:date="2023-01-13T18:26:59Z" w:author="Jan Groh">
        <w:r>
          <w:rPr>
            <w:rStyle w:val="Ohne"/>
            <w:rFonts w:ascii="Garamond Premier Pro Caption" w:hAnsi="Garamond Premier Pro Caption"/>
            <w:sz w:val="22"/>
            <w:szCs w:val="22"/>
            <w:rtl w:val="0"/>
            <w:lang w:val="de-DE"/>
          </w:rPr>
          <w:delText>r ein allgemeines Erwachen aus den geistigen Banden, die man immer fester und fester zu schn</w:delText>
        </w:r>
      </w:del>
      <w:del w:id="13438" w:date="2023-01-13T18:26:59Z" w:author="Jan Groh">
        <w:r>
          <w:rPr>
            <w:rStyle w:val="Ohne"/>
            <w:rFonts w:ascii="Garamond Premier Pro Caption" w:hAnsi="Garamond Premier Pro Caption" w:hint="default"/>
            <w:sz w:val="22"/>
            <w:szCs w:val="22"/>
            <w:rtl w:val="0"/>
          </w:rPr>
          <w:delText>ü</w:delText>
        </w:r>
      </w:del>
      <w:del w:id="13439" w:date="2023-01-13T18:26:59Z" w:author="Jan Groh">
        <w:r>
          <w:rPr>
            <w:rStyle w:val="Ohne"/>
            <w:rFonts w:ascii="Garamond Premier Pro Caption" w:hAnsi="Garamond Premier Pro Caption"/>
            <w:sz w:val="22"/>
            <w:szCs w:val="22"/>
            <w:rtl w:val="0"/>
            <w:lang w:val="de-DE"/>
          </w:rPr>
          <w:delText>ren versuchte, je mehr</w:delText>
        </w:r>
      </w:del>
      <w:del w:id="13440" w:date="2023-01-13T18:26:59Z" w:author="Jan Groh">
        <w:r>
          <w:rPr>
            <w:rStyle w:val="Ohne"/>
            <w:rFonts w:ascii="Garamond Premier Pro Caption" w:hAnsi="Garamond Premier Pro Caption"/>
            <w:sz w:val="22"/>
            <w:szCs w:val="22"/>
            <w:rtl w:val="0"/>
            <w:lang w:val="de-DE"/>
          </w:rPr>
          <w:delText xml:space="preserve"> </w:delText>
        </w:r>
      </w:del>
      <w:del w:id="13441" w:date="2023-01-13T18:26:59Z" w:author="Jan Groh">
        <w:r>
          <w:rPr>
            <w:rStyle w:val="Ohne"/>
            <w:rFonts w:ascii="Garamond Premier Pro Caption" w:hAnsi="Garamond Premier Pro Caption"/>
            <w:sz w:val="22"/>
            <w:szCs w:val="22"/>
            <w:rtl w:val="0"/>
            <w:lang w:val="de-DE"/>
          </w:rPr>
          <w:delText>Widerstand man fand</w:delText>
        </w:r>
      </w:del>
      <w:del w:id="13442"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4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4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45" w:date="2023-01-13T18:26:59Z" w:author="Jan Groh"/>
          <w:rStyle w:val="Ohne"/>
          <w:rFonts w:ascii="Garamond Premier Pro Italic" w:cs="Garamond Premier Pro Italic" w:hAnsi="Garamond Premier Pro Italic" w:eastAsia="Garamond Premier Pro Italic"/>
          <w:sz w:val="22"/>
          <w:szCs w:val="22"/>
        </w:rPr>
      </w:pPr>
      <w:del w:id="13446" w:date="2023-01-13T18:26:59Z" w:author="Jan Groh">
        <w:r>
          <w:rPr>
            <w:rStyle w:val="Ohne"/>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47" w:date="2023-01-13T18:26:59Z" w:author="Jan Groh"/>
          <w:rStyle w:val="Ohne"/>
          <w:rFonts w:ascii="Garamond Premier Pro Italic" w:cs="Garamond Premier Pro Italic" w:hAnsi="Garamond Premier Pro Italic" w:eastAsia="Garamond Premier Pro Italic"/>
          <w:sz w:val="22"/>
          <w:szCs w:val="22"/>
        </w:rPr>
      </w:pPr>
      <w:del w:id="13448" w:date="2023-01-13T18:26:59Z" w:author="Jan Groh">
        <w:r>
          <w:rPr>
            <w:rStyle w:val="Ohne"/>
            <w:rFonts w:ascii="Garamond Premier Pro Italic" w:hAnsi="Garamond Premier Pro Italic"/>
            <w:sz w:val="22"/>
            <w:szCs w:val="22"/>
            <w:rtl w:val="0"/>
            <w:lang w:val="de-DE"/>
          </w:rPr>
          <w:delText>Wien, den 10. Juni 1848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449" w:date="2023-01-13T18:26:59Z" w:author="Jan Groh"/>
          <w:rStyle w:val="Ohne"/>
          <w:rFonts w:ascii="Garamond Premier Pro Caption" w:cs="Garamond Premier Pro Caption" w:hAnsi="Garamond Premier Pro Caption" w:eastAsia="Garamond Premier Pro Caption"/>
          <w:sz w:val="22"/>
          <w:szCs w:val="22"/>
        </w:rPr>
      </w:pPr>
      <w:del w:id="13450" w:date="2023-01-13T18:26:59Z" w:author="Jan Groh">
        <w:r>
          <w:rPr>
            <w:rStyle w:val="Ohne"/>
            <w:rFonts w:ascii="Garamond Premier Pro Caption" w:hAnsi="Garamond Premier Pro Caption"/>
            <w:sz w:val="22"/>
            <w:szCs w:val="22"/>
            <w:rtl w:val="0"/>
            <w:lang w:val="de-DE"/>
          </w:rPr>
          <w:delText>Wir sind jetzt hier dahin gekommen, da</w:delText>
        </w:r>
      </w:del>
      <w:del w:id="13451" w:date="2023-01-13T18:26:59Z" w:author="Jan Groh">
        <w:r>
          <w:rPr>
            <w:rStyle w:val="Ohne"/>
            <w:rFonts w:ascii="Garamond Premier Pro Caption" w:hAnsi="Garamond Premier Pro Caption" w:hint="default"/>
            <w:sz w:val="22"/>
            <w:szCs w:val="22"/>
            <w:rtl w:val="0"/>
            <w:lang w:val="de-DE"/>
          </w:rPr>
          <w:delText xml:space="preserve">ß </w:delText>
        </w:r>
      </w:del>
      <w:del w:id="13452" w:date="2023-01-13T18:26:59Z" w:author="Jan Groh">
        <w:r>
          <w:rPr>
            <w:rStyle w:val="Ohne"/>
            <w:rFonts w:ascii="Garamond Premier Pro Caption" w:hAnsi="Garamond Premier Pro Caption"/>
            <w:sz w:val="22"/>
            <w:szCs w:val="22"/>
            <w:rtl w:val="0"/>
            <w:lang w:val="de-DE"/>
          </w:rPr>
          <w:delText>man mich z. B. nicht f</w:delText>
        </w:r>
      </w:del>
      <w:del w:id="13453" w:date="2023-01-13T18:26:59Z" w:author="Jan Groh">
        <w:r>
          <w:rPr>
            <w:rStyle w:val="Ohne"/>
            <w:rFonts w:ascii="Garamond Premier Pro Caption" w:hAnsi="Garamond Premier Pro Caption" w:hint="default"/>
            <w:sz w:val="22"/>
            <w:szCs w:val="22"/>
            <w:rtl w:val="0"/>
          </w:rPr>
          <w:delText>ü</w:delText>
        </w:r>
      </w:del>
      <w:del w:id="13454" w:date="2023-01-13T18:26:59Z" w:author="Jan Groh">
        <w:r>
          <w:rPr>
            <w:rStyle w:val="Ohne"/>
            <w:rFonts w:ascii="Garamond Premier Pro Caption" w:hAnsi="Garamond Premier Pro Caption"/>
            <w:sz w:val="22"/>
            <w:szCs w:val="22"/>
            <w:rtl w:val="0"/>
            <w:lang w:val="es-ES_tradnl"/>
          </w:rPr>
          <w:delText>r liberal h</w:delText>
        </w:r>
      </w:del>
      <w:del w:id="13455" w:date="2023-01-13T18:26:59Z" w:author="Jan Groh">
        <w:r>
          <w:rPr>
            <w:rStyle w:val="Ohne"/>
            <w:rFonts w:ascii="Garamond Premier Pro Caption" w:hAnsi="Garamond Premier Pro Caption" w:hint="default"/>
            <w:sz w:val="22"/>
            <w:szCs w:val="22"/>
            <w:rtl w:val="0"/>
          </w:rPr>
          <w:delText>ä</w:delText>
        </w:r>
      </w:del>
      <w:del w:id="13456" w:date="2023-01-13T18:26:59Z" w:author="Jan Groh">
        <w:r>
          <w:rPr>
            <w:rStyle w:val="Ohne"/>
            <w:rFonts w:ascii="Garamond Premier Pro Caption" w:hAnsi="Garamond Premier Pro Caption"/>
            <w:sz w:val="22"/>
            <w:szCs w:val="22"/>
            <w:rtl w:val="0"/>
            <w:lang w:val="de-DE"/>
          </w:rPr>
          <w:delText>lt, und wenn man mich f</w:delText>
        </w:r>
      </w:del>
      <w:del w:id="13457" w:date="2023-01-13T18:26:59Z" w:author="Jan Groh">
        <w:r>
          <w:rPr>
            <w:rStyle w:val="Ohne"/>
            <w:rFonts w:ascii="Garamond Premier Pro Caption" w:hAnsi="Garamond Premier Pro Caption" w:hint="default"/>
            <w:sz w:val="22"/>
            <w:szCs w:val="22"/>
            <w:rtl w:val="0"/>
          </w:rPr>
          <w:delText>ü</w:delText>
        </w:r>
      </w:del>
      <w:del w:id="13458" w:date="2023-01-13T18:26:59Z" w:author="Jan Groh">
        <w:r>
          <w:rPr>
            <w:rStyle w:val="Ohne"/>
            <w:rFonts w:ascii="Garamond Premier Pro Caption" w:hAnsi="Garamond Premier Pro Caption"/>
            <w:sz w:val="22"/>
            <w:szCs w:val="22"/>
            <w:rtl w:val="0"/>
            <w:lang w:val="de-DE"/>
          </w:rPr>
          <w:delText>r eine alte eingefleischte Aristokratin h</w:delText>
        </w:r>
      </w:del>
      <w:del w:id="13459" w:date="2023-01-13T18:26:59Z" w:author="Jan Groh">
        <w:r>
          <w:rPr>
            <w:rStyle w:val="Ohne"/>
            <w:rFonts w:ascii="Garamond Premier Pro Caption" w:hAnsi="Garamond Premier Pro Caption" w:hint="default"/>
            <w:sz w:val="22"/>
            <w:szCs w:val="22"/>
            <w:rtl w:val="0"/>
          </w:rPr>
          <w:delText>ä</w:delText>
        </w:r>
      </w:del>
      <w:del w:id="13460" w:date="2023-01-13T18:26:59Z" w:author="Jan Groh">
        <w:r>
          <w:rPr>
            <w:rStyle w:val="Ohne"/>
            <w:rFonts w:ascii="Garamond Premier Pro Caption" w:hAnsi="Garamond Premier Pro Caption"/>
            <w:sz w:val="22"/>
            <w:szCs w:val="22"/>
            <w:rtl w:val="0"/>
            <w:lang w:val="de-DE"/>
          </w:rPr>
          <w:delText>lt, so ist das noch das Geringste. So sehr mich die M</w:delText>
        </w:r>
      </w:del>
      <w:del w:id="13461" w:date="2023-01-13T18:26:59Z" w:author="Jan Groh">
        <w:r>
          <w:rPr>
            <w:rStyle w:val="Ohne"/>
            <w:rFonts w:ascii="Garamond Premier Pro Caption" w:hAnsi="Garamond Premier Pro Caption" w:hint="default"/>
            <w:sz w:val="22"/>
            <w:szCs w:val="22"/>
            <w:rtl w:val="0"/>
          </w:rPr>
          <w:delText>ä</w:delText>
        </w:r>
      </w:del>
      <w:del w:id="13462" w:date="2023-01-13T18:26:59Z" w:author="Jan Groh">
        <w:r>
          <w:rPr>
            <w:rStyle w:val="Ohne"/>
            <w:rFonts w:ascii="Garamond Premier Pro Caption" w:hAnsi="Garamond Premier Pro Caption"/>
            <w:sz w:val="22"/>
            <w:szCs w:val="22"/>
            <w:rtl w:val="0"/>
            <w:lang w:val="de-DE"/>
          </w:rPr>
          <w:delText>rztage entz</w:delText>
        </w:r>
      </w:del>
      <w:del w:id="13463" w:date="2023-01-13T18:26:59Z" w:author="Jan Groh">
        <w:r>
          <w:rPr>
            <w:rStyle w:val="Ohne"/>
            <w:rFonts w:ascii="Garamond Premier Pro Caption" w:hAnsi="Garamond Premier Pro Caption" w:hint="default"/>
            <w:sz w:val="22"/>
            <w:szCs w:val="22"/>
            <w:rtl w:val="0"/>
          </w:rPr>
          <w:delText>ü</w:delText>
        </w:r>
      </w:del>
      <w:del w:id="13464" w:date="2023-01-13T18:26:59Z" w:author="Jan Groh">
        <w:r>
          <w:rPr>
            <w:rStyle w:val="Ohne"/>
            <w:rFonts w:ascii="Garamond Premier Pro Caption" w:hAnsi="Garamond Premier Pro Caption"/>
            <w:sz w:val="22"/>
            <w:szCs w:val="22"/>
            <w:rtl w:val="0"/>
            <w:lang w:val="de-DE"/>
          </w:rPr>
          <w:delText>ckten, so war ich schon damals nicht damit zufrieden, da</w:delText>
        </w:r>
      </w:del>
      <w:del w:id="13465" w:date="2023-01-13T18:26:59Z" w:author="Jan Groh">
        <w:r>
          <w:rPr>
            <w:rStyle w:val="Ohne"/>
            <w:rFonts w:ascii="Garamond Premier Pro Caption" w:hAnsi="Garamond Premier Pro Caption" w:hint="default"/>
            <w:sz w:val="22"/>
            <w:szCs w:val="22"/>
            <w:rtl w:val="0"/>
            <w:lang w:val="de-DE"/>
          </w:rPr>
          <w:delText xml:space="preserve">ß </w:delText>
        </w:r>
      </w:del>
      <w:del w:id="13466" w:date="2023-01-13T18:26:59Z" w:author="Jan Groh">
        <w:r>
          <w:rPr>
            <w:rStyle w:val="Ohne"/>
            <w:rFonts w:ascii="Garamond Premier Pro Caption" w:hAnsi="Garamond Premier Pro Caption"/>
            <w:sz w:val="22"/>
            <w:szCs w:val="22"/>
            <w:rtl w:val="0"/>
          </w:rPr>
          <w:delText>J</w:delText>
        </w:r>
      </w:del>
      <w:del w:id="13467" w:date="2023-01-13T18:26:59Z" w:author="Jan Groh">
        <w:r>
          <w:rPr>
            <w:rStyle w:val="Ohne"/>
            <w:rFonts w:ascii="Garamond Premier Pro Caption" w:hAnsi="Garamond Premier Pro Caption" w:hint="default"/>
            <w:sz w:val="22"/>
            <w:szCs w:val="22"/>
            <w:rtl w:val="0"/>
          </w:rPr>
          <w:delText>ü</w:delText>
        </w:r>
      </w:del>
      <w:del w:id="13468" w:date="2023-01-13T18:26:59Z" w:author="Jan Groh">
        <w:r>
          <w:rPr>
            <w:rStyle w:val="Ohne"/>
            <w:rFonts w:ascii="Garamond Premier Pro Caption" w:hAnsi="Garamond Premier Pro Caption"/>
            <w:sz w:val="22"/>
            <w:szCs w:val="22"/>
            <w:rtl w:val="0"/>
            <w:lang w:val="de-DE"/>
          </w:rPr>
          <w:delText>nglinge, Studenten die Revolution machten, wo es h</w:delText>
        </w:r>
      </w:del>
      <w:del w:id="13469" w:date="2023-01-13T18:26:59Z" w:author="Jan Groh">
        <w:r>
          <w:rPr>
            <w:rStyle w:val="Ohne"/>
            <w:rFonts w:ascii="Garamond Premier Pro Caption" w:hAnsi="Garamond Premier Pro Caption" w:hint="default"/>
            <w:sz w:val="22"/>
            <w:szCs w:val="22"/>
            <w:rtl w:val="0"/>
          </w:rPr>
          <w:delText>ä</w:delText>
        </w:r>
      </w:del>
      <w:del w:id="13470" w:date="2023-01-13T18:26:59Z" w:author="Jan Groh">
        <w:r>
          <w:rPr>
            <w:rStyle w:val="Ohne"/>
            <w:rFonts w:ascii="Garamond Premier Pro Caption" w:hAnsi="Garamond Premier Pro Caption"/>
            <w:sz w:val="22"/>
            <w:szCs w:val="22"/>
            <w:rtl w:val="0"/>
            <w:lang w:val="de-DE"/>
          </w:rPr>
          <w:delText>tte von den M</w:delText>
        </w:r>
      </w:del>
      <w:del w:id="13471" w:date="2023-01-13T18:26:59Z" w:author="Jan Groh">
        <w:r>
          <w:rPr>
            <w:rStyle w:val="Ohne"/>
            <w:rFonts w:ascii="Garamond Premier Pro Caption" w:hAnsi="Garamond Premier Pro Caption" w:hint="default"/>
            <w:sz w:val="22"/>
            <w:szCs w:val="22"/>
            <w:rtl w:val="0"/>
          </w:rPr>
          <w:delText>ä</w:delText>
        </w:r>
      </w:del>
      <w:del w:id="13472" w:date="2023-01-13T18:26:59Z" w:author="Jan Groh">
        <w:r>
          <w:rPr>
            <w:rStyle w:val="Ohne"/>
            <w:rFonts w:ascii="Garamond Premier Pro Caption" w:hAnsi="Garamond Premier Pro Caption"/>
            <w:sz w:val="22"/>
            <w:szCs w:val="22"/>
            <w:rtl w:val="0"/>
            <w:lang w:val="de-DE"/>
          </w:rPr>
          <w:delText>nnern ausgehen m</w:delText>
        </w:r>
      </w:del>
      <w:del w:id="13473" w:date="2023-01-13T18:26:59Z" w:author="Jan Groh">
        <w:r>
          <w:rPr>
            <w:rStyle w:val="Ohne"/>
            <w:rFonts w:ascii="Garamond Premier Pro Caption" w:hAnsi="Garamond Premier Pro Caption" w:hint="default"/>
            <w:sz w:val="22"/>
            <w:szCs w:val="22"/>
            <w:rtl w:val="0"/>
          </w:rPr>
          <w:delText>ü</w:delText>
        </w:r>
      </w:del>
      <w:del w:id="13474" w:date="2023-01-13T18:26:59Z" w:author="Jan Groh">
        <w:r>
          <w:rPr>
            <w:rStyle w:val="Ohne"/>
            <w:rFonts w:ascii="Garamond Premier Pro Caption" w:hAnsi="Garamond Premier Pro Caption"/>
            <w:sz w:val="22"/>
            <w:szCs w:val="22"/>
            <w:rtl w:val="0"/>
            <w:lang w:val="de-DE"/>
          </w:rPr>
          <w:delText>ssen, denn es war gleich vorauszusehen, da</w:delText>
        </w:r>
      </w:del>
      <w:del w:id="13475" w:date="2023-01-13T18:26:59Z" w:author="Jan Groh">
        <w:r>
          <w:rPr>
            <w:rStyle w:val="Ohne"/>
            <w:rFonts w:ascii="Garamond Premier Pro Caption" w:hAnsi="Garamond Premier Pro Caption" w:hint="default"/>
            <w:sz w:val="22"/>
            <w:szCs w:val="22"/>
            <w:rtl w:val="0"/>
            <w:lang w:val="de-DE"/>
          </w:rPr>
          <w:delText xml:space="preserve">ß </w:delText>
        </w:r>
      </w:del>
      <w:del w:id="13476" w:date="2023-01-13T18:26:59Z" w:author="Jan Groh">
        <w:r>
          <w:rPr>
            <w:rStyle w:val="Ohne"/>
            <w:rFonts w:ascii="Garamond Premier Pro Caption" w:hAnsi="Garamond Premier Pro Caption"/>
            <w:sz w:val="22"/>
            <w:szCs w:val="22"/>
            <w:rtl w:val="0"/>
            <w:lang w:val="de-DE"/>
          </w:rPr>
          <w:delText>diese nicht wissen w</w:delText>
        </w:r>
      </w:del>
      <w:del w:id="13477" w:date="2023-01-13T18:26:59Z" w:author="Jan Groh">
        <w:r>
          <w:rPr>
            <w:rStyle w:val="Ohne"/>
            <w:rFonts w:ascii="Garamond Premier Pro Caption" w:hAnsi="Garamond Premier Pro Caption" w:hint="default"/>
            <w:sz w:val="22"/>
            <w:szCs w:val="22"/>
            <w:rtl w:val="0"/>
          </w:rPr>
          <w:delText>ü</w:delText>
        </w:r>
      </w:del>
      <w:del w:id="13478" w:date="2023-01-13T18:26:59Z" w:author="Jan Groh">
        <w:r>
          <w:rPr>
            <w:rStyle w:val="Ohne"/>
            <w:rFonts w:ascii="Garamond Premier Pro Caption" w:hAnsi="Garamond Premier Pro Caption"/>
            <w:sz w:val="22"/>
            <w:szCs w:val="22"/>
            <w:rtl w:val="0"/>
            <w:lang w:val="de-DE"/>
          </w:rPr>
          <w:delText>rden, wo aufh</w:delText>
        </w:r>
      </w:del>
      <w:del w:id="13479" w:date="2023-01-13T18:26:59Z" w:author="Jan Groh">
        <w:r>
          <w:rPr>
            <w:rStyle w:val="Ohne"/>
            <w:rFonts w:ascii="Garamond Premier Pro Caption" w:hAnsi="Garamond Premier Pro Caption" w:hint="default"/>
            <w:sz w:val="22"/>
            <w:szCs w:val="22"/>
            <w:rtl w:val="0"/>
            <w:lang w:val="sv-SE"/>
          </w:rPr>
          <w:delText>ö</w:delText>
        </w:r>
      </w:del>
      <w:del w:id="13480" w:date="2023-01-13T18:26:59Z" w:author="Jan Groh">
        <w:r>
          <w:rPr>
            <w:rStyle w:val="Ohne"/>
            <w:rFonts w:ascii="Garamond Premier Pro Caption" w:hAnsi="Garamond Premier Pro Caption"/>
            <w:sz w:val="22"/>
            <w:szCs w:val="22"/>
            <w:rtl w:val="0"/>
            <w:lang w:val="de-DE"/>
          </w:rPr>
          <w:delText>ren. Zu all dem vielfachen Kummer, der mich jetzt dr</w:delText>
        </w:r>
      </w:del>
      <w:del w:id="13481" w:date="2023-01-13T18:26:59Z" w:author="Jan Groh">
        <w:r>
          <w:rPr>
            <w:rStyle w:val="Ohne"/>
            <w:rFonts w:ascii="Garamond Premier Pro Caption" w:hAnsi="Garamond Premier Pro Caption" w:hint="default"/>
            <w:sz w:val="22"/>
            <w:szCs w:val="22"/>
            <w:rtl w:val="0"/>
          </w:rPr>
          <w:delText>ü</w:delText>
        </w:r>
      </w:del>
      <w:del w:id="13482" w:date="2023-01-13T18:26:59Z" w:author="Jan Groh">
        <w:r>
          <w:rPr>
            <w:rStyle w:val="Ohne"/>
            <w:rFonts w:ascii="Garamond Premier Pro Caption" w:hAnsi="Garamond Premier Pro Caption"/>
            <w:sz w:val="22"/>
            <w:szCs w:val="22"/>
            <w:rtl w:val="0"/>
            <w:lang w:val="de-DE"/>
          </w:rPr>
          <w:delText>ckt, gesellt sich auch der um Seligmann; ich glaube wohl, da</w:delText>
        </w:r>
      </w:del>
      <w:del w:id="13483" w:date="2023-01-13T18:26:59Z" w:author="Jan Groh">
        <w:r>
          <w:rPr>
            <w:rStyle w:val="Ohne"/>
            <w:rFonts w:ascii="Garamond Premier Pro Caption" w:hAnsi="Garamond Premier Pro Caption" w:hint="default"/>
            <w:sz w:val="22"/>
            <w:szCs w:val="22"/>
            <w:rtl w:val="0"/>
            <w:lang w:val="de-DE"/>
          </w:rPr>
          <w:delText xml:space="preserve">ß </w:delText>
        </w:r>
      </w:del>
      <w:del w:id="13484" w:date="2023-01-13T18:26:59Z" w:author="Jan Groh">
        <w:r>
          <w:rPr>
            <w:rStyle w:val="Ohne"/>
            <w:rFonts w:ascii="Garamond Premier Pro Caption" w:hAnsi="Garamond Premier Pro Caption"/>
            <w:sz w:val="22"/>
            <w:szCs w:val="22"/>
            <w:rtl w:val="0"/>
            <w:lang w:val="de-DE"/>
          </w:rPr>
          <w:delText>er noch ganz so freundlich denkt wie fr</w:delText>
        </w:r>
      </w:del>
      <w:del w:id="13485" w:date="2023-01-13T18:26:59Z" w:author="Jan Groh">
        <w:r>
          <w:rPr>
            <w:rStyle w:val="Ohne"/>
            <w:rFonts w:ascii="Garamond Premier Pro Caption" w:hAnsi="Garamond Premier Pro Caption" w:hint="default"/>
            <w:sz w:val="22"/>
            <w:szCs w:val="22"/>
            <w:rtl w:val="0"/>
          </w:rPr>
          <w:delText>ü</w:delText>
        </w:r>
      </w:del>
      <w:del w:id="13486" w:date="2023-01-13T18:26:59Z" w:author="Jan Groh">
        <w:r>
          <w:rPr>
            <w:rStyle w:val="Ohne"/>
            <w:rFonts w:ascii="Garamond Premier Pro Caption" w:hAnsi="Garamond Premier Pro Caption"/>
            <w:sz w:val="22"/>
            <w:szCs w:val="22"/>
            <w:rtl w:val="0"/>
            <w:lang w:val="de-DE"/>
          </w:rPr>
          <w:delText>her, aber mir scheint, es ist kein Raum mehr in seinem Leben f</w:delText>
        </w:r>
      </w:del>
      <w:del w:id="13487" w:date="2023-01-13T18:26:59Z" w:author="Jan Groh">
        <w:r>
          <w:rPr>
            <w:rStyle w:val="Ohne"/>
            <w:rFonts w:ascii="Garamond Premier Pro Caption" w:hAnsi="Garamond Premier Pro Caption" w:hint="default"/>
            <w:sz w:val="22"/>
            <w:szCs w:val="22"/>
            <w:rtl w:val="0"/>
          </w:rPr>
          <w:delText>ü</w:delText>
        </w:r>
      </w:del>
      <w:del w:id="13488" w:date="2023-01-13T18:26:59Z" w:author="Jan Groh">
        <w:r>
          <w:rPr>
            <w:rStyle w:val="Ohne"/>
            <w:rFonts w:ascii="Garamond Premier Pro Caption" w:hAnsi="Garamond Premier Pro Caption"/>
            <w:sz w:val="22"/>
            <w:szCs w:val="22"/>
            <w:rtl w:val="0"/>
            <w:lang w:val="de-DE"/>
          </w:rPr>
          <w:delText>r mich, und er hat noch mehr wie fr</w:delText>
        </w:r>
      </w:del>
      <w:del w:id="13489" w:date="2023-01-13T18:26:59Z" w:author="Jan Groh">
        <w:r>
          <w:rPr>
            <w:rStyle w:val="Ohne"/>
            <w:rFonts w:ascii="Garamond Premier Pro Caption" w:hAnsi="Garamond Premier Pro Caption" w:hint="default"/>
            <w:sz w:val="22"/>
            <w:szCs w:val="22"/>
            <w:rtl w:val="0"/>
          </w:rPr>
          <w:delText>ü</w:delText>
        </w:r>
      </w:del>
      <w:del w:id="13490" w:date="2023-01-13T18:26:59Z" w:author="Jan Groh">
        <w:r>
          <w:rPr>
            <w:rStyle w:val="Ohne"/>
            <w:rFonts w:ascii="Garamond Premier Pro Caption" w:hAnsi="Garamond Premier Pro Caption"/>
            <w:sz w:val="22"/>
            <w:szCs w:val="22"/>
            <w:rtl w:val="0"/>
            <w:lang w:val="de-DE"/>
          </w:rPr>
          <w:delText>her durch meine lange Abwesenheit die Gewohnheit des Schweigens genommen. Den Morgen eine Stunde zum Fr</w:delText>
        </w:r>
      </w:del>
      <w:del w:id="13491" w:date="2023-01-13T18:26:59Z" w:author="Jan Groh">
        <w:r>
          <w:rPr>
            <w:rStyle w:val="Ohne"/>
            <w:rFonts w:ascii="Garamond Premier Pro Caption" w:hAnsi="Garamond Premier Pro Caption" w:hint="default"/>
            <w:sz w:val="22"/>
            <w:szCs w:val="22"/>
            <w:rtl w:val="0"/>
          </w:rPr>
          <w:delText>ü</w:delText>
        </w:r>
      </w:del>
      <w:del w:id="13492" w:date="2023-01-13T18:26:59Z" w:author="Jan Groh">
        <w:r>
          <w:rPr>
            <w:rStyle w:val="Ohne"/>
            <w:rFonts w:ascii="Garamond Premier Pro Caption" w:hAnsi="Garamond Premier Pro Caption"/>
            <w:sz w:val="22"/>
            <w:szCs w:val="22"/>
            <w:rtl w:val="0"/>
            <w:lang w:val="de-DE"/>
          </w:rPr>
          <w:delText>hst</w:delText>
        </w:r>
      </w:del>
      <w:del w:id="13493" w:date="2023-01-13T18:26:59Z" w:author="Jan Groh">
        <w:r>
          <w:rPr>
            <w:rStyle w:val="Ohne"/>
            <w:rFonts w:ascii="Garamond Premier Pro Caption" w:hAnsi="Garamond Premier Pro Caption" w:hint="default"/>
            <w:sz w:val="22"/>
            <w:szCs w:val="22"/>
            <w:rtl w:val="0"/>
          </w:rPr>
          <w:delText>ü</w:delText>
        </w:r>
      </w:del>
      <w:del w:id="13494" w:date="2023-01-13T18:26:59Z" w:author="Jan Groh">
        <w:r>
          <w:rPr>
            <w:rStyle w:val="Ohne"/>
            <w:rFonts w:ascii="Garamond Premier Pro Caption" w:hAnsi="Garamond Premier Pro Caption"/>
            <w:sz w:val="22"/>
            <w:szCs w:val="22"/>
            <w:rtl w:val="0"/>
            <w:lang w:val="de-DE"/>
          </w:rPr>
          <w:delText>ck, wobei er alle Zeitungen liest, und abends halb elf oder elf Uhr, eine Stunde, wo er todm</w:delText>
        </w:r>
      </w:del>
      <w:del w:id="13495" w:date="2023-01-13T18:26:59Z" w:author="Jan Groh">
        <w:r>
          <w:rPr>
            <w:rStyle w:val="Ohne"/>
            <w:rFonts w:ascii="Garamond Premier Pro Caption" w:hAnsi="Garamond Premier Pro Caption" w:hint="default"/>
            <w:sz w:val="22"/>
            <w:szCs w:val="22"/>
            <w:rtl w:val="0"/>
          </w:rPr>
          <w:delText>ü</w:delText>
        </w:r>
      </w:del>
      <w:del w:id="13496" w:date="2023-01-13T18:26:59Z" w:author="Jan Groh">
        <w:r>
          <w:rPr>
            <w:rStyle w:val="Ohne"/>
            <w:rFonts w:ascii="Garamond Premier Pro Caption" w:hAnsi="Garamond Premier Pro Caption"/>
            <w:sz w:val="22"/>
            <w:szCs w:val="22"/>
            <w:rtl w:val="0"/>
            <w:lang w:val="de-DE"/>
          </w:rPr>
          <w:delText>de, das ist so ziemlich, was er noch f</w:delText>
        </w:r>
      </w:del>
      <w:del w:id="13497" w:date="2023-01-13T18:26:59Z" w:author="Jan Groh">
        <w:r>
          <w:rPr>
            <w:rStyle w:val="Ohne"/>
            <w:rFonts w:ascii="Garamond Premier Pro Caption" w:hAnsi="Garamond Premier Pro Caption" w:hint="default"/>
            <w:sz w:val="22"/>
            <w:szCs w:val="22"/>
            <w:rtl w:val="0"/>
          </w:rPr>
          <w:delText>ü</w:delText>
        </w:r>
      </w:del>
      <w:del w:id="13498" w:date="2023-01-13T18:26:59Z" w:author="Jan Groh">
        <w:r>
          <w:rPr>
            <w:rStyle w:val="Ohne"/>
            <w:rFonts w:ascii="Garamond Premier Pro Caption" w:hAnsi="Garamond Premier Pro Caption"/>
            <w:sz w:val="22"/>
            <w:szCs w:val="22"/>
            <w:rtl w:val="0"/>
            <w:lang w:val="de-DE"/>
          </w:rPr>
          <w:delText>r mich er</w:delText>
        </w:r>
      </w:del>
      <w:del w:id="13499" w:date="2023-01-13T18:26:59Z" w:author="Jan Groh">
        <w:r>
          <w:rPr>
            <w:rStyle w:val="Ohne"/>
            <w:rFonts w:ascii="Garamond Premier Pro Caption" w:hAnsi="Garamond Premier Pro Caption" w:hint="default"/>
            <w:sz w:val="22"/>
            <w:szCs w:val="22"/>
            <w:rtl w:val="0"/>
          </w:rPr>
          <w:delText>ü</w:delText>
        </w:r>
      </w:del>
      <w:del w:id="13500" w:date="2023-01-13T18:26:59Z" w:author="Jan Groh">
        <w:r>
          <w:rPr>
            <w:rStyle w:val="Ohne"/>
            <w:rFonts w:ascii="Garamond Premier Pro Caption" w:hAnsi="Garamond Premier Pro Caption"/>
            <w:sz w:val="22"/>
            <w:szCs w:val="22"/>
            <w:rtl w:val="0"/>
            <w:lang w:val="de-DE"/>
          </w:rPr>
          <w:delText>brigen kann.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0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0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0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04" w:date="2023-01-13T18:26:59Z" w:author="Jan Groh"/>
          <w:rStyle w:val="Ohne"/>
          <w:rFonts w:ascii="Garamond Premier Pro Caption" w:cs="Garamond Premier Pro Caption" w:hAnsi="Garamond Premier Pro Caption" w:eastAsia="Garamond Premier Pro Caption"/>
          <w:sz w:val="22"/>
          <w:szCs w:val="22"/>
        </w:rPr>
      </w:pPr>
      <w:del w:id="13505" w:date="2023-01-05T23:25:08Z" w:author="Jan Groh">
        <w:r>
          <w:rPr>
            <w:rFonts w:ascii="Garamond Premier Pro Bold" w:hAnsi="Garamond Premier Pro Bold"/>
            <w:sz w:val="22"/>
            <w:szCs w:val="22"/>
            <w:rtl w:val="0"/>
          </w:rPr>
          <w:delText>1849</w:delText>
        </w:r>
      </w:del>
      <w:ins w:id="13506" w:date="2023-01-05T23:25:08Z" w:author="Jan Groh">
        <w:del w:id="13507" w:date="2023-01-13T18:26:59Z" w:author="Jan Groh">
          <w:r>
            <w:rPr>
              <w:rFonts w:ascii="Garamond Premier Pro Bold" w:hAnsi="Garamond Premier Pro Bold"/>
              <w:sz w:val="22"/>
              <w:szCs w:val="22"/>
              <w:rtl w:val="0"/>
              <w:lang w:val="de-DE"/>
            </w:rPr>
            <w:delText>52</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08" w:date="2023-01-13T18:26:59Z" w:author="Jan Groh"/>
          <w:rFonts w:ascii="Garamond Premier Pro Caption" w:cs="Garamond Premier Pro Caption" w:hAnsi="Garamond Premier Pro Caption" w:eastAsia="Garamond Premier Pro Caption"/>
          <w:sz w:val="22"/>
          <w:szCs w:val="22"/>
        </w:rPr>
      </w:pPr>
      <w:del w:id="13509" w:date="2023-01-13T18:26:59Z" w:author="Jan Groh">
        <w:r>
          <w:rPr>
            <w:rFonts w:ascii="Garamond Premier Pro Caption" w:hAnsi="Garamond Premier Pro Caption"/>
            <w:sz w:val="22"/>
            <w:szCs w:val="22"/>
            <w:rtl w:val="0"/>
            <w:lang w:val="de-DE"/>
          </w:rPr>
          <w:delText>(</w:delText>
        </w:r>
      </w:del>
      <w:del w:id="13510" w:date="2023-01-05T23:25:18Z" w:author="Jan Groh">
        <w:r>
          <w:rPr>
            <w:rFonts w:ascii="Garamond Premier Pro Caption" w:hAnsi="Garamond Premier Pro Caption"/>
            <w:sz w:val="22"/>
            <w:szCs w:val="22"/>
            <w:rtl w:val="0"/>
            <w:lang w:val="de-DE"/>
          </w:rPr>
          <w:delText>Ottilie 52-/53-j</w:delText>
        </w:r>
      </w:del>
      <w:del w:id="13511" w:date="2023-01-05T23:25:18Z" w:author="Jan Groh">
        <w:r>
          <w:rPr>
            <w:rFonts w:ascii="Garamond Premier Pro Caption" w:hAnsi="Garamond Premier Pro Caption" w:hint="default"/>
            <w:sz w:val="22"/>
            <w:szCs w:val="22"/>
            <w:rtl w:val="0"/>
            <w:lang w:val="de-DE"/>
          </w:rPr>
          <w:delText>ä</w:delText>
        </w:r>
      </w:del>
      <w:del w:id="13512" w:date="2023-01-05T23:25:18Z" w:author="Jan Groh">
        <w:r>
          <w:rPr>
            <w:rFonts w:ascii="Garamond Premier Pro Caption" w:hAnsi="Garamond Premier Pro Caption"/>
            <w:sz w:val="22"/>
            <w:szCs w:val="22"/>
            <w:rtl w:val="0"/>
            <w:lang w:val="de-DE"/>
          </w:rPr>
          <w:delText>hrig</w:delText>
        </w:r>
      </w:del>
      <w:ins w:id="13513" w:date="2023-01-05T23:25:22Z" w:author="Jan Groh">
        <w:del w:id="13514" w:date="2023-01-13T18:26:59Z" w:author="Jan Groh">
          <w:r>
            <w:rPr>
              <w:rFonts w:ascii="Garamond Premier Pro Caption" w:hAnsi="Garamond Premier Pro Caption"/>
              <w:sz w:val="22"/>
              <w:szCs w:val="22"/>
              <w:rtl w:val="0"/>
              <w:lang w:val="de-DE"/>
            </w:rPr>
            <w:delText>1848/49</w:delText>
          </w:r>
        </w:del>
      </w:ins>
      <w:del w:id="13515" w:date="2023-01-13T18:26:59Z" w:author="Jan Groh">
        <w:r>
          <w:rPr>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516" w:date="2023-01-05T23:25:27Z" w:author="Jan Groh"/>
          <w:del w:id="13517"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18" w:date="2023-01-13T18:26:59Z" w:author="Jan Groh"/>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19" w:date="2023-01-13T18:26:59Z" w:author="Jan Groh"/>
          <w:rStyle w:val="Ohne"/>
          <w:rFonts w:ascii="Garamond Premier Pro Italic" w:cs="Garamond Premier Pro Italic" w:hAnsi="Garamond Premier Pro Italic" w:eastAsia="Garamond Premier Pro Italic"/>
          <w:sz w:val="22"/>
          <w:szCs w:val="22"/>
        </w:rPr>
      </w:pPr>
      <w:del w:id="13520" w:date="2023-01-13T18:26:59Z" w:author="Jan Groh">
        <w:r>
          <w:rPr>
            <w:rStyle w:val="Ohne"/>
            <w:rFonts w:ascii="Garamond Premier Pro Italic" w:hAnsi="Garamond Premier Pro Italic"/>
            <w:sz w:val="22"/>
            <w:szCs w:val="22"/>
            <w:rtl w:val="0"/>
            <w:lang w:val="de-DE"/>
          </w:rPr>
          <w:delText>Ottilie an Adele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21" w:date="2023-01-13T18:26:59Z" w:author="Jan Groh"/>
          <w:rStyle w:val="Ohne"/>
          <w:rFonts w:ascii="Garamond Premier Pro Italic" w:cs="Garamond Premier Pro Italic" w:hAnsi="Garamond Premier Pro Italic" w:eastAsia="Garamond Premier Pro Italic"/>
          <w:sz w:val="22"/>
          <w:szCs w:val="22"/>
        </w:rPr>
      </w:pPr>
      <w:del w:id="13522" w:date="2023-01-13T18:26:59Z" w:author="Jan Groh">
        <w:r>
          <w:rPr>
            <w:rStyle w:val="Ohne"/>
            <w:rFonts w:ascii="Garamond Premier Pro Italic" w:hAnsi="Garamond Premier Pro Italic"/>
            <w:sz w:val="22"/>
            <w:szCs w:val="22"/>
            <w:rtl w:val="0"/>
            <w:lang w:val="de-DE"/>
          </w:rPr>
          <w:delText>Weimar, den 16. August 1849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23" w:date="2023-01-13T18:26:59Z" w:author="Jan Groh"/>
          <w:rStyle w:val="Ohne"/>
          <w:rFonts w:ascii="Garamond Premier Pro Caption" w:cs="Garamond Premier Pro Caption" w:hAnsi="Garamond Premier Pro Caption" w:eastAsia="Garamond Premier Pro Caption"/>
          <w:sz w:val="22"/>
          <w:szCs w:val="22"/>
        </w:rPr>
      </w:pPr>
      <w:del w:id="13524" w:date="2023-01-13T18:26:59Z" w:author="Jan Groh">
        <w:r>
          <w:rPr>
            <w:rStyle w:val="Ohne"/>
            <w:rFonts w:ascii="Garamond Premier Pro Caption" w:hAnsi="Garamond Premier Pro Caption"/>
            <w:sz w:val="22"/>
            <w:szCs w:val="22"/>
            <w:rtl w:val="0"/>
            <w:lang w:val="de-DE"/>
          </w:rPr>
          <w:delText>Ulrike nimmt sich den 28. allzusehr zu Herzen</w:delText>
        </w:r>
      </w:del>
      <w:del w:id="13525"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2"/>
        </w:r>
      </w:del>
      <w:del w:id="13526" w:date="2023-01-13T18:26:59Z" w:author="Jan Groh">
        <w:r>
          <w:rPr>
            <w:rStyle w:val="Ohne"/>
            <w:rFonts w:ascii="Garamond Premier Pro Caption" w:hAnsi="Garamond Premier Pro Caption"/>
            <w:sz w:val="22"/>
            <w:szCs w:val="22"/>
            <w:rtl w:val="0"/>
            <w:lang w:val="de-DE"/>
          </w:rPr>
          <w:delText xml:space="preserve">, das Komitee ist jetzt erst eigentlich zusammengetreten, und man hat nun Walther aufgefordert, Zwischenakte, ich glaube zu </w:delText>
        </w:r>
      </w:del>
      <w:del w:id="13527" w:date="2023-01-13T18:26:59Z" w:author="Jan Groh">
        <w:r>
          <w:rPr>
            <w:rStyle w:val="Ohne"/>
            <w:rFonts w:ascii="Garamond Premier Pro Caption" w:hAnsi="Garamond Premier Pro Caption" w:hint="default"/>
            <w:sz w:val="22"/>
            <w:szCs w:val="22"/>
            <w:rtl w:val="0"/>
            <w:lang w:val="it-IT"/>
          </w:rPr>
          <w:delText>»</w:delText>
        </w:r>
      </w:del>
      <w:del w:id="13528" w:date="2023-01-13T18:26:59Z" w:author="Jan Groh">
        <w:r>
          <w:rPr>
            <w:rStyle w:val="Ohne"/>
            <w:rFonts w:ascii="Garamond Premier Pro Caption" w:hAnsi="Garamond Premier Pro Caption"/>
            <w:sz w:val="22"/>
            <w:szCs w:val="22"/>
            <w:rtl w:val="0"/>
            <w:lang w:val="it-IT"/>
          </w:rPr>
          <w:delText>Tasso</w:delText>
        </w:r>
      </w:del>
      <w:del w:id="13529" w:date="2023-01-13T18:26:59Z" w:author="Jan Groh">
        <w:r>
          <w:rPr>
            <w:rStyle w:val="Ohne"/>
            <w:rFonts w:ascii="Garamond Premier Pro Caption" w:hAnsi="Garamond Premier Pro Caption" w:hint="default"/>
            <w:sz w:val="22"/>
            <w:szCs w:val="22"/>
            <w:rtl w:val="0"/>
            <w:lang w:val="fr-FR"/>
          </w:rPr>
          <w:delText>«</w:delText>
        </w:r>
      </w:del>
      <w:del w:id="13530" w:date="2023-01-13T18:26:59Z" w:author="Jan Groh">
        <w:r>
          <w:rPr>
            <w:rStyle w:val="Ohne"/>
            <w:rFonts w:ascii="Garamond Premier Pro Caption" w:hAnsi="Garamond Premier Pro Caption"/>
            <w:sz w:val="22"/>
            <w:szCs w:val="22"/>
            <w:rtl w:val="0"/>
            <w:lang w:val="de-DE"/>
          </w:rPr>
          <w:delText>, zu komponieren, wo Liszt die Ouvert</w:delText>
        </w:r>
      </w:del>
      <w:del w:id="13531" w:date="2023-01-13T18:26:59Z" w:author="Jan Groh">
        <w:r>
          <w:rPr>
            <w:rStyle w:val="Ohne"/>
            <w:rFonts w:ascii="Garamond Premier Pro Caption" w:hAnsi="Garamond Premier Pro Caption" w:hint="default"/>
            <w:sz w:val="22"/>
            <w:szCs w:val="22"/>
            <w:rtl w:val="0"/>
          </w:rPr>
          <w:delText>ü</w:delText>
        </w:r>
      </w:del>
      <w:del w:id="13532" w:date="2023-01-13T18:26:59Z" w:author="Jan Groh">
        <w:r>
          <w:rPr>
            <w:rStyle w:val="Ohne"/>
            <w:rFonts w:ascii="Garamond Premier Pro Caption" w:hAnsi="Garamond Premier Pro Caption"/>
            <w:sz w:val="22"/>
            <w:szCs w:val="22"/>
            <w:rtl w:val="0"/>
            <w:lang w:val="de-DE"/>
          </w:rPr>
          <w:delText>re geschrieben. Selbst wenn man gewi</w:delText>
        </w:r>
      </w:del>
      <w:del w:id="13533" w:date="2023-01-13T18:26:59Z" w:author="Jan Groh">
        <w:r>
          <w:rPr>
            <w:rStyle w:val="Ohne"/>
            <w:rFonts w:ascii="Garamond Premier Pro Caption" w:hAnsi="Garamond Premier Pro Caption" w:hint="default"/>
            <w:sz w:val="22"/>
            <w:szCs w:val="22"/>
            <w:rtl w:val="0"/>
            <w:lang w:val="de-DE"/>
          </w:rPr>
          <w:delText xml:space="preserve">ß </w:delText>
        </w:r>
      </w:del>
      <w:del w:id="13534" w:date="2023-01-13T18:26:59Z" w:author="Jan Groh">
        <w:r>
          <w:rPr>
            <w:rStyle w:val="Ohne"/>
            <w:rFonts w:ascii="Garamond Premier Pro Caption" w:hAnsi="Garamond Premier Pro Caption"/>
            <w:sz w:val="22"/>
            <w:szCs w:val="22"/>
            <w:rtl w:val="0"/>
            <w:lang w:val="de-DE"/>
          </w:rPr>
          <w:delText>ist, da</w:delText>
        </w:r>
      </w:del>
      <w:del w:id="13535" w:date="2023-01-13T18:26:59Z" w:author="Jan Groh">
        <w:r>
          <w:rPr>
            <w:rStyle w:val="Ohne"/>
            <w:rFonts w:ascii="Garamond Premier Pro Caption" w:hAnsi="Garamond Premier Pro Caption" w:hint="default"/>
            <w:sz w:val="22"/>
            <w:szCs w:val="22"/>
            <w:rtl w:val="0"/>
            <w:lang w:val="de-DE"/>
          </w:rPr>
          <w:delText xml:space="preserve">ß </w:delText>
        </w:r>
      </w:del>
      <w:del w:id="13536" w:date="2023-01-13T18:26:59Z" w:author="Jan Groh">
        <w:r>
          <w:rPr>
            <w:rStyle w:val="Ohne"/>
            <w:rFonts w:ascii="Garamond Premier Pro Caption" w:hAnsi="Garamond Premier Pro Caption"/>
            <w:sz w:val="22"/>
            <w:szCs w:val="22"/>
            <w:rtl w:val="0"/>
            <w:lang w:val="de-DE"/>
          </w:rPr>
          <w:delText>der Brief Walther trifft, ist die ganze Zeit, die er zu dieser Arbeit haben w</w:delText>
        </w:r>
      </w:del>
      <w:del w:id="13537" w:date="2023-01-13T18:26:59Z" w:author="Jan Groh">
        <w:r>
          <w:rPr>
            <w:rStyle w:val="Ohne"/>
            <w:rFonts w:ascii="Garamond Premier Pro Caption" w:hAnsi="Garamond Premier Pro Caption" w:hint="default"/>
            <w:sz w:val="22"/>
            <w:szCs w:val="22"/>
            <w:rtl w:val="0"/>
          </w:rPr>
          <w:delText>ü</w:delText>
        </w:r>
      </w:del>
      <w:del w:id="13538" w:date="2023-01-13T18:26:59Z" w:author="Jan Groh">
        <w:r>
          <w:rPr>
            <w:rStyle w:val="Ohne"/>
            <w:rFonts w:ascii="Garamond Premier Pro Caption" w:hAnsi="Garamond Premier Pro Caption"/>
            <w:sz w:val="22"/>
            <w:szCs w:val="22"/>
            <w:rtl w:val="0"/>
            <w:lang w:val="de-DE"/>
          </w:rPr>
          <w:delText>rde, vier, sage 4 Tage, es mu</w:delText>
        </w:r>
      </w:del>
      <w:del w:id="13539" w:date="2023-01-13T18:26:59Z" w:author="Jan Groh">
        <w:r>
          <w:rPr>
            <w:rStyle w:val="Ohne"/>
            <w:rFonts w:ascii="Garamond Premier Pro Caption" w:hAnsi="Garamond Premier Pro Caption" w:hint="default"/>
            <w:sz w:val="22"/>
            <w:szCs w:val="22"/>
            <w:rtl w:val="0"/>
            <w:lang w:val="de-DE"/>
          </w:rPr>
          <w:delText xml:space="preserve">ß </w:delText>
        </w:r>
      </w:del>
      <w:del w:id="13540" w:date="2023-01-13T18:26:59Z" w:author="Jan Groh">
        <w:r>
          <w:rPr>
            <w:rStyle w:val="Ohne"/>
            <w:rFonts w:ascii="Garamond Premier Pro Caption" w:hAnsi="Garamond Premier Pro Caption"/>
            <w:sz w:val="22"/>
            <w:szCs w:val="22"/>
            <w:rtl w:val="0"/>
            <w:lang w:val="de-DE"/>
          </w:rPr>
          <w:delText>also eine abschl</w:delText>
        </w:r>
      </w:del>
      <w:del w:id="13541" w:date="2023-01-13T18:26:59Z" w:author="Jan Groh">
        <w:r>
          <w:rPr>
            <w:rStyle w:val="Ohne"/>
            <w:rFonts w:ascii="Garamond Premier Pro Caption" w:hAnsi="Garamond Premier Pro Caption" w:hint="default"/>
            <w:sz w:val="22"/>
            <w:szCs w:val="22"/>
            <w:rtl w:val="0"/>
          </w:rPr>
          <w:delText>ä</w:delText>
        </w:r>
      </w:del>
      <w:del w:id="13542" w:date="2023-01-13T18:26:59Z" w:author="Jan Groh">
        <w:r>
          <w:rPr>
            <w:rStyle w:val="Ohne"/>
            <w:rFonts w:ascii="Garamond Premier Pro Caption" w:hAnsi="Garamond Premier Pro Caption"/>
            <w:sz w:val="22"/>
            <w:szCs w:val="22"/>
            <w:rtl w:val="0"/>
            <w:lang w:val="de-DE"/>
          </w:rPr>
          <w:delText>gige Antwort nat</w:delText>
        </w:r>
      </w:del>
      <w:del w:id="13543" w:date="2023-01-13T18:26:59Z" w:author="Jan Groh">
        <w:r>
          <w:rPr>
            <w:rStyle w:val="Ohne"/>
            <w:rFonts w:ascii="Garamond Premier Pro Caption" w:hAnsi="Garamond Premier Pro Caption" w:hint="default"/>
            <w:sz w:val="22"/>
            <w:szCs w:val="22"/>
            <w:rtl w:val="0"/>
          </w:rPr>
          <w:delText>ü</w:delText>
        </w:r>
      </w:del>
      <w:del w:id="13544" w:date="2023-01-13T18:26:59Z" w:author="Jan Groh">
        <w:r>
          <w:rPr>
            <w:rStyle w:val="Ohne"/>
            <w:rFonts w:ascii="Garamond Premier Pro Caption" w:hAnsi="Garamond Premier Pro Caption"/>
            <w:sz w:val="22"/>
            <w:szCs w:val="22"/>
            <w:rtl w:val="0"/>
            <w:lang w:val="de-DE"/>
          </w:rPr>
          <w:delText>rlich kommen. Ich fand eine artige Einladung vor, den Tag in der Stadt hier zu sein, was ich nat</w:delText>
        </w:r>
      </w:del>
      <w:del w:id="13545" w:date="2023-01-13T18:26:59Z" w:author="Jan Groh">
        <w:r>
          <w:rPr>
            <w:rStyle w:val="Ohne"/>
            <w:rFonts w:ascii="Garamond Premier Pro Caption" w:hAnsi="Garamond Premier Pro Caption" w:hint="default"/>
            <w:sz w:val="22"/>
            <w:szCs w:val="22"/>
            <w:rtl w:val="0"/>
          </w:rPr>
          <w:delText>ü</w:delText>
        </w:r>
      </w:del>
      <w:del w:id="13546" w:date="2023-01-13T18:26:59Z" w:author="Jan Groh">
        <w:r>
          <w:rPr>
            <w:rStyle w:val="Ohne"/>
            <w:rFonts w:ascii="Garamond Premier Pro Caption" w:hAnsi="Garamond Premier Pro Caption"/>
            <w:sz w:val="22"/>
            <w:szCs w:val="22"/>
            <w:rtl w:val="0"/>
            <w:lang w:val="de-DE"/>
          </w:rPr>
          <w:delText>rlich aber nicht annehme</w:delText>
        </w:r>
      </w:del>
      <w:del w:id="13547" w:date="2023-01-13T18:26:59Z" w:author="Jan Groh">
        <w:r>
          <w:rPr>
            <w:rStyle w:val="Ohne"/>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4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4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50" w:date="2023-01-13T18:26:59Z" w:author="Jan Groh"/>
          <w:rStyle w:val="Ohne"/>
          <w:rFonts w:ascii="Garamond Premier Pro Italic" w:cs="Garamond Premier Pro Italic" w:hAnsi="Garamond Premier Pro Italic" w:eastAsia="Garamond Premier Pro Italic"/>
          <w:sz w:val="22"/>
          <w:szCs w:val="22"/>
        </w:rPr>
      </w:pPr>
      <w:del w:id="13551"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52" w:date="2023-01-13T18:26:59Z" w:author="Jan Groh"/>
          <w:rStyle w:val="Ohne"/>
          <w:rFonts w:ascii="Garamond Premier Pro Italic" w:cs="Garamond Premier Pro Italic" w:hAnsi="Garamond Premier Pro Italic" w:eastAsia="Garamond Premier Pro Italic"/>
          <w:sz w:val="22"/>
          <w:szCs w:val="22"/>
        </w:rPr>
      </w:pPr>
      <w:del w:id="13553" w:date="2023-01-13T18:26:59Z" w:author="Jan Groh">
        <w:r>
          <w:rPr>
            <w:rStyle w:val="Ohne"/>
            <w:rFonts w:ascii="Garamond Premier Pro Italic" w:hAnsi="Garamond Premier Pro Italic"/>
            <w:sz w:val="22"/>
            <w:szCs w:val="22"/>
            <w:rtl w:val="0"/>
            <w:lang w:val="de-DE"/>
          </w:rPr>
          <w:delText>Freiwaldau, den 28. August 1849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54" w:date="2023-01-13T18:26:59Z" w:author="Jan Groh"/>
          <w:rStyle w:val="Ohne"/>
          <w:rFonts w:ascii="Garamond Premier Pro Italic" w:cs="Garamond Premier Pro Italic" w:hAnsi="Garamond Premier Pro Italic" w:eastAsia="Garamond Premier Pro Italic"/>
          <w:sz w:val="22"/>
          <w:szCs w:val="22"/>
        </w:rPr>
      </w:pPr>
      <w:del w:id="13555" w:date="2023-01-13T18:26:59Z" w:author="Jan Groh">
        <w:r>
          <w:rPr>
            <w:rStyle w:val="Ohne"/>
            <w:rFonts w:ascii="Garamond Premier Pro Italic" w:hAnsi="Garamond Premier Pro Italic"/>
            <w:sz w:val="22"/>
            <w:szCs w:val="22"/>
            <w:rtl w:val="0"/>
            <w:lang w:val="en-US"/>
          </w:rPr>
          <w:delText>[Goethes 100</w:delText>
        </w:r>
      </w:del>
      <w:del w:id="13556" w:date="2023-01-13T18:26:59Z" w:author="Jan Groh">
        <w:r>
          <w:rPr>
            <w:rStyle w:val="Ohne"/>
            <w:rFonts w:ascii="Garamond Premier Pro Italic" w:hAnsi="Garamond Premier Pro Italic"/>
            <w:sz w:val="22"/>
            <w:szCs w:val="22"/>
            <w:rtl w:val="0"/>
            <w:lang w:val="de-DE"/>
          </w:rPr>
          <w:delText>.</w:delText>
        </w:r>
      </w:del>
      <w:del w:id="13557" w:date="2023-01-13T18:26:59Z" w:author="Jan Groh">
        <w:r>
          <w:rPr>
            <w:rStyle w:val="Ohne"/>
            <w:rFonts w:ascii="Garamond Premier Pro Italic" w:hAnsi="Garamond Premier Pro Italic"/>
            <w:sz w:val="22"/>
            <w:szCs w:val="22"/>
            <w:rtl w:val="0"/>
            <w:lang w:val="de-DE"/>
          </w:rPr>
          <w:delText xml:space="preserve"> Geburtstag</w:delText>
        </w:r>
      </w:del>
      <w:del w:id="13558" w:date="2023-01-13T18:26:59Z" w:author="Jan Groh">
        <w:r>
          <w:rPr>
            <w:rStyle w:val="Ohne"/>
            <w:rFonts w:ascii="Garamond Premier Pro Italic" w:hAnsi="Garamond Premier Pro Italic"/>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559" w:date="2023-01-13T18:26:59Z" w:author="Jan Groh"/>
          <w:rStyle w:val="Ohne"/>
          <w:rFonts w:ascii="Garamond Premier Pro Caption" w:cs="Garamond Premier Pro Caption" w:hAnsi="Garamond Premier Pro Caption" w:eastAsia="Garamond Premier Pro Caption"/>
          <w:sz w:val="22"/>
          <w:szCs w:val="22"/>
        </w:rPr>
      </w:pPr>
      <w:del w:id="13560" w:date="2023-01-13T18:26:59Z" w:author="Jan Groh">
        <w:r>
          <w:rPr>
            <w:rStyle w:val="Ohne"/>
            <w:rFonts w:ascii="Garamond Premier Pro Caption" w:hAnsi="Garamond Premier Pro Caption"/>
            <w:sz w:val="22"/>
            <w:szCs w:val="22"/>
            <w:rtl w:val="0"/>
            <w:lang w:val="de-DE"/>
          </w:rPr>
          <w:delText>W</w:delText>
        </w:r>
      </w:del>
      <w:del w:id="13561" w:date="2023-01-13T18:26:59Z" w:author="Jan Groh">
        <w:r>
          <w:rPr>
            <w:rStyle w:val="Ohne"/>
            <w:rFonts w:ascii="Garamond Premier Pro Caption" w:hAnsi="Garamond Premier Pro Caption" w:hint="default"/>
            <w:sz w:val="22"/>
            <w:szCs w:val="22"/>
            <w:rtl w:val="0"/>
          </w:rPr>
          <w:delText>ä</w:delText>
        </w:r>
      </w:del>
      <w:del w:id="13562" w:date="2023-01-13T18:26:59Z" w:author="Jan Groh">
        <w:r>
          <w:rPr>
            <w:rStyle w:val="Ohne"/>
            <w:rFonts w:ascii="Garamond Premier Pro Caption" w:hAnsi="Garamond Premier Pro Caption"/>
            <w:sz w:val="22"/>
            <w:szCs w:val="22"/>
            <w:rtl w:val="0"/>
            <w:lang w:val="de-DE"/>
          </w:rPr>
          <w:delText>hrend man heute in Deutschland jubelt, schreibe ich Dir mit einem Herzen, zerrissen von Weh. Ich klage um die Lebendigen und Toten. Warum kann nur dies Blatt zu Dir, liebe Sibylle, warum nicht ich, warum wu</w:delText>
        </w:r>
      </w:del>
      <w:del w:id="13563" w:date="2023-01-13T18:26:59Z" w:author="Jan Groh">
        <w:r>
          <w:rPr>
            <w:rStyle w:val="Ohne"/>
            <w:rFonts w:ascii="Garamond Premier Pro Caption" w:hAnsi="Garamond Premier Pro Caption" w:hint="default"/>
            <w:sz w:val="22"/>
            <w:szCs w:val="22"/>
            <w:rtl w:val="0"/>
            <w:lang w:val="de-DE"/>
          </w:rPr>
          <w:delText>ß</w:delText>
        </w:r>
      </w:del>
      <w:del w:id="13564" w:date="2023-01-13T18:26:59Z" w:author="Jan Groh">
        <w:r>
          <w:rPr>
            <w:rStyle w:val="Ohne"/>
            <w:rFonts w:ascii="Garamond Premier Pro Caption" w:hAnsi="Garamond Premier Pro Caption"/>
            <w:sz w:val="22"/>
            <w:szCs w:val="22"/>
            <w:rtl w:val="0"/>
            <w:lang w:val="de-DE"/>
          </w:rPr>
          <w:delText>te ich nicht, da</w:delText>
        </w:r>
      </w:del>
      <w:del w:id="13565" w:date="2023-01-13T18:26:59Z" w:author="Jan Groh">
        <w:r>
          <w:rPr>
            <w:rStyle w:val="Ohne"/>
            <w:rFonts w:ascii="Garamond Premier Pro Caption" w:hAnsi="Garamond Premier Pro Caption" w:hint="default"/>
            <w:sz w:val="22"/>
            <w:szCs w:val="22"/>
            <w:rtl w:val="0"/>
            <w:lang w:val="de-DE"/>
          </w:rPr>
          <w:delText xml:space="preserve">ß </w:delText>
        </w:r>
      </w:del>
      <w:del w:id="13566" w:date="2023-01-13T18:26:59Z" w:author="Jan Groh">
        <w:r>
          <w:rPr>
            <w:rStyle w:val="Ohne"/>
            <w:rFonts w:ascii="Garamond Premier Pro Caption" w:hAnsi="Garamond Premier Pro Caption"/>
            <w:sz w:val="22"/>
            <w:szCs w:val="22"/>
            <w:rtl w:val="0"/>
            <w:lang w:val="de-DE"/>
          </w:rPr>
          <w:delText>Adelens Ende</w:delText>
        </w:r>
      </w:del>
      <w:del w:id="1356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3"/>
        </w:r>
      </w:del>
      <w:del w:id="13568" w:date="2023-01-13T18:26:59Z" w:author="Jan Groh">
        <w:r>
          <w:rPr>
            <w:rStyle w:val="Ohne"/>
            <w:rFonts w:ascii="Garamond Premier Pro Caption" w:hAnsi="Garamond Premier Pro Caption"/>
            <w:sz w:val="22"/>
            <w:szCs w:val="22"/>
            <w:rtl w:val="0"/>
            <w:lang w:val="de-DE"/>
          </w:rPr>
          <w:delText xml:space="preserve"> so nahe sei, da</w:delText>
        </w:r>
      </w:del>
      <w:del w:id="13569" w:date="2023-01-13T18:26:59Z" w:author="Jan Groh">
        <w:r>
          <w:rPr>
            <w:rStyle w:val="Ohne"/>
            <w:rFonts w:ascii="Garamond Premier Pro Caption" w:hAnsi="Garamond Premier Pro Caption" w:hint="default"/>
            <w:sz w:val="22"/>
            <w:szCs w:val="22"/>
            <w:rtl w:val="0"/>
            <w:lang w:val="de-DE"/>
          </w:rPr>
          <w:delText xml:space="preserve">ß </w:delText>
        </w:r>
      </w:del>
      <w:del w:id="13570" w:date="2023-01-13T18:26:59Z" w:author="Jan Groh">
        <w:r>
          <w:rPr>
            <w:rStyle w:val="Ohne"/>
            <w:rFonts w:ascii="Garamond Premier Pro Caption" w:hAnsi="Garamond Premier Pro Caption"/>
            <w:sz w:val="22"/>
            <w:szCs w:val="22"/>
            <w:rtl w:val="0"/>
            <w:lang w:val="de-DE"/>
          </w:rPr>
          <w:delText>ich geblieben w</w:delText>
        </w:r>
      </w:del>
      <w:del w:id="13571" w:date="2023-01-13T18:26:59Z" w:author="Jan Groh">
        <w:r>
          <w:rPr>
            <w:rStyle w:val="Ohne"/>
            <w:rFonts w:ascii="Garamond Premier Pro Caption" w:hAnsi="Garamond Premier Pro Caption" w:hint="default"/>
            <w:sz w:val="22"/>
            <w:szCs w:val="22"/>
            <w:rtl w:val="0"/>
          </w:rPr>
          <w:delText>ä</w:delText>
        </w:r>
      </w:del>
      <w:del w:id="13572" w:date="2023-01-13T18:26:59Z" w:author="Jan Groh">
        <w:r>
          <w:rPr>
            <w:rStyle w:val="Ohne"/>
            <w:rFonts w:ascii="Garamond Premier Pro Caption" w:hAnsi="Garamond Premier Pro Caption"/>
            <w:sz w:val="22"/>
            <w:szCs w:val="22"/>
            <w:rtl w:val="0"/>
            <w:lang w:val="de-DE"/>
          </w:rPr>
          <w:delText>re, wenn auch nicht ihr, doch Dir zum Trost.</w:delText>
        </w:r>
      </w:del>
      <w:del w:id="13573" w:date="2023-01-13T18:26:59Z" w:author="Jan Groh">
        <w:r>
          <w:rPr>
            <w:rStyle w:val="Ohne"/>
            <w:rFonts w:ascii="Garamond Premier Pro Caption" w:hAnsi="Garamond Premier Pro Caption"/>
            <w:sz w:val="22"/>
            <w:szCs w:val="22"/>
            <w:rtl w:val="0"/>
            <w:lang w:val="de-DE"/>
          </w:rPr>
          <w:delText xml:space="preserve"> </w:delText>
        </w:r>
      </w:del>
      <w:del w:id="13574" w:date="2023-01-13T18:26:59Z" w:author="Jan Groh">
        <w:r>
          <w:rPr>
            <w:rStyle w:val="Ohne"/>
            <w:rFonts w:ascii="Garamond Premier Pro Caption" w:hAnsi="Garamond Premier Pro Caption"/>
            <w:sz w:val="22"/>
            <w:szCs w:val="22"/>
            <w:rtl w:val="0"/>
            <w:lang w:val="de-DE"/>
          </w:rPr>
          <w:delText>Es ist eine ungeheure Qual, in der Ferne sich jeden Augenblick sagen zu m</w:delText>
        </w:r>
      </w:del>
      <w:del w:id="13575" w:date="2023-01-13T18:26:59Z" w:author="Jan Groh">
        <w:r>
          <w:rPr>
            <w:rStyle w:val="Ohne"/>
            <w:rFonts w:ascii="Garamond Premier Pro Caption" w:hAnsi="Garamond Premier Pro Caption" w:hint="default"/>
            <w:sz w:val="22"/>
            <w:szCs w:val="22"/>
            <w:rtl w:val="0"/>
          </w:rPr>
          <w:delText>ü</w:delText>
        </w:r>
      </w:del>
      <w:del w:id="13576" w:date="2023-01-13T18:26:59Z" w:author="Jan Groh">
        <w:r>
          <w:rPr>
            <w:rStyle w:val="Ohne"/>
            <w:rFonts w:ascii="Garamond Premier Pro Caption" w:hAnsi="Garamond Premier Pro Caption"/>
            <w:sz w:val="22"/>
            <w:szCs w:val="22"/>
            <w:rtl w:val="0"/>
            <w:lang w:val="de-DE"/>
          </w:rPr>
          <w:delText>ssen: es ist vielleicht der, der ein teures Leben verl</w:delText>
        </w:r>
      </w:del>
      <w:del w:id="13577" w:date="2023-01-13T18:26:59Z" w:author="Jan Groh">
        <w:r>
          <w:rPr>
            <w:rStyle w:val="Ohne"/>
            <w:rFonts w:ascii="Garamond Premier Pro Caption" w:hAnsi="Garamond Premier Pro Caption" w:hint="default"/>
            <w:sz w:val="22"/>
            <w:szCs w:val="22"/>
            <w:rtl w:val="0"/>
            <w:lang w:val="sv-SE"/>
          </w:rPr>
          <w:delText>ö</w:delText>
        </w:r>
      </w:del>
      <w:del w:id="13578" w:date="2023-01-13T18:26:59Z" w:author="Jan Groh">
        <w:r>
          <w:rPr>
            <w:rStyle w:val="Ohne"/>
            <w:rFonts w:ascii="Garamond Premier Pro Caption" w:hAnsi="Garamond Premier Pro Caption"/>
            <w:sz w:val="22"/>
            <w:szCs w:val="22"/>
            <w:rtl w:val="0"/>
            <w:lang w:val="de-DE"/>
          </w:rPr>
          <w:delText>scht.</w:delText>
        </w:r>
      </w:del>
      <w:del w:id="13579" w:date="2023-01-13T18:26:59Z" w:author="Jan Groh">
        <w:r>
          <w:rPr>
            <w:rStyle w:val="Ohne"/>
            <w:rFonts w:ascii="Garamond Premier Pro Caption" w:hAnsi="Garamond Premier Pro Caption"/>
            <w:sz w:val="22"/>
            <w:szCs w:val="22"/>
            <w:rtl w:val="0"/>
            <w:lang w:val="de-DE"/>
          </w:rPr>
          <w:delText xml:space="preserve"> </w:delText>
        </w:r>
      </w:del>
      <w:del w:id="13580" w:date="2023-01-13T18:26:59Z" w:author="Jan Groh">
        <w:r>
          <w:rPr>
            <w:rStyle w:val="Ohne"/>
            <w:rFonts w:ascii="Garamond Premier Pro Caption" w:hAnsi="Garamond Premier Pro Caption"/>
            <w:sz w:val="22"/>
            <w:szCs w:val="22"/>
            <w:rtl w:val="0"/>
          </w:rPr>
          <w:delText>(</w:delText>
        </w:r>
      </w:del>
      <w:del w:id="13581" w:date="2023-01-13T18:26:59Z" w:author="Jan Groh">
        <w:r>
          <w:rPr>
            <w:rStyle w:val="Ohne"/>
            <w:rFonts w:ascii="Garamond Premier Pro Caption" w:hAnsi="Garamond Premier Pro Caption" w:hint="default"/>
            <w:sz w:val="22"/>
            <w:szCs w:val="22"/>
            <w:rtl w:val="0"/>
            <w:lang w:val="de-DE"/>
          </w:rPr>
          <w:delText>…</w:delText>
        </w:r>
      </w:del>
      <w:del w:id="13582" w:date="2023-01-13T18:26:59Z" w:author="Jan Groh">
        <w:r>
          <w:rPr>
            <w:rStyle w:val="Ohne"/>
            <w:rFonts w:ascii="Garamond Premier Pro Caption" w:hAnsi="Garamond Premier Pro Caption"/>
            <w:sz w:val="22"/>
            <w:szCs w:val="22"/>
            <w:rtl w:val="0"/>
            <w:lang w:val="de-DE"/>
          </w:rPr>
          <w:delText>) Ich h</w:delText>
        </w:r>
      </w:del>
      <w:del w:id="13583" w:date="2023-01-13T18:26:59Z" w:author="Jan Groh">
        <w:r>
          <w:rPr>
            <w:rStyle w:val="Ohne"/>
            <w:rFonts w:ascii="Garamond Premier Pro Caption" w:hAnsi="Garamond Premier Pro Caption" w:hint="default"/>
            <w:sz w:val="22"/>
            <w:szCs w:val="22"/>
            <w:rtl w:val="0"/>
          </w:rPr>
          <w:delText>ä</w:delText>
        </w:r>
      </w:del>
      <w:del w:id="13584" w:date="2023-01-13T18:26:59Z" w:author="Jan Groh">
        <w:r>
          <w:rPr>
            <w:rStyle w:val="Ohne"/>
            <w:rFonts w:ascii="Garamond Premier Pro Caption" w:hAnsi="Garamond Premier Pro Caption"/>
            <w:sz w:val="22"/>
            <w:szCs w:val="22"/>
            <w:rtl w:val="0"/>
            <w:lang w:val="de-DE"/>
          </w:rPr>
          <w:delText xml:space="preserve">tte Dir viel zu sagen </w:delText>
        </w:r>
      </w:del>
      <w:del w:id="13585" w:date="2023-01-13T18:26:59Z" w:author="Jan Groh">
        <w:r>
          <w:rPr>
            <w:rStyle w:val="Ohne"/>
            <w:rFonts w:ascii="Garamond Premier Pro Caption" w:hAnsi="Garamond Premier Pro Caption" w:hint="default"/>
            <w:sz w:val="22"/>
            <w:szCs w:val="22"/>
            <w:rtl w:val="0"/>
          </w:rPr>
          <w:delText>ü</w:delText>
        </w:r>
      </w:del>
      <w:del w:id="13586" w:date="2023-01-13T18:26:59Z" w:author="Jan Groh">
        <w:r>
          <w:rPr>
            <w:rStyle w:val="Ohne"/>
            <w:rFonts w:ascii="Garamond Premier Pro Caption" w:hAnsi="Garamond Premier Pro Caption"/>
            <w:sz w:val="22"/>
            <w:szCs w:val="22"/>
            <w:rtl w:val="0"/>
            <w:lang w:val="de-DE"/>
          </w:rPr>
          <w:delText>ber meinen Aufenthalt in Weimar, Leipzig und Breslau, aber wie k</w:delText>
        </w:r>
      </w:del>
      <w:del w:id="13587" w:date="2023-01-13T18:26:59Z" w:author="Jan Groh">
        <w:r>
          <w:rPr>
            <w:rStyle w:val="Ohne"/>
            <w:rFonts w:ascii="Garamond Premier Pro Caption" w:hAnsi="Garamond Premier Pro Caption" w:hint="default"/>
            <w:sz w:val="22"/>
            <w:szCs w:val="22"/>
            <w:rtl w:val="0"/>
            <w:lang w:val="sv-SE"/>
          </w:rPr>
          <w:delText>ö</w:delText>
        </w:r>
      </w:del>
      <w:del w:id="13588" w:date="2023-01-13T18:26:59Z" w:author="Jan Groh">
        <w:r>
          <w:rPr>
            <w:rStyle w:val="Ohne"/>
            <w:rFonts w:ascii="Garamond Premier Pro Caption" w:hAnsi="Garamond Premier Pro Caption"/>
            <w:sz w:val="22"/>
            <w:szCs w:val="22"/>
            <w:rtl w:val="0"/>
            <w:lang w:val="de-DE"/>
          </w:rPr>
          <w:delText>nnte ich es heute, wie k</w:delText>
        </w:r>
      </w:del>
      <w:del w:id="13589" w:date="2023-01-13T18:26:59Z" w:author="Jan Groh">
        <w:r>
          <w:rPr>
            <w:rStyle w:val="Ohne"/>
            <w:rFonts w:ascii="Garamond Premier Pro Caption" w:hAnsi="Garamond Premier Pro Caption" w:hint="default"/>
            <w:sz w:val="22"/>
            <w:szCs w:val="22"/>
            <w:rtl w:val="0"/>
            <w:lang w:val="sv-SE"/>
          </w:rPr>
          <w:delText>ö</w:delText>
        </w:r>
      </w:del>
      <w:del w:id="13590" w:date="2023-01-13T18:26:59Z" w:author="Jan Groh">
        <w:r>
          <w:rPr>
            <w:rStyle w:val="Ohne"/>
            <w:rFonts w:ascii="Garamond Premier Pro Caption" w:hAnsi="Garamond Premier Pro Caption"/>
            <w:sz w:val="22"/>
            <w:szCs w:val="22"/>
            <w:rtl w:val="0"/>
            <w:lang w:val="de-DE"/>
          </w:rPr>
          <w:delText>nnte ich schreiben, wie Du lesen! Dennoch sage ich Dir, da</w:delText>
        </w:r>
      </w:del>
      <w:del w:id="13591" w:date="2023-01-13T18:26:59Z" w:author="Jan Groh">
        <w:r>
          <w:rPr>
            <w:rStyle w:val="Ohne"/>
            <w:rFonts w:ascii="Garamond Premier Pro Caption" w:hAnsi="Garamond Premier Pro Caption" w:hint="default"/>
            <w:sz w:val="22"/>
            <w:szCs w:val="22"/>
            <w:rtl w:val="0"/>
            <w:lang w:val="de-DE"/>
          </w:rPr>
          <w:delText xml:space="preserve">ß </w:delText>
        </w:r>
      </w:del>
      <w:del w:id="13592" w:date="2023-01-13T18:26:59Z" w:author="Jan Groh">
        <w:r>
          <w:rPr>
            <w:rStyle w:val="Ohne"/>
            <w:rFonts w:ascii="Garamond Premier Pro Caption" w:hAnsi="Garamond Premier Pro Caption"/>
            <w:sz w:val="22"/>
            <w:szCs w:val="22"/>
            <w:rtl w:val="0"/>
            <w:lang w:val="de-DE"/>
          </w:rPr>
          <w:delText>in Breslau ich einen Tag des Gl</w:delText>
        </w:r>
      </w:del>
      <w:del w:id="13593" w:date="2023-01-13T18:26:59Z" w:author="Jan Groh">
        <w:r>
          <w:rPr>
            <w:rStyle w:val="Ohne"/>
            <w:rFonts w:ascii="Garamond Premier Pro Caption" w:hAnsi="Garamond Premier Pro Caption" w:hint="default"/>
            <w:sz w:val="22"/>
            <w:szCs w:val="22"/>
            <w:rtl w:val="0"/>
          </w:rPr>
          <w:delText>ü</w:delText>
        </w:r>
      </w:del>
      <w:del w:id="13594" w:date="2023-01-13T18:26:59Z" w:author="Jan Groh">
        <w:r>
          <w:rPr>
            <w:rStyle w:val="Ohne"/>
            <w:rFonts w:ascii="Garamond Premier Pro Caption" w:hAnsi="Garamond Premier Pro Caption"/>
            <w:sz w:val="22"/>
            <w:szCs w:val="22"/>
            <w:rtl w:val="0"/>
            <w:lang w:val="de-DE"/>
          </w:rPr>
          <w:delText>ckes erlebt, wie Gott mir selten gab, ein Wiedersehen von Heinke. Ich w</w:delText>
        </w:r>
      </w:del>
      <w:del w:id="13595" w:date="2023-01-13T18:26:59Z" w:author="Jan Groh">
        <w:r>
          <w:rPr>
            <w:rStyle w:val="Ohne"/>
            <w:rFonts w:ascii="Garamond Premier Pro Caption" w:hAnsi="Garamond Premier Pro Caption" w:hint="default"/>
            <w:sz w:val="22"/>
            <w:szCs w:val="22"/>
            <w:rtl w:val="0"/>
          </w:rPr>
          <w:delText>ü</w:delText>
        </w:r>
      </w:del>
      <w:del w:id="13596" w:date="2023-01-13T18:26:59Z" w:author="Jan Groh">
        <w:r>
          <w:rPr>
            <w:rStyle w:val="Ohne"/>
            <w:rFonts w:ascii="Garamond Premier Pro Caption" w:hAnsi="Garamond Premier Pro Caption"/>
            <w:sz w:val="22"/>
            <w:szCs w:val="22"/>
            <w:rtl w:val="0"/>
            <w:lang w:val="de-DE"/>
          </w:rPr>
          <w:delText>rde auch das nicht erw</w:delText>
        </w:r>
      </w:del>
      <w:del w:id="13597" w:date="2023-01-13T18:26:59Z" w:author="Jan Groh">
        <w:r>
          <w:rPr>
            <w:rStyle w:val="Ohne"/>
            <w:rFonts w:ascii="Garamond Premier Pro Caption" w:hAnsi="Garamond Premier Pro Caption" w:hint="default"/>
            <w:sz w:val="22"/>
            <w:szCs w:val="22"/>
            <w:rtl w:val="0"/>
          </w:rPr>
          <w:delText>ä</w:delText>
        </w:r>
      </w:del>
      <w:del w:id="13598" w:date="2023-01-13T18:26:59Z" w:author="Jan Groh">
        <w:r>
          <w:rPr>
            <w:rStyle w:val="Ohne"/>
            <w:rFonts w:ascii="Garamond Premier Pro Caption" w:hAnsi="Garamond Premier Pro Caption"/>
            <w:sz w:val="22"/>
            <w:szCs w:val="22"/>
            <w:rtl w:val="0"/>
            <w:lang w:val="de-DE"/>
          </w:rPr>
          <w:delText>hnen, Sibylle, denn es ist durch den Trauerflor Deines Briefes ietzt in meiner Erinnerung verh</w:delText>
        </w:r>
      </w:del>
      <w:del w:id="13599" w:date="2023-01-13T18:26:59Z" w:author="Jan Groh">
        <w:r>
          <w:rPr>
            <w:rStyle w:val="Ohne"/>
            <w:rFonts w:ascii="Garamond Premier Pro Caption" w:hAnsi="Garamond Premier Pro Caption" w:hint="default"/>
            <w:sz w:val="22"/>
            <w:szCs w:val="22"/>
            <w:rtl w:val="0"/>
          </w:rPr>
          <w:delText>ü</w:delText>
        </w:r>
      </w:del>
      <w:del w:id="13600" w:date="2023-01-13T18:26:59Z" w:author="Jan Groh">
        <w:r>
          <w:rPr>
            <w:rStyle w:val="Ohne"/>
            <w:rFonts w:ascii="Garamond Premier Pro Caption" w:hAnsi="Garamond Premier Pro Caption"/>
            <w:sz w:val="22"/>
            <w:szCs w:val="22"/>
            <w:rtl w:val="0"/>
            <w:lang w:val="de-DE"/>
          </w:rPr>
          <w:delText>llt, aber manchmal denke ich, Adele k</w:delText>
        </w:r>
      </w:del>
      <w:del w:id="13601" w:date="2023-01-13T18:26:59Z" w:author="Jan Groh">
        <w:r>
          <w:rPr>
            <w:rStyle w:val="Ohne"/>
            <w:rFonts w:ascii="Garamond Premier Pro Caption" w:hAnsi="Garamond Premier Pro Caption" w:hint="default"/>
            <w:sz w:val="22"/>
            <w:szCs w:val="22"/>
            <w:rtl w:val="0"/>
            <w:lang w:val="sv-SE"/>
          </w:rPr>
          <w:delText>ö</w:delText>
        </w:r>
      </w:del>
      <w:del w:id="13602" w:date="2023-01-13T18:26:59Z" w:author="Jan Groh">
        <w:r>
          <w:rPr>
            <w:rStyle w:val="Ohne"/>
            <w:rFonts w:ascii="Garamond Premier Pro Caption" w:hAnsi="Garamond Premier Pro Caption"/>
            <w:sz w:val="22"/>
            <w:szCs w:val="22"/>
            <w:rtl w:val="0"/>
            <w:lang w:val="de-DE"/>
          </w:rPr>
          <w:delText>nnte noch einmal die Fessel des Todes absch</w:delText>
        </w:r>
      </w:del>
      <w:del w:id="13603" w:date="2023-01-13T18:26:59Z" w:author="Jan Groh">
        <w:r>
          <w:rPr>
            <w:rStyle w:val="Ohne"/>
            <w:rFonts w:ascii="Garamond Premier Pro Caption" w:hAnsi="Garamond Premier Pro Caption" w:hint="default"/>
            <w:sz w:val="22"/>
            <w:szCs w:val="22"/>
            <w:rtl w:val="0"/>
          </w:rPr>
          <w:delText>ü</w:delText>
        </w:r>
      </w:del>
      <w:del w:id="13604" w:date="2023-01-13T18:26:59Z" w:author="Jan Groh">
        <w:r>
          <w:rPr>
            <w:rStyle w:val="Ohne"/>
            <w:rFonts w:ascii="Garamond Premier Pro Caption" w:hAnsi="Garamond Premier Pro Caption"/>
            <w:sz w:val="22"/>
            <w:szCs w:val="22"/>
            <w:rtl w:val="0"/>
            <w:lang w:val="de-DE"/>
          </w:rPr>
          <w:delText>tteln und vielleicht noch auf Wochen aufleben, da freute es sie doch vielleicht zu h</w:delText>
        </w:r>
      </w:del>
      <w:del w:id="13605" w:date="2023-01-13T18:26:59Z" w:author="Jan Groh">
        <w:r>
          <w:rPr>
            <w:rStyle w:val="Ohne"/>
            <w:rFonts w:ascii="Garamond Premier Pro Caption" w:hAnsi="Garamond Premier Pro Caption" w:hint="default"/>
            <w:sz w:val="22"/>
            <w:szCs w:val="22"/>
            <w:rtl w:val="0"/>
            <w:lang w:val="sv-SE"/>
          </w:rPr>
          <w:delText>ö</w:delText>
        </w:r>
      </w:del>
      <w:del w:id="13606" w:date="2023-01-13T18:26:59Z" w:author="Jan Groh">
        <w:r>
          <w:rPr>
            <w:rStyle w:val="Ohne"/>
            <w:rFonts w:ascii="Garamond Premier Pro Caption" w:hAnsi="Garamond Premier Pro Caption"/>
            <w:sz w:val="22"/>
            <w:szCs w:val="22"/>
            <w:rtl w:val="0"/>
            <w:lang w:val="de-DE"/>
          </w:rPr>
          <w:delText>ren, wie Heinke noch mit Innigkeit ihrer gedenkt.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0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08" w:date="2023-01-13T18:26:59Z" w:author="Jan Groh"/>
          <w:rStyle w:val="Ohne"/>
          <w:rFonts w:ascii="Garamond Premier Pro Italic" w:cs="Garamond Premier Pro Italic" w:hAnsi="Garamond Premier Pro Italic" w:eastAsia="Garamond Premier Pro Italic"/>
          <w:sz w:val="22"/>
          <w:szCs w:val="22"/>
        </w:rPr>
      </w:pPr>
      <w:del w:id="13609" w:date="2023-01-13T18:26:59Z" w:author="Jan Groh">
        <w:r>
          <w:rPr>
            <w:rStyle w:val="Ohne"/>
            <w:rFonts w:ascii="Garamond Premier Pro Italic" w:hAnsi="Garamond Premier Pro Italic"/>
            <w:sz w:val="22"/>
            <w:szCs w:val="22"/>
            <w:rtl w:val="0"/>
            <w:lang w:val="de-DE"/>
          </w:rPr>
          <w:delText xml:space="preserve">Freiwaldau im </w:delText>
        </w:r>
      </w:del>
      <w:del w:id="13610" w:date="2023-01-13T18:26:59Z" w:author="Jan Groh">
        <w:r>
          <w:rPr>
            <w:rStyle w:val="Ohne"/>
            <w:rFonts w:ascii="Garamond Premier Pro Italic" w:hAnsi="Garamond Premier Pro Italic" w:hint="default"/>
            <w:sz w:val="22"/>
            <w:szCs w:val="22"/>
            <w:rtl w:val="0"/>
            <w:lang w:val="sv-SE"/>
          </w:rPr>
          <w:delText>ö</w:delText>
        </w:r>
      </w:del>
      <w:del w:id="13611" w:date="2023-01-13T18:26:59Z" w:author="Jan Groh">
        <w:r>
          <w:rPr>
            <w:rStyle w:val="Ohne"/>
            <w:rFonts w:ascii="Garamond Premier Pro Italic" w:hAnsi="Garamond Premier Pro Italic"/>
            <w:sz w:val="22"/>
            <w:szCs w:val="22"/>
            <w:rtl w:val="0"/>
            <w:lang w:val="de-DE"/>
          </w:rPr>
          <w:delText>sterreichischen Schlesien,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12" w:date="2023-01-13T18:26:59Z" w:author="Jan Groh"/>
          <w:rStyle w:val="Ohne"/>
          <w:rFonts w:ascii="Garamond Premier Pro Italic" w:cs="Garamond Premier Pro Italic" w:hAnsi="Garamond Premier Pro Italic" w:eastAsia="Garamond Premier Pro Italic"/>
          <w:sz w:val="22"/>
          <w:szCs w:val="22"/>
        </w:rPr>
      </w:pPr>
      <w:del w:id="13613" w:date="2023-01-13T18:26:59Z" w:author="Jan Groh">
        <w:r>
          <w:rPr>
            <w:rStyle w:val="Ohne"/>
            <w:rFonts w:ascii="Garamond Premier Pro Italic" w:hAnsi="Garamond Premier Pro Italic"/>
            <w:sz w:val="22"/>
            <w:szCs w:val="22"/>
            <w:rtl w:val="0"/>
          </w:rPr>
          <w:delText>5. September 1849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14" w:date="2023-01-13T18:26:59Z" w:author="Jan Groh"/>
          <w:rStyle w:val="Ohne"/>
          <w:rFonts w:ascii="Garamond Premier Pro Caption" w:cs="Garamond Premier Pro Caption" w:hAnsi="Garamond Premier Pro Caption" w:eastAsia="Garamond Premier Pro Caption"/>
          <w:sz w:val="22"/>
          <w:szCs w:val="22"/>
        </w:rPr>
      </w:pPr>
      <w:del w:id="13615" w:date="2023-01-13T18:26:59Z" w:author="Jan Groh">
        <w:r>
          <w:rPr>
            <w:rStyle w:val="Ohne"/>
            <w:rFonts w:ascii="Garamond Premier Pro Caption" w:hAnsi="Garamond Premier Pro Caption"/>
            <w:sz w:val="22"/>
            <w:szCs w:val="22"/>
            <w:rtl w:val="0"/>
            <w:lang w:val="de-DE"/>
          </w:rPr>
          <w:delText>Vorgestern abend erhielt ich Deine beiden ungl</w:delText>
        </w:r>
      </w:del>
      <w:del w:id="13616" w:date="2023-01-13T18:26:59Z" w:author="Jan Groh">
        <w:r>
          <w:rPr>
            <w:rStyle w:val="Ohne"/>
            <w:rFonts w:ascii="Garamond Premier Pro Caption" w:hAnsi="Garamond Premier Pro Caption" w:hint="default"/>
            <w:sz w:val="22"/>
            <w:szCs w:val="22"/>
            <w:rtl w:val="0"/>
          </w:rPr>
          <w:delText>ü</w:delText>
        </w:r>
      </w:del>
      <w:del w:id="13617" w:date="2023-01-13T18:26:59Z" w:author="Jan Groh">
        <w:r>
          <w:rPr>
            <w:rStyle w:val="Ohne"/>
            <w:rFonts w:ascii="Garamond Premier Pro Caption" w:hAnsi="Garamond Premier Pro Caption"/>
            <w:sz w:val="22"/>
            <w:szCs w:val="22"/>
            <w:rtl w:val="0"/>
            <w:lang w:val="de-DE"/>
          </w:rPr>
          <w:delText>cklichen Briefe, und wollte Dir nat</w:delText>
        </w:r>
      </w:del>
      <w:del w:id="13618" w:date="2023-01-13T18:26:59Z" w:author="Jan Groh">
        <w:r>
          <w:rPr>
            <w:rStyle w:val="Ohne"/>
            <w:rFonts w:ascii="Garamond Premier Pro Caption" w:hAnsi="Garamond Premier Pro Caption" w:hint="default"/>
            <w:sz w:val="22"/>
            <w:szCs w:val="22"/>
            <w:rtl w:val="0"/>
          </w:rPr>
          <w:delText>ü</w:delText>
        </w:r>
      </w:del>
      <w:del w:id="13619" w:date="2023-01-13T18:26:59Z" w:author="Jan Groh">
        <w:r>
          <w:rPr>
            <w:rStyle w:val="Ohne"/>
            <w:rFonts w:ascii="Garamond Premier Pro Caption" w:hAnsi="Garamond Premier Pro Caption"/>
            <w:sz w:val="22"/>
            <w:szCs w:val="22"/>
            <w:rtl w:val="0"/>
            <w:lang w:val="de-DE"/>
          </w:rPr>
          <w:delText>rlich gleich gestern schreiben, konnte aber nicht. Eine Stunde vor der Todesnachricht kam Walther an, so waren wir denn alle drei vereint in tiefer Trauer um Adele. Mir ist, als k</w:delText>
        </w:r>
      </w:del>
      <w:del w:id="13620" w:date="2023-01-13T18:26:59Z" w:author="Jan Groh">
        <w:r>
          <w:rPr>
            <w:rStyle w:val="Ohne"/>
            <w:rFonts w:ascii="Garamond Premier Pro Caption" w:hAnsi="Garamond Premier Pro Caption" w:hint="default"/>
            <w:sz w:val="22"/>
            <w:szCs w:val="22"/>
            <w:rtl w:val="0"/>
            <w:lang w:val="sv-SE"/>
          </w:rPr>
          <w:delText>ö</w:delText>
        </w:r>
      </w:del>
      <w:del w:id="13621" w:date="2023-01-13T18:26:59Z" w:author="Jan Groh">
        <w:r>
          <w:rPr>
            <w:rStyle w:val="Ohne"/>
            <w:rFonts w:ascii="Garamond Premier Pro Caption" w:hAnsi="Garamond Premier Pro Caption"/>
            <w:sz w:val="22"/>
            <w:szCs w:val="22"/>
            <w:rtl w:val="0"/>
            <w:lang w:val="de-DE"/>
          </w:rPr>
          <w:delText>nnte ich an meine Jugend und Kindheit nicht mehr denken, als h</w:delText>
        </w:r>
      </w:del>
      <w:del w:id="13622" w:date="2023-01-13T18:26:59Z" w:author="Jan Groh">
        <w:r>
          <w:rPr>
            <w:rStyle w:val="Ohne"/>
            <w:rFonts w:ascii="Garamond Premier Pro Caption" w:hAnsi="Garamond Premier Pro Caption" w:hint="default"/>
            <w:sz w:val="22"/>
            <w:szCs w:val="22"/>
            <w:rtl w:val="0"/>
          </w:rPr>
          <w:delText>ä</w:delText>
        </w:r>
      </w:del>
      <w:del w:id="13623" w:date="2023-01-13T18:26:59Z" w:author="Jan Groh">
        <w:r>
          <w:rPr>
            <w:rStyle w:val="Ohne"/>
            <w:rFonts w:ascii="Garamond Premier Pro Caption" w:hAnsi="Garamond Premier Pro Caption"/>
            <w:sz w:val="22"/>
            <w:szCs w:val="22"/>
            <w:rtl w:val="0"/>
            <w:lang w:val="de-DE"/>
          </w:rPr>
          <w:delText>tte ich sie mit Adelens Tod verloren, mir ist, als k</w:delText>
        </w:r>
      </w:del>
      <w:del w:id="13624" w:date="2023-01-13T18:26:59Z" w:author="Jan Groh">
        <w:r>
          <w:rPr>
            <w:rStyle w:val="Ohne"/>
            <w:rFonts w:ascii="Garamond Premier Pro Caption" w:hAnsi="Garamond Premier Pro Caption" w:hint="default"/>
            <w:sz w:val="22"/>
            <w:szCs w:val="22"/>
            <w:rtl w:val="0"/>
          </w:rPr>
          <w:delText>ä</w:delText>
        </w:r>
      </w:del>
      <w:del w:id="13625" w:date="2023-01-13T18:26:59Z" w:author="Jan Groh">
        <w:r>
          <w:rPr>
            <w:rStyle w:val="Ohne"/>
            <w:rFonts w:ascii="Garamond Premier Pro Caption" w:hAnsi="Garamond Premier Pro Caption"/>
            <w:sz w:val="22"/>
            <w:szCs w:val="22"/>
            <w:rtl w:val="0"/>
            <w:lang w:val="de-DE"/>
          </w:rPr>
          <w:delText>me ich in ein altes Haus zur</w:delText>
        </w:r>
      </w:del>
      <w:del w:id="13626" w:date="2023-01-13T18:26:59Z" w:author="Jan Groh">
        <w:r>
          <w:rPr>
            <w:rStyle w:val="Ohne"/>
            <w:rFonts w:ascii="Garamond Premier Pro Caption" w:hAnsi="Garamond Premier Pro Caption" w:hint="default"/>
            <w:sz w:val="22"/>
            <w:szCs w:val="22"/>
            <w:rtl w:val="0"/>
          </w:rPr>
          <w:delText>ü</w:delText>
        </w:r>
      </w:del>
      <w:del w:id="13627" w:date="2023-01-13T18:26:59Z" w:author="Jan Groh">
        <w:r>
          <w:rPr>
            <w:rStyle w:val="Ohne"/>
            <w:rFonts w:ascii="Garamond Premier Pro Caption" w:hAnsi="Garamond Premier Pro Caption"/>
            <w:sz w:val="22"/>
            <w:szCs w:val="22"/>
            <w:rtl w:val="0"/>
            <w:lang w:val="de-DE"/>
          </w:rPr>
          <w:delText>ck, wo ich fr</w:delText>
        </w:r>
      </w:del>
      <w:del w:id="13628" w:date="2023-01-13T18:26:59Z" w:author="Jan Groh">
        <w:r>
          <w:rPr>
            <w:rStyle w:val="Ohne"/>
            <w:rFonts w:ascii="Garamond Premier Pro Caption" w:hAnsi="Garamond Premier Pro Caption" w:hint="default"/>
            <w:sz w:val="22"/>
            <w:szCs w:val="22"/>
            <w:rtl w:val="0"/>
          </w:rPr>
          <w:delText>ü</w:delText>
        </w:r>
      </w:del>
      <w:del w:id="13629" w:date="2023-01-13T18:26:59Z" w:author="Jan Groh">
        <w:r>
          <w:rPr>
            <w:rStyle w:val="Ohne"/>
            <w:rFonts w:ascii="Garamond Premier Pro Caption" w:hAnsi="Garamond Premier Pro Caption"/>
            <w:sz w:val="22"/>
            <w:szCs w:val="22"/>
            <w:rtl w:val="0"/>
            <w:lang w:val="de-DE"/>
          </w:rPr>
          <w:delText>her heimisch war, der Fl</w:delText>
        </w:r>
      </w:del>
      <w:del w:id="13630" w:date="2023-01-13T18:26:59Z" w:author="Jan Groh">
        <w:r>
          <w:rPr>
            <w:rStyle w:val="Ohne"/>
            <w:rFonts w:ascii="Garamond Premier Pro Caption" w:hAnsi="Garamond Premier Pro Caption" w:hint="default"/>
            <w:sz w:val="22"/>
            <w:szCs w:val="22"/>
            <w:rtl w:val="0"/>
          </w:rPr>
          <w:delText>ü</w:delText>
        </w:r>
      </w:del>
      <w:del w:id="13631" w:date="2023-01-13T18:26:59Z" w:author="Jan Groh">
        <w:r>
          <w:rPr>
            <w:rStyle w:val="Ohne"/>
            <w:rFonts w:ascii="Garamond Premier Pro Caption" w:hAnsi="Garamond Premier Pro Caption"/>
            <w:sz w:val="22"/>
            <w:szCs w:val="22"/>
            <w:rtl w:val="0"/>
            <w:lang w:val="de-DE"/>
          </w:rPr>
          <w:delText>gel aber, wo ich meine Zimmer hatte, wo ich Gl</w:delText>
        </w:r>
      </w:del>
      <w:del w:id="13632" w:date="2023-01-13T18:26:59Z" w:author="Jan Groh">
        <w:r>
          <w:rPr>
            <w:rStyle w:val="Ohne"/>
            <w:rFonts w:ascii="Garamond Premier Pro Caption" w:hAnsi="Garamond Premier Pro Caption" w:hint="default"/>
            <w:sz w:val="22"/>
            <w:szCs w:val="22"/>
            <w:rtl w:val="0"/>
          </w:rPr>
          <w:delText>ü</w:delText>
        </w:r>
      </w:del>
      <w:del w:id="13633" w:date="2023-01-13T18:26:59Z" w:author="Jan Groh">
        <w:r>
          <w:rPr>
            <w:rStyle w:val="Ohne"/>
            <w:rFonts w:ascii="Garamond Premier Pro Caption" w:hAnsi="Garamond Premier Pro Caption"/>
            <w:sz w:val="22"/>
            <w:szCs w:val="22"/>
            <w:rtl w:val="0"/>
            <w:lang w:val="de-DE"/>
          </w:rPr>
          <w:delText>ck und Ungl</w:delText>
        </w:r>
      </w:del>
      <w:del w:id="13634" w:date="2023-01-13T18:26:59Z" w:author="Jan Groh">
        <w:r>
          <w:rPr>
            <w:rStyle w:val="Ohne"/>
            <w:rFonts w:ascii="Garamond Premier Pro Caption" w:hAnsi="Garamond Premier Pro Caption" w:hint="default"/>
            <w:sz w:val="22"/>
            <w:szCs w:val="22"/>
            <w:rtl w:val="0"/>
          </w:rPr>
          <w:delText>ü</w:delText>
        </w:r>
      </w:del>
      <w:del w:id="13635" w:date="2023-01-13T18:26:59Z" w:author="Jan Groh">
        <w:r>
          <w:rPr>
            <w:rStyle w:val="Ohne"/>
            <w:rFonts w:ascii="Garamond Premier Pro Caption" w:hAnsi="Garamond Premier Pro Caption"/>
            <w:sz w:val="22"/>
            <w:szCs w:val="22"/>
            <w:rtl w:val="0"/>
            <w:lang w:val="de-DE"/>
          </w:rPr>
          <w:delText>ck erfahren, w</w:delText>
        </w:r>
      </w:del>
      <w:del w:id="13636" w:date="2023-01-13T18:26:59Z" w:author="Jan Groh">
        <w:r>
          <w:rPr>
            <w:rStyle w:val="Ohne"/>
            <w:rFonts w:ascii="Garamond Premier Pro Caption" w:hAnsi="Garamond Premier Pro Caption" w:hint="default"/>
            <w:sz w:val="22"/>
            <w:szCs w:val="22"/>
            <w:rtl w:val="0"/>
          </w:rPr>
          <w:delText>ä</w:delText>
        </w:r>
      </w:del>
      <w:del w:id="13637" w:date="2023-01-13T18:26:59Z" w:author="Jan Groh">
        <w:r>
          <w:rPr>
            <w:rStyle w:val="Ohne"/>
            <w:rFonts w:ascii="Garamond Premier Pro Caption" w:hAnsi="Garamond Premier Pro Caption"/>
            <w:sz w:val="22"/>
            <w:szCs w:val="22"/>
            <w:rtl w:val="0"/>
            <w:lang w:val="de-DE"/>
          </w:rPr>
          <w:delText>re abgebrochen.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3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3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40" w:date="2023-01-13T18:26:59Z" w:author="Jan Groh"/>
          <w:rStyle w:val="Ohne"/>
          <w:rFonts w:ascii="Garamond Premier Pro Italic" w:cs="Garamond Premier Pro Italic" w:hAnsi="Garamond Premier Pro Italic" w:eastAsia="Garamond Premier Pro Italic"/>
          <w:sz w:val="22"/>
          <w:szCs w:val="22"/>
        </w:rPr>
      </w:pPr>
      <w:del w:id="13641" w:date="2023-01-13T18:26:59Z" w:author="Jan Groh">
        <w:r>
          <w:rPr>
            <w:rStyle w:val="Ohne"/>
            <w:rFonts w:ascii="Garamond Premier Pro Italic" w:hAnsi="Garamond Premier Pro Italic"/>
            <w:sz w:val="22"/>
            <w:szCs w:val="22"/>
            <w:rtl w:val="0"/>
            <w:lang w:val="de-DE"/>
          </w:rPr>
          <w:delText>Ottilie an Anna Gargallo</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42" w:date="2023-01-13T18:26:59Z" w:author="Jan Groh"/>
          <w:rStyle w:val="Ohne"/>
          <w:rFonts w:ascii="Garamond Premier Pro Italic" w:cs="Garamond Premier Pro Italic" w:hAnsi="Garamond Premier Pro Italic" w:eastAsia="Garamond Premier Pro Italic"/>
          <w:sz w:val="22"/>
          <w:szCs w:val="22"/>
        </w:rPr>
      </w:pPr>
      <w:del w:id="13643" w:date="2023-01-13T18:26:59Z" w:author="Jan Groh">
        <w:r>
          <w:rPr>
            <w:rStyle w:val="Ohne"/>
            <w:rFonts w:ascii="Garamond Premier Pro Italic" w:hAnsi="Garamond Premier Pro Italic"/>
            <w:sz w:val="22"/>
            <w:szCs w:val="22"/>
            <w:rtl w:val="0"/>
          </w:rPr>
          <w:delText>1. Sept. 1849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44" w:date="2023-01-13T18:26:59Z" w:author="Jan Groh"/>
          <w:rStyle w:val="Ohne"/>
          <w:rFonts w:ascii="Garamond Premier Pro Caption" w:cs="Garamond Premier Pro Caption" w:hAnsi="Garamond Premier Pro Caption" w:eastAsia="Garamond Premier Pro Caption"/>
          <w:sz w:val="22"/>
          <w:szCs w:val="22"/>
        </w:rPr>
      </w:pPr>
      <w:del w:id="13645" w:date="2023-01-13T18:26:59Z" w:author="Jan Groh">
        <w:r>
          <w:rPr>
            <w:rStyle w:val="Ohne"/>
            <w:rFonts w:ascii="Garamond Premier Pro Caption" w:hAnsi="Garamond Premier Pro Caption"/>
            <w:sz w:val="22"/>
            <w:szCs w:val="22"/>
            <w:rtl w:val="0"/>
            <w:lang w:val="de-DE"/>
          </w:rPr>
          <w:delText>Obwohl ich mir keine gro</w:delText>
        </w:r>
      </w:del>
      <w:del w:id="13646" w:date="2023-01-13T18:26:59Z" w:author="Jan Groh">
        <w:r>
          <w:rPr>
            <w:rStyle w:val="Ohne"/>
            <w:rFonts w:ascii="Garamond Premier Pro Caption" w:hAnsi="Garamond Premier Pro Caption" w:hint="default"/>
            <w:sz w:val="22"/>
            <w:szCs w:val="22"/>
            <w:rtl w:val="0"/>
            <w:lang w:val="de-DE"/>
          </w:rPr>
          <w:delText>ß</w:delText>
        </w:r>
      </w:del>
      <w:del w:id="13647" w:date="2023-01-13T18:26:59Z" w:author="Jan Groh">
        <w:r>
          <w:rPr>
            <w:rStyle w:val="Ohne"/>
            <w:rFonts w:ascii="Garamond Premier Pro Caption" w:hAnsi="Garamond Premier Pro Caption"/>
            <w:sz w:val="22"/>
            <w:szCs w:val="22"/>
            <w:rtl w:val="0"/>
            <w:lang w:val="fr-FR"/>
          </w:rPr>
          <w:delText>e Sympathie f</w:delText>
        </w:r>
      </w:del>
      <w:del w:id="13648" w:date="2023-01-13T18:26:59Z" w:author="Jan Groh">
        <w:r>
          <w:rPr>
            <w:rStyle w:val="Ohne"/>
            <w:rFonts w:ascii="Garamond Premier Pro Caption" w:hAnsi="Garamond Premier Pro Caption" w:hint="default"/>
            <w:sz w:val="22"/>
            <w:szCs w:val="22"/>
            <w:rtl w:val="0"/>
          </w:rPr>
          <w:delText>ü</w:delText>
        </w:r>
      </w:del>
      <w:del w:id="13649" w:date="2023-01-13T18:26:59Z" w:author="Jan Groh">
        <w:r>
          <w:rPr>
            <w:rStyle w:val="Ohne"/>
            <w:rFonts w:ascii="Garamond Premier Pro Caption" w:hAnsi="Garamond Premier Pro Caption"/>
            <w:sz w:val="22"/>
            <w:szCs w:val="22"/>
            <w:rtl w:val="0"/>
            <w:lang w:val="de-DE"/>
          </w:rPr>
          <w:delText>r unsere deutschen Interessen erwarte, werden Sie doch gern h</w:delText>
        </w:r>
      </w:del>
      <w:del w:id="13650" w:date="2023-01-13T18:26:59Z" w:author="Jan Groh">
        <w:r>
          <w:rPr>
            <w:rStyle w:val="Ohne"/>
            <w:rFonts w:ascii="Garamond Premier Pro Caption" w:hAnsi="Garamond Premier Pro Caption" w:hint="default"/>
            <w:sz w:val="22"/>
            <w:szCs w:val="22"/>
            <w:rtl w:val="0"/>
            <w:lang w:val="sv-SE"/>
          </w:rPr>
          <w:delText>ö</w:delText>
        </w:r>
      </w:del>
      <w:del w:id="13651" w:date="2023-01-13T18:26:59Z" w:author="Jan Groh">
        <w:r>
          <w:rPr>
            <w:rStyle w:val="Ohne"/>
            <w:rFonts w:ascii="Garamond Premier Pro Caption" w:hAnsi="Garamond Premier Pro Caption"/>
            <w:sz w:val="22"/>
            <w:szCs w:val="22"/>
            <w:rtl w:val="0"/>
            <w:lang w:val="de-DE"/>
          </w:rPr>
          <w:delText>ren wollen, was ich dar</w:delText>
        </w:r>
      </w:del>
      <w:del w:id="13652" w:date="2023-01-13T18:26:59Z" w:author="Jan Groh">
        <w:r>
          <w:rPr>
            <w:rStyle w:val="Ohne"/>
            <w:rFonts w:ascii="Garamond Premier Pro Caption" w:hAnsi="Garamond Premier Pro Caption" w:hint="default"/>
            <w:sz w:val="22"/>
            <w:szCs w:val="22"/>
            <w:rtl w:val="0"/>
          </w:rPr>
          <w:delText>ü</w:delText>
        </w:r>
      </w:del>
      <w:del w:id="13653" w:date="2023-01-13T18:26:59Z" w:author="Jan Groh">
        <w:r>
          <w:rPr>
            <w:rStyle w:val="Ohne"/>
            <w:rFonts w:ascii="Garamond Premier Pro Caption" w:hAnsi="Garamond Premier Pro Caption"/>
            <w:sz w:val="22"/>
            <w:szCs w:val="22"/>
            <w:rtl w:val="0"/>
            <w:lang w:val="de-DE"/>
          </w:rPr>
          <w:delText>ber denke. Die Idee eines geeinten Deutschland war sch</w:delText>
        </w:r>
      </w:del>
      <w:del w:id="13654" w:date="2023-01-13T18:26:59Z" w:author="Jan Groh">
        <w:r>
          <w:rPr>
            <w:rStyle w:val="Ohne"/>
            <w:rFonts w:ascii="Garamond Premier Pro Caption" w:hAnsi="Garamond Premier Pro Caption" w:hint="default"/>
            <w:sz w:val="22"/>
            <w:szCs w:val="22"/>
            <w:rtl w:val="0"/>
            <w:lang w:val="sv-SE"/>
          </w:rPr>
          <w:delText>ö</w:delText>
        </w:r>
      </w:del>
      <w:del w:id="13655" w:date="2023-01-13T18:26:59Z" w:author="Jan Groh">
        <w:r>
          <w:rPr>
            <w:rStyle w:val="Ohne"/>
            <w:rFonts w:ascii="Garamond Premier Pro Caption" w:hAnsi="Garamond Premier Pro Caption"/>
            <w:sz w:val="22"/>
            <w:szCs w:val="22"/>
            <w:rtl w:val="0"/>
            <w:lang w:val="de-DE"/>
          </w:rPr>
          <w:delText>n und ist sch</w:delText>
        </w:r>
      </w:del>
      <w:del w:id="13656" w:date="2023-01-13T18:26:59Z" w:author="Jan Groh">
        <w:r>
          <w:rPr>
            <w:rStyle w:val="Ohne"/>
            <w:rFonts w:ascii="Garamond Premier Pro Caption" w:hAnsi="Garamond Premier Pro Caption" w:hint="default"/>
            <w:sz w:val="22"/>
            <w:szCs w:val="22"/>
            <w:rtl w:val="0"/>
            <w:lang w:val="sv-SE"/>
          </w:rPr>
          <w:delText>ö</w:delText>
        </w:r>
      </w:del>
      <w:del w:id="13657" w:date="2023-01-13T18:26:59Z" w:author="Jan Groh">
        <w:r>
          <w:rPr>
            <w:rStyle w:val="Ohne"/>
            <w:rFonts w:ascii="Garamond Premier Pro Caption" w:hAnsi="Garamond Premier Pro Caption"/>
            <w:sz w:val="22"/>
            <w:szCs w:val="22"/>
            <w:rtl w:val="0"/>
            <w:lang w:val="de-DE"/>
          </w:rPr>
          <w:delText>n und wird stets das Ziel sein, das ein wahrer deutscher Patriot erstreben wird. In keinem Spott wird, hoffe ich, dieser reine Gedanke ersticken. Aber man fing in einer Weise an, die den Erfolg unm</w:delText>
        </w:r>
      </w:del>
      <w:del w:id="13658" w:date="2023-01-13T18:26:59Z" w:author="Jan Groh">
        <w:r>
          <w:rPr>
            <w:rStyle w:val="Ohne"/>
            <w:rFonts w:ascii="Garamond Premier Pro Caption" w:hAnsi="Garamond Premier Pro Caption" w:hint="default"/>
            <w:sz w:val="22"/>
            <w:szCs w:val="22"/>
            <w:rtl w:val="0"/>
            <w:lang w:val="sv-SE"/>
          </w:rPr>
          <w:delText>ö</w:delText>
        </w:r>
      </w:del>
      <w:del w:id="13659" w:date="2023-01-13T18:26:59Z" w:author="Jan Groh">
        <w:r>
          <w:rPr>
            <w:rStyle w:val="Ohne"/>
            <w:rFonts w:ascii="Garamond Premier Pro Caption" w:hAnsi="Garamond Premier Pro Caption"/>
            <w:sz w:val="22"/>
            <w:szCs w:val="22"/>
            <w:rtl w:val="0"/>
            <w:lang w:val="de-DE"/>
          </w:rPr>
          <w:delText>glich machte. Ich hasse die Demokraten, weil sie der wahren Freiheit mehr schadeten als die wildesten Absolutisten. Aber ich wiederhole Ihnen, es wird und mu</w:delText>
        </w:r>
      </w:del>
      <w:del w:id="13660" w:date="2023-01-13T18:26:59Z" w:author="Jan Groh">
        <w:r>
          <w:rPr>
            <w:rStyle w:val="Ohne"/>
            <w:rFonts w:ascii="Garamond Premier Pro Caption" w:hAnsi="Garamond Premier Pro Caption" w:hint="default"/>
            <w:sz w:val="22"/>
            <w:szCs w:val="22"/>
            <w:rtl w:val="0"/>
            <w:lang w:val="de-DE"/>
          </w:rPr>
          <w:delText xml:space="preserve">ß </w:delText>
        </w:r>
      </w:del>
      <w:del w:id="13661" w:date="2023-01-13T18:26:59Z" w:author="Jan Groh">
        <w:r>
          <w:rPr>
            <w:rStyle w:val="Ohne"/>
            <w:rFonts w:ascii="Garamond Premier Pro Caption" w:hAnsi="Garamond Premier Pro Caption"/>
            <w:sz w:val="22"/>
            <w:szCs w:val="22"/>
            <w:rtl w:val="0"/>
            <w:lang w:val="de-DE"/>
          </w:rPr>
          <w:delText>die Einheit Deutschlands kommen, selbst wenn noch Jahrhunderte vergehen m</w:delText>
        </w:r>
      </w:del>
      <w:del w:id="13662" w:date="2023-01-13T18:26:59Z" w:author="Jan Groh">
        <w:r>
          <w:rPr>
            <w:rStyle w:val="Ohne"/>
            <w:rFonts w:ascii="Garamond Premier Pro Caption" w:hAnsi="Garamond Premier Pro Caption" w:hint="default"/>
            <w:sz w:val="22"/>
            <w:szCs w:val="22"/>
            <w:rtl w:val="0"/>
            <w:lang w:val="de-DE"/>
          </w:rPr>
          <w:delText>üß</w:delText>
        </w:r>
      </w:del>
      <w:del w:id="13663" w:date="2023-01-13T18:26:59Z" w:author="Jan Groh">
        <w:r>
          <w:rPr>
            <w:rStyle w:val="Ohne"/>
            <w:rFonts w:ascii="Garamond Premier Pro Caption" w:hAnsi="Garamond Premier Pro Caption"/>
            <w:sz w:val="22"/>
            <w:szCs w:val="22"/>
            <w:rtl w:val="0"/>
            <w:lang w:val="de-DE"/>
          </w:rPr>
          <w:delText>ten. Wenn Sie ein Kind sehen, das sich mit dem Schwert des Vaters umg</w:delText>
        </w:r>
      </w:del>
      <w:del w:id="13664" w:date="2023-01-13T18:26:59Z" w:author="Jan Groh">
        <w:r>
          <w:rPr>
            <w:rStyle w:val="Ohne"/>
            <w:rFonts w:ascii="Garamond Premier Pro Caption" w:hAnsi="Garamond Premier Pro Caption" w:hint="default"/>
            <w:sz w:val="22"/>
            <w:szCs w:val="22"/>
            <w:rtl w:val="0"/>
          </w:rPr>
          <w:delText>ü</w:delText>
        </w:r>
      </w:del>
      <w:del w:id="13665" w:date="2023-01-13T18:26:59Z" w:author="Jan Groh">
        <w:r>
          <w:rPr>
            <w:rStyle w:val="Ohne"/>
            <w:rFonts w:ascii="Garamond Premier Pro Caption" w:hAnsi="Garamond Premier Pro Caption"/>
            <w:sz w:val="22"/>
            <w:szCs w:val="22"/>
            <w:rtl w:val="0"/>
            <w:lang w:val="de-DE"/>
          </w:rPr>
          <w:delText>rtet und seinen Generalshut aufgesetzt hat, fangen Sie zu lachen an, weil es sich schon als Mann und Held f</w:delText>
        </w:r>
      </w:del>
      <w:del w:id="13666" w:date="2023-01-13T18:26:59Z" w:author="Jan Groh">
        <w:r>
          <w:rPr>
            <w:rStyle w:val="Ohne"/>
            <w:rFonts w:ascii="Garamond Premier Pro Caption" w:hAnsi="Garamond Premier Pro Caption" w:hint="default"/>
            <w:sz w:val="22"/>
            <w:szCs w:val="22"/>
            <w:rtl w:val="0"/>
          </w:rPr>
          <w:delText>ü</w:delText>
        </w:r>
      </w:del>
      <w:del w:id="13667" w:date="2023-01-13T18:26:59Z" w:author="Jan Groh">
        <w:r>
          <w:rPr>
            <w:rStyle w:val="Ohne"/>
            <w:rFonts w:ascii="Garamond Premier Pro Caption" w:hAnsi="Garamond Premier Pro Caption"/>
            <w:sz w:val="22"/>
            <w:szCs w:val="22"/>
            <w:rtl w:val="0"/>
            <w:lang w:val="de-DE"/>
          </w:rPr>
          <w:delText>hlt, aber jener selbe Knabe, der l</w:delText>
        </w:r>
      </w:del>
      <w:del w:id="13668" w:date="2023-01-13T18:26:59Z" w:author="Jan Groh">
        <w:r>
          <w:rPr>
            <w:rStyle w:val="Ohne"/>
            <w:rFonts w:ascii="Garamond Premier Pro Caption" w:hAnsi="Garamond Premier Pro Caption" w:hint="default"/>
            <w:sz w:val="22"/>
            <w:szCs w:val="22"/>
            <w:rtl w:val="0"/>
          </w:rPr>
          <w:delText>ä</w:delText>
        </w:r>
      </w:del>
      <w:del w:id="13669" w:date="2023-01-13T18:26:59Z" w:author="Jan Groh">
        <w:r>
          <w:rPr>
            <w:rStyle w:val="Ohne"/>
            <w:rFonts w:ascii="Garamond Premier Pro Caption" w:hAnsi="Garamond Premier Pro Caption"/>
            <w:sz w:val="22"/>
            <w:szCs w:val="22"/>
            <w:rtl w:val="0"/>
            <w:lang w:val="de-DE"/>
          </w:rPr>
          <w:delText xml:space="preserve">cherlich schien, weil er die Ereignisse vorausnahm, kann zum Mann und Helden heranreifen, und Sie werden nicht mehr </w:delText>
        </w:r>
      </w:del>
      <w:del w:id="13670" w:date="2023-01-13T18:26:59Z" w:author="Jan Groh">
        <w:r>
          <w:rPr>
            <w:rStyle w:val="Ohne"/>
            <w:rFonts w:ascii="Garamond Premier Pro Caption" w:hAnsi="Garamond Premier Pro Caption" w:hint="default"/>
            <w:sz w:val="22"/>
            <w:szCs w:val="22"/>
            <w:rtl w:val="0"/>
          </w:rPr>
          <w:delText>ü</w:delText>
        </w:r>
      </w:del>
      <w:del w:id="13671" w:date="2023-01-13T18:26:59Z" w:author="Jan Groh">
        <w:r>
          <w:rPr>
            <w:rStyle w:val="Ohne"/>
            <w:rFonts w:ascii="Garamond Premier Pro Caption" w:hAnsi="Garamond Premier Pro Caption"/>
            <w:sz w:val="22"/>
            <w:szCs w:val="22"/>
            <w:rtl w:val="0"/>
            <w:lang w:val="de-DE"/>
          </w:rPr>
          <w:delText>ber ihn lachen. (</w:delText>
        </w:r>
      </w:del>
      <w:del w:id="13672" w:date="2023-01-13T18:26:59Z" w:author="Jan Groh">
        <w:r>
          <w:rPr>
            <w:rStyle w:val="Ohne"/>
            <w:rFonts w:ascii="Garamond Premier Pro Caption" w:hAnsi="Garamond Premier Pro Caption" w:hint="default"/>
            <w:sz w:val="22"/>
            <w:szCs w:val="22"/>
            <w:rtl w:val="0"/>
          </w:rPr>
          <w:delText>…</w:delText>
        </w:r>
      </w:del>
      <w:del w:id="13673"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674" w:date="2023-01-13T18:26:59Z" w:author="Jan Groh"/>
          <w:rStyle w:val="Ohne"/>
          <w:rFonts w:ascii="Garamond Premier Pro Caption" w:cs="Garamond Premier Pro Caption" w:hAnsi="Garamond Premier Pro Caption" w:eastAsia="Garamond Premier Pro Caption"/>
          <w:sz w:val="22"/>
          <w:szCs w:val="22"/>
        </w:rPr>
      </w:pPr>
      <w:del w:id="13675" w:date="2023-01-13T18:26:59Z" w:author="Jan Groh">
        <w:r>
          <w:rPr>
            <w:rStyle w:val="Ohne"/>
            <w:rFonts w:ascii="Garamond Premier Pro Caption" w:hAnsi="Garamond Premier Pro Caption"/>
            <w:sz w:val="22"/>
            <w:szCs w:val="22"/>
            <w:rtl w:val="0"/>
            <w:lang w:val="de-DE"/>
          </w:rPr>
          <w:delText>Der 28. August, der Tag, an welchem mein Schwiegervater vor 100 Jahren geboren wurde, wurde in ganz Deutschland gefeiert; es ist sch</w:delText>
        </w:r>
      </w:del>
      <w:del w:id="13676" w:date="2023-01-13T18:26:59Z" w:author="Jan Groh">
        <w:r>
          <w:rPr>
            <w:rStyle w:val="Ohne"/>
            <w:rFonts w:ascii="Garamond Premier Pro Caption" w:hAnsi="Garamond Premier Pro Caption" w:hint="default"/>
            <w:sz w:val="22"/>
            <w:szCs w:val="22"/>
            <w:rtl w:val="0"/>
            <w:lang w:val="sv-SE"/>
          </w:rPr>
          <w:delText>ö</w:delText>
        </w:r>
      </w:del>
      <w:del w:id="13677" w:date="2023-01-13T18:26:59Z" w:author="Jan Groh">
        <w:r>
          <w:rPr>
            <w:rStyle w:val="Ohne"/>
            <w:rFonts w:ascii="Garamond Premier Pro Caption" w:hAnsi="Garamond Premier Pro Caption"/>
            <w:sz w:val="22"/>
            <w:szCs w:val="22"/>
            <w:rtl w:val="0"/>
            <w:lang w:val="de-DE"/>
          </w:rPr>
          <w:delText>n zu denken, da</w:delText>
        </w:r>
      </w:del>
      <w:del w:id="13678" w:date="2023-01-13T18:26:59Z" w:author="Jan Groh">
        <w:r>
          <w:rPr>
            <w:rStyle w:val="Ohne"/>
            <w:rFonts w:ascii="Garamond Premier Pro Caption" w:hAnsi="Garamond Premier Pro Caption" w:hint="default"/>
            <w:sz w:val="22"/>
            <w:szCs w:val="22"/>
            <w:rtl w:val="0"/>
            <w:lang w:val="de-DE"/>
          </w:rPr>
          <w:delText xml:space="preserve">ß </w:delText>
        </w:r>
      </w:del>
      <w:del w:id="13679" w:date="2023-01-13T18:26:59Z" w:author="Jan Groh">
        <w:r>
          <w:rPr>
            <w:rStyle w:val="Ohne"/>
            <w:rFonts w:ascii="Garamond Premier Pro Caption" w:hAnsi="Garamond Premier Pro Caption"/>
            <w:sz w:val="22"/>
            <w:szCs w:val="22"/>
            <w:rtl w:val="0"/>
            <w:lang w:val="de-DE"/>
          </w:rPr>
          <w:delText>wenigstens jener Tag die Deutschen einig machte. F</w:delText>
        </w:r>
      </w:del>
      <w:del w:id="13680" w:date="2023-01-13T18:26:59Z" w:author="Jan Groh">
        <w:r>
          <w:rPr>
            <w:rStyle w:val="Ohne"/>
            <w:rFonts w:ascii="Garamond Premier Pro Caption" w:hAnsi="Garamond Premier Pro Caption" w:hint="default"/>
            <w:sz w:val="22"/>
            <w:szCs w:val="22"/>
            <w:rtl w:val="0"/>
          </w:rPr>
          <w:delText>ü</w:delText>
        </w:r>
      </w:del>
      <w:del w:id="13681" w:date="2023-01-13T18:26:59Z" w:author="Jan Groh">
        <w:r>
          <w:rPr>
            <w:rStyle w:val="Ohne"/>
            <w:rFonts w:ascii="Garamond Premier Pro Caption" w:hAnsi="Garamond Premier Pro Caption"/>
            <w:sz w:val="22"/>
            <w:szCs w:val="22"/>
            <w:rtl w:val="0"/>
            <w:lang w:val="de-DE"/>
          </w:rPr>
          <w:delText>r uns waren viele Dornen in die Krone geflochten, die ihm geboten wurde; ich werde Ihnen einmal alles erz</w:delText>
        </w:r>
      </w:del>
      <w:del w:id="13682" w:date="2023-01-13T18:26:59Z" w:author="Jan Groh">
        <w:r>
          <w:rPr>
            <w:rStyle w:val="Ohne"/>
            <w:rFonts w:ascii="Garamond Premier Pro Caption" w:hAnsi="Garamond Premier Pro Caption" w:hint="default"/>
            <w:sz w:val="22"/>
            <w:szCs w:val="22"/>
            <w:rtl w:val="0"/>
          </w:rPr>
          <w:delText>ä</w:delText>
        </w:r>
      </w:del>
      <w:del w:id="13683" w:date="2023-01-13T18:26:59Z" w:author="Jan Groh">
        <w:r>
          <w:rPr>
            <w:rStyle w:val="Ohne"/>
            <w:rFonts w:ascii="Garamond Premier Pro Caption" w:hAnsi="Garamond Premier Pro Caption"/>
            <w:sz w:val="22"/>
            <w:szCs w:val="22"/>
            <w:rtl w:val="0"/>
            <w:lang w:val="de-DE"/>
          </w:rPr>
          <w:delText>hlen, aber ich habe immer gedacht, wenn in fr</w:delText>
        </w:r>
      </w:del>
      <w:del w:id="13684" w:date="2023-01-13T18:26:59Z" w:author="Jan Groh">
        <w:r>
          <w:rPr>
            <w:rStyle w:val="Ohne"/>
            <w:rFonts w:ascii="Garamond Premier Pro Caption" w:hAnsi="Garamond Premier Pro Caption" w:hint="default"/>
            <w:sz w:val="22"/>
            <w:szCs w:val="22"/>
            <w:rtl w:val="0"/>
          </w:rPr>
          <w:delText>ü</w:delText>
        </w:r>
      </w:del>
      <w:del w:id="13685" w:date="2023-01-13T18:26:59Z" w:author="Jan Groh">
        <w:r>
          <w:rPr>
            <w:rStyle w:val="Ohne"/>
            <w:rFonts w:ascii="Garamond Premier Pro Caption" w:hAnsi="Garamond Premier Pro Caption"/>
            <w:sz w:val="22"/>
            <w:szCs w:val="22"/>
            <w:rtl w:val="0"/>
            <w:lang w:val="de-DE"/>
          </w:rPr>
          <w:delText>heren Zeiten in manchen L</w:delText>
        </w:r>
      </w:del>
      <w:del w:id="13686" w:date="2023-01-13T18:26:59Z" w:author="Jan Groh">
        <w:r>
          <w:rPr>
            <w:rStyle w:val="Ohne"/>
            <w:rFonts w:ascii="Garamond Premier Pro Caption" w:hAnsi="Garamond Premier Pro Caption" w:hint="default"/>
            <w:sz w:val="22"/>
            <w:szCs w:val="22"/>
            <w:rtl w:val="0"/>
          </w:rPr>
          <w:delText>ä</w:delText>
        </w:r>
      </w:del>
      <w:del w:id="13687" w:date="2023-01-13T18:26:59Z" w:author="Jan Groh">
        <w:r>
          <w:rPr>
            <w:rStyle w:val="Ohne"/>
            <w:rFonts w:ascii="Garamond Premier Pro Caption" w:hAnsi="Garamond Premier Pro Caption"/>
            <w:sz w:val="22"/>
            <w:szCs w:val="22"/>
            <w:rtl w:val="0"/>
            <w:lang w:val="de-DE"/>
          </w:rPr>
          <w:delText>ndern der Brauch herrschte, Frauen, Sklaven und die kostbarsten Besitzt</w:delText>
        </w:r>
      </w:del>
      <w:del w:id="13688" w:date="2023-01-13T18:26:59Z" w:author="Jan Groh">
        <w:r>
          <w:rPr>
            <w:rStyle w:val="Ohne"/>
            <w:rFonts w:ascii="Garamond Premier Pro Caption" w:hAnsi="Garamond Premier Pro Caption" w:hint="default"/>
            <w:sz w:val="22"/>
            <w:szCs w:val="22"/>
            <w:rtl w:val="0"/>
          </w:rPr>
          <w:delText>ü</w:delText>
        </w:r>
      </w:del>
      <w:del w:id="13689" w:date="2023-01-13T18:26:59Z" w:author="Jan Groh">
        <w:r>
          <w:rPr>
            <w:rStyle w:val="Ohne"/>
            <w:rFonts w:ascii="Garamond Premier Pro Caption" w:hAnsi="Garamond Premier Pro Caption"/>
            <w:sz w:val="22"/>
            <w:szCs w:val="22"/>
            <w:rtl w:val="0"/>
            <w:lang w:val="de-DE"/>
          </w:rPr>
          <w:delText>mer auf dem Grabe eines K</w:delText>
        </w:r>
      </w:del>
      <w:del w:id="13690" w:date="2023-01-13T18:26:59Z" w:author="Jan Groh">
        <w:r>
          <w:rPr>
            <w:rStyle w:val="Ohne"/>
            <w:rFonts w:ascii="Garamond Premier Pro Caption" w:hAnsi="Garamond Premier Pro Caption" w:hint="default"/>
            <w:sz w:val="22"/>
            <w:szCs w:val="22"/>
            <w:rtl w:val="0"/>
            <w:lang w:val="sv-SE"/>
          </w:rPr>
          <w:delText>ö</w:delText>
        </w:r>
      </w:del>
      <w:del w:id="13691" w:date="2023-01-13T18:26:59Z" w:author="Jan Groh">
        <w:r>
          <w:rPr>
            <w:rStyle w:val="Ohne"/>
            <w:rFonts w:ascii="Garamond Premier Pro Caption" w:hAnsi="Garamond Premier Pro Caption"/>
            <w:sz w:val="22"/>
            <w:szCs w:val="22"/>
            <w:rtl w:val="0"/>
            <w:lang w:val="de-DE"/>
          </w:rPr>
          <w:delText>nigs oder eines Helden zu opfern, [da</w:delText>
        </w:r>
      </w:del>
      <w:del w:id="13692" w:date="2023-01-13T18:26:59Z" w:author="Jan Groh">
        <w:r>
          <w:rPr>
            <w:rStyle w:val="Ohne"/>
            <w:rFonts w:ascii="Garamond Premier Pro Caption" w:hAnsi="Garamond Premier Pro Caption" w:hint="default"/>
            <w:sz w:val="22"/>
            <w:szCs w:val="22"/>
            <w:rtl w:val="0"/>
            <w:lang w:val="de-DE"/>
          </w:rPr>
          <w:delText>ß</w:delText>
        </w:r>
      </w:del>
      <w:del w:id="13693" w:date="2023-01-13T18:26:59Z" w:author="Jan Groh">
        <w:r>
          <w:rPr>
            <w:rStyle w:val="Ohne"/>
            <w:rFonts w:ascii="Garamond Premier Pro Caption" w:hAnsi="Garamond Premier Pro Caption"/>
            <w:sz w:val="22"/>
            <w:szCs w:val="22"/>
            <w:rtl w:val="0"/>
            <w:lang w:val="de-DE"/>
          </w:rPr>
          <w:delText>] diese Sitte f</w:delText>
        </w:r>
      </w:del>
      <w:del w:id="13694" w:date="2023-01-13T18:26:59Z" w:author="Jan Groh">
        <w:r>
          <w:rPr>
            <w:rStyle w:val="Ohne"/>
            <w:rFonts w:ascii="Garamond Premier Pro Caption" w:hAnsi="Garamond Premier Pro Caption" w:hint="default"/>
            <w:sz w:val="22"/>
            <w:szCs w:val="22"/>
            <w:rtl w:val="0"/>
          </w:rPr>
          <w:delText>ü</w:delText>
        </w:r>
      </w:del>
      <w:del w:id="13695" w:date="2023-01-13T18:26:59Z" w:author="Jan Groh">
        <w:r>
          <w:rPr>
            <w:rStyle w:val="Ohne"/>
            <w:rFonts w:ascii="Garamond Premier Pro Caption" w:hAnsi="Garamond Premier Pro Caption"/>
            <w:sz w:val="22"/>
            <w:szCs w:val="22"/>
            <w:rtl w:val="0"/>
            <w:lang w:val="de-DE"/>
          </w:rPr>
          <w:delText>r die Familien ber</w:delText>
        </w:r>
      </w:del>
      <w:del w:id="13696" w:date="2023-01-13T18:26:59Z" w:author="Jan Groh">
        <w:r>
          <w:rPr>
            <w:rStyle w:val="Ohne"/>
            <w:rFonts w:ascii="Garamond Premier Pro Caption" w:hAnsi="Garamond Premier Pro Caption" w:hint="default"/>
            <w:sz w:val="22"/>
            <w:szCs w:val="22"/>
            <w:rtl w:val="0"/>
          </w:rPr>
          <w:delText>ü</w:delText>
        </w:r>
      </w:del>
      <w:del w:id="13697" w:date="2023-01-13T18:26:59Z" w:author="Jan Groh">
        <w:r>
          <w:rPr>
            <w:rStyle w:val="Ohne"/>
            <w:rFonts w:ascii="Garamond Premier Pro Caption" w:hAnsi="Garamond Premier Pro Caption"/>
            <w:sz w:val="22"/>
            <w:szCs w:val="22"/>
            <w:rtl w:val="0"/>
            <w:lang w:val="de-DE"/>
          </w:rPr>
          <w:delText>hmter M</w:delText>
        </w:r>
      </w:del>
      <w:del w:id="13698" w:date="2023-01-13T18:26:59Z" w:author="Jan Groh">
        <w:r>
          <w:rPr>
            <w:rStyle w:val="Ohne"/>
            <w:rFonts w:ascii="Garamond Premier Pro Caption" w:hAnsi="Garamond Premier Pro Caption" w:hint="default"/>
            <w:sz w:val="22"/>
            <w:szCs w:val="22"/>
            <w:rtl w:val="0"/>
          </w:rPr>
          <w:delText>ä</w:delText>
        </w:r>
      </w:del>
      <w:del w:id="13699" w:date="2023-01-13T18:26:59Z" w:author="Jan Groh">
        <w:r>
          <w:rPr>
            <w:rStyle w:val="Ohne"/>
            <w:rFonts w:ascii="Garamond Premier Pro Caption" w:hAnsi="Garamond Premier Pro Caption"/>
            <w:sz w:val="22"/>
            <w:szCs w:val="22"/>
            <w:rtl w:val="0"/>
            <w:lang w:val="de-DE"/>
          </w:rPr>
          <w:delText>nner noch immer zu bestehen scheint. Leben Sie wohl, meine teuerste Anna, meine besten Gr</w:delText>
        </w:r>
      </w:del>
      <w:del w:id="13700" w:date="2023-01-13T18:26:59Z" w:author="Jan Groh">
        <w:r>
          <w:rPr>
            <w:rStyle w:val="Ohne"/>
            <w:rFonts w:ascii="Garamond Premier Pro Caption" w:hAnsi="Garamond Premier Pro Caption" w:hint="default"/>
            <w:sz w:val="22"/>
            <w:szCs w:val="22"/>
            <w:rtl w:val="0"/>
            <w:lang w:val="de-DE"/>
          </w:rPr>
          <w:delText>üß</w:delText>
        </w:r>
      </w:del>
      <w:del w:id="13701" w:date="2023-01-13T18:26:59Z" w:author="Jan Groh">
        <w:r>
          <w:rPr>
            <w:rStyle w:val="Ohne"/>
            <w:rFonts w:ascii="Garamond Premier Pro Caption" w:hAnsi="Garamond Premier Pro Caption"/>
            <w:sz w:val="22"/>
            <w:szCs w:val="22"/>
            <w:rtl w:val="0"/>
            <w:lang w:val="de-DE"/>
          </w:rPr>
          <w:delText>e Ihren Schwestern und Ihrer Schw</w:delText>
        </w:r>
      </w:del>
      <w:del w:id="13702" w:date="2023-01-13T18:26:59Z" w:author="Jan Groh">
        <w:r>
          <w:rPr>
            <w:rStyle w:val="Ohne"/>
            <w:rFonts w:ascii="Garamond Premier Pro Caption" w:hAnsi="Garamond Premier Pro Caption" w:hint="default"/>
            <w:sz w:val="22"/>
            <w:szCs w:val="22"/>
            <w:rtl w:val="0"/>
          </w:rPr>
          <w:delText>ä</w:delText>
        </w:r>
      </w:del>
      <w:del w:id="13703" w:date="2023-01-13T18:26:59Z" w:author="Jan Groh">
        <w:r>
          <w:rPr>
            <w:rStyle w:val="Ohne"/>
            <w:rFonts w:ascii="Garamond Premier Pro Caption" w:hAnsi="Garamond Premier Pro Caption"/>
            <w:sz w:val="22"/>
            <w:szCs w:val="22"/>
            <w:rtl w:val="0"/>
          </w:rPr>
          <w:delText>gerin.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0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0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0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07" w:date="2023-01-13T18:26:59Z" w:author="Jan Groh"/>
          <w:rStyle w:val="Ohne"/>
          <w:rFonts w:ascii="Garamond Premier Pro Caption" w:cs="Garamond Premier Pro Caption" w:hAnsi="Garamond Premier Pro Caption" w:eastAsia="Garamond Premier Pro Caption"/>
          <w:sz w:val="22"/>
          <w:szCs w:val="22"/>
        </w:rPr>
      </w:pPr>
      <w:del w:id="13708" w:date="2023-01-05T23:26:02Z" w:author="Jan Groh">
        <w:r>
          <w:rPr>
            <w:rFonts w:ascii="Garamond Premier Pro Bold" w:hAnsi="Garamond Premier Pro Bold"/>
            <w:sz w:val="22"/>
            <w:szCs w:val="22"/>
            <w:rtl w:val="0"/>
          </w:rPr>
          <w:delText>1851</w:delText>
        </w:r>
      </w:del>
      <w:ins w:id="13709" w:date="2023-01-05T23:26:02Z" w:author="Jan Groh">
        <w:del w:id="13710" w:date="2023-01-13T18:26:59Z" w:author="Jan Groh">
          <w:r>
            <w:rPr>
              <w:rFonts w:ascii="Garamond Premier Pro Bold" w:hAnsi="Garamond Premier Pro Bold"/>
              <w:sz w:val="22"/>
              <w:szCs w:val="22"/>
              <w:rtl w:val="0"/>
              <w:lang w:val="de-DE"/>
            </w:rPr>
            <w:delText>55</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11" w:date="2023-01-13T18:26:59Z" w:author="Jan Groh"/>
          <w:rStyle w:val="Ohne"/>
          <w:rFonts w:ascii="Garamond Premier Pro Caption" w:cs="Garamond Premier Pro Caption" w:hAnsi="Garamond Premier Pro Caption" w:eastAsia="Garamond Premier Pro Caption"/>
          <w:sz w:val="22"/>
          <w:szCs w:val="22"/>
        </w:rPr>
      </w:pPr>
      <w:del w:id="13712" w:date="2023-01-13T18:26:59Z" w:author="Jan Groh">
        <w:r>
          <w:rPr>
            <w:rStyle w:val="Ohne"/>
            <w:rFonts w:ascii="Garamond Premier Pro Caption" w:hAnsi="Garamond Premier Pro Caption"/>
            <w:sz w:val="22"/>
            <w:szCs w:val="22"/>
            <w:rtl w:val="0"/>
            <w:lang w:val="de-DE"/>
          </w:rPr>
          <w:delText>(</w:delText>
        </w:r>
      </w:del>
      <w:del w:id="13713" w:date="2023-01-05T23:26:10Z" w:author="Jan Groh">
        <w:r>
          <w:rPr>
            <w:rStyle w:val="Ohne"/>
            <w:rFonts w:ascii="Garamond Premier Pro Caption" w:hAnsi="Garamond Premier Pro Caption"/>
            <w:sz w:val="22"/>
            <w:szCs w:val="22"/>
            <w:rtl w:val="0"/>
            <w:lang w:val="de-DE"/>
          </w:rPr>
          <w:delText>Ottilie 54-/55-j</w:delText>
        </w:r>
      </w:del>
      <w:del w:id="13714" w:date="2023-01-05T23:26:10Z" w:author="Jan Groh">
        <w:r>
          <w:rPr>
            <w:rStyle w:val="Ohne"/>
            <w:rFonts w:ascii="Garamond Premier Pro Caption" w:hAnsi="Garamond Premier Pro Caption" w:hint="default"/>
            <w:sz w:val="22"/>
            <w:szCs w:val="22"/>
            <w:rtl w:val="0"/>
            <w:lang w:val="de-DE"/>
          </w:rPr>
          <w:delText>ä</w:delText>
        </w:r>
      </w:del>
      <w:del w:id="13715" w:date="2023-01-05T23:26:10Z" w:author="Jan Groh">
        <w:r>
          <w:rPr>
            <w:rStyle w:val="Ohne"/>
            <w:rFonts w:ascii="Garamond Premier Pro Caption" w:hAnsi="Garamond Premier Pro Caption"/>
            <w:sz w:val="22"/>
            <w:szCs w:val="22"/>
            <w:rtl w:val="0"/>
            <w:lang w:val="de-DE"/>
          </w:rPr>
          <w:delText>hrig</w:delText>
        </w:r>
      </w:del>
      <w:ins w:id="13716" w:date="2023-01-05T23:26:15Z" w:author="Jan Groh">
        <w:del w:id="13717" w:date="2023-01-13T18:26:59Z" w:author="Jan Groh">
          <w:r>
            <w:rPr>
              <w:rStyle w:val="Ohne"/>
              <w:rFonts w:ascii="Garamond Premier Pro Caption" w:hAnsi="Garamond Premier Pro Caption"/>
              <w:sz w:val="22"/>
              <w:szCs w:val="22"/>
              <w:rtl w:val="0"/>
              <w:lang w:val="de-DE"/>
            </w:rPr>
            <w:delText>1850/51</w:delText>
          </w:r>
        </w:del>
      </w:ins>
      <w:del w:id="13718" w:date="2023-01-13T18:26:59Z" w:author="Jan Groh">
        <w:r>
          <w:rPr>
            <w:rStyle w:val="Ohne"/>
            <w:rFonts w:ascii="Garamond Premier Pro Caption" w:hAnsi="Garamond Premier Pro Caption"/>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1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2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21" w:date="2023-01-13T18:26:59Z" w:author="Jan Groh"/>
          <w:rStyle w:val="Ohne"/>
          <w:rFonts w:ascii="Garamond Premier Pro Italic" w:cs="Garamond Premier Pro Italic" w:hAnsi="Garamond Premier Pro Italic" w:eastAsia="Garamond Premier Pro Italic"/>
          <w:sz w:val="22"/>
          <w:szCs w:val="22"/>
        </w:rPr>
      </w:pPr>
      <w:del w:id="13722"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23" w:date="2023-01-13T18:26:59Z" w:author="Jan Groh"/>
          <w:rStyle w:val="Ohne"/>
          <w:rFonts w:ascii="Garamond Premier Pro Italic" w:cs="Garamond Premier Pro Italic" w:hAnsi="Garamond Premier Pro Italic" w:eastAsia="Garamond Premier Pro Italic"/>
          <w:sz w:val="22"/>
          <w:szCs w:val="22"/>
        </w:rPr>
      </w:pPr>
      <w:del w:id="13724" w:date="2023-01-13T18:26:59Z" w:author="Jan Groh">
        <w:r>
          <w:rPr>
            <w:rStyle w:val="Ohne"/>
            <w:rFonts w:ascii="Garamond Premier Pro Italic" w:hAnsi="Garamond Premier Pro Italic"/>
            <w:sz w:val="22"/>
            <w:szCs w:val="22"/>
            <w:rtl w:val="0"/>
          </w:rPr>
          <w:delText>1. Nov. 1851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25" w:date="2023-01-13T18:26:59Z" w:author="Jan Groh"/>
          <w:rStyle w:val="Ohne"/>
          <w:rFonts w:ascii="Garamond Premier Pro Caption" w:cs="Garamond Premier Pro Caption" w:hAnsi="Garamond Premier Pro Caption" w:eastAsia="Garamond Premier Pro Caption"/>
          <w:sz w:val="22"/>
          <w:szCs w:val="22"/>
        </w:rPr>
      </w:pPr>
      <w:del w:id="13726" w:date="2023-01-13T18:26:59Z" w:author="Jan Groh">
        <w:r>
          <w:rPr>
            <w:rStyle w:val="Ohne"/>
            <w:rFonts w:ascii="Garamond Premier Pro Caption" w:hAnsi="Garamond Premier Pro Caption"/>
            <w:sz w:val="22"/>
            <w:szCs w:val="22"/>
            <w:rtl w:val="0"/>
            <w:lang w:val="de-DE"/>
          </w:rPr>
          <w:delText>Gestern erwachte ich mit dem Gef</w:delText>
        </w:r>
      </w:del>
      <w:del w:id="13727" w:date="2023-01-13T18:26:59Z" w:author="Jan Groh">
        <w:r>
          <w:rPr>
            <w:rStyle w:val="Ohne"/>
            <w:rFonts w:ascii="Garamond Premier Pro Caption" w:hAnsi="Garamond Premier Pro Caption" w:hint="default"/>
            <w:sz w:val="22"/>
            <w:szCs w:val="22"/>
            <w:rtl w:val="0"/>
          </w:rPr>
          <w:delText>ü</w:delText>
        </w:r>
      </w:del>
      <w:del w:id="13728" w:date="2023-01-13T18:26:59Z" w:author="Jan Groh">
        <w:r>
          <w:rPr>
            <w:rStyle w:val="Ohne"/>
            <w:rFonts w:ascii="Garamond Premier Pro Caption" w:hAnsi="Garamond Premier Pro Caption"/>
            <w:sz w:val="22"/>
            <w:szCs w:val="22"/>
            <w:rtl w:val="0"/>
            <w:lang w:val="de-DE"/>
          </w:rPr>
          <w:delText>hl, zum ersten Male diesen Tag</w:delText>
        </w:r>
      </w:del>
      <w:del w:id="1372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4"/>
        </w:r>
      </w:del>
      <w:del w:id="13730" w:date="2023-01-13T18:26:59Z" w:author="Jan Groh">
        <w:r>
          <w:rPr>
            <w:rStyle w:val="Ohne"/>
            <w:rFonts w:ascii="Garamond Premier Pro Caption" w:hAnsi="Garamond Premier Pro Caption"/>
            <w:sz w:val="22"/>
            <w:szCs w:val="22"/>
            <w:rtl w:val="0"/>
            <w:lang w:val="de-DE"/>
          </w:rPr>
          <w:delText xml:space="preserve"> zu erleben, ohne die Liebe meiner Mutter</w:delText>
        </w:r>
      </w:del>
      <w:del w:id="1373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5"/>
        </w:r>
      </w:del>
      <w:del w:id="13732" w:date="2023-01-13T18:26:59Z" w:author="Jan Groh">
        <w:r>
          <w:rPr>
            <w:rStyle w:val="Ohne"/>
            <w:rFonts w:ascii="Garamond Premier Pro Caption" w:hAnsi="Garamond Premier Pro Caption"/>
            <w:sz w:val="22"/>
            <w:szCs w:val="22"/>
            <w:rtl w:val="0"/>
            <w:lang w:val="de-DE"/>
          </w:rPr>
          <w:delText xml:space="preserve"> wie einen sch</w:delText>
        </w:r>
      </w:del>
      <w:del w:id="13733" w:date="2023-01-13T18:26:59Z" w:author="Jan Groh">
        <w:r>
          <w:rPr>
            <w:rStyle w:val="Ohne"/>
            <w:rFonts w:ascii="Garamond Premier Pro Caption" w:hAnsi="Garamond Premier Pro Caption" w:hint="default"/>
            <w:sz w:val="22"/>
            <w:szCs w:val="22"/>
            <w:rtl w:val="0"/>
          </w:rPr>
          <w:delText>ü</w:delText>
        </w:r>
      </w:del>
      <w:del w:id="13734" w:date="2023-01-13T18:26:59Z" w:author="Jan Groh">
        <w:r>
          <w:rPr>
            <w:rStyle w:val="Ohne"/>
            <w:rFonts w:ascii="Garamond Premier Pro Caption" w:hAnsi="Garamond Premier Pro Caption"/>
            <w:sz w:val="22"/>
            <w:szCs w:val="22"/>
            <w:rtl w:val="0"/>
            <w:lang w:val="de-DE"/>
          </w:rPr>
          <w:delText>tzenden Hintergrund</w:delText>
        </w:r>
      </w:del>
      <w:del w:id="13735" w:date="2023-01-13T18:26:59Z" w:author="Jan Groh">
        <w:r>
          <w:rPr>
            <w:rStyle w:val="Ohne"/>
            <w:rFonts w:ascii="Garamond Premier Pro Caption" w:hAnsi="Garamond Premier Pro Caption"/>
            <w:sz w:val="22"/>
            <w:szCs w:val="22"/>
            <w:rtl w:val="0"/>
            <w:lang w:val="de-DE"/>
          </w:rPr>
          <w:delText xml:space="preserve"> </w:delText>
        </w:r>
      </w:del>
      <w:del w:id="13736" w:date="2023-01-13T18:26:59Z" w:author="Jan Groh">
        <w:r>
          <w:rPr>
            <w:rStyle w:val="Ohne"/>
            <w:rFonts w:ascii="Garamond Premier Pro Caption" w:hAnsi="Garamond Premier Pro Caption"/>
            <w:sz w:val="22"/>
            <w:szCs w:val="22"/>
            <w:rtl w:val="0"/>
            <w:lang w:val="de-DE"/>
          </w:rPr>
          <w:delText xml:space="preserve">meines Lebens zu wissen. Welch ein Jahr habe ich verlebt, wie viel </w:delText>
        </w:r>
      </w:del>
      <w:del w:id="13737" w:date="2023-01-13T18:26:59Z" w:author="Jan Groh">
        <w:r>
          <w:rPr>
            <w:rStyle w:val="Ohne"/>
            <w:rFonts w:ascii="Garamond Premier Pro Caption" w:hAnsi="Garamond Premier Pro Caption" w:hint="default"/>
            <w:sz w:val="22"/>
            <w:szCs w:val="22"/>
            <w:rtl w:val="0"/>
          </w:rPr>
          <w:delText>ä</w:delText>
        </w:r>
      </w:del>
      <w:del w:id="13738" w:date="2023-01-13T18:26:59Z" w:author="Jan Groh">
        <w:r>
          <w:rPr>
            <w:rStyle w:val="Ohne"/>
            <w:rFonts w:ascii="Garamond Premier Pro Caption" w:hAnsi="Garamond Premier Pro Caption"/>
            <w:sz w:val="22"/>
            <w:szCs w:val="22"/>
            <w:rtl w:val="0"/>
            <w:lang w:val="de-DE"/>
          </w:rPr>
          <w:delText>rmer bin ich geworden, und wie wird meine Kraft immer geringer, und mein Geist regt noch kaum die matten Fl</w:delText>
        </w:r>
      </w:del>
      <w:del w:id="13739" w:date="2023-01-13T18:26:59Z" w:author="Jan Groh">
        <w:r>
          <w:rPr>
            <w:rStyle w:val="Ohne"/>
            <w:rFonts w:ascii="Garamond Premier Pro Caption" w:hAnsi="Garamond Premier Pro Caption" w:hint="default"/>
            <w:sz w:val="22"/>
            <w:szCs w:val="22"/>
            <w:rtl w:val="0"/>
          </w:rPr>
          <w:delText>ü</w:delText>
        </w:r>
      </w:del>
      <w:del w:id="13740" w:date="2023-01-13T18:26:59Z" w:author="Jan Groh">
        <w:r>
          <w:rPr>
            <w:rStyle w:val="Ohne"/>
            <w:rFonts w:ascii="Garamond Premier Pro Caption" w:hAnsi="Garamond Premier Pro Caption"/>
            <w:sz w:val="22"/>
            <w:szCs w:val="22"/>
            <w:rtl w:val="0"/>
          </w:rPr>
          <w:delText>gel.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41" w:date="2023-01-13T18:26:59Z" w:author="Jan Groh"/>
          <w:rStyle w:val="Ohne"/>
          <w:rFonts w:ascii="Garamond Premier Pro Caption" w:cs="Garamond Premier Pro Caption" w:hAnsi="Garamond Premier Pro Caption" w:eastAsia="Garamond Premier Pro Caption"/>
          <w:sz w:val="22"/>
          <w:szCs w:val="22"/>
        </w:rPr>
      </w:pPr>
      <w:del w:id="13742" w:date="2023-01-13T18:26:59Z" w:author="Jan Groh">
        <w:r>
          <w:rPr>
            <w:rStyle w:val="Ohne"/>
            <w:rFonts w:ascii="Garamond Premier Pro Caption" w:hAnsi="Garamond Premier Pro Caption"/>
            <w:sz w:val="22"/>
            <w:szCs w:val="22"/>
            <w:rtl w:val="0"/>
            <w:lang w:val="de-DE"/>
          </w:rPr>
          <w:delText>Die M</w:delText>
        </w:r>
      </w:del>
      <w:del w:id="13743" w:date="2023-01-13T18:26:59Z" w:author="Jan Groh">
        <w:r>
          <w:rPr>
            <w:rStyle w:val="Ohne"/>
            <w:rFonts w:ascii="Garamond Premier Pro Caption" w:hAnsi="Garamond Premier Pro Caption" w:hint="default"/>
            <w:sz w:val="22"/>
            <w:szCs w:val="22"/>
            <w:rtl w:val="0"/>
          </w:rPr>
          <w:delText>ä</w:delText>
        </w:r>
      </w:del>
      <w:del w:id="13744" w:date="2023-01-13T18:26:59Z" w:author="Jan Groh">
        <w:r>
          <w:rPr>
            <w:rStyle w:val="Ohne"/>
            <w:rFonts w:ascii="Garamond Premier Pro Caption" w:hAnsi="Garamond Premier Pro Caption"/>
            <w:sz w:val="22"/>
            <w:szCs w:val="22"/>
            <w:rtl w:val="0"/>
            <w:lang w:val="de-DE"/>
          </w:rPr>
          <w:delText>nner halten sich durch kein Verh</w:delText>
        </w:r>
      </w:del>
      <w:del w:id="13745" w:date="2023-01-13T18:26:59Z" w:author="Jan Groh">
        <w:r>
          <w:rPr>
            <w:rStyle w:val="Ohne"/>
            <w:rFonts w:ascii="Garamond Premier Pro Caption" w:hAnsi="Garamond Premier Pro Caption" w:hint="default"/>
            <w:sz w:val="22"/>
            <w:szCs w:val="22"/>
            <w:rtl w:val="0"/>
          </w:rPr>
          <w:delText>ä</w:delText>
        </w:r>
      </w:del>
      <w:del w:id="13746" w:date="2023-01-13T18:26:59Z" w:author="Jan Groh">
        <w:r>
          <w:rPr>
            <w:rStyle w:val="Ohne"/>
            <w:rFonts w:ascii="Garamond Premier Pro Caption" w:hAnsi="Garamond Premier Pro Caption"/>
            <w:sz w:val="22"/>
            <w:szCs w:val="22"/>
            <w:rtl w:val="0"/>
            <w:lang w:val="de-DE"/>
          </w:rPr>
          <w:delText>ltnis gebunden als durch die Ehe. Da</w:delText>
        </w:r>
      </w:del>
      <w:del w:id="13747" w:date="2023-01-13T18:26:59Z" w:author="Jan Groh">
        <w:r>
          <w:rPr>
            <w:rStyle w:val="Ohne"/>
            <w:rFonts w:ascii="Garamond Premier Pro Caption" w:hAnsi="Garamond Premier Pro Caption" w:hint="default"/>
            <w:sz w:val="22"/>
            <w:szCs w:val="22"/>
            <w:rtl w:val="0"/>
            <w:lang w:val="de-DE"/>
          </w:rPr>
          <w:delText xml:space="preserve">ß </w:delText>
        </w:r>
      </w:del>
      <w:del w:id="13748" w:date="2023-01-13T18:26:59Z" w:author="Jan Groh">
        <w:r>
          <w:rPr>
            <w:rStyle w:val="Ohne"/>
            <w:rFonts w:ascii="Garamond Premier Pro Caption" w:hAnsi="Garamond Premier Pro Caption"/>
            <w:sz w:val="22"/>
            <w:szCs w:val="22"/>
            <w:rtl w:val="0"/>
            <w:lang w:val="de-DE"/>
          </w:rPr>
          <w:delText>man von der Freundschaft annehmen k</w:delText>
        </w:r>
      </w:del>
      <w:del w:id="13749" w:date="2023-01-13T18:26:59Z" w:author="Jan Groh">
        <w:r>
          <w:rPr>
            <w:rStyle w:val="Ohne"/>
            <w:rFonts w:ascii="Garamond Premier Pro Caption" w:hAnsi="Garamond Premier Pro Caption" w:hint="default"/>
            <w:sz w:val="22"/>
            <w:szCs w:val="22"/>
            <w:rtl w:val="0"/>
            <w:lang w:val="sv-SE"/>
          </w:rPr>
          <w:delText>ö</w:delText>
        </w:r>
      </w:del>
      <w:del w:id="13750" w:date="2023-01-13T18:26:59Z" w:author="Jan Groh">
        <w:r>
          <w:rPr>
            <w:rStyle w:val="Ohne"/>
            <w:rFonts w:ascii="Garamond Premier Pro Caption" w:hAnsi="Garamond Premier Pro Caption"/>
            <w:sz w:val="22"/>
            <w:szCs w:val="22"/>
            <w:rtl w:val="0"/>
            <w:lang w:val="de-DE"/>
          </w:rPr>
          <w:delText>nnte, sie m</w:delText>
        </w:r>
      </w:del>
      <w:del w:id="13751" w:date="2023-01-13T18:26:59Z" w:author="Jan Groh">
        <w:r>
          <w:rPr>
            <w:rStyle w:val="Ohne"/>
            <w:rFonts w:ascii="Garamond Premier Pro Caption" w:hAnsi="Garamond Premier Pro Caption" w:hint="default"/>
            <w:sz w:val="22"/>
            <w:szCs w:val="22"/>
            <w:rtl w:val="0"/>
          </w:rPr>
          <w:delText>ü</w:delText>
        </w:r>
      </w:del>
      <w:del w:id="13752" w:date="2023-01-13T18:26:59Z" w:author="Jan Groh">
        <w:r>
          <w:rPr>
            <w:rStyle w:val="Ohne"/>
            <w:rFonts w:ascii="Garamond Premier Pro Caption" w:hAnsi="Garamond Premier Pro Caption"/>
            <w:sz w:val="22"/>
            <w:szCs w:val="22"/>
            <w:rtl w:val="0"/>
            <w:lang w:val="de-DE"/>
          </w:rPr>
          <w:delText>sse ein dauerndes Band sein, f</w:delText>
        </w:r>
      </w:del>
      <w:del w:id="13753" w:date="2023-01-13T18:26:59Z" w:author="Jan Groh">
        <w:r>
          <w:rPr>
            <w:rStyle w:val="Ohne"/>
            <w:rFonts w:ascii="Garamond Premier Pro Caption" w:hAnsi="Garamond Premier Pro Caption" w:hint="default"/>
            <w:sz w:val="22"/>
            <w:szCs w:val="22"/>
            <w:rtl w:val="0"/>
          </w:rPr>
          <w:delText>ä</w:delText>
        </w:r>
      </w:del>
      <w:del w:id="13754" w:date="2023-01-13T18:26:59Z" w:author="Jan Groh">
        <w:r>
          <w:rPr>
            <w:rStyle w:val="Ohne"/>
            <w:rFonts w:ascii="Garamond Premier Pro Caption" w:hAnsi="Garamond Premier Pro Caption"/>
            <w:sz w:val="22"/>
            <w:szCs w:val="22"/>
            <w:rtl w:val="0"/>
            <w:lang w:val="de-DE"/>
          </w:rPr>
          <w:delText>llt ihnen nicht ein; das Wort Freundschaft ist f</w:delText>
        </w:r>
      </w:del>
      <w:del w:id="13755" w:date="2023-01-13T18:26:59Z" w:author="Jan Groh">
        <w:r>
          <w:rPr>
            <w:rStyle w:val="Ohne"/>
            <w:rFonts w:ascii="Garamond Premier Pro Caption" w:hAnsi="Garamond Premier Pro Caption" w:hint="default"/>
            <w:sz w:val="22"/>
            <w:szCs w:val="22"/>
            <w:rtl w:val="0"/>
          </w:rPr>
          <w:delText>ü</w:delText>
        </w:r>
      </w:del>
      <w:del w:id="13756" w:date="2023-01-13T18:26:59Z" w:author="Jan Groh">
        <w:r>
          <w:rPr>
            <w:rStyle w:val="Ohne"/>
            <w:rFonts w:ascii="Garamond Premier Pro Caption" w:hAnsi="Garamond Premier Pro Caption"/>
            <w:sz w:val="22"/>
            <w:szCs w:val="22"/>
            <w:rtl w:val="0"/>
            <w:lang w:val="de-DE"/>
          </w:rPr>
          <w:delText>r sie die Conter Marke</w:delText>
        </w:r>
      </w:del>
      <w:del w:id="1375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6"/>
        </w:r>
      </w:del>
      <w:del w:id="13758" w:date="2023-01-13T18:26:59Z" w:author="Jan Groh">
        <w:r>
          <w:rPr>
            <w:rStyle w:val="Ohne"/>
            <w:rFonts w:ascii="Garamond Premier Pro Caption" w:hAnsi="Garamond Premier Pro Caption"/>
            <w:sz w:val="22"/>
            <w:szCs w:val="22"/>
            <w:rtl w:val="0"/>
            <w:lang w:val="de-DE"/>
          </w:rPr>
          <w:delText>, die man sich geben l</w:delText>
        </w:r>
      </w:del>
      <w:del w:id="13759" w:date="2023-01-13T18:26:59Z" w:author="Jan Groh">
        <w:r>
          <w:rPr>
            <w:rStyle w:val="Ohne"/>
            <w:rFonts w:ascii="Garamond Premier Pro Caption" w:hAnsi="Garamond Premier Pro Caption" w:hint="default"/>
            <w:sz w:val="22"/>
            <w:szCs w:val="22"/>
            <w:rtl w:val="0"/>
            <w:lang w:val="de-DE"/>
          </w:rPr>
          <w:delText>äß</w:delText>
        </w:r>
      </w:del>
      <w:del w:id="13760" w:date="2023-01-13T18:26:59Z" w:author="Jan Groh">
        <w:r>
          <w:rPr>
            <w:rStyle w:val="Ohne"/>
            <w:rFonts w:ascii="Garamond Premier Pro Caption" w:hAnsi="Garamond Premier Pro Caption"/>
            <w:sz w:val="22"/>
            <w:szCs w:val="22"/>
            <w:rtl w:val="0"/>
            <w:lang w:val="de-DE"/>
          </w:rPr>
          <w:delText>t, um heraus u. herein zu gehen nach Belieben, ohne den 5ten Akt abwarten zu m</w:delText>
        </w:r>
      </w:del>
      <w:del w:id="13761" w:date="2023-01-13T18:26:59Z" w:author="Jan Groh">
        <w:r>
          <w:rPr>
            <w:rStyle w:val="Ohne"/>
            <w:rFonts w:ascii="Garamond Premier Pro Caption" w:hAnsi="Garamond Premier Pro Caption" w:hint="default"/>
            <w:sz w:val="22"/>
            <w:szCs w:val="22"/>
            <w:rtl w:val="0"/>
          </w:rPr>
          <w:delText>ü</w:delText>
        </w:r>
      </w:del>
      <w:del w:id="13762" w:date="2023-01-13T18:26:59Z" w:author="Jan Groh">
        <w:r>
          <w:rPr>
            <w:rStyle w:val="Ohne"/>
            <w:rFonts w:ascii="Garamond Premier Pro Caption" w:hAnsi="Garamond Premier Pro Caption"/>
            <w:sz w:val="22"/>
            <w:szCs w:val="22"/>
            <w:rtl w:val="0"/>
          </w:rPr>
          <w:delText>ssen.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63" w:date="2023-01-05T23:27:15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764" w:date="2023-01-05T23:27:15Z" w:author="Jan Groh"/>
          <w:del w:id="1376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766" w:date="2023-01-05T23:27:15Z" w:author="Jan Groh"/>
          <w:del w:id="1376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6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69" w:date="2023-01-13T18:26:59Z" w:author="Jan Groh"/>
          <w:rStyle w:val="Ohne"/>
          <w:rFonts w:ascii="Garamond Premier Pro Italic" w:cs="Garamond Premier Pro Italic" w:hAnsi="Garamond Premier Pro Italic" w:eastAsia="Garamond Premier Pro Italic"/>
          <w:sz w:val="22"/>
          <w:szCs w:val="22"/>
        </w:rPr>
      </w:pPr>
      <w:del w:id="13770"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71" w:date="2023-01-13T18:26:59Z" w:author="Jan Groh"/>
          <w:rStyle w:val="Ohne"/>
          <w:rFonts w:ascii="Garamond Premier Pro Italic" w:cs="Garamond Premier Pro Italic" w:hAnsi="Garamond Premier Pro Italic" w:eastAsia="Garamond Premier Pro Italic"/>
          <w:sz w:val="22"/>
          <w:szCs w:val="22"/>
        </w:rPr>
      </w:pPr>
      <w:del w:id="13772" w:date="2023-01-13T18:26:59Z" w:author="Jan Groh">
        <w:r>
          <w:rPr>
            <w:rStyle w:val="Ohne"/>
            <w:rFonts w:ascii="Garamond Premier Pro Italic" w:hAnsi="Garamond Premier Pro Italic"/>
            <w:sz w:val="22"/>
            <w:szCs w:val="22"/>
            <w:rtl w:val="0"/>
          </w:rPr>
          <w:delText>Wien, 25. November 1851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773" w:date="2023-01-13T18:26:59Z" w:author="Jan Groh"/>
          <w:rStyle w:val="Ohne"/>
          <w:rFonts w:ascii="Garamond Premier Pro Caption" w:cs="Garamond Premier Pro Caption" w:hAnsi="Garamond Premier Pro Caption" w:eastAsia="Garamond Premier Pro Caption"/>
          <w:sz w:val="22"/>
          <w:szCs w:val="22"/>
        </w:rPr>
      </w:pPr>
      <w:del w:id="13774" w:date="2023-01-13T18:26:59Z" w:author="Jan Groh">
        <w:r>
          <w:rPr>
            <w:rStyle w:val="Ohne"/>
            <w:rFonts w:ascii="Garamond Premier Pro Caption" w:hAnsi="Garamond Premier Pro Caption"/>
            <w:sz w:val="22"/>
            <w:szCs w:val="22"/>
            <w:rtl w:val="0"/>
            <w:lang w:val="de-DE"/>
          </w:rPr>
          <w:delText>Die Zeit ist vorbei, wo ich hier krank sein konnte und doch noch mein Leben ausgef</w:delText>
        </w:r>
      </w:del>
      <w:del w:id="13775" w:date="2023-01-13T18:26:59Z" w:author="Jan Groh">
        <w:r>
          <w:rPr>
            <w:rStyle w:val="Ohne"/>
            <w:rFonts w:ascii="Garamond Premier Pro Caption" w:hAnsi="Garamond Premier Pro Caption" w:hint="default"/>
            <w:sz w:val="22"/>
            <w:szCs w:val="22"/>
            <w:rtl w:val="0"/>
          </w:rPr>
          <w:delText>ü</w:delText>
        </w:r>
      </w:del>
      <w:del w:id="13776" w:date="2023-01-13T18:26:59Z" w:author="Jan Groh">
        <w:r>
          <w:rPr>
            <w:rStyle w:val="Ohne"/>
            <w:rFonts w:ascii="Garamond Premier Pro Caption" w:hAnsi="Garamond Premier Pro Caption"/>
            <w:sz w:val="22"/>
            <w:szCs w:val="22"/>
            <w:rtl w:val="0"/>
            <w:lang w:val="sv-SE"/>
          </w:rPr>
          <w:delText>llt f</w:delText>
        </w:r>
      </w:del>
      <w:del w:id="13777" w:date="2023-01-13T18:26:59Z" w:author="Jan Groh">
        <w:r>
          <w:rPr>
            <w:rStyle w:val="Ohne"/>
            <w:rFonts w:ascii="Garamond Premier Pro Caption" w:hAnsi="Garamond Premier Pro Caption" w:hint="default"/>
            <w:sz w:val="22"/>
            <w:szCs w:val="22"/>
            <w:rtl w:val="0"/>
          </w:rPr>
          <w:delText>ü</w:delText>
        </w:r>
      </w:del>
      <w:del w:id="13778" w:date="2023-01-13T18:26:59Z" w:author="Jan Groh">
        <w:r>
          <w:rPr>
            <w:rStyle w:val="Ohne"/>
            <w:rFonts w:ascii="Garamond Premier Pro Caption" w:hAnsi="Garamond Premier Pro Caption"/>
            <w:sz w:val="22"/>
            <w:szCs w:val="22"/>
            <w:rtl w:val="0"/>
            <w:lang w:val="de-DE"/>
          </w:rPr>
          <w:delText xml:space="preserve">hlte, weil Seligmann mir alles Geistige zubrachte, </w:delText>
        </w:r>
      </w:del>
      <w:del w:id="13779" w:date="2023-01-13T18:26:59Z" w:author="Jan Groh">
        <w:r>
          <w:rPr>
            <w:rStyle w:val="Ohne"/>
            <w:rFonts w:ascii="Garamond Premier Pro Caption" w:hAnsi="Garamond Premier Pro Caption" w:hint="default"/>
            <w:sz w:val="22"/>
            <w:szCs w:val="22"/>
            <w:rtl w:val="0"/>
          </w:rPr>
          <w:delText xml:space="preserve">– </w:delText>
        </w:r>
      </w:del>
      <w:del w:id="13780" w:date="2023-01-13T18:26:59Z" w:author="Jan Groh">
        <w:r>
          <w:rPr>
            <w:rStyle w:val="Ohne"/>
            <w:rFonts w:ascii="Garamond Premier Pro Caption" w:hAnsi="Garamond Premier Pro Caption"/>
            <w:sz w:val="22"/>
            <w:szCs w:val="22"/>
            <w:rtl w:val="0"/>
            <w:lang w:val="de-DE"/>
          </w:rPr>
          <w:delText>er kommt t</w:delText>
        </w:r>
      </w:del>
      <w:del w:id="13781" w:date="2023-01-13T18:26:59Z" w:author="Jan Groh">
        <w:r>
          <w:rPr>
            <w:rStyle w:val="Ohne"/>
            <w:rFonts w:ascii="Garamond Premier Pro Caption" w:hAnsi="Garamond Premier Pro Caption" w:hint="default"/>
            <w:sz w:val="22"/>
            <w:szCs w:val="22"/>
            <w:rtl w:val="0"/>
          </w:rPr>
          <w:delText>ä</w:delText>
        </w:r>
      </w:del>
      <w:del w:id="13782" w:date="2023-01-13T18:26:59Z" w:author="Jan Groh">
        <w:r>
          <w:rPr>
            <w:rStyle w:val="Ohne"/>
            <w:rFonts w:ascii="Garamond Premier Pro Caption" w:hAnsi="Garamond Premier Pro Caption"/>
            <w:sz w:val="22"/>
            <w:szCs w:val="22"/>
            <w:rtl w:val="0"/>
            <w:lang w:val="de-DE"/>
          </w:rPr>
          <w:delText>glich, aber die Stunde ist nicht mehr bestimmt, und je mehr er sich angew</w:delText>
        </w:r>
      </w:del>
      <w:del w:id="13783" w:date="2023-01-13T18:26:59Z" w:author="Jan Groh">
        <w:r>
          <w:rPr>
            <w:rStyle w:val="Ohne"/>
            <w:rFonts w:ascii="Garamond Premier Pro Caption" w:hAnsi="Garamond Premier Pro Caption" w:hint="default"/>
            <w:sz w:val="22"/>
            <w:szCs w:val="22"/>
            <w:rtl w:val="0"/>
            <w:lang w:val="sv-SE"/>
          </w:rPr>
          <w:delText>ö</w:delText>
        </w:r>
      </w:del>
      <w:del w:id="13784" w:date="2023-01-13T18:26:59Z" w:author="Jan Groh">
        <w:r>
          <w:rPr>
            <w:rStyle w:val="Ohne"/>
            <w:rFonts w:ascii="Garamond Premier Pro Caption" w:hAnsi="Garamond Premier Pro Caption"/>
            <w:sz w:val="22"/>
            <w:szCs w:val="22"/>
            <w:rtl w:val="0"/>
            <w:lang w:val="de-DE"/>
          </w:rPr>
          <w:delText>hnt, sich in seine Studien zu versenken, je mehr weitet er die Kluft und macht mir unm</w:delText>
        </w:r>
      </w:del>
      <w:del w:id="13785" w:date="2023-01-13T18:26:59Z" w:author="Jan Groh">
        <w:r>
          <w:rPr>
            <w:rStyle w:val="Ohne"/>
            <w:rFonts w:ascii="Garamond Premier Pro Caption" w:hAnsi="Garamond Premier Pro Caption" w:hint="default"/>
            <w:sz w:val="22"/>
            <w:szCs w:val="22"/>
            <w:rtl w:val="0"/>
            <w:lang w:val="sv-SE"/>
          </w:rPr>
          <w:delText>ö</w:delText>
        </w:r>
      </w:del>
      <w:del w:id="13786" w:date="2023-01-13T18:26:59Z" w:author="Jan Groh">
        <w:r>
          <w:rPr>
            <w:rStyle w:val="Ohne"/>
            <w:rFonts w:ascii="Garamond Premier Pro Caption" w:hAnsi="Garamond Premier Pro Caption"/>
            <w:sz w:val="22"/>
            <w:szCs w:val="22"/>
            <w:rtl w:val="0"/>
            <w:lang w:val="de-DE"/>
          </w:rPr>
          <w:delText xml:space="preserve">glich, sie zu </w:delText>
        </w:r>
      </w:del>
      <w:del w:id="13787" w:date="2023-01-13T18:26:59Z" w:author="Jan Groh">
        <w:r>
          <w:rPr>
            <w:rStyle w:val="Ohne"/>
            <w:rFonts w:ascii="Garamond Premier Pro Caption" w:hAnsi="Garamond Premier Pro Caption" w:hint="default"/>
            <w:sz w:val="22"/>
            <w:szCs w:val="22"/>
            <w:rtl w:val="0"/>
          </w:rPr>
          <w:delText>ü</w:delText>
        </w:r>
      </w:del>
      <w:del w:id="13788" w:date="2023-01-13T18:26:59Z" w:author="Jan Groh">
        <w:r>
          <w:rPr>
            <w:rStyle w:val="Ohne"/>
            <w:rFonts w:ascii="Garamond Premier Pro Caption" w:hAnsi="Garamond Premier Pro Caption"/>
            <w:sz w:val="22"/>
            <w:szCs w:val="22"/>
            <w:rtl w:val="0"/>
            <w:lang w:val="de-DE"/>
          </w:rPr>
          <w:delText>berschreiten. Ein Gef</w:delText>
        </w:r>
      </w:del>
      <w:del w:id="13789" w:date="2023-01-13T18:26:59Z" w:author="Jan Groh">
        <w:r>
          <w:rPr>
            <w:rStyle w:val="Ohne"/>
            <w:rFonts w:ascii="Garamond Premier Pro Caption" w:hAnsi="Garamond Premier Pro Caption" w:hint="default"/>
            <w:sz w:val="22"/>
            <w:szCs w:val="22"/>
            <w:rtl w:val="0"/>
          </w:rPr>
          <w:delText>ü</w:delText>
        </w:r>
      </w:del>
      <w:del w:id="13790" w:date="2023-01-13T18:26:59Z" w:author="Jan Groh">
        <w:r>
          <w:rPr>
            <w:rStyle w:val="Ohne"/>
            <w:rFonts w:ascii="Garamond Premier Pro Caption" w:hAnsi="Garamond Premier Pro Caption"/>
            <w:sz w:val="22"/>
            <w:szCs w:val="22"/>
            <w:rtl w:val="0"/>
            <w:lang w:val="de-DE"/>
          </w:rPr>
          <w:delText>hl von H</w:delText>
        </w:r>
      </w:del>
      <w:del w:id="13791" w:date="2023-01-13T18:26:59Z" w:author="Jan Groh">
        <w:r>
          <w:rPr>
            <w:rStyle w:val="Ohne"/>
            <w:rFonts w:ascii="Garamond Premier Pro Caption" w:hAnsi="Garamond Premier Pro Caption" w:hint="default"/>
            <w:sz w:val="22"/>
            <w:szCs w:val="22"/>
            <w:rtl w:val="0"/>
          </w:rPr>
          <w:delText>ä</w:delText>
        </w:r>
      </w:del>
      <w:del w:id="13792" w:date="2023-01-13T18:26:59Z" w:author="Jan Groh">
        <w:r>
          <w:rPr>
            <w:rStyle w:val="Ohne"/>
            <w:rFonts w:ascii="Garamond Premier Pro Caption" w:hAnsi="Garamond Premier Pro Caption"/>
            <w:sz w:val="22"/>
            <w:szCs w:val="22"/>
            <w:rtl w:val="0"/>
            <w:lang w:val="de-DE"/>
          </w:rPr>
          <w:delText>uslichkeit suchte er sonst bei mir, je mehr aber sein eigener Komfort gewonnen hat in seiner Wohnung und Einrichtung, um so weniger fu</w:delText>
        </w:r>
      </w:del>
      <w:del w:id="13793" w:date="2023-01-13T18:26:59Z" w:author="Jan Groh">
        <w:r>
          <w:rPr>
            <w:rStyle w:val="Ohne"/>
            <w:rFonts w:ascii="Garamond Premier Pro Caption" w:hAnsi="Garamond Premier Pro Caption" w:hint="default"/>
            <w:sz w:val="22"/>
            <w:szCs w:val="22"/>
            <w:rtl w:val="0"/>
            <w:lang w:val="de-DE"/>
          </w:rPr>
          <w:delText>ß</w:delText>
        </w:r>
      </w:del>
      <w:del w:id="13794" w:date="2023-01-13T18:26:59Z" w:author="Jan Groh">
        <w:r>
          <w:rPr>
            <w:rStyle w:val="Ohne"/>
            <w:rFonts w:ascii="Garamond Premier Pro Caption" w:hAnsi="Garamond Premier Pro Caption"/>
            <w:sz w:val="22"/>
            <w:szCs w:val="22"/>
            <w:rtl w:val="0"/>
            <w:lang w:val="de-DE"/>
          </w:rPr>
          <w:delText>t er hierauf. Das vorige Jahr hat die Wunde gleichsam ausgebrannt, ich leide nicht mehr wie damals, als ich mir eingestehen mu</w:delText>
        </w:r>
      </w:del>
      <w:del w:id="13795" w:date="2023-01-13T18:26:59Z" w:author="Jan Groh">
        <w:r>
          <w:rPr>
            <w:rStyle w:val="Ohne"/>
            <w:rFonts w:ascii="Garamond Premier Pro Caption" w:hAnsi="Garamond Premier Pro Caption" w:hint="default"/>
            <w:sz w:val="22"/>
            <w:szCs w:val="22"/>
            <w:rtl w:val="0"/>
            <w:lang w:val="de-DE"/>
          </w:rPr>
          <w:delText>ß</w:delText>
        </w:r>
      </w:del>
      <w:del w:id="13796" w:date="2023-01-13T18:26:59Z" w:author="Jan Groh">
        <w:r>
          <w:rPr>
            <w:rStyle w:val="Ohne"/>
            <w:rFonts w:ascii="Garamond Premier Pro Caption" w:hAnsi="Garamond Premier Pro Caption"/>
            <w:sz w:val="22"/>
            <w:szCs w:val="22"/>
            <w:rtl w:val="0"/>
            <w:lang w:val="de-DE"/>
          </w:rPr>
          <w:delText>te, da</w:delText>
        </w:r>
      </w:del>
      <w:del w:id="13797" w:date="2023-01-13T18:26:59Z" w:author="Jan Groh">
        <w:r>
          <w:rPr>
            <w:rStyle w:val="Ohne"/>
            <w:rFonts w:ascii="Garamond Premier Pro Caption" w:hAnsi="Garamond Premier Pro Caption" w:hint="default"/>
            <w:sz w:val="22"/>
            <w:szCs w:val="22"/>
            <w:rtl w:val="0"/>
            <w:lang w:val="de-DE"/>
          </w:rPr>
          <w:delText xml:space="preserve">ß </w:delText>
        </w:r>
      </w:del>
      <w:del w:id="13798" w:date="2023-01-13T18:26:59Z" w:author="Jan Groh">
        <w:r>
          <w:rPr>
            <w:rStyle w:val="Ohne"/>
            <w:rFonts w:ascii="Garamond Premier Pro Caption" w:hAnsi="Garamond Premier Pro Caption"/>
            <w:sz w:val="22"/>
            <w:szCs w:val="22"/>
            <w:rtl w:val="0"/>
            <w:lang w:val="de-DE"/>
          </w:rPr>
          <w:delText>der Freundschaftsfelsen, an dem ich glaubte meine H</w:delText>
        </w:r>
      </w:del>
      <w:del w:id="13799" w:date="2023-01-13T18:26:59Z" w:author="Jan Groh">
        <w:r>
          <w:rPr>
            <w:rStyle w:val="Ohne"/>
            <w:rFonts w:ascii="Garamond Premier Pro Caption" w:hAnsi="Garamond Premier Pro Caption" w:hint="default"/>
            <w:sz w:val="22"/>
            <w:szCs w:val="22"/>
            <w:rtl w:val="0"/>
          </w:rPr>
          <w:delText>ü</w:delText>
        </w:r>
      </w:del>
      <w:del w:id="13800" w:date="2023-01-13T18:26:59Z" w:author="Jan Groh">
        <w:r>
          <w:rPr>
            <w:rStyle w:val="Ohne"/>
            <w:rFonts w:ascii="Garamond Premier Pro Caption" w:hAnsi="Garamond Premier Pro Caption"/>
            <w:sz w:val="22"/>
            <w:szCs w:val="22"/>
            <w:rtl w:val="0"/>
            <w:lang w:val="de-DE"/>
          </w:rPr>
          <w:delText>tte angebaut zu haben f</w:delText>
        </w:r>
      </w:del>
      <w:del w:id="13801" w:date="2023-01-13T18:26:59Z" w:author="Jan Groh">
        <w:r>
          <w:rPr>
            <w:rStyle w:val="Ohne"/>
            <w:rFonts w:ascii="Garamond Premier Pro Caption" w:hAnsi="Garamond Premier Pro Caption" w:hint="default"/>
            <w:sz w:val="22"/>
            <w:szCs w:val="22"/>
            <w:rtl w:val="0"/>
          </w:rPr>
          <w:delText>ü</w:delText>
        </w:r>
      </w:del>
      <w:del w:id="13802" w:date="2023-01-13T18:26:59Z" w:author="Jan Groh">
        <w:r>
          <w:rPr>
            <w:rStyle w:val="Ohne"/>
            <w:rFonts w:ascii="Garamond Premier Pro Caption" w:hAnsi="Garamond Premier Pro Caption"/>
            <w:sz w:val="22"/>
            <w:szCs w:val="22"/>
            <w:rtl w:val="0"/>
            <w:lang w:val="de-DE"/>
          </w:rPr>
          <w:delText>r Zeit und Ewigkeit, zu zerbr</w:delText>
        </w:r>
      </w:del>
      <w:del w:id="13803" w:date="2023-01-13T18:26:59Z" w:author="Jan Groh">
        <w:r>
          <w:rPr>
            <w:rStyle w:val="Ohne"/>
            <w:rFonts w:ascii="Garamond Premier Pro Caption" w:hAnsi="Garamond Premier Pro Caption" w:hint="default"/>
            <w:sz w:val="22"/>
            <w:szCs w:val="22"/>
            <w:rtl w:val="0"/>
            <w:lang w:val="sv-SE"/>
          </w:rPr>
          <w:delText>ö</w:delText>
        </w:r>
      </w:del>
      <w:del w:id="13804" w:date="2023-01-13T18:26:59Z" w:author="Jan Groh">
        <w:r>
          <w:rPr>
            <w:rStyle w:val="Ohne"/>
            <w:rFonts w:ascii="Garamond Premier Pro Caption" w:hAnsi="Garamond Premier Pro Caption"/>
            <w:sz w:val="22"/>
            <w:szCs w:val="22"/>
            <w:rtl w:val="0"/>
            <w:lang w:val="de-DE"/>
          </w:rPr>
          <w:delText>ckeln anfing und hinabst</w:delText>
        </w:r>
      </w:del>
      <w:del w:id="13805" w:date="2023-01-13T18:26:59Z" w:author="Jan Groh">
        <w:r>
          <w:rPr>
            <w:rStyle w:val="Ohne"/>
            <w:rFonts w:ascii="Garamond Premier Pro Caption" w:hAnsi="Garamond Premier Pro Caption" w:hint="default"/>
            <w:sz w:val="22"/>
            <w:szCs w:val="22"/>
            <w:rtl w:val="0"/>
          </w:rPr>
          <w:delText>ü</w:delText>
        </w:r>
      </w:del>
      <w:del w:id="13806" w:date="2023-01-13T18:26:59Z" w:author="Jan Groh">
        <w:r>
          <w:rPr>
            <w:rStyle w:val="Ohne"/>
            <w:rFonts w:ascii="Garamond Premier Pro Caption" w:hAnsi="Garamond Premier Pro Caption"/>
            <w:sz w:val="22"/>
            <w:szCs w:val="22"/>
            <w:rtl w:val="0"/>
            <w:lang w:val="de-DE"/>
          </w:rPr>
          <w:delText>rzte in die Flut der Zeit, die ihn hinwegsp</w:delText>
        </w:r>
      </w:del>
      <w:del w:id="13807" w:date="2023-01-13T18:26:59Z" w:author="Jan Groh">
        <w:r>
          <w:rPr>
            <w:rStyle w:val="Ohne"/>
            <w:rFonts w:ascii="Garamond Premier Pro Caption" w:hAnsi="Garamond Premier Pro Caption" w:hint="default"/>
            <w:sz w:val="22"/>
            <w:szCs w:val="22"/>
            <w:rtl w:val="0"/>
          </w:rPr>
          <w:delText>ü</w:delText>
        </w:r>
      </w:del>
      <w:del w:id="13808" w:date="2023-01-13T18:26:59Z" w:author="Jan Groh">
        <w:r>
          <w:rPr>
            <w:rStyle w:val="Ohne"/>
            <w:rFonts w:ascii="Garamond Premier Pro Caption" w:hAnsi="Garamond Premier Pro Caption"/>
            <w:sz w:val="22"/>
            <w:szCs w:val="22"/>
            <w:rtl w:val="0"/>
            <w:lang w:val="it-IT"/>
          </w:rPr>
          <w:delText>lte.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0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1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1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12" w:date="2023-01-13T18:26:59Z" w:author="Jan Groh"/>
          <w:rStyle w:val="Ohne"/>
          <w:rFonts w:ascii="Garamond Premier Pro Caption" w:cs="Garamond Premier Pro Caption" w:hAnsi="Garamond Premier Pro Caption" w:eastAsia="Garamond Premier Pro Caption"/>
          <w:sz w:val="22"/>
          <w:szCs w:val="22"/>
        </w:rPr>
      </w:pPr>
      <w:del w:id="13813" w:date="2023-01-05T23:27:28Z" w:author="Jan Groh">
        <w:r>
          <w:rPr>
            <w:rFonts w:ascii="Garamond Premier Pro Bold" w:hAnsi="Garamond Premier Pro Bold"/>
            <w:sz w:val="22"/>
            <w:szCs w:val="22"/>
            <w:rtl w:val="0"/>
          </w:rPr>
          <w:delText>18</w:delText>
        </w:r>
      </w:del>
      <w:del w:id="13814" w:date="2023-01-13T18:26:59Z" w:author="Jan Groh">
        <w:r>
          <w:rPr>
            <w:rFonts w:ascii="Garamond Premier Pro Bold" w:hAnsi="Garamond Premier Pro Bold"/>
            <w:sz w:val="22"/>
            <w:szCs w:val="22"/>
            <w:rtl w:val="0"/>
          </w:rPr>
          <w:delText>5</w:delText>
        </w:r>
      </w:del>
      <w:ins w:id="13815" w:date="2023-01-05T23:27:26Z" w:author="Jan Groh">
        <w:del w:id="13816" w:date="2023-01-13T18:26:59Z" w:author="Jan Groh">
          <w:r>
            <w:rPr>
              <w:rFonts w:ascii="Garamond Premier Pro Bold" w:hAnsi="Garamond Premier Pro Bold"/>
              <w:sz w:val="22"/>
              <w:szCs w:val="22"/>
              <w:rtl w:val="0"/>
              <w:lang w:val="de-DE"/>
            </w:rPr>
            <w:delText>6</w:delText>
          </w:r>
        </w:del>
      </w:ins>
      <w:del w:id="13817" w:date="2023-01-05T23:27:25Z" w:author="Jan Groh">
        <w:r>
          <w:rPr>
            <w:rFonts w:ascii="Garamond Premier Pro Bold" w:hAnsi="Garamond Premier Pro Bold"/>
            <w:sz w:val="22"/>
            <w:szCs w:val="22"/>
            <w:rtl w:val="0"/>
          </w:rPr>
          <w:delText>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18" w:date="2023-01-13T18:26:59Z" w:author="Jan Groh"/>
          <w:rStyle w:val="Ohne"/>
          <w:rFonts w:ascii="Garamond Premier Pro Caption" w:cs="Garamond Premier Pro Caption" w:hAnsi="Garamond Premier Pro Caption" w:eastAsia="Garamond Premier Pro Caption"/>
          <w:sz w:val="22"/>
          <w:szCs w:val="22"/>
        </w:rPr>
      </w:pPr>
      <w:del w:id="13819" w:date="2023-01-13T18:26:59Z" w:author="Jan Groh">
        <w:r>
          <w:rPr>
            <w:rStyle w:val="Ohne"/>
            <w:rFonts w:ascii="Garamond Premier Pro Caption" w:hAnsi="Garamond Premier Pro Caption"/>
            <w:sz w:val="22"/>
            <w:szCs w:val="22"/>
            <w:rtl w:val="0"/>
            <w:lang w:val="de-DE"/>
          </w:rPr>
          <w:delText>(</w:delText>
        </w:r>
      </w:del>
      <w:del w:id="13820" w:date="2023-01-05T23:27:37Z" w:author="Jan Groh">
        <w:r>
          <w:rPr>
            <w:rStyle w:val="Ohne"/>
            <w:rFonts w:ascii="Garamond Premier Pro Caption" w:hAnsi="Garamond Premier Pro Caption"/>
            <w:sz w:val="22"/>
            <w:szCs w:val="22"/>
            <w:rtl w:val="0"/>
            <w:lang w:val="de-DE"/>
          </w:rPr>
          <w:delText>Ottilie 56-/57-j</w:delText>
        </w:r>
      </w:del>
      <w:del w:id="13821" w:date="2023-01-05T23:27:37Z" w:author="Jan Groh">
        <w:r>
          <w:rPr>
            <w:rStyle w:val="Ohne"/>
            <w:rFonts w:ascii="Garamond Premier Pro Caption" w:hAnsi="Garamond Premier Pro Caption" w:hint="default"/>
            <w:sz w:val="22"/>
            <w:szCs w:val="22"/>
            <w:rtl w:val="0"/>
            <w:lang w:val="de-DE"/>
          </w:rPr>
          <w:delText>ä</w:delText>
        </w:r>
      </w:del>
      <w:del w:id="13822" w:date="2023-01-05T23:27:37Z" w:author="Jan Groh">
        <w:r>
          <w:rPr>
            <w:rStyle w:val="Ohne"/>
            <w:rFonts w:ascii="Garamond Premier Pro Caption" w:hAnsi="Garamond Premier Pro Caption"/>
            <w:sz w:val="22"/>
            <w:szCs w:val="22"/>
            <w:rtl w:val="0"/>
            <w:lang w:val="de-DE"/>
          </w:rPr>
          <w:delText>hrig</w:delText>
        </w:r>
      </w:del>
      <w:ins w:id="13823" w:date="2023-01-05T23:27:41Z" w:author="Jan Groh">
        <w:del w:id="13824" w:date="2023-01-13T18:26:59Z" w:author="Jan Groh">
          <w:r>
            <w:rPr>
              <w:rStyle w:val="Ohne"/>
              <w:rFonts w:ascii="Garamond Premier Pro Caption" w:hAnsi="Garamond Premier Pro Caption"/>
              <w:sz w:val="22"/>
              <w:szCs w:val="22"/>
              <w:rtl w:val="0"/>
              <w:lang w:val="de-DE"/>
            </w:rPr>
            <w:delText>1852/53</w:delText>
          </w:r>
        </w:del>
      </w:ins>
      <w:del w:id="13825"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2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2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28" w:date="2023-01-13T18:26:59Z" w:author="Jan Groh"/>
          <w:rStyle w:val="Ohne"/>
          <w:rFonts w:ascii="Garamond Premier Pro Italic" w:cs="Garamond Premier Pro Italic" w:hAnsi="Garamond Premier Pro Italic" w:eastAsia="Garamond Premier Pro Italic"/>
          <w:sz w:val="22"/>
          <w:szCs w:val="22"/>
        </w:rPr>
      </w:pPr>
      <w:del w:id="13829" w:date="2023-01-13T18:26:59Z" w:author="Jan Groh">
        <w:r>
          <w:rPr>
            <w:rStyle w:val="Ohne"/>
            <w:rFonts w:ascii="Garamond Premier Pro Italic" w:hAnsi="Garamond Premier Pro Italic"/>
            <w:sz w:val="22"/>
            <w:szCs w:val="22"/>
            <w:rtl w:val="0"/>
            <w:lang w:val="de-DE"/>
          </w:rPr>
          <w:delText>Wolfgang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30" w:date="2023-01-13T18:26:59Z" w:author="Jan Groh"/>
          <w:rStyle w:val="Ohne"/>
          <w:rFonts w:ascii="Garamond Premier Pro Italic" w:cs="Garamond Premier Pro Italic" w:hAnsi="Garamond Premier Pro Italic" w:eastAsia="Garamond Premier Pro Italic"/>
          <w:sz w:val="22"/>
          <w:szCs w:val="22"/>
        </w:rPr>
      </w:pPr>
      <w:del w:id="13831" w:date="2023-01-13T18:26:59Z" w:author="Jan Groh">
        <w:r>
          <w:rPr>
            <w:rStyle w:val="Ohne"/>
            <w:rFonts w:ascii="Garamond Premier Pro Italic" w:hAnsi="Garamond Premier Pro Italic"/>
            <w:sz w:val="22"/>
            <w:szCs w:val="22"/>
            <w:rtl w:val="0"/>
            <w:lang w:val="de-DE"/>
          </w:rPr>
          <w:delText>Wien, den 2. August 1853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32" w:date="2023-01-13T18:26:59Z" w:author="Jan Groh"/>
          <w:rStyle w:val="Ohne"/>
          <w:rFonts w:ascii="Garamond Premier Pro Caption" w:cs="Garamond Premier Pro Caption" w:hAnsi="Garamond Premier Pro Caption" w:eastAsia="Garamond Premier Pro Caption"/>
          <w:sz w:val="22"/>
          <w:szCs w:val="22"/>
        </w:rPr>
      </w:pPr>
      <w:del w:id="13833" w:date="2023-01-13T18:26:59Z" w:author="Jan Groh">
        <w:r>
          <w:rPr>
            <w:rStyle w:val="Ohne"/>
            <w:rFonts w:ascii="Garamond Premier Pro Caption" w:hAnsi="Garamond Premier Pro Caption"/>
            <w:sz w:val="22"/>
            <w:szCs w:val="22"/>
            <w:rtl w:val="0"/>
            <w:lang w:val="de-DE"/>
          </w:rPr>
          <w:delText>Und glaubst Du nicht, da</w:delText>
        </w:r>
      </w:del>
      <w:del w:id="13834" w:date="2023-01-13T18:26:59Z" w:author="Jan Groh">
        <w:r>
          <w:rPr>
            <w:rStyle w:val="Ohne"/>
            <w:rFonts w:ascii="Garamond Premier Pro Caption" w:hAnsi="Garamond Premier Pro Caption" w:hint="default"/>
            <w:sz w:val="22"/>
            <w:szCs w:val="22"/>
            <w:rtl w:val="0"/>
            <w:lang w:val="de-DE"/>
          </w:rPr>
          <w:delText xml:space="preserve">ß </w:delText>
        </w:r>
      </w:del>
      <w:del w:id="13835" w:date="2023-01-13T18:26:59Z" w:author="Jan Groh">
        <w:r>
          <w:rPr>
            <w:rStyle w:val="Ohne"/>
            <w:rFonts w:ascii="Garamond Premier Pro Caption" w:hAnsi="Garamond Premier Pro Caption"/>
            <w:sz w:val="22"/>
            <w:szCs w:val="22"/>
            <w:rtl w:val="0"/>
            <w:lang w:val="de-DE"/>
          </w:rPr>
          <w:delText>ich f</w:delText>
        </w:r>
      </w:del>
      <w:del w:id="13836" w:date="2023-01-13T18:26:59Z" w:author="Jan Groh">
        <w:r>
          <w:rPr>
            <w:rStyle w:val="Ohne"/>
            <w:rFonts w:ascii="Garamond Premier Pro Caption" w:hAnsi="Garamond Premier Pro Caption" w:hint="default"/>
            <w:sz w:val="22"/>
            <w:szCs w:val="22"/>
            <w:rtl w:val="0"/>
          </w:rPr>
          <w:delText>ü</w:delText>
        </w:r>
      </w:del>
      <w:del w:id="13837" w:date="2023-01-13T18:26:59Z" w:author="Jan Groh">
        <w:r>
          <w:rPr>
            <w:rStyle w:val="Ohne"/>
            <w:rFonts w:ascii="Garamond Premier Pro Caption" w:hAnsi="Garamond Premier Pro Caption"/>
            <w:sz w:val="22"/>
            <w:szCs w:val="22"/>
            <w:rtl w:val="0"/>
            <w:lang w:val="de-DE"/>
          </w:rPr>
          <w:delText>hle und wei</w:delText>
        </w:r>
      </w:del>
      <w:del w:id="13838" w:date="2023-01-13T18:26:59Z" w:author="Jan Groh">
        <w:r>
          <w:rPr>
            <w:rStyle w:val="Ohne"/>
            <w:rFonts w:ascii="Garamond Premier Pro Caption" w:hAnsi="Garamond Premier Pro Caption" w:hint="default"/>
            <w:sz w:val="22"/>
            <w:szCs w:val="22"/>
            <w:rtl w:val="0"/>
            <w:lang w:val="de-DE"/>
          </w:rPr>
          <w:delText>ß</w:delText>
        </w:r>
      </w:del>
      <w:del w:id="13839" w:date="2023-01-13T18:26:59Z" w:author="Jan Groh">
        <w:r>
          <w:rPr>
            <w:rStyle w:val="Ohne"/>
            <w:rFonts w:ascii="Garamond Premier Pro Caption" w:hAnsi="Garamond Premier Pro Caption"/>
            <w:sz w:val="22"/>
            <w:szCs w:val="22"/>
            <w:rtl w:val="0"/>
            <w:lang w:val="de-DE"/>
          </w:rPr>
          <w:delText>, da</w:delText>
        </w:r>
      </w:del>
      <w:del w:id="13840" w:date="2023-01-13T18:26:59Z" w:author="Jan Groh">
        <w:r>
          <w:rPr>
            <w:rStyle w:val="Ohne"/>
            <w:rFonts w:ascii="Garamond Premier Pro Caption" w:hAnsi="Garamond Premier Pro Caption" w:hint="default"/>
            <w:sz w:val="22"/>
            <w:szCs w:val="22"/>
            <w:rtl w:val="0"/>
            <w:lang w:val="de-DE"/>
          </w:rPr>
          <w:delText xml:space="preserve">ß </w:delText>
        </w:r>
      </w:del>
      <w:del w:id="13841" w:date="2023-01-13T18:26:59Z" w:author="Jan Groh">
        <w:r>
          <w:rPr>
            <w:rStyle w:val="Ohne"/>
            <w:rFonts w:ascii="Garamond Premier Pro Caption" w:hAnsi="Garamond Premier Pro Caption"/>
            <w:sz w:val="22"/>
            <w:szCs w:val="22"/>
            <w:rtl w:val="0"/>
            <w:lang w:val="de-DE"/>
          </w:rPr>
          <w:delText>ich keinen Menschen auf der Welt habe, der mich so liebt wie Du? Wenn Du heute stirbst, dann kann ich gleich einpacken, denn dann habe ich keine Hand, die mich streichelt oder mir hilft. Glaubst Du nicht, da</w:delText>
        </w:r>
      </w:del>
      <w:del w:id="13842" w:date="2023-01-13T18:26:59Z" w:author="Jan Groh">
        <w:r>
          <w:rPr>
            <w:rStyle w:val="Ohne"/>
            <w:rFonts w:ascii="Garamond Premier Pro Caption" w:hAnsi="Garamond Premier Pro Caption" w:hint="default"/>
            <w:sz w:val="22"/>
            <w:szCs w:val="22"/>
            <w:rtl w:val="0"/>
            <w:lang w:val="de-DE"/>
          </w:rPr>
          <w:delText xml:space="preserve">ß </w:delText>
        </w:r>
      </w:del>
      <w:del w:id="13843" w:date="2023-01-13T18:26:59Z" w:author="Jan Groh">
        <w:r>
          <w:rPr>
            <w:rStyle w:val="Ohne"/>
            <w:rFonts w:ascii="Garamond Premier Pro Caption" w:hAnsi="Garamond Premier Pro Caption"/>
            <w:sz w:val="22"/>
            <w:szCs w:val="22"/>
            <w:rtl w:val="0"/>
            <w:lang w:val="de-DE"/>
          </w:rPr>
          <w:delText>mir so Deine N</w:delText>
        </w:r>
      </w:del>
      <w:del w:id="13844" w:date="2023-01-13T18:26:59Z" w:author="Jan Groh">
        <w:r>
          <w:rPr>
            <w:rStyle w:val="Ohne"/>
            <w:rFonts w:ascii="Garamond Premier Pro Caption" w:hAnsi="Garamond Premier Pro Caption" w:hint="default"/>
            <w:sz w:val="22"/>
            <w:szCs w:val="22"/>
            <w:rtl w:val="0"/>
          </w:rPr>
          <w:delText>ä</w:delText>
        </w:r>
      </w:del>
      <w:del w:id="13845" w:date="2023-01-13T18:26:59Z" w:author="Jan Groh">
        <w:r>
          <w:rPr>
            <w:rStyle w:val="Ohne"/>
            <w:rFonts w:ascii="Garamond Premier Pro Caption" w:hAnsi="Garamond Premier Pro Caption"/>
            <w:sz w:val="22"/>
            <w:szCs w:val="22"/>
            <w:rtl w:val="0"/>
            <w:lang w:val="de-DE"/>
          </w:rPr>
          <w:delText>he eine Wohltat war? Auch meinen Leidenschaften w</w:delText>
        </w:r>
      </w:del>
      <w:del w:id="13846" w:date="2023-01-13T18:26:59Z" w:author="Jan Groh">
        <w:r>
          <w:rPr>
            <w:rStyle w:val="Ohne"/>
            <w:rFonts w:ascii="Garamond Premier Pro Caption" w:hAnsi="Garamond Premier Pro Caption" w:hint="default"/>
            <w:sz w:val="22"/>
            <w:szCs w:val="22"/>
            <w:rtl w:val="0"/>
          </w:rPr>
          <w:delText>ä</w:delText>
        </w:r>
      </w:del>
      <w:del w:id="13847" w:date="2023-01-13T18:26:59Z" w:author="Jan Groh">
        <w:r>
          <w:rPr>
            <w:rStyle w:val="Ohne"/>
            <w:rFonts w:ascii="Garamond Premier Pro Caption" w:hAnsi="Garamond Premier Pro Caption"/>
            <w:sz w:val="22"/>
            <w:szCs w:val="22"/>
            <w:rtl w:val="0"/>
            <w:lang w:val="de-DE"/>
          </w:rPr>
          <w:delText>re ich ohne Deine N</w:delText>
        </w:r>
      </w:del>
      <w:del w:id="13848" w:date="2023-01-13T18:26:59Z" w:author="Jan Groh">
        <w:r>
          <w:rPr>
            <w:rStyle w:val="Ohne"/>
            <w:rFonts w:ascii="Garamond Premier Pro Caption" w:hAnsi="Garamond Premier Pro Caption" w:hint="default"/>
            <w:sz w:val="22"/>
            <w:szCs w:val="22"/>
            <w:rtl w:val="0"/>
          </w:rPr>
          <w:delText>ä</w:delText>
        </w:r>
      </w:del>
      <w:del w:id="13849" w:date="2023-01-13T18:26:59Z" w:author="Jan Groh">
        <w:r>
          <w:rPr>
            <w:rStyle w:val="Ohne"/>
            <w:rFonts w:ascii="Garamond Premier Pro Caption" w:hAnsi="Garamond Premier Pro Caption"/>
            <w:sz w:val="22"/>
            <w:szCs w:val="22"/>
            <w:rtl w:val="0"/>
            <w:lang w:val="de-DE"/>
          </w:rPr>
          <w:delText>he vielleicht mehr gefolgt und</w:delText>
        </w:r>
      </w:del>
      <w:del w:id="13850" w:date="2023-01-13T18:26:59Z" w:author="Jan Groh">
        <w:r>
          <w:rPr>
            <w:rStyle w:val="Ohne"/>
            <w:rFonts w:ascii="Garamond Premier Pro Caption" w:hAnsi="Garamond Premier Pro Caption"/>
            <w:sz w:val="22"/>
            <w:szCs w:val="22"/>
            <w:rtl w:val="0"/>
            <w:lang w:val="de-DE"/>
          </w:rPr>
          <w:delText xml:space="preserve"> </w:delText>
        </w:r>
      </w:del>
      <w:del w:id="13851" w:date="2023-01-13T18:26:59Z" w:author="Jan Groh">
        <w:r>
          <w:rPr>
            <w:rStyle w:val="Ohne"/>
            <w:rFonts w:ascii="Garamond Premier Pro Caption" w:hAnsi="Garamond Premier Pro Caption"/>
            <w:sz w:val="22"/>
            <w:szCs w:val="22"/>
            <w:rtl w:val="0"/>
          </w:rPr>
          <w:delText>h</w:delText>
        </w:r>
      </w:del>
      <w:del w:id="13852" w:date="2023-01-13T18:26:59Z" w:author="Jan Groh">
        <w:r>
          <w:rPr>
            <w:rStyle w:val="Ohne"/>
            <w:rFonts w:ascii="Garamond Premier Pro Caption" w:hAnsi="Garamond Premier Pro Caption" w:hint="default"/>
            <w:sz w:val="22"/>
            <w:szCs w:val="22"/>
            <w:rtl w:val="0"/>
          </w:rPr>
          <w:delText>ä</w:delText>
        </w:r>
      </w:del>
      <w:del w:id="13853" w:date="2023-01-13T18:26:59Z" w:author="Jan Groh">
        <w:r>
          <w:rPr>
            <w:rStyle w:val="Ohne"/>
            <w:rFonts w:ascii="Garamond Premier Pro Caption" w:hAnsi="Garamond Premier Pro Caption"/>
            <w:sz w:val="22"/>
            <w:szCs w:val="22"/>
            <w:rtl w:val="0"/>
            <w:lang w:val="de-DE"/>
          </w:rPr>
          <w:delText>tte mir so meine Lage vielleicht noch verwirrter gemacht. Alles das werde ich entbehren, wenn ich in Rom ohne Dich bin, und ich mache mir Vorw</w:delText>
        </w:r>
      </w:del>
      <w:del w:id="13854" w:date="2023-01-13T18:26:59Z" w:author="Jan Groh">
        <w:r>
          <w:rPr>
            <w:rStyle w:val="Ohne"/>
            <w:rFonts w:ascii="Garamond Premier Pro Caption" w:hAnsi="Garamond Premier Pro Caption" w:hint="default"/>
            <w:sz w:val="22"/>
            <w:szCs w:val="22"/>
            <w:rtl w:val="0"/>
          </w:rPr>
          <w:delText>ü</w:delText>
        </w:r>
      </w:del>
      <w:del w:id="13855" w:date="2023-01-13T18:26:59Z" w:author="Jan Groh">
        <w:r>
          <w:rPr>
            <w:rStyle w:val="Ohne"/>
            <w:rFonts w:ascii="Garamond Premier Pro Caption" w:hAnsi="Garamond Premier Pro Caption"/>
            <w:sz w:val="22"/>
            <w:szCs w:val="22"/>
            <w:rtl w:val="0"/>
            <w:lang w:val="de-DE"/>
          </w:rPr>
          <w:delText>rfe, da</w:delText>
        </w:r>
      </w:del>
      <w:del w:id="13856" w:date="2023-01-13T18:26:59Z" w:author="Jan Groh">
        <w:r>
          <w:rPr>
            <w:rStyle w:val="Ohne"/>
            <w:rFonts w:ascii="Garamond Premier Pro Caption" w:hAnsi="Garamond Premier Pro Caption" w:hint="default"/>
            <w:sz w:val="22"/>
            <w:szCs w:val="22"/>
            <w:rtl w:val="0"/>
            <w:lang w:val="de-DE"/>
          </w:rPr>
          <w:delText xml:space="preserve">ß </w:delText>
        </w:r>
      </w:del>
      <w:del w:id="13857" w:date="2023-01-13T18:26:59Z" w:author="Jan Groh">
        <w:r>
          <w:rPr>
            <w:rStyle w:val="Ohne"/>
            <w:rFonts w:ascii="Garamond Premier Pro Caption" w:hAnsi="Garamond Premier Pro Caption"/>
            <w:sz w:val="22"/>
            <w:szCs w:val="22"/>
            <w:rtl w:val="0"/>
            <w:lang w:val="de-DE"/>
          </w:rPr>
          <w:delText>ich, so oft ich mit Dir zusammen bin, bald aus Leidenschaft, bald aus Krankheit nie so recht das Zusammensein mit Dir genie</w:delText>
        </w:r>
      </w:del>
      <w:del w:id="13858" w:date="2023-01-13T18:26:59Z" w:author="Jan Groh">
        <w:r>
          <w:rPr>
            <w:rStyle w:val="Ohne"/>
            <w:rFonts w:ascii="Garamond Premier Pro Caption" w:hAnsi="Garamond Premier Pro Caption" w:hint="default"/>
            <w:sz w:val="22"/>
            <w:szCs w:val="22"/>
            <w:rtl w:val="0"/>
            <w:lang w:val="de-DE"/>
          </w:rPr>
          <w:delText>ß</w:delText>
        </w:r>
      </w:del>
      <w:del w:id="13859" w:date="2023-01-13T18:26:59Z" w:author="Jan Groh">
        <w:r>
          <w:rPr>
            <w:rStyle w:val="Ohne"/>
            <w:rFonts w:ascii="Garamond Premier Pro Caption" w:hAnsi="Garamond Premier Pro Caption"/>
            <w:sz w:val="22"/>
            <w:szCs w:val="22"/>
            <w:rtl w:val="0"/>
            <w:lang w:val="de-DE"/>
          </w:rPr>
          <w:delText>en, nie so recht Dir beweisen kann, was Du mir bist!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6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861" w:date="2023-01-05T23:28:04Z" w:author="Jan Groh"/>
          <w:del w:id="1386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863" w:date="2023-01-05T23:28:04Z" w:author="Jan Groh"/>
          <w:del w:id="1386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865" w:date="2023-01-05T23:28:04Z" w:author="Jan Groh"/>
          <w:del w:id="13866" w:date="2023-01-13T18:26:59Z" w:author="Jan Groh"/>
          <w:rStyle w:val="Ohne"/>
          <w:rFonts w:ascii="Garamond Premier Pro Caption" w:cs="Garamond Premier Pro Caption" w:hAnsi="Garamond Premier Pro Caption" w:eastAsia="Garamond Premier Pro Caption"/>
          <w:sz w:val="22"/>
          <w:szCs w:val="22"/>
        </w:rPr>
      </w:pPr>
      <w:ins w:id="13867" w:date="2023-01-05T23:28:04Z" w:author="Jan Groh">
        <w:del w:id="13868" w:date="2023-01-13T18:26:59Z" w:author="Jan Groh">
          <w:r>
            <w:rPr>
              <w:rFonts w:ascii="Garamond Premier Pro Bold" w:hAnsi="Garamond Premier Pro Bold"/>
              <w:sz w:val="22"/>
              <w:szCs w:val="22"/>
              <w:rtl w:val="0"/>
              <w:lang w:val="de-DE"/>
            </w:rPr>
            <w:delText>57</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869" w:date="2023-01-05T23:28:04Z" w:author="Jan Groh"/>
          <w:del w:id="13870" w:date="2023-01-13T18:26:59Z" w:author="Jan Groh"/>
          <w:rStyle w:val="Ohne"/>
          <w:rFonts w:ascii="Garamond Premier Pro Caption" w:cs="Garamond Premier Pro Caption" w:hAnsi="Garamond Premier Pro Caption" w:eastAsia="Garamond Premier Pro Caption"/>
          <w:sz w:val="22"/>
          <w:szCs w:val="22"/>
        </w:rPr>
      </w:pPr>
      <w:ins w:id="13871" w:date="2023-01-05T23:28:04Z" w:author="Jan Groh">
        <w:del w:id="13872" w:date="2023-01-13T18:26:59Z" w:author="Jan Groh">
          <w:r>
            <w:rPr>
              <w:rStyle w:val="Ohne"/>
              <w:rFonts w:ascii="Garamond Premier Pro Caption" w:hAnsi="Garamond Premier Pro Caption"/>
              <w:sz w:val="22"/>
              <w:szCs w:val="22"/>
              <w:rtl w:val="0"/>
              <w:lang w:val="de-DE"/>
            </w:rPr>
            <w:delText>(1853/54)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3873" w:date="2023-01-05T23:28:04Z" w:author="Jan Groh"/>
          <w:del w:id="1387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7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76" w:date="2023-01-13T18:26:59Z" w:author="Jan Groh"/>
          <w:rStyle w:val="Ohne"/>
          <w:rFonts w:ascii="Garamond Premier Pro Italic" w:cs="Garamond Premier Pro Italic" w:hAnsi="Garamond Premier Pro Italic" w:eastAsia="Garamond Premier Pro Italic"/>
          <w:sz w:val="22"/>
          <w:szCs w:val="22"/>
        </w:rPr>
      </w:pPr>
      <w:del w:id="13877"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78" w:date="2023-01-13T18:26:59Z" w:author="Jan Groh"/>
          <w:rStyle w:val="Ohne"/>
          <w:rFonts w:ascii="Garamond Premier Pro Italic" w:cs="Garamond Premier Pro Italic" w:hAnsi="Garamond Premier Pro Italic" w:eastAsia="Garamond Premier Pro Italic"/>
          <w:sz w:val="22"/>
          <w:szCs w:val="22"/>
        </w:rPr>
      </w:pPr>
      <w:del w:id="13879" w:date="2023-01-13T18:26:59Z" w:author="Jan Groh">
        <w:r>
          <w:rPr>
            <w:rStyle w:val="Ohne"/>
            <w:rFonts w:ascii="Garamond Premier Pro Italic" w:hAnsi="Garamond Premier Pro Italic"/>
            <w:sz w:val="22"/>
            <w:szCs w:val="22"/>
            <w:rtl w:val="0"/>
            <w:lang w:val="de-DE"/>
          </w:rPr>
          <w:delText>13. Dezember 1853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80" w:date="2023-01-13T18:26:59Z" w:author="Jan Groh"/>
          <w:rStyle w:val="Ohne"/>
          <w:rFonts w:ascii="Garamond Premier Pro Caption" w:cs="Garamond Premier Pro Caption" w:hAnsi="Garamond Premier Pro Caption" w:eastAsia="Garamond Premier Pro Caption"/>
          <w:sz w:val="22"/>
          <w:szCs w:val="22"/>
        </w:rPr>
      </w:pPr>
      <w:del w:id="13881" w:date="2023-01-13T18:26:59Z" w:author="Jan Groh">
        <w:r>
          <w:rPr>
            <w:rStyle w:val="Ohne"/>
            <w:rFonts w:ascii="Garamond Premier Pro Caption" w:hAnsi="Garamond Premier Pro Caption"/>
            <w:sz w:val="22"/>
            <w:szCs w:val="22"/>
            <w:rtl w:val="0"/>
            <w:lang w:val="de-DE"/>
          </w:rPr>
          <w:delText>Dann benutzten wir die stille Zeit, um da</w:delText>
        </w:r>
      </w:del>
      <w:del w:id="13882" w:date="2023-01-13T18:26:59Z" w:author="Jan Groh">
        <w:r>
          <w:rPr>
            <w:rStyle w:val="Ohne"/>
            <w:rFonts w:ascii="Garamond Premier Pro Caption" w:hAnsi="Garamond Premier Pro Caption" w:hint="default"/>
            <w:sz w:val="22"/>
            <w:szCs w:val="22"/>
            <w:rtl w:val="0"/>
            <w:lang w:val="de-DE"/>
          </w:rPr>
          <w:delText xml:space="preserve">ß </w:delText>
        </w:r>
      </w:del>
      <w:del w:id="13883" w:date="2023-01-13T18:26:59Z" w:author="Jan Groh">
        <w:r>
          <w:rPr>
            <w:rStyle w:val="Ohne"/>
            <w:rFonts w:ascii="Garamond Premier Pro Caption" w:hAnsi="Garamond Premier Pro Caption"/>
            <w:sz w:val="22"/>
            <w:szCs w:val="22"/>
            <w:rtl w:val="0"/>
            <w:lang w:val="de-DE"/>
          </w:rPr>
          <w:delText>Walther meine Gedichte in Ordnung brachte, damit sie doch ein ordentliches Versma</w:delText>
        </w:r>
      </w:del>
      <w:del w:id="13884" w:date="2023-01-13T18:26:59Z" w:author="Jan Groh">
        <w:r>
          <w:rPr>
            <w:rStyle w:val="Ohne"/>
            <w:rFonts w:ascii="Garamond Premier Pro Caption" w:hAnsi="Garamond Premier Pro Caption" w:hint="default"/>
            <w:sz w:val="22"/>
            <w:szCs w:val="22"/>
            <w:rtl w:val="0"/>
            <w:lang w:val="de-DE"/>
          </w:rPr>
          <w:delText xml:space="preserve">ß </w:delText>
        </w:r>
      </w:del>
      <w:del w:id="13885" w:date="2023-01-13T18:26:59Z" w:author="Jan Groh">
        <w:r>
          <w:rPr>
            <w:rStyle w:val="Ohne"/>
            <w:rFonts w:ascii="Garamond Premier Pro Caption" w:hAnsi="Garamond Premier Pro Caption"/>
            <w:sz w:val="22"/>
            <w:szCs w:val="22"/>
            <w:rtl w:val="0"/>
            <w:lang w:val="de-DE"/>
          </w:rPr>
          <w:delText xml:space="preserve">bekamen, immer konnte ich mich aber nicht zu der </w:delText>
        </w:r>
      </w:del>
      <w:del w:id="13886" w:date="2023-01-13T18:26:59Z" w:author="Jan Groh">
        <w:r>
          <w:rPr>
            <w:rStyle w:val="Ohne"/>
            <w:rFonts w:ascii="Garamond Premier Pro Caption" w:hAnsi="Garamond Premier Pro Caption" w:hint="default"/>
            <w:sz w:val="22"/>
            <w:szCs w:val="22"/>
            <w:rtl w:val="0"/>
            <w:lang w:val="sv-SE"/>
          </w:rPr>
          <w:delText>Ä</w:delText>
        </w:r>
      </w:del>
      <w:del w:id="13887" w:date="2023-01-13T18:26:59Z" w:author="Jan Groh">
        <w:r>
          <w:rPr>
            <w:rStyle w:val="Ohne"/>
            <w:rFonts w:ascii="Garamond Premier Pro Caption" w:hAnsi="Garamond Premier Pro Caption"/>
            <w:sz w:val="22"/>
            <w:szCs w:val="22"/>
            <w:rtl w:val="0"/>
            <w:lang w:val="de-DE"/>
          </w:rPr>
          <w:delText>nderung verstehen.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88" w:date="2023-01-13T18:26:59Z" w:author="Jan Groh"/>
          <w:rStyle w:val="Ohne"/>
          <w:rFonts w:ascii="Garamond Premier Pro Caption" w:cs="Garamond Premier Pro Caption" w:hAnsi="Garamond Premier Pro Caption" w:eastAsia="Garamond Premier Pro Caption"/>
          <w:sz w:val="22"/>
          <w:szCs w:val="22"/>
        </w:rPr>
      </w:pPr>
      <w:del w:id="13889" w:date="2023-01-13T18:26:59Z" w:author="Jan Groh">
        <w:r>
          <w:rPr>
            <w:rStyle w:val="Ohne"/>
            <w:rFonts w:ascii="Garamond Premier Pro Caption" w:hAnsi="Garamond Premier Pro Caption"/>
            <w:sz w:val="22"/>
            <w:szCs w:val="22"/>
            <w:rtl w:val="0"/>
            <w:lang w:val="de-DE"/>
          </w:rPr>
          <w:delText>Ich schreibe sie also nun hier in ihrer ver</w:delText>
        </w:r>
      </w:del>
      <w:del w:id="13890" w:date="2023-01-13T18:26:59Z" w:author="Jan Groh">
        <w:r>
          <w:rPr>
            <w:rStyle w:val="Ohne"/>
            <w:rFonts w:ascii="Garamond Premier Pro Caption" w:hAnsi="Garamond Premier Pro Caption" w:hint="default"/>
            <w:sz w:val="22"/>
            <w:szCs w:val="22"/>
            <w:rtl w:val="0"/>
          </w:rPr>
          <w:delText>ä</w:delText>
        </w:r>
      </w:del>
      <w:del w:id="13891" w:date="2023-01-13T18:26:59Z" w:author="Jan Groh">
        <w:r>
          <w:rPr>
            <w:rStyle w:val="Ohne"/>
            <w:rFonts w:ascii="Garamond Premier Pro Caption" w:hAnsi="Garamond Premier Pro Caption"/>
            <w:sz w:val="22"/>
            <w:szCs w:val="22"/>
            <w:rtl w:val="0"/>
            <w:lang w:val="de-DE"/>
          </w:rPr>
          <w:delText>nderten und verbesserten</w:delText>
        </w:r>
      </w:del>
      <w:del w:id="13892" w:date="2023-01-13T18:26:59Z" w:author="Jan Groh">
        <w:r>
          <w:rPr>
            <w:rStyle w:val="Ohne"/>
            <w:rFonts w:ascii="Garamond Premier Pro Caption" w:hAnsi="Garamond Premier Pro Caption"/>
            <w:sz w:val="22"/>
            <w:szCs w:val="22"/>
            <w:rtl w:val="0"/>
            <w:lang w:val="de-DE"/>
          </w:rPr>
          <w:delText xml:space="preserve"> </w:delText>
        </w:r>
      </w:del>
      <w:del w:id="13893" w:date="2023-01-13T18:26:59Z" w:author="Jan Groh">
        <w:r>
          <w:rPr>
            <w:rStyle w:val="Ohne"/>
            <w:rFonts w:ascii="Garamond Premier Pro Caption" w:hAnsi="Garamond Premier Pro Caption"/>
            <w:sz w:val="22"/>
            <w:szCs w:val="22"/>
            <w:rtl w:val="0"/>
            <w:lang w:val="de-DE"/>
          </w:rPr>
          <w:delText>Gestalt, wie sie Walther gemacht hat, 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9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389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896" w:date="2023-01-13T18:26:59Z" w:author="Jan Groh"/>
          <w:rStyle w:val="Ohne"/>
          <w:rFonts w:ascii="Garamond Premier Pro Italic" w:cs="Garamond Premier Pro Italic" w:hAnsi="Garamond Premier Pro Italic" w:eastAsia="Garamond Premier Pro Italic"/>
          <w:sz w:val="22"/>
          <w:szCs w:val="22"/>
        </w:rPr>
      </w:pPr>
      <w:del w:id="13897" w:date="2023-01-13T18:26:59Z" w:author="Jan Groh">
        <w:r>
          <w:rPr>
            <w:rStyle w:val="Ohne"/>
            <w:rFonts w:ascii="Garamond Premier Pro Italic" w:hAnsi="Garamond Premier Pro Italic"/>
            <w:sz w:val="22"/>
            <w:szCs w:val="22"/>
            <w:rtl w:val="0"/>
            <w:lang w:val="it-IT"/>
          </w:rPr>
          <w:delText>Senza Moccolo</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89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899" w:date="2023-01-13T18:26:59Z" w:author="Jan Groh"/>
          <w:rStyle w:val="Ohne"/>
          <w:rFonts w:ascii="Garamond Premier Pro Caption" w:cs="Garamond Premier Pro Caption" w:hAnsi="Garamond Premier Pro Caption" w:eastAsia="Garamond Premier Pro Caption"/>
          <w:sz w:val="22"/>
          <w:szCs w:val="22"/>
        </w:rPr>
      </w:pPr>
      <w:del w:id="13900" w:date="2023-01-13T18:26:59Z" w:author="Jan Groh">
        <w:r>
          <w:rPr>
            <w:rStyle w:val="Ohne"/>
            <w:rFonts w:ascii="Garamond Premier Pro Caption" w:hAnsi="Garamond Premier Pro Caption" w:hint="default"/>
            <w:sz w:val="22"/>
            <w:szCs w:val="22"/>
            <w:rtl w:val="0"/>
          </w:rPr>
          <w:delText xml:space="preserve">– – – </w:delText>
        </w:r>
      </w:del>
      <w:del w:id="13901" w:date="2023-01-13T18:26:59Z" w:author="Jan Groh">
        <w:r>
          <w:rPr>
            <w:rStyle w:val="Ohne"/>
            <w:rFonts w:ascii="Garamond Premier Pro Caption" w:hAnsi="Garamond Premier Pro Caption"/>
            <w:sz w:val="22"/>
            <w:szCs w:val="22"/>
            <w:rtl w:val="0"/>
            <w:lang w:val="it-IT"/>
          </w:rPr>
          <w:delText>Senza Moccolo?</w:delText>
        </w:r>
      </w:del>
      <w:del w:id="13902"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7"/>
        </w:r>
      </w:del>
      <w:del w:id="13903" w:date="2023-01-13T18:26:59Z" w:author="Jan Groh">
        <w:r>
          <w:rPr>
            <w:rStyle w:val="Ohne"/>
            <w:rFonts w:ascii="Garamond Premier Pro Caption" w:hAnsi="Garamond Premier Pro Caption"/>
            <w:sz w:val="22"/>
            <w:szCs w:val="22"/>
            <w:rtl w:val="0"/>
            <w:lang w:val="de-DE"/>
          </w:rPr>
          <w:delText xml:space="preserve"> Heut ohne Licht?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04" w:date="2023-01-13T18:26:59Z" w:author="Jan Groh"/>
          <w:rStyle w:val="Ohne"/>
          <w:rFonts w:ascii="Garamond Premier Pro Caption" w:cs="Garamond Premier Pro Caption" w:hAnsi="Garamond Premier Pro Caption" w:eastAsia="Garamond Premier Pro Caption"/>
          <w:sz w:val="22"/>
          <w:szCs w:val="22"/>
        </w:rPr>
      </w:pPr>
      <w:del w:id="13905" w:date="2023-01-13T18:26:59Z" w:author="Jan Groh">
        <w:r>
          <w:rPr>
            <w:rStyle w:val="Ohne"/>
            <w:rFonts w:ascii="Garamond Premier Pro Caption" w:hAnsi="Garamond Premier Pro Caption"/>
            <w:sz w:val="22"/>
            <w:szCs w:val="22"/>
            <w:rtl w:val="0"/>
            <w:lang w:val="de-DE"/>
          </w:rPr>
          <w:delText>Entz</w:delText>
        </w:r>
      </w:del>
      <w:del w:id="13906" w:date="2023-01-13T18:26:59Z" w:author="Jan Groh">
        <w:r>
          <w:rPr>
            <w:rStyle w:val="Ohne"/>
            <w:rFonts w:ascii="Garamond Premier Pro Caption" w:hAnsi="Garamond Premier Pro Caption" w:hint="default"/>
            <w:sz w:val="22"/>
            <w:szCs w:val="22"/>
            <w:rtl w:val="0"/>
          </w:rPr>
          <w:delText>ü</w:delText>
        </w:r>
      </w:del>
      <w:del w:id="13907" w:date="2023-01-13T18:26:59Z" w:author="Jan Groh">
        <w:r>
          <w:rPr>
            <w:rStyle w:val="Ohne"/>
            <w:rFonts w:ascii="Garamond Premier Pro Caption" w:hAnsi="Garamond Premier Pro Caption"/>
            <w:sz w:val="22"/>
            <w:szCs w:val="22"/>
            <w:rtl w:val="0"/>
            <w:lang w:val="de-DE"/>
          </w:rPr>
          <w:delText>nde es eilig, verl</w:delText>
        </w:r>
      </w:del>
      <w:del w:id="13908" w:date="2023-01-13T18:26:59Z" w:author="Jan Groh">
        <w:r>
          <w:rPr>
            <w:rStyle w:val="Ohne"/>
            <w:rFonts w:ascii="Garamond Premier Pro Caption" w:hAnsi="Garamond Premier Pro Caption" w:hint="default"/>
            <w:sz w:val="22"/>
            <w:szCs w:val="22"/>
            <w:rtl w:val="0"/>
            <w:lang w:val="sv-SE"/>
          </w:rPr>
          <w:delText>ö</w:delText>
        </w:r>
      </w:del>
      <w:del w:id="13909" w:date="2023-01-13T18:26:59Z" w:author="Jan Groh">
        <w:r>
          <w:rPr>
            <w:rStyle w:val="Ohne"/>
            <w:rFonts w:ascii="Garamond Premier Pro Caption" w:hAnsi="Garamond Premier Pro Caption"/>
            <w:sz w:val="22"/>
            <w:szCs w:val="22"/>
            <w:rtl w:val="0"/>
            <w:lang w:val="de-DE"/>
          </w:rPr>
          <w:delText>sche es nicht!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10" w:date="2023-01-13T18:26:59Z" w:author="Jan Groh"/>
          <w:rStyle w:val="Ohne"/>
          <w:rFonts w:ascii="Garamond Premier Pro Caption" w:cs="Garamond Premier Pro Caption" w:hAnsi="Garamond Premier Pro Caption" w:eastAsia="Garamond Premier Pro Caption"/>
          <w:sz w:val="22"/>
          <w:szCs w:val="22"/>
        </w:rPr>
      </w:pPr>
      <w:del w:id="13911" w:date="2023-01-13T18:26:59Z" w:author="Jan Groh">
        <w:r>
          <w:rPr>
            <w:rStyle w:val="Ohne"/>
            <w:rFonts w:ascii="Garamond Premier Pro Caption" w:hAnsi="Garamond Premier Pro Caption"/>
            <w:sz w:val="22"/>
            <w:szCs w:val="22"/>
            <w:rtl w:val="0"/>
            <w:lang w:val="de-DE"/>
          </w:rPr>
          <w:delText xml:space="preserve">Das Leben so reich erst an Glanz und an Schein,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12" w:date="2023-01-13T18:26:59Z" w:author="Jan Groh"/>
          <w:rStyle w:val="Ohne"/>
          <w:rFonts w:ascii="Garamond Premier Pro Caption" w:cs="Garamond Premier Pro Caption" w:hAnsi="Garamond Premier Pro Caption" w:eastAsia="Garamond Premier Pro Caption"/>
          <w:sz w:val="22"/>
          <w:szCs w:val="22"/>
        </w:rPr>
      </w:pPr>
      <w:del w:id="13913" w:date="2023-01-13T18:26:59Z" w:author="Jan Groh">
        <w:r>
          <w:rPr>
            <w:rStyle w:val="Ohne"/>
            <w:rFonts w:ascii="Garamond Premier Pro Caption" w:hAnsi="Garamond Premier Pro Caption"/>
            <w:sz w:val="22"/>
            <w:szCs w:val="22"/>
            <w:rtl w:val="0"/>
            <w:lang w:val="de-DE"/>
          </w:rPr>
          <w:delText>Sargt bald sich ins Dunkel des Alters hinein.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14" w:date="2023-01-13T18:26:59Z" w:author="Jan Groh"/>
          <w:rStyle w:val="Ohne"/>
          <w:rFonts w:ascii="Garamond Premier Pro Caption" w:cs="Garamond Premier Pro Caption" w:hAnsi="Garamond Premier Pro Caption" w:eastAsia="Garamond Premier Pro Caption"/>
          <w:sz w:val="22"/>
          <w:szCs w:val="22"/>
        </w:rPr>
      </w:pPr>
      <w:del w:id="13915" w:date="2023-01-13T18:26:59Z" w:author="Jan Groh">
        <w:r>
          <w:rPr>
            <w:rStyle w:val="Ohne"/>
            <w:rFonts w:ascii="Garamond Premier Pro Caption" w:hAnsi="Garamond Premier Pro Caption"/>
            <w:sz w:val="22"/>
            <w:szCs w:val="22"/>
            <w:rtl w:val="0"/>
            <w:lang w:val="de-DE"/>
          </w:rPr>
          <w:delText>Die Lieb</w:delText>
        </w:r>
      </w:del>
      <w:del w:id="13916" w:date="2023-01-13T18:26:59Z" w:author="Jan Groh">
        <w:r>
          <w:rPr>
            <w:rStyle w:val="Ohne"/>
            <w:rFonts w:ascii="Garamond Premier Pro Caption" w:hAnsi="Garamond Premier Pro Caption" w:hint="default"/>
            <w:sz w:val="22"/>
            <w:szCs w:val="22"/>
            <w:rtl w:val="1"/>
          </w:rPr>
          <w:delText xml:space="preserve">’ </w:delText>
        </w:r>
      </w:del>
      <w:del w:id="13917" w:date="2023-01-13T18:26:59Z" w:author="Jan Groh">
        <w:r>
          <w:rPr>
            <w:rStyle w:val="Ohne"/>
            <w:rFonts w:ascii="Garamond Premier Pro Caption" w:hAnsi="Garamond Premier Pro Caption"/>
            <w:sz w:val="22"/>
            <w:szCs w:val="22"/>
            <w:rtl w:val="0"/>
          </w:rPr>
          <w:delText>tr</w:delText>
        </w:r>
      </w:del>
      <w:del w:id="13918" w:date="2023-01-13T18:26:59Z" w:author="Jan Groh">
        <w:r>
          <w:rPr>
            <w:rStyle w:val="Ohne"/>
            <w:rFonts w:ascii="Garamond Premier Pro Caption" w:hAnsi="Garamond Premier Pro Caption" w:hint="default"/>
            <w:sz w:val="22"/>
            <w:szCs w:val="22"/>
            <w:rtl w:val="0"/>
          </w:rPr>
          <w:delText>ä</w:delText>
        </w:r>
      </w:del>
      <w:del w:id="13919" w:date="2023-01-13T18:26:59Z" w:author="Jan Groh">
        <w:r>
          <w:rPr>
            <w:rStyle w:val="Ohne"/>
            <w:rFonts w:ascii="Garamond Premier Pro Caption" w:hAnsi="Garamond Premier Pro Caption"/>
            <w:sz w:val="22"/>
            <w:szCs w:val="22"/>
            <w:rtl w:val="0"/>
            <w:lang w:val="de-DE"/>
          </w:rPr>
          <w:delText xml:space="preserve">gt die Fackel so stolz und so hoch,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20" w:date="2023-01-13T18:26:59Z" w:author="Jan Groh"/>
          <w:rStyle w:val="Ohne"/>
          <w:rFonts w:ascii="Garamond Premier Pro Caption" w:cs="Garamond Premier Pro Caption" w:hAnsi="Garamond Premier Pro Caption" w:eastAsia="Garamond Premier Pro Caption"/>
          <w:sz w:val="22"/>
          <w:szCs w:val="22"/>
        </w:rPr>
      </w:pPr>
      <w:del w:id="13921" w:date="2023-01-13T18:26:59Z" w:author="Jan Groh">
        <w:r>
          <w:rPr>
            <w:rStyle w:val="Ohne"/>
            <w:rFonts w:ascii="Garamond Premier Pro Caption" w:hAnsi="Garamond Premier Pro Caption"/>
            <w:sz w:val="22"/>
            <w:szCs w:val="22"/>
            <w:rtl w:val="0"/>
            <w:lang w:val="de-DE"/>
          </w:rPr>
          <w:delText>Die Zeit mit dem L</w:delText>
        </w:r>
      </w:del>
      <w:del w:id="13922" w:date="2023-01-13T18:26:59Z" w:author="Jan Groh">
        <w:r>
          <w:rPr>
            <w:rStyle w:val="Ohne"/>
            <w:rFonts w:ascii="Garamond Premier Pro Caption" w:hAnsi="Garamond Premier Pro Caption" w:hint="default"/>
            <w:sz w:val="22"/>
            <w:szCs w:val="22"/>
            <w:rtl w:val="0"/>
            <w:lang w:val="sv-SE"/>
          </w:rPr>
          <w:delText>ö</w:delText>
        </w:r>
      </w:del>
      <w:del w:id="13923" w:date="2023-01-13T18:26:59Z" w:author="Jan Groh">
        <w:r>
          <w:rPr>
            <w:rStyle w:val="Ohne"/>
            <w:rFonts w:ascii="Garamond Premier Pro Caption" w:hAnsi="Garamond Premier Pro Caption"/>
            <w:sz w:val="22"/>
            <w:szCs w:val="22"/>
            <w:rtl w:val="0"/>
            <w:lang w:val="de-DE"/>
          </w:rPr>
          <w:delText xml:space="preserve">scher erreichet sie doch,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24" w:date="2023-01-13T18:26:59Z" w:author="Jan Groh"/>
          <w:rStyle w:val="Ohne"/>
          <w:rFonts w:ascii="Garamond Premier Pro Caption" w:cs="Garamond Premier Pro Caption" w:hAnsi="Garamond Premier Pro Caption" w:eastAsia="Garamond Premier Pro Caption"/>
          <w:sz w:val="22"/>
          <w:szCs w:val="22"/>
        </w:rPr>
      </w:pPr>
      <w:del w:id="13925" w:date="2023-01-13T18:26:59Z" w:author="Jan Groh">
        <w:r>
          <w:rPr>
            <w:rStyle w:val="Ohne"/>
            <w:rFonts w:ascii="Garamond Premier Pro Caption" w:hAnsi="Garamond Premier Pro Caption"/>
            <w:sz w:val="22"/>
            <w:szCs w:val="22"/>
            <w:rtl w:val="0"/>
            <w:lang w:val="de-DE"/>
          </w:rPr>
          <w:delText xml:space="preserve">Und ach! senza Moccolo ruft man erschreckt,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26" w:date="2023-01-13T18:26:59Z" w:author="Jan Groh"/>
          <w:rStyle w:val="Ohne"/>
          <w:rFonts w:ascii="Garamond Premier Pro Caption" w:cs="Garamond Premier Pro Caption" w:hAnsi="Garamond Premier Pro Caption" w:eastAsia="Garamond Premier Pro Caption"/>
          <w:sz w:val="22"/>
          <w:szCs w:val="22"/>
        </w:rPr>
      </w:pPr>
      <w:del w:id="13927" w:date="2023-01-13T18:26:59Z" w:author="Jan Groh">
        <w:r>
          <w:rPr>
            <w:rStyle w:val="Ohne"/>
            <w:rFonts w:ascii="Garamond Premier Pro Caption" w:hAnsi="Garamond Premier Pro Caption"/>
            <w:sz w:val="22"/>
            <w:szCs w:val="22"/>
            <w:rtl w:val="0"/>
            <w:lang w:val="de-DE"/>
          </w:rPr>
          <w:delText xml:space="preserve">Sobald man die leblose Kerze entdeckt,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28" w:date="2023-01-13T18:26:59Z" w:author="Jan Groh"/>
          <w:rStyle w:val="Ohne"/>
          <w:rFonts w:ascii="Garamond Premier Pro Caption" w:cs="Garamond Premier Pro Caption" w:hAnsi="Garamond Premier Pro Caption" w:eastAsia="Garamond Premier Pro Caption"/>
          <w:sz w:val="22"/>
          <w:szCs w:val="22"/>
        </w:rPr>
      </w:pPr>
      <w:del w:id="13929" w:date="2023-01-13T18:26:59Z" w:author="Jan Groh">
        <w:r>
          <w:rPr>
            <w:rStyle w:val="Ohne"/>
            <w:rFonts w:ascii="Garamond Premier Pro Caption" w:hAnsi="Garamond Premier Pro Caption"/>
            <w:sz w:val="22"/>
            <w:szCs w:val="22"/>
            <w:rtl w:val="0"/>
            <w:lang w:val="de-DE"/>
          </w:rPr>
          <w:delText>Und ach, senza Moccolo lichtlos der Pfad.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30" w:date="2023-01-13T18:26:59Z" w:author="Jan Groh"/>
          <w:rStyle w:val="Ohne"/>
          <w:rFonts w:ascii="Garamond Premier Pro Caption" w:cs="Garamond Premier Pro Caption" w:hAnsi="Garamond Premier Pro Caption" w:eastAsia="Garamond Premier Pro Caption"/>
          <w:sz w:val="22"/>
          <w:szCs w:val="22"/>
        </w:rPr>
      </w:pPr>
      <w:del w:id="13931" w:date="2023-01-13T18:26:59Z" w:author="Jan Groh">
        <w:r>
          <w:rPr>
            <w:rStyle w:val="Ohne"/>
            <w:rFonts w:ascii="Garamond Premier Pro Caption" w:hAnsi="Garamond Premier Pro Caption"/>
            <w:sz w:val="22"/>
            <w:szCs w:val="22"/>
            <w:rtl w:val="0"/>
            <w:lang w:val="de-DE"/>
          </w:rPr>
          <w:delText>Auf dem j</w:delText>
        </w:r>
      </w:del>
      <w:del w:id="13932" w:date="2023-01-13T18:26:59Z" w:author="Jan Groh">
        <w:r>
          <w:rPr>
            <w:rStyle w:val="Ohne"/>
            <w:rFonts w:ascii="Garamond Premier Pro Caption" w:hAnsi="Garamond Premier Pro Caption" w:hint="default"/>
            <w:sz w:val="22"/>
            <w:szCs w:val="22"/>
            <w:rtl w:val="0"/>
          </w:rPr>
          <w:delText>ü</w:delText>
        </w:r>
      </w:del>
      <w:del w:id="13933" w:date="2023-01-13T18:26:59Z" w:author="Jan Groh">
        <w:r>
          <w:rPr>
            <w:rStyle w:val="Ohne"/>
            <w:rFonts w:ascii="Garamond Premier Pro Caption" w:hAnsi="Garamond Premier Pro Caption"/>
            <w:sz w:val="22"/>
            <w:szCs w:val="22"/>
            <w:rtl w:val="0"/>
            <w:lang w:val="de-DE"/>
          </w:rPr>
          <w:delText>ngst die Liebe uns strahlend genaht.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34" w:date="2023-01-13T18:26:59Z" w:author="Jan Groh"/>
          <w:rStyle w:val="Ohne"/>
          <w:rFonts w:ascii="Garamond Premier Pro Caption" w:cs="Garamond Premier Pro Caption" w:hAnsi="Garamond Premier Pro Caption" w:eastAsia="Garamond Premier Pro Caption"/>
          <w:sz w:val="22"/>
          <w:szCs w:val="22"/>
        </w:rPr>
      </w:pPr>
      <w:del w:id="13935" w:date="2023-01-13T18:26:59Z" w:author="Jan Groh">
        <w:r>
          <w:rPr>
            <w:rStyle w:val="Ohne"/>
            <w:rFonts w:ascii="Garamond Premier Pro Caption" w:hAnsi="Garamond Premier Pro Caption"/>
            <w:sz w:val="22"/>
            <w:szCs w:val="22"/>
            <w:rtl w:val="0"/>
            <w:lang w:val="de-DE"/>
          </w:rPr>
          <w:delText>Die st</w:delText>
        </w:r>
      </w:del>
      <w:del w:id="13936" w:date="2023-01-13T18:26:59Z" w:author="Jan Groh">
        <w:r>
          <w:rPr>
            <w:rStyle w:val="Ohne"/>
            <w:rFonts w:ascii="Garamond Premier Pro Caption" w:hAnsi="Garamond Premier Pro Caption" w:hint="default"/>
            <w:sz w:val="22"/>
            <w:szCs w:val="22"/>
            <w:rtl w:val="0"/>
          </w:rPr>
          <w:delText>ü</w:delText>
        </w:r>
      </w:del>
      <w:del w:id="13937" w:date="2023-01-13T18:26:59Z" w:author="Jan Groh">
        <w:r>
          <w:rPr>
            <w:rStyle w:val="Ohne"/>
            <w:rFonts w:ascii="Garamond Premier Pro Caption" w:hAnsi="Garamond Premier Pro Caption"/>
            <w:sz w:val="22"/>
            <w:szCs w:val="22"/>
            <w:rtl w:val="0"/>
            <w:lang w:val="de-DE"/>
          </w:rPr>
          <w:delText>rmende Jugend begn</w:delText>
        </w:r>
      </w:del>
      <w:del w:id="13938" w:date="2023-01-13T18:26:59Z" w:author="Jan Groh">
        <w:r>
          <w:rPr>
            <w:rStyle w:val="Ohne"/>
            <w:rFonts w:ascii="Garamond Premier Pro Caption" w:hAnsi="Garamond Premier Pro Caption" w:hint="default"/>
            <w:sz w:val="22"/>
            <w:szCs w:val="22"/>
            <w:rtl w:val="0"/>
          </w:rPr>
          <w:delText>ü</w:delText>
        </w:r>
      </w:del>
      <w:del w:id="13939" w:date="2023-01-13T18:26:59Z" w:author="Jan Groh">
        <w:r>
          <w:rPr>
            <w:rStyle w:val="Ohne"/>
            <w:rFonts w:ascii="Garamond Premier Pro Caption" w:hAnsi="Garamond Premier Pro Caption"/>
            <w:sz w:val="22"/>
            <w:szCs w:val="22"/>
            <w:rtl w:val="0"/>
            <w:lang w:val="de-DE"/>
          </w:rPr>
          <w:delText xml:space="preserve">get sich nicht,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40" w:date="2023-01-13T18:26:59Z" w:author="Jan Groh"/>
          <w:rStyle w:val="Ohne"/>
          <w:rFonts w:ascii="Garamond Premier Pro Caption" w:cs="Garamond Premier Pro Caption" w:hAnsi="Garamond Premier Pro Caption" w:eastAsia="Garamond Premier Pro Caption"/>
          <w:sz w:val="22"/>
          <w:szCs w:val="22"/>
        </w:rPr>
      </w:pPr>
      <w:del w:id="13941" w:date="2023-01-13T18:26:59Z" w:author="Jan Groh">
        <w:r>
          <w:rPr>
            <w:rStyle w:val="Ohne"/>
            <w:rFonts w:ascii="Garamond Premier Pro Caption" w:hAnsi="Garamond Premier Pro Caption"/>
            <w:sz w:val="22"/>
            <w:szCs w:val="22"/>
            <w:rtl w:val="0"/>
            <w:lang w:val="de-DE"/>
          </w:rPr>
          <w:delText>Mit d</w:delText>
        </w:r>
      </w:del>
      <w:del w:id="13942" w:date="2023-01-13T18:26:59Z" w:author="Jan Groh">
        <w:r>
          <w:rPr>
            <w:rStyle w:val="Ohne"/>
            <w:rFonts w:ascii="Garamond Premier Pro Caption" w:hAnsi="Garamond Premier Pro Caption" w:hint="default"/>
            <w:sz w:val="22"/>
            <w:szCs w:val="22"/>
            <w:rtl w:val="0"/>
          </w:rPr>
          <w:delText>ü</w:delText>
        </w:r>
      </w:del>
      <w:del w:id="13943" w:date="2023-01-13T18:26:59Z" w:author="Jan Groh">
        <w:r>
          <w:rPr>
            <w:rStyle w:val="Ohne"/>
            <w:rFonts w:ascii="Garamond Premier Pro Caption" w:hAnsi="Garamond Premier Pro Caption"/>
            <w:sz w:val="22"/>
            <w:szCs w:val="22"/>
            <w:rtl w:val="0"/>
            <w:lang w:val="de-DE"/>
          </w:rPr>
          <w:delText>rftiger Leuchte, sie d</w:delText>
        </w:r>
      </w:del>
      <w:del w:id="13944" w:date="2023-01-13T18:26:59Z" w:author="Jan Groh">
        <w:r>
          <w:rPr>
            <w:rStyle w:val="Ohne"/>
            <w:rFonts w:ascii="Garamond Premier Pro Caption" w:hAnsi="Garamond Premier Pro Caption" w:hint="default"/>
            <w:sz w:val="22"/>
            <w:szCs w:val="22"/>
            <w:rtl w:val="0"/>
          </w:rPr>
          <w:delText>ü</w:delText>
        </w:r>
      </w:del>
      <w:del w:id="13945" w:date="2023-01-13T18:26:59Z" w:author="Jan Groh">
        <w:r>
          <w:rPr>
            <w:rStyle w:val="Ohne"/>
            <w:rFonts w:ascii="Garamond Premier Pro Caption" w:hAnsi="Garamond Premier Pro Caption"/>
            <w:sz w:val="22"/>
            <w:szCs w:val="22"/>
            <w:rtl w:val="0"/>
            <w:lang w:val="de-DE"/>
          </w:rPr>
          <w:delText xml:space="preserve">rstet nach Licht,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46" w:date="2023-01-13T18:26:59Z" w:author="Jan Groh"/>
          <w:rStyle w:val="Ohne"/>
          <w:rFonts w:ascii="Garamond Premier Pro Caption" w:cs="Garamond Premier Pro Caption" w:hAnsi="Garamond Premier Pro Caption" w:eastAsia="Garamond Premier Pro Caption"/>
          <w:sz w:val="22"/>
          <w:szCs w:val="22"/>
        </w:rPr>
      </w:pPr>
      <w:del w:id="13947" w:date="2023-01-13T18:26:59Z" w:author="Jan Groh">
        <w:r>
          <w:rPr>
            <w:rStyle w:val="Ohne"/>
            <w:rFonts w:ascii="Garamond Premier Pro Caption" w:hAnsi="Garamond Premier Pro Caption"/>
            <w:sz w:val="22"/>
            <w:szCs w:val="22"/>
            <w:rtl w:val="0"/>
            <w:lang w:val="de-DE"/>
          </w:rPr>
          <w:delText xml:space="preserve">Sie greift in die Flammen begierig hinein,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48" w:date="2023-01-13T18:26:59Z" w:author="Jan Groh"/>
          <w:rStyle w:val="Ohne"/>
          <w:rFonts w:ascii="Garamond Premier Pro Caption" w:cs="Garamond Premier Pro Caption" w:hAnsi="Garamond Premier Pro Caption" w:eastAsia="Garamond Premier Pro Caption"/>
          <w:sz w:val="22"/>
          <w:szCs w:val="22"/>
        </w:rPr>
      </w:pPr>
      <w:del w:id="13949" w:date="2023-01-13T18:26:59Z" w:author="Jan Groh">
        <w:r>
          <w:rPr>
            <w:rStyle w:val="Ohne"/>
            <w:rFonts w:ascii="Garamond Premier Pro Caption" w:hAnsi="Garamond Premier Pro Caption"/>
            <w:sz w:val="22"/>
            <w:szCs w:val="22"/>
            <w:rtl w:val="0"/>
            <w:lang w:val="de-DE"/>
          </w:rPr>
          <w:delText>Ein Kranz nur von Kerzen gen</w:delText>
        </w:r>
      </w:del>
      <w:del w:id="13950" w:date="2023-01-13T18:26:59Z" w:author="Jan Groh">
        <w:r>
          <w:rPr>
            <w:rStyle w:val="Ohne"/>
            <w:rFonts w:ascii="Garamond Premier Pro Caption" w:hAnsi="Garamond Premier Pro Caption" w:hint="default"/>
            <w:sz w:val="22"/>
            <w:szCs w:val="22"/>
            <w:rtl w:val="0"/>
          </w:rPr>
          <w:delText>ü</w:delText>
        </w:r>
      </w:del>
      <w:del w:id="13951" w:date="2023-01-13T18:26:59Z" w:author="Jan Groh">
        <w:r>
          <w:rPr>
            <w:rStyle w:val="Ohne"/>
            <w:rFonts w:ascii="Garamond Premier Pro Caption" w:hAnsi="Garamond Premier Pro Caption"/>
            <w:sz w:val="22"/>
            <w:szCs w:val="22"/>
            <w:rtl w:val="0"/>
            <w:lang w:val="de-DE"/>
          </w:rPr>
          <w:delText>gt ihr allein.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52" w:date="2023-01-13T18:26:59Z" w:author="Jan Groh"/>
          <w:rStyle w:val="Ohne"/>
          <w:rFonts w:ascii="Garamond Premier Pro Caption" w:cs="Garamond Premier Pro Caption" w:hAnsi="Garamond Premier Pro Caption" w:eastAsia="Garamond Premier Pro Caption"/>
          <w:sz w:val="22"/>
          <w:szCs w:val="22"/>
        </w:rPr>
      </w:pPr>
      <w:del w:id="13953" w:date="2023-01-13T18:26:59Z" w:author="Jan Groh">
        <w:r>
          <w:rPr>
            <w:rStyle w:val="Ohne"/>
            <w:rFonts w:ascii="Garamond Premier Pro Caption" w:hAnsi="Garamond Premier Pro Caption"/>
            <w:sz w:val="22"/>
            <w:szCs w:val="22"/>
            <w:rtl w:val="0"/>
            <w:lang w:val="de-DE"/>
          </w:rPr>
          <w:delText>Sie h</w:delText>
        </w:r>
      </w:del>
      <w:del w:id="13954" w:date="2023-01-13T18:26:59Z" w:author="Jan Groh">
        <w:r>
          <w:rPr>
            <w:rStyle w:val="Ohne"/>
            <w:rFonts w:ascii="Garamond Premier Pro Caption" w:hAnsi="Garamond Premier Pro Caption" w:hint="default"/>
            <w:sz w:val="22"/>
            <w:szCs w:val="22"/>
            <w:rtl w:val="0"/>
          </w:rPr>
          <w:delText>ä</w:delText>
        </w:r>
      </w:del>
      <w:del w:id="13955" w:date="2023-01-13T18:26:59Z" w:author="Jan Groh">
        <w:r>
          <w:rPr>
            <w:rStyle w:val="Ohne"/>
            <w:rFonts w:ascii="Garamond Premier Pro Caption" w:hAnsi="Garamond Premier Pro Caption"/>
            <w:sz w:val="22"/>
            <w:szCs w:val="22"/>
            <w:rtl w:val="0"/>
            <w:lang w:val="de-DE"/>
          </w:rPr>
          <w:delText xml:space="preserve">lt ihn empor keck </w:delText>
        </w:r>
      </w:del>
      <w:del w:id="13956" w:date="2023-01-13T18:26:59Z" w:author="Jan Groh">
        <w:r>
          <w:rPr>
            <w:rStyle w:val="Ohne"/>
            <w:rFonts w:ascii="Garamond Premier Pro Caption" w:hAnsi="Garamond Premier Pro Caption" w:hint="default"/>
            <w:sz w:val="22"/>
            <w:szCs w:val="22"/>
            <w:rtl w:val="0"/>
          </w:rPr>
          <w:delText>ü</w:delText>
        </w:r>
      </w:del>
      <w:del w:id="13957" w:date="2023-01-13T18:26:59Z" w:author="Jan Groh">
        <w:r>
          <w:rPr>
            <w:rStyle w:val="Ohne"/>
            <w:rFonts w:ascii="Garamond Premier Pro Caption" w:hAnsi="Garamond Premier Pro Caption"/>
            <w:sz w:val="22"/>
            <w:szCs w:val="22"/>
            <w:rtl w:val="0"/>
            <w:lang w:val="de-DE"/>
          </w:rPr>
          <w:delText>ber sich,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58" w:date="2023-01-13T18:26:59Z" w:author="Jan Groh"/>
          <w:rStyle w:val="Ohne"/>
          <w:rFonts w:ascii="Garamond Premier Pro Caption" w:cs="Garamond Premier Pro Caption" w:hAnsi="Garamond Premier Pro Caption" w:eastAsia="Garamond Premier Pro Caption"/>
          <w:sz w:val="22"/>
          <w:szCs w:val="22"/>
        </w:rPr>
      </w:pPr>
      <w:del w:id="13959" w:date="2023-01-13T18:26:59Z" w:author="Jan Groh">
        <w:r>
          <w:rPr>
            <w:rStyle w:val="Ohne"/>
            <w:rFonts w:ascii="Garamond Premier Pro Caption" w:hAnsi="Garamond Premier Pro Caption" w:hint="default"/>
            <w:sz w:val="22"/>
            <w:szCs w:val="22"/>
            <w:rtl w:val="0"/>
            <w:lang w:val="it-IT"/>
          </w:rPr>
          <w:delText>»</w:delText>
        </w:r>
      </w:del>
      <w:del w:id="13960" w:date="2023-01-13T18:26:59Z" w:author="Jan Groh">
        <w:r>
          <w:rPr>
            <w:rStyle w:val="Ohne"/>
            <w:rFonts w:ascii="Garamond Premier Pro Caption" w:hAnsi="Garamond Premier Pro Caption"/>
            <w:sz w:val="22"/>
            <w:szCs w:val="22"/>
            <w:rtl w:val="0"/>
            <w:lang w:val="de-DE"/>
          </w:rPr>
          <w:delText>Wie sch</w:delText>
        </w:r>
      </w:del>
      <w:del w:id="13961" w:date="2023-01-13T18:26:59Z" w:author="Jan Groh">
        <w:r>
          <w:rPr>
            <w:rStyle w:val="Ohne"/>
            <w:rFonts w:ascii="Garamond Premier Pro Caption" w:hAnsi="Garamond Premier Pro Caption" w:hint="default"/>
            <w:sz w:val="22"/>
            <w:szCs w:val="22"/>
            <w:rtl w:val="0"/>
            <w:lang w:val="sv-SE"/>
          </w:rPr>
          <w:delText>ö</w:delText>
        </w:r>
      </w:del>
      <w:del w:id="13962" w:date="2023-01-13T18:26:59Z" w:author="Jan Groh">
        <w:r>
          <w:rPr>
            <w:rStyle w:val="Ohne"/>
            <w:rFonts w:ascii="Garamond Premier Pro Caption" w:hAnsi="Garamond Premier Pro Caption"/>
            <w:sz w:val="22"/>
            <w:szCs w:val="22"/>
            <w:rtl w:val="0"/>
            <w:lang w:val="de-DE"/>
          </w:rPr>
          <w:delText xml:space="preserve">n ich bin, </w:delText>
        </w:r>
      </w:del>
      <w:del w:id="13963" w:date="2023-01-13T18:26:59Z" w:author="Jan Groh">
        <w:r>
          <w:rPr>
            <w:rStyle w:val="Ohne"/>
            <w:rFonts w:ascii="Garamond Premier Pro Caption" w:hAnsi="Garamond Premier Pro Caption" w:hint="default"/>
            <w:sz w:val="22"/>
            <w:szCs w:val="22"/>
            <w:rtl w:val="0"/>
          </w:rPr>
          <w:delText xml:space="preserve">– </w:delText>
        </w:r>
      </w:del>
      <w:del w:id="13964" w:date="2023-01-13T18:26:59Z" w:author="Jan Groh">
        <w:r>
          <w:rPr>
            <w:rStyle w:val="Ohne"/>
            <w:rFonts w:ascii="Garamond Premier Pro Caption" w:hAnsi="Garamond Premier Pro Caption"/>
            <w:sz w:val="22"/>
            <w:szCs w:val="22"/>
            <w:rtl w:val="0"/>
            <w:lang w:val="de-DE"/>
          </w:rPr>
          <w:delText>bewundert mich.</w:delText>
        </w:r>
      </w:del>
      <w:del w:id="13965" w:date="2023-01-13T18:26:59Z" w:author="Jan Groh">
        <w:r>
          <w:rPr>
            <w:rStyle w:val="Ohne"/>
            <w:rFonts w:ascii="Garamond Premier Pro Caption" w:hAnsi="Garamond Premier Pro Caption" w:hint="default"/>
            <w:sz w:val="22"/>
            <w:szCs w:val="22"/>
            <w:rtl w:val="0"/>
            <w:lang w:val="fr-FR"/>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66" w:date="2023-01-13T18:26:59Z" w:author="Jan Groh"/>
          <w:rStyle w:val="Ohne"/>
          <w:rFonts w:ascii="Garamond Premier Pro Caption" w:cs="Garamond Premier Pro Caption" w:hAnsi="Garamond Premier Pro Caption" w:eastAsia="Garamond Premier Pro Caption"/>
          <w:sz w:val="22"/>
          <w:szCs w:val="22"/>
        </w:rPr>
      </w:pPr>
      <w:del w:id="13967" w:date="2023-01-13T18:26:59Z" w:author="Jan Groh">
        <w:r>
          <w:rPr>
            <w:rStyle w:val="Ohne"/>
            <w:rFonts w:ascii="Garamond Premier Pro Caption" w:hAnsi="Garamond Premier Pro Caption"/>
            <w:sz w:val="22"/>
            <w:szCs w:val="22"/>
            <w:rtl w:val="0"/>
            <w:lang w:val="de-DE"/>
          </w:rPr>
          <w:delText xml:space="preserve">Doch alle brennen nach und nach aus,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68" w:date="2023-01-13T18:26:59Z" w:author="Jan Groh"/>
          <w:rStyle w:val="Ohne"/>
          <w:rFonts w:ascii="Garamond Premier Pro Caption" w:cs="Garamond Premier Pro Caption" w:hAnsi="Garamond Premier Pro Caption" w:eastAsia="Garamond Premier Pro Caption"/>
          <w:sz w:val="22"/>
          <w:szCs w:val="22"/>
        </w:rPr>
      </w:pPr>
      <w:del w:id="13969" w:date="2023-01-13T18:26:59Z" w:author="Jan Groh">
        <w:r>
          <w:rPr>
            <w:rStyle w:val="Ohne"/>
            <w:rFonts w:ascii="Garamond Premier Pro Caption" w:hAnsi="Garamond Premier Pro Caption"/>
            <w:sz w:val="22"/>
            <w:szCs w:val="22"/>
            <w:rtl w:val="0"/>
            <w:lang w:val="de-DE"/>
          </w:rPr>
          <w:delText>Und oft im Verl</w:delText>
        </w:r>
      </w:del>
      <w:del w:id="13970" w:date="2023-01-13T18:26:59Z" w:author="Jan Groh">
        <w:r>
          <w:rPr>
            <w:rStyle w:val="Ohne"/>
            <w:rFonts w:ascii="Garamond Premier Pro Caption" w:hAnsi="Garamond Premier Pro Caption" w:hint="default"/>
            <w:sz w:val="22"/>
            <w:szCs w:val="22"/>
            <w:rtl w:val="0"/>
            <w:lang w:val="sv-SE"/>
          </w:rPr>
          <w:delText>ö</w:delText>
        </w:r>
      </w:del>
      <w:del w:id="13971" w:date="2023-01-13T18:26:59Z" w:author="Jan Groh">
        <w:r>
          <w:rPr>
            <w:rStyle w:val="Ohne"/>
            <w:rFonts w:ascii="Garamond Premier Pro Caption" w:hAnsi="Garamond Premier Pro Caption"/>
            <w:sz w:val="22"/>
            <w:szCs w:val="22"/>
            <w:rtl w:val="0"/>
            <w:lang w:val="de-DE"/>
          </w:rPr>
          <w:delText>schen zerst</w:delText>
        </w:r>
      </w:del>
      <w:del w:id="13972" w:date="2023-01-13T18:26:59Z" w:author="Jan Groh">
        <w:r>
          <w:rPr>
            <w:rStyle w:val="Ohne"/>
            <w:rFonts w:ascii="Garamond Premier Pro Caption" w:hAnsi="Garamond Premier Pro Caption" w:hint="default"/>
            <w:sz w:val="22"/>
            <w:szCs w:val="22"/>
            <w:rtl w:val="0"/>
            <w:lang w:val="sv-SE"/>
          </w:rPr>
          <w:delText>ö</w:delText>
        </w:r>
      </w:del>
      <w:del w:id="13973" w:date="2023-01-13T18:26:59Z" w:author="Jan Groh">
        <w:r>
          <w:rPr>
            <w:rStyle w:val="Ohne"/>
            <w:rFonts w:ascii="Garamond Premier Pro Caption" w:hAnsi="Garamond Premier Pro Caption"/>
            <w:sz w:val="22"/>
            <w:szCs w:val="22"/>
            <w:rtl w:val="0"/>
            <w:lang w:val="de-DE"/>
          </w:rPr>
          <w:delText>ren das Haus.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74" w:date="2023-01-13T18:26:59Z" w:author="Jan Groh"/>
          <w:rStyle w:val="Ohne"/>
          <w:rFonts w:ascii="Garamond Premier Pro Caption" w:cs="Garamond Premier Pro Caption" w:hAnsi="Garamond Premier Pro Caption" w:eastAsia="Garamond Premier Pro Caption"/>
          <w:sz w:val="22"/>
          <w:szCs w:val="22"/>
        </w:rPr>
      </w:pPr>
      <w:del w:id="13975" w:date="2023-01-13T18:26:59Z" w:author="Jan Groh">
        <w:r>
          <w:rPr>
            <w:rStyle w:val="Ohne"/>
            <w:rFonts w:ascii="Garamond Premier Pro Caption" w:hAnsi="Garamond Premier Pro Caption"/>
            <w:sz w:val="22"/>
            <w:szCs w:val="22"/>
            <w:rtl w:val="0"/>
            <w:lang w:val="de-DE"/>
          </w:rPr>
          <w:delText>Der Ruhm senkt die Fl</w:delText>
        </w:r>
      </w:del>
      <w:del w:id="13976" w:date="2023-01-13T18:26:59Z" w:author="Jan Groh">
        <w:r>
          <w:rPr>
            <w:rStyle w:val="Ohne"/>
            <w:rFonts w:ascii="Garamond Premier Pro Caption" w:hAnsi="Garamond Premier Pro Caption" w:hint="default"/>
            <w:sz w:val="22"/>
            <w:szCs w:val="22"/>
            <w:rtl w:val="0"/>
          </w:rPr>
          <w:delText>ü</w:delText>
        </w:r>
      </w:del>
      <w:del w:id="13977" w:date="2023-01-13T18:26:59Z" w:author="Jan Groh">
        <w:r>
          <w:rPr>
            <w:rStyle w:val="Ohne"/>
            <w:rFonts w:ascii="Garamond Premier Pro Caption" w:hAnsi="Garamond Premier Pro Caption"/>
            <w:sz w:val="22"/>
            <w:szCs w:val="22"/>
            <w:rtl w:val="0"/>
            <w:lang w:val="de-DE"/>
          </w:rPr>
          <w:delText>gel, die aufw</w:delText>
        </w:r>
      </w:del>
      <w:del w:id="13978" w:date="2023-01-13T18:26:59Z" w:author="Jan Groh">
        <w:r>
          <w:rPr>
            <w:rStyle w:val="Ohne"/>
            <w:rFonts w:ascii="Garamond Premier Pro Caption" w:hAnsi="Garamond Premier Pro Caption" w:hint="default"/>
            <w:sz w:val="22"/>
            <w:szCs w:val="22"/>
            <w:rtl w:val="0"/>
          </w:rPr>
          <w:delText>ä</w:delText>
        </w:r>
      </w:del>
      <w:del w:id="13979" w:date="2023-01-13T18:26:59Z" w:author="Jan Groh">
        <w:r>
          <w:rPr>
            <w:rStyle w:val="Ohne"/>
            <w:rFonts w:ascii="Garamond Premier Pro Caption" w:hAnsi="Garamond Premier Pro Caption"/>
            <w:sz w:val="22"/>
            <w:szCs w:val="22"/>
            <w:rtl w:val="0"/>
          </w:rPr>
          <w:delText>rts er trug,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80" w:date="2023-01-13T18:26:59Z" w:author="Jan Groh"/>
          <w:rStyle w:val="Ohne"/>
          <w:rFonts w:ascii="Garamond Premier Pro Caption" w:cs="Garamond Premier Pro Caption" w:hAnsi="Garamond Premier Pro Caption" w:eastAsia="Garamond Premier Pro Caption"/>
          <w:sz w:val="22"/>
          <w:szCs w:val="22"/>
        </w:rPr>
      </w:pPr>
      <w:del w:id="13981" w:date="2023-01-13T18:26:59Z" w:author="Jan Groh">
        <w:r>
          <w:rPr>
            <w:rStyle w:val="Ohne"/>
            <w:rFonts w:ascii="Garamond Premier Pro Caption" w:hAnsi="Garamond Premier Pro Caption"/>
            <w:sz w:val="22"/>
            <w:szCs w:val="22"/>
            <w:rtl w:val="0"/>
            <w:lang w:val="de-DE"/>
          </w:rPr>
          <w:delText xml:space="preserve">Die flackernde Freude hat Ekel zum Fluch,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82" w:date="2023-01-13T18:26:59Z" w:author="Jan Groh"/>
          <w:rStyle w:val="Ohne"/>
          <w:rFonts w:ascii="Garamond Premier Pro Caption" w:cs="Garamond Premier Pro Caption" w:hAnsi="Garamond Premier Pro Caption" w:eastAsia="Garamond Premier Pro Caption"/>
          <w:sz w:val="22"/>
          <w:szCs w:val="22"/>
        </w:rPr>
      </w:pPr>
      <w:del w:id="13983" w:date="2023-01-13T18:26:59Z" w:author="Jan Groh">
        <w:r>
          <w:rPr>
            <w:rStyle w:val="Ohne"/>
            <w:rFonts w:ascii="Garamond Premier Pro Caption" w:hAnsi="Garamond Premier Pro Caption"/>
            <w:sz w:val="22"/>
            <w:szCs w:val="22"/>
            <w:rtl w:val="0"/>
            <w:lang w:val="en-US"/>
          </w:rPr>
          <w:delText>So fa</w:delText>
        </w:r>
      </w:del>
      <w:del w:id="13984" w:date="2023-01-13T18:26:59Z" w:author="Jan Groh">
        <w:r>
          <w:rPr>
            <w:rStyle w:val="Ohne"/>
            <w:rFonts w:ascii="Garamond Premier Pro Caption" w:hAnsi="Garamond Premier Pro Caption" w:hint="default"/>
            <w:sz w:val="22"/>
            <w:szCs w:val="22"/>
            <w:rtl w:val="0"/>
            <w:lang w:val="de-DE"/>
          </w:rPr>
          <w:delText>ß</w:delText>
        </w:r>
      </w:del>
      <w:del w:id="13985" w:date="2023-01-13T18:26:59Z" w:author="Jan Groh">
        <w:r>
          <w:rPr>
            <w:rStyle w:val="Ohne"/>
            <w:rFonts w:ascii="Garamond Premier Pro Caption" w:hAnsi="Garamond Premier Pro Caption"/>
            <w:sz w:val="22"/>
            <w:szCs w:val="22"/>
            <w:rtl w:val="0"/>
            <w:lang w:val="it-IT"/>
          </w:rPr>
          <w:delText xml:space="preserve">t senza Moccolo rasch uns der Feind,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86" w:date="2023-01-13T18:26:59Z" w:author="Jan Groh"/>
          <w:rStyle w:val="Ohne"/>
          <w:rFonts w:ascii="Garamond Premier Pro Caption" w:cs="Garamond Premier Pro Caption" w:hAnsi="Garamond Premier Pro Caption" w:eastAsia="Garamond Premier Pro Caption"/>
          <w:sz w:val="22"/>
          <w:szCs w:val="22"/>
        </w:rPr>
      </w:pPr>
      <w:del w:id="13987" w:date="2023-01-13T18:26:59Z" w:author="Jan Groh">
        <w:r>
          <w:rPr>
            <w:rStyle w:val="Ohne"/>
            <w:rFonts w:ascii="Garamond Premier Pro Caption" w:hAnsi="Garamond Premier Pro Caption"/>
            <w:sz w:val="22"/>
            <w:szCs w:val="22"/>
            <w:rtl w:val="0"/>
            <w:lang w:val="de-DE"/>
          </w:rPr>
          <w:delText>Der nimmer bejaht und der ewig verneint.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88" w:date="2023-01-13T18:26:59Z" w:author="Jan Groh"/>
          <w:rStyle w:val="Ohne"/>
          <w:rFonts w:ascii="Garamond Premier Pro Caption" w:cs="Garamond Premier Pro Caption" w:hAnsi="Garamond Premier Pro Caption" w:eastAsia="Garamond Premier Pro Caption"/>
          <w:sz w:val="22"/>
          <w:szCs w:val="22"/>
        </w:rPr>
      </w:pPr>
      <w:del w:id="13989" w:date="2023-01-13T18:26:59Z" w:author="Jan Groh">
        <w:r>
          <w:rPr>
            <w:rStyle w:val="Ohne"/>
            <w:rFonts w:ascii="Garamond Premier Pro Caption" w:hAnsi="Garamond Premier Pro Caption"/>
            <w:sz w:val="22"/>
            <w:szCs w:val="22"/>
            <w:rtl w:val="0"/>
            <w:lang w:val="de-DE"/>
          </w:rPr>
          <w:delText>Der Neid f</w:delText>
        </w:r>
      </w:del>
      <w:del w:id="13990" w:date="2023-01-13T18:26:59Z" w:author="Jan Groh">
        <w:r>
          <w:rPr>
            <w:rStyle w:val="Ohne"/>
            <w:rFonts w:ascii="Garamond Premier Pro Caption" w:hAnsi="Garamond Premier Pro Caption" w:hint="default"/>
            <w:sz w:val="22"/>
            <w:szCs w:val="22"/>
            <w:rtl w:val="0"/>
          </w:rPr>
          <w:delText>ü</w:delText>
        </w:r>
      </w:del>
      <w:del w:id="13991" w:date="2023-01-13T18:26:59Z" w:author="Jan Groh">
        <w:r>
          <w:rPr>
            <w:rStyle w:val="Ohne"/>
            <w:rFonts w:ascii="Garamond Premier Pro Caption" w:hAnsi="Garamond Premier Pro Caption"/>
            <w:sz w:val="22"/>
            <w:szCs w:val="22"/>
            <w:rtl w:val="0"/>
            <w:lang w:val="de-DE"/>
          </w:rPr>
          <w:delText>hrt die Hand zum Verl</w:delText>
        </w:r>
      </w:del>
      <w:del w:id="13992" w:date="2023-01-13T18:26:59Z" w:author="Jan Groh">
        <w:r>
          <w:rPr>
            <w:rStyle w:val="Ohne"/>
            <w:rFonts w:ascii="Garamond Premier Pro Caption" w:hAnsi="Garamond Premier Pro Caption" w:hint="default"/>
            <w:sz w:val="22"/>
            <w:szCs w:val="22"/>
            <w:rtl w:val="0"/>
            <w:lang w:val="sv-SE"/>
          </w:rPr>
          <w:delText>ö</w:delText>
        </w:r>
      </w:del>
      <w:del w:id="13993" w:date="2023-01-13T18:26:59Z" w:author="Jan Groh">
        <w:r>
          <w:rPr>
            <w:rStyle w:val="Ohne"/>
            <w:rFonts w:ascii="Garamond Premier Pro Caption" w:hAnsi="Garamond Premier Pro Caption"/>
            <w:sz w:val="22"/>
            <w:szCs w:val="22"/>
            <w:rtl w:val="0"/>
            <w:lang w:val="de-DE"/>
          </w:rPr>
          <w:delText xml:space="preserve">schen bereit,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94" w:date="2023-01-13T18:26:59Z" w:author="Jan Groh"/>
          <w:rStyle w:val="Ohne"/>
          <w:rFonts w:ascii="Garamond Premier Pro Caption" w:cs="Garamond Premier Pro Caption" w:hAnsi="Garamond Premier Pro Caption" w:eastAsia="Garamond Premier Pro Caption"/>
          <w:sz w:val="22"/>
          <w:szCs w:val="22"/>
        </w:rPr>
      </w:pPr>
      <w:del w:id="13995" w:date="2023-01-13T18:26:59Z" w:author="Jan Groh">
        <w:r>
          <w:rPr>
            <w:rStyle w:val="Ohne"/>
            <w:rFonts w:ascii="Garamond Premier Pro Caption" w:hAnsi="Garamond Premier Pro Caption"/>
            <w:sz w:val="22"/>
            <w:szCs w:val="22"/>
            <w:rtl w:val="0"/>
            <w:lang w:val="de-DE"/>
          </w:rPr>
          <w:delText>Wenn fr</w:delText>
        </w:r>
      </w:del>
      <w:del w:id="13996" w:date="2023-01-13T18:26:59Z" w:author="Jan Groh">
        <w:r>
          <w:rPr>
            <w:rStyle w:val="Ohne"/>
            <w:rFonts w:ascii="Garamond Premier Pro Caption" w:hAnsi="Garamond Premier Pro Caption" w:hint="default"/>
            <w:sz w:val="22"/>
            <w:szCs w:val="22"/>
            <w:rtl w:val="0"/>
            <w:lang w:val="sv-SE"/>
          </w:rPr>
          <w:delText>ö</w:delText>
        </w:r>
      </w:del>
      <w:del w:id="13997" w:date="2023-01-13T18:26:59Z" w:author="Jan Groh">
        <w:r>
          <w:rPr>
            <w:rStyle w:val="Ohne"/>
            <w:rFonts w:ascii="Garamond Premier Pro Caption" w:hAnsi="Garamond Premier Pro Caption"/>
            <w:sz w:val="22"/>
            <w:szCs w:val="22"/>
            <w:rtl w:val="0"/>
            <w:lang w:val="de-DE"/>
          </w:rPr>
          <w:delText>hlich der Nachbar des Lichts noch sich freut;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3998" w:date="2023-01-13T18:26:59Z" w:author="Jan Groh"/>
          <w:rStyle w:val="Ohne"/>
          <w:rFonts w:ascii="Garamond Premier Pro Caption" w:cs="Garamond Premier Pro Caption" w:hAnsi="Garamond Premier Pro Caption" w:eastAsia="Garamond Premier Pro Caption"/>
          <w:sz w:val="22"/>
          <w:szCs w:val="22"/>
        </w:rPr>
      </w:pPr>
      <w:del w:id="13999" w:date="2023-01-13T18:26:59Z" w:author="Jan Groh">
        <w:r>
          <w:rPr>
            <w:rStyle w:val="Ohne"/>
            <w:rFonts w:ascii="Garamond Premier Pro Caption" w:hAnsi="Garamond Premier Pro Caption"/>
            <w:sz w:val="22"/>
            <w:szCs w:val="22"/>
            <w:rtl w:val="0"/>
            <w:lang w:val="de-DE"/>
          </w:rPr>
          <w:delText xml:space="preserve">Und Du willst vernichten Dein ewiges Licht,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00" w:date="2023-01-13T18:26:59Z" w:author="Jan Groh"/>
          <w:rStyle w:val="Ohne"/>
          <w:rFonts w:ascii="Garamond Premier Pro Caption" w:cs="Garamond Premier Pro Caption" w:hAnsi="Garamond Premier Pro Caption" w:eastAsia="Garamond Premier Pro Caption"/>
          <w:sz w:val="22"/>
          <w:szCs w:val="22"/>
        </w:rPr>
      </w:pPr>
      <w:del w:id="14001" w:date="2023-01-13T18:26:59Z" w:author="Jan Groh">
        <w:r>
          <w:rPr>
            <w:rStyle w:val="Ohne"/>
            <w:rFonts w:ascii="Garamond Premier Pro Caption" w:hAnsi="Garamond Premier Pro Caption"/>
            <w:sz w:val="22"/>
            <w:szCs w:val="22"/>
            <w:rtl w:val="0"/>
            <w:lang w:val="de-DE"/>
          </w:rPr>
          <w:delText>Das Licht, das ins Dunkel der Erden-Qual bricht?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02" w:date="2023-01-13T18:26:59Z" w:author="Jan Groh"/>
          <w:rStyle w:val="Ohne"/>
          <w:rFonts w:ascii="Garamond Premier Pro Caption" w:cs="Garamond Premier Pro Caption" w:hAnsi="Garamond Premier Pro Caption" w:eastAsia="Garamond Premier Pro Caption"/>
          <w:sz w:val="22"/>
          <w:szCs w:val="22"/>
        </w:rPr>
      </w:pPr>
      <w:del w:id="14003" w:date="2023-01-13T18:26:59Z" w:author="Jan Groh">
        <w:r>
          <w:rPr>
            <w:rStyle w:val="Ohne"/>
            <w:rFonts w:ascii="Garamond Premier Pro Caption" w:hAnsi="Garamond Premier Pro Caption"/>
            <w:sz w:val="22"/>
            <w:szCs w:val="22"/>
            <w:rtl w:val="0"/>
            <w:lang w:val="de-DE"/>
          </w:rPr>
          <w:delText>Entz</w:delText>
        </w:r>
      </w:del>
      <w:del w:id="14004" w:date="2023-01-13T18:26:59Z" w:author="Jan Groh">
        <w:r>
          <w:rPr>
            <w:rStyle w:val="Ohne"/>
            <w:rFonts w:ascii="Garamond Premier Pro Caption" w:hAnsi="Garamond Premier Pro Caption" w:hint="default"/>
            <w:sz w:val="22"/>
            <w:szCs w:val="22"/>
            <w:rtl w:val="0"/>
          </w:rPr>
          <w:delText>ü</w:delText>
        </w:r>
      </w:del>
      <w:del w:id="14005" w:date="2023-01-13T18:26:59Z" w:author="Jan Groh">
        <w:r>
          <w:rPr>
            <w:rStyle w:val="Ohne"/>
            <w:rFonts w:ascii="Garamond Premier Pro Caption" w:hAnsi="Garamond Premier Pro Caption"/>
            <w:sz w:val="22"/>
            <w:szCs w:val="22"/>
            <w:rtl w:val="0"/>
            <w:lang w:val="de-DE"/>
          </w:rPr>
          <w:delText xml:space="preserve">nde die Flamme, wenn fremd auch der Herd,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06" w:date="2023-01-13T18:26:59Z" w:author="Jan Groh"/>
          <w:rStyle w:val="Ohne"/>
          <w:rFonts w:ascii="Garamond Premier Pro Caption" w:cs="Garamond Premier Pro Caption" w:hAnsi="Garamond Premier Pro Caption" w:eastAsia="Garamond Premier Pro Caption"/>
          <w:sz w:val="22"/>
          <w:szCs w:val="22"/>
        </w:rPr>
      </w:pPr>
      <w:del w:id="14007" w:date="2023-01-13T18:26:59Z" w:author="Jan Groh">
        <w:r>
          <w:rPr>
            <w:rStyle w:val="Ohne"/>
            <w:rFonts w:ascii="Garamond Premier Pro Caption" w:hAnsi="Garamond Premier Pro Caption"/>
            <w:sz w:val="22"/>
            <w:szCs w:val="22"/>
            <w:rtl w:val="0"/>
            <w:lang w:val="de-DE"/>
          </w:rPr>
          <w:delText>Wenn Dir nicht sein W</w:delText>
        </w:r>
      </w:del>
      <w:del w:id="14008" w:date="2023-01-13T18:26:59Z" w:author="Jan Groh">
        <w:r>
          <w:rPr>
            <w:rStyle w:val="Ohne"/>
            <w:rFonts w:ascii="Garamond Premier Pro Caption" w:hAnsi="Garamond Premier Pro Caption" w:hint="default"/>
            <w:sz w:val="22"/>
            <w:szCs w:val="22"/>
            <w:rtl w:val="0"/>
          </w:rPr>
          <w:delText>ä</w:delText>
        </w:r>
      </w:del>
      <w:del w:id="14009" w:date="2023-01-13T18:26:59Z" w:author="Jan Groh">
        <w:r>
          <w:rPr>
            <w:rStyle w:val="Ohne"/>
            <w:rFonts w:ascii="Garamond Premier Pro Caption" w:hAnsi="Garamond Premier Pro Caption"/>
            <w:sz w:val="22"/>
            <w:szCs w:val="22"/>
            <w:rtl w:val="0"/>
            <w:lang w:val="de-DE"/>
          </w:rPr>
          <w:delText>rmen, sein Leuchten gew</w:delText>
        </w:r>
      </w:del>
      <w:del w:id="14010" w:date="2023-01-13T18:26:59Z" w:author="Jan Groh">
        <w:r>
          <w:rPr>
            <w:rStyle w:val="Ohne"/>
            <w:rFonts w:ascii="Garamond Premier Pro Caption" w:hAnsi="Garamond Premier Pro Caption" w:hint="default"/>
            <w:sz w:val="22"/>
            <w:szCs w:val="22"/>
            <w:rtl w:val="0"/>
          </w:rPr>
          <w:delText>ä</w:delText>
        </w:r>
      </w:del>
      <w:del w:id="14011" w:date="2023-01-13T18:26:59Z" w:author="Jan Groh">
        <w:r>
          <w:rPr>
            <w:rStyle w:val="Ohne"/>
            <w:rFonts w:ascii="Garamond Premier Pro Caption" w:hAnsi="Garamond Premier Pro Caption"/>
            <w:sz w:val="22"/>
            <w:szCs w:val="22"/>
            <w:rtl w:val="0"/>
            <w:lang w:val="de-DE"/>
          </w:rPr>
          <w:delText xml:space="preserve">hrt,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12" w:date="2023-01-13T18:26:59Z" w:author="Jan Groh"/>
          <w:rStyle w:val="Ohne"/>
          <w:rFonts w:ascii="Garamond Premier Pro Caption" w:cs="Garamond Premier Pro Caption" w:hAnsi="Garamond Premier Pro Caption" w:eastAsia="Garamond Premier Pro Caption"/>
          <w:sz w:val="22"/>
          <w:szCs w:val="22"/>
        </w:rPr>
      </w:pPr>
      <w:del w:id="14013" w:date="2023-01-13T18:26:59Z" w:author="Jan Groh">
        <w:r>
          <w:rPr>
            <w:rStyle w:val="Ohne"/>
            <w:rFonts w:ascii="Garamond Premier Pro Caption" w:hAnsi="Garamond Premier Pro Caption"/>
            <w:sz w:val="22"/>
            <w:szCs w:val="22"/>
            <w:rtl w:val="0"/>
            <w:lang w:val="de-DE"/>
          </w:rPr>
          <w:delText xml:space="preserve">Das Dunkel verscheuche, und sinkt Dir der Mut,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14" w:date="2023-01-13T18:26:59Z" w:author="Jan Groh"/>
          <w:rStyle w:val="Ohne"/>
          <w:rFonts w:ascii="Garamond Premier Pro Caption" w:cs="Garamond Premier Pro Caption" w:hAnsi="Garamond Premier Pro Caption" w:eastAsia="Garamond Premier Pro Caption"/>
          <w:sz w:val="22"/>
          <w:szCs w:val="22"/>
        </w:rPr>
      </w:pPr>
      <w:del w:id="14015" w:date="2023-01-13T18:26:59Z" w:author="Jan Groh">
        <w:r>
          <w:rPr>
            <w:rStyle w:val="Ohne"/>
            <w:rFonts w:ascii="Garamond Premier Pro Caption" w:hAnsi="Garamond Premier Pro Caption"/>
            <w:sz w:val="22"/>
            <w:szCs w:val="22"/>
            <w:rtl w:val="0"/>
            <w:lang w:val="de-DE"/>
          </w:rPr>
          <w:delText>Dann z</w:delText>
        </w:r>
      </w:del>
      <w:del w:id="14016" w:date="2023-01-13T18:26:59Z" w:author="Jan Groh">
        <w:r>
          <w:rPr>
            <w:rStyle w:val="Ohne"/>
            <w:rFonts w:ascii="Garamond Premier Pro Caption" w:hAnsi="Garamond Premier Pro Caption" w:hint="default"/>
            <w:sz w:val="22"/>
            <w:szCs w:val="22"/>
            <w:rtl w:val="0"/>
          </w:rPr>
          <w:delText>ü</w:delText>
        </w:r>
      </w:del>
      <w:del w:id="14017" w:date="2023-01-13T18:26:59Z" w:author="Jan Groh">
        <w:r>
          <w:rPr>
            <w:rStyle w:val="Ohne"/>
            <w:rFonts w:ascii="Garamond Premier Pro Caption" w:hAnsi="Garamond Premier Pro Caption"/>
            <w:sz w:val="22"/>
            <w:szCs w:val="22"/>
            <w:rtl w:val="0"/>
            <w:lang w:val="de-DE"/>
          </w:rPr>
          <w:delText>nde die Kerzen an ewiger Glut.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01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01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20" w:date="2023-01-13T18:26:59Z" w:author="Jan Groh"/>
          <w:rStyle w:val="Ohne"/>
          <w:rFonts w:ascii="Garamond Premier Pro Italic" w:cs="Garamond Premier Pro Italic" w:hAnsi="Garamond Premier Pro Italic" w:eastAsia="Garamond Premier Pro Italic"/>
          <w:sz w:val="22"/>
          <w:szCs w:val="22"/>
        </w:rPr>
      </w:pPr>
      <w:del w:id="14021" w:date="2023-01-13T18:26:59Z" w:author="Jan Groh">
        <w:r>
          <w:rPr>
            <w:rStyle w:val="Ohne"/>
            <w:rFonts w:ascii="Garamond Premier Pro Italic" w:hAnsi="Garamond Premier Pro Italic"/>
            <w:sz w:val="22"/>
            <w:szCs w:val="22"/>
            <w:rtl w:val="0"/>
            <w:lang w:val="nl-NL"/>
          </w:rPr>
          <w:delText>Der welke Blumenstrau</w:delText>
        </w:r>
      </w:del>
      <w:del w:id="14022" w:date="2023-01-13T18:26:59Z" w:author="Jan Groh">
        <w:r>
          <w:rPr>
            <w:rStyle w:val="Ohne"/>
            <w:rFonts w:ascii="Garamond Premier Pro Italic" w:hAnsi="Garamond Premier Pro Italic" w:hint="default"/>
            <w:sz w:val="22"/>
            <w:szCs w:val="22"/>
            <w:rtl w:val="0"/>
            <w:lang w:val="de-DE"/>
          </w:rPr>
          <w:delText xml:space="preserve">ß </w:delText>
        </w:r>
      </w:del>
      <w:del w:id="14023" w:date="2023-01-13T18:26:59Z" w:author="Jan Groh">
        <w:r>
          <w:rPr>
            <w:rStyle w:val="Ohne"/>
            <w:rFonts w:ascii="Garamond Premier Pro Italic" w:hAnsi="Garamond Premier Pro Italic"/>
            <w:sz w:val="22"/>
            <w:szCs w:val="22"/>
            <w:rtl w:val="0"/>
            <w:lang w:val="de-DE"/>
          </w:rPr>
          <w:delText>von Rom f</w:delText>
        </w:r>
      </w:del>
      <w:del w:id="14024" w:date="2023-01-13T18:26:59Z" w:author="Jan Groh">
        <w:r>
          <w:rPr>
            <w:rStyle w:val="Ohne"/>
            <w:rFonts w:ascii="Garamond Premier Pro Italic" w:hAnsi="Garamond Premier Pro Italic" w:hint="default"/>
            <w:sz w:val="22"/>
            <w:szCs w:val="22"/>
            <w:rtl w:val="0"/>
          </w:rPr>
          <w:delText>ü</w:delText>
        </w:r>
      </w:del>
      <w:del w:id="14025" w:date="2023-01-13T18:26:59Z" w:author="Jan Groh">
        <w:r>
          <w:rPr>
            <w:rStyle w:val="Ohne"/>
            <w:rFonts w:ascii="Garamond Premier Pro Italic" w:hAnsi="Garamond Premier Pro Italic"/>
            <w:sz w:val="22"/>
            <w:szCs w:val="22"/>
            <w:rtl w:val="0"/>
          </w:rPr>
          <w:delText>r Almas Grab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2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27" w:date="2023-01-13T18:26:59Z" w:author="Jan Groh"/>
          <w:rStyle w:val="Ohne"/>
          <w:rFonts w:ascii="Garamond Premier Pro Italic" w:cs="Garamond Premier Pro Italic" w:hAnsi="Garamond Premier Pro Italic" w:eastAsia="Garamond Premier Pro Italic"/>
          <w:sz w:val="22"/>
          <w:szCs w:val="22"/>
        </w:rPr>
      </w:pPr>
      <w:del w:id="14028" w:date="2023-01-13T18:26:59Z" w:author="Jan Groh">
        <w:r>
          <w:rPr>
            <w:rStyle w:val="Ohne"/>
            <w:rFonts w:ascii="Garamond Premier Pro Italic" w:hAnsi="Garamond Premier Pro Italic"/>
            <w:sz w:val="22"/>
            <w:szCs w:val="22"/>
            <w:rtl w:val="0"/>
            <w:lang w:val="de-DE"/>
          </w:rPr>
          <w:delText>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2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30" w:date="2023-01-13T18:26:59Z" w:author="Jan Groh"/>
          <w:rStyle w:val="Ohne"/>
          <w:rFonts w:ascii="Garamond Premier Pro Caption" w:cs="Garamond Premier Pro Caption" w:hAnsi="Garamond Premier Pro Caption" w:eastAsia="Garamond Premier Pro Caption"/>
          <w:sz w:val="22"/>
          <w:szCs w:val="22"/>
        </w:rPr>
      </w:pPr>
      <w:del w:id="14031" w:date="2023-01-13T18:26:59Z" w:author="Jan Groh">
        <w:r>
          <w:rPr>
            <w:rStyle w:val="Ohne"/>
            <w:rFonts w:ascii="Garamond Premier Pro Caption" w:hAnsi="Garamond Premier Pro Caption"/>
            <w:sz w:val="22"/>
            <w:szCs w:val="22"/>
            <w:rtl w:val="0"/>
            <w:lang w:val="de-DE"/>
          </w:rPr>
          <w:delText>Es schm</w:delText>
        </w:r>
      </w:del>
      <w:del w:id="14032" w:date="2023-01-13T18:26:59Z" w:author="Jan Groh">
        <w:r>
          <w:rPr>
            <w:rStyle w:val="Ohne"/>
            <w:rFonts w:ascii="Garamond Premier Pro Caption" w:hAnsi="Garamond Premier Pro Caption" w:hint="default"/>
            <w:sz w:val="22"/>
            <w:szCs w:val="22"/>
            <w:rtl w:val="0"/>
          </w:rPr>
          <w:delText>ü</w:delText>
        </w:r>
      </w:del>
      <w:del w:id="14033" w:date="2023-01-13T18:26:59Z" w:author="Jan Groh">
        <w:r>
          <w:rPr>
            <w:rStyle w:val="Ohne"/>
            <w:rFonts w:ascii="Garamond Premier Pro Caption" w:hAnsi="Garamond Premier Pro Caption"/>
            <w:sz w:val="22"/>
            <w:szCs w:val="22"/>
            <w:rtl w:val="0"/>
            <w:lang w:val="de-DE"/>
          </w:rPr>
          <w:delText xml:space="preserve">ckt mein Kind Dein steinern Haus,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34" w:date="2023-01-13T18:26:59Z" w:author="Jan Groh"/>
          <w:rStyle w:val="Ohne"/>
          <w:rFonts w:ascii="Garamond Premier Pro Caption" w:cs="Garamond Premier Pro Caption" w:hAnsi="Garamond Premier Pro Caption" w:eastAsia="Garamond Premier Pro Caption"/>
          <w:sz w:val="22"/>
          <w:szCs w:val="22"/>
        </w:rPr>
      </w:pPr>
      <w:del w:id="14035" w:date="2023-01-13T18:26:59Z" w:author="Jan Groh">
        <w:r>
          <w:rPr>
            <w:rStyle w:val="Ohne"/>
            <w:rFonts w:ascii="Garamond Premier Pro Caption" w:hAnsi="Garamond Premier Pro Caption"/>
            <w:sz w:val="22"/>
            <w:szCs w:val="22"/>
            <w:rtl w:val="0"/>
            <w:lang w:val="de-DE"/>
          </w:rPr>
          <w:delText>Nicht wie wohl sonst ein frischer Strau</w:delText>
        </w:r>
      </w:del>
      <w:del w:id="14036" w:date="2023-01-13T18:26:59Z" w:author="Jan Groh">
        <w:r>
          <w:rPr>
            <w:rStyle w:val="Ohne"/>
            <w:rFonts w:ascii="Garamond Premier Pro Caption" w:hAnsi="Garamond Premier Pro Caption" w:hint="default"/>
            <w:sz w:val="22"/>
            <w:szCs w:val="22"/>
            <w:rtl w:val="0"/>
            <w:lang w:val="de-DE"/>
          </w:rPr>
          <w:delText>ß</w:delText>
        </w:r>
      </w:del>
      <w:del w:id="14037" w:date="2023-01-13T18:26:59Z" w:author="Jan Groh">
        <w:r>
          <w:rPr>
            <w:rStyle w:val="Ohne"/>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38" w:date="2023-01-13T18:26:59Z" w:author="Jan Groh"/>
          <w:rStyle w:val="Ohne"/>
          <w:rFonts w:ascii="Garamond Premier Pro Caption" w:cs="Garamond Premier Pro Caption" w:hAnsi="Garamond Premier Pro Caption" w:eastAsia="Garamond Premier Pro Caption"/>
          <w:sz w:val="22"/>
          <w:szCs w:val="22"/>
        </w:rPr>
      </w:pPr>
      <w:del w:id="14039" w:date="2023-01-13T18:26:59Z" w:author="Jan Groh">
        <w:r>
          <w:rPr>
            <w:rStyle w:val="Ohne"/>
            <w:rFonts w:ascii="Garamond Premier Pro Caption" w:hAnsi="Garamond Premier Pro Caption"/>
            <w:sz w:val="22"/>
            <w:szCs w:val="22"/>
            <w:rtl w:val="0"/>
            <w:lang w:val="de-DE"/>
          </w:rPr>
          <w:delText xml:space="preserve">Welk sind die Blumen, welk die Hand,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40" w:date="2023-01-13T18:26:59Z" w:author="Jan Groh"/>
          <w:rStyle w:val="Ohne"/>
          <w:rFonts w:ascii="Garamond Premier Pro Caption" w:cs="Garamond Premier Pro Caption" w:hAnsi="Garamond Premier Pro Caption" w:eastAsia="Garamond Premier Pro Caption"/>
          <w:sz w:val="22"/>
          <w:szCs w:val="22"/>
        </w:rPr>
      </w:pPr>
      <w:del w:id="14041" w:date="2023-01-13T18:26:59Z" w:author="Jan Groh">
        <w:r>
          <w:rPr>
            <w:rStyle w:val="Ohne"/>
            <w:rFonts w:ascii="Garamond Premier Pro Caption" w:hAnsi="Garamond Premier Pro Caption"/>
            <w:sz w:val="22"/>
            <w:szCs w:val="22"/>
            <w:rtl w:val="0"/>
            <w:lang w:val="de-DE"/>
          </w:rPr>
          <w:delText>Die diese Bl</w:delText>
        </w:r>
      </w:del>
      <w:del w:id="14042" w:date="2023-01-13T18:26:59Z" w:author="Jan Groh">
        <w:r>
          <w:rPr>
            <w:rStyle w:val="Ohne"/>
            <w:rFonts w:ascii="Garamond Premier Pro Caption" w:hAnsi="Garamond Premier Pro Caption" w:hint="default"/>
            <w:sz w:val="22"/>
            <w:szCs w:val="22"/>
            <w:rtl w:val="0"/>
          </w:rPr>
          <w:delText>ü</w:delText>
        </w:r>
      </w:del>
      <w:del w:id="14043" w:date="2023-01-13T18:26:59Z" w:author="Jan Groh">
        <w:r>
          <w:rPr>
            <w:rStyle w:val="Ohne"/>
            <w:rFonts w:ascii="Garamond Premier Pro Caption" w:hAnsi="Garamond Premier Pro Caption"/>
            <w:sz w:val="22"/>
            <w:szCs w:val="22"/>
            <w:rtl w:val="0"/>
            <w:lang w:val="de-DE"/>
          </w:rPr>
          <w:delText>ten Dir gesandt.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4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45" w:date="2023-01-13T18:26:59Z" w:author="Jan Groh"/>
          <w:rStyle w:val="Ohne"/>
          <w:rFonts w:ascii="Garamond Premier Pro Italic" w:cs="Garamond Premier Pro Italic" w:hAnsi="Garamond Premier Pro Italic" w:eastAsia="Garamond Premier Pro Italic"/>
          <w:sz w:val="22"/>
          <w:szCs w:val="22"/>
        </w:rPr>
      </w:pPr>
      <w:del w:id="14046" w:date="2023-01-13T18:26:59Z" w:author="Jan Groh">
        <w:r>
          <w:rPr>
            <w:rStyle w:val="Ohne"/>
            <w:rFonts w:ascii="Garamond Premier Pro Italic" w:hAnsi="Garamond Premier Pro Italic"/>
            <w:sz w:val="22"/>
            <w:szCs w:val="22"/>
            <w:rtl w:val="0"/>
          </w:rPr>
          <w:delText>Alma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4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48" w:date="2023-01-13T18:26:59Z" w:author="Jan Groh"/>
          <w:rStyle w:val="Ohne"/>
          <w:rFonts w:ascii="Garamond Premier Pro Caption" w:cs="Garamond Premier Pro Caption" w:hAnsi="Garamond Premier Pro Caption" w:eastAsia="Garamond Premier Pro Caption"/>
          <w:sz w:val="22"/>
          <w:szCs w:val="22"/>
        </w:rPr>
      </w:pPr>
      <w:del w:id="14049" w:date="2023-01-13T18:26:59Z" w:author="Jan Groh">
        <w:r>
          <w:rPr>
            <w:rStyle w:val="Ohne"/>
            <w:rFonts w:ascii="Garamond Premier Pro Caption" w:hAnsi="Garamond Premier Pro Caption"/>
            <w:sz w:val="22"/>
            <w:szCs w:val="22"/>
            <w:rtl w:val="0"/>
            <w:lang w:val="de-DE"/>
          </w:rPr>
          <w:delText>Du hast mich sonst doch reich geschm</w:delText>
        </w:r>
      </w:del>
      <w:del w:id="14050" w:date="2023-01-13T18:26:59Z" w:author="Jan Groh">
        <w:r>
          <w:rPr>
            <w:rStyle w:val="Ohne"/>
            <w:rFonts w:ascii="Garamond Premier Pro Caption" w:hAnsi="Garamond Premier Pro Caption" w:hint="default"/>
            <w:sz w:val="22"/>
            <w:szCs w:val="22"/>
            <w:rtl w:val="0"/>
          </w:rPr>
          <w:delText>ü</w:delText>
        </w:r>
      </w:del>
      <w:del w:id="14051" w:date="2023-01-13T18:26:59Z" w:author="Jan Groh">
        <w:r>
          <w:rPr>
            <w:rStyle w:val="Ohne"/>
            <w:rFonts w:ascii="Garamond Premier Pro Caption" w:hAnsi="Garamond Premier Pro Caption"/>
            <w:sz w:val="22"/>
            <w:szCs w:val="22"/>
            <w:rtl w:val="0"/>
            <w:lang w:val="de-DE"/>
          </w:rPr>
          <w:delText xml:space="preserv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52" w:date="2023-01-13T18:26:59Z" w:author="Jan Groh"/>
          <w:rStyle w:val="Ohne"/>
          <w:rFonts w:ascii="Garamond Premier Pro Caption" w:cs="Garamond Premier Pro Caption" w:hAnsi="Garamond Premier Pro Caption" w:eastAsia="Garamond Premier Pro Caption"/>
          <w:sz w:val="22"/>
          <w:szCs w:val="22"/>
        </w:rPr>
      </w:pPr>
      <w:del w:id="14053" w:date="2023-01-13T18:26:59Z" w:author="Jan Groh">
        <w:r>
          <w:rPr>
            <w:rStyle w:val="Ohne"/>
            <w:rFonts w:ascii="Garamond Premier Pro Caption" w:hAnsi="Garamond Premier Pro Caption"/>
            <w:sz w:val="22"/>
            <w:szCs w:val="22"/>
            <w:rtl w:val="0"/>
            <w:lang w:val="de-DE"/>
          </w:rPr>
          <w:delText>Mir Kr</w:delText>
        </w:r>
      </w:del>
      <w:del w:id="14054" w:date="2023-01-13T18:26:59Z" w:author="Jan Groh">
        <w:r>
          <w:rPr>
            <w:rStyle w:val="Ohne"/>
            <w:rFonts w:ascii="Garamond Premier Pro Caption" w:hAnsi="Garamond Premier Pro Caption" w:hint="default"/>
            <w:sz w:val="22"/>
            <w:szCs w:val="22"/>
            <w:rtl w:val="0"/>
          </w:rPr>
          <w:delText>ä</w:delText>
        </w:r>
      </w:del>
      <w:del w:id="14055" w:date="2023-01-13T18:26:59Z" w:author="Jan Groh">
        <w:r>
          <w:rPr>
            <w:rStyle w:val="Ohne"/>
            <w:rFonts w:ascii="Garamond Premier Pro Caption" w:hAnsi="Garamond Premier Pro Caption"/>
            <w:sz w:val="22"/>
            <w:szCs w:val="22"/>
            <w:rtl w:val="0"/>
            <w:lang w:val="de-DE"/>
          </w:rPr>
          <w:delText>nze auf die Stirn gedr</w:delText>
        </w:r>
      </w:del>
      <w:del w:id="14056" w:date="2023-01-13T18:26:59Z" w:author="Jan Groh">
        <w:r>
          <w:rPr>
            <w:rStyle w:val="Ohne"/>
            <w:rFonts w:ascii="Garamond Premier Pro Caption" w:hAnsi="Garamond Premier Pro Caption" w:hint="default"/>
            <w:sz w:val="22"/>
            <w:szCs w:val="22"/>
            <w:rtl w:val="0"/>
          </w:rPr>
          <w:delText>ü</w:delText>
        </w:r>
      </w:del>
      <w:del w:id="14057" w:date="2023-01-13T18:26:59Z" w:author="Jan Groh">
        <w:r>
          <w:rPr>
            <w:rStyle w:val="Ohne"/>
            <w:rFonts w:ascii="Garamond Premier Pro Caption" w:hAnsi="Garamond Premier Pro Caption"/>
            <w:sz w:val="22"/>
            <w:szCs w:val="22"/>
            <w:rtl w:val="0"/>
            <w:lang w:val="de-DE"/>
          </w:rPr>
          <w:delText xml:space="preserve">ckt,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58" w:date="2023-01-13T18:26:59Z" w:author="Jan Groh"/>
          <w:rStyle w:val="Ohne"/>
          <w:rFonts w:ascii="Garamond Premier Pro Caption" w:cs="Garamond Premier Pro Caption" w:hAnsi="Garamond Premier Pro Caption" w:eastAsia="Garamond Premier Pro Caption"/>
          <w:sz w:val="22"/>
          <w:szCs w:val="22"/>
        </w:rPr>
      </w:pPr>
      <w:del w:id="14059" w:date="2023-01-13T18:26:59Z" w:author="Jan Groh">
        <w:r>
          <w:rPr>
            <w:rStyle w:val="Ohne"/>
            <w:rFonts w:ascii="Garamond Premier Pro Caption" w:hAnsi="Garamond Premier Pro Caption"/>
            <w:sz w:val="22"/>
            <w:szCs w:val="22"/>
            <w:rtl w:val="0"/>
            <w:lang w:val="de-DE"/>
          </w:rPr>
          <w:delText xml:space="preserve">Warum dort, wo Gottes Luft,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60" w:date="2023-01-13T18:26:59Z" w:author="Jan Groh"/>
          <w:rStyle w:val="Ohne"/>
          <w:rFonts w:ascii="Garamond Premier Pro Caption" w:cs="Garamond Premier Pro Caption" w:hAnsi="Garamond Premier Pro Caption" w:eastAsia="Garamond Premier Pro Caption"/>
          <w:sz w:val="22"/>
          <w:szCs w:val="22"/>
        </w:rPr>
      </w:pPr>
      <w:del w:id="14061" w:date="2023-01-13T18:26:59Z" w:author="Jan Groh">
        <w:r>
          <w:rPr>
            <w:rStyle w:val="Ohne"/>
            <w:rFonts w:ascii="Garamond Premier Pro Caption" w:hAnsi="Garamond Premier Pro Caption"/>
            <w:sz w:val="22"/>
            <w:szCs w:val="22"/>
            <w:rtl w:val="0"/>
            <w:lang w:val="de-DE"/>
          </w:rPr>
          <w:delText xml:space="preserve">Durchzieht der Goldorangen Duft,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62" w:date="2023-01-13T18:26:59Z" w:author="Jan Groh"/>
          <w:rStyle w:val="Ohne"/>
          <w:rFonts w:ascii="Garamond Premier Pro Caption" w:cs="Garamond Premier Pro Caption" w:hAnsi="Garamond Premier Pro Caption" w:eastAsia="Garamond Premier Pro Caption"/>
          <w:sz w:val="22"/>
          <w:szCs w:val="22"/>
        </w:rPr>
      </w:pPr>
      <w:del w:id="14063" w:date="2023-01-13T18:26:59Z" w:author="Jan Groh">
        <w:r>
          <w:rPr>
            <w:rStyle w:val="Ohne"/>
            <w:rFonts w:ascii="Garamond Premier Pro Caption" w:hAnsi="Garamond Premier Pro Caption"/>
            <w:sz w:val="22"/>
            <w:szCs w:val="22"/>
            <w:rtl w:val="0"/>
            <w:lang w:val="de-DE"/>
          </w:rPr>
          <w:delText>Wo Rose vom Gem</w:delText>
        </w:r>
      </w:del>
      <w:del w:id="14064" w:date="2023-01-13T18:26:59Z" w:author="Jan Groh">
        <w:r>
          <w:rPr>
            <w:rStyle w:val="Ohne"/>
            <w:rFonts w:ascii="Garamond Premier Pro Caption" w:hAnsi="Garamond Premier Pro Caption" w:hint="default"/>
            <w:sz w:val="22"/>
            <w:szCs w:val="22"/>
            <w:rtl w:val="0"/>
          </w:rPr>
          <w:delText>ä</w:delText>
        </w:r>
      </w:del>
      <w:del w:id="14065" w:date="2023-01-13T18:26:59Z" w:author="Jan Groh">
        <w:r>
          <w:rPr>
            <w:rStyle w:val="Ohne"/>
            <w:rFonts w:ascii="Garamond Premier Pro Caption" w:hAnsi="Garamond Premier Pro Caption"/>
            <w:sz w:val="22"/>
            <w:szCs w:val="22"/>
            <w:rtl w:val="0"/>
            <w:lang w:val="de-DE"/>
          </w:rPr>
          <w:delText>uer st</w:delText>
        </w:r>
      </w:del>
      <w:del w:id="14066" w:date="2023-01-13T18:26:59Z" w:author="Jan Groh">
        <w:r>
          <w:rPr>
            <w:rStyle w:val="Ohne"/>
            <w:rFonts w:ascii="Garamond Premier Pro Caption" w:hAnsi="Garamond Premier Pro Caption" w:hint="default"/>
            <w:sz w:val="22"/>
            <w:szCs w:val="22"/>
            <w:rtl w:val="0"/>
          </w:rPr>
          <w:delText>ü</w:delText>
        </w:r>
      </w:del>
      <w:del w:id="14067" w:date="2023-01-13T18:26:59Z" w:author="Jan Groh">
        <w:r>
          <w:rPr>
            <w:rStyle w:val="Ohne"/>
            <w:rFonts w:ascii="Garamond Premier Pro Caption" w:hAnsi="Garamond Premier Pro Caption"/>
            <w:sz w:val="22"/>
            <w:szCs w:val="22"/>
            <w:rtl w:val="0"/>
            <w:lang w:val="de-DE"/>
          </w:rPr>
          <w:delText xml:space="preserve">rzt,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68" w:date="2023-01-13T18:26:59Z" w:author="Jan Groh"/>
          <w:rStyle w:val="Ohne"/>
          <w:rFonts w:ascii="Garamond Premier Pro Caption" w:cs="Garamond Premier Pro Caption" w:hAnsi="Garamond Premier Pro Caption" w:eastAsia="Garamond Premier Pro Caption"/>
          <w:sz w:val="22"/>
          <w:szCs w:val="22"/>
        </w:rPr>
      </w:pPr>
      <w:del w:id="14069" w:date="2023-01-13T18:26:59Z" w:author="Jan Groh">
        <w:r>
          <w:rPr>
            <w:rStyle w:val="Ohne"/>
            <w:rFonts w:ascii="Garamond Premier Pro Caption" w:hAnsi="Garamond Premier Pro Caption"/>
            <w:sz w:val="22"/>
            <w:szCs w:val="22"/>
            <w:rtl w:val="0"/>
            <w:lang w:val="de-DE"/>
          </w:rPr>
          <w:delText>Durch Farb und Duft den Winter k</w:delText>
        </w:r>
      </w:del>
      <w:del w:id="14070" w:date="2023-01-13T18:26:59Z" w:author="Jan Groh">
        <w:r>
          <w:rPr>
            <w:rStyle w:val="Ohne"/>
            <w:rFonts w:ascii="Garamond Premier Pro Caption" w:hAnsi="Garamond Premier Pro Caption" w:hint="default"/>
            <w:sz w:val="22"/>
            <w:szCs w:val="22"/>
            <w:rtl w:val="0"/>
          </w:rPr>
          <w:delText>ü</w:delText>
        </w:r>
      </w:del>
      <w:del w:id="14071" w:date="2023-01-13T18:26:59Z" w:author="Jan Groh">
        <w:r>
          <w:rPr>
            <w:rStyle w:val="Ohne"/>
            <w:rFonts w:ascii="Garamond Premier Pro Caption" w:hAnsi="Garamond Premier Pro Caption"/>
            <w:sz w:val="22"/>
            <w:szCs w:val="22"/>
            <w:rtl w:val="0"/>
            <w:lang w:val="de-DE"/>
          </w:rPr>
          <w:delText xml:space="preserve">rzt,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72" w:date="2023-01-13T18:26:59Z" w:author="Jan Groh"/>
          <w:rStyle w:val="Ohne"/>
          <w:rFonts w:ascii="Garamond Premier Pro Caption" w:cs="Garamond Premier Pro Caption" w:hAnsi="Garamond Premier Pro Caption" w:eastAsia="Garamond Premier Pro Caption"/>
          <w:sz w:val="22"/>
          <w:szCs w:val="22"/>
        </w:rPr>
      </w:pPr>
      <w:del w:id="14073" w:date="2023-01-13T18:26:59Z" w:author="Jan Groh">
        <w:r>
          <w:rPr>
            <w:rStyle w:val="Ohne"/>
            <w:rFonts w:ascii="Garamond Premier Pro Caption" w:hAnsi="Garamond Premier Pro Caption"/>
            <w:sz w:val="22"/>
            <w:szCs w:val="22"/>
            <w:rtl w:val="0"/>
            <w:lang w:val="de-DE"/>
          </w:rPr>
          <w:delText>Wo Myrthe auf die T</w:delText>
        </w:r>
      </w:del>
      <w:del w:id="14074" w:date="2023-01-13T18:26:59Z" w:author="Jan Groh">
        <w:r>
          <w:rPr>
            <w:rStyle w:val="Ohne"/>
            <w:rFonts w:ascii="Garamond Premier Pro Caption" w:hAnsi="Garamond Premier Pro Caption" w:hint="default"/>
            <w:sz w:val="22"/>
            <w:szCs w:val="22"/>
            <w:rtl w:val="0"/>
          </w:rPr>
          <w:delText>ü</w:delText>
        </w:r>
      </w:del>
      <w:del w:id="14075" w:date="2023-01-13T18:26:59Z" w:author="Jan Groh">
        <w:r>
          <w:rPr>
            <w:rStyle w:val="Ohne"/>
            <w:rFonts w:ascii="Garamond Premier Pro Caption" w:hAnsi="Garamond Premier Pro Caption"/>
            <w:sz w:val="22"/>
            <w:szCs w:val="22"/>
            <w:rtl w:val="0"/>
            <w:lang w:val="de-DE"/>
          </w:rPr>
          <w:delText xml:space="preserve">rme steigt,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76" w:date="2023-01-13T18:26:59Z" w:author="Jan Groh"/>
          <w:rStyle w:val="Ohne"/>
          <w:rFonts w:ascii="Garamond Premier Pro Caption" w:cs="Garamond Premier Pro Caption" w:hAnsi="Garamond Premier Pro Caption" w:eastAsia="Garamond Premier Pro Caption"/>
          <w:sz w:val="22"/>
          <w:szCs w:val="22"/>
        </w:rPr>
      </w:pPr>
      <w:del w:id="14077" w:date="2023-01-13T18:26:59Z" w:author="Jan Groh">
        <w:r>
          <w:rPr>
            <w:rStyle w:val="Ohne"/>
            <w:rFonts w:ascii="Garamond Premier Pro Caption" w:hAnsi="Garamond Premier Pro Caption"/>
            <w:sz w:val="22"/>
            <w:szCs w:val="22"/>
            <w:rtl w:val="0"/>
            <w:lang w:val="de-DE"/>
          </w:rPr>
          <w:delText xml:space="preserve">Sich frauengleich herunterneigt,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78" w:date="2023-01-13T18:26:59Z" w:author="Jan Groh"/>
          <w:rStyle w:val="Ohne"/>
          <w:rFonts w:ascii="Garamond Premier Pro Caption" w:cs="Garamond Premier Pro Caption" w:hAnsi="Garamond Premier Pro Caption" w:eastAsia="Garamond Premier Pro Caption"/>
          <w:sz w:val="22"/>
          <w:szCs w:val="22"/>
        </w:rPr>
      </w:pPr>
      <w:del w:id="14079" w:date="2023-01-13T18:26:59Z" w:author="Jan Groh">
        <w:r>
          <w:rPr>
            <w:rStyle w:val="Ohne"/>
            <w:rFonts w:ascii="Garamond Premier Pro Caption" w:hAnsi="Garamond Premier Pro Caption"/>
            <w:sz w:val="22"/>
            <w:szCs w:val="22"/>
            <w:rtl w:val="0"/>
            <w:lang w:val="de-DE"/>
          </w:rPr>
          <w:delText xml:space="preserve">Wo Oleander hoch sich hebt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80" w:date="2023-01-13T18:26:59Z" w:author="Jan Groh"/>
          <w:rStyle w:val="Ohne"/>
          <w:rFonts w:ascii="Garamond Premier Pro Caption" w:cs="Garamond Premier Pro Caption" w:hAnsi="Garamond Premier Pro Caption" w:eastAsia="Garamond Premier Pro Caption"/>
          <w:sz w:val="22"/>
          <w:szCs w:val="22"/>
        </w:rPr>
      </w:pPr>
      <w:del w:id="14081" w:date="2023-01-13T18:26:59Z" w:author="Jan Groh">
        <w:r>
          <w:rPr>
            <w:rStyle w:val="Ohne"/>
            <w:rFonts w:ascii="Garamond Premier Pro Caption" w:hAnsi="Garamond Premier Pro Caption"/>
            <w:sz w:val="22"/>
            <w:szCs w:val="22"/>
            <w:rtl w:val="0"/>
            <w:lang w:val="de-DE"/>
          </w:rPr>
          <w:delText>Wie forschend nach dem Fr</w:delText>
        </w:r>
      </w:del>
      <w:del w:id="14082" w:date="2023-01-13T18:26:59Z" w:author="Jan Groh">
        <w:r>
          <w:rPr>
            <w:rStyle w:val="Ohne"/>
            <w:rFonts w:ascii="Garamond Premier Pro Caption" w:hAnsi="Garamond Premier Pro Caption" w:hint="default"/>
            <w:sz w:val="22"/>
            <w:szCs w:val="22"/>
            <w:rtl w:val="0"/>
          </w:rPr>
          <w:delText>ü</w:delText>
        </w:r>
      </w:del>
      <w:del w:id="14083" w:date="2023-01-13T18:26:59Z" w:author="Jan Groh">
        <w:r>
          <w:rPr>
            <w:rStyle w:val="Ohne"/>
            <w:rFonts w:ascii="Garamond Premier Pro Caption" w:hAnsi="Garamond Premier Pro Caption"/>
            <w:sz w:val="22"/>
            <w:szCs w:val="22"/>
            <w:rtl w:val="0"/>
            <w:lang w:val="de-DE"/>
          </w:rPr>
          <w:delText xml:space="preserve">hling strebt, </w:delText>
        </w:r>
      </w:del>
      <w:del w:id="14084" w:date="2023-01-13T18:26:59Z" w:author="Jan Groh">
        <w:r>
          <w:rPr>
            <w:rStyle w:val="Ohne"/>
            <w:rFonts w:ascii="Garamond Premier Pro Caption" w:hAnsi="Garamond Premier Pro Caption" w:hint="default"/>
            <w:sz w:val="22"/>
            <w:szCs w:val="22"/>
            <w:rtl w:val="0"/>
          </w:rPr>
          <w:delText xml:space="preserve">– </w:delText>
        </w:r>
      </w:del>
      <w:del w:id="14085" w:date="2023-01-13T18:26:59Z" w:author="Jan Groh">
        <w:r>
          <w:rPr>
            <w:rStyle w:val="Ohne"/>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86" w:date="2023-01-13T18:26:59Z" w:author="Jan Groh"/>
          <w:rStyle w:val="Ohne"/>
          <w:rFonts w:ascii="Garamond Premier Pro Caption" w:cs="Garamond Premier Pro Caption" w:hAnsi="Garamond Premier Pro Caption" w:eastAsia="Garamond Premier Pro Caption"/>
          <w:sz w:val="22"/>
          <w:szCs w:val="22"/>
        </w:rPr>
      </w:pPr>
      <w:del w:id="14087" w:date="2023-01-13T18:26:59Z" w:author="Jan Groh">
        <w:r>
          <w:rPr>
            <w:rStyle w:val="Ohne"/>
            <w:rFonts w:ascii="Garamond Premier Pro Caption" w:hAnsi="Garamond Premier Pro Caption"/>
            <w:sz w:val="22"/>
            <w:szCs w:val="22"/>
            <w:rtl w:val="0"/>
            <w:lang w:val="de-DE"/>
          </w:rPr>
          <w:delText>Warum von dort den welken Gru</w:delText>
        </w:r>
      </w:del>
      <w:del w:id="14088" w:date="2023-01-13T18:26:59Z" w:author="Jan Groh">
        <w:r>
          <w:rPr>
            <w:rStyle w:val="Ohne"/>
            <w:rFonts w:ascii="Garamond Premier Pro Caption" w:hAnsi="Garamond Premier Pro Caption" w:hint="default"/>
            <w:sz w:val="22"/>
            <w:szCs w:val="22"/>
            <w:rtl w:val="0"/>
            <w:lang w:val="de-DE"/>
          </w:rPr>
          <w:delText>ß</w:delText>
        </w:r>
      </w:del>
      <w:del w:id="14089" w:date="2023-01-13T18:26:59Z" w:author="Jan Groh">
        <w:r>
          <w:rPr>
            <w:rStyle w:val="Ohne"/>
            <w:rFonts w:ascii="Garamond Premier Pro Caption" w:hAnsi="Garamond Premier Pro Caption"/>
            <w:sz w:val="22"/>
            <w:szCs w:val="22"/>
            <w:rtl w:val="0"/>
            <w:lang w:val="zh-TW" w:eastAsia="zh-TW"/>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9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91" w:date="2023-01-13T18:26:59Z" w:author="Jan Groh"/>
          <w:rStyle w:val="Ohne"/>
          <w:rFonts w:ascii="Garamond Premier Pro Italic" w:cs="Garamond Premier Pro Italic" w:hAnsi="Garamond Premier Pro Italic" w:eastAsia="Garamond Premier Pro Italic"/>
          <w:sz w:val="22"/>
          <w:szCs w:val="22"/>
        </w:rPr>
      </w:pPr>
      <w:del w:id="14092" w:date="2023-01-13T18:26:59Z" w:author="Jan Groh">
        <w:r>
          <w:rPr>
            <w:rStyle w:val="Ohne"/>
            <w:rFonts w:ascii="Garamond Premier Pro Italic" w:hAnsi="Garamond Premier Pro Italic"/>
            <w:sz w:val="22"/>
            <w:szCs w:val="22"/>
            <w:rtl w:val="0"/>
            <w:lang w:val="de-DE"/>
          </w:rPr>
          <w:delText>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9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094" w:date="2023-01-13T18:26:59Z" w:author="Jan Groh"/>
          <w:rStyle w:val="Ohne"/>
          <w:rFonts w:ascii="Garamond Premier Pro Caption" w:cs="Garamond Premier Pro Caption" w:hAnsi="Garamond Premier Pro Caption" w:eastAsia="Garamond Premier Pro Caption"/>
          <w:sz w:val="22"/>
          <w:szCs w:val="22"/>
        </w:rPr>
      </w:pPr>
      <w:del w:id="14095" w:date="2023-01-13T18:26:59Z" w:author="Jan Groh">
        <w:r>
          <w:rPr>
            <w:rStyle w:val="Ohne"/>
            <w:rFonts w:ascii="Garamond Premier Pro Caption" w:hAnsi="Garamond Premier Pro Caption"/>
            <w:sz w:val="22"/>
            <w:szCs w:val="22"/>
            <w:rtl w:val="0"/>
            <w:lang w:val="de-DE"/>
          </w:rPr>
          <w:delText>Mein Kind ertr</w:delText>
        </w:r>
      </w:del>
      <w:del w:id="14096" w:date="2023-01-13T18:26:59Z" w:author="Jan Groh">
        <w:r>
          <w:rPr>
            <w:rStyle w:val="Ohne"/>
            <w:rFonts w:ascii="Garamond Premier Pro Caption" w:hAnsi="Garamond Premier Pro Caption" w:hint="default"/>
            <w:sz w:val="22"/>
            <w:szCs w:val="22"/>
            <w:rtl w:val="0"/>
          </w:rPr>
          <w:delText>ä</w:delText>
        </w:r>
      </w:del>
      <w:del w:id="14097" w:date="2023-01-13T18:26:59Z" w:author="Jan Groh">
        <w:r>
          <w:rPr>
            <w:rStyle w:val="Ohne"/>
            <w:rFonts w:ascii="Garamond Premier Pro Caption" w:hAnsi="Garamond Premier Pro Caption"/>
            <w:sz w:val="22"/>
            <w:szCs w:val="22"/>
            <w:rtl w:val="0"/>
            <w:lang w:val="de-DE"/>
          </w:rPr>
          <w:delText>gt der Mutter Ku</w:delText>
        </w:r>
      </w:del>
      <w:del w:id="14098" w:date="2023-01-13T18:26:59Z" w:author="Jan Groh">
        <w:r>
          <w:rPr>
            <w:rStyle w:val="Ohne"/>
            <w:rFonts w:ascii="Garamond Premier Pro Caption" w:hAnsi="Garamond Premier Pro Caption" w:hint="default"/>
            <w:sz w:val="22"/>
            <w:szCs w:val="22"/>
            <w:rtl w:val="0"/>
            <w:lang w:val="de-DE"/>
          </w:rPr>
          <w:delText>ß</w:delText>
        </w:r>
      </w:del>
      <w:del w:id="14099"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00" w:date="2023-01-13T18:26:59Z" w:author="Jan Groh"/>
          <w:rStyle w:val="Ohne"/>
          <w:rFonts w:ascii="Garamond Premier Pro Caption" w:cs="Garamond Premier Pro Caption" w:hAnsi="Garamond Premier Pro Caption" w:eastAsia="Garamond Premier Pro Caption"/>
          <w:sz w:val="22"/>
          <w:szCs w:val="22"/>
        </w:rPr>
      </w:pPr>
      <w:del w:id="14101" w:date="2023-01-13T18:26:59Z" w:author="Jan Groh">
        <w:r>
          <w:rPr>
            <w:rStyle w:val="Ohne"/>
            <w:rFonts w:ascii="Garamond Premier Pro Caption" w:hAnsi="Garamond Premier Pro Caption"/>
            <w:sz w:val="22"/>
            <w:szCs w:val="22"/>
            <w:rtl w:val="0"/>
            <w:lang w:val="de-DE"/>
          </w:rPr>
          <w:delText xml:space="preserve">Und ist von mir ein passend Bild,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02" w:date="2023-01-13T18:26:59Z" w:author="Jan Groh"/>
          <w:rStyle w:val="Ohne"/>
          <w:rFonts w:ascii="Garamond Premier Pro Caption" w:cs="Garamond Premier Pro Caption" w:hAnsi="Garamond Premier Pro Caption" w:eastAsia="Garamond Premier Pro Caption"/>
          <w:sz w:val="22"/>
          <w:szCs w:val="22"/>
        </w:rPr>
      </w:pPr>
      <w:del w:id="14103" w:date="2023-01-13T18:26:59Z" w:author="Jan Groh">
        <w:r>
          <w:rPr>
            <w:rStyle w:val="Ohne"/>
            <w:rFonts w:ascii="Garamond Premier Pro Caption" w:hAnsi="Garamond Premier Pro Caption"/>
            <w:sz w:val="22"/>
            <w:szCs w:val="22"/>
            <w:rtl w:val="0"/>
            <w:lang w:val="de-DE"/>
          </w:rPr>
          <w:delText>Wie meine Seele eingeh</w:delText>
        </w:r>
      </w:del>
      <w:del w:id="14104" w:date="2023-01-13T18:26:59Z" w:author="Jan Groh">
        <w:r>
          <w:rPr>
            <w:rStyle w:val="Ohne"/>
            <w:rFonts w:ascii="Garamond Premier Pro Caption" w:hAnsi="Garamond Premier Pro Caption" w:hint="default"/>
            <w:sz w:val="22"/>
            <w:szCs w:val="22"/>
            <w:rtl w:val="0"/>
          </w:rPr>
          <w:delText>ü</w:delText>
        </w:r>
      </w:del>
      <w:del w:id="14105" w:date="2023-01-13T18:26:59Z" w:author="Jan Groh">
        <w:r>
          <w:rPr>
            <w:rStyle w:val="Ohne"/>
            <w:rFonts w:ascii="Garamond Premier Pro Caption" w:hAnsi="Garamond Premier Pro Caption"/>
            <w:sz w:val="22"/>
            <w:szCs w:val="22"/>
            <w:rtl w:val="0"/>
          </w:rPr>
          <w:delText>llt.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06" w:date="2023-01-13T18:26:59Z" w:author="Jan Groh"/>
          <w:rStyle w:val="Ohne"/>
          <w:rFonts w:ascii="Garamond Premier Pro Caption" w:cs="Garamond Premier Pro Caption" w:hAnsi="Garamond Premier Pro Caption" w:eastAsia="Garamond Premier Pro Caption"/>
          <w:sz w:val="22"/>
          <w:szCs w:val="22"/>
        </w:rPr>
      </w:pPr>
      <w:del w:id="14107" w:date="2023-01-13T18:26:59Z" w:author="Jan Groh">
        <w:r>
          <w:rPr>
            <w:rStyle w:val="Ohne"/>
            <w:rFonts w:ascii="Garamond Premier Pro Caption" w:hAnsi="Garamond Premier Pro Caption"/>
            <w:sz w:val="22"/>
            <w:szCs w:val="22"/>
            <w:rtl w:val="0"/>
            <w:lang w:val="de-DE"/>
          </w:rPr>
          <w:delText>Du liebe Rose bl</w:delText>
        </w:r>
      </w:del>
      <w:del w:id="14108" w:date="2023-01-13T18:26:59Z" w:author="Jan Groh">
        <w:r>
          <w:rPr>
            <w:rStyle w:val="Ohne"/>
            <w:rFonts w:ascii="Garamond Premier Pro Caption" w:hAnsi="Garamond Premier Pro Caption" w:hint="default"/>
            <w:sz w:val="22"/>
            <w:szCs w:val="22"/>
            <w:rtl w:val="0"/>
          </w:rPr>
          <w:delText>ü</w:delText>
        </w:r>
      </w:del>
      <w:del w:id="14109" w:date="2023-01-13T18:26:59Z" w:author="Jan Groh">
        <w:r>
          <w:rPr>
            <w:rStyle w:val="Ohne"/>
            <w:rFonts w:ascii="Garamond Premier Pro Caption" w:hAnsi="Garamond Premier Pro Caption"/>
            <w:sz w:val="22"/>
            <w:szCs w:val="22"/>
            <w:rtl w:val="0"/>
            <w:lang w:val="de-DE"/>
          </w:rPr>
          <w:delText xml:space="preserve">hst nicht mehr,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10" w:date="2023-01-13T18:26:59Z" w:author="Jan Groh"/>
          <w:rStyle w:val="Ohne"/>
          <w:rFonts w:ascii="Garamond Premier Pro Caption" w:cs="Garamond Premier Pro Caption" w:hAnsi="Garamond Premier Pro Caption" w:eastAsia="Garamond Premier Pro Caption"/>
          <w:sz w:val="22"/>
          <w:szCs w:val="22"/>
        </w:rPr>
      </w:pPr>
      <w:del w:id="14111" w:date="2023-01-13T18:26:59Z" w:author="Jan Groh">
        <w:r>
          <w:rPr>
            <w:rStyle w:val="Ohne"/>
            <w:rFonts w:ascii="Garamond Premier Pro Caption" w:hAnsi="Garamond Premier Pro Caption"/>
            <w:sz w:val="22"/>
            <w:szCs w:val="22"/>
            <w:rtl w:val="0"/>
            <w:lang w:val="de-DE"/>
          </w:rPr>
          <w:delText xml:space="preserve">So ist die Welt mir blumenleer; </w:delText>
        </w:r>
      </w:del>
      <w:del w:id="14112" w:date="2023-01-13T18:26:59Z" w:author="Jan Groh">
        <w:r>
          <w:rPr>
            <w:rStyle w:val="Ohne"/>
            <w:rFonts w:ascii="Garamond Premier Pro Caption" w:hAnsi="Garamond Premier Pro Caption" w:hint="default"/>
            <w:sz w:val="22"/>
            <w:szCs w:val="22"/>
            <w:rtl w:val="0"/>
          </w:rPr>
          <w:delText xml:space="preserve">– –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13" w:date="2023-01-13T18:26:59Z" w:author="Jan Groh"/>
          <w:rStyle w:val="Ohne"/>
          <w:rFonts w:ascii="Garamond Premier Pro Caption" w:cs="Garamond Premier Pro Caption" w:hAnsi="Garamond Premier Pro Caption" w:eastAsia="Garamond Premier Pro Caption"/>
          <w:sz w:val="22"/>
          <w:szCs w:val="22"/>
        </w:rPr>
      </w:pPr>
      <w:del w:id="14114" w:date="2023-01-13T18:26:59Z" w:author="Jan Groh">
        <w:r>
          <w:rPr>
            <w:rStyle w:val="Ohne"/>
            <w:rFonts w:ascii="Garamond Premier Pro Caption" w:hAnsi="Garamond Premier Pro Caption"/>
            <w:sz w:val="22"/>
            <w:szCs w:val="22"/>
            <w:rtl w:val="0"/>
            <w:lang w:val="de-DE"/>
          </w:rPr>
          <w:delText xml:space="preserve">Du liebe Myrthe, schlank und fein,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15" w:date="2023-01-13T18:26:59Z" w:author="Jan Groh"/>
          <w:rStyle w:val="Ohne"/>
          <w:rFonts w:ascii="Garamond Premier Pro Caption" w:cs="Garamond Premier Pro Caption" w:hAnsi="Garamond Premier Pro Caption" w:eastAsia="Garamond Premier Pro Caption"/>
          <w:sz w:val="22"/>
          <w:szCs w:val="22"/>
        </w:rPr>
      </w:pPr>
      <w:del w:id="14116" w:date="2023-01-13T18:26:59Z" w:author="Jan Groh">
        <w:r>
          <w:rPr>
            <w:rStyle w:val="Ohne"/>
            <w:rFonts w:ascii="Garamond Premier Pro Caption" w:hAnsi="Garamond Premier Pro Caption"/>
            <w:sz w:val="22"/>
            <w:szCs w:val="22"/>
            <w:rtl w:val="0"/>
            <w:lang w:val="de-DE"/>
          </w:rPr>
          <w:delText>Gebrochen liegst im Toten-Schrein.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17" w:date="2023-01-13T18:26:59Z" w:author="Jan Groh"/>
          <w:rStyle w:val="Ohne"/>
          <w:rFonts w:ascii="Garamond Premier Pro Caption" w:cs="Garamond Premier Pro Caption" w:hAnsi="Garamond Premier Pro Caption" w:eastAsia="Garamond Premier Pro Caption"/>
          <w:sz w:val="22"/>
          <w:szCs w:val="22"/>
        </w:rPr>
      </w:pPr>
      <w:del w:id="14118" w:date="2023-01-13T18:26:59Z" w:author="Jan Groh">
        <w:r>
          <w:rPr>
            <w:rStyle w:val="Ohne"/>
            <w:rFonts w:ascii="Garamond Premier Pro Caption" w:hAnsi="Garamond Premier Pro Caption"/>
            <w:sz w:val="22"/>
            <w:szCs w:val="22"/>
            <w:rtl w:val="0"/>
            <w:lang w:val="de-DE"/>
          </w:rPr>
          <w:delText>Mein ganzer Fr</w:delText>
        </w:r>
      </w:del>
      <w:del w:id="14119" w:date="2023-01-13T18:26:59Z" w:author="Jan Groh">
        <w:r>
          <w:rPr>
            <w:rStyle w:val="Ohne"/>
            <w:rFonts w:ascii="Garamond Premier Pro Caption" w:hAnsi="Garamond Premier Pro Caption" w:hint="default"/>
            <w:sz w:val="22"/>
            <w:szCs w:val="22"/>
            <w:rtl w:val="0"/>
          </w:rPr>
          <w:delText>ü</w:delText>
        </w:r>
      </w:del>
      <w:del w:id="14120" w:date="2023-01-13T18:26:59Z" w:author="Jan Groh">
        <w:r>
          <w:rPr>
            <w:rStyle w:val="Ohne"/>
            <w:rFonts w:ascii="Garamond Premier Pro Caption" w:hAnsi="Garamond Premier Pro Caption"/>
            <w:sz w:val="22"/>
            <w:szCs w:val="22"/>
            <w:rtl w:val="0"/>
            <w:lang w:val="de-DE"/>
          </w:rPr>
          <w:delText xml:space="preserve">hling warst ja Du,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21" w:date="2023-01-13T18:26:59Z" w:author="Jan Groh"/>
          <w:rStyle w:val="Ohne"/>
          <w:rFonts w:ascii="Garamond Premier Pro Caption" w:cs="Garamond Premier Pro Caption" w:hAnsi="Garamond Premier Pro Caption" w:eastAsia="Garamond Premier Pro Caption"/>
          <w:sz w:val="22"/>
          <w:szCs w:val="22"/>
        </w:rPr>
      </w:pPr>
      <w:del w:id="14122" w:date="2023-01-13T18:26:59Z" w:author="Jan Groh">
        <w:r>
          <w:rPr>
            <w:rStyle w:val="Ohne"/>
            <w:rFonts w:ascii="Garamond Premier Pro Caption" w:hAnsi="Garamond Premier Pro Caption"/>
            <w:sz w:val="22"/>
            <w:szCs w:val="22"/>
            <w:rtl w:val="0"/>
            <w:lang w:val="de-DE"/>
          </w:rPr>
          <w:delText>Nun deckt der Erde Hand Dich zu.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23" w:date="2023-01-13T18:26:59Z" w:author="Jan Groh"/>
          <w:rStyle w:val="Ohne"/>
          <w:rFonts w:ascii="Garamond Premier Pro Caption" w:cs="Garamond Premier Pro Caption" w:hAnsi="Garamond Premier Pro Caption" w:eastAsia="Garamond Premier Pro Caption"/>
          <w:sz w:val="22"/>
          <w:szCs w:val="22"/>
        </w:rPr>
      </w:pPr>
      <w:del w:id="14124" w:date="2023-01-13T18:26:59Z" w:author="Jan Groh">
        <w:r>
          <w:rPr>
            <w:rStyle w:val="Ohne"/>
            <w:rFonts w:ascii="Garamond Premier Pro Caption" w:hAnsi="Garamond Premier Pro Caption"/>
            <w:sz w:val="22"/>
            <w:szCs w:val="22"/>
            <w:rtl w:val="0"/>
          </w:rPr>
          <w:delText>F</w:delText>
        </w:r>
      </w:del>
      <w:del w:id="14125" w:date="2023-01-13T18:26:59Z" w:author="Jan Groh">
        <w:r>
          <w:rPr>
            <w:rStyle w:val="Ohne"/>
            <w:rFonts w:ascii="Garamond Premier Pro Caption" w:hAnsi="Garamond Premier Pro Caption" w:hint="default"/>
            <w:sz w:val="22"/>
            <w:szCs w:val="22"/>
            <w:rtl w:val="0"/>
          </w:rPr>
          <w:delText>ü</w:delText>
        </w:r>
      </w:del>
      <w:del w:id="14126" w:date="2023-01-13T18:26:59Z" w:author="Jan Groh">
        <w:r>
          <w:rPr>
            <w:rStyle w:val="Ohne"/>
            <w:rFonts w:ascii="Garamond Premier Pro Caption" w:hAnsi="Garamond Premier Pro Caption"/>
            <w:sz w:val="22"/>
            <w:szCs w:val="22"/>
            <w:rtl w:val="0"/>
            <w:lang w:val="de-DE"/>
          </w:rPr>
          <w:delText>r mich gibt</w:delText>
        </w:r>
      </w:del>
      <w:del w:id="14127" w:date="2023-01-13T18:26:59Z" w:author="Jan Groh">
        <w:r>
          <w:rPr>
            <w:rStyle w:val="Ohne"/>
            <w:rFonts w:ascii="Garamond Premier Pro Caption" w:hAnsi="Garamond Premier Pro Caption" w:hint="default"/>
            <w:sz w:val="22"/>
            <w:szCs w:val="22"/>
            <w:rtl w:val="1"/>
          </w:rPr>
          <w:delText>’</w:delText>
        </w:r>
      </w:del>
      <w:del w:id="14128" w:date="2023-01-13T18:26:59Z" w:author="Jan Groh">
        <w:r>
          <w:rPr>
            <w:rStyle w:val="Ohne"/>
            <w:rFonts w:ascii="Garamond Premier Pro Caption" w:hAnsi="Garamond Premier Pro Caption"/>
            <w:sz w:val="22"/>
            <w:szCs w:val="22"/>
            <w:rtl w:val="0"/>
            <w:lang w:val="de-DE"/>
          </w:rPr>
          <w:delText>s keinen Fr</w:delText>
        </w:r>
      </w:del>
      <w:del w:id="14129" w:date="2023-01-13T18:26:59Z" w:author="Jan Groh">
        <w:r>
          <w:rPr>
            <w:rStyle w:val="Ohne"/>
            <w:rFonts w:ascii="Garamond Premier Pro Caption" w:hAnsi="Garamond Premier Pro Caption" w:hint="default"/>
            <w:sz w:val="22"/>
            <w:szCs w:val="22"/>
            <w:rtl w:val="0"/>
          </w:rPr>
          <w:delText>ü</w:delText>
        </w:r>
      </w:del>
      <w:del w:id="14130" w:date="2023-01-13T18:26:59Z" w:author="Jan Groh">
        <w:r>
          <w:rPr>
            <w:rStyle w:val="Ohne"/>
            <w:rFonts w:ascii="Garamond Premier Pro Caption" w:hAnsi="Garamond Premier Pro Caption"/>
            <w:sz w:val="22"/>
            <w:szCs w:val="22"/>
            <w:rtl w:val="0"/>
            <w:lang w:val="de-DE"/>
          </w:rPr>
          <w:delText xml:space="preserve">hling hier,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31" w:date="2023-01-13T18:26:59Z" w:author="Jan Groh"/>
          <w:rStyle w:val="Ohne"/>
          <w:rFonts w:ascii="Garamond Premier Pro Caption" w:cs="Garamond Premier Pro Caption" w:hAnsi="Garamond Premier Pro Caption" w:eastAsia="Garamond Premier Pro Caption"/>
          <w:sz w:val="22"/>
          <w:szCs w:val="22"/>
        </w:rPr>
      </w:pPr>
      <w:del w:id="14132" w:date="2023-01-13T18:26:59Z" w:author="Jan Groh">
        <w:r>
          <w:rPr>
            <w:rStyle w:val="Ohne"/>
            <w:rFonts w:ascii="Garamond Premier Pro Caption" w:hAnsi="Garamond Premier Pro Caption"/>
            <w:sz w:val="22"/>
            <w:szCs w:val="22"/>
            <w:rtl w:val="0"/>
            <w:lang w:val="de-DE"/>
          </w:rPr>
          <w:delText xml:space="preserve">Ein Gottesurteil nahm ihn mir,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33" w:date="2023-01-13T18:26:59Z" w:author="Jan Groh"/>
          <w:rStyle w:val="Ohne"/>
          <w:rFonts w:ascii="Garamond Premier Pro Caption" w:cs="Garamond Premier Pro Caption" w:hAnsi="Garamond Premier Pro Caption" w:eastAsia="Garamond Premier Pro Caption"/>
          <w:sz w:val="22"/>
          <w:szCs w:val="22"/>
        </w:rPr>
      </w:pPr>
      <w:del w:id="14134" w:date="2023-01-13T18:26:59Z" w:author="Jan Groh">
        <w:r>
          <w:rPr>
            <w:rStyle w:val="Ohne"/>
            <w:rFonts w:ascii="Garamond Premier Pro Caption" w:hAnsi="Garamond Premier Pro Caption"/>
            <w:sz w:val="22"/>
            <w:szCs w:val="22"/>
            <w:rtl w:val="0"/>
            <w:lang w:val="de-DE"/>
          </w:rPr>
          <w:delText>Und gab den ew</w:delText>
        </w:r>
      </w:del>
      <w:del w:id="14135" w:date="2023-01-13T18:26:59Z" w:author="Jan Groh">
        <w:r>
          <w:rPr>
            <w:rStyle w:val="Ohne"/>
            <w:rFonts w:ascii="Garamond Premier Pro Caption" w:hAnsi="Garamond Premier Pro Caption" w:hint="default"/>
            <w:sz w:val="22"/>
            <w:szCs w:val="22"/>
            <w:rtl w:val="1"/>
          </w:rPr>
          <w:delText>’</w:delText>
        </w:r>
      </w:del>
      <w:del w:id="14136" w:date="2023-01-13T18:26:59Z" w:author="Jan Groh">
        <w:r>
          <w:rPr>
            <w:rStyle w:val="Ohne"/>
            <w:rFonts w:ascii="Garamond Premier Pro Caption" w:hAnsi="Garamond Premier Pro Caption"/>
            <w:sz w:val="22"/>
            <w:szCs w:val="22"/>
            <w:rtl w:val="0"/>
            <w:lang w:val="de-DE"/>
          </w:rPr>
          <w:delText>gen Fr</w:delText>
        </w:r>
      </w:del>
      <w:del w:id="14137" w:date="2023-01-13T18:26:59Z" w:author="Jan Groh">
        <w:r>
          <w:rPr>
            <w:rStyle w:val="Ohne"/>
            <w:rFonts w:ascii="Garamond Premier Pro Caption" w:hAnsi="Garamond Premier Pro Caption" w:hint="default"/>
            <w:sz w:val="22"/>
            <w:szCs w:val="22"/>
            <w:rtl w:val="0"/>
          </w:rPr>
          <w:delText>ü</w:delText>
        </w:r>
      </w:del>
      <w:del w:id="14138" w:date="2023-01-13T18:26:59Z" w:author="Jan Groh">
        <w:r>
          <w:rPr>
            <w:rStyle w:val="Ohne"/>
            <w:rFonts w:ascii="Garamond Premier Pro Caption" w:hAnsi="Garamond Premier Pro Caption"/>
            <w:sz w:val="22"/>
            <w:szCs w:val="22"/>
            <w:rtl w:val="0"/>
            <w:lang w:val="en-US"/>
          </w:rPr>
          <w:delText xml:space="preserve">hling </w:delText>
        </w:r>
      </w:del>
      <w:del w:id="14139" w:date="2023-01-13T18:26:59Z" w:author="Jan Groh">
        <w:r>
          <w:rPr>
            <w:rStyle w:val="Ohne"/>
            <w:rFonts w:ascii="Garamond Premier Pro Caption" w:hAnsi="Garamond Premier Pro Caption" w:hint="default"/>
            <w:sz w:val="22"/>
            <w:szCs w:val="22"/>
            <w:rtl w:val="0"/>
          </w:rPr>
          <w:delText xml:space="preserve">– – </w:delText>
        </w:r>
      </w:del>
      <w:del w:id="14140" w:date="2023-01-13T18:26:59Z" w:author="Jan Groh">
        <w:r>
          <w:rPr>
            <w:rStyle w:val="Ohne"/>
            <w:rFonts w:ascii="Garamond Premier Pro Caption" w:hAnsi="Garamond Premier Pro Caption"/>
            <w:sz w:val="22"/>
            <w:szCs w:val="22"/>
            <w:rtl w:val="0"/>
            <w:lang w:val="de-DE"/>
          </w:rPr>
          <w:delText>Dir!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141" w:date="2023-01-13T18:26:59Z" w:author="Jan Groh"/>
          <w:rStyle w:val="Ohne"/>
          <w:rFonts w:ascii="Garamond Premier Pro Italic" w:cs="Garamond Premier Pro Italic" w:hAnsi="Garamond Premier Pro Italic" w:eastAsia="Garamond Premier Pro Italic"/>
          <w:sz w:val="22"/>
          <w:szCs w:val="22"/>
        </w:rPr>
      </w:pPr>
      <w:del w:id="14142" w:date="2023-01-13T18:26:59Z" w:author="Jan Groh">
        <w:r>
          <w:rPr>
            <w:rStyle w:val="Ohne"/>
            <w:rFonts w:ascii="Garamond Premier Pro Italic" w:hAnsi="Garamond Premier Pro Italic"/>
            <w:sz w:val="22"/>
            <w:szCs w:val="22"/>
            <w:rtl w:val="0"/>
            <w:lang w:val="de-DE"/>
          </w:rPr>
          <w:delText>Rom, den 12. Mai 1853.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14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14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45" w:date="2023-01-13T18:26:59Z" w:author="Jan Groh"/>
          <w:rStyle w:val="Ohne"/>
          <w:rFonts w:ascii="Garamond Premier Pro Italic" w:cs="Garamond Premier Pro Italic" w:hAnsi="Garamond Premier Pro Italic" w:eastAsia="Garamond Premier Pro Italic"/>
          <w:sz w:val="22"/>
          <w:szCs w:val="22"/>
        </w:rPr>
      </w:pPr>
      <w:del w:id="14146" w:date="2023-01-13T18:26:59Z" w:author="Jan Groh">
        <w:r>
          <w:rPr>
            <w:rStyle w:val="Ohne"/>
            <w:rFonts w:ascii="Garamond Premier Pro Italic" w:hAnsi="Garamond Premier Pro Italic"/>
            <w:sz w:val="22"/>
            <w:szCs w:val="22"/>
            <w:rtl w:val="0"/>
            <w:lang w:val="de-DE"/>
          </w:rPr>
          <w:delText>An Sterling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4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48" w:date="2023-01-13T18:26:59Z" w:author="Jan Groh"/>
          <w:rStyle w:val="Ohne"/>
          <w:rFonts w:ascii="Garamond Premier Pro Caption" w:cs="Garamond Premier Pro Caption" w:hAnsi="Garamond Premier Pro Caption" w:eastAsia="Garamond Premier Pro Caption"/>
          <w:sz w:val="22"/>
          <w:szCs w:val="22"/>
        </w:rPr>
      </w:pPr>
      <w:del w:id="14149" w:date="2023-01-13T18:26:59Z" w:author="Jan Groh">
        <w:r>
          <w:rPr>
            <w:rStyle w:val="Ohne"/>
            <w:rFonts w:ascii="Garamond Premier Pro Caption" w:hAnsi="Garamond Premier Pro Caption"/>
            <w:sz w:val="22"/>
            <w:szCs w:val="22"/>
            <w:rtl w:val="0"/>
            <w:lang w:val="de-DE"/>
          </w:rPr>
          <w:delText>Mein Herz! wo mu</w:delText>
        </w:r>
      </w:del>
      <w:del w:id="14150" w:date="2023-01-13T18:26:59Z" w:author="Jan Groh">
        <w:r>
          <w:rPr>
            <w:rStyle w:val="Ohne"/>
            <w:rFonts w:ascii="Garamond Premier Pro Caption" w:hAnsi="Garamond Premier Pro Caption" w:hint="default"/>
            <w:sz w:val="22"/>
            <w:szCs w:val="22"/>
            <w:rtl w:val="0"/>
            <w:lang w:val="de-DE"/>
          </w:rPr>
          <w:delText xml:space="preserve">ß </w:delText>
        </w:r>
      </w:del>
      <w:del w:id="14151" w:date="2023-01-13T18:26:59Z" w:author="Jan Groh">
        <w:r>
          <w:rPr>
            <w:rStyle w:val="Ohne"/>
            <w:rFonts w:ascii="Garamond Premier Pro Caption" w:hAnsi="Garamond Premier Pro Caption"/>
            <w:sz w:val="22"/>
            <w:szCs w:val="22"/>
            <w:rtl w:val="0"/>
            <w:lang w:val="de-DE"/>
          </w:rPr>
          <w:delText>ich Dich suchen?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52" w:date="2023-01-13T18:26:59Z" w:author="Jan Groh"/>
          <w:rStyle w:val="Ohne"/>
          <w:rFonts w:ascii="Garamond Premier Pro Caption" w:cs="Garamond Premier Pro Caption" w:hAnsi="Garamond Premier Pro Caption" w:eastAsia="Garamond Premier Pro Caption"/>
          <w:sz w:val="22"/>
          <w:szCs w:val="22"/>
        </w:rPr>
      </w:pPr>
      <w:del w:id="14153" w:date="2023-01-13T18:26:59Z" w:author="Jan Groh">
        <w:r>
          <w:rPr>
            <w:rStyle w:val="Ohne"/>
            <w:rFonts w:ascii="Garamond Premier Pro Caption" w:hAnsi="Garamond Premier Pro Caption"/>
            <w:sz w:val="22"/>
            <w:szCs w:val="22"/>
            <w:rtl w:val="0"/>
            <w:lang w:val="de-DE"/>
          </w:rPr>
          <w:delText>Wo weilt Deine liebe Gestalt?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54" w:date="2023-01-13T18:26:59Z" w:author="Jan Groh"/>
          <w:rStyle w:val="Ohne"/>
          <w:rFonts w:ascii="Garamond Premier Pro Caption" w:cs="Garamond Premier Pro Caption" w:hAnsi="Garamond Premier Pro Caption" w:eastAsia="Garamond Premier Pro Caption"/>
          <w:sz w:val="22"/>
          <w:szCs w:val="22"/>
        </w:rPr>
      </w:pPr>
      <w:del w:id="14155" w:date="2023-01-13T18:26:59Z" w:author="Jan Groh">
        <w:r>
          <w:rPr>
            <w:rStyle w:val="Ohne"/>
            <w:rFonts w:ascii="Garamond Premier Pro Caption" w:hAnsi="Garamond Premier Pro Caption"/>
            <w:sz w:val="22"/>
            <w:szCs w:val="22"/>
            <w:rtl w:val="0"/>
            <w:lang w:val="de-DE"/>
          </w:rPr>
          <w:delText>Euch frag</w:delText>
        </w:r>
      </w:del>
      <w:del w:id="14156" w:date="2023-01-13T18:26:59Z" w:author="Jan Groh">
        <w:r>
          <w:rPr>
            <w:rStyle w:val="Ohne"/>
            <w:rFonts w:ascii="Garamond Premier Pro Caption" w:hAnsi="Garamond Premier Pro Caption" w:hint="default"/>
            <w:sz w:val="22"/>
            <w:szCs w:val="22"/>
            <w:rtl w:val="1"/>
          </w:rPr>
          <w:delText xml:space="preserve">’ </w:delText>
        </w:r>
      </w:del>
      <w:del w:id="14157" w:date="2023-01-13T18:26:59Z" w:author="Jan Groh">
        <w:r>
          <w:rPr>
            <w:rStyle w:val="Ohne"/>
            <w:rFonts w:ascii="Garamond Premier Pro Caption" w:hAnsi="Garamond Premier Pro Caption"/>
            <w:sz w:val="22"/>
            <w:szCs w:val="22"/>
            <w:rtl w:val="0"/>
            <w:lang w:val="de-DE"/>
          </w:rPr>
          <w:delText xml:space="preserve">ich, deutsche Buchen,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58" w:date="2023-01-13T18:26:59Z" w:author="Jan Groh"/>
          <w:rStyle w:val="Ohne"/>
          <w:rFonts w:ascii="Garamond Premier Pro Caption" w:cs="Garamond Premier Pro Caption" w:hAnsi="Garamond Premier Pro Caption" w:eastAsia="Garamond Premier Pro Caption"/>
          <w:sz w:val="22"/>
          <w:szCs w:val="22"/>
        </w:rPr>
      </w:pPr>
      <w:del w:id="14159" w:date="2023-01-13T18:26:59Z" w:author="Jan Groh">
        <w:r>
          <w:rPr>
            <w:rStyle w:val="Ohne"/>
            <w:rFonts w:ascii="Garamond Premier Pro Caption" w:hAnsi="Garamond Premier Pro Caption"/>
            <w:sz w:val="22"/>
            <w:szCs w:val="22"/>
            <w:rtl w:val="0"/>
            <w:lang w:val="de-DE"/>
          </w:rPr>
          <w:delText>Dich, Englands Eichenwald!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60" w:date="2023-01-13T18:26:59Z" w:author="Jan Groh"/>
          <w:rStyle w:val="Ohne"/>
          <w:rFonts w:ascii="Garamond Premier Pro Caption" w:cs="Garamond Premier Pro Caption" w:hAnsi="Garamond Premier Pro Caption" w:eastAsia="Garamond Premier Pro Caption"/>
          <w:sz w:val="22"/>
          <w:szCs w:val="22"/>
        </w:rPr>
      </w:pPr>
      <w:del w:id="14161" w:date="2023-01-13T18:26:59Z" w:author="Jan Groh">
        <w:r>
          <w:rPr>
            <w:rStyle w:val="Ohne"/>
            <w:rFonts w:ascii="Garamond Premier Pro Caption" w:hAnsi="Garamond Premier Pro Caption"/>
            <w:sz w:val="22"/>
            <w:szCs w:val="22"/>
            <w:rtl w:val="0"/>
            <w:lang w:val="de-DE"/>
          </w:rPr>
          <w:delText xml:space="preserve">Die Palmen werden sich neigen,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62" w:date="2023-01-13T18:26:59Z" w:author="Jan Groh"/>
          <w:rStyle w:val="Ohne"/>
          <w:rFonts w:ascii="Garamond Premier Pro Caption" w:cs="Garamond Premier Pro Caption" w:hAnsi="Garamond Premier Pro Caption" w:eastAsia="Garamond Premier Pro Caption"/>
          <w:sz w:val="22"/>
          <w:szCs w:val="22"/>
        </w:rPr>
      </w:pPr>
      <w:del w:id="14163" w:date="2023-01-13T18:26:59Z" w:author="Jan Groh">
        <w:r>
          <w:rPr>
            <w:rStyle w:val="Ohne"/>
            <w:rFonts w:ascii="Garamond Premier Pro Caption" w:hAnsi="Garamond Premier Pro Caption"/>
            <w:sz w:val="22"/>
            <w:szCs w:val="22"/>
            <w:rtl w:val="0"/>
          </w:rPr>
          <w:delText>Gr</w:delText>
        </w:r>
      </w:del>
      <w:del w:id="14164" w:date="2023-01-13T18:26:59Z" w:author="Jan Groh">
        <w:r>
          <w:rPr>
            <w:rStyle w:val="Ohne"/>
            <w:rFonts w:ascii="Garamond Premier Pro Caption" w:hAnsi="Garamond Premier Pro Caption" w:hint="default"/>
            <w:sz w:val="22"/>
            <w:szCs w:val="22"/>
            <w:rtl w:val="0"/>
            <w:lang w:val="de-DE"/>
          </w:rPr>
          <w:delText>üß</w:delText>
        </w:r>
      </w:del>
      <w:del w:id="14165" w:date="2023-01-13T18:26:59Z" w:author="Jan Groh">
        <w:r>
          <w:rPr>
            <w:rStyle w:val="Ohne"/>
            <w:rFonts w:ascii="Garamond Premier Pro Caption" w:hAnsi="Garamond Premier Pro Caption"/>
            <w:sz w:val="22"/>
            <w:szCs w:val="22"/>
            <w:rtl w:val="0"/>
            <w:lang w:val="de-DE"/>
          </w:rPr>
          <w:delText>end zu Dir herab.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66" w:date="2023-01-13T18:26:59Z" w:author="Jan Groh"/>
          <w:rStyle w:val="Ohne"/>
          <w:rFonts w:ascii="Garamond Premier Pro Caption" w:cs="Garamond Premier Pro Caption" w:hAnsi="Garamond Premier Pro Caption" w:eastAsia="Garamond Premier Pro Caption"/>
          <w:sz w:val="22"/>
          <w:szCs w:val="22"/>
        </w:rPr>
      </w:pPr>
      <w:del w:id="14167" w:date="2023-01-13T18:26:59Z" w:author="Jan Groh">
        <w:r>
          <w:rPr>
            <w:rStyle w:val="Ohne"/>
            <w:rFonts w:ascii="Garamond Premier Pro Caption" w:hAnsi="Garamond Premier Pro Caption"/>
            <w:sz w:val="22"/>
            <w:szCs w:val="22"/>
            <w:rtl w:val="0"/>
            <w:lang w:val="de-DE"/>
          </w:rPr>
          <w:delText>Die Lotusblume wird steigen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68" w:date="2023-01-13T18:26:59Z" w:author="Jan Groh"/>
          <w:rStyle w:val="Ohne"/>
          <w:rFonts w:ascii="Garamond Premier Pro Caption" w:cs="Garamond Premier Pro Caption" w:hAnsi="Garamond Premier Pro Caption" w:eastAsia="Garamond Premier Pro Caption"/>
          <w:sz w:val="22"/>
          <w:szCs w:val="22"/>
        </w:rPr>
      </w:pPr>
      <w:del w:id="14169" w:date="2023-01-13T18:26:59Z" w:author="Jan Groh">
        <w:r>
          <w:rPr>
            <w:rStyle w:val="Ohne"/>
            <w:rFonts w:ascii="Garamond Premier Pro Caption" w:hAnsi="Garamond Premier Pro Caption"/>
            <w:sz w:val="22"/>
            <w:szCs w:val="22"/>
            <w:rtl w:val="0"/>
            <w:lang w:val="de-DE"/>
          </w:rPr>
          <w:delText>Aus ihrem Wellengrab.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70" w:date="2023-01-13T18:26:59Z" w:author="Jan Groh"/>
          <w:rStyle w:val="Ohne"/>
          <w:rFonts w:ascii="Garamond Premier Pro Caption" w:cs="Garamond Premier Pro Caption" w:hAnsi="Garamond Premier Pro Caption" w:eastAsia="Garamond Premier Pro Caption"/>
          <w:sz w:val="22"/>
          <w:szCs w:val="22"/>
        </w:rPr>
      </w:pPr>
      <w:del w:id="14171" w:date="2023-01-13T18:26:59Z" w:author="Jan Groh">
        <w:r>
          <w:rPr>
            <w:rStyle w:val="Ohne"/>
            <w:rFonts w:ascii="Garamond Premier Pro Caption" w:hAnsi="Garamond Premier Pro Caption"/>
            <w:sz w:val="22"/>
            <w:szCs w:val="22"/>
            <w:rtl w:val="0"/>
            <w:lang w:val="de-DE"/>
          </w:rPr>
          <w:delText>Du hebst wohl die Sternen-Augen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72" w:date="2023-01-13T18:26:59Z" w:author="Jan Groh"/>
          <w:rStyle w:val="Ohne"/>
          <w:rFonts w:ascii="Garamond Premier Pro Caption" w:cs="Garamond Premier Pro Caption" w:hAnsi="Garamond Premier Pro Caption" w:eastAsia="Garamond Premier Pro Caption"/>
          <w:sz w:val="22"/>
          <w:szCs w:val="22"/>
        </w:rPr>
      </w:pPr>
      <w:del w:id="14173" w:date="2023-01-13T18:26:59Z" w:author="Jan Groh">
        <w:r>
          <w:rPr>
            <w:rStyle w:val="Ohne"/>
            <w:rFonts w:ascii="Garamond Premier Pro Caption" w:hAnsi="Garamond Premier Pro Caption"/>
            <w:sz w:val="22"/>
            <w:szCs w:val="22"/>
            <w:rtl w:val="0"/>
            <w:lang w:val="de-DE"/>
          </w:rPr>
          <w:delText>Zu Indiens blauer Pracht.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74" w:date="2023-01-13T18:26:59Z" w:author="Jan Groh"/>
          <w:rStyle w:val="Ohne"/>
          <w:rFonts w:ascii="Garamond Premier Pro Caption" w:cs="Garamond Premier Pro Caption" w:hAnsi="Garamond Premier Pro Caption" w:eastAsia="Garamond Premier Pro Caption"/>
          <w:sz w:val="22"/>
          <w:szCs w:val="22"/>
        </w:rPr>
      </w:pPr>
      <w:del w:id="14175" w:date="2023-01-13T18:26:59Z" w:author="Jan Groh">
        <w:r>
          <w:rPr>
            <w:rStyle w:val="Ohne"/>
            <w:rFonts w:ascii="Garamond Premier Pro Caption" w:hAnsi="Garamond Premier Pro Caption"/>
            <w:sz w:val="22"/>
            <w:szCs w:val="22"/>
            <w:rtl w:val="0"/>
            <w:lang w:val="de-DE"/>
          </w:rPr>
          <w:delText xml:space="preserve">In Gottes Licht zu tauchen,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76" w:date="2023-01-13T18:26:59Z" w:author="Jan Groh"/>
          <w:rStyle w:val="Ohne"/>
          <w:rFonts w:ascii="Garamond Premier Pro Caption" w:cs="Garamond Premier Pro Caption" w:hAnsi="Garamond Premier Pro Caption" w:eastAsia="Garamond Premier Pro Caption"/>
          <w:sz w:val="22"/>
          <w:szCs w:val="22"/>
        </w:rPr>
      </w:pPr>
      <w:del w:id="14177" w:date="2023-01-13T18:26:59Z" w:author="Jan Groh">
        <w:r>
          <w:rPr>
            <w:rStyle w:val="Ohne"/>
            <w:rFonts w:ascii="Garamond Premier Pro Caption" w:hAnsi="Garamond Premier Pro Caption"/>
            <w:sz w:val="22"/>
            <w:szCs w:val="22"/>
            <w:rtl w:val="0"/>
            <w:lang w:val="de-DE"/>
          </w:rPr>
          <w:delText>Aus ird</w:delText>
        </w:r>
      </w:del>
      <w:del w:id="14178" w:date="2023-01-13T18:26:59Z" w:author="Jan Groh">
        <w:r>
          <w:rPr>
            <w:rStyle w:val="Ohne"/>
            <w:rFonts w:ascii="Garamond Premier Pro Caption" w:hAnsi="Garamond Premier Pro Caption" w:hint="default"/>
            <w:sz w:val="22"/>
            <w:szCs w:val="22"/>
            <w:rtl w:val="1"/>
          </w:rPr>
          <w:delText>’</w:delText>
        </w:r>
      </w:del>
      <w:del w:id="14179" w:date="2023-01-13T18:26:59Z" w:author="Jan Groh">
        <w:r>
          <w:rPr>
            <w:rStyle w:val="Ohne"/>
            <w:rFonts w:ascii="Garamond Premier Pro Caption" w:hAnsi="Garamond Premier Pro Caption"/>
            <w:sz w:val="22"/>
            <w:szCs w:val="22"/>
            <w:rtl w:val="0"/>
            <w:lang w:val="de-DE"/>
          </w:rPr>
          <w:delText>scher Geistesnacht.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80" w:date="2023-01-13T18:26:59Z" w:author="Jan Groh"/>
          <w:rStyle w:val="Ohne"/>
          <w:rFonts w:ascii="Garamond Premier Pro Caption" w:cs="Garamond Premier Pro Caption" w:hAnsi="Garamond Premier Pro Caption" w:eastAsia="Garamond Premier Pro Caption"/>
          <w:sz w:val="22"/>
          <w:szCs w:val="22"/>
        </w:rPr>
      </w:pPr>
      <w:del w:id="14181" w:date="2023-01-13T18:26:59Z" w:author="Jan Groh">
        <w:r>
          <w:rPr>
            <w:rStyle w:val="Ohne"/>
            <w:rFonts w:ascii="Garamond Premier Pro Caption" w:hAnsi="Garamond Premier Pro Caption"/>
            <w:sz w:val="22"/>
            <w:szCs w:val="22"/>
            <w:rtl w:val="0"/>
            <w:lang w:val="de-DE"/>
          </w:rPr>
          <w:delText>Dich bunte V</w:delText>
        </w:r>
      </w:del>
      <w:del w:id="14182" w:date="2023-01-13T18:26:59Z" w:author="Jan Groh">
        <w:r>
          <w:rPr>
            <w:rStyle w:val="Ohne"/>
            <w:rFonts w:ascii="Garamond Premier Pro Caption" w:hAnsi="Garamond Premier Pro Caption" w:hint="default"/>
            <w:sz w:val="22"/>
            <w:szCs w:val="22"/>
            <w:rtl w:val="0"/>
            <w:lang w:val="sv-SE"/>
          </w:rPr>
          <w:delText>ö</w:delText>
        </w:r>
      </w:del>
      <w:del w:id="14183" w:date="2023-01-13T18:26:59Z" w:author="Jan Groh">
        <w:r>
          <w:rPr>
            <w:rStyle w:val="Ohne"/>
            <w:rFonts w:ascii="Garamond Premier Pro Caption" w:hAnsi="Garamond Premier Pro Caption"/>
            <w:sz w:val="22"/>
            <w:szCs w:val="22"/>
            <w:rtl w:val="0"/>
            <w:lang w:val="de-DE"/>
          </w:rPr>
          <w:delText xml:space="preserve">gel umspielen,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84" w:date="2023-01-13T18:26:59Z" w:author="Jan Groh"/>
          <w:rStyle w:val="Ohne"/>
          <w:rFonts w:ascii="Garamond Premier Pro Caption" w:cs="Garamond Premier Pro Caption" w:hAnsi="Garamond Premier Pro Caption" w:eastAsia="Garamond Premier Pro Caption"/>
          <w:sz w:val="22"/>
          <w:szCs w:val="22"/>
        </w:rPr>
      </w:pPr>
      <w:del w:id="14185" w:date="2023-01-13T18:26:59Z" w:author="Jan Groh">
        <w:r>
          <w:rPr>
            <w:rStyle w:val="Ohne"/>
            <w:rFonts w:ascii="Garamond Premier Pro Caption" w:hAnsi="Garamond Premier Pro Caption"/>
            <w:sz w:val="22"/>
            <w:szCs w:val="22"/>
            <w:rtl w:val="0"/>
            <w:lang w:val="de-DE"/>
          </w:rPr>
          <w:delText>Mit gl</w:delText>
        </w:r>
      </w:del>
      <w:del w:id="14186" w:date="2023-01-13T18:26:59Z" w:author="Jan Groh">
        <w:r>
          <w:rPr>
            <w:rStyle w:val="Ohne"/>
            <w:rFonts w:ascii="Garamond Premier Pro Caption" w:hAnsi="Garamond Premier Pro Caption" w:hint="default"/>
            <w:sz w:val="22"/>
            <w:szCs w:val="22"/>
            <w:rtl w:val="0"/>
          </w:rPr>
          <w:delText>ü</w:delText>
        </w:r>
      </w:del>
      <w:del w:id="14187" w:date="2023-01-13T18:26:59Z" w:author="Jan Groh">
        <w:r>
          <w:rPr>
            <w:rStyle w:val="Ohne"/>
            <w:rFonts w:ascii="Garamond Premier Pro Caption" w:hAnsi="Garamond Premier Pro Caption"/>
            <w:sz w:val="22"/>
            <w:szCs w:val="22"/>
            <w:rtl w:val="0"/>
            <w:lang w:val="de-DE"/>
          </w:rPr>
          <w:delText>hender Farbenpracht.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88" w:date="2023-01-13T18:26:59Z" w:author="Jan Groh"/>
          <w:rStyle w:val="Ohne"/>
          <w:rFonts w:ascii="Garamond Premier Pro Caption" w:cs="Garamond Premier Pro Caption" w:hAnsi="Garamond Premier Pro Caption" w:eastAsia="Garamond Premier Pro Caption"/>
          <w:sz w:val="22"/>
          <w:szCs w:val="22"/>
        </w:rPr>
      </w:pPr>
      <w:del w:id="14189" w:date="2023-01-13T18:26:59Z" w:author="Jan Groh">
        <w:r>
          <w:rPr>
            <w:rStyle w:val="Ohne"/>
            <w:rFonts w:ascii="Garamond Premier Pro Caption" w:hAnsi="Garamond Premier Pro Caption"/>
            <w:sz w:val="22"/>
            <w:szCs w:val="22"/>
            <w:rtl w:val="0"/>
            <w:lang w:val="de-DE"/>
          </w:rPr>
          <w:delText>Die hei</w:delText>
        </w:r>
      </w:del>
      <w:del w:id="14190" w:date="2023-01-13T18:26:59Z" w:author="Jan Groh">
        <w:r>
          <w:rPr>
            <w:rStyle w:val="Ohne"/>
            <w:rFonts w:ascii="Garamond Premier Pro Caption" w:hAnsi="Garamond Premier Pro Caption" w:hint="default"/>
            <w:sz w:val="22"/>
            <w:szCs w:val="22"/>
            <w:rtl w:val="0"/>
            <w:lang w:val="de-DE"/>
          </w:rPr>
          <w:delText>ß</w:delText>
        </w:r>
      </w:del>
      <w:del w:id="14191" w:date="2023-01-13T18:26:59Z" w:author="Jan Groh">
        <w:r>
          <w:rPr>
            <w:rStyle w:val="Ohne"/>
            <w:rFonts w:ascii="Garamond Premier Pro Caption" w:hAnsi="Garamond Premier Pro Caption"/>
            <w:sz w:val="22"/>
            <w:szCs w:val="22"/>
            <w:rtl w:val="0"/>
            <w:lang w:val="de-DE"/>
          </w:rPr>
          <w:delText>e Stirn zu k</w:delText>
        </w:r>
      </w:del>
      <w:del w:id="14192" w:date="2023-01-13T18:26:59Z" w:author="Jan Groh">
        <w:r>
          <w:rPr>
            <w:rStyle w:val="Ohne"/>
            <w:rFonts w:ascii="Garamond Premier Pro Caption" w:hAnsi="Garamond Premier Pro Caption" w:hint="default"/>
            <w:sz w:val="22"/>
            <w:szCs w:val="22"/>
            <w:rtl w:val="0"/>
          </w:rPr>
          <w:delText>ü</w:delText>
        </w:r>
      </w:del>
      <w:del w:id="14193" w:date="2023-01-13T18:26:59Z" w:author="Jan Groh">
        <w:r>
          <w:rPr>
            <w:rStyle w:val="Ohne"/>
            <w:rFonts w:ascii="Garamond Premier Pro Caption" w:hAnsi="Garamond Premier Pro Caption"/>
            <w:sz w:val="22"/>
            <w:szCs w:val="22"/>
            <w:rtl w:val="0"/>
            <w:lang w:val="de-DE"/>
          </w:rPr>
          <w:delText xml:space="preserve">hlen,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194" w:date="2023-01-13T18:26:59Z" w:author="Jan Groh"/>
          <w:rStyle w:val="Ohne"/>
          <w:rFonts w:ascii="Garamond Premier Pro Caption" w:cs="Garamond Premier Pro Caption" w:hAnsi="Garamond Premier Pro Caption" w:eastAsia="Garamond Premier Pro Caption"/>
          <w:sz w:val="22"/>
          <w:szCs w:val="22"/>
        </w:rPr>
      </w:pPr>
      <w:del w:id="14195" w:date="2023-01-13T18:26:59Z" w:author="Jan Groh">
        <w:r>
          <w:rPr>
            <w:rStyle w:val="Ohne"/>
            <w:rFonts w:ascii="Garamond Premier Pro Caption" w:hAnsi="Garamond Premier Pro Caption"/>
            <w:sz w:val="22"/>
            <w:szCs w:val="22"/>
            <w:rtl w:val="0"/>
            <w:lang w:val="de-DE"/>
          </w:rPr>
          <w:delText>Sch</w:delText>
        </w:r>
      </w:del>
      <w:del w:id="14196" w:date="2023-01-13T18:26:59Z" w:author="Jan Groh">
        <w:r>
          <w:rPr>
            <w:rStyle w:val="Ohne"/>
            <w:rFonts w:ascii="Garamond Premier Pro Caption" w:hAnsi="Garamond Premier Pro Caption" w:hint="default"/>
            <w:sz w:val="22"/>
            <w:szCs w:val="22"/>
            <w:rtl w:val="0"/>
          </w:rPr>
          <w:delText>ü</w:delText>
        </w:r>
      </w:del>
      <w:del w:id="14197" w:date="2023-01-13T18:26:59Z" w:author="Jan Groh">
        <w:r>
          <w:rPr>
            <w:rStyle w:val="Ohne"/>
            <w:rFonts w:ascii="Garamond Premier Pro Caption" w:hAnsi="Garamond Premier Pro Caption"/>
            <w:sz w:val="22"/>
            <w:szCs w:val="22"/>
            <w:rtl w:val="0"/>
            <w:lang w:val="de-DE"/>
          </w:rPr>
          <w:delText>tzt Dich ein Bl</w:delText>
        </w:r>
      </w:del>
      <w:del w:id="14198" w:date="2023-01-13T18:26:59Z" w:author="Jan Groh">
        <w:r>
          <w:rPr>
            <w:rStyle w:val="Ohne"/>
            <w:rFonts w:ascii="Garamond Premier Pro Caption" w:hAnsi="Garamond Premier Pro Caption" w:hint="default"/>
            <w:sz w:val="22"/>
            <w:szCs w:val="22"/>
            <w:rtl w:val="0"/>
          </w:rPr>
          <w:delText>ä</w:delText>
        </w:r>
      </w:del>
      <w:del w:id="14199" w:date="2023-01-13T18:26:59Z" w:author="Jan Groh">
        <w:r>
          <w:rPr>
            <w:rStyle w:val="Ohne"/>
            <w:rFonts w:ascii="Garamond Premier Pro Caption" w:hAnsi="Garamond Premier Pro Caption"/>
            <w:sz w:val="22"/>
            <w:szCs w:val="22"/>
            <w:rtl w:val="0"/>
            <w:lang w:val="nl-NL"/>
          </w:rPr>
          <w:delText>tterdach.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00" w:date="2023-01-13T18:26:59Z" w:author="Jan Groh"/>
          <w:rStyle w:val="Ohne"/>
          <w:rFonts w:ascii="Garamond Premier Pro Caption" w:cs="Garamond Premier Pro Caption" w:hAnsi="Garamond Premier Pro Caption" w:eastAsia="Garamond Premier Pro Caption"/>
          <w:sz w:val="22"/>
          <w:szCs w:val="22"/>
        </w:rPr>
      </w:pPr>
      <w:del w:id="14201" w:date="2023-01-13T18:26:59Z" w:author="Jan Groh">
        <w:r>
          <w:rPr>
            <w:rStyle w:val="Ohne"/>
            <w:rFonts w:ascii="Garamond Premier Pro Caption" w:hAnsi="Garamond Premier Pro Caption"/>
            <w:sz w:val="22"/>
            <w:szCs w:val="22"/>
            <w:rtl w:val="0"/>
            <w:lang w:val="de-DE"/>
          </w:rPr>
          <w:delText xml:space="preserve">Doch wie? </w:delText>
        </w:r>
      </w:del>
      <w:del w:id="14202" w:date="2023-01-13T18:26:59Z" w:author="Jan Groh">
        <w:r>
          <w:rPr>
            <w:rStyle w:val="Ohne"/>
            <w:rFonts w:ascii="Garamond Premier Pro Caption" w:hAnsi="Garamond Premier Pro Caption" w:hint="default"/>
            <w:sz w:val="22"/>
            <w:szCs w:val="22"/>
            <w:rtl w:val="0"/>
          </w:rPr>
          <w:delText xml:space="preserve">– – </w:delText>
        </w:r>
      </w:del>
      <w:del w:id="14203" w:date="2023-01-13T18:26:59Z" w:author="Jan Groh">
        <w:r>
          <w:rPr>
            <w:rStyle w:val="Ohne"/>
            <w:rFonts w:ascii="Garamond Premier Pro Caption" w:hAnsi="Garamond Premier Pro Caption"/>
            <w:sz w:val="22"/>
            <w:szCs w:val="22"/>
            <w:rtl w:val="0"/>
            <w:lang w:val="de-DE"/>
          </w:rPr>
          <w:delText xml:space="preserve">ist es das falbe,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04" w:date="2023-01-13T18:26:59Z" w:author="Jan Groh"/>
          <w:rStyle w:val="Ohne"/>
          <w:rFonts w:ascii="Garamond Premier Pro Caption" w:cs="Garamond Premier Pro Caption" w:hAnsi="Garamond Premier Pro Caption" w:eastAsia="Garamond Premier Pro Caption"/>
          <w:sz w:val="22"/>
          <w:szCs w:val="22"/>
        </w:rPr>
      </w:pPr>
      <w:del w:id="14205" w:date="2023-01-13T18:26:59Z" w:author="Jan Groh">
        <w:r>
          <w:rPr>
            <w:rStyle w:val="Ohne"/>
            <w:rFonts w:ascii="Garamond Premier Pro Caption" w:hAnsi="Garamond Premier Pro Caption"/>
            <w:sz w:val="22"/>
            <w:szCs w:val="22"/>
            <w:rtl w:val="0"/>
            <w:lang w:val="de-DE"/>
          </w:rPr>
          <w:delText>Unscheinbare V</w:delText>
        </w:r>
      </w:del>
      <w:del w:id="14206" w:date="2023-01-13T18:26:59Z" w:author="Jan Groh">
        <w:r>
          <w:rPr>
            <w:rStyle w:val="Ohne"/>
            <w:rFonts w:ascii="Garamond Premier Pro Caption" w:hAnsi="Garamond Premier Pro Caption" w:hint="default"/>
            <w:sz w:val="22"/>
            <w:szCs w:val="22"/>
            <w:rtl w:val="0"/>
            <w:lang w:val="sv-SE"/>
          </w:rPr>
          <w:delText>ö</w:delText>
        </w:r>
      </w:del>
      <w:del w:id="14207" w:date="2023-01-13T18:26:59Z" w:author="Jan Groh">
        <w:r>
          <w:rPr>
            <w:rStyle w:val="Ohne"/>
            <w:rFonts w:ascii="Garamond Premier Pro Caption" w:hAnsi="Garamond Premier Pro Caption"/>
            <w:sz w:val="22"/>
            <w:szCs w:val="22"/>
            <w:rtl w:val="0"/>
            <w:lang w:val="de-DE"/>
          </w:rPr>
          <w:delText xml:space="preserve">gelein,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08" w:date="2023-01-13T18:26:59Z" w:author="Jan Groh"/>
          <w:rStyle w:val="Ohne"/>
          <w:rFonts w:ascii="Garamond Premier Pro Caption" w:cs="Garamond Premier Pro Caption" w:hAnsi="Garamond Premier Pro Caption" w:eastAsia="Garamond Premier Pro Caption"/>
          <w:sz w:val="22"/>
          <w:szCs w:val="22"/>
        </w:rPr>
      </w:pPr>
      <w:del w:id="14209" w:date="2023-01-13T18:26:59Z" w:author="Jan Groh">
        <w:r>
          <w:rPr>
            <w:rStyle w:val="Ohne"/>
            <w:rFonts w:ascii="Garamond Premier Pro Caption" w:hAnsi="Garamond Premier Pro Caption"/>
            <w:sz w:val="22"/>
            <w:szCs w:val="22"/>
            <w:rtl w:val="0"/>
            <w:lang w:val="de-DE"/>
          </w:rPr>
          <w:delText>Ist es die kleine Schwalbe,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10" w:date="2023-01-13T18:26:59Z" w:author="Jan Groh"/>
          <w:rStyle w:val="Ohne"/>
          <w:rFonts w:ascii="Garamond Premier Pro Caption" w:cs="Garamond Premier Pro Caption" w:hAnsi="Garamond Premier Pro Caption" w:eastAsia="Garamond Premier Pro Caption"/>
          <w:sz w:val="22"/>
          <w:szCs w:val="22"/>
        </w:rPr>
      </w:pPr>
      <w:del w:id="14211" w:date="2023-01-13T18:26:59Z" w:author="Jan Groh">
        <w:r>
          <w:rPr>
            <w:rStyle w:val="Ohne"/>
            <w:rFonts w:ascii="Garamond Premier Pro Caption" w:hAnsi="Garamond Premier Pro Caption"/>
            <w:sz w:val="22"/>
            <w:szCs w:val="22"/>
            <w:rtl w:val="0"/>
            <w:lang w:val="de-DE"/>
          </w:rPr>
          <w:delText>Die fesselt das Auge Dein?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12" w:date="2023-01-13T18:26:59Z" w:author="Jan Groh"/>
          <w:rStyle w:val="Ohne"/>
          <w:rFonts w:ascii="Garamond Premier Pro Caption" w:cs="Garamond Premier Pro Caption" w:hAnsi="Garamond Premier Pro Caption" w:eastAsia="Garamond Premier Pro Caption"/>
          <w:sz w:val="22"/>
          <w:szCs w:val="22"/>
        </w:rPr>
      </w:pPr>
      <w:del w:id="14213" w:date="2023-01-13T18:26:59Z" w:author="Jan Groh">
        <w:r>
          <w:rPr>
            <w:rStyle w:val="Ohne"/>
            <w:rFonts w:ascii="Garamond Premier Pro Caption" w:hAnsi="Garamond Premier Pro Caption"/>
            <w:sz w:val="22"/>
            <w:szCs w:val="22"/>
            <w:rtl w:val="0"/>
            <w:lang w:val="de-DE"/>
          </w:rPr>
          <w:delText>O Schwalbe, Schwalbe traute,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14" w:date="2023-01-13T18:26:59Z" w:author="Jan Groh"/>
          <w:rStyle w:val="Ohne"/>
          <w:rFonts w:ascii="Garamond Premier Pro Caption" w:cs="Garamond Premier Pro Caption" w:hAnsi="Garamond Premier Pro Caption" w:eastAsia="Garamond Premier Pro Caption"/>
          <w:sz w:val="22"/>
          <w:szCs w:val="22"/>
        </w:rPr>
      </w:pPr>
      <w:del w:id="14215" w:date="2023-01-13T18:26:59Z" w:author="Jan Groh">
        <w:r>
          <w:rPr>
            <w:rStyle w:val="Ohne"/>
            <w:rFonts w:ascii="Garamond Premier Pro Caption" w:hAnsi="Garamond Premier Pro Caption"/>
            <w:sz w:val="22"/>
            <w:szCs w:val="22"/>
            <w:rtl w:val="0"/>
            <w:lang w:val="de-DE"/>
          </w:rPr>
          <w:delText>Kommst Du von Deutschland zur</w:delText>
        </w:r>
      </w:del>
      <w:del w:id="14216" w:date="2023-01-13T18:26:59Z" w:author="Jan Groh">
        <w:r>
          <w:rPr>
            <w:rStyle w:val="Ohne"/>
            <w:rFonts w:ascii="Garamond Premier Pro Caption" w:hAnsi="Garamond Premier Pro Caption" w:hint="default"/>
            <w:sz w:val="22"/>
            <w:szCs w:val="22"/>
            <w:rtl w:val="0"/>
          </w:rPr>
          <w:delText>ü</w:delText>
        </w:r>
      </w:del>
      <w:del w:id="14217" w:date="2023-01-13T18:26:59Z" w:author="Jan Groh">
        <w:r>
          <w:rPr>
            <w:rStyle w:val="Ohne"/>
            <w:rFonts w:ascii="Garamond Premier Pro Caption" w:hAnsi="Garamond Premier Pro Caption"/>
            <w:sz w:val="22"/>
            <w:szCs w:val="22"/>
            <w:rtl w:val="0"/>
            <w:lang w:val="zh-TW" w:eastAsia="zh-TW"/>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18" w:date="2023-01-13T18:26:59Z" w:author="Jan Groh"/>
          <w:rStyle w:val="Ohne"/>
          <w:rFonts w:ascii="Garamond Premier Pro Caption" w:cs="Garamond Premier Pro Caption" w:hAnsi="Garamond Premier Pro Caption" w:eastAsia="Garamond Premier Pro Caption"/>
          <w:sz w:val="22"/>
          <w:szCs w:val="22"/>
        </w:rPr>
      </w:pPr>
      <w:del w:id="14219" w:date="2023-01-13T18:26:59Z" w:author="Jan Groh">
        <w:r>
          <w:rPr>
            <w:rStyle w:val="Ohne"/>
            <w:rFonts w:ascii="Garamond Premier Pro Caption" w:hAnsi="Garamond Premier Pro Caption"/>
            <w:sz w:val="22"/>
            <w:szCs w:val="22"/>
            <w:rtl w:val="0"/>
            <w:lang w:val="de-DE"/>
          </w:rPr>
          <w:delText xml:space="preserve">Du sangst mir einst liebliche Laute,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20" w:date="2023-01-13T18:26:59Z" w:author="Jan Groh"/>
          <w:rStyle w:val="Ohne"/>
          <w:rFonts w:ascii="Garamond Premier Pro Caption" w:cs="Garamond Premier Pro Caption" w:hAnsi="Garamond Premier Pro Caption" w:eastAsia="Garamond Premier Pro Caption"/>
          <w:sz w:val="22"/>
          <w:szCs w:val="22"/>
        </w:rPr>
      </w:pPr>
      <w:del w:id="14221" w:date="2023-01-13T18:26:59Z" w:author="Jan Groh">
        <w:r>
          <w:rPr>
            <w:rStyle w:val="Ohne"/>
            <w:rFonts w:ascii="Garamond Premier Pro Caption" w:hAnsi="Garamond Premier Pro Caption"/>
            <w:sz w:val="22"/>
            <w:szCs w:val="22"/>
            <w:rtl w:val="0"/>
            <w:lang w:val="de-DE"/>
          </w:rPr>
          <w:delText>Von nimmer zerst</w:delText>
        </w:r>
      </w:del>
      <w:del w:id="14222" w:date="2023-01-13T18:26:59Z" w:author="Jan Groh">
        <w:r>
          <w:rPr>
            <w:rStyle w:val="Ohne"/>
            <w:rFonts w:ascii="Garamond Premier Pro Caption" w:hAnsi="Garamond Premier Pro Caption" w:hint="default"/>
            <w:sz w:val="22"/>
            <w:szCs w:val="22"/>
            <w:rtl w:val="0"/>
            <w:lang w:val="sv-SE"/>
          </w:rPr>
          <w:delText>ö</w:delText>
        </w:r>
      </w:del>
      <w:del w:id="14223" w:date="2023-01-13T18:26:59Z" w:author="Jan Groh">
        <w:r>
          <w:rPr>
            <w:rStyle w:val="Ohne"/>
            <w:rFonts w:ascii="Garamond Premier Pro Caption" w:hAnsi="Garamond Premier Pro Caption"/>
            <w:sz w:val="22"/>
            <w:szCs w:val="22"/>
            <w:rtl w:val="0"/>
          </w:rPr>
          <w:delText>rbarem Gl</w:delText>
        </w:r>
      </w:del>
      <w:del w:id="14224" w:date="2023-01-13T18:26:59Z" w:author="Jan Groh">
        <w:r>
          <w:rPr>
            <w:rStyle w:val="Ohne"/>
            <w:rFonts w:ascii="Garamond Premier Pro Caption" w:hAnsi="Garamond Premier Pro Caption" w:hint="default"/>
            <w:sz w:val="22"/>
            <w:szCs w:val="22"/>
            <w:rtl w:val="0"/>
          </w:rPr>
          <w:delText>ü</w:delText>
        </w:r>
      </w:del>
      <w:del w:id="14225" w:date="2023-01-13T18:26:59Z" w:author="Jan Groh">
        <w:r>
          <w:rPr>
            <w:rStyle w:val="Ohne"/>
            <w:rFonts w:ascii="Garamond Premier Pro Caption" w:hAnsi="Garamond Premier Pro Caption"/>
            <w:sz w:val="22"/>
            <w:szCs w:val="22"/>
            <w:rtl w:val="0"/>
          </w:rPr>
          <w:delText>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26" w:date="2023-01-13T18:26:59Z" w:author="Jan Groh"/>
          <w:rStyle w:val="Ohne"/>
          <w:rFonts w:ascii="Garamond Premier Pro Caption" w:cs="Garamond Premier Pro Caption" w:hAnsi="Garamond Premier Pro Caption" w:eastAsia="Garamond Premier Pro Caption"/>
          <w:sz w:val="22"/>
          <w:szCs w:val="22"/>
        </w:rPr>
      </w:pPr>
      <w:del w:id="14227" w:date="2023-01-13T18:26:59Z" w:author="Jan Groh">
        <w:r>
          <w:rPr>
            <w:rStyle w:val="Ohne"/>
            <w:rFonts w:ascii="Garamond Premier Pro Caption" w:hAnsi="Garamond Premier Pro Caption"/>
            <w:sz w:val="22"/>
            <w:szCs w:val="22"/>
            <w:rtl w:val="0"/>
            <w:lang w:val="de-DE"/>
          </w:rPr>
          <w:delText>Du bargest Dein Nestchen im Gr</w:delText>
        </w:r>
      </w:del>
      <w:del w:id="14228" w:date="2023-01-13T18:26:59Z" w:author="Jan Groh">
        <w:r>
          <w:rPr>
            <w:rStyle w:val="Ohne"/>
            <w:rFonts w:ascii="Garamond Premier Pro Caption" w:hAnsi="Garamond Premier Pro Caption" w:hint="default"/>
            <w:sz w:val="22"/>
            <w:szCs w:val="22"/>
            <w:rtl w:val="0"/>
          </w:rPr>
          <w:delText>ü</w:delText>
        </w:r>
      </w:del>
      <w:del w:id="14229" w:date="2023-01-13T18:26:59Z" w:author="Jan Groh">
        <w:r>
          <w:rPr>
            <w:rStyle w:val="Ohne"/>
            <w:rFonts w:ascii="Garamond Premier Pro Caption" w:hAnsi="Garamond Premier Pro Caption"/>
            <w:sz w:val="22"/>
            <w:szCs w:val="22"/>
            <w:rtl w:val="0"/>
            <w:lang w:val="de-DE"/>
          </w:rPr>
          <w:delText xml:space="preserve">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30" w:date="2023-01-13T18:26:59Z" w:author="Jan Groh"/>
          <w:rStyle w:val="Ohne"/>
          <w:rFonts w:ascii="Garamond Premier Pro Caption" w:cs="Garamond Premier Pro Caption" w:hAnsi="Garamond Premier Pro Caption" w:eastAsia="Garamond Premier Pro Caption"/>
          <w:sz w:val="22"/>
          <w:szCs w:val="22"/>
        </w:rPr>
      </w:pPr>
      <w:del w:id="14231" w:date="2023-01-13T18:26:59Z" w:author="Jan Groh">
        <w:r>
          <w:rPr>
            <w:rStyle w:val="Ohne"/>
            <w:rFonts w:ascii="Garamond Premier Pro Caption" w:hAnsi="Garamond Premier Pro Caption"/>
            <w:sz w:val="22"/>
            <w:szCs w:val="22"/>
            <w:rtl w:val="0"/>
            <w:lang w:val="de-DE"/>
          </w:rPr>
          <w:delText>Im schattigen Garten am Flu</w:delText>
        </w:r>
      </w:del>
      <w:del w:id="14232" w:date="2023-01-13T18:26:59Z" w:author="Jan Groh">
        <w:r>
          <w:rPr>
            <w:rStyle w:val="Ohne"/>
            <w:rFonts w:ascii="Garamond Premier Pro Caption" w:hAnsi="Garamond Premier Pro Caption" w:hint="default"/>
            <w:sz w:val="22"/>
            <w:szCs w:val="22"/>
            <w:rtl w:val="0"/>
            <w:lang w:val="de-DE"/>
          </w:rPr>
          <w:delText>ß</w:delText>
        </w:r>
      </w:del>
      <w:del w:id="14233" w:date="2023-01-13T18:26:59Z" w:author="Jan Groh">
        <w:r>
          <w:rPr>
            <w:rStyle w:val="Ohne"/>
            <w:rFonts w:ascii="Garamond Premier Pro Caption" w:hAnsi="Garamond Premier Pro Caption"/>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34" w:date="2023-01-13T18:26:59Z" w:author="Jan Groh"/>
          <w:rStyle w:val="Ohne"/>
          <w:rFonts w:ascii="Garamond Premier Pro Caption" w:cs="Garamond Premier Pro Caption" w:hAnsi="Garamond Premier Pro Caption" w:eastAsia="Garamond Premier Pro Caption"/>
          <w:sz w:val="22"/>
          <w:szCs w:val="22"/>
        </w:rPr>
      </w:pPr>
      <w:del w:id="14235" w:date="2023-01-13T18:26:59Z" w:author="Jan Groh">
        <w:r>
          <w:rPr>
            <w:rStyle w:val="Ohne"/>
            <w:rFonts w:ascii="Garamond Premier Pro Caption" w:hAnsi="Garamond Premier Pro Caption"/>
            <w:sz w:val="22"/>
            <w:szCs w:val="22"/>
            <w:rtl w:val="0"/>
            <w:lang w:val="de-DE"/>
          </w:rPr>
          <w:delText xml:space="preserve">Wo mir die Liebe erschienen,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36" w:date="2023-01-13T18:26:59Z" w:author="Jan Groh"/>
          <w:rStyle w:val="Ohne"/>
          <w:rFonts w:ascii="Garamond Premier Pro Caption" w:cs="Garamond Premier Pro Caption" w:hAnsi="Garamond Premier Pro Caption" w:eastAsia="Garamond Premier Pro Caption"/>
          <w:sz w:val="22"/>
          <w:szCs w:val="22"/>
        </w:rPr>
      </w:pPr>
      <w:del w:id="14237" w:date="2023-01-13T18:26:59Z" w:author="Jan Groh">
        <w:r>
          <w:rPr>
            <w:rStyle w:val="Ohne"/>
            <w:rFonts w:ascii="Garamond Premier Pro Caption" w:hAnsi="Garamond Premier Pro Caption"/>
            <w:sz w:val="22"/>
            <w:szCs w:val="22"/>
            <w:rtl w:val="0"/>
            <w:lang w:val="de-DE"/>
          </w:rPr>
          <w:delText>Mit allzu gef</w:delText>
        </w:r>
      </w:del>
      <w:del w:id="14238" w:date="2023-01-13T18:26:59Z" w:author="Jan Groh">
        <w:r>
          <w:rPr>
            <w:rStyle w:val="Ohne"/>
            <w:rFonts w:ascii="Garamond Premier Pro Caption" w:hAnsi="Garamond Premier Pro Caption" w:hint="default"/>
            <w:sz w:val="22"/>
            <w:szCs w:val="22"/>
            <w:rtl w:val="0"/>
          </w:rPr>
          <w:delText>ä</w:delText>
        </w:r>
      </w:del>
      <w:del w:id="14239" w:date="2023-01-13T18:26:59Z" w:author="Jan Groh">
        <w:r>
          <w:rPr>
            <w:rStyle w:val="Ohne"/>
            <w:rFonts w:ascii="Garamond Premier Pro Caption" w:hAnsi="Garamond Premier Pro Caption"/>
            <w:sz w:val="22"/>
            <w:szCs w:val="22"/>
            <w:rtl w:val="0"/>
            <w:lang w:val="de-DE"/>
          </w:rPr>
          <w:delText>hrlichem Gru</w:delText>
        </w:r>
      </w:del>
      <w:del w:id="14240" w:date="2023-01-13T18:26:59Z" w:author="Jan Groh">
        <w:r>
          <w:rPr>
            <w:rStyle w:val="Ohne"/>
            <w:rFonts w:ascii="Garamond Premier Pro Caption" w:hAnsi="Garamond Premier Pro Caption" w:hint="default"/>
            <w:sz w:val="22"/>
            <w:szCs w:val="22"/>
            <w:rtl w:val="0"/>
            <w:lang w:val="de-DE"/>
          </w:rPr>
          <w:delText>ß</w:delText>
        </w:r>
      </w:del>
      <w:del w:id="14241"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42" w:date="2023-01-13T18:26:59Z" w:author="Jan Groh"/>
          <w:rStyle w:val="Ohne"/>
          <w:rFonts w:ascii="Garamond Premier Pro Caption" w:cs="Garamond Premier Pro Caption" w:hAnsi="Garamond Premier Pro Caption" w:eastAsia="Garamond Premier Pro Caption"/>
          <w:sz w:val="22"/>
          <w:szCs w:val="22"/>
        </w:rPr>
      </w:pPr>
      <w:del w:id="14243" w:date="2023-01-13T18:26:59Z" w:author="Jan Groh">
        <w:r>
          <w:rPr>
            <w:rStyle w:val="Ohne"/>
            <w:rFonts w:ascii="Garamond Premier Pro Caption" w:hAnsi="Garamond Premier Pro Caption"/>
            <w:sz w:val="22"/>
            <w:szCs w:val="22"/>
            <w:rtl w:val="0"/>
            <w:lang w:val="de-DE"/>
          </w:rPr>
          <w:delText>Die B</w:delText>
        </w:r>
      </w:del>
      <w:del w:id="14244" w:date="2023-01-13T18:26:59Z" w:author="Jan Groh">
        <w:r>
          <w:rPr>
            <w:rStyle w:val="Ohne"/>
            <w:rFonts w:ascii="Garamond Premier Pro Caption" w:hAnsi="Garamond Premier Pro Caption" w:hint="default"/>
            <w:sz w:val="22"/>
            <w:szCs w:val="22"/>
            <w:rtl w:val="0"/>
          </w:rPr>
          <w:delText>ä</w:delText>
        </w:r>
      </w:del>
      <w:del w:id="14245" w:date="2023-01-13T18:26:59Z" w:author="Jan Groh">
        <w:r>
          <w:rPr>
            <w:rStyle w:val="Ohne"/>
            <w:rFonts w:ascii="Garamond Premier Pro Caption" w:hAnsi="Garamond Premier Pro Caption"/>
            <w:sz w:val="22"/>
            <w:szCs w:val="22"/>
            <w:rtl w:val="0"/>
            <w:lang w:val="de-DE"/>
          </w:rPr>
          <w:delText xml:space="preserve">ume leise umrauschten,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46" w:date="2023-01-13T18:26:59Z" w:author="Jan Groh"/>
          <w:rStyle w:val="Ohne"/>
          <w:rFonts w:ascii="Garamond Premier Pro Caption" w:cs="Garamond Premier Pro Caption" w:hAnsi="Garamond Premier Pro Caption" w:eastAsia="Garamond Premier Pro Caption"/>
          <w:sz w:val="22"/>
          <w:szCs w:val="22"/>
        </w:rPr>
      </w:pPr>
      <w:del w:id="14247" w:date="2023-01-13T18:26:59Z" w:author="Jan Groh">
        <w:r>
          <w:rPr>
            <w:rStyle w:val="Ohne"/>
            <w:rFonts w:ascii="Garamond Premier Pro Caption" w:hAnsi="Garamond Premier Pro Caption"/>
            <w:sz w:val="22"/>
            <w:szCs w:val="22"/>
            <w:rtl w:val="0"/>
            <w:lang w:val="de-DE"/>
          </w:rPr>
          <w:delText>Ein Eden hold und sch</w:delText>
        </w:r>
      </w:del>
      <w:del w:id="14248" w:date="2023-01-13T18:26:59Z" w:author="Jan Groh">
        <w:r>
          <w:rPr>
            <w:rStyle w:val="Ohne"/>
            <w:rFonts w:ascii="Garamond Premier Pro Caption" w:hAnsi="Garamond Premier Pro Caption" w:hint="default"/>
            <w:sz w:val="22"/>
            <w:szCs w:val="22"/>
            <w:rtl w:val="0"/>
            <w:lang w:val="sv-SE"/>
          </w:rPr>
          <w:delText>ö</w:delText>
        </w:r>
      </w:del>
      <w:del w:id="14249" w:date="2023-01-13T18:26:59Z" w:author="Jan Groh">
        <w:r>
          <w:rPr>
            <w:rStyle w:val="Ohne"/>
            <w:rFonts w:ascii="Garamond Premier Pro Caption" w:hAnsi="Garamond Premier Pro Caption"/>
            <w:sz w:val="22"/>
            <w:szCs w:val="22"/>
            <w:rtl w:val="0"/>
          </w:rPr>
          <w:delText xml:space="preserv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50" w:date="2023-01-13T18:26:59Z" w:author="Jan Groh"/>
          <w:rStyle w:val="Ohne"/>
          <w:rFonts w:ascii="Garamond Premier Pro Caption" w:cs="Garamond Premier Pro Caption" w:hAnsi="Garamond Premier Pro Caption" w:eastAsia="Garamond Premier Pro Caption"/>
          <w:sz w:val="22"/>
          <w:szCs w:val="22"/>
        </w:rPr>
      </w:pPr>
      <w:del w:id="14251" w:date="2023-01-13T18:26:59Z" w:author="Jan Groh">
        <w:r>
          <w:rPr>
            <w:rStyle w:val="Ohne"/>
            <w:rFonts w:ascii="Garamond Premier Pro Caption" w:hAnsi="Garamond Premier Pro Caption"/>
            <w:sz w:val="22"/>
            <w:szCs w:val="22"/>
            <w:rtl w:val="0"/>
            <w:lang w:val="de-DE"/>
          </w:rPr>
          <w:delText xml:space="preserve">Und unsere Seelen wir tauschten,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52" w:date="2023-01-13T18:26:59Z" w:author="Jan Groh"/>
          <w:rStyle w:val="Ohne"/>
          <w:rFonts w:ascii="Garamond Premier Pro Caption" w:cs="Garamond Premier Pro Caption" w:hAnsi="Garamond Premier Pro Caption" w:eastAsia="Garamond Premier Pro Caption"/>
          <w:sz w:val="22"/>
          <w:szCs w:val="22"/>
        </w:rPr>
      </w:pPr>
      <w:del w:id="14253" w:date="2023-01-13T18:26:59Z" w:author="Jan Groh">
        <w:r>
          <w:rPr>
            <w:rStyle w:val="Ohne"/>
            <w:rFonts w:ascii="Garamond Premier Pro Caption" w:hAnsi="Garamond Premier Pro Caption"/>
            <w:sz w:val="22"/>
            <w:szCs w:val="22"/>
            <w:rtl w:val="0"/>
            <w:lang w:val="de-DE"/>
          </w:rPr>
          <w:delText>Im geistigen Verstehen.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54" w:date="2023-01-13T18:26:59Z" w:author="Jan Groh"/>
          <w:rStyle w:val="Ohne"/>
          <w:rFonts w:ascii="Garamond Premier Pro Caption" w:cs="Garamond Premier Pro Caption" w:hAnsi="Garamond Premier Pro Caption" w:eastAsia="Garamond Premier Pro Caption"/>
          <w:sz w:val="22"/>
          <w:szCs w:val="22"/>
        </w:rPr>
      </w:pPr>
      <w:del w:id="14255" w:date="2023-01-13T18:26:59Z" w:author="Jan Groh">
        <w:r>
          <w:rPr>
            <w:rStyle w:val="Ohne"/>
            <w:rFonts w:ascii="Garamond Premier Pro Caption" w:hAnsi="Garamond Premier Pro Caption"/>
            <w:sz w:val="22"/>
            <w:szCs w:val="22"/>
            <w:rtl w:val="0"/>
            <w:lang w:val="de-DE"/>
          </w:rPr>
          <w:delText>Doch wir waren unsere G</w:delText>
        </w:r>
      </w:del>
      <w:del w:id="14256" w:date="2023-01-13T18:26:59Z" w:author="Jan Groh">
        <w:r>
          <w:rPr>
            <w:rStyle w:val="Ohne"/>
            <w:rFonts w:ascii="Garamond Premier Pro Caption" w:hAnsi="Garamond Premier Pro Caption" w:hint="default"/>
            <w:sz w:val="22"/>
            <w:szCs w:val="22"/>
            <w:rtl w:val="0"/>
            <w:lang w:val="sv-SE"/>
          </w:rPr>
          <w:delText>ö</w:delText>
        </w:r>
      </w:del>
      <w:del w:id="14257" w:date="2023-01-13T18:26:59Z" w:author="Jan Groh">
        <w:r>
          <w:rPr>
            <w:rStyle w:val="Ohne"/>
            <w:rFonts w:ascii="Garamond Premier Pro Caption" w:hAnsi="Garamond Premier Pro Caption"/>
            <w:sz w:val="22"/>
            <w:szCs w:val="22"/>
            <w:rtl w:val="0"/>
            <w:lang w:val="da-DK"/>
          </w:rPr>
          <w:delText xml:space="preserve">tter,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58" w:date="2023-01-13T18:26:59Z" w:author="Jan Groh"/>
          <w:rStyle w:val="Ohne"/>
          <w:rFonts w:ascii="Garamond Premier Pro Caption" w:cs="Garamond Premier Pro Caption" w:hAnsi="Garamond Premier Pro Caption" w:eastAsia="Garamond Premier Pro Caption"/>
          <w:sz w:val="22"/>
          <w:szCs w:val="22"/>
        </w:rPr>
      </w:pPr>
      <w:del w:id="14259" w:date="2023-01-13T18:26:59Z" w:author="Jan Groh">
        <w:r>
          <w:rPr>
            <w:rStyle w:val="Ohne"/>
            <w:rFonts w:ascii="Garamond Premier Pro Caption" w:hAnsi="Garamond Premier Pro Caption"/>
            <w:sz w:val="22"/>
            <w:szCs w:val="22"/>
            <w:rtl w:val="0"/>
            <w:lang w:val="de-DE"/>
          </w:rPr>
          <w:delText xml:space="preserve">Wir suchten nur eigene Huld,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60" w:date="2023-01-13T18:26:59Z" w:author="Jan Groh"/>
          <w:rStyle w:val="Ohne"/>
          <w:rFonts w:ascii="Garamond Premier Pro Caption" w:cs="Garamond Premier Pro Caption" w:hAnsi="Garamond Premier Pro Caption" w:eastAsia="Garamond Premier Pro Caption"/>
          <w:sz w:val="22"/>
          <w:szCs w:val="22"/>
        </w:rPr>
      </w:pPr>
      <w:del w:id="14261" w:date="2023-01-13T18:26:59Z" w:author="Jan Groh">
        <w:r>
          <w:rPr>
            <w:rStyle w:val="Ohne"/>
            <w:rFonts w:ascii="Garamond Premier Pro Caption" w:hAnsi="Garamond Premier Pro Caption"/>
            <w:sz w:val="22"/>
            <w:szCs w:val="22"/>
            <w:rtl w:val="0"/>
            <w:lang w:val="de-DE"/>
          </w:rPr>
          <w:delText>Du Herr der Ross</w:delText>
        </w:r>
      </w:del>
      <w:del w:id="14262" w:date="2023-01-13T18:26:59Z" w:author="Jan Groh">
        <w:r>
          <w:rPr>
            <w:rStyle w:val="Ohne"/>
            <w:rFonts w:ascii="Garamond Premier Pro Caption" w:hAnsi="Garamond Premier Pro Caption" w:hint="default"/>
            <w:sz w:val="22"/>
            <w:szCs w:val="22"/>
            <w:rtl w:val="1"/>
          </w:rPr>
          <w:delText xml:space="preserve">’ </w:delText>
        </w:r>
      </w:del>
      <w:del w:id="14263" w:date="2023-01-13T18:26:59Z" w:author="Jan Groh">
        <w:r>
          <w:rPr>
            <w:rStyle w:val="Ohne"/>
            <w:rFonts w:ascii="Garamond Premier Pro Caption" w:hAnsi="Garamond Premier Pro Caption"/>
            <w:sz w:val="22"/>
            <w:szCs w:val="22"/>
            <w:rtl w:val="0"/>
            <w:lang w:val="de-DE"/>
          </w:rPr>
          <w:delText xml:space="preserve">und der Wetter </w:delText>
        </w:r>
      </w:del>
      <w:del w:id="14264" w:date="2023-01-13T18:26:59Z" w:author="Jan Groh">
        <w:r>
          <w:rPr>
            <w:rStyle w:val="Ohne"/>
            <w:rFonts w:ascii="Garamond Premier Pro Caption" w:hAnsi="Garamond Premier Pro Caption" w:hint="default"/>
            <w:sz w:val="22"/>
            <w:szCs w:val="22"/>
            <w:rtl w:val="0"/>
          </w:rPr>
          <w:delText xml:space="preserve">– </w:delText>
        </w:r>
      </w:del>
      <w:del w:id="14265" w:date="2023-01-13T18:26:59Z" w:author="Jan Groh">
        <w:r>
          <w:rPr>
            <w:rStyle w:val="Ohne"/>
            <w:rFonts w:ascii="Garamond Premier Pro Caption" w:hAnsi="Garamond Premier Pro Caption" w:hint="default"/>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66" w:date="2023-01-13T18:26:59Z" w:author="Jan Groh"/>
          <w:rStyle w:val="Ohne"/>
          <w:rFonts w:ascii="Garamond Premier Pro Caption" w:cs="Garamond Premier Pro Caption" w:hAnsi="Garamond Premier Pro Caption" w:eastAsia="Garamond Premier Pro Caption"/>
          <w:sz w:val="22"/>
          <w:szCs w:val="22"/>
        </w:rPr>
      </w:pPr>
      <w:del w:id="14267" w:date="2023-01-13T18:26:59Z" w:author="Jan Groh">
        <w:r>
          <w:rPr>
            <w:rStyle w:val="Ohne"/>
            <w:rFonts w:ascii="Garamond Premier Pro Caption" w:hAnsi="Garamond Premier Pro Caption"/>
            <w:sz w:val="22"/>
            <w:szCs w:val="22"/>
            <w:rtl w:val="0"/>
            <w:lang w:val="de-DE"/>
          </w:rPr>
          <w:delText>Vergib uns uns</w:delText>
        </w:r>
      </w:del>
      <w:del w:id="14268" w:date="2023-01-13T18:26:59Z" w:author="Jan Groh">
        <w:r>
          <w:rPr>
            <w:rStyle w:val="Ohne"/>
            <w:rFonts w:ascii="Garamond Premier Pro Caption" w:hAnsi="Garamond Premier Pro Caption" w:hint="default"/>
            <w:sz w:val="22"/>
            <w:szCs w:val="22"/>
            <w:rtl w:val="1"/>
          </w:rPr>
          <w:delText>’</w:delText>
        </w:r>
      </w:del>
      <w:del w:id="14269" w:date="2023-01-13T18:26:59Z" w:author="Jan Groh">
        <w:r>
          <w:rPr>
            <w:rStyle w:val="Ohne"/>
            <w:rFonts w:ascii="Garamond Premier Pro Caption" w:hAnsi="Garamond Premier Pro Caption"/>
            <w:sz w:val="22"/>
            <w:szCs w:val="22"/>
            <w:rtl w:val="0"/>
            <w:lang w:val="de-DE"/>
          </w:rPr>
          <w:delText>re Schuld!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70" w:date="2023-01-13T18:26:59Z" w:author="Jan Groh"/>
          <w:rStyle w:val="Ohne"/>
          <w:rFonts w:ascii="Garamond Premier Pro Caption" w:cs="Garamond Premier Pro Caption" w:hAnsi="Garamond Premier Pro Caption" w:eastAsia="Garamond Premier Pro Caption"/>
          <w:sz w:val="22"/>
          <w:szCs w:val="22"/>
        </w:rPr>
      </w:pPr>
      <w:del w:id="14271" w:date="2023-01-13T18:26:59Z" w:author="Jan Groh">
        <w:r>
          <w:rPr>
            <w:rStyle w:val="Ohne"/>
            <w:rFonts w:ascii="Garamond Premier Pro Caption" w:hAnsi="Garamond Premier Pro Caption"/>
            <w:sz w:val="22"/>
            <w:szCs w:val="22"/>
            <w:rtl w:val="0"/>
            <w:lang w:val="de-DE"/>
          </w:rPr>
          <w:delText>Er hebt die H</w:delText>
        </w:r>
      </w:del>
      <w:del w:id="14272" w:date="2023-01-13T18:26:59Z" w:author="Jan Groh">
        <w:r>
          <w:rPr>
            <w:rStyle w:val="Ohne"/>
            <w:rFonts w:ascii="Garamond Premier Pro Caption" w:hAnsi="Garamond Premier Pro Caption" w:hint="default"/>
            <w:sz w:val="22"/>
            <w:szCs w:val="22"/>
            <w:rtl w:val="0"/>
          </w:rPr>
          <w:delText>ä</w:delText>
        </w:r>
      </w:del>
      <w:del w:id="14273" w:date="2023-01-13T18:26:59Z" w:author="Jan Groh">
        <w:r>
          <w:rPr>
            <w:rStyle w:val="Ohne"/>
            <w:rFonts w:ascii="Garamond Premier Pro Caption" w:hAnsi="Garamond Premier Pro Caption"/>
            <w:sz w:val="22"/>
            <w:szCs w:val="22"/>
            <w:rtl w:val="0"/>
            <w:lang w:val="de-DE"/>
          </w:rPr>
          <w:delText xml:space="preserve">nde zum Himmel,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74" w:date="2023-01-13T18:26:59Z" w:author="Jan Groh"/>
          <w:rStyle w:val="Ohne"/>
          <w:rFonts w:ascii="Garamond Premier Pro Caption" w:cs="Garamond Premier Pro Caption" w:hAnsi="Garamond Premier Pro Caption" w:eastAsia="Garamond Premier Pro Caption"/>
          <w:sz w:val="22"/>
          <w:szCs w:val="22"/>
        </w:rPr>
      </w:pPr>
      <w:del w:id="14275" w:date="2023-01-13T18:26:59Z" w:author="Jan Groh">
        <w:r>
          <w:rPr>
            <w:rStyle w:val="Ohne"/>
            <w:rFonts w:ascii="Garamond Premier Pro Caption" w:hAnsi="Garamond Premier Pro Caption"/>
            <w:sz w:val="22"/>
            <w:szCs w:val="22"/>
            <w:rtl w:val="0"/>
            <w:lang w:val="de-DE"/>
          </w:rPr>
          <w:delText xml:space="preserve">Er blickt auf den schwarzen Talar,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76" w:date="2023-01-13T18:26:59Z" w:author="Jan Groh"/>
          <w:rStyle w:val="Ohne"/>
          <w:rFonts w:ascii="Garamond Premier Pro Caption" w:cs="Garamond Premier Pro Caption" w:hAnsi="Garamond Premier Pro Caption" w:eastAsia="Garamond Premier Pro Caption"/>
          <w:sz w:val="22"/>
          <w:szCs w:val="22"/>
        </w:rPr>
      </w:pPr>
      <w:del w:id="14277" w:date="2023-01-13T18:26:59Z" w:author="Jan Groh">
        <w:r>
          <w:rPr>
            <w:rStyle w:val="Ohne"/>
            <w:rFonts w:ascii="Garamond Premier Pro Caption" w:hAnsi="Garamond Premier Pro Caption"/>
            <w:sz w:val="22"/>
            <w:szCs w:val="22"/>
            <w:rtl w:val="0"/>
            <w:lang w:val="de-DE"/>
          </w:rPr>
          <w:delText xml:space="preserve">Da kommt ein frohes Gewimmel,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78" w:date="2023-01-13T18:26:59Z" w:author="Jan Groh"/>
          <w:rStyle w:val="Ohne"/>
          <w:rFonts w:ascii="Garamond Premier Pro Caption" w:cs="Garamond Premier Pro Caption" w:hAnsi="Garamond Premier Pro Caption" w:eastAsia="Garamond Premier Pro Caption"/>
          <w:sz w:val="22"/>
          <w:szCs w:val="22"/>
        </w:rPr>
      </w:pPr>
      <w:del w:id="14279" w:date="2023-01-13T18:26:59Z" w:author="Jan Groh">
        <w:r>
          <w:rPr>
            <w:rStyle w:val="Ohne"/>
            <w:rFonts w:ascii="Garamond Premier Pro Caption" w:hAnsi="Garamond Premier Pro Caption"/>
            <w:sz w:val="22"/>
            <w:szCs w:val="22"/>
            <w:rtl w:val="0"/>
            <w:lang w:val="de-DE"/>
          </w:rPr>
          <w:delText>Von brauner Kinder Schar!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80" w:date="2023-01-13T18:26:59Z" w:author="Jan Groh"/>
          <w:rStyle w:val="Ohne"/>
          <w:rFonts w:ascii="Garamond Premier Pro Caption" w:cs="Garamond Premier Pro Caption" w:hAnsi="Garamond Premier Pro Caption" w:eastAsia="Garamond Premier Pro Caption"/>
          <w:sz w:val="22"/>
          <w:szCs w:val="22"/>
        </w:rPr>
      </w:pPr>
      <w:del w:id="14281" w:date="2023-01-13T18:26:59Z" w:author="Jan Groh">
        <w:r>
          <w:rPr>
            <w:rStyle w:val="Ohne"/>
            <w:rFonts w:ascii="Garamond Premier Pro Caption" w:hAnsi="Garamond Premier Pro Caption"/>
            <w:sz w:val="22"/>
            <w:szCs w:val="22"/>
            <w:rtl w:val="0"/>
            <w:lang w:val="de-DE"/>
          </w:rPr>
          <w:delText>Sie dr</w:delText>
        </w:r>
      </w:del>
      <w:del w:id="14282" w:date="2023-01-13T18:26:59Z" w:author="Jan Groh">
        <w:r>
          <w:rPr>
            <w:rStyle w:val="Ohne"/>
            <w:rFonts w:ascii="Garamond Premier Pro Caption" w:hAnsi="Garamond Premier Pro Caption" w:hint="default"/>
            <w:sz w:val="22"/>
            <w:szCs w:val="22"/>
            <w:rtl w:val="0"/>
          </w:rPr>
          <w:delText>ä</w:delText>
        </w:r>
      </w:del>
      <w:del w:id="14283" w:date="2023-01-13T18:26:59Z" w:author="Jan Groh">
        <w:r>
          <w:rPr>
            <w:rStyle w:val="Ohne"/>
            <w:rFonts w:ascii="Garamond Premier Pro Caption" w:hAnsi="Garamond Premier Pro Caption"/>
            <w:sz w:val="22"/>
            <w:szCs w:val="22"/>
            <w:rtl w:val="0"/>
            <w:lang w:val="de-DE"/>
          </w:rPr>
          <w:delText>ngen sich ihm zu F</w:delText>
        </w:r>
      </w:del>
      <w:del w:id="14284" w:date="2023-01-13T18:26:59Z" w:author="Jan Groh">
        <w:r>
          <w:rPr>
            <w:rStyle w:val="Ohne"/>
            <w:rFonts w:ascii="Garamond Premier Pro Caption" w:hAnsi="Garamond Premier Pro Caption" w:hint="default"/>
            <w:sz w:val="22"/>
            <w:szCs w:val="22"/>
            <w:rtl w:val="0"/>
            <w:lang w:val="de-DE"/>
          </w:rPr>
          <w:delText>üß</w:delText>
        </w:r>
      </w:del>
      <w:del w:id="14285" w:date="2023-01-13T18:26:59Z" w:author="Jan Groh">
        <w:r>
          <w:rPr>
            <w:rStyle w:val="Ohne"/>
            <w:rFonts w:ascii="Garamond Premier Pro Caption" w:hAnsi="Garamond Premier Pro Caption"/>
            <w:sz w:val="22"/>
            <w:szCs w:val="22"/>
            <w:rtl w:val="0"/>
            <w:lang w:val="de-DE"/>
          </w:rPr>
          <w:delText xml:space="preserve">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86" w:date="2023-01-13T18:26:59Z" w:author="Jan Groh"/>
          <w:rStyle w:val="Ohne"/>
          <w:rFonts w:ascii="Garamond Premier Pro Caption" w:cs="Garamond Premier Pro Caption" w:hAnsi="Garamond Premier Pro Caption" w:eastAsia="Garamond Premier Pro Caption"/>
          <w:sz w:val="22"/>
          <w:szCs w:val="22"/>
        </w:rPr>
      </w:pPr>
      <w:del w:id="14287" w:date="2023-01-13T18:26:59Z" w:author="Jan Groh">
        <w:r>
          <w:rPr>
            <w:rStyle w:val="Ohne"/>
            <w:rFonts w:ascii="Garamond Premier Pro Caption" w:hAnsi="Garamond Premier Pro Caption"/>
            <w:sz w:val="22"/>
            <w:szCs w:val="22"/>
            <w:rtl w:val="0"/>
            <w:lang w:val="de-DE"/>
          </w:rPr>
          <w:delText xml:space="preserve">Sie fassen ihn bei der Hand,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88" w:date="2023-01-13T18:26:59Z" w:author="Jan Groh"/>
          <w:rStyle w:val="Ohne"/>
          <w:rFonts w:ascii="Garamond Premier Pro Caption" w:cs="Garamond Premier Pro Caption" w:hAnsi="Garamond Premier Pro Caption" w:eastAsia="Garamond Premier Pro Caption"/>
          <w:sz w:val="22"/>
          <w:szCs w:val="22"/>
        </w:rPr>
      </w:pPr>
      <w:del w:id="14289" w:date="2023-01-13T18:26:59Z" w:author="Jan Groh">
        <w:r>
          <w:rPr>
            <w:rStyle w:val="Ohne"/>
            <w:rFonts w:ascii="Garamond Premier Pro Caption" w:hAnsi="Garamond Premier Pro Caption"/>
            <w:sz w:val="22"/>
            <w:szCs w:val="22"/>
            <w:rtl w:val="0"/>
            <w:lang w:val="de-DE"/>
          </w:rPr>
          <w:delText>Den Himmel soll er erschlie</w:delText>
        </w:r>
      </w:del>
      <w:del w:id="14290" w:date="2023-01-13T18:26:59Z" w:author="Jan Groh">
        <w:r>
          <w:rPr>
            <w:rStyle w:val="Ohne"/>
            <w:rFonts w:ascii="Garamond Premier Pro Caption" w:hAnsi="Garamond Premier Pro Caption" w:hint="default"/>
            <w:sz w:val="22"/>
            <w:szCs w:val="22"/>
            <w:rtl w:val="0"/>
            <w:lang w:val="de-DE"/>
          </w:rPr>
          <w:delText>ß</w:delText>
        </w:r>
      </w:del>
      <w:del w:id="14291" w:date="2023-01-13T18:26:59Z" w:author="Jan Groh">
        <w:r>
          <w:rPr>
            <w:rStyle w:val="Ohne"/>
            <w:rFonts w:ascii="Garamond Premier Pro Caption" w:hAnsi="Garamond Premier Pro Caption"/>
            <w:sz w:val="22"/>
            <w:szCs w:val="22"/>
            <w:rtl w:val="0"/>
            <w:lang w:val="de-DE"/>
          </w:rPr>
          <w:delText xml:space="preserve">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92" w:date="2023-01-13T18:26:59Z" w:author="Jan Groh"/>
          <w:rStyle w:val="Ohne"/>
          <w:rFonts w:ascii="Garamond Premier Pro Caption" w:cs="Garamond Premier Pro Caption" w:hAnsi="Garamond Premier Pro Caption" w:eastAsia="Garamond Premier Pro Caption"/>
          <w:sz w:val="22"/>
          <w:szCs w:val="22"/>
        </w:rPr>
      </w:pPr>
      <w:del w:id="14293" w:date="2023-01-13T18:26:59Z" w:author="Jan Groh">
        <w:r>
          <w:rPr>
            <w:rStyle w:val="Ohne"/>
            <w:rFonts w:ascii="Garamond Premier Pro Caption" w:hAnsi="Garamond Premier Pro Caption"/>
            <w:sz w:val="22"/>
            <w:szCs w:val="22"/>
            <w:rtl w:val="0"/>
          </w:rPr>
          <w:delText xml:space="preserve">Den er in Christo fand. </w:delText>
        </w:r>
      </w:del>
      <w:del w:id="14294" w:date="2023-01-13T18:26:59Z" w:author="Jan Groh">
        <w:r>
          <w:rPr>
            <w:rStyle w:val="Ohne"/>
            <w:rFonts w:ascii="Garamond Premier Pro Caption" w:hAnsi="Garamond Premier Pro Caption" w:hint="default"/>
            <w:sz w:val="22"/>
            <w:szCs w:val="22"/>
            <w:rtl w:val="0"/>
          </w:rPr>
          <w:delText xml:space="preserve">– –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95" w:date="2023-01-13T18:26:59Z" w:author="Jan Groh"/>
          <w:rStyle w:val="Ohne"/>
          <w:rFonts w:ascii="Garamond Premier Pro Caption" w:cs="Garamond Premier Pro Caption" w:hAnsi="Garamond Premier Pro Caption" w:eastAsia="Garamond Premier Pro Caption"/>
          <w:sz w:val="22"/>
          <w:szCs w:val="22"/>
        </w:rPr>
      </w:pPr>
      <w:del w:id="14296" w:date="2023-01-13T18:26:59Z" w:author="Jan Groh">
        <w:r>
          <w:rPr>
            <w:rStyle w:val="Ohne"/>
            <w:rFonts w:ascii="Garamond Premier Pro Caption" w:hAnsi="Garamond Premier Pro Caption"/>
            <w:sz w:val="22"/>
            <w:szCs w:val="22"/>
            <w:rtl w:val="0"/>
            <w:lang w:val="de-DE"/>
          </w:rPr>
          <w:delText xml:space="preserve">Er hat sie aufs Knie genommen,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97" w:date="2023-01-13T18:26:59Z" w:author="Jan Groh"/>
          <w:rStyle w:val="Ohne"/>
          <w:rFonts w:ascii="Garamond Premier Pro Caption" w:cs="Garamond Premier Pro Caption" w:hAnsi="Garamond Premier Pro Caption" w:eastAsia="Garamond Premier Pro Caption"/>
          <w:sz w:val="22"/>
          <w:szCs w:val="22"/>
        </w:rPr>
      </w:pPr>
      <w:del w:id="14298" w:date="2023-01-13T18:26:59Z" w:author="Jan Groh">
        <w:r>
          <w:rPr>
            <w:rStyle w:val="Ohne"/>
            <w:rFonts w:ascii="Garamond Premier Pro Caption" w:hAnsi="Garamond Premier Pro Caption"/>
            <w:sz w:val="22"/>
            <w:szCs w:val="22"/>
            <w:rtl w:val="0"/>
            <w:lang w:val="de-DE"/>
          </w:rPr>
          <w:delText>Das Auge wird wieder klar;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299" w:date="2023-01-13T18:26:59Z" w:author="Jan Groh"/>
          <w:rStyle w:val="Ohne"/>
          <w:rFonts w:ascii="Garamond Premier Pro Caption" w:cs="Garamond Premier Pro Caption" w:hAnsi="Garamond Premier Pro Caption" w:eastAsia="Garamond Premier Pro Caption"/>
          <w:sz w:val="22"/>
          <w:szCs w:val="22"/>
        </w:rPr>
      </w:pPr>
      <w:del w:id="14300" w:date="2023-01-13T18:26:59Z" w:author="Jan Groh">
        <w:r>
          <w:rPr>
            <w:rStyle w:val="Ohne"/>
            <w:rFonts w:ascii="Garamond Premier Pro Caption" w:hAnsi="Garamond Premier Pro Caption"/>
            <w:sz w:val="22"/>
            <w:szCs w:val="22"/>
            <w:rtl w:val="0"/>
            <w:lang w:val="de-DE"/>
          </w:rPr>
          <w:delText>Die Kindlein la</w:delText>
        </w:r>
      </w:del>
      <w:del w:id="14301" w:date="2023-01-13T18:26:59Z" w:author="Jan Groh">
        <w:r>
          <w:rPr>
            <w:rStyle w:val="Ohne"/>
            <w:rFonts w:ascii="Garamond Premier Pro Caption" w:hAnsi="Garamond Premier Pro Caption" w:hint="default"/>
            <w:sz w:val="22"/>
            <w:szCs w:val="22"/>
            <w:rtl w:val="0"/>
            <w:lang w:val="de-DE"/>
          </w:rPr>
          <w:delText>ß</w:delText>
        </w:r>
      </w:del>
      <w:del w:id="14302" w:date="2023-01-13T18:26:59Z" w:author="Jan Groh">
        <w:r>
          <w:rPr>
            <w:rStyle w:val="Ohne"/>
            <w:rFonts w:ascii="Garamond Premier Pro Caption" w:hAnsi="Garamond Premier Pro Caption"/>
            <w:sz w:val="22"/>
            <w:szCs w:val="22"/>
            <w:rtl w:val="0"/>
            <w:lang w:val="de-DE"/>
          </w:rPr>
          <w:delText xml:space="preserve">t zu mir kommen,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303" w:date="2023-01-13T18:26:59Z" w:author="Jan Groh"/>
          <w:rStyle w:val="Ohne"/>
          <w:rFonts w:ascii="Garamond Premier Pro Caption" w:cs="Garamond Premier Pro Caption" w:hAnsi="Garamond Premier Pro Caption" w:eastAsia="Garamond Premier Pro Caption"/>
          <w:sz w:val="22"/>
          <w:szCs w:val="22"/>
        </w:rPr>
      </w:pPr>
      <w:del w:id="14304" w:date="2023-01-13T18:26:59Z" w:author="Jan Groh">
        <w:r>
          <w:rPr>
            <w:rStyle w:val="Ohne"/>
            <w:rFonts w:ascii="Garamond Premier Pro Caption" w:hAnsi="Garamond Premier Pro Caption"/>
            <w:sz w:val="22"/>
            <w:szCs w:val="22"/>
            <w:rtl w:val="0"/>
            <w:lang w:val="de-DE"/>
          </w:rPr>
          <w:delText>Ich bin des Herrn Missionar!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05" w:date="2023-01-13T18:26:59Z" w:author="Jan Groh"/>
          <w:rStyle w:val="Ohne"/>
          <w:rFonts w:ascii="Garamond Premier Pro Italic" w:cs="Garamond Premier Pro Italic" w:hAnsi="Garamond Premier Pro Italic" w:eastAsia="Garamond Premier Pro Italic"/>
          <w:sz w:val="22"/>
          <w:szCs w:val="22"/>
        </w:rPr>
      </w:pPr>
      <w:del w:id="14306" w:date="2023-01-13T18:26:59Z" w:author="Jan Groh">
        <w:r>
          <w:rPr>
            <w:rStyle w:val="Ohne"/>
            <w:rFonts w:ascii="Garamond Premier Pro Italic" w:hAnsi="Garamond Premier Pro Italic"/>
            <w:sz w:val="22"/>
            <w:szCs w:val="22"/>
            <w:rtl w:val="0"/>
            <w:lang w:val="it-IT"/>
          </w:rPr>
          <w:delText>Albano, den 9. Aug. 1853.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07" w:date="2023-01-05T23:29:38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08" w:date="2023-01-05T23:29:38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09" w:date="2023-01-05T23:29:38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10" w:date="2023-01-05T23:29:38Z" w:author="Jan Groh"/>
          <w:rFonts w:ascii="Garamond Premier Pro Bold" w:cs="Garamond Premier Pro Bold" w:hAnsi="Garamond Premier Pro Bold" w:eastAsia="Garamond Premier Pro Bold"/>
          <w:sz w:val="22"/>
          <w:szCs w:val="22"/>
        </w:rPr>
      </w:pPr>
      <w:del w:id="14311" w:date="2023-01-05T23:29:38Z" w:author="Jan Groh">
        <w:r>
          <w:rPr>
            <w:rFonts w:ascii="Garamond Premier Pro Bold" w:hAnsi="Garamond Premier Pro Bold"/>
            <w:sz w:val="22"/>
            <w:szCs w:val="22"/>
            <w:rtl w:val="0"/>
          </w:rPr>
          <w:delText>1854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12" w:date="2023-01-13T18:26:59Z" w:author="Jan Groh"/>
          <w:rStyle w:val="Ohne"/>
          <w:rFonts w:ascii="Garamond Premier Pro Caption" w:cs="Garamond Premier Pro Caption" w:hAnsi="Garamond Premier Pro Caption" w:eastAsia="Garamond Premier Pro Caption"/>
          <w:sz w:val="22"/>
          <w:szCs w:val="22"/>
        </w:rPr>
      </w:pPr>
      <w:del w:id="14313" w:date="2023-01-05T23:29:38Z" w:author="Jan Groh">
        <w:r>
          <w:rPr>
            <w:rStyle w:val="Ohne"/>
            <w:rFonts w:ascii="Garamond Premier Pro Caption" w:hAnsi="Garamond Premier Pro Caption"/>
            <w:sz w:val="22"/>
            <w:szCs w:val="22"/>
            <w:rtl w:val="0"/>
            <w:lang w:val="de-DE"/>
          </w:rPr>
          <w:delText>(Ottilie 57-/58-j</w:delText>
        </w:r>
      </w:del>
      <w:del w:id="14314" w:date="2023-01-05T23:29:38Z" w:author="Jan Groh">
        <w:r>
          <w:rPr>
            <w:rStyle w:val="Ohne"/>
            <w:rFonts w:ascii="Garamond Premier Pro Caption" w:hAnsi="Garamond Premier Pro Caption" w:hint="default"/>
            <w:sz w:val="22"/>
            <w:szCs w:val="22"/>
            <w:rtl w:val="0"/>
            <w:lang w:val="de-DE"/>
          </w:rPr>
          <w:delText>ä</w:delText>
        </w:r>
      </w:del>
      <w:del w:id="14315" w:date="2023-01-05T23:29:38Z" w:author="Jan Groh">
        <w:r>
          <w:rPr>
            <w:rStyle w:val="Ohne"/>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16" w:date="2023-01-05T23:29:40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1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18" w:date="2023-01-13T18:26:59Z" w:author="Jan Groh"/>
          <w:rStyle w:val="Ohne"/>
          <w:rFonts w:ascii="Garamond Premier Pro Italic" w:cs="Garamond Premier Pro Italic" w:hAnsi="Garamond Premier Pro Italic" w:eastAsia="Garamond Premier Pro Italic"/>
          <w:sz w:val="22"/>
          <w:szCs w:val="22"/>
        </w:rPr>
      </w:pPr>
      <w:del w:id="14319" w:date="2023-01-13T18:26:59Z" w:author="Jan Groh">
        <w:r>
          <w:rPr>
            <w:rStyle w:val="Ohne"/>
            <w:rFonts w:ascii="Garamond Premier Pro Italic" w:hAnsi="Garamond Premier Pro Italic"/>
            <w:sz w:val="22"/>
            <w:szCs w:val="22"/>
            <w:rtl w:val="0"/>
            <w:lang w:val="en-US"/>
          </w:rPr>
          <w:delText>Ottilie an Walther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20" w:date="2023-01-13T18:26:59Z" w:author="Jan Groh"/>
          <w:rStyle w:val="Ohne"/>
          <w:rFonts w:ascii="Garamond Premier Pro Italic" w:cs="Garamond Premier Pro Italic" w:hAnsi="Garamond Premier Pro Italic" w:eastAsia="Garamond Premier Pro Italic"/>
          <w:sz w:val="22"/>
          <w:szCs w:val="22"/>
        </w:rPr>
      </w:pPr>
      <w:del w:id="14321" w:date="2023-01-13T18:26:59Z" w:author="Jan Groh">
        <w:r>
          <w:rPr>
            <w:rStyle w:val="Ohne"/>
            <w:rFonts w:ascii="Garamond Premier Pro Italic" w:hAnsi="Garamond Premier Pro Italic"/>
            <w:sz w:val="22"/>
            <w:szCs w:val="22"/>
            <w:rtl w:val="0"/>
            <w:lang w:val="it-IT"/>
          </w:rPr>
          <w:delText>Pisa, den 24. April 1854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22" w:date="2023-01-13T18:26:59Z" w:author="Jan Groh"/>
          <w:rStyle w:val="Ohne"/>
          <w:rFonts w:ascii="Garamond Premier Pro Caption" w:cs="Garamond Premier Pro Caption" w:hAnsi="Garamond Premier Pro Caption" w:eastAsia="Garamond Premier Pro Caption"/>
          <w:sz w:val="22"/>
          <w:szCs w:val="22"/>
        </w:rPr>
      </w:pPr>
      <w:del w:id="14323" w:date="2023-01-13T18:26:59Z" w:author="Jan Groh">
        <w:r>
          <w:rPr>
            <w:rStyle w:val="Ohne"/>
            <w:rFonts w:ascii="Garamond Premier Pro Caption" w:hAnsi="Garamond Premier Pro Caption"/>
            <w:sz w:val="22"/>
            <w:szCs w:val="22"/>
            <w:rtl w:val="0"/>
            <w:lang w:val="de-DE"/>
          </w:rPr>
          <w:delText>Ich bin durchaus nicht mit Dir einverstanden, lieber Walther, da</w:delText>
        </w:r>
      </w:del>
      <w:del w:id="14324" w:date="2023-01-13T18:26:59Z" w:author="Jan Groh">
        <w:r>
          <w:rPr>
            <w:rStyle w:val="Ohne"/>
            <w:rFonts w:ascii="Garamond Premier Pro Caption" w:hAnsi="Garamond Premier Pro Caption" w:hint="default"/>
            <w:sz w:val="22"/>
            <w:szCs w:val="22"/>
            <w:rtl w:val="0"/>
            <w:lang w:val="de-DE"/>
          </w:rPr>
          <w:delText xml:space="preserve">ß </w:delText>
        </w:r>
      </w:del>
      <w:del w:id="14325" w:date="2023-01-13T18:26:59Z" w:author="Jan Groh">
        <w:r>
          <w:rPr>
            <w:rStyle w:val="Ohne"/>
            <w:rFonts w:ascii="Garamond Premier Pro Caption" w:hAnsi="Garamond Premier Pro Caption"/>
            <w:sz w:val="22"/>
            <w:szCs w:val="22"/>
            <w:rtl w:val="0"/>
            <w:lang w:val="de-DE"/>
          </w:rPr>
          <w:delText>wirklich die Musik so ganz m</w:delText>
        </w:r>
      </w:del>
      <w:del w:id="14326" w:date="2023-01-13T18:26:59Z" w:author="Jan Groh">
        <w:r>
          <w:rPr>
            <w:rStyle w:val="Ohne"/>
            <w:rFonts w:ascii="Garamond Premier Pro Caption" w:hAnsi="Garamond Premier Pro Caption" w:hint="default"/>
            <w:sz w:val="22"/>
            <w:szCs w:val="22"/>
            <w:rtl w:val="0"/>
            <w:lang w:val="de-DE"/>
          </w:rPr>
          <w:delText>üß</w:delText>
        </w:r>
      </w:del>
      <w:del w:id="14327" w:date="2023-01-13T18:26:59Z" w:author="Jan Groh">
        <w:r>
          <w:rPr>
            <w:rStyle w:val="Ohne"/>
            <w:rFonts w:ascii="Garamond Premier Pro Caption" w:hAnsi="Garamond Premier Pro Caption"/>
            <w:sz w:val="22"/>
            <w:szCs w:val="22"/>
            <w:rtl w:val="0"/>
            <w:lang w:val="de-DE"/>
          </w:rPr>
          <w:delText>te von Dir aufgegeben werden, und da w</w:delText>
        </w:r>
      </w:del>
      <w:del w:id="14328" w:date="2023-01-13T18:26:59Z" w:author="Jan Groh">
        <w:r>
          <w:rPr>
            <w:rStyle w:val="Ohne"/>
            <w:rFonts w:ascii="Garamond Premier Pro Caption" w:hAnsi="Garamond Premier Pro Caption" w:hint="default"/>
            <w:sz w:val="22"/>
            <w:szCs w:val="22"/>
            <w:rtl w:val="0"/>
          </w:rPr>
          <w:delText>ä</w:delText>
        </w:r>
      </w:del>
      <w:del w:id="14329" w:date="2023-01-13T18:26:59Z" w:author="Jan Groh">
        <w:r>
          <w:rPr>
            <w:rStyle w:val="Ohne"/>
            <w:rFonts w:ascii="Garamond Premier Pro Caption" w:hAnsi="Garamond Premier Pro Caption"/>
            <w:sz w:val="22"/>
            <w:szCs w:val="22"/>
            <w:rtl w:val="0"/>
            <w:lang w:val="de-DE"/>
          </w:rPr>
          <w:delText>re es besser, der Kammerherrenschl</w:delText>
        </w:r>
      </w:del>
      <w:del w:id="14330" w:date="2023-01-13T18:26:59Z" w:author="Jan Groh">
        <w:r>
          <w:rPr>
            <w:rStyle w:val="Ohne"/>
            <w:rFonts w:ascii="Garamond Premier Pro Caption" w:hAnsi="Garamond Premier Pro Caption" w:hint="default"/>
            <w:sz w:val="22"/>
            <w:szCs w:val="22"/>
            <w:rtl w:val="0"/>
          </w:rPr>
          <w:delText>ü</w:delText>
        </w:r>
      </w:del>
      <w:del w:id="14331" w:date="2023-01-13T18:26:59Z" w:author="Jan Groh">
        <w:r>
          <w:rPr>
            <w:rStyle w:val="Ohne"/>
            <w:rFonts w:ascii="Garamond Premier Pro Caption" w:hAnsi="Garamond Premier Pro Caption"/>
            <w:sz w:val="22"/>
            <w:szCs w:val="22"/>
            <w:rtl w:val="0"/>
            <w:lang w:val="nl-NL"/>
          </w:rPr>
          <w:delText>ssel l</w:delText>
        </w:r>
      </w:del>
      <w:del w:id="14332" w:date="2023-01-13T18:26:59Z" w:author="Jan Groh">
        <w:r>
          <w:rPr>
            <w:rStyle w:val="Ohne"/>
            <w:rFonts w:ascii="Garamond Premier Pro Caption" w:hAnsi="Garamond Premier Pro Caption" w:hint="default"/>
            <w:sz w:val="22"/>
            <w:szCs w:val="22"/>
            <w:rtl w:val="0"/>
          </w:rPr>
          <w:delText>ä</w:delText>
        </w:r>
      </w:del>
      <w:del w:id="14333" w:date="2023-01-13T18:26:59Z" w:author="Jan Groh">
        <w:r>
          <w:rPr>
            <w:rStyle w:val="Ohne"/>
            <w:rFonts w:ascii="Garamond Premier Pro Caption" w:hAnsi="Garamond Premier Pro Caption"/>
            <w:sz w:val="22"/>
            <w:szCs w:val="22"/>
            <w:rtl w:val="0"/>
            <w:lang w:val="de-DE"/>
          </w:rPr>
          <w:delText>ge in der Ilm, wenn er Dir die T</w:delText>
        </w:r>
      </w:del>
      <w:del w:id="14334" w:date="2023-01-13T18:26:59Z" w:author="Jan Groh">
        <w:r>
          <w:rPr>
            <w:rStyle w:val="Ohne"/>
            <w:rFonts w:ascii="Garamond Premier Pro Caption" w:hAnsi="Garamond Premier Pro Caption" w:hint="default"/>
            <w:sz w:val="22"/>
            <w:szCs w:val="22"/>
            <w:rtl w:val="0"/>
          </w:rPr>
          <w:delText>ü</w:delText>
        </w:r>
      </w:del>
      <w:del w:id="14335" w:date="2023-01-13T18:26:59Z" w:author="Jan Groh">
        <w:r>
          <w:rPr>
            <w:rStyle w:val="Ohne"/>
            <w:rFonts w:ascii="Garamond Premier Pro Caption" w:hAnsi="Garamond Premier Pro Caption"/>
            <w:sz w:val="22"/>
            <w:szCs w:val="22"/>
            <w:rtl w:val="0"/>
            <w:lang w:val="de-DE"/>
          </w:rPr>
          <w:delText>re der Kunst verschlie</w:delText>
        </w:r>
      </w:del>
      <w:del w:id="14336" w:date="2023-01-13T18:26:59Z" w:author="Jan Groh">
        <w:r>
          <w:rPr>
            <w:rStyle w:val="Ohne"/>
            <w:rFonts w:ascii="Garamond Premier Pro Caption" w:hAnsi="Garamond Premier Pro Caption" w:hint="default"/>
            <w:sz w:val="22"/>
            <w:szCs w:val="22"/>
            <w:rtl w:val="0"/>
            <w:lang w:val="de-DE"/>
          </w:rPr>
          <w:delText>ß</w:delText>
        </w:r>
      </w:del>
      <w:del w:id="14337" w:date="2023-01-13T18:26:59Z" w:author="Jan Groh">
        <w:r>
          <w:rPr>
            <w:rStyle w:val="Ohne"/>
            <w:rFonts w:ascii="Garamond Premier Pro Caption" w:hAnsi="Garamond Premier Pro Caption"/>
            <w:sz w:val="22"/>
            <w:szCs w:val="22"/>
            <w:rtl w:val="0"/>
            <w:lang w:val="de-DE"/>
          </w:rPr>
          <w:delText>t. Die Zersplitterung mag wohl bei Deiner Natur nicht harmonisch und noch st</w:delText>
        </w:r>
      </w:del>
      <w:del w:id="14338" w:date="2023-01-13T18:26:59Z" w:author="Jan Groh">
        <w:r>
          <w:rPr>
            <w:rStyle w:val="Ohne"/>
            <w:rFonts w:ascii="Garamond Premier Pro Caption" w:hAnsi="Garamond Premier Pro Caption" w:hint="default"/>
            <w:sz w:val="22"/>
            <w:szCs w:val="22"/>
            <w:rtl w:val="0"/>
            <w:lang w:val="sv-SE"/>
          </w:rPr>
          <w:delText>ö</w:delText>
        </w:r>
      </w:del>
      <w:del w:id="14339" w:date="2023-01-13T18:26:59Z" w:author="Jan Groh">
        <w:r>
          <w:rPr>
            <w:rStyle w:val="Ohne"/>
            <w:rFonts w:ascii="Garamond Premier Pro Caption" w:hAnsi="Garamond Premier Pro Caption"/>
            <w:sz w:val="22"/>
            <w:szCs w:val="22"/>
            <w:rtl w:val="0"/>
            <w:lang w:val="da-DK"/>
          </w:rPr>
          <w:delText>render f</w:delText>
        </w:r>
      </w:del>
      <w:del w:id="14340" w:date="2023-01-13T18:26:59Z" w:author="Jan Groh">
        <w:r>
          <w:rPr>
            <w:rStyle w:val="Ohne"/>
            <w:rFonts w:ascii="Garamond Premier Pro Caption" w:hAnsi="Garamond Premier Pro Caption" w:hint="default"/>
            <w:sz w:val="22"/>
            <w:szCs w:val="22"/>
            <w:rtl w:val="0"/>
          </w:rPr>
          <w:delText>ü</w:delText>
        </w:r>
      </w:del>
      <w:del w:id="14341" w:date="2023-01-13T18:26:59Z" w:author="Jan Groh">
        <w:r>
          <w:rPr>
            <w:rStyle w:val="Ohne"/>
            <w:rFonts w:ascii="Garamond Premier Pro Caption" w:hAnsi="Garamond Premier Pro Caption"/>
            <w:sz w:val="22"/>
            <w:szCs w:val="22"/>
            <w:rtl w:val="0"/>
            <w:lang w:val="de-DE"/>
          </w:rPr>
          <w:delText>r das Schaffen sein als bei anderen vielleicht.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4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4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44" w:date="2023-01-13T18:26:59Z" w:author="Jan Groh"/>
          <w:rStyle w:val="Ohne"/>
          <w:rFonts w:ascii="Garamond Premier Pro Italic" w:cs="Garamond Premier Pro Italic" w:hAnsi="Garamond Premier Pro Italic" w:eastAsia="Garamond Premier Pro Italic"/>
          <w:sz w:val="22"/>
          <w:szCs w:val="22"/>
        </w:rPr>
      </w:pPr>
      <w:del w:id="14345"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46" w:date="2023-01-13T18:26:59Z" w:author="Jan Groh"/>
          <w:rStyle w:val="Ohne"/>
          <w:rFonts w:ascii="Garamond Premier Pro Italic" w:cs="Garamond Premier Pro Italic" w:hAnsi="Garamond Premier Pro Italic" w:eastAsia="Garamond Premier Pro Italic"/>
          <w:sz w:val="22"/>
          <w:szCs w:val="22"/>
        </w:rPr>
      </w:pPr>
      <w:del w:id="14347" w:date="2023-01-13T18:26:59Z" w:author="Jan Groh">
        <w:r>
          <w:rPr>
            <w:rStyle w:val="Ohne"/>
            <w:rFonts w:ascii="Garamond Premier Pro Italic" w:hAnsi="Garamond Premier Pro Italic"/>
            <w:sz w:val="22"/>
            <w:szCs w:val="22"/>
            <w:rtl w:val="0"/>
            <w:lang w:val="de-DE"/>
          </w:rPr>
          <w:delText>Sonnabend, den 21. Oktober 1854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48" w:date="2023-01-13T18:26:59Z" w:author="Jan Groh"/>
          <w:rStyle w:val="Ohne"/>
          <w:rFonts w:ascii="Garamond Premier Pro Caption" w:cs="Garamond Premier Pro Caption" w:hAnsi="Garamond Premier Pro Caption" w:eastAsia="Garamond Premier Pro Caption"/>
          <w:sz w:val="22"/>
          <w:szCs w:val="22"/>
        </w:rPr>
      </w:pPr>
      <w:del w:id="14349" w:date="2023-01-13T18:26:59Z" w:author="Jan Groh">
        <w:r>
          <w:rPr>
            <w:rStyle w:val="Ohne"/>
            <w:rFonts w:ascii="Garamond Premier Pro Caption" w:hAnsi="Garamond Premier Pro Caption"/>
            <w:sz w:val="22"/>
            <w:szCs w:val="22"/>
            <w:rtl w:val="0"/>
            <w:lang w:val="de-DE"/>
          </w:rPr>
          <w:delText>Ich bekam einen so heftigen Anfall von Abweichen, da</w:delText>
        </w:r>
      </w:del>
      <w:del w:id="14350" w:date="2023-01-13T18:26:59Z" w:author="Jan Groh">
        <w:r>
          <w:rPr>
            <w:rStyle w:val="Ohne"/>
            <w:rFonts w:ascii="Garamond Premier Pro Caption" w:hAnsi="Garamond Premier Pro Caption" w:hint="default"/>
            <w:sz w:val="22"/>
            <w:szCs w:val="22"/>
            <w:rtl w:val="0"/>
            <w:lang w:val="de-DE"/>
          </w:rPr>
          <w:delText xml:space="preserve">ß </w:delText>
        </w:r>
      </w:del>
      <w:del w:id="14351" w:date="2023-01-13T18:26:59Z" w:author="Jan Groh">
        <w:r>
          <w:rPr>
            <w:rStyle w:val="Ohne"/>
            <w:rFonts w:ascii="Garamond Premier Pro Caption" w:hAnsi="Garamond Premier Pro Caption"/>
            <w:sz w:val="22"/>
            <w:szCs w:val="22"/>
            <w:rtl w:val="0"/>
            <w:lang w:val="de-DE"/>
          </w:rPr>
          <w:delText>Seligmann gleich warme T</w:delText>
        </w:r>
      </w:del>
      <w:del w:id="14352" w:date="2023-01-13T18:26:59Z" w:author="Jan Groh">
        <w:r>
          <w:rPr>
            <w:rStyle w:val="Ohne"/>
            <w:rFonts w:ascii="Garamond Premier Pro Caption" w:hAnsi="Garamond Premier Pro Caption" w:hint="default"/>
            <w:sz w:val="22"/>
            <w:szCs w:val="22"/>
            <w:rtl w:val="0"/>
          </w:rPr>
          <w:delText>ü</w:delText>
        </w:r>
      </w:del>
      <w:del w:id="14353" w:date="2023-01-13T18:26:59Z" w:author="Jan Groh">
        <w:r>
          <w:rPr>
            <w:rStyle w:val="Ohne"/>
            <w:rFonts w:ascii="Garamond Premier Pro Caption" w:hAnsi="Garamond Premier Pro Caption"/>
            <w:sz w:val="22"/>
            <w:szCs w:val="22"/>
            <w:rtl w:val="0"/>
            <w:lang w:val="de-DE"/>
          </w:rPr>
          <w:delText>cher, Doverische Pulver verordnete und mir alles Essen verboten wurde. Es gab sich rasch wieder, doch durfte ich nicht wieder aufstehen. K</w:delText>
        </w:r>
      </w:del>
      <w:del w:id="14354" w:date="2023-01-13T18:26:59Z" w:author="Jan Groh">
        <w:r>
          <w:rPr>
            <w:rStyle w:val="Ohne"/>
            <w:rFonts w:ascii="Garamond Premier Pro Caption" w:hAnsi="Garamond Premier Pro Caption" w:hint="default"/>
            <w:sz w:val="22"/>
            <w:szCs w:val="22"/>
            <w:rtl w:val="0"/>
          </w:rPr>
          <w:delText>ü</w:delText>
        </w:r>
      </w:del>
      <w:del w:id="14355" w:date="2023-01-13T18:26:59Z" w:author="Jan Groh">
        <w:r>
          <w:rPr>
            <w:rStyle w:val="Ohne"/>
            <w:rFonts w:ascii="Garamond Premier Pro Caption" w:hAnsi="Garamond Premier Pro Caption"/>
            <w:sz w:val="22"/>
            <w:szCs w:val="22"/>
            <w:rtl w:val="0"/>
            <w:lang w:val="de-DE"/>
          </w:rPr>
          <w:delText>hne schickte mir wieder Europa</w:delText>
        </w:r>
      </w:del>
      <w:del w:id="14356"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8"/>
        </w:r>
      </w:del>
      <w:del w:id="14357"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358" w:date="2023-01-13T18:26:59Z" w:author="Jan Groh"/>
          <w:rStyle w:val="Ohne"/>
          <w:rFonts w:ascii="Garamond Premier Pro Caption" w:cs="Garamond Premier Pro Caption" w:hAnsi="Garamond Premier Pro Caption" w:eastAsia="Garamond Premier Pro Caption"/>
          <w:sz w:val="22"/>
          <w:szCs w:val="22"/>
        </w:rPr>
      </w:pPr>
      <w:del w:id="14359" w:date="2023-01-13T18:26:59Z" w:author="Jan Groh">
        <w:r>
          <w:rPr>
            <w:rStyle w:val="Ohne"/>
            <w:rFonts w:ascii="Garamond Premier Pro Caption" w:hAnsi="Garamond Premier Pro Caption"/>
            <w:sz w:val="22"/>
            <w:szCs w:val="22"/>
            <w:rtl w:val="0"/>
            <w:lang w:val="de-DE"/>
          </w:rPr>
          <w:delText>Ich habe in dieser Zeit gelesen, gelesen, gelesen, da</w:delText>
        </w:r>
      </w:del>
      <w:del w:id="14360" w:date="2023-01-13T18:26:59Z" w:author="Jan Groh">
        <w:r>
          <w:rPr>
            <w:rStyle w:val="Ohne"/>
            <w:rFonts w:ascii="Garamond Premier Pro Caption" w:hAnsi="Garamond Premier Pro Caption" w:hint="default"/>
            <w:sz w:val="22"/>
            <w:szCs w:val="22"/>
            <w:rtl w:val="0"/>
            <w:lang w:val="de-DE"/>
          </w:rPr>
          <w:delText xml:space="preserve">ß </w:delText>
        </w:r>
      </w:del>
      <w:del w:id="14361" w:date="2023-01-13T18:26:59Z" w:author="Jan Groh">
        <w:r>
          <w:rPr>
            <w:rStyle w:val="Ohne"/>
            <w:rFonts w:ascii="Garamond Premier Pro Caption" w:hAnsi="Garamond Premier Pro Caption"/>
            <w:sz w:val="22"/>
            <w:szCs w:val="22"/>
            <w:rtl w:val="0"/>
            <w:lang w:val="de-DE"/>
          </w:rPr>
          <w:delText>manchmal mein armer Kopf nicht weiter will. Seit ich hier</w:delText>
        </w:r>
      </w:del>
    </w:p>
    <w:p>
      <w:pPr>
        <w:pStyle w:val="Standard"/>
        <w:numPr>
          <w:ilvl w:val="0"/>
          <w:numId w:val="2"/>
        </w:numPr>
        <w:rPr>
          <w:rFonts w:ascii="Garamond Premier Pro Bold" w:hAnsi="Garamond Premier Pro Bold"/>
          <w:sz w:val="22"/>
          <w:szCs w:val="22"/>
        </w:rPr>
      </w:pPr>
      <w:del w:id="14362"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63" w:date="2023-01-13T18:26:59Z" w:author="Jan Groh">
        <w:r>
          <w:rPr>
            <w:rStyle w:val="Ohne"/>
            <w:rFonts w:ascii="Garamond Premier Pro Italic" w:hAnsi="Garamond Premier Pro Italic"/>
            <w:sz w:val="22"/>
            <w:szCs w:val="22"/>
            <w:rtl w:val="0"/>
            <w:lang w:val="da-DK"/>
          </w:rPr>
          <w:delText>Laura</w:delText>
        </w:r>
      </w:del>
      <w:del w:id="14364" w:date="2023-01-13T18:26:59Z" w:author="Jan Groh">
        <w:r>
          <w:rPr>
            <w:rStyle w:val="Ohne"/>
            <w:rFonts w:ascii="Garamond Premier Pro Caption" w:hAnsi="Garamond Premier Pro Caption"/>
            <w:sz w:val="22"/>
            <w:szCs w:val="22"/>
            <w:rtl w:val="0"/>
            <w:lang w:val="de-DE"/>
          </w:rPr>
          <w:delText xml:space="preserve"> von George Sand, 2 vol.</w:delText>
        </w:r>
      </w:del>
    </w:p>
    <w:p>
      <w:pPr>
        <w:pStyle w:val="Standard"/>
        <w:numPr>
          <w:ilvl w:val="0"/>
          <w:numId w:val="2"/>
        </w:numPr>
        <w:rPr>
          <w:rFonts w:ascii="Garamond Premier Pro Bold" w:hAnsi="Garamond Premier Pro Bold"/>
          <w:sz w:val="22"/>
          <w:szCs w:val="22"/>
        </w:rPr>
      </w:pPr>
      <w:del w:id="14365"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66" w:date="2023-01-13T18:26:59Z" w:author="Jan Groh">
        <w:r>
          <w:rPr>
            <w:rStyle w:val="Ohne"/>
            <w:rFonts w:ascii="Garamond Premier Pro Caption" w:hAnsi="Garamond Premier Pro Caption"/>
            <w:sz w:val="22"/>
            <w:szCs w:val="22"/>
            <w:rtl w:val="0"/>
            <w:lang w:val="de-DE"/>
          </w:rPr>
          <w:delText>Israelitisches Taschenbuch.</w:delText>
        </w:r>
      </w:del>
    </w:p>
    <w:p>
      <w:pPr>
        <w:pStyle w:val="Standard"/>
        <w:numPr>
          <w:ilvl w:val="0"/>
          <w:numId w:val="2"/>
        </w:numPr>
        <w:rPr>
          <w:rFonts w:ascii="Garamond Premier Pro Bold" w:hAnsi="Garamond Premier Pro Bold"/>
          <w:sz w:val="22"/>
          <w:szCs w:val="22"/>
        </w:rPr>
      </w:pPr>
      <w:del w:id="14367"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68" w:date="2023-01-13T18:26:59Z" w:author="Jan Groh">
        <w:r>
          <w:rPr>
            <w:rStyle w:val="Ohne"/>
            <w:rFonts w:ascii="Garamond Premier Pro Italic" w:hAnsi="Garamond Premier Pro Italic"/>
            <w:sz w:val="22"/>
            <w:szCs w:val="22"/>
            <w:rtl w:val="0"/>
            <w:lang w:val="de-DE"/>
          </w:rPr>
          <w:delText>Die Freimaurer</w:delText>
        </w:r>
      </w:del>
      <w:del w:id="14369" w:date="2023-01-13T18:26:59Z" w:author="Jan Groh">
        <w:r>
          <w:rPr>
            <w:rStyle w:val="Ohne"/>
            <w:rFonts w:ascii="Garamond Premier Pro Caption" w:hAnsi="Garamond Premier Pro Caption"/>
            <w:sz w:val="22"/>
            <w:szCs w:val="22"/>
            <w:rtl w:val="0"/>
            <w:lang w:val="de-DE"/>
          </w:rPr>
          <w:delText xml:space="preserve"> von K</w:delText>
        </w:r>
      </w:del>
      <w:del w:id="14370" w:date="2023-01-13T18:26:59Z" w:author="Jan Groh">
        <w:r>
          <w:rPr>
            <w:rStyle w:val="Ohne"/>
            <w:rFonts w:ascii="Garamond Premier Pro Caption" w:hAnsi="Garamond Premier Pro Caption" w:hint="default"/>
            <w:sz w:val="22"/>
            <w:szCs w:val="22"/>
            <w:rtl w:val="0"/>
          </w:rPr>
          <w:delText>ü</w:delText>
        </w:r>
      </w:del>
      <w:del w:id="14371" w:date="2023-01-13T18:26:59Z" w:author="Jan Groh">
        <w:r>
          <w:rPr>
            <w:rStyle w:val="Ohne"/>
            <w:rFonts w:ascii="Garamond Premier Pro Caption" w:hAnsi="Garamond Premier Pro Caption"/>
            <w:sz w:val="22"/>
            <w:szCs w:val="22"/>
            <w:rtl w:val="0"/>
          </w:rPr>
          <w:delText>hne.</w:delText>
        </w:r>
      </w:del>
    </w:p>
    <w:p>
      <w:pPr>
        <w:pStyle w:val="Standard"/>
        <w:numPr>
          <w:ilvl w:val="0"/>
          <w:numId w:val="2"/>
        </w:numPr>
        <w:rPr>
          <w:rFonts w:ascii="Garamond Premier Pro Bold" w:hAnsi="Garamond Premier Pro Bold"/>
          <w:sz w:val="22"/>
          <w:szCs w:val="22"/>
        </w:rPr>
      </w:pPr>
      <w:del w:id="14372"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73" w:date="2023-01-13T18:26:59Z" w:author="Jan Groh">
        <w:r>
          <w:rPr>
            <w:rStyle w:val="Ohne"/>
            <w:rFonts w:ascii="Garamond Premier Pro Italic" w:hAnsi="Garamond Premier Pro Italic"/>
            <w:sz w:val="22"/>
            <w:szCs w:val="22"/>
            <w:rtl w:val="0"/>
          </w:rPr>
          <w:delText>Afraja</w:delText>
        </w:r>
      </w:del>
      <w:del w:id="14374" w:date="2023-01-13T18:26:59Z" w:author="Jan Groh">
        <w:r>
          <w:rPr>
            <w:rStyle w:val="Ohne"/>
            <w:rFonts w:ascii="Garamond Premier Pro Caption" w:hAnsi="Garamond Premier Pro Caption"/>
            <w:sz w:val="22"/>
            <w:szCs w:val="22"/>
            <w:rtl w:val="0"/>
            <w:lang w:val="de-DE"/>
          </w:rPr>
          <w:delText xml:space="preserve"> von M</w:delText>
        </w:r>
      </w:del>
      <w:del w:id="14375" w:date="2023-01-13T18:26:59Z" w:author="Jan Groh">
        <w:r>
          <w:rPr>
            <w:rStyle w:val="Ohne"/>
            <w:rFonts w:ascii="Garamond Premier Pro Caption" w:hAnsi="Garamond Premier Pro Caption" w:hint="default"/>
            <w:sz w:val="22"/>
            <w:szCs w:val="22"/>
            <w:rtl w:val="0"/>
          </w:rPr>
          <w:delText>ü</w:delText>
        </w:r>
      </w:del>
      <w:del w:id="14376" w:date="2023-01-13T18:26:59Z" w:author="Jan Groh">
        <w:r>
          <w:rPr>
            <w:rStyle w:val="Ohne"/>
            <w:rFonts w:ascii="Garamond Premier Pro Caption" w:hAnsi="Garamond Premier Pro Caption"/>
            <w:sz w:val="22"/>
            <w:szCs w:val="22"/>
            <w:rtl w:val="0"/>
          </w:rPr>
          <w:delText>gge</w:delText>
        </w:r>
      </w:del>
    </w:p>
    <w:p>
      <w:pPr>
        <w:pStyle w:val="Standard"/>
        <w:numPr>
          <w:ilvl w:val="0"/>
          <w:numId w:val="2"/>
        </w:numPr>
        <w:rPr>
          <w:rFonts w:ascii="Garamond Premier Pro Bold" w:hAnsi="Garamond Premier Pro Bold"/>
          <w:sz w:val="22"/>
          <w:szCs w:val="22"/>
        </w:rPr>
      </w:pPr>
      <w:del w:id="14377"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78" w:date="2023-01-13T18:26:59Z" w:author="Jan Groh">
        <w:r>
          <w:rPr>
            <w:rStyle w:val="Ohne"/>
            <w:rFonts w:ascii="Garamond Premier Pro Italic" w:hAnsi="Garamond Premier Pro Italic"/>
            <w:sz w:val="22"/>
            <w:szCs w:val="22"/>
            <w:rtl w:val="0"/>
          </w:rPr>
          <w:delText>S</w:delText>
        </w:r>
      </w:del>
      <w:del w:id="14379" w:date="2023-01-13T18:26:59Z" w:author="Jan Groh">
        <w:r>
          <w:rPr>
            <w:rStyle w:val="Ohne"/>
            <w:rFonts w:ascii="Garamond Premier Pro Italic" w:hAnsi="Garamond Premier Pro Italic" w:hint="default"/>
            <w:sz w:val="22"/>
            <w:szCs w:val="22"/>
            <w:rtl w:val="0"/>
          </w:rPr>
          <w:delText>ü</w:delText>
        </w:r>
      </w:del>
      <w:del w:id="14380" w:date="2023-01-13T18:26:59Z" w:author="Jan Groh">
        <w:r>
          <w:rPr>
            <w:rStyle w:val="Ohne"/>
            <w:rFonts w:ascii="Garamond Premier Pro Italic" w:hAnsi="Garamond Premier Pro Italic"/>
            <w:sz w:val="22"/>
            <w:szCs w:val="22"/>
            <w:rtl w:val="0"/>
            <w:lang w:val="da-DK"/>
          </w:rPr>
          <w:delText>dfr</w:delText>
        </w:r>
      </w:del>
      <w:del w:id="14381" w:date="2023-01-13T18:26:59Z" w:author="Jan Groh">
        <w:r>
          <w:rPr>
            <w:rStyle w:val="Ohne"/>
            <w:rFonts w:ascii="Garamond Premier Pro Italic" w:hAnsi="Garamond Premier Pro Italic" w:hint="default"/>
            <w:sz w:val="22"/>
            <w:szCs w:val="22"/>
            <w:rtl w:val="0"/>
          </w:rPr>
          <w:delText>ü</w:delText>
        </w:r>
      </w:del>
      <w:del w:id="14382" w:date="2023-01-13T18:26:59Z" w:author="Jan Groh">
        <w:r>
          <w:rPr>
            <w:rStyle w:val="Ohne"/>
            <w:rFonts w:ascii="Garamond Premier Pro Italic" w:hAnsi="Garamond Premier Pro Italic"/>
            <w:sz w:val="22"/>
            <w:szCs w:val="22"/>
            <w:rtl w:val="0"/>
            <w:lang w:val="de-DE"/>
          </w:rPr>
          <w:delText>chte</w:delText>
        </w:r>
      </w:del>
      <w:del w:id="14383" w:date="2023-01-13T18:26:59Z" w:author="Jan Groh">
        <w:r>
          <w:rPr>
            <w:rStyle w:val="Ohne"/>
            <w:rFonts w:ascii="Garamond Premier Pro Caption" w:hAnsi="Garamond Premier Pro Caption"/>
            <w:sz w:val="22"/>
            <w:szCs w:val="22"/>
            <w:rtl w:val="0"/>
            <w:lang w:val="de-DE"/>
          </w:rPr>
          <w:delText xml:space="preserve"> von Pecht.</w:delText>
        </w:r>
      </w:del>
    </w:p>
    <w:p>
      <w:pPr>
        <w:pStyle w:val="Standard"/>
        <w:numPr>
          <w:ilvl w:val="0"/>
          <w:numId w:val="2"/>
        </w:numPr>
        <w:rPr>
          <w:rFonts w:ascii="Garamond Premier Pro Bold" w:hAnsi="Garamond Premier Pro Bold"/>
          <w:sz w:val="22"/>
          <w:szCs w:val="22"/>
        </w:rPr>
      </w:pPr>
      <w:del w:id="14384"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85" w:date="2023-01-13T18:26:59Z" w:author="Jan Groh">
        <w:r>
          <w:rPr>
            <w:rStyle w:val="Ohne"/>
            <w:rFonts w:ascii="Garamond Premier Pro Caption" w:hAnsi="Garamond Premier Pro Caption"/>
            <w:sz w:val="22"/>
            <w:szCs w:val="22"/>
            <w:rtl w:val="0"/>
            <w:lang w:val="de-DE"/>
          </w:rPr>
          <w:delText>Beendigt das Buch der Ferrucci.</w:delText>
        </w:r>
      </w:del>
    </w:p>
    <w:p>
      <w:pPr>
        <w:pStyle w:val="Standard"/>
        <w:numPr>
          <w:ilvl w:val="0"/>
          <w:numId w:val="2"/>
        </w:numPr>
        <w:rPr>
          <w:rFonts w:ascii="Garamond Premier Pro Bold" w:hAnsi="Garamond Premier Pro Bold"/>
          <w:sz w:val="22"/>
          <w:szCs w:val="22"/>
        </w:rPr>
      </w:pPr>
      <w:del w:id="14386"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87" w:date="2023-01-13T18:26:59Z" w:author="Jan Groh">
        <w:r>
          <w:rPr>
            <w:rStyle w:val="Ohne"/>
            <w:rFonts w:ascii="Garamond Premier Pro Caption" w:hAnsi="Garamond Premier Pro Caption"/>
            <w:sz w:val="22"/>
            <w:szCs w:val="22"/>
            <w:rtl w:val="0"/>
            <w:lang w:val="de-DE"/>
          </w:rPr>
          <w:delText xml:space="preserve">Beendigt das Buch von Wilde </w:delText>
        </w:r>
      </w:del>
      <w:del w:id="14388" w:date="2023-01-13T18:26:59Z" w:author="Jan Groh">
        <w:r>
          <w:rPr>
            <w:rStyle w:val="Ohne"/>
            <w:rFonts w:ascii="Garamond Premier Pro Caption" w:hAnsi="Garamond Premier Pro Caption" w:hint="default"/>
            <w:sz w:val="22"/>
            <w:szCs w:val="22"/>
            <w:rtl w:val="0"/>
          </w:rPr>
          <w:delText>ü</w:delText>
        </w:r>
      </w:del>
      <w:del w:id="14389" w:date="2023-01-13T18:26:59Z" w:author="Jan Groh">
        <w:r>
          <w:rPr>
            <w:rStyle w:val="Ohne"/>
            <w:rFonts w:ascii="Garamond Premier Pro Caption" w:hAnsi="Garamond Premier Pro Caption"/>
            <w:sz w:val="22"/>
            <w:szCs w:val="22"/>
            <w:rtl w:val="0"/>
          </w:rPr>
          <w:delText>ber Irland.</w:delText>
        </w:r>
      </w:del>
    </w:p>
    <w:p>
      <w:pPr>
        <w:pStyle w:val="Standard"/>
        <w:numPr>
          <w:ilvl w:val="0"/>
          <w:numId w:val="2"/>
        </w:numPr>
        <w:rPr>
          <w:rFonts w:ascii="Garamond Premier Pro Bold" w:hAnsi="Garamond Premier Pro Bold"/>
          <w:sz w:val="22"/>
          <w:szCs w:val="22"/>
        </w:rPr>
      </w:pPr>
      <w:del w:id="14390"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91" w:date="2023-01-13T18:26:59Z" w:author="Jan Groh">
        <w:r>
          <w:rPr>
            <w:rStyle w:val="Ohne"/>
            <w:rFonts w:ascii="Garamond Premier Pro Italic" w:hAnsi="Garamond Premier Pro Italic"/>
            <w:sz w:val="22"/>
            <w:szCs w:val="22"/>
            <w:rtl w:val="0"/>
            <w:lang w:val="en-US"/>
          </w:rPr>
          <w:delText>Hard times</w:delText>
        </w:r>
      </w:del>
      <w:del w:id="14392" w:date="2023-01-13T18:26:59Z" w:author="Jan Groh">
        <w:r>
          <w:rPr>
            <w:rStyle w:val="Ohne"/>
            <w:rFonts w:ascii="Garamond Premier Pro Caption" w:hAnsi="Garamond Premier Pro Caption"/>
            <w:sz w:val="22"/>
            <w:szCs w:val="22"/>
            <w:rtl w:val="0"/>
            <w:lang w:val="de-DE"/>
          </w:rPr>
          <w:delText xml:space="preserve"> von Boz, 4 Hefte.</w:delText>
        </w:r>
      </w:del>
    </w:p>
    <w:p>
      <w:pPr>
        <w:pStyle w:val="Standard"/>
        <w:numPr>
          <w:ilvl w:val="0"/>
          <w:numId w:val="2"/>
        </w:numPr>
        <w:rPr>
          <w:rFonts w:ascii="Garamond Premier Pro Bold" w:hAnsi="Garamond Premier Pro Bold"/>
          <w:sz w:val="22"/>
          <w:szCs w:val="22"/>
        </w:rPr>
      </w:pPr>
      <w:del w:id="14393"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94" w:date="2023-01-13T18:26:59Z" w:author="Jan Groh">
        <w:r>
          <w:rPr>
            <w:rStyle w:val="Ohne"/>
            <w:rFonts w:ascii="Garamond Premier Pro Caption" w:hAnsi="Garamond Premier Pro Caption"/>
            <w:sz w:val="22"/>
            <w:szCs w:val="22"/>
            <w:rtl w:val="0"/>
            <w:lang w:val="de-DE"/>
          </w:rPr>
          <w:delText>Essays von Macaulay 5ter Teil. (D</w:delText>
        </w:r>
      </w:del>
      <w:del w:id="14395" w:date="2023-01-13T18:26:59Z" w:author="Jan Groh">
        <w:r>
          <w:rPr>
            <w:rStyle w:val="Ohne"/>
            <w:rFonts w:ascii="Garamond Premier Pro Caption" w:hAnsi="Garamond Premier Pro Caption" w:hint="default"/>
            <w:sz w:val="22"/>
            <w:szCs w:val="22"/>
            <w:rtl w:val="1"/>
          </w:rPr>
          <w:delText>’</w:delText>
        </w:r>
      </w:del>
      <w:del w:id="14396" w:date="2023-01-13T18:26:59Z" w:author="Jan Groh">
        <w:r>
          <w:rPr>
            <w:rStyle w:val="Ohne"/>
            <w:rFonts w:ascii="Garamond Premier Pro Caption" w:hAnsi="Garamond Premier Pro Caption"/>
            <w:sz w:val="22"/>
            <w:szCs w:val="22"/>
            <w:rtl w:val="0"/>
            <w:lang w:val="en-US"/>
          </w:rPr>
          <w:delText>Abblay, Addison, Chatam).</w:delText>
        </w:r>
      </w:del>
    </w:p>
    <w:p>
      <w:pPr>
        <w:pStyle w:val="Standard"/>
        <w:numPr>
          <w:ilvl w:val="0"/>
          <w:numId w:val="2"/>
        </w:numPr>
        <w:rPr>
          <w:rFonts w:ascii="Garamond Premier Pro Bold" w:hAnsi="Garamond Premier Pro Bold"/>
          <w:sz w:val="22"/>
          <w:szCs w:val="22"/>
        </w:rPr>
      </w:pPr>
      <w:del w:id="14397" w:date="2023-01-13T18:26:59Z" w:author="Jan Groh">
        <w:r>
          <w:rPr>
            <w:rStyle w:val="Ohne"/>
            <w:rFonts w:ascii="Arial Unicode MS" w:cs="Arial Unicode MS" w:hAnsi="Arial Unicode MS" w:eastAsia="Arial Unicode MS"/>
            <w:b w:val="0"/>
            <w:bCs w:val="0"/>
            <w:i w:val="0"/>
            <w:iCs w:val="0"/>
            <w:sz w:val="22"/>
            <w:szCs w:val="22"/>
            <w:rtl w:val="0"/>
          </w:rPr>
          <w:delText>﻿﻿﻿﻿</w:delText>
        </w:r>
      </w:del>
      <w:del w:id="14398" w:date="2023-01-13T18:26:59Z" w:author="Jan Groh">
        <w:r>
          <w:rPr>
            <w:rStyle w:val="Ohne"/>
            <w:rFonts w:ascii="Garamond Premier Pro Italic" w:hAnsi="Garamond Premier Pro Italic"/>
            <w:sz w:val="22"/>
            <w:szCs w:val="22"/>
            <w:rtl w:val="0"/>
            <w:lang w:val="da-DK"/>
          </w:rPr>
          <w:delText>Ranthorpe</w:delText>
        </w:r>
      </w:del>
      <w:del w:id="14399" w:date="2023-01-13T18:26:59Z" w:author="Jan Groh">
        <w:r>
          <w:rPr>
            <w:rStyle w:val="Ohne"/>
            <w:rFonts w:ascii="Garamond Premier Pro Caption" w:hAnsi="Garamond Premier Pro Caption"/>
            <w:sz w:val="22"/>
            <w:szCs w:val="22"/>
            <w:rtl w:val="0"/>
            <w:lang w:val="de-DE"/>
          </w:rPr>
          <w:delText xml:space="preserve"> by Lewes. Von Macaulay den 3. Teil/Lord Bacon, Sir William Temple, Gladstone on Church and State.</w:delText>
        </w:r>
      </w:del>
    </w:p>
    <w:p>
      <w:pPr>
        <w:pStyle w:val="Standard"/>
        <w:numPr>
          <w:ilvl w:val="0"/>
          <w:numId w:val="2"/>
        </w:numPr>
        <w:rPr>
          <w:rFonts w:ascii="Garamond Premier Pro Bold" w:hAnsi="Garamond Premier Pro Bold"/>
          <w:sz w:val="22"/>
          <w:szCs w:val="22"/>
        </w:rPr>
      </w:pPr>
      <w:del w:id="14400" w:date="2023-01-13T18:26:59Z" w:author="Jan Groh">
        <w:r>
          <w:rPr>
            <w:rStyle w:val="Ohne"/>
            <w:rFonts w:ascii="Arial Unicode MS" w:cs="Arial Unicode MS" w:hAnsi="Arial Unicode MS" w:eastAsia="Arial Unicode MS"/>
            <w:b w:val="0"/>
            <w:bCs w:val="0"/>
            <w:i w:val="0"/>
            <w:iCs w:val="0"/>
            <w:sz w:val="22"/>
            <w:szCs w:val="22"/>
            <w:rtl w:val="0"/>
          </w:rPr>
          <w:delText>﻿﻿﻿﻿</w:delText>
        </w:r>
      </w:del>
      <w:del w:id="14401" w:date="2023-01-13T18:26:59Z" w:author="Jan Groh">
        <w:r>
          <w:rPr>
            <w:rStyle w:val="Ohne"/>
            <w:rFonts w:ascii="Garamond Premier Pro Italic" w:hAnsi="Garamond Premier Pro Italic"/>
            <w:sz w:val="22"/>
            <w:szCs w:val="22"/>
            <w:rtl w:val="0"/>
            <w:lang w:val="en-US"/>
          </w:rPr>
          <w:delText>The Lamplighter</w:delText>
        </w:r>
      </w:del>
      <w:del w:id="14402"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03" w:date="2023-01-05T23:30:21Z" w:author="Jan Groh"/>
          <w:del w:id="1440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05" w:date="2023-01-05T23:30:21Z" w:author="Jan Groh"/>
          <w:del w:id="1440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07" w:date="2023-01-05T23:30:21Z" w:author="Jan Groh"/>
          <w:del w:id="1440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09" w:date="2023-01-05T23:30:21Z" w:author="Jan Groh"/>
          <w:del w:id="14410" w:date="2023-01-13T18:26:59Z" w:author="Jan Groh"/>
          <w:rStyle w:val="Ohne"/>
          <w:rFonts w:ascii="Garamond Premier Pro Caption" w:cs="Garamond Premier Pro Caption" w:hAnsi="Garamond Premier Pro Caption" w:eastAsia="Garamond Premier Pro Caption"/>
          <w:sz w:val="22"/>
          <w:szCs w:val="22"/>
        </w:rPr>
      </w:pPr>
      <w:ins w:id="14411" w:date="2023-01-05T23:30:21Z" w:author="Jan Groh">
        <w:del w:id="14412" w:date="2023-01-13T18:26:59Z" w:author="Jan Groh">
          <w:r>
            <w:rPr>
              <w:rFonts w:ascii="Garamond Premier Pro Bold" w:hAnsi="Garamond Premier Pro Bold"/>
              <w:sz w:val="22"/>
              <w:szCs w:val="22"/>
              <w:rtl w:val="0"/>
              <w:lang w:val="de-DE"/>
            </w:rPr>
            <w:delText>58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13" w:date="2023-01-05T23:30:21Z" w:author="Jan Groh"/>
          <w:del w:id="14414" w:date="2023-01-13T18:26:59Z" w:author="Jan Groh"/>
          <w:rStyle w:val="Ohne"/>
          <w:rFonts w:ascii="Garamond Premier Pro Caption" w:cs="Garamond Premier Pro Caption" w:hAnsi="Garamond Premier Pro Caption" w:eastAsia="Garamond Premier Pro Caption"/>
          <w:sz w:val="22"/>
          <w:szCs w:val="22"/>
        </w:rPr>
      </w:pPr>
      <w:ins w:id="14415" w:date="2023-01-05T23:30:21Z" w:author="Jan Groh">
        <w:del w:id="14416" w:date="2023-01-13T18:26:59Z" w:author="Jan Groh">
          <w:r>
            <w:rPr>
              <w:rStyle w:val="Ohne"/>
              <w:rFonts w:ascii="Garamond Premier Pro Caption" w:hAnsi="Garamond Premier Pro Caption"/>
              <w:sz w:val="22"/>
              <w:szCs w:val="22"/>
              <w:rtl w:val="0"/>
              <w:lang w:val="de-DE"/>
            </w:rPr>
            <w:delText>(1854/55)</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17" w:date="2023-01-05T23:30:21Z" w:author="Jan Groh"/>
          <w:del w:id="1441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1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420" w:date="2023-01-05T23:30:37Z" w:author="Jan Groh"/>
          <w:del w:id="14421" w:date="2023-01-13T18:26:59Z" w:author="Jan Groh"/>
          <w:rStyle w:val="Ohne"/>
          <w:rFonts w:ascii="Garamond Premier Pro Italic" w:cs="Garamond Premier Pro Italic" w:hAnsi="Garamond Premier Pro Italic" w:eastAsia="Garamond Premier Pro Italic"/>
          <w:sz w:val="22"/>
          <w:szCs w:val="22"/>
        </w:rPr>
      </w:pPr>
      <w:ins w:id="14422" w:date="2023-01-05T23:30:37Z" w:author="Jan Groh">
        <w:del w:id="14423" w:date="2023-01-13T18:26:59Z" w:author="Jan Groh">
          <w:r>
            <w:rPr>
              <w:rStyle w:val="Ohne"/>
              <w:rFonts w:ascii="Garamond Premier Pro Italic" w:hAnsi="Garamond Premier Pro Italic"/>
              <w:sz w:val="22"/>
              <w:szCs w:val="22"/>
              <w:rtl w:val="0"/>
              <w:lang w:val="de-DE"/>
            </w:rPr>
            <w:delText>Aus Ottilies Tagebuch</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24" w:date="2023-01-13T18:26:59Z" w:author="Jan Groh"/>
          <w:rStyle w:val="Ohne"/>
          <w:rFonts w:ascii="Garamond Premier Pro Italic" w:cs="Garamond Premier Pro Italic" w:hAnsi="Garamond Premier Pro Italic" w:eastAsia="Garamond Premier Pro Italic"/>
          <w:sz w:val="22"/>
          <w:szCs w:val="22"/>
        </w:rPr>
      </w:pPr>
      <w:del w:id="14425" w:date="2023-01-13T18:26:59Z" w:author="Jan Groh">
        <w:r>
          <w:rPr>
            <w:rStyle w:val="Ohne"/>
            <w:rFonts w:ascii="Garamond Premier Pro Italic" w:hAnsi="Garamond Premier Pro Italic"/>
            <w:sz w:val="22"/>
            <w:szCs w:val="22"/>
            <w:rtl w:val="0"/>
            <w:lang w:val="de-DE"/>
          </w:rPr>
          <w:delText>Mittwoch, den 6. Dez. 1854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26" w:date="2023-01-13T18:26:59Z" w:author="Jan Groh"/>
          <w:rStyle w:val="Ohne"/>
          <w:rFonts w:ascii="Garamond Premier Pro Caption" w:cs="Garamond Premier Pro Caption" w:hAnsi="Garamond Premier Pro Caption" w:eastAsia="Garamond Premier Pro Caption"/>
          <w:sz w:val="22"/>
          <w:szCs w:val="22"/>
        </w:rPr>
      </w:pPr>
      <w:del w:id="14427" w:date="2023-01-13T18:26:59Z" w:author="Jan Groh">
        <w:r>
          <w:rPr>
            <w:rStyle w:val="Ohne"/>
            <w:rFonts w:ascii="Garamond Premier Pro Caption" w:hAnsi="Garamond Premier Pro Caption"/>
            <w:sz w:val="22"/>
            <w:szCs w:val="22"/>
            <w:rtl w:val="0"/>
            <w:lang w:val="de-DE"/>
          </w:rPr>
          <w:delText>Gro</w:delText>
        </w:r>
      </w:del>
      <w:del w:id="14428" w:date="2023-01-13T18:26:59Z" w:author="Jan Groh">
        <w:r>
          <w:rPr>
            <w:rStyle w:val="Ohne"/>
            <w:rFonts w:ascii="Garamond Premier Pro Caption" w:hAnsi="Garamond Premier Pro Caption" w:hint="default"/>
            <w:sz w:val="22"/>
            <w:szCs w:val="22"/>
            <w:rtl w:val="0"/>
            <w:lang w:val="de-DE"/>
          </w:rPr>
          <w:delText>ß</w:delText>
        </w:r>
      </w:del>
      <w:del w:id="14429" w:date="2023-01-13T18:26:59Z" w:author="Jan Groh">
        <w:r>
          <w:rPr>
            <w:rStyle w:val="Ohne"/>
            <w:rFonts w:ascii="Garamond Premier Pro Caption" w:hAnsi="Garamond Premier Pro Caption"/>
            <w:sz w:val="22"/>
            <w:szCs w:val="22"/>
            <w:rtl w:val="0"/>
            <w:lang w:val="de-DE"/>
          </w:rPr>
          <w:delText>e Umr</w:delText>
        </w:r>
      </w:del>
      <w:del w:id="14430" w:date="2023-01-13T18:26:59Z" w:author="Jan Groh">
        <w:r>
          <w:rPr>
            <w:rStyle w:val="Ohne"/>
            <w:rFonts w:ascii="Garamond Premier Pro Caption" w:hAnsi="Garamond Premier Pro Caption" w:hint="default"/>
            <w:sz w:val="22"/>
            <w:szCs w:val="22"/>
            <w:rtl w:val="0"/>
          </w:rPr>
          <w:delText>ä</w:delText>
        </w:r>
      </w:del>
      <w:del w:id="14431" w:date="2023-01-13T18:26:59Z" w:author="Jan Groh">
        <w:r>
          <w:rPr>
            <w:rStyle w:val="Ohne"/>
            <w:rFonts w:ascii="Garamond Premier Pro Caption" w:hAnsi="Garamond Premier Pro Caption"/>
            <w:sz w:val="22"/>
            <w:szCs w:val="22"/>
            <w:rtl w:val="0"/>
            <w:lang w:val="de-DE"/>
          </w:rPr>
          <w:delText>umerei, haupts</w:delText>
        </w:r>
      </w:del>
      <w:del w:id="14432" w:date="2023-01-13T18:26:59Z" w:author="Jan Groh">
        <w:r>
          <w:rPr>
            <w:rStyle w:val="Ohne"/>
            <w:rFonts w:ascii="Garamond Premier Pro Caption" w:hAnsi="Garamond Premier Pro Caption" w:hint="default"/>
            <w:sz w:val="22"/>
            <w:szCs w:val="22"/>
            <w:rtl w:val="0"/>
          </w:rPr>
          <w:delText>ä</w:delText>
        </w:r>
      </w:del>
      <w:del w:id="14433" w:date="2023-01-13T18:26:59Z" w:author="Jan Groh">
        <w:r>
          <w:rPr>
            <w:rStyle w:val="Ohne"/>
            <w:rFonts w:ascii="Garamond Premier Pro Caption" w:hAnsi="Garamond Premier Pro Caption"/>
            <w:sz w:val="22"/>
            <w:szCs w:val="22"/>
            <w:rtl w:val="0"/>
            <w:lang w:val="de-DE"/>
          </w:rPr>
          <w:delText>chlich Wolfs B</w:delText>
        </w:r>
      </w:del>
      <w:del w:id="14434" w:date="2023-01-13T18:26:59Z" w:author="Jan Groh">
        <w:r>
          <w:rPr>
            <w:rStyle w:val="Ohne"/>
            <w:rFonts w:ascii="Garamond Premier Pro Caption" w:hAnsi="Garamond Premier Pro Caption" w:hint="default"/>
            <w:sz w:val="22"/>
            <w:szCs w:val="22"/>
            <w:rtl w:val="0"/>
          </w:rPr>
          <w:delText>ü</w:delText>
        </w:r>
      </w:del>
      <w:del w:id="14435" w:date="2023-01-13T18:26:59Z" w:author="Jan Groh">
        <w:r>
          <w:rPr>
            <w:rStyle w:val="Ohne"/>
            <w:rFonts w:ascii="Garamond Premier Pro Caption" w:hAnsi="Garamond Premier Pro Caption"/>
            <w:sz w:val="22"/>
            <w:szCs w:val="22"/>
            <w:rtl w:val="0"/>
            <w:lang w:val="de-DE"/>
          </w:rPr>
          <w:delText>cher, meine kleinen Kunstsch</w:delText>
        </w:r>
      </w:del>
      <w:del w:id="14436" w:date="2023-01-13T18:26:59Z" w:author="Jan Groh">
        <w:r>
          <w:rPr>
            <w:rStyle w:val="Ohne"/>
            <w:rFonts w:ascii="Garamond Premier Pro Caption" w:hAnsi="Garamond Premier Pro Caption" w:hint="default"/>
            <w:sz w:val="22"/>
            <w:szCs w:val="22"/>
            <w:rtl w:val="0"/>
          </w:rPr>
          <w:delText>ä</w:delText>
        </w:r>
      </w:del>
      <w:del w:id="14437" w:date="2023-01-13T18:26:59Z" w:author="Jan Groh">
        <w:r>
          <w:rPr>
            <w:rStyle w:val="Ohne"/>
            <w:rFonts w:ascii="Garamond Premier Pro Caption" w:hAnsi="Garamond Premier Pro Caption"/>
            <w:sz w:val="22"/>
            <w:szCs w:val="22"/>
            <w:rtl w:val="0"/>
            <w:lang w:val="de-DE"/>
          </w:rPr>
          <w:delText>tze etc. Seligmann kam einen Augenblick, dann sp</w:delText>
        </w:r>
      </w:del>
      <w:del w:id="14438" w:date="2023-01-13T18:26:59Z" w:author="Jan Groh">
        <w:r>
          <w:rPr>
            <w:rStyle w:val="Ohne"/>
            <w:rFonts w:ascii="Garamond Premier Pro Caption" w:hAnsi="Garamond Premier Pro Caption" w:hint="default"/>
            <w:sz w:val="22"/>
            <w:szCs w:val="22"/>
            <w:rtl w:val="0"/>
          </w:rPr>
          <w:delText>ä</w:delText>
        </w:r>
      </w:del>
      <w:del w:id="14439" w:date="2023-01-13T18:26:59Z" w:author="Jan Groh">
        <w:r>
          <w:rPr>
            <w:rStyle w:val="Ohne"/>
            <w:rFonts w:ascii="Garamond Premier Pro Caption" w:hAnsi="Garamond Premier Pro Caption"/>
            <w:sz w:val="22"/>
            <w:szCs w:val="22"/>
            <w:rtl w:val="0"/>
            <w:lang w:val="de-DE"/>
          </w:rPr>
          <w:delText>ter zu Mittag. Abends sagte er mir, da</w:delText>
        </w:r>
      </w:del>
      <w:del w:id="14440" w:date="2023-01-13T18:26:59Z" w:author="Jan Groh">
        <w:r>
          <w:rPr>
            <w:rStyle w:val="Ohne"/>
            <w:rFonts w:ascii="Garamond Premier Pro Caption" w:hAnsi="Garamond Premier Pro Caption" w:hint="default"/>
            <w:sz w:val="22"/>
            <w:szCs w:val="22"/>
            <w:rtl w:val="0"/>
            <w:lang w:val="de-DE"/>
          </w:rPr>
          <w:delText xml:space="preserve">ß </w:delText>
        </w:r>
      </w:del>
      <w:del w:id="14441" w:date="2023-01-13T18:26:59Z" w:author="Jan Groh">
        <w:r>
          <w:rPr>
            <w:rStyle w:val="Ohne"/>
            <w:rFonts w:ascii="Garamond Premier Pro Caption" w:hAnsi="Garamond Premier Pro Caption"/>
            <w:sz w:val="22"/>
            <w:szCs w:val="22"/>
            <w:rtl w:val="0"/>
            <w:lang w:val="de-DE"/>
          </w:rPr>
          <w:delText>er in einer Zeitung gelesen,</w:delText>
        </w:r>
      </w:del>
      <w:del w:id="14442" w:date="2023-01-13T18:26:59Z" w:author="Jan Groh">
        <w:r>
          <w:rPr>
            <w:rStyle w:val="Ohne"/>
            <w:rFonts w:ascii="Garamond Premier Pro Caption" w:hAnsi="Garamond Premier Pro Caption"/>
            <w:sz w:val="22"/>
            <w:szCs w:val="22"/>
            <w:rtl w:val="0"/>
            <w:lang w:val="de-DE"/>
          </w:rPr>
          <w:delText xml:space="preserve"> </w:delText>
        </w:r>
      </w:del>
      <w:del w:id="14443" w:date="2023-01-13T18:26:59Z" w:author="Jan Groh">
        <w:r>
          <w:rPr>
            <w:rStyle w:val="Ohne"/>
            <w:rFonts w:ascii="Garamond Premier Pro Caption" w:hAnsi="Garamond Premier Pro Caption"/>
            <w:sz w:val="22"/>
            <w:szCs w:val="22"/>
            <w:rtl w:val="0"/>
            <w:lang w:val="de-DE"/>
          </w:rPr>
          <w:delText>Eckermann sei tot!</w:delText>
        </w:r>
      </w:del>
      <w:del w:id="1444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09"/>
        </w:r>
      </w:del>
      <w:del w:id="14445" w:date="2023-01-13T18:26:59Z" w:author="Jan Groh">
        <w:r>
          <w:rPr>
            <w:rStyle w:val="Ohne"/>
            <w:rFonts w:ascii="Garamond Premier Pro Caption" w:hAnsi="Garamond Premier Pro Caption"/>
            <w:sz w:val="22"/>
            <w:szCs w:val="22"/>
            <w:rtl w:val="0"/>
            <w:lang w:val="de-DE"/>
          </w:rPr>
          <w:delText xml:space="preserve"> Und kein Brief von Weimar! Froriep ahnt nicht, was er mir getan. Ich fing im Nov. schon einen Brief an Eckermann an, lie</w:delText>
        </w:r>
      </w:del>
      <w:del w:id="14446" w:date="2023-01-13T18:26:59Z" w:author="Jan Groh">
        <w:r>
          <w:rPr>
            <w:rStyle w:val="Ohne"/>
            <w:rFonts w:ascii="Garamond Premier Pro Caption" w:hAnsi="Garamond Premier Pro Caption" w:hint="default"/>
            <w:sz w:val="22"/>
            <w:szCs w:val="22"/>
            <w:rtl w:val="0"/>
            <w:lang w:val="de-DE"/>
          </w:rPr>
          <w:delText xml:space="preserve">ß </w:delText>
        </w:r>
      </w:del>
      <w:del w:id="14447" w:date="2023-01-13T18:26:59Z" w:author="Jan Groh">
        <w:r>
          <w:rPr>
            <w:rStyle w:val="Ohne"/>
            <w:rFonts w:ascii="Garamond Premier Pro Caption" w:hAnsi="Garamond Premier Pro Caption"/>
            <w:sz w:val="22"/>
            <w:szCs w:val="22"/>
            <w:rtl w:val="0"/>
            <w:lang w:val="de-DE"/>
          </w:rPr>
          <w:delText>ihn aber unvollendet liegen, weil ich, bis ich kein Geld hatte, ihn nicht abschicken konnte. Wegen ihm war es auch, da</w:delText>
        </w:r>
      </w:del>
      <w:del w:id="14448" w:date="2023-01-13T18:26:59Z" w:author="Jan Groh">
        <w:r>
          <w:rPr>
            <w:rStyle w:val="Ohne"/>
            <w:rFonts w:ascii="Garamond Premier Pro Caption" w:hAnsi="Garamond Premier Pro Caption" w:hint="default"/>
            <w:sz w:val="22"/>
            <w:szCs w:val="22"/>
            <w:rtl w:val="0"/>
            <w:lang w:val="de-DE"/>
          </w:rPr>
          <w:delText xml:space="preserve">ß </w:delText>
        </w:r>
      </w:del>
      <w:del w:id="14449" w:date="2023-01-13T18:26:59Z" w:author="Jan Groh">
        <w:r>
          <w:rPr>
            <w:rStyle w:val="Ohne"/>
            <w:rFonts w:ascii="Garamond Premier Pro Caption" w:hAnsi="Garamond Premier Pro Caption"/>
            <w:sz w:val="22"/>
            <w:szCs w:val="22"/>
            <w:rtl w:val="0"/>
            <w:lang w:val="de-DE"/>
          </w:rPr>
          <w:delText>ich Geld sp</w:delText>
        </w:r>
      </w:del>
      <w:del w:id="14450" w:date="2023-01-13T18:26:59Z" w:author="Jan Groh">
        <w:r>
          <w:rPr>
            <w:rStyle w:val="Ohne"/>
            <w:rFonts w:ascii="Garamond Premier Pro Caption" w:hAnsi="Garamond Premier Pro Caption" w:hint="default"/>
            <w:sz w:val="22"/>
            <w:szCs w:val="22"/>
            <w:rtl w:val="0"/>
          </w:rPr>
          <w:delText>ä</w:delText>
        </w:r>
      </w:del>
      <w:del w:id="14451" w:date="2023-01-13T18:26:59Z" w:author="Jan Groh">
        <w:r>
          <w:rPr>
            <w:rStyle w:val="Ohne"/>
            <w:rFonts w:ascii="Garamond Premier Pro Caption" w:hAnsi="Garamond Premier Pro Caption"/>
            <w:sz w:val="22"/>
            <w:szCs w:val="22"/>
            <w:rtl w:val="0"/>
            <w:lang w:val="de-DE"/>
          </w:rPr>
          <w:delText>testens dann zu</w:delText>
        </w:r>
      </w:del>
      <w:del w:id="14452" w:date="2023-01-13T18:26:59Z" w:author="Jan Groh">
        <w:r>
          <w:rPr>
            <w:rStyle w:val="Ohne"/>
            <w:rFonts w:ascii="Garamond Premier Pro Caption" w:hAnsi="Garamond Premier Pro Caption"/>
            <w:sz w:val="22"/>
            <w:szCs w:val="22"/>
            <w:rtl w:val="0"/>
            <w:lang w:val="de-DE"/>
          </w:rPr>
          <w:delText xml:space="preserve"> </w:delText>
        </w:r>
      </w:del>
      <w:del w:id="14453" w:date="2023-01-13T18:26:59Z" w:author="Jan Groh">
        <w:r>
          <w:rPr>
            <w:rStyle w:val="Ohne"/>
            <w:rFonts w:ascii="Garamond Premier Pro Caption" w:hAnsi="Garamond Premier Pro Caption"/>
            <w:sz w:val="22"/>
            <w:szCs w:val="22"/>
            <w:rtl w:val="0"/>
            <w:lang w:val="de-DE"/>
          </w:rPr>
          <w:delText>Neuiahr verlangte.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5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55" w:date="2023-01-13T18:26:59Z" w:author="Jan Groh"/>
          <w:rStyle w:val="Ohne"/>
          <w:rFonts w:ascii="Garamond Premier Pro Italic" w:cs="Garamond Premier Pro Italic" w:hAnsi="Garamond Premier Pro Italic" w:eastAsia="Garamond Premier Pro Italic"/>
          <w:sz w:val="22"/>
          <w:szCs w:val="22"/>
        </w:rPr>
      </w:pPr>
      <w:del w:id="14456" w:date="2023-01-13T18:26:59Z" w:author="Jan Groh">
        <w:r>
          <w:rPr>
            <w:rStyle w:val="Ohne"/>
            <w:rFonts w:ascii="Garamond Premier Pro Italic" w:hAnsi="Garamond Premier Pro Italic"/>
            <w:sz w:val="22"/>
            <w:szCs w:val="22"/>
            <w:rtl w:val="0"/>
            <w:lang w:val="de-DE"/>
          </w:rPr>
          <w:delText>Donnerstag, den 7. Dez. 1854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57" w:date="2023-01-13T18:26:59Z" w:author="Jan Groh"/>
          <w:rStyle w:val="Ohne"/>
          <w:rFonts w:ascii="Garamond Premier Pro Caption" w:cs="Garamond Premier Pro Caption" w:hAnsi="Garamond Premier Pro Caption" w:eastAsia="Garamond Premier Pro Caption"/>
          <w:sz w:val="22"/>
          <w:szCs w:val="22"/>
        </w:rPr>
      </w:pPr>
      <w:del w:id="14458" w:date="2023-01-13T18:26:59Z" w:author="Jan Groh">
        <w:r>
          <w:rPr>
            <w:rStyle w:val="Ohne"/>
            <w:rFonts w:ascii="Garamond Premier Pro Caption" w:hAnsi="Garamond Premier Pro Caption"/>
            <w:sz w:val="22"/>
            <w:szCs w:val="22"/>
            <w:rtl w:val="0"/>
            <w:lang w:val="de-DE"/>
          </w:rPr>
          <w:delText>Ich schrieb an Carl Eckermann</w:delText>
        </w:r>
      </w:del>
      <w:del w:id="1445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0"/>
        </w:r>
      </w:del>
      <w:del w:id="14460" w:date="2023-01-13T18:26:59Z" w:author="Jan Groh">
        <w:r>
          <w:rPr>
            <w:rStyle w:val="Ohne"/>
            <w:rFonts w:ascii="Garamond Premier Pro Caption" w:hAnsi="Garamond Premier Pro Caption"/>
            <w:sz w:val="22"/>
            <w:szCs w:val="22"/>
            <w:rtl w:val="0"/>
            <w:lang w:val="de-DE"/>
          </w:rPr>
          <w:delText xml:space="preserve"> und versprach ihm j</w:delText>
        </w:r>
      </w:del>
      <w:del w:id="14461" w:date="2023-01-13T18:26:59Z" w:author="Jan Groh">
        <w:r>
          <w:rPr>
            <w:rStyle w:val="Ohne"/>
            <w:rFonts w:ascii="Garamond Premier Pro Caption" w:hAnsi="Garamond Premier Pro Caption" w:hint="default"/>
            <w:sz w:val="22"/>
            <w:szCs w:val="22"/>
            <w:rtl w:val="0"/>
          </w:rPr>
          <w:delText>ä</w:delText>
        </w:r>
      </w:del>
      <w:del w:id="14462" w:date="2023-01-13T18:26:59Z" w:author="Jan Groh">
        <w:r>
          <w:rPr>
            <w:rStyle w:val="Ohne"/>
            <w:rFonts w:ascii="Garamond Premier Pro Caption" w:hAnsi="Garamond Premier Pro Caption"/>
            <w:sz w:val="22"/>
            <w:szCs w:val="22"/>
            <w:rtl w:val="0"/>
            <w:lang w:val="de-DE"/>
          </w:rPr>
          <w:delText>hrlich auf drei Jahre ein Jahresgehalt von 100 f. und wenn mir m</w:delText>
        </w:r>
      </w:del>
      <w:del w:id="14463" w:date="2023-01-13T18:26:59Z" w:author="Jan Groh">
        <w:r>
          <w:rPr>
            <w:rStyle w:val="Ohne"/>
            <w:rFonts w:ascii="Garamond Premier Pro Caption" w:hAnsi="Garamond Premier Pro Caption" w:hint="default"/>
            <w:sz w:val="22"/>
            <w:szCs w:val="22"/>
            <w:rtl w:val="0"/>
            <w:lang w:val="sv-SE"/>
          </w:rPr>
          <w:delText>ö</w:delText>
        </w:r>
      </w:del>
      <w:del w:id="14464" w:date="2023-01-13T18:26:59Z" w:author="Jan Groh">
        <w:r>
          <w:rPr>
            <w:rStyle w:val="Ohne"/>
            <w:rFonts w:ascii="Garamond Premier Pro Caption" w:hAnsi="Garamond Premier Pro Caption"/>
            <w:sz w:val="22"/>
            <w:szCs w:val="22"/>
            <w:rtl w:val="0"/>
            <w:lang w:val="de-DE"/>
          </w:rPr>
          <w:delText>glich, ihm noch au</w:delText>
        </w:r>
      </w:del>
      <w:del w:id="14465" w:date="2023-01-13T18:26:59Z" w:author="Jan Groh">
        <w:r>
          <w:rPr>
            <w:rStyle w:val="Ohne"/>
            <w:rFonts w:ascii="Garamond Premier Pro Caption" w:hAnsi="Garamond Premier Pro Caption" w:hint="default"/>
            <w:sz w:val="22"/>
            <w:szCs w:val="22"/>
            <w:rtl w:val="0"/>
            <w:lang w:val="de-DE"/>
          </w:rPr>
          <w:delText>ß</w:delText>
        </w:r>
      </w:del>
      <w:del w:id="14466" w:date="2023-01-13T18:26:59Z" w:author="Jan Groh">
        <w:r>
          <w:rPr>
            <w:rStyle w:val="Ohne"/>
            <w:rFonts w:ascii="Garamond Premier Pro Caption" w:hAnsi="Garamond Premier Pro Caption"/>
            <w:sz w:val="22"/>
            <w:szCs w:val="22"/>
            <w:rtl w:val="0"/>
            <w:lang w:val="de-DE"/>
          </w:rPr>
          <w:delText>erdem f</w:delText>
        </w:r>
      </w:del>
      <w:del w:id="14467" w:date="2023-01-13T18:26:59Z" w:author="Jan Groh">
        <w:r>
          <w:rPr>
            <w:rStyle w:val="Ohne"/>
            <w:rFonts w:ascii="Garamond Premier Pro Caption" w:hAnsi="Garamond Premier Pro Caption" w:hint="default"/>
            <w:sz w:val="22"/>
            <w:szCs w:val="22"/>
            <w:rtl w:val="0"/>
          </w:rPr>
          <w:delText>ü</w:delText>
        </w:r>
      </w:del>
      <w:del w:id="14468" w:date="2023-01-13T18:26:59Z" w:author="Jan Groh">
        <w:r>
          <w:rPr>
            <w:rStyle w:val="Ohne"/>
            <w:rFonts w:ascii="Garamond Premier Pro Caption" w:hAnsi="Garamond Premier Pro Caption"/>
            <w:sz w:val="22"/>
            <w:szCs w:val="22"/>
            <w:rtl w:val="0"/>
          </w:rPr>
          <w:delText>r 50 f. allj</w:delText>
        </w:r>
      </w:del>
      <w:del w:id="14469" w:date="2023-01-13T18:26:59Z" w:author="Jan Groh">
        <w:r>
          <w:rPr>
            <w:rStyle w:val="Ohne"/>
            <w:rFonts w:ascii="Garamond Premier Pro Caption" w:hAnsi="Garamond Premier Pro Caption" w:hint="default"/>
            <w:sz w:val="22"/>
            <w:szCs w:val="22"/>
            <w:rtl w:val="0"/>
          </w:rPr>
          <w:delText>ä</w:delText>
        </w:r>
      </w:del>
      <w:del w:id="14470" w:date="2023-01-13T18:26:59Z" w:author="Jan Groh">
        <w:r>
          <w:rPr>
            <w:rStyle w:val="Ohne"/>
            <w:rFonts w:ascii="Garamond Premier Pro Caption" w:hAnsi="Garamond Premier Pro Caption"/>
            <w:sz w:val="22"/>
            <w:szCs w:val="22"/>
            <w:rtl w:val="0"/>
            <w:lang w:val="de-DE"/>
          </w:rPr>
          <w:delText>hrlich abzukaufen.</w:delText>
        </w:r>
      </w:del>
      <w:del w:id="1447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1"/>
        </w:r>
      </w:del>
      <w:del w:id="14472" w:date="2023-01-13T18:26:59Z" w:author="Jan Groh">
        <w:r>
          <w:rPr>
            <w:rStyle w:val="Ohne"/>
            <w:rFonts w:ascii="Garamond Premier Pro Caption" w:hAnsi="Garamond Premier Pro Caption"/>
            <w:sz w:val="22"/>
            <w:szCs w:val="22"/>
            <w:rtl w:val="0"/>
            <w:lang w:val="de-DE"/>
          </w:rPr>
          <w:delText xml:space="preserve"> Ich schickte den Brief an Ulrike und schrieb ihr dazu, denn wer wei</w:delText>
        </w:r>
      </w:del>
      <w:del w:id="14473" w:date="2023-01-13T18:26:59Z" w:author="Jan Groh">
        <w:r>
          <w:rPr>
            <w:rStyle w:val="Ohne"/>
            <w:rFonts w:ascii="Garamond Premier Pro Caption" w:hAnsi="Garamond Premier Pro Caption" w:hint="default"/>
            <w:sz w:val="22"/>
            <w:szCs w:val="22"/>
            <w:rtl w:val="0"/>
            <w:lang w:val="de-DE"/>
          </w:rPr>
          <w:delText xml:space="preserve">ß </w:delText>
        </w:r>
      </w:del>
      <w:del w:id="14474" w:date="2023-01-13T18:26:59Z" w:author="Jan Groh">
        <w:r>
          <w:rPr>
            <w:rStyle w:val="Ohne"/>
            <w:rFonts w:ascii="Garamond Premier Pro Caption" w:hAnsi="Garamond Premier Pro Caption"/>
            <w:sz w:val="22"/>
            <w:szCs w:val="22"/>
            <w:rtl w:val="0"/>
            <w:lang w:val="de-DE"/>
          </w:rPr>
          <w:delText>denn, ob Walther nicht so krank, da</w:delText>
        </w:r>
      </w:del>
      <w:del w:id="14475" w:date="2023-01-13T18:26:59Z" w:author="Jan Groh">
        <w:r>
          <w:rPr>
            <w:rStyle w:val="Ohne"/>
            <w:rFonts w:ascii="Garamond Premier Pro Caption" w:hAnsi="Garamond Premier Pro Caption" w:hint="default"/>
            <w:sz w:val="22"/>
            <w:szCs w:val="22"/>
            <w:rtl w:val="0"/>
            <w:lang w:val="de-DE"/>
          </w:rPr>
          <w:delText xml:space="preserve">ß </w:delText>
        </w:r>
      </w:del>
      <w:del w:id="14476" w:date="2023-01-13T18:26:59Z" w:author="Jan Groh">
        <w:r>
          <w:rPr>
            <w:rStyle w:val="Ohne"/>
            <w:rFonts w:ascii="Garamond Premier Pro Caption" w:hAnsi="Garamond Premier Pro Caption"/>
            <w:sz w:val="22"/>
            <w:szCs w:val="22"/>
            <w:rtl w:val="0"/>
            <w:lang w:val="de-DE"/>
          </w:rPr>
          <w:delText>man es ihm verschweigen mu</w:delText>
        </w:r>
      </w:del>
      <w:del w:id="14477" w:date="2023-01-13T18:26:59Z" w:author="Jan Groh">
        <w:r>
          <w:rPr>
            <w:rStyle w:val="Ohne"/>
            <w:rFonts w:ascii="Garamond Premier Pro Caption" w:hAnsi="Garamond Premier Pro Caption" w:hint="default"/>
            <w:sz w:val="22"/>
            <w:szCs w:val="22"/>
            <w:rtl w:val="0"/>
            <w:lang w:val="de-DE"/>
          </w:rPr>
          <w:delText>ß</w:delText>
        </w:r>
      </w:del>
      <w:del w:id="14478" w:date="2023-01-13T18:26:59Z" w:author="Jan Groh">
        <w:r>
          <w:rPr>
            <w:rStyle w:val="Ohne"/>
            <w:rFonts w:ascii="Garamond Premier Pro Caption" w:hAnsi="Garamond Premier Pro Caption"/>
            <w:sz w:val="22"/>
            <w:szCs w:val="22"/>
            <w:rtl w:val="0"/>
            <w:lang w:val="it-IT"/>
          </w:rPr>
          <w:delText>te. Da</w:delText>
        </w:r>
      </w:del>
      <w:del w:id="14479" w:date="2023-01-13T18:26:59Z" w:author="Jan Groh">
        <w:r>
          <w:rPr>
            <w:rStyle w:val="Ohne"/>
            <w:rFonts w:ascii="Garamond Premier Pro Caption" w:hAnsi="Garamond Premier Pro Caption" w:hint="default"/>
            <w:sz w:val="22"/>
            <w:szCs w:val="22"/>
            <w:rtl w:val="0"/>
            <w:lang w:val="de-DE"/>
          </w:rPr>
          <w:delText xml:space="preserve">ß </w:delText>
        </w:r>
      </w:del>
      <w:del w:id="14480" w:date="2023-01-13T18:26:59Z" w:author="Jan Groh">
        <w:r>
          <w:rPr>
            <w:rStyle w:val="Ohne"/>
            <w:rFonts w:ascii="Garamond Premier Pro Caption" w:hAnsi="Garamond Premier Pro Caption"/>
            <w:sz w:val="22"/>
            <w:szCs w:val="22"/>
            <w:rtl w:val="0"/>
            <w:lang w:val="de-DE"/>
          </w:rPr>
          <w:delText>ich gar keine Nachricht, wundert mich doch sehr. Mittags zu Tisch Seligmann, da ich jetzt eine K</w:delText>
        </w:r>
      </w:del>
      <w:del w:id="14481" w:date="2023-01-13T18:26:59Z" w:author="Jan Groh">
        <w:r>
          <w:rPr>
            <w:rStyle w:val="Ohne"/>
            <w:rFonts w:ascii="Garamond Premier Pro Caption" w:hAnsi="Garamond Premier Pro Caption" w:hint="default"/>
            <w:sz w:val="22"/>
            <w:szCs w:val="22"/>
            <w:rtl w:val="0"/>
            <w:lang w:val="sv-SE"/>
          </w:rPr>
          <w:delText>ö</w:delText>
        </w:r>
      </w:del>
      <w:del w:id="14482" w:date="2023-01-13T18:26:59Z" w:author="Jan Groh">
        <w:r>
          <w:rPr>
            <w:rStyle w:val="Ohne"/>
            <w:rFonts w:ascii="Garamond Premier Pro Caption" w:hAnsi="Garamond Premier Pro Caption"/>
            <w:sz w:val="22"/>
            <w:szCs w:val="22"/>
            <w:rtl w:val="0"/>
            <w:lang w:val="de-DE"/>
          </w:rPr>
          <w:delText>chin habe. Abends Seligmann, sp</w:delText>
        </w:r>
      </w:del>
      <w:del w:id="14483" w:date="2023-01-13T18:26:59Z" w:author="Jan Groh">
        <w:r>
          <w:rPr>
            <w:rStyle w:val="Ohne"/>
            <w:rFonts w:ascii="Garamond Premier Pro Caption" w:hAnsi="Garamond Premier Pro Caption" w:hint="default"/>
            <w:sz w:val="22"/>
            <w:szCs w:val="22"/>
            <w:rtl w:val="0"/>
          </w:rPr>
          <w:delText>ä</w:delText>
        </w:r>
      </w:del>
      <w:del w:id="14484" w:date="2023-01-13T18:26:59Z" w:author="Jan Groh">
        <w:r>
          <w:rPr>
            <w:rStyle w:val="Ohne"/>
            <w:rFonts w:ascii="Garamond Premier Pro Caption" w:hAnsi="Garamond Premier Pro Caption"/>
            <w:sz w:val="22"/>
            <w:szCs w:val="22"/>
            <w:rtl w:val="0"/>
            <w:lang w:val="de-DE"/>
          </w:rPr>
          <w:delText>t wie immer.</w:delText>
        </w:r>
      </w:del>
      <w:del w:id="14485" w:date="2023-01-13T18:26:59Z" w:author="Jan Groh">
        <w:r>
          <w:rPr>
            <w:rStyle w:val="Ohne"/>
            <w:rFonts w:ascii="Garamond Premier Pro Caption" w:hAnsi="Garamond Premier Pro Caption" w:hint="default"/>
            <w:sz w:val="22"/>
            <w:szCs w:val="22"/>
            <w:rtl w:val="0"/>
            <w:lang w:val="de-DE"/>
          </w:rPr>
          <w:delText xml:space="preserve"> – </w:delText>
        </w:r>
      </w:del>
      <w:del w:id="14486" w:date="2023-01-13T18:26:59Z" w:author="Jan Groh">
        <w:r>
          <w:rPr>
            <w:rStyle w:val="Ohne"/>
            <w:rFonts w:ascii="Garamond Premier Pro Caption" w:hAnsi="Garamond Premier Pro Caption"/>
            <w:sz w:val="22"/>
            <w:szCs w:val="22"/>
            <w:rtl w:val="0"/>
            <w:lang w:val="de-DE"/>
          </w:rPr>
          <w:delText>Ich hatte an Carl den angefangenen Brief an seinen Vater eingelegt.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8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88" w:date="2023-01-13T18:26:59Z" w:author="Jan Groh"/>
          <w:rStyle w:val="Ohne"/>
          <w:rFonts w:ascii="Garamond Premier Pro Italic" w:cs="Garamond Premier Pro Italic" w:hAnsi="Garamond Premier Pro Italic" w:eastAsia="Garamond Premier Pro Italic"/>
          <w:sz w:val="22"/>
          <w:szCs w:val="22"/>
        </w:rPr>
      </w:pPr>
      <w:del w:id="14489" w:date="2023-01-13T18:26:59Z" w:author="Jan Groh">
        <w:r>
          <w:rPr>
            <w:rStyle w:val="Ohne"/>
            <w:rFonts w:ascii="Garamond Premier Pro Italic" w:hAnsi="Garamond Premier Pro Italic"/>
            <w:sz w:val="22"/>
            <w:szCs w:val="22"/>
            <w:rtl w:val="0"/>
            <w:lang w:val="de-DE"/>
          </w:rPr>
          <w:delText>Sonntag, den 31. Dez. 1854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490" w:date="2023-01-13T18:26:59Z" w:author="Jan Groh"/>
          <w:rStyle w:val="Ohne"/>
          <w:rFonts w:ascii="Garamond Premier Pro Caption" w:cs="Garamond Premier Pro Caption" w:hAnsi="Garamond Premier Pro Caption" w:eastAsia="Garamond Premier Pro Caption"/>
          <w:sz w:val="22"/>
          <w:szCs w:val="22"/>
        </w:rPr>
      </w:pPr>
      <w:del w:id="14491" w:date="2023-01-13T18:26:59Z" w:author="Jan Groh">
        <w:r>
          <w:rPr>
            <w:rStyle w:val="Ohne"/>
            <w:rFonts w:ascii="Garamond Premier Pro Caption" w:hAnsi="Garamond Premier Pro Caption"/>
            <w:sz w:val="22"/>
            <w:szCs w:val="22"/>
            <w:rtl w:val="0"/>
            <w:lang w:val="de-DE"/>
          </w:rPr>
          <w:delText>Seligmann kam zum Fr</w:delText>
        </w:r>
      </w:del>
      <w:del w:id="14492" w:date="2023-01-13T18:26:59Z" w:author="Jan Groh">
        <w:r>
          <w:rPr>
            <w:rStyle w:val="Ohne"/>
            <w:rFonts w:ascii="Garamond Premier Pro Caption" w:hAnsi="Garamond Premier Pro Caption" w:hint="default"/>
            <w:sz w:val="22"/>
            <w:szCs w:val="22"/>
            <w:rtl w:val="0"/>
          </w:rPr>
          <w:delText>ü</w:delText>
        </w:r>
      </w:del>
      <w:del w:id="14493" w:date="2023-01-13T18:26:59Z" w:author="Jan Groh">
        <w:r>
          <w:rPr>
            <w:rStyle w:val="Ohne"/>
            <w:rFonts w:ascii="Garamond Premier Pro Caption" w:hAnsi="Garamond Premier Pro Caption"/>
            <w:sz w:val="22"/>
            <w:szCs w:val="22"/>
            <w:rtl w:val="0"/>
            <w:lang w:val="de-DE"/>
          </w:rPr>
          <w:delText>hst</w:delText>
        </w:r>
      </w:del>
      <w:del w:id="14494" w:date="2023-01-13T18:26:59Z" w:author="Jan Groh">
        <w:r>
          <w:rPr>
            <w:rStyle w:val="Ohne"/>
            <w:rFonts w:ascii="Garamond Premier Pro Caption" w:hAnsi="Garamond Premier Pro Caption" w:hint="default"/>
            <w:sz w:val="22"/>
            <w:szCs w:val="22"/>
            <w:rtl w:val="0"/>
          </w:rPr>
          <w:delText>ü</w:delText>
        </w:r>
      </w:del>
      <w:del w:id="14495" w:date="2023-01-13T18:26:59Z" w:author="Jan Groh">
        <w:r>
          <w:rPr>
            <w:rStyle w:val="Ohne"/>
            <w:rFonts w:ascii="Garamond Premier Pro Caption" w:hAnsi="Garamond Premier Pro Caption"/>
            <w:sz w:val="22"/>
            <w:szCs w:val="22"/>
            <w:rtl w:val="0"/>
            <w:lang w:val="de-DE"/>
          </w:rPr>
          <w:delText>ck. Mittag a</w:delText>
        </w:r>
      </w:del>
      <w:del w:id="14496" w:date="2023-01-13T18:26:59Z" w:author="Jan Groh">
        <w:r>
          <w:rPr>
            <w:rStyle w:val="Ohne"/>
            <w:rFonts w:ascii="Garamond Premier Pro Caption" w:hAnsi="Garamond Premier Pro Caption" w:hint="default"/>
            <w:sz w:val="22"/>
            <w:szCs w:val="22"/>
            <w:rtl w:val="0"/>
            <w:lang w:val="de-DE"/>
          </w:rPr>
          <w:delText>ß</w:delText>
        </w:r>
      </w:del>
      <w:del w:id="14497" w:date="2023-01-13T18:26:59Z" w:author="Jan Groh">
        <w:r>
          <w:rPr>
            <w:rStyle w:val="Ohne"/>
            <w:rFonts w:ascii="Garamond Premier Pro Caption" w:hAnsi="Garamond Premier Pro Caption"/>
            <w:sz w:val="22"/>
            <w:szCs w:val="22"/>
            <w:rtl w:val="0"/>
            <w:lang w:val="de-DE"/>
          </w:rPr>
          <w:delText xml:space="preserve"> ich allein. Nachmittags</w:delText>
        </w:r>
      </w:del>
      <w:del w:id="14498" w:date="2023-01-13T18:26:59Z" w:author="Jan Groh">
        <w:r>
          <w:rPr>
            <w:rStyle w:val="Ohne"/>
            <w:rFonts w:ascii="Garamond Premier Pro Caption" w:hAnsi="Garamond Premier Pro Caption"/>
            <w:sz w:val="22"/>
            <w:szCs w:val="22"/>
            <w:rtl w:val="0"/>
            <w:lang w:val="de-DE"/>
          </w:rPr>
          <w:delText xml:space="preserve"> </w:delText>
        </w:r>
      </w:del>
      <w:del w:id="14499" w:date="2023-01-13T18:26:59Z" w:author="Jan Groh">
        <w:r>
          <w:rPr>
            <w:rStyle w:val="Ohne"/>
            <w:rFonts w:ascii="Garamond Premier Pro Caption" w:hAnsi="Garamond Premier Pro Caption"/>
            <w:sz w:val="22"/>
            <w:szCs w:val="22"/>
            <w:rtl w:val="0"/>
            <w:lang w:val="de-DE"/>
          </w:rPr>
          <w:delText xml:space="preserve">u. abends, wie brav ich mich auch halten wollte, </w:delText>
        </w:r>
      </w:del>
      <w:del w:id="14500" w:date="2023-01-13T18:26:59Z" w:author="Jan Groh">
        <w:r>
          <w:rPr>
            <w:rStyle w:val="Ohne"/>
            <w:rFonts w:ascii="Garamond Premier Pro Caption" w:hAnsi="Garamond Premier Pro Caption" w:hint="default"/>
            <w:sz w:val="22"/>
            <w:szCs w:val="22"/>
            <w:rtl w:val="0"/>
          </w:rPr>
          <w:delText>ü</w:delText>
        </w:r>
      </w:del>
      <w:del w:id="14501" w:date="2023-01-13T18:26:59Z" w:author="Jan Groh">
        <w:r>
          <w:rPr>
            <w:rStyle w:val="Ohne"/>
            <w:rFonts w:ascii="Garamond Premier Pro Caption" w:hAnsi="Garamond Premier Pro Caption"/>
            <w:sz w:val="22"/>
            <w:szCs w:val="22"/>
            <w:rtl w:val="0"/>
            <w:lang w:val="de-DE"/>
          </w:rPr>
          <w:delText>berkam mich aber doch die Vergangenheit mit all ihren Schmerzen, und meine Seele wurde bald nach Weimar, bald nach Rom, bald nach England und Breslau gezogen. Ich ergriff die Feder und schrieb an Heinke, an Heinke, dem diese Nacht geh</w:delText>
        </w:r>
      </w:del>
      <w:del w:id="14502" w:date="2023-01-13T18:26:59Z" w:author="Jan Groh">
        <w:r>
          <w:rPr>
            <w:rStyle w:val="Ohne"/>
            <w:rFonts w:ascii="Garamond Premier Pro Caption" w:hAnsi="Garamond Premier Pro Caption" w:hint="default"/>
            <w:sz w:val="22"/>
            <w:szCs w:val="22"/>
            <w:rtl w:val="0"/>
            <w:lang w:val="sv-SE"/>
          </w:rPr>
          <w:delText>ö</w:delText>
        </w:r>
      </w:del>
      <w:del w:id="14503" w:date="2023-01-13T18:26:59Z" w:author="Jan Groh">
        <w:r>
          <w:rPr>
            <w:rStyle w:val="Ohne"/>
            <w:rFonts w:ascii="Garamond Premier Pro Caption" w:hAnsi="Garamond Premier Pro Caption"/>
            <w:sz w:val="22"/>
            <w:szCs w:val="22"/>
            <w:rtl w:val="0"/>
            <w:lang w:val="de-DE"/>
          </w:rPr>
          <w:delText>rt seit 41 Jahren. Noch einmal ging das Bild der Vergangenheit an meiner Seele vor</w:delText>
        </w:r>
      </w:del>
      <w:del w:id="14504" w:date="2023-01-13T18:26:59Z" w:author="Jan Groh">
        <w:r>
          <w:rPr>
            <w:rStyle w:val="Ohne"/>
            <w:rFonts w:ascii="Garamond Premier Pro Caption" w:hAnsi="Garamond Premier Pro Caption" w:hint="default"/>
            <w:sz w:val="22"/>
            <w:szCs w:val="22"/>
            <w:rtl w:val="0"/>
          </w:rPr>
          <w:delText>ü</w:delText>
        </w:r>
      </w:del>
      <w:del w:id="14505" w:date="2023-01-13T18:26:59Z" w:author="Jan Groh">
        <w:r>
          <w:rPr>
            <w:rStyle w:val="Ohne"/>
            <w:rFonts w:ascii="Garamond Premier Pro Caption" w:hAnsi="Garamond Premier Pro Caption"/>
            <w:sz w:val="22"/>
            <w:szCs w:val="22"/>
            <w:rtl w:val="0"/>
            <w:lang w:val="de-DE"/>
          </w:rPr>
          <w:delText>ber, die sternhelle Nacht, in der er mich von Schopenhauers heimgeleitete, was er sprach, ich wei</w:delText>
        </w:r>
      </w:del>
      <w:del w:id="14506" w:date="2023-01-13T18:26:59Z" w:author="Jan Groh">
        <w:r>
          <w:rPr>
            <w:rStyle w:val="Ohne"/>
            <w:rFonts w:ascii="Garamond Premier Pro Caption" w:hAnsi="Garamond Premier Pro Caption" w:hint="default"/>
            <w:sz w:val="22"/>
            <w:szCs w:val="22"/>
            <w:rtl w:val="0"/>
            <w:lang w:val="de-DE"/>
          </w:rPr>
          <w:delText xml:space="preserve">ß </w:delText>
        </w:r>
      </w:del>
      <w:del w:id="14507" w:date="2023-01-13T18:26:59Z" w:author="Jan Groh">
        <w:r>
          <w:rPr>
            <w:rStyle w:val="Ohne"/>
            <w:rFonts w:ascii="Garamond Premier Pro Caption" w:hAnsi="Garamond Premier Pro Caption"/>
            <w:sz w:val="22"/>
            <w:szCs w:val="22"/>
            <w:rtl w:val="0"/>
            <w:lang w:val="de-DE"/>
          </w:rPr>
          <w:delText>es noch, ich verstand mein Gl</w:delText>
        </w:r>
      </w:del>
      <w:del w:id="14508" w:date="2023-01-13T18:26:59Z" w:author="Jan Groh">
        <w:r>
          <w:rPr>
            <w:rStyle w:val="Ohne"/>
            <w:rFonts w:ascii="Garamond Premier Pro Caption" w:hAnsi="Garamond Premier Pro Caption" w:hint="default"/>
            <w:sz w:val="22"/>
            <w:szCs w:val="22"/>
            <w:rtl w:val="0"/>
          </w:rPr>
          <w:delText>ü</w:delText>
        </w:r>
      </w:del>
      <w:del w:id="14509" w:date="2023-01-13T18:26:59Z" w:author="Jan Groh">
        <w:r>
          <w:rPr>
            <w:rStyle w:val="Ohne"/>
            <w:rFonts w:ascii="Garamond Premier Pro Caption" w:hAnsi="Garamond Premier Pro Caption"/>
            <w:sz w:val="22"/>
            <w:szCs w:val="22"/>
            <w:rtl w:val="0"/>
            <w:lang w:val="de-DE"/>
          </w:rPr>
          <w:delText>ck und mein Ungl</w:delText>
        </w:r>
      </w:del>
      <w:del w:id="14510" w:date="2023-01-13T18:26:59Z" w:author="Jan Groh">
        <w:r>
          <w:rPr>
            <w:rStyle w:val="Ohne"/>
            <w:rFonts w:ascii="Garamond Premier Pro Caption" w:hAnsi="Garamond Premier Pro Caption" w:hint="default"/>
            <w:sz w:val="22"/>
            <w:szCs w:val="22"/>
            <w:rtl w:val="0"/>
          </w:rPr>
          <w:delText>ü</w:delText>
        </w:r>
      </w:del>
      <w:del w:id="14511" w:date="2023-01-13T18:26:59Z" w:author="Jan Groh">
        <w:r>
          <w:rPr>
            <w:rStyle w:val="Ohne"/>
            <w:rFonts w:ascii="Garamond Premier Pro Caption" w:hAnsi="Garamond Premier Pro Caption"/>
            <w:sz w:val="22"/>
            <w:szCs w:val="22"/>
            <w:rtl w:val="0"/>
            <w:lang w:val="de-DE"/>
          </w:rPr>
          <w:delText>ck zusammen. Ich entzifferte aus den Vorw</w:delText>
        </w:r>
      </w:del>
      <w:del w:id="14512" w:date="2023-01-13T18:26:59Z" w:author="Jan Groh">
        <w:r>
          <w:rPr>
            <w:rStyle w:val="Ohne"/>
            <w:rFonts w:ascii="Garamond Premier Pro Caption" w:hAnsi="Garamond Premier Pro Caption" w:hint="default"/>
            <w:sz w:val="22"/>
            <w:szCs w:val="22"/>
            <w:rtl w:val="0"/>
          </w:rPr>
          <w:delText>ü</w:delText>
        </w:r>
      </w:del>
      <w:del w:id="14513" w:date="2023-01-13T18:26:59Z" w:author="Jan Groh">
        <w:r>
          <w:rPr>
            <w:rStyle w:val="Ohne"/>
            <w:rFonts w:ascii="Garamond Premier Pro Caption" w:hAnsi="Garamond Premier Pro Caption"/>
            <w:sz w:val="22"/>
            <w:szCs w:val="22"/>
            <w:rtl w:val="0"/>
            <w:lang w:val="de-DE"/>
          </w:rPr>
          <w:delText>rfen, die er sich selbst machte, da</w:delText>
        </w:r>
      </w:del>
      <w:del w:id="14514" w:date="2023-01-13T18:26:59Z" w:author="Jan Groh">
        <w:r>
          <w:rPr>
            <w:rStyle w:val="Ohne"/>
            <w:rFonts w:ascii="Garamond Premier Pro Caption" w:hAnsi="Garamond Premier Pro Caption" w:hint="default"/>
            <w:sz w:val="22"/>
            <w:szCs w:val="22"/>
            <w:rtl w:val="0"/>
            <w:lang w:val="de-DE"/>
          </w:rPr>
          <w:delText xml:space="preserve">ß </w:delText>
        </w:r>
      </w:del>
      <w:del w:id="14515" w:date="2023-01-13T18:26:59Z" w:author="Jan Groh">
        <w:r>
          <w:rPr>
            <w:rStyle w:val="Ohne"/>
            <w:rFonts w:ascii="Garamond Premier Pro Caption" w:hAnsi="Garamond Premier Pro Caption"/>
            <w:sz w:val="22"/>
            <w:szCs w:val="22"/>
            <w:rtl w:val="0"/>
            <w:lang w:val="de-DE"/>
          </w:rPr>
          <w:delText>er mich mehr liebe, als er solle, da</w:delText>
        </w:r>
      </w:del>
      <w:del w:id="14516" w:date="2023-01-13T18:26:59Z" w:author="Jan Groh">
        <w:r>
          <w:rPr>
            <w:rStyle w:val="Ohne"/>
            <w:rFonts w:ascii="Garamond Premier Pro Caption" w:hAnsi="Garamond Premier Pro Caption" w:hint="default"/>
            <w:sz w:val="22"/>
            <w:szCs w:val="22"/>
            <w:rtl w:val="0"/>
            <w:lang w:val="de-DE"/>
          </w:rPr>
          <w:delText xml:space="preserve">ß </w:delText>
        </w:r>
      </w:del>
      <w:del w:id="14517" w:date="2023-01-13T18:26:59Z" w:author="Jan Groh">
        <w:r>
          <w:rPr>
            <w:rStyle w:val="Ohne"/>
            <w:rFonts w:ascii="Garamond Premier Pro Caption" w:hAnsi="Garamond Premier Pro Caption"/>
            <w:sz w:val="22"/>
            <w:szCs w:val="22"/>
            <w:rtl w:val="0"/>
            <w:lang w:val="de-DE"/>
          </w:rPr>
          <w:delText>vielleicht es doch ein Wesen gebe, was glaube, Anspr</w:delText>
        </w:r>
      </w:del>
      <w:del w:id="14518" w:date="2023-01-13T18:26:59Z" w:author="Jan Groh">
        <w:r>
          <w:rPr>
            <w:rStyle w:val="Ohne"/>
            <w:rFonts w:ascii="Garamond Premier Pro Caption" w:hAnsi="Garamond Premier Pro Caption" w:hint="default"/>
            <w:sz w:val="22"/>
            <w:szCs w:val="22"/>
            <w:rtl w:val="0"/>
          </w:rPr>
          <w:delText>ü</w:delText>
        </w:r>
      </w:del>
      <w:del w:id="14519" w:date="2023-01-13T18:26:59Z" w:author="Jan Groh">
        <w:r>
          <w:rPr>
            <w:rStyle w:val="Ohne"/>
            <w:rFonts w:ascii="Garamond Premier Pro Caption" w:hAnsi="Garamond Premier Pro Caption"/>
            <w:sz w:val="22"/>
            <w:szCs w:val="22"/>
            <w:rtl w:val="0"/>
            <w:lang w:val="de-DE"/>
          </w:rPr>
          <w:delText xml:space="preserve">che nicht, aber doch Erwartungen hege, </w:delText>
        </w:r>
      </w:del>
      <w:del w:id="14520" w:date="2023-01-13T18:26:59Z" w:author="Jan Groh">
        <w:r>
          <w:rPr>
            <w:rStyle w:val="Ohne"/>
            <w:rFonts w:ascii="Garamond Premier Pro Caption" w:hAnsi="Garamond Premier Pro Caption" w:hint="default"/>
            <w:sz w:val="22"/>
            <w:szCs w:val="22"/>
            <w:rtl w:val="0"/>
          </w:rPr>
          <w:delText xml:space="preserve">– </w:delText>
        </w:r>
      </w:del>
      <w:del w:id="14521" w:date="2023-01-13T18:26:59Z" w:author="Jan Groh">
        <w:r>
          <w:rPr>
            <w:rStyle w:val="Ohne"/>
            <w:rFonts w:ascii="Garamond Premier Pro Caption" w:hAnsi="Garamond Premier Pro Caption"/>
            <w:sz w:val="22"/>
            <w:szCs w:val="22"/>
            <w:rtl w:val="0"/>
            <w:lang w:val="de-DE"/>
          </w:rPr>
          <w:delText xml:space="preserve">vielleicht hat sie mich aber auch lange vergessen, bis ich wiederkehre, sagte er </w:delText>
        </w:r>
      </w:del>
      <w:del w:id="14522" w:date="2023-01-13T18:26:59Z" w:author="Jan Groh">
        <w:r>
          <w:rPr>
            <w:rStyle w:val="Ohne"/>
            <w:rFonts w:ascii="Garamond Premier Pro Caption" w:hAnsi="Garamond Premier Pro Caption" w:hint="default"/>
            <w:sz w:val="22"/>
            <w:szCs w:val="22"/>
            <w:rtl w:val="0"/>
          </w:rPr>
          <w:delText xml:space="preserve">– </w:delText>
        </w:r>
      </w:del>
      <w:del w:id="14523" w:date="2023-01-13T18:26:59Z" w:author="Jan Groh">
        <w:r>
          <w:rPr>
            <w:rStyle w:val="Ohne"/>
            <w:rFonts w:ascii="Garamond Premier Pro Caption" w:hAnsi="Garamond Premier Pro Caption"/>
            <w:sz w:val="22"/>
            <w:szCs w:val="22"/>
            <w:rtl w:val="0"/>
          </w:rPr>
          <w:delText>unm</w:delText>
        </w:r>
      </w:del>
      <w:del w:id="14524" w:date="2023-01-13T18:26:59Z" w:author="Jan Groh">
        <w:r>
          <w:rPr>
            <w:rStyle w:val="Ohne"/>
            <w:rFonts w:ascii="Garamond Premier Pro Caption" w:hAnsi="Garamond Premier Pro Caption" w:hint="default"/>
            <w:sz w:val="22"/>
            <w:szCs w:val="22"/>
            <w:rtl w:val="0"/>
            <w:lang w:val="sv-SE"/>
          </w:rPr>
          <w:delText>ö</w:delText>
        </w:r>
      </w:del>
      <w:del w:id="14525" w:date="2023-01-13T18:26:59Z" w:author="Jan Groh">
        <w:r>
          <w:rPr>
            <w:rStyle w:val="Ohne"/>
            <w:rFonts w:ascii="Garamond Premier Pro Caption" w:hAnsi="Garamond Premier Pro Caption"/>
            <w:sz w:val="22"/>
            <w:szCs w:val="22"/>
            <w:rtl w:val="0"/>
            <w:lang w:val="de-DE"/>
          </w:rPr>
          <w:delText>glich, rief ich, warum unm</w:delText>
        </w:r>
      </w:del>
      <w:del w:id="14526" w:date="2023-01-13T18:26:59Z" w:author="Jan Groh">
        <w:r>
          <w:rPr>
            <w:rStyle w:val="Ohne"/>
            <w:rFonts w:ascii="Garamond Premier Pro Caption" w:hAnsi="Garamond Premier Pro Caption" w:hint="default"/>
            <w:sz w:val="22"/>
            <w:szCs w:val="22"/>
            <w:rtl w:val="0"/>
            <w:lang w:val="sv-SE"/>
          </w:rPr>
          <w:delText>ö</w:delText>
        </w:r>
      </w:del>
      <w:del w:id="14527" w:date="2023-01-13T18:26:59Z" w:author="Jan Groh">
        <w:r>
          <w:rPr>
            <w:rStyle w:val="Ohne"/>
            <w:rFonts w:ascii="Garamond Premier Pro Caption" w:hAnsi="Garamond Premier Pro Caption"/>
            <w:sz w:val="22"/>
            <w:szCs w:val="22"/>
            <w:rtl w:val="0"/>
            <w:lang w:val="de-DE"/>
          </w:rPr>
          <w:delText>glich, sagte er? Ach ich durfte ja nicht sprechen, ich durfte ja nicht sagen, weil man Dich nie vergi</w:delText>
        </w:r>
      </w:del>
      <w:del w:id="14528" w:date="2023-01-13T18:26:59Z" w:author="Jan Groh">
        <w:r>
          <w:rPr>
            <w:rStyle w:val="Ohne"/>
            <w:rFonts w:ascii="Garamond Premier Pro Caption" w:hAnsi="Garamond Premier Pro Caption" w:hint="default"/>
            <w:sz w:val="22"/>
            <w:szCs w:val="22"/>
            <w:rtl w:val="0"/>
            <w:lang w:val="de-DE"/>
          </w:rPr>
          <w:delText>ß</w:delText>
        </w:r>
      </w:del>
      <w:del w:id="14529" w:date="2023-01-13T18:26:59Z" w:author="Jan Groh">
        <w:r>
          <w:rPr>
            <w:rStyle w:val="Ohne"/>
            <w:rFonts w:ascii="Garamond Premier Pro Caption" w:hAnsi="Garamond Premier Pro Caption"/>
            <w:sz w:val="22"/>
            <w:szCs w:val="22"/>
            <w:rtl w:val="0"/>
            <w:lang w:val="de-DE"/>
          </w:rPr>
          <w:delText>t! Mein armes, armes Leben, was w</w:delText>
        </w:r>
      </w:del>
      <w:del w:id="14530" w:date="2023-01-13T18:26:59Z" w:author="Jan Groh">
        <w:r>
          <w:rPr>
            <w:rStyle w:val="Ohne"/>
            <w:rFonts w:ascii="Garamond Premier Pro Caption" w:hAnsi="Garamond Premier Pro Caption" w:hint="default"/>
            <w:sz w:val="22"/>
            <w:szCs w:val="22"/>
            <w:rtl w:val="0"/>
          </w:rPr>
          <w:delText>ä</w:delText>
        </w:r>
      </w:del>
      <w:del w:id="14531" w:date="2023-01-13T18:26:59Z" w:author="Jan Groh">
        <w:r>
          <w:rPr>
            <w:rStyle w:val="Ohne"/>
            <w:rFonts w:ascii="Garamond Premier Pro Caption" w:hAnsi="Garamond Premier Pro Caption"/>
            <w:sz w:val="22"/>
            <w:szCs w:val="22"/>
            <w:rtl w:val="0"/>
            <w:lang w:val="de-DE"/>
          </w:rPr>
          <w:delText xml:space="preserve">re aus mir als seiner Frau geworden, mein Gott, Du kannst nicht zu streng mit mir ins Gericht gehen, nachdem Du mir ihn gezeigt </w:delText>
        </w:r>
      </w:del>
      <w:del w:id="14532" w:date="2023-01-13T18:26:59Z" w:author="Jan Groh">
        <w:r>
          <w:rPr>
            <w:rStyle w:val="Ohne"/>
            <w:rFonts w:ascii="Garamond Premier Pro Caption" w:hAnsi="Garamond Premier Pro Caption" w:hint="default"/>
            <w:sz w:val="22"/>
            <w:szCs w:val="22"/>
            <w:rtl w:val="0"/>
          </w:rPr>
          <w:delText xml:space="preserve">– </w:delText>
        </w:r>
      </w:del>
      <w:del w:id="14533" w:date="2023-01-13T18:26:59Z" w:author="Jan Groh">
        <w:r>
          <w:rPr>
            <w:rStyle w:val="Ohne"/>
            <w:rFonts w:ascii="Garamond Premier Pro Caption" w:hAnsi="Garamond Premier Pro Caption"/>
            <w:sz w:val="22"/>
            <w:szCs w:val="22"/>
            <w:rtl w:val="0"/>
            <w:lang w:val="de-DE"/>
          </w:rPr>
          <w:delText>u. mir ihn genommen. Ich setzte mich hin u. schrieb an</w:delText>
        </w:r>
      </w:del>
      <w:del w:id="14534" w:date="2023-01-13T18:26:59Z" w:author="Jan Groh">
        <w:r>
          <w:rPr>
            <w:rStyle w:val="Ohne"/>
            <w:rFonts w:ascii="Garamond Premier Pro Caption" w:hAnsi="Garamond Premier Pro Caption"/>
            <w:sz w:val="22"/>
            <w:szCs w:val="22"/>
            <w:rtl w:val="0"/>
            <w:lang w:val="de-DE"/>
          </w:rPr>
          <w:delText xml:space="preserve"> </w:delText>
        </w:r>
      </w:del>
      <w:del w:id="14535" w:date="2023-01-13T18:26:59Z" w:author="Jan Groh">
        <w:r>
          <w:rPr>
            <w:rStyle w:val="Ohne"/>
            <w:rFonts w:ascii="Garamond Premier Pro Caption" w:hAnsi="Garamond Premier Pro Caption"/>
            <w:sz w:val="22"/>
            <w:szCs w:val="22"/>
            <w:rtl w:val="0"/>
            <w:lang w:val="de-DE"/>
          </w:rPr>
          <w:delText>Heinke. Nach 41 Jahren weinte ich noch wie in der Nacht Tr</w:delText>
        </w:r>
      </w:del>
      <w:del w:id="14536" w:date="2023-01-13T18:26:59Z" w:author="Jan Groh">
        <w:r>
          <w:rPr>
            <w:rStyle w:val="Ohne"/>
            <w:rFonts w:ascii="Garamond Premier Pro Caption" w:hAnsi="Garamond Premier Pro Caption" w:hint="default"/>
            <w:sz w:val="22"/>
            <w:szCs w:val="22"/>
            <w:rtl w:val="0"/>
          </w:rPr>
          <w:delText>ä</w:delText>
        </w:r>
      </w:del>
      <w:del w:id="14537" w:date="2023-01-13T18:26:59Z" w:author="Jan Groh">
        <w:r>
          <w:rPr>
            <w:rStyle w:val="Ohne"/>
            <w:rFonts w:ascii="Garamond Premier Pro Caption" w:hAnsi="Garamond Premier Pro Caption"/>
            <w:sz w:val="22"/>
            <w:szCs w:val="22"/>
            <w:rtl w:val="0"/>
            <w:lang w:val="de-DE"/>
          </w:rPr>
          <w:delText>nen der Liebe. Ich las neulich in der Zeitung, da</w:delText>
        </w:r>
      </w:del>
      <w:del w:id="14538" w:date="2023-01-13T18:26:59Z" w:author="Jan Groh">
        <w:r>
          <w:rPr>
            <w:rStyle w:val="Ohne"/>
            <w:rFonts w:ascii="Garamond Premier Pro Caption" w:hAnsi="Garamond Premier Pro Caption" w:hint="default"/>
            <w:sz w:val="22"/>
            <w:szCs w:val="22"/>
            <w:rtl w:val="0"/>
            <w:lang w:val="de-DE"/>
          </w:rPr>
          <w:delText xml:space="preserve">ß </w:delText>
        </w:r>
      </w:del>
      <w:del w:id="14539" w:date="2023-01-13T18:26:59Z" w:author="Jan Groh">
        <w:r>
          <w:rPr>
            <w:rStyle w:val="Ohne"/>
            <w:rFonts w:ascii="Garamond Premier Pro Caption" w:hAnsi="Garamond Premier Pro Caption"/>
            <w:sz w:val="22"/>
            <w:szCs w:val="22"/>
            <w:rtl w:val="0"/>
            <w:lang w:val="de-DE"/>
          </w:rPr>
          <w:delText>der K</w:delText>
        </w:r>
      </w:del>
      <w:del w:id="14540" w:date="2023-01-13T18:26:59Z" w:author="Jan Groh">
        <w:r>
          <w:rPr>
            <w:rStyle w:val="Ohne"/>
            <w:rFonts w:ascii="Garamond Premier Pro Caption" w:hAnsi="Garamond Premier Pro Caption" w:hint="default"/>
            <w:sz w:val="22"/>
            <w:szCs w:val="22"/>
            <w:rtl w:val="0"/>
            <w:lang w:val="sv-SE"/>
          </w:rPr>
          <w:delText>ö</w:delText>
        </w:r>
      </w:del>
      <w:del w:id="14541" w:date="2023-01-13T18:26:59Z" w:author="Jan Groh">
        <w:r>
          <w:rPr>
            <w:rStyle w:val="Ohne"/>
            <w:rFonts w:ascii="Garamond Premier Pro Caption" w:hAnsi="Garamond Premier Pro Caption"/>
            <w:sz w:val="22"/>
            <w:szCs w:val="22"/>
            <w:rtl w:val="0"/>
            <w:lang w:val="de-DE"/>
          </w:rPr>
          <w:delText>nig ihm, ich wei</w:delText>
        </w:r>
      </w:del>
      <w:del w:id="14542" w:date="2023-01-13T18:26:59Z" w:author="Jan Groh">
        <w:r>
          <w:rPr>
            <w:rStyle w:val="Ohne"/>
            <w:rFonts w:ascii="Garamond Premier Pro Caption" w:hAnsi="Garamond Premier Pro Caption" w:hint="default"/>
            <w:sz w:val="22"/>
            <w:szCs w:val="22"/>
            <w:rtl w:val="0"/>
            <w:lang w:val="de-DE"/>
          </w:rPr>
          <w:delText xml:space="preserve">ß </w:delText>
        </w:r>
      </w:del>
      <w:del w:id="14543" w:date="2023-01-13T18:26:59Z" w:author="Jan Groh">
        <w:r>
          <w:rPr>
            <w:rStyle w:val="Ohne"/>
            <w:rFonts w:ascii="Garamond Premier Pro Caption" w:hAnsi="Garamond Premier Pro Caption"/>
            <w:sz w:val="22"/>
            <w:szCs w:val="22"/>
            <w:rtl w:val="0"/>
            <w:lang w:val="de-DE"/>
          </w:rPr>
          <w:delText xml:space="preserve">nicht zu welchem Orden, einen Stern gegeben, </w:delText>
        </w:r>
      </w:del>
      <w:del w:id="14544" w:date="2023-01-13T18:26:59Z" w:author="Jan Groh">
        <w:r>
          <w:rPr>
            <w:rStyle w:val="Ohne"/>
            <w:rFonts w:ascii="Garamond Premier Pro Caption" w:hAnsi="Garamond Premier Pro Caption" w:hint="default"/>
            <w:sz w:val="22"/>
            <w:szCs w:val="22"/>
            <w:rtl w:val="0"/>
          </w:rPr>
          <w:delText xml:space="preserve">– </w:delText>
        </w:r>
      </w:del>
      <w:del w:id="14545" w:date="2023-01-13T18:26:59Z" w:author="Jan Groh">
        <w:r>
          <w:rPr>
            <w:rStyle w:val="Ohne"/>
            <w:rFonts w:ascii="Garamond Premier Pro Caption" w:hAnsi="Garamond Premier Pro Caption"/>
            <w:sz w:val="22"/>
            <w:szCs w:val="22"/>
            <w:rtl w:val="0"/>
            <w:lang w:val="de-DE"/>
          </w:rPr>
          <w:delText xml:space="preserve">als ob er einen Stern brauchte! Ich nahm mir damals gleich vor, ihm zu schreiben, </w:delText>
        </w:r>
      </w:del>
      <w:del w:id="14546" w:date="2023-01-13T18:26:59Z" w:author="Jan Groh">
        <w:r>
          <w:rPr>
            <w:rStyle w:val="Ohne"/>
            <w:rFonts w:ascii="Garamond Premier Pro Caption" w:hAnsi="Garamond Premier Pro Caption" w:hint="default"/>
            <w:sz w:val="22"/>
            <w:szCs w:val="22"/>
            <w:rtl w:val="0"/>
          </w:rPr>
          <w:delText xml:space="preserve">– </w:delText>
        </w:r>
      </w:del>
      <w:del w:id="14547" w:date="2023-01-13T18:26:59Z" w:author="Jan Groh">
        <w:r>
          <w:rPr>
            <w:rStyle w:val="Ohne"/>
            <w:rFonts w:ascii="Garamond Premier Pro Caption" w:hAnsi="Garamond Premier Pro Caption"/>
            <w:sz w:val="22"/>
            <w:szCs w:val="22"/>
            <w:rtl w:val="0"/>
            <w:lang w:val="de-DE"/>
          </w:rPr>
          <w:delText xml:space="preserve">wird er es verstehen, </w:delText>
        </w:r>
      </w:del>
      <w:del w:id="14548" w:date="2023-01-13T18:26:59Z" w:author="Jan Groh">
        <w:r>
          <w:rPr>
            <w:rStyle w:val="Ohne"/>
            <w:rFonts w:ascii="Garamond Premier Pro Caption" w:hAnsi="Garamond Premier Pro Caption" w:hint="default"/>
            <w:sz w:val="22"/>
            <w:szCs w:val="22"/>
            <w:rtl w:val="0"/>
          </w:rPr>
          <w:delText xml:space="preserve">– </w:delText>
        </w:r>
      </w:del>
      <w:del w:id="14549" w:date="2023-01-13T18:26:59Z" w:author="Jan Groh">
        <w:r>
          <w:rPr>
            <w:rStyle w:val="Ohne"/>
            <w:rFonts w:ascii="Garamond Premier Pro Caption" w:hAnsi="Garamond Premier Pro Caption"/>
            <w:sz w:val="22"/>
            <w:szCs w:val="22"/>
            <w:rtl w:val="0"/>
            <w:lang w:val="de-DE"/>
          </w:rPr>
          <w:delText>sicher. Ich weinte mich recht aus</w:delText>
        </w:r>
      </w:del>
      <w:del w:id="14550" w:date="2023-01-13T18:26:59Z" w:author="Jan Groh">
        <w:r>
          <w:rPr>
            <w:rStyle w:val="Ohne"/>
            <w:rFonts w:ascii="Garamond Premier Pro Caption" w:hAnsi="Garamond Premier Pro Caption"/>
            <w:sz w:val="22"/>
            <w:szCs w:val="22"/>
            <w:rtl w:val="0"/>
            <w:lang w:val="de-DE"/>
          </w:rPr>
          <w:delText xml:space="preserve"> </w:delText>
        </w:r>
      </w:del>
      <w:del w:id="14551" w:date="2023-01-13T18:26:59Z" w:author="Jan Groh">
        <w:r>
          <w:rPr>
            <w:rStyle w:val="Ohne"/>
            <w:rFonts w:ascii="Garamond Premier Pro Caption" w:hAnsi="Garamond Premier Pro Caption"/>
            <w:sz w:val="22"/>
            <w:szCs w:val="22"/>
            <w:rtl w:val="0"/>
            <w:lang w:val="de-DE"/>
          </w:rPr>
          <w:delText>u. schrieb diese Zeilen.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52" w:date="2023-01-13T18:26:59Z" w:author="Jan Groh"/>
          <w:rStyle w:val="Ohne"/>
          <w:rFonts w:ascii="Garamond Premier Pro Caption" w:cs="Garamond Premier Pro Caption" w:hAnsi="Garamond Premier Pro Caption" w:eastAsia="Garamond Premier Pro Caption"/>
          <w:sz w:val="22"/>
          <w:szCs w:val="22"/>
        </w:rPr>
      </w:pPr>
      <w:del w:id="14553" w:date="2023-01-13T18:26:59Z" w:author="Jan Groh">
        <w:r>
          <w:rPr>
            <w:rStyle w:val="Ohne"/>
            <w:rFonts w:ascii="Garamond Premier Pro Caption" w:hAnsi="Garamond Premier Pro Caption"/>
            <w:sz w:val="22"/>
            <w:szCs w:val="22"/>
            <w:rtl w:val="0"/>
            <w:lang w:val="de-DE"/>
          </w:rPr>
          <w:delText>Seligmann kam ziemlich fr</w:delText>
        </w:r>
      </w:del>
      <w:del w:id="14554" w:date="2023-01-13T18:26:59Z" w:author="Jan Groh">
        <w:r>
          <w:rPr>
            <w:rStyle w:val="Ohne"/>
            <w:rFonts w:ascii="Garamond Premier Pro Caption" w:hAnsi="Garamond Premier Pro Caption" w:hint="default"/>
            <w:sz w:val="22"/>
            <w:szCs w:val="22"/>
            <w:rtl w:val="0"/>
          </w:rPr>
          <w:delText>ü</w:delText>
        </w:r>
      </w:del>
      <w:del w:id="14555" w:date="2023-01-13T18:26:59Z" w:author="Jan Groh">
        <w:r>
          <w:rPr>
            <w:rStyle w:val="Ohne"/>
            <w:rFonts w:ascii="Garamond Premier Pro Caption" w:hAnsi="Garamond Premier Pro Caption"/>
            <w:sz w:val="22"/>
            <w:szCs w:val="22"/>
            <w:rtl w:val="0"/>
            <w:lang w:val="de-DE"/>
          </w:rPr>
          <w:delText>h, sagte aber gleich, er wolle bald gehen. Ich verlangte, er solle wenigstens die 9 Tassen Prophezeiung mit mir machen, er schlug es mir aber ab, und es war wohl nur, weil ich ihm sagte, da</w:delText>
        </w:r>
      </w:del>
      <w:del w:id="14556" w:date="2023-01-13T18:26:59Z" w:author="Jan Groh">
        <w:r>
          <w:rPr>
            <w:rStyle w:val="Ohne"/>
            <w:rFonts w:ascii="Garamond Premier Pro Caption" w:hAnsi="Garamond Premier Pro Caption" w:hint="default"/>
            <w:sz w:val="22"/>
            <w:szCs w:val="22"/>
            <w:rtl w:val="0"/>
            <w:lang w:val="de-DE"/>
          </w:rPr>
          <w:delText xml:space="preserve">ß </w:delText>
        </w:r>
      </w:del>
      <w:del w:id="14557" w:date="2023-01-13T18:26:59Z" w:author="Jan Groh">
        <w:r>
          <w:rPr>
            <w:rStyle w:val="Ohne"/>
            <w:rFonts w:ascii="Garamond Premier Pro Caption" w:hAnsi="Garamond Premier Pro Caption"/>
            <w:sz w:val="22"/>
            <w:szCs w:val="22"/>
            <w:rtl w:val="0"/>
            <w:lang w:val="de-DE"/>
          </w:rPr>
          <w:delText>seit 41 Jahren ich es immer in der Silvesternacht getan zur Erinnerung an Heinke, da</w:delText>
        </w:r>
      </w:del>
      <w:del w:id="14558" w:date="2023-01-13T18:26:59Z" w:author="Jan Groh">
        <w:r>
          <w:rPr>
            <w:rStyle w:val="Ohne"/>
            <w:rFonts w:ascii="Garamond Premier Pro Caption" w:hAnsi="Garamond Premier Pro Caption" w:hint="default"/>
            <w:sz w:val="22"/>
            <w:szCs w:val="22"/>
            <w:rtl w:val="0"/>
            <w:lang w:val="de-DE"/>
          </w:rPr>
          <w:delText xml:space="preserve">ß </w:delText>
        </w:r>
      </w:del>
      <w:del w:id="14559" w:date="2023-01-13T18:26:59Z" w:author="Jan Groh">
        <w:r>
          <w:rPr>
            <w:rStyle w:val="Ohne"/>
            <w:rFonts w:ascii="Garamond Premier Pro Caption" w:hAnsi="Garamond Premier Pro Caption"/>
            <w:sz w:val="22"/>
            <w:szCs w:val="22"/>
            <w:rtl w:val="0"/>
            <w:lang w:val="de-DE"/>
          </w:rPr>
          <w:delText xml:space="preserve">er nach ein paar Minuten sagte: </w:delText>
        </w:r>
      </w:del>
      <w:del w:id="14560" w:date="2023-01-13T18:26:59Z" w:author="Jan Groh">
        <w:r>
          <w:rPr>
            <w:rStyle w:val="Ohne"/>
            <w:rFonts w:ascii="Garamond Premier Pro Caption" w:hAnsi="Garamond Premier Pro Caption" w:hint="default"/>
            <w:sz w:val="22"/>
            <w:szCs w:val="22"/>
            <w:rtl w:val="0"/>
            <w:lang w:val="it-IT"/>
          </w:rPr>
          <w:delText>»</w:delText>
        </w:r>
      </w:del>
      <w:del w:id="14561" w:date="2023-01-13T18:26:59Z" w:author="Jan Groh">
        <w:r>
          <w:rPr>
            <w:rStyle w:val="Ohne"/>
            <w:rFonts w:ascii="Garamond Premier Pro Caption" w:hAnsi="Garamond Premier Pro Caption"/>
            <w:sz w:val="22"/>
            <w:szCs w:val="22"/>
            <w:rtl w:val="0"/>
            <w:lang w:val="de-DE"/>
          </w:rPr>
          <w:delText>Nun, was soll ich denn tun.</w:delText>
        </w:r>
      </w:del>
      <w:del w:id="14562" w:date="2023-01-13T18:26:59Z" w:author="Jan Groh">
        <w:r>
          <w:rPr>
            <w:rStyle w:val="Ohne"/>
            <w:rFonts w:ascii="Garamond Premier Pro Caption" w:hAnsi="Garamond Premier Pro Caption" w:hint="default"/>
            <w:sz w:val="22"/>
            <w:szCs w:val="22"/>
            <w:rtl w:val="0"/>
            <w:lang w:val="fr-FR"/>
          </w:rPr>
          <w:delText xml:space="preserve">« </w:delText>
        </w:r>
      </w:del>
      <w:del w:id="14563" w:date="2023-01-13T18:26:59Z" w:author="Jan Groh">
        <w:r>
          <w:rPr>
            <w:rStyle w:val="Ohne"/>
            <w:rFonts w:ascii="Garamond Premier Pro Caption" w:hAnsi="Garamond Premier Pro Caption"/>
            <w:sz w:val="22"/>
            <w:szCs w:val="22"/>
            <w:rtl w:val="0"/>
            <w:lang w:val="de-DE"/>
          </w:rPr>
          <w:delText>Mein Schicksal gab mir 2 mal Rom und Geld in diesem Jahr, was ich nat</w:delText>
        </w:r>
      </w:del>
      <w:del w:id="14564" w:date="2023-01-13T18:26:59Z" w:author="Jan Groh">
        <w:r>
          <w:rPr>
            <w:rStyle w:val="Ohne"/>
            <w:rFonts w:ascii="Garamond Premier Pro Caption" w:hAnsi="Garamond Premier Pro Caption" w:hint="default"/>
            <w:sz w:val="22"/>
            <w:szCs w:val="22"/>
            <w:rtl w:val="0"/>
          </w:rPr>
          <w:delText>ü</w:delText>
        </w:r>
      </w:del>
      <w:del w:id="14565" w:date="2023-01-13T18:26:59Z" w:author="Jan Groh">
        <w:r>
          <w:rPr>
            <w:rStyle w:val="Ohne"/>
            <w:rFonts w:ascii="Garamond Premier Pro Caption" w:hAnsi="Garamond Premier Pro Caption"/>
            <w:sz w:val="22"/>
            <w:szCs w:val="22"/>
            <w:rtl w:val="0"/>
            <w:lang w:val="de-DE"/>
          </w:rPr>
          <w:delText xml:space="preserve">rlich auf die Privilegien bezog. Die </w:delText>
        </w:r>
      </w:del>
      <w:del w:id="14566" w:date="2023-01-13T18:26:59Z" w:author="Jan Groh">
        <w:r>
          <w:rPr>
            <w:rStyle w:val="Ohne"/>
            <w:rFonts w:ascii="Garamond Premier Pro Caption" w:hAnsi="Garamond Premier Pro Caption" w:hint="default"/>
            <w:sz w:val="22"/>
            <w:szCs w:val="22"/>
            <w:rtl w:val="0"/>
          </w:rPr>
          <w:delText>ü</w:delText>
        </w:r>
      </w:del>
      <w:del w:id="14567" w:date="2023-01-13T18:26:59Z" w:author="Jan Groh">
        <w:r>
          <w:rPr>
            <w:rStyle w:val="Ohne"/>
            <w:rFonts w:ascii="Garamond Premier Pro Caption" w:hAnsi="Garamond Premier Pro Caption"/>
            <w:sz w:val="22"/>
            <w:szCs w:val="22"/>
            <w:rtl w:val="0"/>
            <w:lang w:val="de-DE"/>
          </w:rPr>
          <w:delText>brigen Dinge, die einmal vorkamen, waren ein Wiedersehen von Heinke u. Sterling u. f</w:delText>
        </w:r>
      </w:del>
      <w:del w:id="14568" w:date="2023-01-13T18:26:59Z" w:author="Jan Groh">
        <w:r>
          <w:rPr>
            <w:rStyle w:val="Ohne"/>
            <w:rFonts w:ascii="Garamond Premier Pro Caption" w:hAnsi="Garamond Premier Pro Caption" w:hint="default"/>
            <w:sz w:val="22"/>
            <w:szCs w:val="22"/>
            <w:rtl w:val="0"/>
          </w:rPr>
          <w:delText>ü</w:delText>
        </w:r>
      </w:del>
      <w:del w:id="14569" w:date="2023-01-13T18:26:59Z" w:author="Jan Groh">
        <w:r>
          <w:rPr>
            <w:rStyle w:val="Ohne"/>
            <w:rFonts w:ascii="Garamond Premier Pro Caption" w:hAnsi="Garamond Premier Pro Caption"/>
            <w:sz w:val="22"/>
            <w:szCs w:val="22"/>
            <w:rtl w:val="0"/>
            <w:lang w:val="de-DE"/>
          </w:rPr>
          <w:delText>r Walther u. Ulrike etwas sie F</w:delText>
        </w:r>
      </w:del>
      <w:del w:id="14570" w:date="2023-01-13T18:26:59Z" w:author="Jan Groh">
        <w:r>
          <w:rPr>
            <w:rStyle w:val="Ohne"/>
            <w:rFonts w:ascii="Garamond Premier Pro Caption" w:hAnsi="Garamond Premier Pro Caption" w:hint="default"/>
            <w:sz w:val="22"/>
            <w:szCs w:val="22"/>
            <w:rtl w:val="0"/>
            <w:lang w:val="sv-SE"/>
          </w:rPr>
          <w:delText>ö</w:delText>
        </w:r>
      </w:del>
      <w:del w:id="14571" w:date="2023-01-13T18:26:59Z" w:author="Jan Groh">
        <w:r>
          <w:rPr>
            <w:rStyle w:val="Ohne"/>
            <w:rFonts w:ascii="Garamond Premier Pro Caption" w:hAnsi="Garamond Premier Pro Caption"/>
            <w:sz w:val="22"/>
            <w:szCs w:val="22"/>
            <w:rtl w:val="0"/>
            <w:lang w:val="de-DE"/>
          </w:rPr>
          <w:delText>rderndes, Angenehmes. Seligmann selbst sagte, er h</w:delText>
        </w:r>
      </w:del>
      <w:del w:id="14572" w:date="2023-01-13T18:26:59Z" w:author="Jan Groh">
        <w:r>
          <w:rPr>
            <w:rStyle w:val="Ohne"/>
            <w:rFonts w:ascii="Garamond Premier Pro Caption" w:hAnsi="Garamond Premier Pro Caption" w:hint="default"/>
            <w:sz w:val="22"/>
            <w:szCs w:val="22"/>
            <w:rtl w:val="0"/>
          </w:rPr>
          <w:delText>ä</w:delText>
        </w:r>
      </w:del>
      <w:del w:id="14573" w:date="2023-01-13T18:26:59Z" w:author="Jan Groh">
        <w:r>
          <w:rPr>
            <w:rStyle w:val="Ohne"/>
            <w:rFonts w:ascii="Garamond Premier Pro Caption" w:hAnsi="Garamond Premier Pro Caption"/>
            <w:sz w:val="22"/>
            <w:szCs w:val="22"/>
            <w:rtl w:val="0"/>
            <w:lang w:val="de-DE"/>
          </w:rPr>
          <w:delText>tte gar keinen Wunsch, also wollte er nichts wissen. Er ging dann fort, nachdem wir uns schweigend die Hand gesch</w:delText>
        </w:r>
      </w:del>
      <w:del w:id="14574" w:date="2023-01-13T18:26:59Z" w:author="Jan Groh">
        <w:r>
          <w:rPr>
            <w:rStyle w:val="Ohne"/>
            <w:rFonts w:ascii="Garamond Premier Pro Caption" w:hAnsi="Garamond Premier Pro Caption" w:hint="default"/>
            <w:sz w:val="22"/>
            <w:szCs w:val="22"/>
            <w:rtl w:val="0"/>
          </w:rPr>
          <w:delText>ü</w:delText>
        </w:r>
      </w:del>
      <w:del w:id="14575" w:date="2023-01-13T18:26:59Z" w:author="Jan Groh">
        <w:r>
          <w:rPr>
            <w:rStyle w:val="Ohne"/>
            <w:rFonts w:ascii="Garamond Premier Pro Caption" w:hAnsi="Garamond Premier Pro Caption"/>
            <w:sz w:val="22"/>
            <w:szCs w:val="22"/>
            <w:rtl w:val="0"/>
            <w:lang w:val="de-DE"/>
          </w:rPr>
          <w:delText>ttelt, ich w</w:delText>
        </w:r>
      </w:del>
      <w:del w:id="14576" w:date="2023-01-13T18:26:59Z" w:author="Jan Groh">
        <w:r>
          <w:rPr>
            <w:rStyle w:val="Ohne"/>
            <w:rFonts w:ascii="Garamond Premier Pro Caption" w:hAnsi="Garamond Premier Pro Caption" w:hint="default"/>
            <w:sz w:val="22"/>
            <w:szCs w:val="22"/>
            <w:rtl w:val="0"/>
          </w:rPr>
          <w:delText>ü</w:delText>
        </w:r>
      </w:del>
      <w:del w:id="14577" w:date="2023-01-13T18:26:59Z" w:author="Jan Groh">
        <w:r>
          <w:rPr>
            <w:rStyle w:val="Ohne"/>
            <w:rFonts w:ascii="Garamond Premier Pro Caption" w:hAnsi="Garamond Premier Pro Caption"/>
            <w:sz w:val="22"/>
            <w:szCs w:val="22"/>
            <w:rtl w:val="0"/>
            <w:lang w:val="de-DE"/>
          </w:rPr>
          <w:delText>nsche mir, da</w:delText>
        </w:r>
      </w:del>
      <w:del w:id="14578" w:date="2023-01-13T18:26:59Z" w:author="Jan Groh">
        <w:r>
          <w:rPr>
            <w:rStyle w:val="Ohne"/>
            <w:rFonts w:ascii="Garamond Premier Pro Caption" w:hAnsi="Garamond Premier Pro Caption" w:hint="default"/>
            <w:sz w:val="22"/>
            <w:szCs w:val="22"/>
            <w:rtl w:val="0"/>
            <w:lang w:val="de-DE"/>
          </w:rPr>
          <w:delText xml:space="preserve">ß </w:delText>
        </w:r>
      </w:del>
      <w:del w:id="14579" w:date="2023-01-13T18:26:59Z" w:author="Jan Groh">
        <w:r>
          <w:rPr>
            <w:rStyle w:val="Ohne"/>
            <w:rFonts w:ascii="Garamond Premier Pro Caption" w:hAnsi="Garamond Premier Pro Caption"/>
            <w:sz w:val="22"/>
            <w:szCs w:val="22"/>
            <w:rtl w:val="0"/>
            <w:lang w:val="de-DE"/>
          </w:rPr>
          <w:delText>er so bleibt im neuen Jahr.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80" w:date="2023-01-05T23:30:54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81" w:date="2023-01-05T23:30:54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82" w:date="2023-01-05T23:30:54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83" w:date="2023-01-05T23:30:54Z" w:author="Jan Groh"/>
          <w:rStyle w:val="Ohne"/>
          <w:rFonts w:ascii="Garamond Premier Pro Caption" w:cs="Garamond Premier Pro Caption" w:hAnsi="Garamond Premier Pro Caption" w:eastAsia="Garamond Premier Pro Caption"/>
          <w:sz w:val="22"/>
          <w:szCs w:val="22"/>
        </w:rPr>
      </w:pPr>
      <w:del w:id="14584" w:date="2023-01-05T23:30:54Z" w:author="Jan Groh">
        <w:r>
          <w:rPr>
            <w:rFonts w:ascii="Garamond Premier Pro Bold" w:hAnsi="Garamond Premier Pro Bold"/>
            <w:sz w:val="22"/>
            <w:szCs w:val="22"/>
            <w:rtl w:val="0"/>
          </w:rPr>
          <w:delText>1855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85" w:date="2023-01-13T18:26:59Z" w:author="Jan Groh"/>
          <w:rStyle w:val="Ohne"/>
          <w:rFonts w:ascii="Garamond Premier Pro Caption" w:cs="Garamond Premier Pro Caption" w:hAnsi="Garamond Premier Pro Caption" w:eastAsia="Garamond Premier Pro Caption"/>
          <w:sz w:val="22"/>
          <w:szCs w:val="22"/>
        </w:rPr>
      </w:pPr>
      <w:del w:id="14586" w:date="2023-01-05T23:30:54Z" w:author="Jan Groh">
        <w:r>
          <w:rPr>
            <w:rStyle w:val="Ohne"/>
            <w:rFonts w:ascii="Garamond Premier Pro Caption" w:hAnsi="Garamond Premier Pro Caption"/>
            <w:sz w:val="22"/>
            <w:szCs w:val="22"/>
            <w:rtl w:val="0"/>
            <w:lang w:val="de-DE"/>
          </w:rPr>
          <w:delText>(Ottilie 58-/59-j</w:delText>
        </w:r>
      </w:del>
      <w:del w:id="14587" w:date="2023-01-05T23:30:54Z" w:author="Jan Groh">
        <w:r>
          <w:rPr>
            <w:rStyle w:val="Ohne"/>
            <w:rFonts w:ascii="Garamond Premier Pro Caption" w:hAnsi="Garamond Premier Pro Caption" w:hint="default"/>
            <w:sz w:val="22"/>
            <w:szCs w:val="22"/>
            <w:rtl w:val="0"/>
            <w:lang w:val="de-DE"/>
          </w:rPr>
          <w:delText>ä</w:delText>
        </w:r>
      </w:del>
      <w:del w:id="14588" w:date="2023-01-05T23:30:54Z" w:author="Jan Groh">
        <w:r>
          <w:rPr>
            <w:rStyle w:val="Ohne"/>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89" w:date="2023-01-05T23:30:57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9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91" w:date="2023-01-13T18:26:59Z" w:author="Jan Groh"/>
          <w:rStyle w:val="Ohne"/>
          <w:rFonts w:ascii="Garamond Premier Pro Italic" w:cs="Garamond Premier Pro Italic" w:hAnsi="Garamond Premier Pro Italic" w:eastAsia="Garamond Premier Pro Italic"/>
          <w:sz w:val="22"/>
          <w:szCs w:val="22"/>
        </w:rPr>
      </w:pPr>
      <w:del w:id="14592"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93" w:date="2023-01-13T18:26:59Z" w:author="Jan Groh"/>
          <w:rStyle w:val="Ohne"/>
          <w:rFonts w:ascii="Garamond Premier Pro Italic" w:cs="Garamond Premier Pro Italic" w:hAnsi="Garamond Premier Pro Italic" w:eastAsia="Garamond Premier Pro Italic"/>
          <w:sz w:val="22"/>
          <w:szCs w:val="22"/>
        </w:rPr>
      </w:pPr>
      <w:del w:id="14594" w:date="2023-01-13T18:26:59Z" w:author="Jan Groh">
        <w:r>
          <w:rPr>
            <w:rStyle w:val="Ohne"/>
            <w:rFonts w:ascii="Garamond Premier Pro Italic" w:hAnsi="Garamond Premier Pro Italic"/>
            <w:sz w:val="22"/>
            <w:szCs w:val="22"/>
            <w:rtl w:val="0"/>
            <w:lang w:val="de-DE"/>
          </w:rPr>
          <w:delText>Wien, den 15. Januar 1855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595" w:date="2023-01-13T18:26:59Z" w:author="Jan Groh"/>
          <w:rStyle w:val="Ohne"/>
          <w:rFonts w:ascii="Garamond Premier Pro Caption" w:cs="Garamond Premier Pro Caption" w:hAnsi="Garamond Premier Pro Caption" w:eastAsia="Garamond Premier Pro Caption"/>
          <w:sz w:val="22"/>
          <w:szCs w:val="22"/>
        </w:rPr>
      </w:pPr>
      <w:del w:id="14596" w:date="2023-01-13T18:26:59Z" w:author="Jan Groh">
        <w:r>
          <w:rPr>
            <w:rStyle w:val="Ohne"/>
            <w:rFonts w:ascii="Garamond Premier Pro Caption" w:hAnsi="Garamond Premier Pro Caption"/>
            <w:sz w:val="22"/>
            <w:szCs w:val="22"/>
            <w:rtl w:val="0"/>
            <w:lang w:val="de-DE"/>
          </w:rPr>
          <w:delText xml:space="preserve">Walther ist schon seit mehreren </w:delText>
        </w:r>
      </w:del>
      <w:del w:id="14597" w:date="2023-01-13T18:26:59Z" w:author="Jan Groh">
        <w:r>
          <w:rPr>
            <w:rStyle w:val="Ohne"/>
            <w:rFonts w:ascii="Garamond Premier Pro Caption" w:hAnsi="Garamond Premier Pro Caption"/>
            <w:sz w:val="22"/>
            <w:szCs w:val="22"/>
            <w:rtl w:val="0"/>
            <w:lang w:val="de-DE"/>
          </w:rPr>
          <w:delText>J</w:delText>
        </w:r>
      </w:del>
      <w:del w:id="14598" w:date="2023-01-13T18:26:59Z" w:author="Jan Groh">
        <w:r>
          <w:rPr>
            <w:rStyle w:val="Ohne"/>
            <w:rFonts w:ascii="Garamond Premier Pro Caption" w:hAnsi="Garamond Premier Pro Caption"/>
            <w:sz w:val="22"/>
            <w:szCs w:val="22"/>
            <w:rtl w:val="0"/>
            <w:lang w:val="de-DE"/>
          </w:rPr>
          <w:delText>ahren der wunde Punkt meines Lebens, und ich habe mehr f</w:delText>
        </w:r>
      </w:del>
      <w:del w:id="14599" w:date="2023-01-13T18:26:59Z" w:author="Jan Groh">
        <w:r>
          <w:rPr>
            <w:rStyle w:val="Ohne"/>
            <w:rFonts w:ascii="Garamond Premier Pro Caption" w:hAnsi="Garamond Premier Pro Caption" w:hint="default"/>
            <w:sz w:val="22"/>
            <w:szCs w:val="22"/>
            <w:rtl w:val="0"/>
          </w:rPr>
          <w:delText>ü</w:delText>
        </w:r>
      </w:del>
      <w:del w:id="14600" w:date="2023-01-13T18:26:59Z" w:author="Jan Groh">
        <w:r>
          <w:rPr>
            <w:rStyle w:val="Ohne"/>
            <w:rFonts w:ascii="Garamond Premier Pro Caption" w:hAnsi="Garamond Premier Pro Caption"/>
            <w:sz w:val="22"/>
            <w:szCs w:val="22"/>
            <w:rtl w:val="0"/>
            <w:lang w:val="de-DE"/>
          </w:rPr>
          <w:delText xml:space="preserve">r ihn und durch ihn gelitten wie durch irgendeinen Mann </w:delText>
        </w:r>
      </w:del>
      <w:del w:id="14601" w:date="2023-01-13T18:26:59Z" w:author="Jan Groh">
        <w:r>
          <w:rPr>
            <w:rStyle w:val="Ohne"/>
            <w:rFonts w:ascii="Garamond Premier Pro Caption" w:hAnsi="Garamond Premier Pro Caption" w:hint="default"/>
            <w:sz w:val="22"/>
            <w:szCs w:val="22"/>
            <w:rtl w:val="0"/>
          </w:rPr>
          <w:delText xml:space="preserve">– </w:delText>
        </w:r>
      </w:del>
      <w:del w:id="14602" w:date="2023-01-13T18:26:59Z" w:author="Jan Groh">
        <w:r>
          <w:rPr>
            <w:rStyle w:val="Ohne"/>
            <w:rFonts w:ascii="Garamond Premier Pro Caption" w:hAnsi="Garamond Premier Pro Caption"/>
            <w:sz w:val="22"/>
            <w:szCs w:val="22"/>
            <w:rtl w:val="0"/>
            <w:lang w:val="de-DE"/>
          </w:rPr>
          <w:delText>das will viel sagen. Und er ist vortrefflich! (</w:delText>
        </w:r>
      </w:del>
      <w:del w:id="14603" w:date="2023-01-13T18:26:59Z" w:author="Jan Groh">
        <w:r>
          <w:rPr>
            <w:rStyle w:val="Ohne"/>
            <w:rFonts w:ascii="Garamond Premier Pro Caption" w:hAnsi="Garamond Premier Pro Caption" w:hint="default"/>
            <w:sz w:val="22"/>
            <w:szCs w:val="22"/>
            <w:rtl w:val="0"/>
          </w:rPr>
          <w:delText>…</w:delText>
        </w:r>
      </w:del>
      <w:del w:id="14604" w:date="2023-01-13T18:26:59Z" w:author="Jan Groh">
        <w:r>
          <w:rPr>
            <w:rStyle w:val="Ohne"/>
            <w:rFonts w:ascii="Garamond Premier Pro Caption" w:hAnsi="Garamond Premier Pro Caption"/>
            <w:sz w:val="22"/>
            <w:szCs w:val="22"/>
            <w:rtl w:val="0"/>
            <w:lang w:val="de-DE"/>
          </w:rPr>
          <w:delText>) Ich schrieb an Heinke in der Silvesternacht ein paar Zeilen, um ihm zu einem Stern zu gratulieren. Du kannst Dir denken, wie wohl es mir tat, da</w:delText>
        </w:r>
      </w:del>
      <w:del w:id="14605" w:date="2023-01-13T18:26:59Z" w:author="Jan Groh">
        <w:r>
          <w:rPr>
            <w:rStyle w:val="Ohne"/>
            <w:rFonts w:ascii="Garamond Premier Pro Caption" w:hAnsi="Garamond Premier Pro Caption" w:hint="default"/>
            <w:sz w:val="22"/>
            <w:szCs w:val="22"/>
            <w:rtl w:val="0"/>
            <w:lang w:val="de-DE"/>
          </w:rPr>
          <w:delText xml:space="preserve">ß </w:delText>
        </w:r>
      </w:del>
      <w:del w:id="14606" w:date="2023-01-13T18:26:59Z" w:author="Jan Groh">
        <w:r>
          <w:rPr>
            <w:rStyle w:val="Ohne"/>
            <w:rFonts w:ascii="Garamond Premier Pro Caption" w:hAnsi="Garamond Premier Pro Caption"/>
            <w:sz w:val="22"/>
            <w:szCs w:val="22"/>
            <w:rtl w:val="0"/>
            <w:lang w:val="de-DE"/>
          </w:rPr>
          <w:delText>er mir zwanzig Seiten antwortete, und wir sind beide, obgleich getrennt, denselben Pfad gewandelt, das war mir ein unendlicher Trost, und flohen beide Finsternis und suchten Licht.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0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608" w:date="2023-01-05T23:31:23Z" w:author="Jan Groh"/>
          <w:del w:id="1460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610" w:date="2023-01-05T23:31:23Z" w:author="Jan Groh"/>
          <w:del w:id="1461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612" w:date="2023-01-05T23:31:23Z" w:author="Jan Groh"/>
          <w:del w:id="14613" w:date="2023-01-13T18:26:59Z" w:author="Jan Groh"/>
          <w:rStyle w:val="Ohne"/>
          <w:rFonts w:ascii="Garamond Premier Pro Caption" w:cs="Garamond Premier Pro Caption" w:hAnsi="Garamond Premier Pro Caption" w:eastAsia="Garamond Premier Pro Caption"/>
          <w:sz w:val="22"/>
          <w:szCs w:val="22"/>
        </w:rPr>
      </w:pPr>
      <w:ins w:id="14614" w:date="2023-01-05T23:31:23Z" w:author="Jan Groh">
        <w:del w:id="14615" w:date="2023-01-13T18:26:59Z" w:author="Jan Groh">
          <w:r>
            <w:rPr>
              <w:rFonts w:ascii="Garamond Premier Pro Bold" w:hAnsi="Garamond Premier Pro Bold"/>
              <w:sz w:val="22"/>
              <w:szCs w:val="22"/>
              <w:rtl w:val="0"/>
              <w:lang w:val="de-DE"/>
            </w:rPr>
            <w:delText>59</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616" w:date="2023-01-05T23:31:23Z" w:author="Jan Groh"/>
          <w:del w:id="14617" w:date="2023-01-13T18:26:59Z" w:author="Jan Groh"/>
          <w:rStyle w:val="Ohne"/>
          <w:rFonts w:ascii="Garamond Premier Pro Caption" w:cs="Garamond Premier Pro Caption" w:hAnsi="Garamond Premier Pro Caption" w:eastAsia="Garamond Premier Pro Caption"/>
          <w:sz w:val="22"/>
          <w:szCs w:val="22"/>
        </w:rPr>
      </w:pPr>
      <w:ins w:id="14618" w:date="2023-01-05T23:31:23Z" w:author="Jan Groh">
        <w:del w:id="14619" w:date="2023-01-13T18:26:59Z" w:author="Jan Groh">
          <w:r>
            <w:rPr>
              <w:rStyle w:val="Ohne"/>
              <w:rFonts w:ascii="Garamond Premier Pro Caption" w:hAnsi="Garamond Premier Pro Caption"/>
              <w:sz w:val="22"/>
              <w:szCs w:val="22"/>
              <w:rtl w:val="0"/>
              <w:lang w:val="de-DE"/>
            </w:rPr>
            <w:delText>(1855/56)</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4620" w:date="2023-01-05T23:31:23Z" w:author="Jan Groh"/>
          <w:del w:id="1462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2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23" w:date="2023-01-13T18:26:59Z" w:author="Jan Groh"/>
          <w:rStyle w:val="Ohne"/>
          <w:rFonts w:ascii="Garamond Premier Pro Italic" w:cs="Garamond Premier Pro Italic" w:hAnsi="Garamond Premier Pro Italic" w:eastAsia="Garamond Premier Pro Italic"/>
          <w:sz w:val="22"/>
          <w:szCs w:val="22"/>
        </w:rPr>
      </w:pPr>
      <w:del w:id="14624"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25" w:date="2023-01-13T18:26:59Z" w:author="Jan Groh"/>
          <w:rStyle w:val="Ohne"/>
          <w:rFonts w:ascii="Garamond Premier Pro Italic" w:cs="Garamond Premier Pro Italic" w:hAnsi="Garamond Premier Pro Italic" w:eastAsia="Garamond Premier Pro Italic"/>
          <w:sz w:val="22"/>
          <w:szCs w:val="22"/>
        </w:rPr>
      </w:pPr>
      <w:del w:id="14626" w:date="2023-01-13T18:26:59Z" w:author="Jan Groh">
        <w:r>
          <w:rPr>
            <w:rStyle w:val="Ohne"/>
            <w:rFonts w:ascii="Garamond Premier Pro Italic" w:hAnsi="Garamond Premier Pro Italic"/>
            <w:sz w:val="22"/>
            <w:szCs w:val="22"/>
            <w:rtl w:val="0"/>
            <w:lang w:val="de-DE"/>
          </w:rPr>
          <w:delText>Donnerstag, den 13. Dez. 1855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27" w:date="2023-01-13T18:26:59Z" w:author="Jan Groh"/>
          <w:rStyle w:val="Ohne"/>
          <w:rFonts w:ascii="Garamond Premier Pro Caption" w:cs="Garamond Premier Pro Caption" w:hAnsi="Garamond Premier Pro Caption" w:eastAsia="Garamond Premier Pro Caption"/>
          <w:sz w:val="22"/>
          <w:szCs w:val="22"/>
        </w:rPr>
      </w:pPr>
      <w:del w:id="14628" w:date="2023-01-13T18:26:59Z" w:author="Jan Groh">
        <w:r>
          <w:rPr>
            <w:rStyle w:val="Ohne"/>
            <w:rFonts w:ascii="Garamond Premier Pro Caption" w:hAnsi="Garamond Premier Pro Caption"/>
            <w:sz w:val="22"/>
            <w:szCs w:val="22"/>
            <w:rtl w:val="0"/>
            <w:lang w:val="de-DE"/>
          </w:rPr>
          <w:delText xml:space="preserve">Ich nahm wieder meinen alten Platz am Feuer ein, und es entstand das folgende Gedicht, indem ich dem Verbrennen eines Blattes beobachtend zuschaute; </w:delText>
        </w:r>
      </w:del>
      <w:del w:id="14629" w:date="2023-01-13T18:26:59Z" w:author="Jan Groh">
        <w:r>
          <w:rPr>
            <w:rStyle w:val="Ohne"/>
            <w:rFonts w:ascii="Garamond Premier Pro Caption" w:hAnsi="Garamond Premier Pro Caption" w:hint="default"/>
            <w:sz w:val="22"/>
            <w:szCs w:val="22"/>
            <w:rtl w:val="0"/>
          </w:rPr>
          <w:delText xml:space="preserve">– </w:delText>
        </w:r>
      </w:del>
      <w:del w:id="14630" w:date="2023-01-13T18:26:59Z" w:author="Jan Groh">
        <w:r>
          <w:rPr>
            <w:rStyle w:val="Ohne"/>
            <w:rFonts w:ascii="Garamond Premier Pro Caption" w:hAnsi="Garamond Premier Pro Caption"/>
            <w:sz w:val="22"/>
            <w:szCs w:val="22"/>
            <w:rtl w:val="0"/>
            <w:lang w:val="de-DE"/>
          </w:rPr>
          <w:delText>der historischen Wahrheit zu Ehren mu</w:delText>
        </w:r>
      </w:del>
      <w:del w:id="14631" w:date="2023-01-13T18:26:59Z" w:author="Jan Groh">
        <w:r>
          <w:rPr>
            <w:rStyle w:val="Ohne"/>
            <w:rFonts w:ascii="Garamond Premier Pro Caption" w:hAnsi="Garamond Premier Pro Caption" w:hint="default"/>
            <w:sz w:val="22"/>
            <w:szCs w:val="22"/>
            <w:rtl w:val="0"/>
            <w:lang w:val="de-DE"/>
          </w:rPr>
          <w:delText xml:space="preserve">ß </w:delText>
        </w:r>
      </w:del>
      <w:del w:id="14632" w:date="2023-01-13T18:26:59Z" w:author="Jan Groh">
        <w:r>
          <w:rPr>
            <w:rStyle w:val="Ohne"/>
            <w:rFonts w:ascii="Garamond Premier Pro Caption" w:hAnsi="Garamond Premier Pro Caption"/>
            <w:sz w:val="22"/>
            <w:szCs w:val="22"/>
            <w:rtl w:val="0"/>
            <w:lang w:val="de-DE"/>
          </w:rPr>
          <w:delText>ich aber bemerken, woran man aber beim Lesen nicht denken soll, da</w:delText>
        </w:r>
      </w:del>
      <w:del w:id="14633" w:date="2023-01-13T18:26:59Z" w:author="Jan Groh">
        <w:r>
          <w:rPr>
            <w:rStyle w:val="Ohne"/>
            <w:rFonts w:ascii="Garamond Premier Pro Caption" w:hAnsi="Garamond Premier Pro Caption" w:hint="default"/>
            <w:sz w:val="22"/>
            <w:szCs w:val="22"/>
            <w:rtl w:val="0"/>
            <w:lang w:val="de-DE"/>
          </w:rPr>
          <w:delText xml:space="preserve">ß </w:delText>
        </w:r>
      </w:del>
      <w:del w:id="14634" w:date="2023-01-13T18:26:59Z" w:author="Jan Groh">
        <w:r>
          <w:rPr>
            <w:rStyle w:val="Ohne"/>
            <w:rFonts w:ascii="Garamond Premier Pro Caption" w:hAnsi="Garamond Premier Pro Caption"/>
            <w:sz w:val="22"/>
            <w:szCs w:val="22"/>
            <w:rtl w:val="0"/>
            <w:lang w:val="de-DE"/>
          </w:rPr>
          <w:delText>es kein Liebesbrief war, sondern, wie ich glaube, ein Brief Walthers, den ich ja immer auf seinen Befehl verbrennen mu</w:delText>
        </w:r>
      </w:del>
      <w:del w:id="14635" w:date="2023-01-13T18:26:59Z" w:author="Jan Groh">
        <w:r>
          <w:rPr>
            <w:rStyle w:val="Ohne"/>
            <w:rFonts w:ascii="Garamond Premier Pro Caption" w:hAnsi="Garamond Premier Pro Caption" w:hint="default"/>
            <w:sz w:val="22"/>
            <w:szCs w:val="22"/>
            <w:rtl w:val="0"/>
            <w:lang w:val="de-DE"/>
          </w:rPr>
          <w:delText>ß</w:delText>
        </w:r>
      </w:del>
      <w:del w:id="14636"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3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63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39" w:date="2023-01-13T18:26:59Z" w:author="Jan Groh"/>
          <w:rStyle w:val="Ohne"/>
          <w:rFonts w:ascii="Garamond Premier Pro Italic" w:cs="Garamond Premier Pro Italic" w:hAnsi="Garamond Premier Pro Italic" w:eastAsia="Garamond Premier Pro Italic"/>
          <w:sz w:val="22"/>
          <w:szCs w:val="22"/>
        </w:rPr>
      </w:pPr>
      <w:del w:id="14640" w:date="2023-01-13T18:26:59Z" w:author="Jan Groh">
        <w:r>
          <w:rPr>
            <w:rStyle w:val="Ohne"/>
            <w:rFonts w:ascii="Garamond Premier Pro Italic" w:hAnsi="Garamond Premier Pro Italic"/>
            <w:sz w:val="22"/>
            <w:szCs w:val="22"/>
            <w:rtl w:val="0"/>
            <w:lang w:val="de-DE"/>
          </w:rPr>
          <w:delText>Am Kamin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4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42" w:date="2023-01-13T18:26:59Z" w:author="Jan Groh"/>
          <w:rStyle w:val="Ohne"/>
          <w:rFonts w:ascii="Garamond Premier Pro Caption" w:cs="Garamond Premier Pro Caption" w:hAnsi="Garamond Premier Pro Caption" w:eastAsia="Garamond Premier Pro Caption"/>
          <w:sz w:val="22"/>
          <w:szCs w:val="22"/>
        </w:rPr>
      </w:pPr>
      <w:del w:id="14643" w:date="2023-01-13T18:26:59Z" w:author="Jan Groh">
        <w:r>
          <w:rPr>
            <w:rStyle w:val="Ohne"/>
            <w:rFonts w:ascii="Garamond Premier Pro Caption" w:hAnsi="Garamond Premier Pro Caption"/>
            <w:sz w:val="22"/>
            <w:szCs w:val="22"/>
            <w:rtl w:val="0"/>
            <w:lang w:val="de-DE"/>
          </w:rPr>
          <w:delText xml:space="preserve">Ich warf dich in die Flammen,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44" w:date="2023-01-13T18:26:59Z" w:author="Jan Groh"/>
          <w:rStyle w:val="Ohne"/>
          <w:rFonts w:ascii="Garamond Premier Pro Caption" w:cs="Garamond Premier Pro Caption" w:hAnsi="Garamond Premier Pro Caption" w:eastAsia="Garamond Premier Pro Caption"/>
          <w:sz w:val="22"/>
          <w:szCs w:val="22"/>
        </w:rPr>
      </w:pPr>
      <w:del w:id="14645" w:date="2023-01-13T18:26:59Z" w:author="Jan Groh">
        <w:r>
          <w:rPr>
            <w:rStyle w:val="Ohne"/>
            <w:rFonts w:ascii="Garamond Premier Pro Caption" w:hAnsi="Garamond Premier Pro Caption"/>
            <w:sz w:val="22"/>
            <w:szCs w:val="22"/>
            <w:rtl w:val="0"/>
            <w:lang w:val="de-DE"/>
          </w:rPr>
          <w:delText xml:space="preserve">Du einst so teures Blatt, </w:delText>
        </w:r>
      </w:del>
      <w:del w:id="14646" w:date="2023-01-13T18:26:59Z" w:author="Jan Groh">
        <w:r>
          <w:rPr>
            <w:rStyle w:val="Ohne"/>
            <w:rFonts w:ascii="Garamond Premier Pro Caption" w:hAnsi="Garamond Premier Pro Caption" w:hint="default"/>
            <w:sz w:val="22"/>
            <w:szCs w:val="22"/>
            <w:rtl w:val="0"/>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47" w:date="2023-01-13T18:26:59Z" w:author="Jan Groh"/>
          <w:rStyle w:val="Ohne"/>
          <w:rFonts w:ascii="Garamond Premier Pro Caption" w:cs="Garamond Premier Pro Caption" w:hAnsi="Garamond Premier Pro Caption" w:eastAsia="Garamond Premier Pro Caption"/>
          <w:sz w:val="22"/>
          <w:szCs w:val="22"/>
        </w:rPr>
      </w:pPr>
      <w:del w:id="14648" w:date="2023-01-13T18:26:59Z" w:author="Jan Groh">
        <w:r>
          <w:rPr>
            <w:rStyle w:val="Ohne"/>
            <w:rFonts w:ascii="Garamond Premier Pro Caption" w:hAnsi="Garamond Premier Pro Caption"/>
            <w:sz w:val="22"/>
            <w:szCs w:val="22"/>
            <w:rtl w:val="0"/>
            <w:lang w:val="de-DE"/>
          </w:rPr>
          <w:delText xml:space="preserve">Sie schlagen wild zusammen,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49" w:date="2023-01-13T18:26:59Z" w:author="Jan Groh"/>
          <w:rStyle w:val="Ohne"/>
          <w:rFonts w:ascii="Garamond Premier Pro Caption" w:cs="Garamond Premier Pro Caption" w:hAnsi="Garamond Premier Pro Caption" w:eastAsia="Garamond Premier Pro Caption"/>
          <w:sz w:val="22"/>
          <w:szCs w:val="22"/>
        </w:rPr>
      </w:pPr>
      <w:del w:id="14650" w:date="2023-01-13T18:26:59Z" w:author="Jan Groh">
        <w:r>
          <w:rPr>
            <w:rStyle w:val="Ohne"/>
            <w:rFonts w:ascii="Garamond Premier Pro Caption" w:hAnsi="Garamond Premier Pro Caption"/>
            <w:sz w:val="22"/>
            <w:szCs w:val="22"/>
            <w:rtl w:val="0"/>
            <w:lang w:val="nl-NL"/>
          </w:rPr>
          <w:delText>Als w</w:delText>
        </w:r>
      </w:del>
      <w:del w:id="14651" w:date="2023-01-13T18:26:59Z" w:author="Jan Groh">
        <w:r>
          <w:rPr>
            <w:rStyle w:val="Ohne"/>
            <w:rFonts w:ascii="Garamond Premier Pro Caption" w:hAnsi="Garamond Premier Pro Caption" w:hint="default"/>
            <w:sz w:val="22"/>
            <w:szCs w:val="22"/>
            <w:rtl w:val="0"/>
          </w:rPr>
          <w:delText>ü</w:delText>
        </w:r>
      </w:del>
      <w:del w:id="14652" w:date="2023-01-13T18:26:59Z" w:author="Jan Groh">
        <w:r>
          <w:rPr>
            <w:rStyle w:val="Ohne"/>
            <w:rFonts w:ascii="Garamond Premier Pro Caption" w:hAnsi="Garamond Premier Pro Caption"/>
            <w:sz w:val="22"/>
            <w:szCs w:val="22"/>
            <w:rtl w:val="0"/>
            <w:lang w:val="de-DE"/>
          </w:rPr>
          <w:delText xml:space="preserve">rden sie nicht satt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53" w:date="2023-01-13T18:26:59Z" w:author="Jan Groh"/>
          <w:rStyle w:val="Ohne"/>
          <w:rFonts w:ascii="Garamond Premier Pro Caption" w:cs="Garamond Premier Pro Caption" w:hAnsi="Garamond Premier Pro Caption" w:eastAsia="Garamond Premier Pro Caption"/>
          <w:sz w:val="22"/>
          <w:szCs w:val="22"/>
        </w:rPr>
      </w:pPr>
      <w:del w:id="14654" w:date="2023-01-13T18:26:59Z" w:author="Jan Groh">
        <w:r>
          <w:rPr>
            <w:rStyle w:val="Ohne"/>
            <w:rFonts w:ascii="Garamond Premier Pro Caption" w:hAnsi="Garamond Premier Pro Caption"/>
            <w:sz w:val="22"/>
            <w:szCs w:val="22"/>
            <w:rtl w:val="0"/>
            <w:lang w:val="de-DE"/>
          </w:rPr>
          <w:delText xml:space="preserve">Von all der Glut und Treue,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55" w:date="2023-01-13T18:26:59Z" w:author="Jan Groh"/>
          <w:rStyle w:val="Ohne"/>
          <w:rFonts w:ascii="Garamond Premier Pro Caption" w:cs="Garamond Premier Pro Caption" w:hAnsi="Garamond Premier Pro Caption" w:eastAsia="Garamond Premier Pro Caption"/>
          <w:sz w:val="22"/>
          <w:szCs w:val="22"/>
        </w:rPr>
      </w:pPr>
      <w:del w:id="14656" w:date="2023-01-13T18:26:59Z" w:author="Jan Groh">
        <w:r>
          <w:rPr>
            <w:rStyle w:val="Ohne"/>
            <w:rFonts w:ascii="Garamond Premier Pro Caption" w:hAnsi="Garamond Premier Pro Caption"/>
            <w:sz w:val="22"/>
            <w:szCs w:val="22"/>
            <w:rtl w:val="0"/>
            <w:lang w:val="de-DE"/>
          </w:rPr>
          <w:delText>Von all dem Schmerz und Gl</w:delText>
        </w:r>
      </w:del>
      <w:del w:id="14657" w:date="2023-01-13T18:26:59Z" w:author="Jan Groh">
        <w:r>
          <w:rPr>
            <w:rStyle w:val="Ohne"/>
            <w:rFonts w:ascii="Garamond Premier Pro Caption" w:hAnsi="Garamond Premier Pro Caption" w:hint="default"/>
            <w:sz w:val="22"/>
            <w:szCs w:val="22"/>
            <w:rtl w:val="0"/>
          </w:rPr>
          <w:delText>ü</w:delText>
        </w:r>
      </w:del>
      <w:del w:id="14658" w:date="2023-01-13T18:26:59Z" w:author="Jan Groh">
        <w:r>
          <w:rPr>
            <w:rStyle w:val="Ohne"/>
            <w:rFonts w:ascii="Garamond Premier Pro Caption" w:hAnsi="Garamond Premier Pro Caption"/>
            <w:sz w:val="22"/>
            <w:szCs w:val="22"/>
            <w:rtl w:val="0"/>
            <w:lang w:val="en-US"/>
          </w:rPr>
          <w:delText xml:space="preserve">ck,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59" w:date="2023-01-13T18:26:59Z" w:author="Jan Groh"/>
          <w:rStyle w:val="Ohne"/>
          <w:rFonts w:ascii="Garamond Premier Pro Caption" w:cs="Garamond Premier Pro Caption" w:hAnsi="Garamond Premier Pro Caption" w:eastAsia="Garamond Premier Pro Caption"/>
          <w:sz w:val="22"/>
          <w:szCs w:val="22"/>
        </w:rPr>
      </w:pPr>
      <w:del w:id="14660" w:date="2023-01-13T18:26:59Z" w:author="Jan Groh">
        <w:r>
          <w:rPr>
            <w:rStyle w:val="Ohne"/>
            <w:rFonts w:ascii="Garamond Premier Pro Caption" w:hAnsi="Garamond Premier Pro Caption"/>
            <w:sz w:val="22"/>
            <w:szCs w:val="22"/>
            <w:rtl w:val="0"/>
            <w:lang w:val="de-DE"/>
          </w:rPr>
          <w:delText xml:space="preserve">Die lesend stets aufs Neue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61" w:date="2023-01-13T18:26:59Z" w:author="Jan Groh"/>
          <w:rStyle w:val="Ohne"/>
          <w:rFonts w:ascii="Garamond Premier Pro Caption" w:cs="Garamond Premier Pro Caption" w:hAnsi="Garamond Premier Pro Caption" w:eastAsia="Garamond Premier Pro Caption"/>
          <w:sz w:val="22"/>
          <w:szCs w:val="22"/>
        </w:rPr>
      </w:pPr>
      <w:del w:id="14662" w:date="2023-01-13T18:26:59Z" w:author="Jan Groh">
        <w:r>
          <w:rPr>
            <w:rStyle w:val="Ohne"/>
            <w:rFonts w:ascii="Garamond Premier Pro Caption" w:hAnsi="Garamond Premier Pro Caption"/>
            <w:sz w:val="22"/>
            <w:szCs w:val="22"/>
            <w:rtl w:val="0"/>
            <w:lang w:val="de-DE"/>
          </w:rPr>
          <w:delText>Umflorten mir den Blick!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63" w:date="2023-01-13T18:26:59Z" w:author="Jan Groh"/>
          <w:rStyle w:val="Ohne"/>
          <w:rFonts w:ascii="Garamond Premier Pro Caption" w:cs="Garamond Premier Pro Caption" w:hAnsi="Garamond Premier Pro Caption" w:eastAsia="Garamond Premier Pro Caption"/>
          <w:sz w:val="22"/>
          <w:szCs w:val="22"/>
        </w:rPr>
      </w:pPr>
      <w:del w:id="14664" w:date="2023-01-13T18:26:59Z" w:author="Jan Groh">
        <w:r>
          <w:rPr>
            <w:rStyle w:val="Ohne"/>
            <w:rFonts w:ascii="Garamond Premier Pro Caption" w:hAnsi="Garamond Premier Pro Caption"/>
            <w:sz w:val="22"/>
            <w:szCs w:val="22"/>
            <w:rtl w:val="0"/>
            <w:lang w:val="de-DE"/>
          </w:rPr>
          <w:delText xml:space="preserve">Es war ein Blatt vom Baume,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65" w:date="2023-01-13T18:26:59Z" w:author="Jan Groh"/>
          <w:rStyle w:val="Ohne"/>
          <w:rFonts w:ascii="Garamond Premier Pro Caption" w:cs="Garamond Premier Pro Caption" w:hAnsi="Garamond Premier Pro Caption" w:eastAsia="Garamond Premier Pro Caption"/>
          <w:sz w:val="22"/>
          <w:szCs w:val="22"/>
        </w:rPr>
      </w:pPr>
      <w:del w:id="14666" w:date="2023-01-13T18:26:59Z" w:author="Jan Groh">
        <w:r>
          <w:rPr>
            <w:rStyle w:val="Ohne"/>
            <w:rFonts w:ascii="Garamond Premier Pro Caption" w:hAnsi="Garamond Premier Pro Caption"/>
            <w:sz w:val="22"/>
            <w:szCs w:val="22"/>
            <w:rtl w:val="0"/>
            <w:lang w:val="de-DE"/>
          </w:rPr>
          <w:delText xml:space="preserve">Von jenem Lebensbaum,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67" w:date="2023-01-13T18:26:59Z" w:author="Jan Groh"/>
          <w:rStyle w:val="Ohne"/>
          <w:rFonts w:ascii="Garamond Premier Pro Caption" w:cs="Garamond Premier Pro Caption" w:hAnsi="Garamond Premier Pro Caption" w:eastAsia="Garamond Premier Pro Caption"/>
          <w:sz w:val="22"/>
          <w:szCs w:val="22"/>
        </w:rPr>
      </w:pPr>
      <w:del w:id="14668" w:date="2023-01-13T18:26:59Z" w:author="Jan Groh">
        <w:r>
          <w:rPr>
            <w:rStyle w:val="Ohne"/>
            <w:rFonts w:ascii="Garamond Premier Pro Caption" w:hAnsi="Garamond Premier Pro Caption"/>
            <w:sz w:val="22"/>
            <w:szCs w:val="22"/>
            <w:rtl w:val="0"/>
            <w:lang w:val="de-DE"/>
          </w:rPr>
          <w:delText xml:space="preserve">Den jeder sieht im Traume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69" w:date="2023-01-13T18:26:59Z" w:author="Jan Groh"/>
          <w:rStyle w:val="Ohne"/>
          <w:rFonts w:ascii="Garamond Premier Pro Caption" w:cs="Garamond Premier Pro Caption" w:hAnsi="Garamond Premier Pro Caption" w:eastAsia="Garamond Premier Pro Caption"/>
          <w:sz w:val="22"/>
          <w:szCs w:val="22"/>
        </w:rPr>
      </w:pPr>
      <w:del w:id="14670" w:date="2023-01-13T18:26:59Z" w:author="Jan Groh">
        <w:r>
          <w:rPr>
            <w:rStyle w:val="Ohne"/>
            <w:rFonts w:ascii="Garamond Premier Pro Caption" w:hAnsi="Garamond Premier Pro Caption"/>
            <w:sz w:val="22"/>
            <w:szCs w:val="22"/>
            <w:rtl w:val="0"/>
            <w:lang w:val="de-DE"/>
          </w:rPr>
          <w:delText>An seiner Jugend Saum.</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71" w:date="2023-01-13T18:26:59Z" w:author="Jan Groh"/>
          <w:rStyle w:val="Ohne"/>
          <w:rFonts w:ascii="Garamond Premier Pro Caption" w:cs="Garamond Premier Pro Caption" w:hAnsi="Garamond Premier Pro Caption" w:eastAsia="Garamond Premier Pro Caption"/>
          <w:sz w:val="22"/>
          <w:szCs w:val="22"/>
        </w:rPr>
      </w:pPr>
      <w:del w:id="14672" w:date="2023-01-13T18:26:59Z" w:author="Jan Groh">
        <w:r>
          <w:rPr>
            <w:rStyle w:val="Ohne"/>
            <w:rFonts w:ascii="Garamond Premier Pro Caption" w:hAnsi="Garamond Premier Pro Caption"/>
            <w:sz w:val="22"/>
            <w:szCs w:val="22"/>
            <w:rtl w:val="0"/>
            <w:lang w:val="de-DE"/>
          </w:rPr>
          <w:delText xml:space="preserve">Schon schwinden alle Lettern,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73" w:date="2023-01-13T18:26:59Z" w:author="Jan Groh"/>
          <w:rStyle w:val="Ohne"/>
          <w:rFonts w:ascii="Garamond Premier Pro Caption" w:cs="Garamond Premier Pro Caption" w:hAnsi="Garamond Premier Pro Caption" w:eastAsia="Garamond Premier Pro Caption"/>
          <w:sz w:val="22"/>
          <w:szCs w:val="22"/>
        </w:rPr>
      </w:pPr>
      <w:del w:id="14674" w:date="2023-01-13T18:26:59Z" w:author="Jan Groh">
        <w:r>
          <w:rPr>
            <w:rStyle w:val="Ohne"/>
            <w:rFonts w:ascii="Garamond Premier Pro Caption" w:hAnsi="Garamond Premier Pro Caption"/>
            <w:sz w:val="22"/>
            <w:szCs w:val="22"/>
            <w:rtl w:val="0"/>
            <w:lang w:val="de-DE"/>
          </w:rPr>
          <w:delText xml:space="preserve">Es bleibt ein schwarzes Tuch,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75" w:date="2023-01-13T18:26:59Z" w:author="Jan Groh"/>
          <w:rStyle w:val="Ohne"/>
          <w:rFonts w:ascii="Garamond Premier Pro Caption" w:cs="Garamond Premier Pro Caption" w:hAnsi="Garamond Premier Pro Caption" w:eastAsia="Garamond Premier Pro Caption"/>
          <w:sz w:val="22"/>
          <w:szCs w:val="22"/>
        </w:rPr>
      </w:pPr>
      <w:del w:id="14676" w:date="2023-01-13T18:26:59Z" w:author="Jan Groh">
        <w:r>
          <w:rPr>
            <w:rStyle w:val="Ohne"/>
            <w:rFonts w:ascii="Garamond Premier Pro Caption" w:hAnsi="Garamond Premier Pro Caption"/>
            <w:sz w:val="22"/>
            <w:szCs w:val="22"/>
            <w:rtl w:val="0"/>
            <w:lang w:val="de-DE"/>
          </w:rPr>
          <w:delText xml:space="preserve">Doch sieh! </w:delText>
        </w:r>
      </w:del>
      <w:del w:id="14677" w:date="2023-01-13T18:26:59Z" w:author="Jan Groh">
        <w:r>
          <w:rPr>
            <w:rStyle w:val="Ohne"/>
            <w:rFonts w:ascii="Garamond Premier Pro Caption" w:hAnsi="Garamond Premier Pro Caption" w:hint="default"/>
            <w:sz w:val="22"/>
            <w:szCs w:val="22"/>
            <w:rtl w:val="0"/>
          </w:rPr>
          <w:delText xml:space="preserve">– </w:delText>
        </w:r>
      </w:del>
      <w:del w:id="14678" w:date="2023-01-13T18:26:59Z" w:author="Jan Groh">
        <w:r>
          <w:rPr>
            <w:rStyle w:val="Ohne"/>
            <w:rFonts w:ascii="Garamond Premier Pro Caption" w:hAnsi="Garamond Premier Pro Caption"/>
            <w:sz w:val="22"/>
            <w:szCs w:val="22"/>
            <w:rtl w:val="0"/>
            <w:lang w:val="de-DE"/>
          </w:rPr>
          <w:delText xml:space="preserve">Die Funken klettern,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79" w:date="2023-01-13T18:26:59Z" w:author="Jan Groh"/>
          <w:rStyle w:val="Ohne"/>
          <w:rFonts w:ascii="Garamond Premier Pro Caption" w:cs="Garamond Premier Pro Caption" w:hAnsi="Garamond Premier Pro Caption" w:eastAsia="Garamond Premier Pro Caption"/>
          <w:sz w:val="22"/>
          <w:szCs w:val="22"/>
        </w:rPr>
      </w:pPr>
      <w:del w:id="14680" w:date="2023-01-13T18:26:59Z" w:author="Jan Groh">
        <w:r>
          <w:rPr>
            <w:rStyle w:val="Ohne"/>
            <w:rFonts w:ascii="Garamond Premier Pro Caption" w:hAnsi="Garamond Premier Pro Caption"/>
            <w:sz w:val="22"/>
            <w:szCs w:val="22"/>
            <w:rtl w:val="0"/>
            <w:lang w:val="de-DE"/>
          </w:rPr>
          <w:delText>Als triebe sie ein Fluch.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81" w:date="2023-01-13T18:26:59Z" w:author="Jan Groh"/>
          <w:rStyle w:val="Ohne"/>
          <w:rFonts w:ascii="Garamond Premier Pro Caption" w:cs="Garamond Premier Pro Caption" w:hAnsi="Garamond Premier Pro Caption" w:eastAsia="Garamond Premier Pro Caption"/>
          <w:sz w:val="22"/>
          <w:szCs w:val="22"/>
        </w:rPr>
      </w:pPr>
      <w:del w:id="14682" w:date="2023-01-13T18:26:59Z" w:author="Jan Groh">
        <w:r>
          <w:rPr>
            <w:rStyle w:val="Ohne"/>
            <w:rFonts w:ascii="Garamond Premier Pro Caption" w:hAnsi="Garamond Premier Pro Caption"/>
            <w:sz w:val="22"/>
            <w:szCs w:val="22"/>
            <w:rtl w:val="0"/>
            <w:lang w:val="de-DE"/>
          </w:rPr>
          <w:delText xml:space="preserve">Sie springen und sie leuchten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83" w:date="2023-01-13T18:26:59Z" w:author="Jan Groh"/>
          <w:rStyle w:val="Ohne"/>
          <w:rFonts w:ascii="Garamond Premier Pro Caption" w:cs="Garamond Premier Pro Caption" w:hAnsi="Garamond Premier Pro Caption" w:eastAsia="Garamond Premier Pro Caption"/>
          <w:sz w:val="22"/>
          <w:szCs w:val="22"/>
        </w:rPr>
      </w:pPr>
      <w:del w:id="14684" w:date="2023-01-13T18:26:59Z" w:author="Jan Groh">
        <w:r>
          <w:rPr>
            <w:rStyle w:val="Ohne"/>
            <w:rFonts w:ascii="Garamond Premier Pro Caption" w:hAnsi="Garamond Premier Pro Caption"/>
            <w:sz w:val="22"/>
            <w:szCs w:val="22"/>
            <w:rtl w:val="0"/>
            <w:lang w:val="de-DE"/>
          </w:rPr>
          <w:delText xml:space="preserve">Auf den verkohlten Grund,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85" w:date="2023-01-13T18:26:59Z" w:author="Jan Groh"/>
          <w:rStyle w:val="Ohne"/>
          <w:rFonts w:ascii="Garamond Premier Pro Caption" w:cs="Garamond Premier Pro Caption" w:hAnsi="Garamond Premier Pro Caption" w:eastAsia="Garamond Premier Pro Caption"/>
          <w:sz w:val="22"/>
          <w:szCs w:val="22"/>
        </w:rPr>
      </w:pPr>
      <w:del w:id="14686" w:date="2023-01-13T18:26:59Z" w:author="Jan Groh">
        <w:r>
          <w:rPr>
            <w:rStyle w:val="Ohne"/>
            <w:rFonts w:ascii="Garamond Premier Pro Caption" w:hAnsi="Garamond Premier Pro Caption"/>
            <w:sz w:val="22"/>
            <w:szCs w:val="22"/>
            <w:rtl w:val="0"/>
            <w:lang w:val="de-DE"/>
          </w:rPr>
          <w:delText xml:space="preserve">So weit die Worte reichten,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87" w:date="2023-01-13T18:26:59Z" w:author="Jan Groh"/>
          <w:rStyle w:val="Ohne"/>
          <w:rFonts w:ascii="Garamond Premier Pro Caption" w:cs="Garamond Premier Pro Caption" w:hAnsi="Garamond Premier Pro Caption" w:eastAsia="Garamond Premier Pro Caption"/>
          <w:sz w:val="22"/>
          <w:szCs w:val="22"/>
        </w:rPr>
      </w:pPr>
      <w:del w:id="14688" w:date="2023-01-13T18:26:59Z" w:author="Jan Groh">
        <w:r>
          <w:rPr>
            <w:rStyle w:val="Ohne"/>
            <w:rFonts w:ascii="Garamond Premier Pro Caption" w:hAnsi="Garamond Premier Pro Caption"/>
            <w:sz w:val="22"/>
            <w:szCs w:val="22"/>
            <w:rtl w:val="0"/>
            <w:lang w:val="de-DE"/>
          </w:rPr>
          <w:delText>Die sprach ihr Gluten-Mund.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89" w:date="2023-01-13T18:26:59Z" w:author="Jan Groh"/>
          <w:rStyle w:val="Ohne"/>
          <w:rFonts w:ascii="Garamond Premier Pro Caption" w:cs="Garamond Premier Pro Caption" w:hAnsi="Garamond Premier Pro Caption" w:eastAsia="Garamond Premier Pro Caption"/>
          <w:sz w:val="22"/>
          <w:szCs w:val="22"/>
        </w:rPr>
      </w:pPr>
      <w:del w:id="14690" w:date="2023-01-13T18:26:59Z" w:author="Jan Groh">
        <w:r>
          <w:rPr>
            <w:rStyle w:val="Ohne"/>
            <w:rFonts w:ascii="Garamond Premier Pro Caption" w:hAnsi="Garamond Premier Pro Caption"/>
            <w:sz w:val="22"/>
            <w:szCs w:val="22"/>
            <w:rtl w:val="0"/>
            <w:lang w:val="de-DE"/>
          </w:rPr>
          <w:delText>Doch wie? Von all den Flammen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91" w:date="2023-01-13T18:26:59Z" w:author="Jan Groh"/>
          <w:rStyle w:val="Ohne"/>
          <w:rFonts w:ascii="Garamond Premier Pro Caption" w:cs="Garamond Premier Pro Caption" w:hAnsi="Garamond Premier Pro Caption" w:eastAsia="Garamond Premier Pro Caption"/>
          <w:sz w:val="22"/>
          <w:szCs w:val="22"/>
        </w:rPr>
      </w:pPr>
      <w:del w:id="14692" w:date="2023-01-13T18:26:59Z" w:author="Jan Groh">
        <w:r>
          <w:rPr>
            <w:rStyle w:val="Ohne"/>
            <w:rFonts w:ascii="Garamond Premier Pro Caption" w:hAnsi="Garamond Premier Pro Caption"/>
            <w:sz w:val="22"/>
            <w:szCs w:val="22"/>
            <w:rtl w:val="0"/>
            <w:lang w:val="de-DE"/>
          </w:rPr>
          <w:delText>Blieb nur ein Aschengrab?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93" w:date="2023-01-13T18:26:59Z" w:author="Jan Groh"/>
          <w:rStyle w:val="Ohne"/>
          <w:rFonts w:ascii="Garamond Premier Pro Caption" w:cs="Garamond Premier Pro Caption" w:hAnsi="Garamond Premier Pro Caption" w:eastAsia="Garamond Premier Pro Caption"/>
          <w:sz w:val="22"/>
          <w:szCs w:val="22"/>
        </w:rPr>
      </w:pPr>
      <w:del w:id="14694" w:date="2023-01-13T18:26:59Z" w:author="Jan Groh">
        <w:r>
          <w:rPr>
            <w:rStyle w:val="Ohne"/>
            <w:rFonts w:ascii="Garamond Premier Pro Caption" w:hAnsi="Garamond Premier Pro Caption"/>
            <w:sz w:val="22"/>
            <w:szCs w:val="22"/>
            <w:rtl w:val="0"/>
            <w:lang w:val="de-DE"/>
          </w:rPr>
          <w:delText xml:space="preserve">Das Blatt zuckt still zusammen,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40"/>
        <w:rPr>
          <w:del w:id="14695" w:date="2023-01-13T18:26:59Z" w:author="Jan Groh"/>
          <w:rStyle w:val="Ohne"/>
          <w:rFonts w:ascii="Garamond Premier Pro Caption" w:cs="Garamond Premier Pro Caption" w:hAnsi="Garamond Premier Pro Caption" w:eastAsia="Garamond Premier Pro Caption"/>
          <w:sz w:val="22"/>
          <w:szCs w:val="22"/>
        </w:rPr>
      </w:pPr>
      <w:del w:id="14696" w:date="2023-01-13T18:26:59Z" w:author="Jan Groh">
        <w:r>
          <w:rPr>
            <w:rStyle w:val="Ohne"/>
            <w:rFonts w:ascii="Garamond Premier Pro Caption" w:hAnsi="Garamond Premier Pro Caption"/>
            <w:sz w:val="22"/>
            <w:szCs w:val="22"/>
            <w:rtl w:val="0"/>
            <w:lang w:val="de-DE"/>
          </w:rPr>
          <w:delText>Verl</w:delText>
        </w:r>
      </w:del>
      <w:del w:id="14697" w:date="2023-01-13T18:26:59Z" w:author="Jan Groh">
        <w:r>
          <w:rPr>
            <w:rStyle w:val="Ohne"/>
            <w:rFonts w:ascii="Garamond Premier Pro Caption" w:hAnsi="Garamond Premier Pro Caption" w:hint="default"/>
            <w:sz w:val="22"/>
            <w:szCs w:val="22"/>
            <w:rtl w:val="0"/>
            <w:lang w:val="sv-SE"/>
          </w:rPr>
          <w:delText>ö</w:delText>
        </w:r>
      </w:del>
      <w:del w:id="14698" w:date="2023-01-13T18:26:59Z" w:author="Jan Groh">
        <w:r>
          <w:rPr>
            <w:rStyle w:val="Ohne"/>
            <w:rFonts w:ascii="Garamond Premier Pro Caption" w:hAnsi="Garamond Premier Pro Caption"/>
            <w:sz w:val="22"/>
            <w:szCs w:val="22"/>
            <w:rtl w:val="0"/>
            <w:lang w:val="de-DE"/>
          </w:rPr>
          <w:delText>schend sinkt</w:delText>
        </w:r>
      </w:del>
      <w:del w:id="14699" w:date="2023-01-13T18:26:59Z" w:author="Jan Groh">
        <w:r>
          <w:rPr>
            <w:rStyle w:val="Ohne"/>
            <w:rFonts w:ascii="Garamond Premier Pro Caption" w:hAnsi="Garamond Premier Pro Caption" w:hint="default"/>
            <w:sz w:val="22"/>
            <w:szCs w:val="22"/>
            <w:rtl w:val="1"/>
          </w:rPr>
          <w:delText>’</w:delText>
        </w:r>
      </w:del>
      <w:del w:id="14700" w:date="2023-01-13T18:26:59Z" w:author="Jan Groh">
        <w:r>
          <w:rPr>
            <w:rStyle w:val="Ohne"/>
            <w:rFonts w:ascii="Garamond Premier Pro Caption" w:hAnsi="Garamond Premier Pro Caption"/>
            <w:sz w:val="22"/>
            <w:szCs w:val="22"/>
            <w:rtl w:val="0"/>
            <w:lang w:val="de-DE"/>
          </w:rPr>
          <w:delText>s hinab.</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01" w:date="2023-01-05T23:31:37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02" w:date="2023-01-05T23:31:37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03" w:date="2023-01-05T23:31:37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04" w:date="2023-01-05T23:31:37Z" w:author="Jan Groh"/>
          <w:rStyle w:val="Ohne"/>
          <w:rFonts w:ascii="Garamond Premier Pro Caption" w:cs="Garamond Premier Pro Caption" w:hAnsi="Garamond Premier Pro Caption" w:eastAsia="Garamond Premier Pro Caption"/>
          <w:sz w:val="22"/>
          <w:szCs w:val="22"/>
        </w:rPr>
      </w:pPr>
      <w:del w:id="14705" w:date="2023-01-05T23:31:37Z" w:author="Jan Groh">
        <w:r>
          <w:rPr>
            <w:rFonts w:ascii="Garamond Premier Pro Bold" w:hAnsi="Garamond Premier Pro Bold"/>
            <w:sz w:val="22"/>
            <w:szCs w:val="22"/>
            <w:rtl w:val="0"/>
          </w:rPr>
          <w:delText>1856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06" w:date="2023-01-13T18:26:59Z" w:author="Jan Groh"/>
          <w:rStyle w:val="Ohne"/>
          <w:rFonts w:ascii="Garamond Premier Pro Caption" w:cs="Garamond Premier Pro Caption" w:hAnsi="Garamond Premier Pro Caption" w:eastAsia="Garamond Premier Pro Caption"/>
          <w:sz w:val="22"/>
          <w:szCs w:val="22"/>
        </w:rPr>
      </w:pPr>
      <w:del w:id="14707" w:date="2023-01-05T23:31:37Z" w:author="Jan Groh">
        <w:r>
          <w:rPr>
            <w:rStyle w:val="Ohne"/>
            <w:rFonts w:ascii="Garamond Premier Pro Caption" w:hAnsi="Garamond Premier Pro Caption"/>
            <w:sz w:val="22"/>
            <w:szCs w:val="22"/>
            <w:rtl w:val="0"/>
            <w:lang w:val="de-DE"/>
          </w:rPr>
          <w:delText>(Ottilie 59-/60-j</w:delText>
        </w:r>
      </w:del>
      <w:del w:id="14708" w:date="2023-01-05T23:31:37Z" w:author="Jan Groh">
        <w:r>
          <w:rPr>
            <w:rStyle w:val="Ohne"/>
            <w:rFonts w:ascii="Garamond Premier Pro Caption" w:hAnsi="Garamond Premier Pro Caption" w:hint="default"/>
            <w:sz w:val="22"/>
            <w:szCs w:val="22"/>
            <w:rtl w:val="0"/>
            <w:lang w:val="de-DE"/>
          </w:rPr>
          <w:delText>ä</w:delText>
        </w:r>
      </w:del>
      <w:del w:id="14709" w:date="2023-01-05T23:31:37Z" w:author="Jan Groh">
        <w:r>
          <w:rPr>
            <w:rStyle w:val="Ohne"/>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10" w:date="2023-01-05T23:31:40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1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12" w:date="2023-01-13T18:26:59Z" w:author="Jan Groh"/>
          <w:rStyle w:val="Ohne"/>
          <w:rFonts w:ascii="Garamond Premier Pro Italic" w:cs="Garamond Premier Pro Italic" w:hAnsi="Garamond Premier Pro Italic" w:eastAsia="Garamond Premier Pro Italic"/>
          <w:sz w:val="22"/>
          <w:szCs w:val="22"/>
        </w:rPr>
      </w:pPr>
      <w:del w:id="14713" w:date="2023-01-13T18:26:59Z" w:author="Jan Groh">
        <w:r>
          <w:rPr>
            <w:rStyle w:val="Ohne"/>
            <w:rFonts w:ascii="Garamond Premier Pro Italic" w:hAnsi="Garamond Premier Pro Italic"/>
            <w:sz w:val="22"/>
            <w:szCs w:val="22"/>
            <w:rtl w:val="0"/>
            <w:lang w:val="de-DE"/>
          </w:rPr>
          <w:delText>Wolfgang an Carl Alexander</w:delText>
        </w:r>
      </w:del>
      <w:ins w:id="14714" w:date="2023-01-10T12:12:54Z" w:author="Jan Groh">
        <w:del w:id="14715"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212"/>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16" w:date="2023-01-13T18:26:59Z" w:author="Jan Groh"/>
          <w:rStyle w:val="Ohne"/>
          <w:rFonts w:ascii="Garamond Premier Pro Italic" w:cs="Garamond Premier Pro Italic" w:hAnsi="Garamond Premier Pro Italic" w:eastAsia="Garamond Premier Pro Italic"/>
          <w:sz w:val="22"/>
          <w:szCs w:val="22"/>
        </w:rPr>
      </w:pPr>
      <w:del w:id="14717" w:date="2023-01-13T18:26:59Z" w:author="Jan Groh">
        <w:r>
          <w:rPr>
            <w:rStyle w:val="Ohne"/>
            <w:rFonts w:ascii="Garamond Premier Pro Italic" w:hAnsi="Garamond Premier Pro Italic"/>
            <w:sz w:val="22"/>
            <w:szCs w:val="22"/>
            <w:rtl w:val="0"/>
          </w:rPr>
          <w:delText>Rom, den 27. Jan. 1856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18" w:date="2023-01-13T18:26:59Z" w:author="Jan Groh"/>
          <w:rStyle w:val="Ohne"/>
          <w:rFonts w:ascii="Garamond Premier Pro Caption" w:cs="Garamond Premier Pro Caption" w:hAnsi="Garamond Premier Pro Caption" w:eastAsia="Garamond Premier Pro Caption"/>
          <w:sz w:val="22"/>
          <w:szCs w:val="22"/>
        </w:rPr>
      </w:pPr>
      <w:del w:id="14719" w:date="2023-01-13T18:26:59Z" w:author="Jan Groh">
        <w:r>
          <w:rPr>
            <w:rStyle w:val="Ohne"/>
            <w:rFonts w:ascii="Garamond Premier Pro Caption" w:hAnsi="Garamond Premier Pro Caption"/>
            <w:sz w:val="22"/>
            <w:szCs w:val="22"/>
            <w:rtl w:val="0"/>
            <w:lang w:val="de-DE"/>
          </w:rPr>
          <w:delText>Ew. Kgl. Hoheit sagen in Ihren gn</w:delText>
        </w:r>
      </w:del>
      <w:del w:id="14720" w:date="2023-01-13T18:26:59Z" w:author="Jan Groh">
        <w:r>
          <w:rPr>
            <w:rStyle w:val="Ohne"/>
            <w:rFonts w:ascii="Garamond Premier Pro Caption" w:hAnsi="Garamond Premier Pro Caption" w:hint="default"/>
            <w:sz w:val="22"/>
            <w:szCs w:val="22"/>
            <w:rtl w:val="0"/>
          </w:rPr>
          <w:delText>ä</w:delText>
        </w:r>
      </w:del>
      <w:del w:id="14721" w:date="2023-01-13T18:26:59Z" w:author="Jan Groh">
        <w:r>
          <w:rPr>
            <w:rStyle w:val="Ohne"/>
            <w:rFonts w:ascii="Garamond Premier Pro Caption" w:hAnsi="Garamond Premier Pro Caption"/>
            <w:sz w:val="22"/>
            <w:szCs w:val="22"/>
            <w:rtl w:val="0"/>
            <w:lang w:val="de-DE"/>
          </w:rPr>
          <w:delText>digen Zeilen, ich sei eine sonderbare Natur, darin m</w:delText>
        </w:r>
      </w:del>
      <w:del w:id="14722" w:date="2023-01-13T18:26:59Z" w:author="Jan Groh">
        <w:r>
          <w:rPr>
            <w:rStyle w:val="Ohne"/>
            <w:rFonts w:ascii="Garamond Premier Pro Caption" w:hAnsi="Garamond Premier Pro Caption" w:hint="default"/>
            <w:sz w:val="22"/>
            <w:szCs w:val="22"/>
            <w:rtl w:val="0"/>
            <w:lang w:val="sv-SE"/>
          </w:rPr>
          <w:delText>ö</w:delText>
        </w:r>
      </w:del>
      <w:del w:id="14723" w:date="2023-01-13T18:26:59Z" w:author="Jan Groh">
        <w:r>
          <w:rPr>
            <w:rStyle w:val="Ohne"/>
            <w:rFonts w:ascii="Garamond Premier Pro Caption" w:hAnsi="Garamond Premier Pro Caption"/>
            <w:sz w:val="22"/>
            <w:szCs w:val="22"/>
            <w:rtl w:val="0"/>
            <w:lang w:val="de-DE"/>
          </w:rPr>
          <w:delText>gen Ew. Kgl. Hoheit recht haben; wenn Ew. Kgl. Hoheit aber sagen, ich sei es gern, so kann ich hierin Ew. Kgl. Hoheit nicht Recht geben. Mu</w:delText>
        </w:r>
      </w:del>
      <w:del w:id="14724" w:date="2023-01-13T18:26:59Z" w:author="Jan Groh">
        <w:r>
          <w:rPr>
            <w:rStyle w:val="Ohne"/>
            <w:rFonts w:ascii="Garamond Premier Pro Caption" w:hAnsi="Garamond Premier Pro Caption" w:hint="default"/>
            <w:sz w:val="22"/>
            <w:szCs w:val="22"/>
            <w:rtl w:val="0"/>
            <w:lang w:val="de-DE"/>
          </w:rPr>
          <w:delText xml:space="preserve">ß </w:delText>
        </w:r>
      </w:del>
      <w:del w:id="14725" w:date="2023-01-13T18:26:59Z" w:author="Jan Groh">
        <w:r>
          <w:rPr>
            <w:rStyle w:val="Ohne"/>
            <w:rFonts w:ascii="Garamond Premier Pro Caption" w:hAnsi="Garamond Premier Pro Caption"/>
            <w:sz w:val="22"/>
            <w:szCs w:val="22"/>
            <w:rtl w:val="0"/>
            <w:lang w:val="de-DE"/>
          </w:rPr>
          <w:delText>man aber schon anderen gegen</w:delText>
        </w:r>
      </w:del>
      <w:del w:id="14726" w:date="2023-01-13T18:26:59Z" w:author="Jan Groh">
        <w:r>
          <w:rPr>
            <w:rStyle w:val="Ohne"/>
            <w:rFonts w:ascii="Garamond Premier Pro Caption" w:hAnsi="Garamond Premier Pro Caption" w:hint="default"/>
            <w:sz w:val="22"/>
            <w:szCs w:val="22"/>
            <w:rtl w:val="0"/>
          </w:rPr>
          <w:delText>ü</w:delText>
        </w:r>
      </w:del>
      <w:del w:id="14727" w:date="2023-01-13T18:26:59Z" w:author="Jan Groh">
        <w:r>
          <w:rPr>
            <w:rStyle w:val="Ohne"/>
            <w:rFonts w:ascii="Garamond Premier Pro Caption" w:hAnsi="Garamond Premier Pro Caption"/>
            <w:sz w:val="22"/>
            <w:szCs w:val="22"/>
            <w:rtl w:val="0"/>
            <w:lang w:val="da-DK"/>
          </w:rPr>
          <w:delText xml:space="preserve">ber Bonne mine </w:delText>
        </w:r>
      </w:del>
      <w:del w:id="14728" w:date="2023-01-13T18:26:59Z" w:author="Jan Groh">
        <w:r>
          <w:rPr>
            <w:rStyle w:val="Ohne"/>
            <w:rFonts w:ascii="Garamond Premier Pro Caption" w:hAnsi="Garamond Premier Pro Caption" w:hint="default"/>
            <w:sz w:val="22"/>
            <w:szCs w:val="22"/>
            <w:rtl w:val="0"/>
          </w:rPr>
          <w:delText xml:space="preserve">à </w:delText>
        </w:r>
      </w:del>
      <w:del w:id="14729" w:date="2023-01-13T18:26:59Z" w:author="Jan Groh">
        <w:r>
          <w:rPr>
            <w:rStyle w:val="Ohne"/>
            <w:rFonts w:ascii="Garamond Premier Pro Caption" w:hAnsi="Garamond Premier Pro Caption"/>
            <w:sz w:val="22"/>
            <w:szCs w:val="22"/>
            <w:rtl w:val="0"/>
            <w:lang w:val="fr-FR"/>
          </w:rPr>
          <w:delText>mauvais jeu</w:delText>
        </w:r>
      </w:del>
      <w:del w:id="14730"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3"/>
        </w:r>
      </w:del>
      <w:del w:id="14731" w:date="2023-01-13T18:26:59Z" w:author="Jan Groh">
        <w:r>
          <w:rPr>
            <w:rStyle w:val="Ohne"/>
            <w:rFonts w:ascii="Garamond Premier Pro Caption" w:hAnsi="Garamond Premier Pro Caption"/>
            <w:sz w:val="22"/>
            <w:szCs w:val="22"/>
            <w:rtl w:val="0"/>
            <w:lang w:val="de-DE"/>
          </w:rPr>
          <w:delText xml:space="preserve"> machen, wieviel mehr nicht zu sich selbst!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3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3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34" w:date="2023-01-13T18:26:59Z" w:author="Jan Groh"/>
          <w:rStyle w:val="Ohne"/>
          <w:rFonts w:ascii="Garamond Premier Pro Italic" w:cs="Garamond Premier Pro Italic" w:hAnsi="Garamond Premier Pro Italic" w:eastAsia="Garamond Premier Pro Italic"/>
          <w:sz w:val="22"/>
          <w:szCs w:val="22"/>
        </w:rPr>
      </w:pPr>
      <w:del w:id="14735"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36" w:date="2023-01-13T18:26:59Z" w:author="Jan Groh"/>
          <w:rStyle w:val="Ohne"/>
          <w:rFonts w:ascii="Garamond Premier Pro Italic" w:cs="Garamond Premier Pro Italic" w:hAnsi="Garamond Premier Pro Italic" w:eastAsia="Garamond Premier Pro Italic"/>
          <w:sz w:val="22"/>
          <w:szCs w:val="22"/>
        </w:rPr>
      </w:pPr>
      <w:del w:id="14737" w:date="2023-01-13T18:26:59Z" w:author="Jan Groh">
        <w:r>
          <w:rPr>
            <w:rStyle w:val="Ohne"/>
            <w:rFonts w:ascii="Garamond Premier Pro Italic" w:hAnsi="Garamond Premier Pro Italic"/>
            <w:sz w:val="22"/>
            <w:szCs w:val="22"/>
            <w:rtl w:val="0"/>
          </w:rPr>
          <w:delText>Venezia, 1. Februar 1856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38" w:date="2023-01-13T18:26:59Z" w:author="Jan Groh"/>
          <w:rStyle w:val="Ohne"/>
          <w:rFonts w:ascii="Garamond Premier Pro Caption" w:cs="Garamond Premier Pro Caption" w:hAnsi="Garamond Premier Pro Caption" w:eastAsia="Garamond Premier Pro Caption"/>
          <w:sz w:val="22"/>
          <w:szCs w:val="22"/>
        </w:rPr>
      </w:pPr>
      <w:del w:id="14739" w:date="2023-01-13T18:26:59Z" w:author="Jan Groh">
        <w:r>
          <w:rPr>
            <w:rStyle w:val="Ohne"/>
            <w:rFonts w:ascii="Garamond Premier Pro Caption" w:hAnsi="Garamond Premier Pro Caption"/>
            <w:sz w:val="22"/>
            <w:szCs w:val="22"/>
            <w:rtl w:val="0"/>
            <w:lang w:val="de-DE"/>
          </w:rPr>
          <w:delText xml:space="preserve">Wolfs Gesundheit finde ich </w:delText>
        </w:r>
      </w:del>
      <w:del w:id="14740" w:date="2023-01-13T18:26:59Z" w:author="Jan Groh">
        <w:r>
          <w:rPr>
            <w:rStyle w:val="Ohne"/>
            <w:rFonts w:ascii="Garamond Premier Pro Caption" w:hAnsi="Garamond Premier Pro Caption" w:hint="default"/>
            <w:sz w:val="22"/>
            <w:szCs w:val="22"/>
            <w:rtl w:val="0"/>
          </w:rPr>
          <w:delText>ü</w:delText>
        </w:r>
      </w:del>
      <w:del w:id="14741" w:date="2023-01-13T18:26:59Z" w:author="Jan Groh">
        <w:r>
          <w:rPr>
            <w:rStyle w:val="Ohne"/>
            <w:rFonts w:ascii="Garamond Premier Pro Caption" w:hAnsi="Garamond Premier Pro Caption"/>
            <w:sz w:val="22"/>
            <w:szCs w:val="22"/>
            <w:rtl w:val="0"/>
            <w:lang w:val="de-DE"/>
          </w:rPr>
          <w:delText>berhaupt traurig, die Hypochondrie bildet sich mehr und mehr aus, und wenngleich er selbst wei</w:delText>
        </w:r>
      </w:del>
      <w:del w:id="14742" w:date="2023-01-13T18:26:59Z" w:author="Jan Groh">
        <w:r>
          <w:rPr>
            <w:rStyle w:val="Ohne"/>
            <w:rFonts w:ascii="Garamond Premier Pro Caption" w:hAnsi="Garamond Premier Pro Caption" w:hint="default"/>
            <w:sz w:val="22"/>
            <w:szCs w:val="22"/>
            <w:rtl w:val="0"/>
            <w:lang w:val="de-DE"/>
          </w:rPr>
          <w:delText>ß</w:delText>
        </w:r>
      </w:del>
      <w:del w:id="14743" w:date="2023-01-13T18:26:59Z" w:author="Jan Groh">
        <w:r>
          <w:rPr>
            <w:rStyle w:val="Ohne"/>
            <w:rFonts w:ascii="Garamond Premier Pro Caption" w:hAnsi="Garamond Premier Pro Caption"/>
            <w:sz w:val="22"/>
            <w:szCs w:val="22"/>
            <w:rtl w:val="0"/>
            <w:lang w:val="de-DE"/>
          </w:rPr>
          <w:delText>, da</w:delText>
        </w:r>
      </w:del>
      <w:del w:id="14744" w:date="2023-01-13T18:26:59Z" w:author="Jan Groh">
        <w:r>
          <w:rPr>
            <w:rStyle w:val="Ohne"/>
            <w:rFonts w:ascii="Garamond Premier Pro Caption" w:hAnsi="Garamond Premier Pro Caption" w:hint="default"/>
            <w:sz w:val="22"/>
            <w:szCs w:val="22"/>
            <w:rtl w:val="0"/>
            <w:lang w:val="de-DE"/>
          </w:rPr>
          <w:delText xml:space="preserve">ß </w:delText>
        </w:r>
      </w:del>
      <w:del w:id="14745" w:date="2023-01-13T18:26:59Z" w:author="Jan Groh">
        <w:r>
          <w:rPr>
            <w:rStyle w:val="Ohne"/>
            <w:rFonts w:ascii="Garamond Premier Pro Caption" w:hAnsi="Garamond Premier Pro Caption"/>
            <w:sz w:val="22"/>
            <w:szCs w:val="22"/>
            <w:rtl w:val="0"/>
            <w:lang w:val="de-DE"/>
          </w:rPr>
          <w:delText>viele der Dinge, die ihn qu</w:delText>
        </w:r>
      </w:del>
      <w:del w:id="14746" w:date="2023-01-13T18:26:59Z" w:author="Jan Groh">
        <w:r>
          <w:rPr>
            <w:rStyle w:val="Ohne"/>
            <w:rFonts w:ascii="Garamond Premier Pro Caption" w:hAnsi="Garamond Premier Pro Caption" w:hint="default"/>
            <w:sz w:val="22"/>
            <w:szCs w:val="22"/>
            <w:rtl w:val="0"/>
          </w:rPr>
          <w:delText>ä</w:delText>
        </w:r>
      </w:del>
      <w:del w:id="14747" w:date="2023-01-13T18:26:59Z" w:author="Jan Groh">
        <w:r>
          <w:rPr>
            <w:rStyle w:val="Ohne"/>
            <w:rFonts w:ascii="Garamond Premier Pro Caption" w:hAnsi="Garamond Premier Pro Caption"/>
            <w:sz w:val="22"/>
            <w:szCs w:val="22"/>
            <w:rtl w:val="0"/>
            <w:lang w:val="de-DE"/>
          </w:rPr>
          <w:delText>len, wohl mit durch l</w:delText>
        </w:r>
      </w:del>
      <w:del w:id="14748" w:date="2023-01-13T18:26:59Z" w:author="Jan Groh">
        <w:r>
          <w:rPr>
            <w:rStyle w:val="Ohne"/>
            <w:rFonts w:ascii="Garamond Premier Pro Caption" w:hAnsi="Garamond Premier Pro Caption" w:hint="default"/>
            <w:sz w:val="22"/>
            <w:szCs w:val="22"/>
            <w:rtl w:val="0"/>
          </w:rPr>
          <w:delText>ä</w:delText>
        </w:r>
      </w:del>
      <w:del w:id="14749" w:date="2023-01-13T18:26:59Z" w:author="Jan Groh">
        <w:r>
          <w:rPr>
            <w:rStyle w:val="Ohne"/>
            <w:rFonts w:ascii="Garamond Premier Pro Caption" w:hAnsi="Garamond Premier Pro Caption"/>
            <w:sz w:val="22"/>
            <w:szCs w:val="22"/>
            <w:rtl w:val="0"/>
            <w:lang w:val="de-DE"/>
          </w:rPr>
          <w:delText>cherliche Ursachen entstehen und was schwarz erscheint, grau ist, so hilft das doch wenig. Aus meinen fr</w:delText>
        </w:r>
      </w:del>
      <w:del w:id="14750" w:date="2023-01-13T18:26:59Z" w:author="Jan Groh">
        <w:r>
          <w:rPr>
            <w:rStyle w:val="Ohne"/>
            <w:rFonts w:ascii="Garamond Premier Pro Caption" w:hAnsi="Garamond Premier Pro Caption" w:hint="default"/>
            <w:sz w:val="22"/>
            <w:szCs w:val="22"/>
            <w:rtl w:val="0"/>
          </w:rPr>
          <w:delText>ü</w:delText>
        </w:r>
      </w:del>
      <w:del w:id="14751" w:date="2023-01-13T18:26:59Z" w:author="Jan Groh">
        <w:r>
          <w:rPr>
            <w:rStyle w:val="Ohne"/>
            <w:rFonts w:ascii="Garamond Premier Pro Caption" w:hAnsi="Garamond Premier Pro Caption"/>
            <w:sz w:val="22"/>
            <w:szCs w:val="22"/>
            <w:rtl w:val="0"/>
            <w:lang w:val="de-DE"/>
          </w:rPr>
          <w:delText>heren sehr traurigen Erfahrungen bei meinem Mann, wo ich Ihnen ja wohl oft erz</w:delText>
        </w:r>
      </w:del>
      <w:del w:id="14752" w:date="2023-01-13T18:26:59Z" w:author="Jan Groh">
        <w:r>
          <w:rPr>
            <w:rStyle w:val="Ohne"/>
            <w:rFonts w:ascii="Garamond Premier Pro Caption" w:hAnsi="Garamond Premier Pro Caption" w:hint="default"/>
            <w:sz w:val="22"/>
            <w:szCs w:val="22"/>
            <w:rtl w:val="0"/>
          </w:rPr>
          <w:delText>ä</w:delText>
        </w:r>
      </w:del>
      <w:del w:id="14753" w:date="2023-01-13T18:26:59Z" w:author="Jan Groh">
        <w:r>
          <w:rPr>
            <w:rStyle w:val="Ohne"/>
            <w:rFonts w:ascii="Garamond Premier Pro Caption" w:hAnsi="Garamond Premier Pro Caption"/>
            <w:sz w:val="22"/>
            <w:szCs w:val="22"/>
            <w:rtl w:val="0"/>
            <w:lang w:val="de-DE"/>
          </w:rPr>
          <w:delText>hlte, da</w:delText>
        </w:r>
      </w:del>
      <w:del w:id="14754" w:date="2023-01-13T18:26:59Z" w:author="Jan Groh">
        <w:r>
          <w:rPr>
            <w:rStyle w:val="Ohne"/>
            <w:rFonts w:ascii="Garamond Premier Pro Caption" w:hAnsi="Garamond Premier Pro Caption" w:hint="default"/>
            <w:sz w:val="22"/>
            <w:szCs w:val="22"/>
            <w:rtl w:val="0"/>
            <w:lang w:val="de-DE"/>
          </w:rPr>
          <w:delText xml:space="preserve">ß </w:delText>
        </w:r>
      </w:del>
      <w:del w:id="14755" w:date="2023-01-13T18:26:59Z" w:author="Jan Groh">
        <w:r>
          <w:rPr>
            <w:rStyle w:val="Ohne"/>
            <w:rFonts w:ascii="Garamond Premier Pro Caption" w:hAnsi="Garamond Premier Pro Caption"/>
            <w:sz w:val="22"/>
            <w:szCs w:val="22"/>
            <w:rtl w:val="0"/>
            <w:lang w:val="de-DE"/>
          </w:rPr>
          <w:delText>er mich und die Kinder wecken lie</w:delText>
        </w:r>
      </w:del>
      <w:del w:id="14756" w:date="2023-01-13T18:26:59Z" w:author="Jan Groh">
        <w:r>
          <w:rPr>
            <w:rStyle w:val="Ohne"/>
            <w:rFonts w:ascii="Garamond Premier Pro Caption" w:hAnsi="Garamond Premier Pro Caption" w:hint="default"/>
            <w:sz w:val="22"/>
            <w:szCs w:val="22"/>
            <w:rtl w:val="0"/>
            <w:lang w:val="de-DE"/>
          </w:rPr>
          <w:delText>ß</w:delText>
        </w:r>
      </w:del>
      <w:del w:id="14757" w:date="2023-01-13T18:26:59Z" w:author="Jan Groh">
        <w:r>
          <w:rPr>
            <w:rStyle w:val="Ohne"/>
            <w:rFonts w:ascii="Garamond Premier Pro Caption" w:hAnsi="Garamond Premier Pro Caption"/>
            <w:sz w:val="22"/>
            <w:szCs w:val="22"/>
            <w:rtl w:val="0"/>
            <w:lang w:val="de-DE"/>
          </w:rPr>
          <w:delText xml:space="preserve">, weil er zu sterben glaubte, ein Zustand, der auf ein Herzleiden bezogen wurde </w:delText>
        </w:r>
      </w:del>
      <w:del w:id="14758" w:date="2023-01-13T18:26:59Z" w:author="Jan Groh">
        <w:r>
          <w:rPr>
            <w:rStyle w:val="Ohne"/>
            <w:rFonts w:ascii="Garamond Premier Pro Caption" w:hAnsi="Garamond Premier Pro Caption" w:hint="default"/>
            <w:sz w:val="22"/>
            <w:szCs w:val="22"/>
            <w:rtl w:val="0"/>
          </w:rPr>
          <w:delText xml:space="preserve">– </w:delText>
        </w:r>
      </w:del>
      <w:del w:id="14759" w:date="2023-01-13T18:26:59Z" w:author="Jan Groh">
        <w:r>
          <w:rPr>
            <w:rStyle w:val="Ohne"/>
            <w:rFonts w:ascii="Garamond Premier Pro Caption" w:hAnsi="Garamond Premier Pro Caption"/>
            <w:sz w:val="22"/>
            <w:szCs w:val="22"/>
            <w:rtl w:val="0"/>
            <w:lang w:val="de-DE"/>
          </w:rPr>
          <w:delText>und aus Erz</w:delText>
        </w:r>
      </w:del>
      <w:del w:id="14760" w:date="2023-01-13T18:26:59Z" w:author="Jan Groh">
        <w:r>
          <w:rPr>
            <w:rStyle w:val="Ohne"/>
            <w:rFonts w:ascii="Garamond Premier Pro Caption" w:hAnsi="Garamond Premier Pro Caption" w:hint="default"/>
            <w:sz w:val="22"/>
            <w:szCs w:val="22"/>
            <w:rtl w:val="0"/>
          </w:rPr>
          <w:delText>ä</w:delText>
        </w:r>
      </w:del>
      <w:del w:id="14761" w:date="2023-01-13T18:26:59Z" w:author="Jan Groh">
        <w:r>
          <w:rPr>
            <w:rStyle w:val="Ohne"/>
            <w:rFonts w:ascii="Garamond Premier Pro Caption" w:hAnsi="Garamond Premier Pro Caption"/>
            <w:sz w:val="22"/>
            <w:szCs w:val="22"/>
            <w:rtl w:val="0"/>
            <w:lang w:val="de-DE"/>
          </w:rPr>
          <w:delText xml:space="preserve">hlungen </w:delText>
        </w:r>
      </w:del>
      <w:del w:id="14762" w:date="2023-01-13T18:26:59Z" w:author="Jan Groh">
        <w:r>
          <w:rPr>
            <w:rStyle w:val="Ohne"/>
            <w:rFonts w:ascii="Garamond Premier Pro Caption" w:hAnsi="Garamond Premier Pro Caption" w:hint="default"/>
            <w:sz w:val="22"/>
            <w:szCs w:val="22"/>
            <w:rtl w:val="0"/>
          </w:rPr>
          <w:delText>ü</w:delText>
        </w:r>
      </w:del>
      <w:del w:id="14763" w:date="2023-01-13T18:26:59Z" w:author="Jan Groh">
        <w:r>
          <w:rPr>
            <w:rStyle w:val="Ohne"/>
            <w:rFonts w:ascii="Garamond Premier Pro Caption" w:hAnsi="Garamond Premier Pro Caption"/>
            <w:sz w:val="22"/>
            <w:szCs w:val="22"/>
            <w:rtl w:val="0"/>
            <w:lang w:val="de-DE"/>
          </w:rPr>
          <w:delText>ber meinen Schwiegervater, die in dem Briefwechsel, den Sie mir von der Geheimr</w:delText>
        </w:r>
      </w:del>
      <w:del w:id="14764" w:date="2023-01-13T18:26:59Z" w:author="Jan Groh">
        <w:r>
          <w:rPr>
            <w:rStyle w:val="Ohne"/>
            <w:rFonts w:ascii="Garamond Premier Pro Caption" w:hAnsi="Garamond Premier Pro Caption" w:hint="default"/>
            <w:sz w:val="22"/>
            <w:szCs w:val="22"/>
            <w:rtl w:val="0"/>
          </w:rPr>
          <w:delText>ä</w:delText>
        </w:r>
      </w:del>
      <w:del w:id="14765" w:date="2023-01-13T18:26:59Z" w:author="Jan Groh">
        <w:r>
          <w:rPr>
            <w:rStyle w:val="Ohne"/>
            <w:rFonts w:ascii="Garamond Premier Pro Caption" w:hAnsi="Garamond Premier Pro Caption"/>
            <w:sz w:val="22"/>
            <w:szCs w:val="22"/>
            <w:rtl w:val="0"/>
          </w:rPr>
          <w:delText>tin</w:delText>
        </w:r>
      </w:del>
      <w:del w:id="14766"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4"/>
        </w:r>
      </w:del>
      <w:del w:id="14767" w:date="2023-01-13T18:26:59Z" w:author="Jan Groh">
        <w:r>
          <w:rPr>
            <w:rStyle w:val="Ohne"/>
            <w:rFonts w:ascii="Garamond Premier Pro Caption" w:hAnsi="Garamond Premier Pro Caption"/>
            <w:sz w:val="22"/>
            <w:szCs w:val="22"/>
            <w:rtl w:val="0"/>
            <w:lang w:val="de-DE"/>
          </w:rPr>
          <w:delText xml:space="preserve"> sandten, wieder best</w:delText>
        </w:r>
      </w:del>
      <w:del w:id="14768" w:date="2023-01-13T18:26:59Z" w:author="Jan Groh">
        <w:r>
          <w:rPr>
            <w:rStyle w:val="Ohne"/>
            <w:rFonts w:ascii="Garamond Premier Pro Caption" w:hAnsi="Garamond Premier Pro Caption" w:hint="default"/>
            <w:sz w:val="22"/>
            <w:szCs w:val="22"/>
            <w:rtl w:val="0"/>
          </w:rPr>
          <w:delText>ä</w:delText>
        </w:r>
      </w:del>
      <w:del w:id="14769" w:date="2023-01-13T18:26:59Z" w:author="Jan Groh">
        <w:r>
          <w:rPr>
            <w:rStyle w:val="Ohne"/>
            <w:rFonts w:ascii="Garamond Premier Pro Caption" w:hAnsi="Garamond Premier Pro Caption"/>
            <w:sz w:val="22"/>
            <w:szCs w:val="22"/>
            <w:rtl w:val="0"/>
            <w:lang w:val="de-DE"/>
          </w:rPr>
          <w:delText>tigt wurden und die fr</w:delText>
        </w:r>
      </w:del>
      <w:del w:id="14770" w:date="2023-01-13T18:26:59Z" w:author="Jan Groh">
        <w:r>
          <w:rPr>
            <w:rStyle w:val="Ohne"/>
            <w:rFonts w:ascii="Garamond Premier Pro Caption" w:hAnsi="Garamond Premier Pro Caption" w:hint="default"/>
            <w:sz w:val="22"/>
            <w:szCs w:val="22"/>
            <w:rtl w:val="0"/>
          </w:rPr>
          <w:delText>ü</w:delText>
        </w:r>
      </w:del>
      <w:del w:id="14771" w:date="2023-01-13T18:26:59Z" w:author="Jan Groh">
        <w:r>
          <w:rPr>
            <w:rStyle w:val="Ohne"/>
            <w:rFonts w:ascii="Garamond Premier Pro Caption" w:hAnsi="Garamond Premier Pro Caption"/>
            <w:sz w:val="22"/>
            <w:szCs w:val="22"/>
            <w:rtl w:val="0"/>
            <w:lang w:val="de-DE"/>
          </w:rPr>
          <w:delText>her geh</w:delText>
        </w:r>
      </w:del>
      <w:del w:id="14772" w:date="2023-01-13T18:26:59Z" w:author="Jan Groh">
        <w:r>
          <w:rPr>
            <w:rStyle w:val="Ohne"/>
            <w:rFonts w:ascii="Garamond Premier Pro Caption" w:hAnsi="Garamond Premier Pro Caption" w:hint="default"/>
            <w:sz w:val="22"/>
            <w:szCs w:val="22"/>
            <w:rtl w:val="0"/>
            <w:lang w:val="sv-SE"/>
          </w:rPr>
          <w:delText>ö</w:delText>
        </w:r>
      </w:del>
      <w:del w:id="14773" w:date="2023-01-13T18:26:59Z" w:author="Jan Groh">
        <w:r>
          <w:rPr>
            <w:rStyle w:val="Ohne"/>
            <w:rFonts w:ascii="Garamond Premier Pro Caption" w:hAnsi="Garamond Premier Pro Caption"/>
            <w:sz w:val="22"/>
            <w:szCs w:val="22"/>
            <w:rtl w:val="0"/>
            <w:lang w:val="de-DE"/>
          </w:rPr>
          <w:delText>rten Dinge auffrischten, glaube ich also, da</w:delText>
        </w:r>
      </w:del>
      <w:del w:id="14774" w:date="2023-01-13T18:26:59Z" w:author="Jan Groh">
        <w:r>
          <w:rPr>
            <w:rStyle w:val="Ohne"/>
            <w:rFonts w:ascii="Garamond Premier Pro Caption" w:hAnsi="Garamond Premier Pro Caption" w:hint="default"/>
            <w:sz w:val="22"/>
            <w:szCs w:val="22"/>
            <w:rtl w:val="0"/>
            <w:lang w:val="de-DE"/>
          </w:rPr>
          <w:delText xml:space="preserve">ß </w:delText>
        </w:r>
      </w:del>
      <w:del w:id="14775" w:date="2023-01-13T18:26:59Z" w:author="Jan Groh">
        <w:r>
          <w:rPr>
            <w:rStyle w:val="Ohne"/>
            <w:rFonts w:ascii="Garamond Premier Pro Caption" w:hAnsi="Garamond Premier Pro Caption"/>
            <w:sz w:val="22"/>
            <w:szCs w:val="22"/>
            <w:rtl w:val="0"/>
            <w:lang w:val="de-DE"/>
          </w:rPr>
          <w:delText>dies von meinem Schwiegervater und Mann ein trauriges Erb</w:delText>
        </w:r>
      </w:del>
      <w:del w:id="14776" w:date="2023-01-13T18:26:59Z" w:author="Jan Groh">
        <w:r>
          <w:rPr>
            <w:rStyle w:val="Ohne"/>
            <w:rFonts w:ascii="Garamond Premier Pro Caption" w:hAnsi="Garamond Premier Pro Caption" w:hint="default"/>
            <w:sz w:val="22"/>
            <w:szCs w:val="22"/>
            <w:rtl w:val="0"/>
          </w:rPr>
          <w:delText>ü</w:delText>
        </w:r>
      </w:del>
      <w:del w:id="14777" w:date="2023-01-13T18:26:59Z" w:author="Jan Groh">
        <w:r>
          <w:rPr>
            <w:rStyle w:val="Ohne"/>
            <w:rFonts w:ascii="Garamond Premier Pro Caption" w:hAnsi="Garamond Premier Pro Caption"/>
            <w:sz w:val="22"/>
            <w:szCs w:val="22"/>
            <w:rtl w:val="0"/>
            <w:lang w:val="de-DE"/>
          </w:rPr>
          <w:delText>bel und Walthers entsetzliche N</w:delText>
        </w:r>
      </w:del>
      <w:del w:id="14778" w:date="2023-01-13T18:26:59Z" w:author="Jan Groh">
        <w:r>
          <w:rPr>
            <w:rStyle w:val="Ohne"/>
            <w:rFonts w:ascii="Garamond Premier Pro Caption" w:hAnsi="Garamond Premier Pro Caption" w:hint="default"/>
            <w:sz w:val="22"/>
            <w:szCs w:val="22"/>
            <w:rtl w:val="0"/>
          </w:rPr>
          <w:delText>ä</w:delText>
        </w:r>
      </w:del>
      <w:del w:id="14779" w:date="2023-01-13T18:26:59Z" w:author="Jan Groh">
        <w:r>
          <w:rPr>
            <w:rStyle w:val="Ohne"/>
            <w:rFonts w:ascii="Garamond Premier Pro Caption" w:hAnsi="Garamond Premier Pro Caption"/>
            <w:sz w:val="22"/>
            <w:szCs w:val="22"/>
            <w:rtl w:val="0"/>
            <w:lang w:val="de-DE"/>
          </w:rPr>
          <w:delText>chte und die Be</w:delText>
        </w:r>
      </w:del>
      <w:del w:id="14780" w:date="2023-01-13T18:26:59Z" w:author="Jan Groh">
        <w:r>
          <w:rPr>
            <w:rStyle w:val="Ohne"/>
            <w:rFonts w:ascii="Garamond Premier Pro Caption" w:hAnsi="Garamond Premier Pro Caption" w:hint="default"/>
            <w:sz w:val="22"/>
            <w:szCs w:val="22"/>
            <w:rtl w:val="0"/>
          </w:rPr>
          <w:delText>ä</w:delText>
        </w:r>
      </w:del>
      <w:del w:id="14781" w:date="2023-01-13T18:26:59Z" w:author="Jan Groh">
        <w:r>
          <w:rPr>
            <w:rStyle w:val="Ohne"/>
            <w:rFonts w:ascii="Garamond Premier Pro Caption" w:hAnsi="Garamond Premier Pro Caption"/>
            <w:sz w:val="22"/>
            <w:szCs w:val="22"/>
            <w:rtl w:val="0"/>
            <w:lang w:val="de-DE"/>
          </w:rPr>
          <w:delText>ngstigungen von fr</w:delText>
        </w:r>
      </w:del>
      <w:del w:id="14782" w:date="2023-01-13T18:26:59Z" w:author="Jan Groh">
        <w:r>
          <w:rPr>
            <w:rStyle w:val="Ohne"/>
            <w:rFonts w:ascii="Garamond Premier Pro Caption" w:hAnsi="Garamond Premier Pro Caption" w:hint="default"/>
            <w:sz w:val="22"/>
            <w:szCs w:val="22"/>
            <w:rtl w:val="0"/>
          </w:rPr>
          <w:delText>ü</w:delText>
        </w:r>
      </w:del>
      <w:del w:id="14783" w:date="2023-01-13T18:26:59Z" w:author="Jan Groh">
        <w:r>
          <w:rPr>
            <w:rStyle w:val="Ohne"/>
            <w:rFonts w:ascii="Garamond Premier Pro Caption" w:hAnsi="Garamond Premier Pro Caption"/>
            <w:sz w:val="22"/>
            <w:szCs w:val="22"/>
            <w:rtl w:val="0"/>
            <w:lang w:val="de-DE"/>
          </w:rPr>
          <w:delText xml:space="preserve">her und jetzt dasselbe </w:delText>
        </w:r>
      </w:del>
      <w:del w:id="14784" w:date="2023-01-13T18:26:59Z" w:author="Jan Groh">
        <w:r>
          <w:rPr>
            <w:rStyle w:val="Ohne"/>
            <w:rFonts w:ascii="Garamond Premier Pro Caption" w:hAnsi="Garamond Premier Pro Caption" w:hint="default"/>
            <w:sz w:val="22"/>
            <w:szCs w:val="22"/>
            <w:rtl w:val="0"/>
            <w:lang w:val="de-DE"/>
          </w:rPr>
          <w:delText>Ü</w:delText>
        </w:r>
      </w:del>
      <w:del w:id="14785" w:date="2023-01-13T18:26:59Z" w:author="Jan Groh">
        <w:r>
          <w:rPr>
            <w:rStyle w:val="Ohne"/>
            <w:rFonts w:ascii="Garamond Premier Pro Caption" w:hAnsi="Garamond Premier Pro Caption"/>
            <w:sz w:val="22"/>
            <w:szCs w:val="22"/>
            <w:rtl w:val="0"/>
            <w:lang w:val="de-DE"/>
          </w:rPr>
          <w:delText>bel ist. Ich wei</w:delText>
        </w:r>
      </w:del>
      <w:del w:id="14786" w:date="2023-01-13T18:26:59Z" w:author="Jan Groh">
        <w:r>
          <w:rPr>
            <w:rStyle w:val="Ohne"/>
            <w:rFonts w:ascii="Garamond Premier Pro Caption" w:hAnsi="Garamond Premier Pro Caption" w:hint="default"/>
            <w:sz w:val="22"/>
            <w:szCs w:val="22"/>
            <w:rtl w:val="0"/>
            <w:lang w:val="de-DE"/>
          </w:rPr>
          <w:delText>ß</w:delText>
        </w:r>
      </w:del>
      <w:del w:id="14787" w:date="2023-01-13T18:26:59Z" w:author="Jan Groh">
        <w:r>
          <w:rPr>
            <w:rStyle w:val="Ohne"/>
            <w:rFonts w:ascii="Garamond Premier Pro Caption" w:hAnsi="Garamond Premier Pro Caption"/>
            <w:sz w:val="22"/>
            <w:szCs w:val="22"/>
            <w:rtl w:val="0"/>
            <w:lang w:val="de-DE"/>
          </w:rPr>
          <w:delText>, lieber Freund, da</w:delText>
        </w:r>
      </w:del>
      <w:del w:id="14788" w:date="2023-01-13T18:26:59Z" w:author="Jan Groh">
        <w:r>
          <w:rPr>
            <w:rStyle w:val="Ohne"/>
            <w:rFonts w:ascii="Garamond Premier Pro Caption" w:hAnsi="Garamond Premier Pro Caption" w:hint="default"/>
            <w:sz w:val="22"/>
            <w:szCs w:val="22"/>
            <w:rtl w:val="0"/>
            <w:lang w:val="de-DE"/>
          </w:rPr>
          <w:delText xml:space="preserve">ß </w:delText>
        </w:r>
      </w:del>
      <w:del w:id="14789" w:date="2023-01-13T18:26:59Z" w:author="Jan Groh">
        <w:r>
          <w:rPr>
            <w:rStyle w:val="Ohne"/>
            <w:rFonts w:ascii="Garamond Premier Pro Caption" w:hAnsi="Garamond Premier Pro Caption"/>
            <w:sz w:val="22"/>
            <w:szCs w:val="22"/>
            <w:rtl w:val="0"/>
            <w:lang w:val="de-DE"/>
          </w:rPr>
          <w:delText>Sie meine Krankheits-Auseinandersetzungen nicht lieben, aber da ich es diesmal als meine Pflicht betrachte und es nicht meine Gesundheit betrifft, so kann ich nicht schweigen, da diese Familienfolge der Krankheiten ich am Ende allein wissen kann.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9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9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92" w:date="2023-01-13T18:26:59Z" w:author="Jan Groh"/>
          <w:rStyle w:val="Ohne"/>
          <w:rFonts w:ascii="Garamond Premier Pro Italic" w:cs="Garamond Premier Pro Italic" w:hAnsi="Garamond Premier Pro Italic" w:eastAsia="Garamond Premier Pro Italic"/>
          <w:sz w:val="22"/>
          <w:szCs w:val="22"/>
        </w:rPr>
      </w:pPr>
      <w:del w:id="14793" w:date="2023-01-13T18:26:59Z" w:author="Jan Groh">
        <w:r>
          <w:rPr>
            <w:rStyle w:val="Ohne"/>
            <w:rFonts w:ascii="Garamond Premier Pro Italic" w:hAnsi="Garamond Premier Pro Italic"/>
            <w:sz w:val="22"/>
            <w:szCs w:val="22"/>
            <w:rtl w:val="0"/>
            <w:lang w:val="de-DE"/>
          </w:rPr>
          <w:delText>Ottilie an Sibylle Mertens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94" w:date="2023-01-13T18:26:59Z" w:author="Jan Groh"/>
          <w:rStyle w:val="Ohne"/>
          <w:rFonts w:ascii="Garamond Premier Pro Italic" w:cs="Garamond Premier Pro Italic" w:hAnsi="Garamond Premier Pro Italic" w:eastAsia="Garamond Premier Pro Italic"/>
          <w:sz w:val="22"/>
          <w:szCs w:val="22"/>
        </w:rPr>
      </w:pPr>
      <w:del w:id="14795" w:date="2023-01-13T18:26:59Z" w:author="Jan Groh">
        <w:r>
          <w:rPr>
            <w:rStyle w:val="Ohne"/>
            <w:rFonts w:ascii="Garamond Premier Pro Italic" w:hAnsi="Garamond Premier Pro Italic"/>
            <w:sz w:val="22"/>
            <w:szCs w:val="22"/>
            <w:rtl w:val="0"/>
            <w:lang w:val="de-DE"/>
          </w:rPr>
          <w:delText>Dresden, Wallstra</w:delText>
        </w:r>
      </w:del>
      <w:del w:id="14796" w:date="2023-01-13T18:26:59Z" w:author="Jan Groh">
        <w:r>
          <w:rPr>
            <w:rStyle w:val="Ohne"/>
            <w:rFonts w:ascii="Garamond Premier Pro Italic" w:hAnsi="Garamond Premier Pro Italic" w:hint="default"/>
            <w:sz w:val="22"/>
            <w:szCs w:val="22"/>
            <w:rtl w:val="0"/>
            <w:lang w:val="de-DE"/>
          </w:rPr>
          <w:delText>ß</w:delText>
        </w:r>
      </w:del>
      <w:del w:id="14797" w:date="2023-01-13T18:26:59Z" w:author="Jan Groh">
        <w:r>
          <w:rPr>
            <w:rStyle w:val="Ohne"/>
            <w:rFonts w:ascii="Garamond Premier Pro Italic" w:hAnsi="Garamond Premier Pro Italic"/>
            <w:sz w:val="22"/>
            <w:szCs w:val="22"/>
            <w:rtl w:val="0"/>
          </w:rPr>
          <w:delText>e Nr. 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798" w:date="2023-01-13T18:26:59Z" w:author="Jan Groh"/>
          <w:rStyle w:val="Ohne"/>
          <w:rFonts w:ascii="Garamond Premier Pro Italic" w:cs="Garamond Premier Pro Italic" w:hAnsi="Garamond Premier Pro Italic" w:eastAsia="Garamond Premier Pro Italic"/>
          <w:sz w:val="22"/>
          <w:szCs w:val="22"/>
        </w:rPr>
      </w:pPr>
      <w:del w:id="14799" w:date="2023-01-13T18:26:59Z" w:author="Jan Groh">
        <w:r>
          <w:rPr>
            <w:rStyle w:val="Ohne"/>
            <w:rFonts w:ascii="Garamond Premier Pro Italic" w:hAnsi="Garamond Premier Pro Italic"/>
            <w:sz w:val="22"/>
            <w:szCs w:val="22"/>
            <w:rtl w:val="0"/>
            <w:lang w:val="de-DE"/>
          </w:rPr>
          <w:delText>den 27. Juli 1856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00" w:date="2023-01-13T18:26:59Z" w:author="Jan Groh"/>
          <w:rStyle w:val="Ohne"/>
          <w:rFonts w:ascii="Garamond Premier Pro Caption" w:cs="Garamond Premier Pro Caption" w:hAnsi="Garamond Premier Pro Caption" w:eastAsia="Garamond Premier Pro Caption"/>
          <w:sz w:val="22"/>
          <w:szCs w:val="22"/>
        </w:rPr>
      </w:pPr>
      <w:del w:id="14801" w:date="2023-01-13T18:26:59Z" w:author="Jan Groh">
        <w:r>
          <w:rPr>
            <w:rStyle w:val="Ohne"/>
            <w:rFonts w:ascii="Garamond Premier Pro Caption" w:hAnsi="Garamond Premier Pro Caption"/>
            <w:sz w:val="22"/>
            <w:szCs w:val="22"/>
            <w:rtl w:val="0"/>
            <w:lang w:val="de-DE"/>
          </w:rPr>
          <w:delText>Die Unbilligkeit und Verf</w:delText>
        </w:r>
      </w:del>
      <w:del w:id="14802" w:date="2023-01-13T18:26:59Z" w:author="Jan Groh">
        <w:r>
          <w:rPr>
            <w:rStyle w:val="Ohne"/>
            <w:rFonts w:ascii="Garamond Premier Pro Caption" w:hAnsi="Garamond Premier Pro Caption" w:hint="default"/>
            <w:sz w:val="22"/>
            <w:szCs w:val="22"/>
            <w:rtl w:val="0"/>
          </w:rPr>
          <w:delText>ä</w:delText>
        </w:r>
      </w:del>
      <w:del w:id="14803" w:date="2023-01-13T18:26:59Z" w:author="Jan Groh">
        <w:r>
          <w:rPr>
            <w:rStyle w:val="Ohne"/>
            <w:rFonts w:ascii="Garamond Premier Pro Caption" w:hAnsi="Garamond Premier Pro Caption"/>
            <w:sz w:val="22"/>
            <w:szCs w:val="22"/>
            <w:rtl w:val="0"/>
            <w:lang w:val="de-DE"/>
          </w:rPr>
          <w:delText xml:space="preserve">lschungen im </w:delText>
        </w:r>
      </w:del>
      <w:del w:id="14804" w:date="2023-01-13T18:26:59Z" w:author="Jan Groh">
        <w:r>
          <w:rPr>
            <w:rStyle w:val="Ohne"/>
            <w:rFonts w:ascii="Garamond Premier Pro Caption" w:hAnsi="Garamond Premier Pro Caption" w:hint="default"/>
            <w:sz w:val="22"/>
            <w:szCs w:val="22"/>
            <w:rtl w:val="0"/>
          </w:rPr>
          <w:delText>Ö</w:delText>
        </w:r>
      </w:del>
      <w:del w:id="14805" w:date="2023-01-13T18:26:59Z" w:author="Jan Groh">
        <w:r>
          <w:rPr>
            <w:rStyle w:val="Ohne"/>
            <w:rFonts w:ascii="Garamond Premier Pro Caption" w:hAnsi="Garamond Premier Pro Caption"/>
            <w:sz w:val="22"/>
            <w:szCs w:val="22"/>
            <w:rtl w:val="0"/>
            <w:lang w:val="de-DE"/>
          </w:rPr>
          <w:delText>ffentlichen nehmen zu, ohne da</w:delText>
        </w:r>
      </w:del>
      <w:del w:id="14806" w:date="2023-01-13T18:26:59Z" w:author="Jan Groh">
        <w:r>
          <w:rPr>
            <w:rStyle w:val="Ohne"/>
            <w:rFonts w:ascii="Garamond Premier Pro Caption" w:hAnsi="Garamond Premier Pro Caption" w:hint="default"/>
            <w:sz w:val="22"/>
            <w:szCs w:val="22"/>
            <w:rtl w:val="0"/>
            <w:lang w:val="de-DE"/>
          </w:rPr>
          <w:delText xml:space="preserve">ß </w:delText>
        </w:r>
      </w:del>
      <w:del w:id="14807" w:date="2023-01-13T18:26:59Z" w:author="Jan Groh">
        <w:r>
          <w:rPr>
            <w:rStyle w:val="Ohne"/>
            <w:rFonts w:ascii="Garamond Premier Pro Caption" w:hAnsi="Garamond Premier Pro Caption"/>
            <w:sz w:val="22"/>
            <w:szCs w:val="22"/>
            <w:rtl w:val="0"/>
            <w:lang w:val="de-DE"/>
          </w:rPr>
          <w:delText>es ein Mittel dagegen gibt. Da l</w:delText>
        </w:r>
      </w:del>
      <w:del w:id="14808" w:date="2023-01-13T18:26:59Z" w:author="Jan Groh">
        <w:r>
          <w:rPr>
            <w:rStyle w:val="Ohne"/>
            <w:rFonts w:ascii="Garamond Premier Pro Caption" w:hAnsi="Garamond Premier Pro Caption" w:hint="default"/>
            <w:sz w:val="22"/>
            <w:szCs w:val="22"/>
            <w:rtl w:val="0"/>
            <w:lang w:val="de-DE"/>
          </w:rPr>
          <w:delText>äß</w:delText>
        </w:r>
      </w:del>
      <w:del w:id="14809" w:date="2023-01-13T18:26:59Z" w:author="Jan Groh">
        <w:r>
          <w:rPr>
            <w:rStyle w:val="Ohne"/>
            <w:rFonts w:ascii="Garamond Premier Pro Caption" w:hAnsi="Garamond Premier Pro Caption"/>
            <w:sz w:val="22"/>
            <w:szCs w:val="22"/>
            <w:rtl w:val="0"/>
            <w:lang w:val="de-DE"/>
          </w:rPr>
          <w:delText>t Rellstab</w:delText>
        </w:r>
      </w:del>
      <w:del w:id="14810"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5"/>
        </w:r>
      </w:del>
      <w:del w:id="14811" w:date="2023-01-13T18:26:59Z" w:author="Jan Groh">
        <w:r>
          <w:rPr>
            <w:rStyle w:val="Ohne"/>
            <w:rFonts w:ascii="Garamond Premier Pro Caption" w:hAnsi="Garamond Premier Pro Caption"/>
            <w:sz w:val="22"/>
            <w:szCs w:val="22"/>
            <w:rtl w:val="0"/>
            <w:lang w:val="de-DE"/>
          </w:rPr>
          <w:delText xml:space="preserve"> in der </w:delText>
        </w:r>
      </w:del>
      <w:del w:id="14812" w:date="2023-01-13T18:26:59Z" w:author="Jan Groh">
        <w:r>
          <w:rPr>
            <w:rStyle w:val="Ohne"/>
            <w:rFonts w:ascii="Garamond Premier Pro Caption" w:hAnsi="Garamond Premier Pro Caption"/>
            <w:sz w:val="22"/>
            <w:szCs w:val="22"/>
            <w:rtl w:val="0"/>
            <w:lang w:val="de-DE"/>
          </w:rPr>
          <w:delText>V</w:delText>
        </w:r>
      </w:del>
      <w:del w:id="14813" w:date="2023-01-13T18:26:59Z" w:author="Jan Groh">
        <w:r>
          <w:rPr>
            <w:rStyle w:val="Ohne"/>
            <w:rFonts w:ascii="Garamond Premier Pro Caption" w:hAnsi="Garamond Premier Pro Caption"/>
            <w:sz w:val="22"/>
            <w:szCs w:val="22"/>
            <w:rtl w:val="0"/>
            <w:lang w:val="de-DE"/>
          </w:rPr>
          <w:delText>ossischen Zeitung</w:delText>
        </w:r>
      </w:del>
      <w:del w:id="1481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6"/>
        </w:r>
      </w:del>
      <w:del w:id="14815" w:date="2023-01-13T18:26:59Z" w:author="Jan Groh">
        <w:r>
          <w:rPr>
            <w:rStyle w:val="Ohne"/>
            <w:rFonts w:ascii="Garamond Premier Pro Caption" w:hAnsi="Garamond Premier Pro Caption"/>
            <w:sz w:val="22"/>
            <w:szCs w:val="22"/>
            <w:rtl w:val="0"/>
            <w:lang w:val="de-DE"/>
          </w:rPr>
          <w:delText xml:space="preserve"> abdrucken in einem Reisebericht, da</w:delText>
        </w:r>
      </w:del>
      <w:del w:id="14816" w:date="2023-01-13T18:26:59Z" w:author="Jan Groh">
        <w:r>
          <w:rPr>
            <w:rStyle w:val="Ohne"/>
            <w:rFonts w:ascii="Garamond Premier Pro Caption" w:hAnsi="Garamond Premier Pro Caption" w:hint="default"/>
            <w:sz w:val="22"/>
            <w:szCs w:val="22"/>
            <w:rtl w:val="0"/>
            <w:lang w:val="de-DE"/>
          </w:rPr>
          <w:delText xml:space="preserve">ß </w:delText>
        </w:r>
      </w:del>
      <w:del w:id="14817" w:date="2023-01-13T18:26:59Z" w:author="Jan Groh">
        <w:r>
          <w:rPr>
            <w:rStyle w:val="Ohne"/>
            <w:rFonts w:ascii="Garamond Premier Pro Caption" w:hAnsi="Garamond Premier Pro Caption"/>
            <w:sz w:val="22"/>
            <w:szCs w:val="22"/>
            <w:rtl w:val="0"/>
            <w:lang w:val="de-DE"/>
          </w:rPr>
          <w:delText>die Treppe im Hause des Vaters umgebaut ist und das Salve fr</w:delText>
        </w:r>
      </w:del>
      <w:del w:id="14818" w:date="2023-01-13T18:26:59Z" w:author="Jan Groh">
        <w:r>
          <w:rPr>
            <w:rStyle w:val="Ohne"/>
            <w:rFonts w:ascii="Garamond Premier Pro Caption" w:hAnsi="Garamond Premier Pro Caption" w:hint="default"/>
            <w:sz w:val="22"/>
            <w:szCs w:val="22"/>
            <w:rtl w:val="0"/>
          </w:rPr>
          <w:delText>ü</w:delText>
        </w:r>
      </w:del>
      <w:del w:id="14819" w:date="2023-01-13T18:26:59Z" w:author="Jan Groh">
        <w:r>
          <w:rPr>
            <w:rStyle w:val="Ohne"/>
            <w:rFonts w:ascii="Garamond Premier Pro Caption" w:hAnsi="Garamond Premier Pro Caption"/>
            <w:sz w:val="22"/>
            <w:szCs w:val="22"/>
            <w:rtl w:val="0"/>
            <w:lang w:val="en-US"/>
          </w:rPr>
          <w:delText xml:space="preserve">her </w:delText>
        </w:r>
      </w:del>
      <w:del w:id="14820" w:date="2023-01-13T18:26:59Z" w:author="Jan Groh">
        <w:r>
          <w:rPr>
            <w:rStyle w:val="Ohne"/>
            <w:rFonts w:ascii="Garamond Premier Pro Caption" w:hAnsi="Garamond Premier Pro Caption" w:hint="default"/>
            <w:sz w:val="22"/>
            <w:szCs w:val="22"/>
            <w:rtl w:val="0"/>
          </w:rPr>
          <w:delText>ü</w:delText>
        </w:r>
      </w:del>
      <w:del w:id="14821" w:date="2023-01-13T18:26:59Z" w:author="Jan Groh">
        <w:r>
          <w:rPr>
            <w:rStyle w:val="Ohne"/>
            <w:rFonts w:ascii="Garamond Premier Pro Caption" w:hAnsi="Garamond Premier Pro Caption"/>
            <w:sz w:val="22"/>
            <w:szCs w:val="22"/>
            <w:rtl w:val="0"/>
            <w:lang w:val="de-DE"/>
          </w:rPr>
          <w:delText>ber der T</w:delText>
        </w:r>
      </w:del>
      <w:del w:id="14822" w:date="2023-01-13T18:26:59Z" w:author="Jan Groh">
        <w:r>
          <w:rPr>
            <w:rStyle w:val="Ohne"/>
            <w:rFonts w:ascii="Garamond Premier Pro Caption" w:hAnsi="Garamond Premier Pro Caption" w:hint="default"/>
            <w:sz w:val="22"/>
            <w:szCs w:val="22"/>
            <w:rtl w:val="0"/>
          </w:rPr>
          <w:delText>ü</w:delText>
        </w:r>
      </w:del>
      <w:del w:id="14823" w:date="2023-01-13T18:26:59Z" w:author="Jan Groh">
        <w:r>
          <w:rPr>
            <w:rStyle w:val="Ohne"/>
            <w:rFonts w:ascii="Garamond Premier Pro Caption" w:hAnsi="Garamond Premier Pro Caption"/>
            <w:sz w:val="22"/>
            <w:szCs w:val="22"/>
            <w:rtl w:val="0"/>
            <w:lang w:val="de-DE"/>
          </w:rPr>
          <w:delText xml:space="preserve">r statt auf der Schwelle stand, das Haus ganz leer </w:delText>
        </w:r>
      </w:del>
      <w:del w:id="14824" w:date="2023-01-13T18:26:59Z" w:author="Jan Groh">
        <w:r>
          <w:rPr>
            <w:rStyle w:val="Ohne"/>
            <w:rFonts w:ascii="Garamond Premier Pro Caption" w:hAnsi="Garamond Premier Pro Caption" w:hint="default"/>
            <w:sz w:val="22"/>
            <w:szCs w:val="22"/>
            <w:rtl w:val="0"/>
          </w:rPr>
          <w:delText xml:space="preserve">– </w:delText>
        </w:r>
      </w:del>
      <w:del w:id="14825" w:date="2023-01-13T18:26:59Z" w:author="Jan Groh">
        <w:r>
          <w:rPr>
            <w:rStyle w:val="Ohne"/>
            <w:rFonts w:ascii="Garamond Premier Pro Caption" w:hAnsi="Garamond Premier Pro Caption"/>
            <w:sz w:val="22"/>
            <w:szCs w:val="22"/>
            <w:rtl w:val="0"/>
            <w:lang w:val="de-DE"/>
          </w:rPr>
          <w:delText>und da wohnt Walther nun schon Jahre darin, opfert alles, um alles zu erhalten, und Stein und Holz sind nicht genug, ein Tourist zerst</w:delText>
        </w:r>
      </w:del>
      <w:del w:id="14826" w:date="2023-01-13T18:26:59Z" w:author="Jan Groh">
        <w:r>
          <w:rPr>
            <w:rStyle w:val="Ohne"/>
            <w:rFonts w:ascii="Garamond Premier Pro Caption" w:hAnsi="Garamond Premier Pro Caption" w:hint="default"/>
            <w:sz w:val="22"/>
            <w:szCs w:val="22"/>
            <w:rtl w:val="0"/>
            <w:lang w:val="sv-SE"/>
          </w:rPr>
          <w:delText>ö</w:delText>
        </w:r>
      </w:del>
      <w:del w:id="14827" w:date="2023-01-13T18:26:59Z" w:author="Jan Groh">
        <w:r>
          <w:rPr>
            <w:rStyle w:val="Ohne"/>
            <w:rFonts w:ascii="Garamond Premier Pro Caption" w:hAnsi="Garamond Premier Pro Caption"/>
            <w:sz w:val="22"/>
            <w:szCs w:val="22"/>
            <w:rtl w:val="0"/>
            <w:lang w:val="de-DE"/>
          </w:rPr>
          <w:delText>rt mit seiner Feder, was heilig und unantastbar geblieben. Au</w:delText>
        </w:r>
      </w:del>
      <w:del w:id="14828" w:date="2023-01-13T18:26:59Z" w:author="Jan Groh">
        <w:r>
          <w:rPr>
            <w:rStyle w:val="Ohne"/>
            <w:rFonts w:ascii="Garamond Premier Pro Caption" w:hAnsi="Garamond Premier Pro Caption" w:hint="default"/>
            <w:sz w:val="22"/>
            <w:szCs w:val="22"/>
            <w:rtl w:val="0"/>
            <w:lang w:val="de-DE"/>
          </w:rPr>
          <w:delText>ß</w:delText>
        </w:r>
      </w:del>
      <w:del w:id="14829" w:date="2023-01-13T18:26:59Z" w:author="Jan Groh">
        <w:r>
          <w:rPr>
            <w:rStyle w:val="Ohne"/>
            <w:rFonts w:ascii="Garamond Premier Pro Caption" w:hAnsi="Garamond Premier Pro Caption"/>
            <w:sz w:val="22"/>
            <w:szCs w:val="22"/>
            <w:rtl w:val="0"/>
            <w:lang w:val="de-DE"/>
          </w:rPr>
          <w:delText>erdem hat er auch Gro</w:delText>
        </w:r>
      </w:del>
      <w:del w:id="14830" w:date="2023-01-13T18:26:59Z" w:author="Jan Groh">
        <w:r>
          <w:rPr>
            <w:rStyle w:val="Ohne"/>
            <w:rFonts w:ascii="Garamond Premier Pro Caption" w:hAnsi="Garamond Premier Pro Caption" w:hint="default"/>
            <w:sz w:val="22"/>
            <w:szCs w:val="22"/>
            <w:rtl w:val="0"/>
            <w:lang w:val="de-DE"/>
          </w:rPr>
          <w:delText>ß</w:delText>
        </w:r>
      </w:del>
      <w:del w:id="14831" w:date="2023-01-13T18:26:59Z" w:author="Jan Groh">
        <w:r>
          <w:rPr>
            <w:rStyle w:val="Ohne"/>
            <w:rFonts w:ascii="Garamond Premier Pro Caption" w:hAnsi="Garamond Premier Pro Caption"/>
            <w:sz w:val="22"/>
            <w:szCs w:val="22"/>
            <w:rtl w:val="0"/>
            <w:lang w:val="de-DE"/>
          </w:rPr>
          <w:delText>herzogin Amalie und Luise ganz gem</w:delText>
        </w:r>
      </w:del>
      <w:del w:id="14832" w:date="2023-01-13T18:26:59Z" w:author="Jan Groh">
        <w:r>
          <w:rPr>
            <w:rStyle w:val="Ohne"/>
            <w:rFonts w:ascii="Garamond Premier Pro Caption" w:hAnsi="Garamond Premier Pro Caption" w:hint="default"/>
            <w:sz w:val="22"/>
            <w:szCs w:val="22"/>
            <w:rtl w:val="0"/>
          </w:rPr>
          <w:delText>ü</w:delText>
        </w:r>
      </w:del>
      <w:del w:id="14833" w:date="2023-01-13T18:26:59Z" w:author="Jan Groh">
        <w:r>
          <w:rPr>
            <w:rStyle w:val="Ohne"/>
            <w:rFonts w:ascii="Garamond Premier Pro Caption" w:hAnsi="Garamond Premier Pro Caption"/>
            <w:sz w:val="22"/>
            <w:szCs w:val="22"/>
            <w:rtl w:val="0"/>
            <w:lang w:val="de-DE"/>
          </w:rPr>
          <w:delText>tlich verwechselt, doch lassen wir das.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3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3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3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37" w:date="2023-01-13T18:26:59Z" w:author="Jan Groh"/>
          <w:rStyle w:val="Ohne"/>
          <w:rFonts w:ascii="Garamond Premier Pro Caption" w:cs="Garamond Premier Pro Caption" w:hAnsi="Garamond Premier Pro Caption" w:eastAsia="Garamond Premier Pro Caption"/>
          <w:sz w:val="22"/>
          <w:szCs w:val="22"/>
        </w:rPr>
      </w:pPr>
      <w:del w:id="14838" w:date="2023-01-05T23:32:00Z" w:author="Jan Groh">
        <w:r>
          <w:rPr>
            <w:rFonts w:ascii="Garamond Premier Pro Bold" w:hAnsi="Garamond Premier Pro Bold"/>
            <w:sz w:val="22"/>
            <w:szCs w:val="22"/>
            <w:rtl w:val="0"/>
          </w:rPr>
          <w:delText>1857</w:delText>
        </w:r>
      </w:del>
      <w:ins w:id="14839" w:date="2023-01-05T23:32:00Z" w:author="Jan Groh">
        <w:del w:id="14840" w:date="2023-01-13T18:26:59Z" w:author="Jan Groh">
          <w:r>
            <w:rPr>
              <w:rFonts w:ascii="Garamond Premier Pro Bold" w:hAnsi="Garamond Premier Pro Bold"/>
              <w:sz w:val="22"/>
              <w:szCs w:val="22"/>
              <w:rtl w:val="0"/>
              <w:lang w:val="de-DE"/>
            </w:rPr>
            <w:delText>60</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41" w:date="2023-01-13T18:26:59Z" w:author="Jan Groh"/>
          <w:rStyle w:val="Ohne"/>
          <w:rFonts w:ascii="Garamond Premier Pro Caption" w:cs="Garamond Premier Pro Caption" w:hAnsi="Garamond Premier Pro Caption" w:eastAsia="Garamond Premier Pro Caption"/>
          <w:sz w:val="22"/>
          <w:szCs w:val="22"/>
        </w:rPr>
      </w:pPr>
      <w:del w:id="14842" w:date="2023-01-13T18:26:59Z" w:author="Jan Groh">
        <w:r>
          <w:rPr>
            <w:rStyle w:val="Ohne"/>
            <w:rFonts w:ascii="Garamond Premier Pro Caption" w:hAnsi="Garamond Premier Pro Caption"/>
            <w:sz w:val="22"/>
            <w:szCs w:val="22"/>
            <w:rtl w:val="0"/>
            <w:lang w:val="de-DE"/>
          </w:rPr>
          <w:delText>(</w:delText>
        </w:r>
      </w:del>
      <w:del w:id="14843" w:date="2023-01-05T23:32:11Z" w:author="Jan Groh">
        <w:r>
          <w:rPr>
            <w:rStyle w:val="Ohne"/>
            <w:rFonts w:ascii="Garamond Premier Pro Caption" w:hAnsi="Garamond Premier Pro Caption"/>
            <w:sz w:val="22"/>
            <w:szCs w:val="22"/>
            <w:rtl w:val="0"/>
            <w:lang w:val="de-DE"/>
          </w:rPr>
          <w:delText>Ottilie 60-/61-j</w:delText>
        </w:r>
      </w:del>
      <w:del w:id="14844" w:date="2023-01-05T23:32:11Z" w:author="Jan Groh">
        <w:r>
          <w:rPr>
            <w:rStyle w:val="Ohne"/>
            <w:rFonts w:ascii="Garamond Premier Pro Caption" w:hAnsi="Garamond Premier Pro Caption" w:hint="default"/>
            <w:sz w:val="22"/>
            <w:szCs w:val="22"/>
            <w:rtl w:val="0"/>
            <w:lang w:val="de-DE"/>
          </w:rPr>
          <w:delText>ä</w:delText>
        </w:r>
      </w:del>
      <w:del w:id="14845" w:date="2023-01-05T23:32:11Z" w:author="Jan Groh">
        <w:r>
          <w:rPr>
            <w:rStyle w:val="Ohne"/>
            <w:rFonts w:ascii="Garamond Premier Pro Caption" w:hAnsi="Garamond Premier Pro Caption"/>
            <w:sz w:val="22"/>
            <w:szCs w:val="22"/>
            <w:rtl w:val="0"/>
            <w:lang w:val="de-DE"/>
          </w:rPr>
          <w:delText>hrig</w:delText>
        </w:r>
      </w:del>
      <w:ins w:id="14846" w:date="2023-01-05T23:32:15Z" w:author="Jan Groh">
        <w:del w:id="14847" w:date="2023-01-13T18:26:59Z" w:author="Jan Groh">
          <w:r>
            <w:rPr>
              <w:rStyle w:val="Ohne"/>
              <w:rFonts w:ascii="Garamond Premier Pro Caption" w:hAnsi="Garamond Premier Pro Caption"/>
              <w:sz w:val="22"/>
              <w:szCs w:val="22"/>
              <w:rtl w:val="0"/>
              <w:lang w:val="de-DE"/>
            </w:rPr>
            <w:delText>1856/57</w:delText>
          </w:r>
        </w:del>
      </w:ins>
      <w:del w:id="14848"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4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5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51" w:date="2023-01-13T18:26:59Z" w:author="Jan Groh"/>
          <w:rStyle w:val="Ohne"/>
          <w:rFonts w:ascii="Garamond Premier Pro Italic" w:cs="Garamond Premier Pro Italic" w:hAnsi="Garamond Premier Pro Italic" w:eastAsia="Garamond Premier Pro Italic"/>
          <w:sz w:val="22"/>
          <w:szCs w:val="22"/>
        </w:rPr>
      </w:pPr>
      <w:del w:id="14852" w:date="2023-01-13T18:26:59Z" w:author="Jan Groh">
        <w:r>
          <w:rPr>
            <w:rStyle w:val="Ohne"/>
            <w:rFonts w:ascii="Garamond Premier Pro Italic" w:hAnsi="Garamond Premier Pro Italic"/>
            <w:sz w:val="22"/>
            <w:szCs w:val="22"/>
            <w:rtl w:val="0"/>
            <w:lang w:val="de-DE"/>
          </w:rPr>
          <w:delText>Ottilie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53" w:date="2023-01-13T18:26:59Z" w:author="Jan Groh"/>
          <w:rStyle w:val="Ohne"/>
          <w:rFonts w:ascii="Garamond Premier Pro Italic" w:cs="Garamond Premier Pro Italic" w:hAnsi="Garamond Premier Pro Italic" w:eastAsia="Garamond Premier Pro Italic"/>
          <w:sz w:val="22"/>
          <w:szCs w:val="22"/>
        </w:rPr>
      </w:pPr>
      <w:del w:id="14854" w:date="2023-01-13T18:26:59Z" w:author="Jan Groh">
        <w:r>
          <w:rPr>
            <w:rStyle w:val="Ohne"/>
            <w:rFonts w:ascii="Garamond Premier Pro Italic" w:hAnsi="Garamond Premier Pro Italic"/>
            <w:sz w:val="22"/>
            <w:szCs w:val="22"/>
            <w:rtl w:val="0"/>
            <w:lang w:val="pt-PT"/>
          </w:rPr>
          <w:delText>[1857]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5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56" w:date="2023-01-13T18:26:59Z" w:author="Jan Groh"/>
          <w:rStyle w:val="Ohne"/>
          <w:rFonts w:ascii="Garamond Premier Pro Italic" w:cs="Garamond Premier Pro Italic" w:hAnsi="Garamond Premier Pro Italic" w:eastAsia="Garamond Premier Pro Italic"/>
          <w:sz w:val="22"/>
          <w:szCs w:val="22"/>
        </w:rPr>
      </w:pPr>
      <w:del w:id="14857" w:date="2023-01-13T18:26:59Z" w:author="Jan Groh">
        <w:r>
          <w:rPr>
            <w:rStyle w:val="Ohne"/>
            <w:rFonts w:ascii="Garamond Premier Pro Italic" w:hAnsi="Garamond Premier Pro Italic"/>
            <w:sz w:val="22"/>
            <w:szCs w:val="22"/>
            <w:rtl w:val="0"/>
            <w:lang w:val="de-DE"/>
          </w:rPr>
          <w:delText>Amor und der Engel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5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59" w:date="2023-01-13T18:26:59Z" w:author="Jan Groh"/>
          <w:rStyle w:val="Ohne"/>
          <w:rFonts w:ascii="Garamond Premier Pro Caption" w:cs="Garamond Premier Pro Caption" w:hAnsi="Garamond Premier Pro Caption" w:eastAsia="Garamond Premier Pro Caption"/>
          <w:sz w:val="22"/>
          <w:szCs w:val="22"/>
        </w:rPr>
      </w:pPr>
      <w:del w:id="14860" w:date="2023-01-13T18:26:59Z" w:author="Jan Groh">
        <w:r>
          <w:rPr>
            <w:rStyle w:val="Ohne"/>
            <w:rFonts w:ascii="Garamond Premier Pro Caption" w:hAnsi="Garamond Premier Pro Caption"/>
            <w:sz w:val="22"/>
            <w:szCs w:val="22"/>
            <w:rtl w:val="0"/>
            <w:lang w:val="de-DE"/>
          </w:rPr>
          <w:delText xml:space="preserve">Mein lieber Engel, erschrick Dich nicht,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61" w:date="2023-01-13T18:26:59Z" w:author="Jan Groh"/>
          <w:rStyle w:val="Ohne"/>
          <w:rFonts w:ascii="Garamond Premier Pro Caption" w:cs="Garamond Premier Pro Caption" w:hAnsi="Garamond Premier Pro Caption" w:eastAsia="Garamond Premier Pro Caption"/>
          <w:sz w:val="22"/>
          <w:szCs w:val="22"/>
        </w:rPr>
      </w:pPr>
      <w:del w:id="14862" w:date="2023-01-13T18:26:59Z" w:author="Jan Groh">
        <w:r>
          <w:rPr>
            <w:rStyle w:val="Ohne"/>
            <w:rFonts w:ascii="Garamond Premier Pro Caption" w:hAnsi="Garamond Premier Pro Caption"/>
            <w:sz w:val="22"/>
            <w:szCs w:val="22"/>
            <w:rtl w:val="0"/>
          </w:rPr>
          <w:delText>Da</w:delText>
        </w:r>
      </w:del>
      <w:del w:id="14863" w:date="2023-01-13T18:26:59Z" w:author="Jan Groh">
        <w:r>
          <w:rPr>
            <w:rStyle w:val="Ohne"/>
            <w:rFonts w:ascii="Garamond Premier Pro Caption" w:hAnsi="Garamond Premier Pro Caption" w:hint="default"/>
            <w:sz w:val="22"/>
            <w:szCs w:val="22"/>
            <w:rtl w:val="0"/>
            <w:lang w:val="de-DE"/>
          </w:rPr>
          <w:delText xml:space="preserve">ß </w:delText>
        </w:r>
      </w:del>
      <w:del w:id="14864" w:date="2023-01-13T18:26:59Z" w:author="Jan Groh">
        <w:r>
          <w:rPr>
            <w:rStyle w:val="Ohne"/>
            <w:rFonts w:ascii="Garamond Premier Pro Caption" w:hAnsi="Garamond Premier Pro Caption"/>
            <w:sz w:val="22"/>
            <w:szCs w:val="22"/>
            <w:rtl w:val="0"/>
            <w:lang w:val="de-DE"/>
          </w:rPr>
          <w:delText xml:space="preserve">sich Dir naht ein loser Wicht,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65" w:date="2023-01-13T18:26:59Z" w:author="Jan Groh"/>
          <w:rStyle w:val="Ohne"/>
          <w:rFonts w:ascii="Garamond Premier Pro Caption" w:cs="Garamond Premier Pro Caption" w:hAnsi="Garamond Premier Pro Caption" w:eastAsia="Garamond Premier Pro Caption"/>
          <w:sz w:val="22"/>
          <w:szCs w:val="22"/>
        </w:rPr>
      </w:pPr>
      <w:del w:id="14866" w:date="2023-01-13T18:26:59Z" w:author="Jan Groh">
        <w:r>
          <w:rPr>
            <w:rStyle w:val="Ohne"/>
            <w:rFonts w:ascii="Garamond Premier Pro Caption" w:hAnsi="Garamond Premier Pro Caption"/>
            <w:sz w:val="22"/>
            <w:szCs w:val="22"/>
            <w:rtl w:val="0"/>
            <w:lang w:val="de-DE"/>
          </w:rPr>
          <w:delText>Wir sind einander eng verwandt,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67" w:date="2023-01-13T18:26:59Z" w:author="Jan Groh"/>
          <w:rStyle w:val="Ohne"/>
          <w:rFonts w:ascii="Garamond Premier Pro Caption" w:cs="Garamond Premier Pro Caption" w:hAnsi="Garamond Premier Pro Caption" w:eastAsia="Garamond Premier Pro Caption"/>
          <w:sz w:val="22"/>
          <w:szCs w:val="22"/>
        </w:rPr>
      </w:pPr>
      <w:del w:id="14868" w:date="2023-01-13T18:26:59Z" w:author="Jan Groh">
        <w:r>
          <w:rPr>
            <w:rStyle w:val="Ohne"/>
            <w:rFonts w:ascii="Garamond Premier Pro Caption" w:hAnsi="Garamond Premier Pro Caption"/>
            <w:sz w:val="22"/>
            <w:szCs w:val="22"/>
            <w:rtl w:val="0"/>
            <w:lang w:val="de-DE"/>
          </w:rPr>
          <w:delText>Blieb</w:delText>
        </w:r>
      </w:del>
      <w:del w:id="14869" w:date="2023-01-13T18:26:59Z" w:author="Jan Groh">
        <w:r>
          <w:rPr>
            <w:rStyle w:val="Ohne"/>
            <w:rFonts w:ascii="Garamond Premier Pro Caption" w:hAnsi="Garamond Premier Pro Caption" w:hint="default"/>
            <w:sz w:val="22"/>
            <w:szCs w:val="22"/>
            <w:rtl w:val="1"/>
          </w:rPr>
          <w:delText>’</w:delText>
        </w:r>
      </w:del>
      <w:del w:id="14870" w:date="2023-01-13T18:26:59Z" w:author="Jan Groh">
        <w:r>
          <w:rPr>
            <w:rStyle w:val="Ohne"/>
            <w:rFonts w:ascii="Garamond Premier Pro Caption" w:hAnsi="Garamond Premier Pro Caption"/>
            <w:sz w:val="22"/>
            <w:szCs w:val="22"/>
            <w:rtl w:val="0"/>
            <w:lang w:val="de-DE"/>
          </w:rPr>
          <w:delText>s auch dem Menschen unbekannt.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71" w:date="2023-01-13T18:26:59Z" w:author="Jan Groh"/>
          <w:rStyle w:val="Ohne"/>
          <w:rFonts w:ascii="Garamond Premier Pro Caption" w:cs="Garamond Premier Pro Caption" w:hAnsi="Garamond Premier Pro Caption" w:eastAsia="Garamond Premier Pro Caption"/>
          <w:sz w:val="22"/>
          <w:szCs w:val="22"/>
        </w:rPr>
      </w:pPr>
      <w:del w:id="14872" w:date="2023-01-13T18:26:59Z" w:author="Jan Groh">
        <w:r>
          <w:rPr>
            <w:rStyle w:val="Ohne"/>
            <w:rFonts w:ascii="Garamond Premier Pro Caption" w:hAnsi="Garamond Premier Pro Caption"/>
            <w:sz w:val="22"/>
            <w:szCs w:val="22"/>
            <w:rtl w:val="0"/>
            <w:lang w:val="de-DE"/>
          </w:rPr>
          <w:delText xml:space="preserve">Sie nennen christlich Dich mit Recht,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73" w:date="2023-01-13T18:26:59Z" w:author="Jan Groh"/>
          <w:rStyle w:val="Ohne"/>
          <w:rFonts w:ascii="Garamond Premier Pro Caption" w:cs="Garamond Premier Pro Caption" w:hAnsi="Garamond Premier Pro Caption" w:eastAsia="Garamond Premier Pro Caption"/>
          <w:sz w:val="22"/>
          <w:szCs w:val="22"/>
        </w:rPr>
      </w:pPr>
      <w:del w:id="14874" w:date="2023-01-13T18:26:59Z" w:author="Jan Groh">
        <w:r>
          <w:rPr>
            <w:rStyle w:val="Ohne"/>
            <w:rFonts w:ascii="Garamond Premier Pro Caption" w:hAnsi="Garamond Premier Pro Caption"/>
            <w:sz w:val="22"/>
            <w:szCs w:val="22"/>
            <w:rtl w:val="0"/>
            <w:lang w:val="de-DE"/>
          </w:rPr>
          <w:delText xml:space="preserve">Ich bin ein Heide nur schlechtweg,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75" w:date="2023-01-13T18:26:59Z" w:author="Jan Groh"/>
          <w:rStyle w:val="Ohne"/>
          <w:rFonts w:ascii="Garamond Premier Pro Caption" w:cs="Garamond Premier Pro Caption" w:hAnsi="Garamond Premier Pro Caption" w:eastAsia="Garamond Premier Pro Caption"/>
          <w:sz w:val="22"/>
          <w:szCs w:val="22"/>
        </w:rPr>
      </w:pPr>
      <w:del w:id="14876" w:date="2023-01-13T18:26:59Z" w:author="Jan Groh">
        <w:r>
          <w:rPr>
            <w:rStyle w:val="Ohne"/>
            <w:rFonts w:ascii="Garamond Premier Pro Caption" w:hAnsi="Garamond Premier Pro Caption"/>
            <w:sz w:val="22"/>
            <w:szCs w:val="22"/>
            <w:rtl w:val="0"/>
            <w:lang w:val="de-DE"/>
          </w:rPr>
          <w:delText>Doch la</w:delText>
        </w:r>
      </w:del>
      <w:del w:id="14877" w:date="2023-01-13T18:26:59Z" w:author="Jan Groh">
        <w:r>
          <w:rPr>
            <w:rStyle w:val="Ohne"/>
            <w:rFonts w:ascii="Garamond Premier Pro Caption" w:hAnsi="Garamond Premier Pro Caption" w:hint="default"/>
            <w:sz w:val="22"/>
            <w:szCs w:val="22"/>
            <w:rtl w:val="0"/>
            <w:lang w:val="de-DE"/>
          </w:rPr>
          <w:delText xml:space="preserve">ß </w:delText>
        </w:r>
      </w:del>
      <w:del w:id="14878" w:date="2023-01-13T18:26:59Z" w:author="Jan Groh">
        <w:r>
          <w:rPr>
            <w:rStyle w:val="Ohne"/>
            <w:rFonts w:ascii="Garamond Premier Pro Caption" w:hAnsi="Garamond Premier Pro Caption"/>
            <w:sz w:val="22"/>
            <w:szCs w:val="22"/>
            <w:rtl w:val="0"/>
          </w:rPr>
          <w:delText>dar</w:delText>
        </w:r>
      </w:del>
      <w:del w:id="14879" w:date="2023-01-13T18:26:59Z" w:author="Jan Groh">
        <w:r>
          <w:rPr>
            <w:rStyle w:val="Ohne"/>
            <w:rFonts w:ascii="Garamond Premier Pro Caption" w:hAnsi="Garamond Premier Pro Caption" w:hint="default"/>
            <w:sz w:val="22"/>
            <w:szCs w:val="22"/>
            <w:rtl w:val="0"/>
          </w:rPr>
          <w:delText>ü</w:delText>
        </w:r>
      </w:del>
      <w:del w:id="14880" w:date="2023-01-13T18:26:59Z" w:author="Jan Groh">
        <w:r>
          <w:rPr>
            <w:rStyle w:val="Ohne"/>
            <w:rFonts w:ascii="Garamond Premier Pro Caption" w:hAnsi="Garamond Premier Pro Caption"/>
            <w:sz w:val="22"/>
            <w:szCs w:val="22"/>
            <w:rtl w:val="0"/>
            <w:lang w:val="de-DE"/>
          </w:rPr>
          <w:delText xml:space="preserve">ber uns nicht streiten,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81" w:date="2023-01-13T18:26:59Z" w:author="Jan Groh"/>
          <w:rStyle w:val="Ohne"/>
          <w:rFonts w:ascii="Garamond Premier Pro Caption" w:cs="Garamond Premier Pro Caption" w:hAnsi="Garamond Premier Pro Caption" w:eastAsia="Garamond Premier Pro Caption"/>
          <w:sz w:val="22"/>
          <w:szCs w:val="22"/>
        </w:rPr>
      </w:pPr>
      <w:del w:id="14882" w:date="2023-01-13T18:26:59Z" w:author="Jan Groh">
        <w:r>
          <w:rPr>
            <w:rStyle w:val="Ohne"/>
            <w:rFonts w:ascii="Garamond Premier Pro Caption" w:hAnsi="Garamond Premier Pro Caption"/>
            <w:sz w:val="22"/>
            <w:szCs w:val="22"/>
            <w:rtl w:val="0"/>
            <w:lang w:val="de-DE"/>
          </w:rPr>
          <w:delText>Ich will nur Licht dar</w:delText>
        </w:r>
      </w:del>
      <w:del w:id="14883" w:date="2023-01-13T18:26:59Z" w:author="Jan Groh">
        <w:r>
          <w:rPr>
            <w:rStyle w:val="Ohne"/>
            <w:rFonts w:ascii="Garamond Premier Pro Caption" w:hAnsi="Garamond Premier Pro Caption" w:hint="default"/>
            <w:sz w:val="22"/>
            <w:szCs w:val="22"/>
            <w:rtl w:val="0"/>
          </w:rPr>
          <w:delText>ü</w:delText>
        </w:r>
      </w:del>
      <w:del w:id="14884" w:date="2023-01-13T18:26:59Z" w:author="Jan Groh">
        <w:r>
          <w:rPr>
            <w:rStyle w:val="Ohne"/>
            <w:rFonts w:ascii="Garamond Premier Pro Caption" w:hAnsi="Garamond Premier Pro Caption"/>
            <w:sz w:val="22"/>
            <w:szCs w:val="22"/>
            <w:rtl w:val="0"/>
            <w:lang w:val="de-DE"/>
          </w:rPr>
          <w:delText xml:space="preserve">ber breiten,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85" w:date="2023-01-13T18:26:59Z" w:author="Jan Groh"/>
          <w:rStyle w:val="Ohne"/>
          <w:rFonts w:ascii="Garamond Premier Pro Caption" w:cs="Garamond Premier Pro Caption" w:hAnsi="Garamond Premier Pro Caption" w:eastAsia="Garamond Premier Pro Caption"/>
          <w:sz w:val="22"/>
          <w:szCs w:val="22"/>
        </w:rPr>
      </w:pPr>
      <w:del w:id="14886" w:date="2023-01-13T18:26:59Z" w:author="Jan Groh">
        <w:r>
          <w:rPr>
            <w:rStyle w:val="Ohne"/>
            <w:rFonts w:ascii="Garamond Premier Pro Caption" w:hAnsi="Garamond Premier Pro Caption"/>
            <w:sz w:val="22"/>
            <w:szCs w:val="22"/>
            <w:rtl w:val="0"/>
            <w:lang w:val="de-DE"/>
          </w:rPr>
          <w:delText xml:space="preserve">Damit man deutlich kann erkennen,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1417"/>
        <w:rPr>
          <w:del w:id="14887" w:date="2023-01-13T18:26:59Z" w:author="Jan Groh"/>
          <w:rStyle w:val="Ohne"/>
          <w:rFonts w:ascii="Garamond Premier Pro Caption" w:cs="Garamond Premier Pro Caption" w:hAnsi="Garamond Premier Pro Caption" w:eastAsia="Garamond Premier Pro Caption"/>
          <w:sz w:val="22"/>
          <w:szCs w:val="22"/>
        </w:rPr>
      </w:pPr>
      <w:del w:id="14888" w:date="2023-01-13T18:26:59Z" w:author="Jan Groh">
        <w:r>
          <w:rPr>
            <w:rStyle w:val="Ohne"/>
            <w:rFonts w:ascii="Garamond Premier Pro Caption" w:hAnsi="Garamond Premier Pro Caption"/>
            <w:sz w:val="22"/>
            <w:szCs w:val="22"/>
            <w:rtl w:val="0"/>
          </w:rPr>
          <w:delText>Da</w:delText>
        </w:r>
      </w:del>
      <w:del w:id="14889" w:date="2023-01-13T18:26:59Z" w:author="Jan Groh">
        <w:r>
          <w:rPr>
            <w:rStyle w:val="Ohne"/>
            <w:rFonts w:ascii="Garamond Premier Pro Caption" w:hAnsi="Garamond Premier Pro Caption" w:hint="default"/>
            <w:sz w:val="22"/>
            <w:szCs w:val="22"/>
            <w:rtl w:val="0"/>
            <w:lang w:val="de-DE"/>
          </w:rPr>
          <w:delText xml:space="preserve">ß </w:delText>
        </w:r>
      </w:del>
      <w:del w:id="14890" w:date="2023-01-13T18:26:59Z" w:author="Jan Groh">
        <w:r>
          <w:rPr>
            <w:rStyle w:val="Ohne"/>
            <w:rFonts w:ascii="Garamond Premier Pro Caption" w:hAnsi="Garamond Premier Pro Caption"/>
            <w:sz w:val="22"/>
            <w:szCs w:val="22"/>
            <w:rtl w:val="0"/>
            <w:lang w:val="de-DE"/>
          </w:rPr>
          <w:delText>wir uns sollten Br</w:delText>
        </w:r>
      </w:del>
      <w:del w:id="14891" w:date="2023-01-13T18:26:59Z" w:author="Jan Groh">
        <w:r>
          <w:rPr>
            <w:rStyle w:val="Ohne"/>
            <w:rFonts w:ascii="Garamond Premier Pro Caption" w:hAnsi="Garamond Premier Pro Caption" w:hint="default"/>
            <w:sz w:val="22"/>
            <w:szCs w:val="22"/>
            <w:rtl w:val="0"/>
          </w:rPr>
          <w:delText>ü</w:delText>
        </w:r>
      </w:del>
      <w:del w:id="14892" w:date="2023-01-13T18:26:59Z" w:author="Jan Groh">
        <w:r>
          <w:rPr>
            <w:rStyle w:val="Ohne"/>
            <w:rFonts w:ascii="Garamond Premier Pro Caption" w:hAnsi="Garamond Premier Pro Caption"/>
            <w:sz w:val="22"/>
            <w:szCs w:val="22"/>
            <w:rtl w:val="0"/>
            <w:lang w:val="de-DE"/>
          </w:rPr>
          <w:delText>der nennen.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9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9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95" w:date="2023-01-13T18:26:59Z" w:author="Jan Groh"/>
          <w:rStyle w:val="Ohne"/>
          <w:rFonts w:ascii="Garamond Premier Pro Italic" w:cs="Garamond Premier Pro Italic" w:hAnsi="Garamond Premier Pro Italic" w:eastAsia="Garamond Premier Pro Italic"/>
          <w:sz w:val="22"/>
          <w:szCs w:val="22"/>
        </w:rPr>
      </w:pPr>
      <w:del w:id="14896" w:date="2023-01-13T18:26:59Z" w:author="Jan Groh">
        <w:r>
          <w:rPr>
            <w:rStyle w:val="Ohne"/>
            <w:rFonts w:ascii="Garamond Premier Pro Italic" w:hAnsi="Garamond Premier Pro Italic"/>
            <w:sz w:val="22"/>
            <w:szCs w:val="22"/>
            <w:rtl w:val="0"/>
            <w:lang w:val="en-US"/>
          </w:rPr>
          <w:delText>Ottilie an Walther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97" w:date="2023-01-13T18:26:59Z" w:author="Jan Groh"/>
          <w:rStyle w:val="Ohne"/>
          <w:rFonts w:ascii="Garamond Premier Pro Italic" w:cs="Garamond Premier Pro Italic" w:hAnsi="Garamond Premier Pro Italic" w:eastAsia="Garamond Premier Pro Italic"/>
          <w:sz w:val="22"/>
          <w:szCs w:val="22"/>
        </w:rPr>
      </w:pPr>
      <w:del w:id="14898" w:date="2023-01-13T18:26:59Z" w:author="Jan Groh">
        <w:r>
          <w:rPr>
            <w:rStyle w:val="Ohne"/>
            <w:rFonts w:ascii="Garamond Premier Pro Italic" w:hAnsi="Garamond Premier Pro Italic"/>
            <w:sz w:val="22"/>
            <w:szCs w:val="22"/>
            <w:rtl w:val="0"/>
            <w:lang w:val="de-DE"/>
          </w:rPr>
          <w:delText>Dresden, 15. Februar 1857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899" w:date="2023-01-13T18:26:59Z" w:author="Jan Groh"/>
          <w:rStyle w:val="Ohne"/>
          <w:rFonts w:ascii="Garamond Premier Pro Caption" w:cs="Garamond Premier Pro Caption" w:hAnsi="Garamond Premier Pro Caption" w:eastAsia="Garamond Premier Pro Caption"/>
          <w:sz w:val="22"/>
          <w:szCs w:val="22"/>
        </w:rPr>
      </w:pPr>
      <w:del w:id="14900" w:date="2023-01-13T18:26:59Z" w:author="Jan Groh">
        <w:r>
          <w:rPr>
            <w:rStyle w:val="Ohne"/>
            <w:rFonts w:ascii="Garamond Premier Pro Caption" w:hAnsi="Garamond Premier Pro Caption"/>
            <w:sz w:val="22"/>
            <w:szCs w:val="22"/>
            <w:rtl w:val="0"/>
            <w:lang w:val="de-DE"/>
          </w:rPr>
          <w:delText>Ich freue mich herzlich, da</w:delText>
        </w:r>
      </w:del>
      <w:del w:id="14901" w:date="2023-01-13T18:26:59Z" w:author="Jan Groh">
        <w:r>
          <w:rPr>
            <w:rStyle w:val="Ohne"/>
            <w:rFonts w:ascii="Garamond Premier Pro Caption" w:hAnsi="Garamond Premier Pro Caption" w:hint="default"/>
            <w:sz w:val="22"/>
            <w:szCs w:val="22"/>
            <w:rtl w:val="0"/>
            <w:lang w:val="de-DE"/>
          </w:rPr>
          <w:delText xml:space="preserve">ß </w:delText>
        </w:r>
      </w:del>
      <w:del w:id="14902" w:date="2023-01-13T18:26:59Z" w:author="Jan Groh">
        <w:r>
          <w:rPr>
            <w:rStyle w:val="Ohne"/>
            <w:rFonts w:ascii="Garamond Premier Pro Caption" w:hAnsi="Garamond Premier Pro Caption"/>
            <w:sz w:val="22"/>
            <w:szCs w:val="22"/>
            <w:rtl w:val="0"/>
            <w:lang w:val="de-DE"/>
          </w:rPr>
          <w:delText>der Gro</w:delText>
        </w:r>
      </w:del>
      <w:del w:id="14903" w:date="2023-01-13T18:26:59Z" w:author="Jan Groh">
        <w:r>
          <w:rPr>
            <w:rStyle w:val="Ohne"/>
            <w:rFonts w:ascii="Garamond Premier Pro Caption" w:hAnsi="Garamond Premier Pro Caption" w:hint="default"/>
            <w:sz w:val="22"/>
            <w:szCs w:val="22"/>
            <w:rtl w:val="0"/>
            <w:lang w:val="de-DE"/>
          </w:rPr>
          <w:delText>ß</w:delText>
        </w:r>
      </w:del>
      <w:del w:id="14904" w:date="2023-01-13T18:26:59Z" w:author="Jan Groh">
        <w:r>
          <w:rPr>
            <w:rStyle w:val="Ohne"/>
            <w:rFonts w:ascii="Garamond Premier Pro Caption" w:hAnsi="Garamond Premier Pro Caption"/>
            <w:sz w:val="22"/>
            <w:szCs w:val="22"/>
            <w:rtl w:val="0"/>
            <w:lang w:val="de-DE"/>
          </w:rPr>
          <w:delText>herzog, wie ich allgemein geh</w:delText>
        </w:r>
      </w:del>
      <w:del w:id="14905" w:date="2023-01-13T18:26:59Z" w:author="Jan Groh">
        <w:r>
          <w:rPr>
            <w:rStyle w:val="Ohne"/>
            <w:rFonts w:ascii="Garamond Premier Pro Caption" w:hAnsi="Garamond Premier Pro Caption" w:hint="default"/>
            <w:sz w:val="22"/>
            <w:szCs w:val="22"/>
            <w:rtl w:val="0"/>
            <w:lang w:val="sv-SE"/>
          </w:rPr>
          <w:delText>ö</w:delText>
        </w:r>
      </w:del>
      <w:del w:id="14906" w:date="2023-01-13T18:26:59Z" w:author="Jan Groh">
        <w:r>
          <w:rPr>
            <w:rStyle w:val="Ohne"/>
            <w:rFonts w:ascii="Garamond Premier Pro Caption" w:hAnsi="Garamond Premier Pro Caption"/>
            <w:sz w:val="22"/>
            <w:szCs w:val="22"/>
            <w:rtl w:val="0"/>
            <w:lang w:val="de-DE"/>
          </w:rPr>
          <w:delText>rt, Dich immer mehr und mehr zu sch</w:delText>
        </w:r>
      </w:del>
      <w:del w:id="14907" w:date="2023-01-13T18:26:59Z" w:author="Jan Groh">
        <w:r>
          <w:rPr>
            <w:rStyle w:val="Ohne"/>
            <w:rFonts w:ascii="Garamond Premier Pro Caption" w:hAnsi="Garamond Premier Pro Caption" w:hint="default"/>
            <w:sz w:val="22"/>
            <w:szCs w:val="22"/>
            <w:rtl w:val="0"/>
          </w:rPr>
          <w:delText>ä</w:delText>
        </w:r>
      </w:del>
      <w:del w:id="14908" w:date="2023-01-13T18:26:59Z" w:author="Jan Groh">
        <w:r>
          <w:rPr>
            <w:rStyle w:val="Ohne"/>
            <w:rFonts w:ascii="Garamond Premier Pro Caption" w:hAnsi="Garamond Premier Pro Caption"/>
            <w:sz w:val="22"/>
            <w:szCs w:val="22"/>
            <w:rtl w:val="0"/>
            <w:lang w:val="de-DE"/>
          </w:rPr>
          <w:delText>tzen scheint. Ich freue mich f</w:delText>
        </w:r>
      </w:del>
      <w:del w:id="14909" w:date="2023-01-13T18:26:59Z" w:author="Jan Groh">
        <w:r>
          <w:rPr>
            <w:rStyle w:val="Ohne"/>
            <w:rFonts w:ascii="Garamond Premier Pro Caption" w:hAnsi="Garamond Premier Pro Caption" w:hint="default"/>
            <w:sz w:val="22"/>
            <w:szCs w:val="22"/>
            <w:rtl w:val="0"/>
          </w:rPr>
          <w:delText>ü</w:delText>
        </w:r>
      </w:del>
      <w:del w:id="14910" w:date="2023-01-13T18:26:59Z" w:author="Jan Groh">
        <w:r>
          <w:rPr>
            <w:rStyle w:val="Ohne"/>
            <w:rFonts w:ascii="Garamond Premier Pro Caption" w:hAnsi="Garamond Premier Pro Caption"/>
            <w:sz w:val="22"/>
            <w:szCs w:val="22"/>
            <w:rtl w:val="0"/>
            <w:lang w:val="de-DE"/>
          </w:rPr>
          <w:delText>r Dich, weil Dir Liebe, Vertrauen und N</w:delText>
        </w:r>
      </w:del>
      <w:del w:id="14911" w:date="2023-01-13T18:26:59Z" w:author="Jan Groh">
        <w:r>
          <w:rPr>
            <w:rStyle w:val="Ohne"/>
            <w:rFonts w:ascii="Garamond Premier Pro Caption" w:hAnsi="Garamond Premier Pro Caption" w:hint="default"/>
            <w:sz w:val="22"/>
            <w:szCs w:val="22"/>
            <w:rtl w:val="0"/>
          </w:rPr>
          <w:delText>ü</w:delText>
        </w:r>
      </w:del>
      <w:del w:id="14912" w:date="2023-01-13T18:26:59Z" w:author="Jan Groh">
        <w:r>
          <w:rPr>
            <w:rStyle w:val="Ohne"/>
            <w:rFonts w:ascii="Garamond Premier Pro Caption" w:hAnsi="Garamond Premier Pro Caption"/>
            <w:sz w:val="22"/>
            <w:szCs w:val="22"/>
            <w:rtl w:val="0"/>
            <w:lang w:val="de-DE"/>
          </w:rPr>
          <w:delText>tzlichkeit wohltun werden, trotz der Opfer, die es Dir auferlegt, aber ich freue mich auch f</w:delText>
        </w:r>
      </w:del>
      <w:del w:id="14913" w:date="2023-01-13T18:26:59Z" w:author="Jan Groh">
        <w:r>
          <w:rPr>
            <w:rStyle w:val="Ohne"/>
            <w:rFonts w:ascii="Garamond Premier Pro Caption" w:hAnsi="Garamond Premier Pro Caption" w:hint="default"/>
            <w:sz w:val="22"/>
            <w:szCs w:val="22"/>
            <w:rtl w:val="0"/>
          </w:rPr>
          <w:delText>ü</w:delText>
        </w:r>
      </w:del>
      <w:del w:id="14914" w:date="2023-01-13T18:26:59Z" w:author="Jan Groh">
        <w:r>
          <w:rPr>
            <w:rStyle w:val="Ohne"/>
            <w:rFonts w:ascii="Garamond Premier Pro Caption" w:hAnsi="Garamond Premier Pro Caption"/>
            <w:sz w:val="22"/>
            <w:szCs w:val="22"/>
            <w:rtl w:val="0"/>
            <w:lang w:val="de-DE"/>
          </w:rPr>
          <w:delText>r den Gro</w:delText>
        </w:r>
      </w:del>
      <w:del w:id="14915" w:date="2023-01-13T18:26:59Z" w:author="Jan Groh">
        <w:r>
          <w:rPr>
            <w:rStyle w:val="Ohne"/>
            <w:rFonts w:ascii="Garamond Premier Pro Caption" w:hAnsi="Garamond Premier Pro Caption" w:hint="default"/>
            <w:sz w:val="22"/>
            <w:szCs w:val="22"/>
            <w:rtl w:val="0"/>
            <w:lang w:val="de-DE"/>
          </w:rPr>
          <w:delText>ß</w:delText>
        </w:r>
      </w:del>
      <w:del w:id="14916" w:date="2023-01-13T18:26:59Z" w:author="Jan Groh">
        <w:r>
          <w:rPr>
            <w:rStyle w:val="Ohne"/>
            <w:rFonts w:ascii="Garamond Premier Pro Caption" w:hAnsi="Garamond Premier Pro Caption"/>
            <w:sz w:val="22"/>
            <w:szCs w:val="22"/>
            <w:rtl w:val="0"/>
            <w:lang w:val="de-DE"/>
          </w:rPr>
          <w:delText>herzog, denn Du kannst ihm von wirklichem Nutzen sein, zumal mit Deiner Gewissenhaftigkeit. Solche Menschen brauchen die F</w:delText>
        </w:r>
      </w:del>
      <w:del w:id="14917" w:date="2023-01-13T18:26:59Z" w:author="Jan Groh">
        <w:r>
          <w:rPr>
            <w:rStyle w:val="Ohne"/>
            <w:rFonts w:ascii="Garamond Premier Pro Caption" w:hAnsi="Garamond Premier Pro Caption" w:hint="default"/>
            <w:sz w:val="22"/>
            <w:szCs w:val="22"/>
            <w:rtl w:val="0"/>
          </w:rPr>
          <w:delText>ü</w:delText>
        </w:r>
      </w:del>
      <w:del w:id="14918" w:date="2023-01-13T18:26:59Z" w:author="Jan Groh">
        <w:r>
          <w:rPr>
            <w:rStyle w:val="Ohne"/>
            <w:rFonts w:ascii="Garamond Premier Pro Caption" w:hAnsi="Garamond Premier Pro Caption"/>
            <w:sz w:val="22"/>
            <w:szCs w:val="22"/>
            <w:rtl w:val="0"/>
            <w:lang w:val="de-DE"/>
          </w:rPr>
          <w:delText>rsten! Wenn Du auch nur einen Baum in seine Seele pflanzest, der Schatten einem guten Entschlu</w:delText>
        </w:r>
      </w:del>
      <w:del w:id="14919" w:date="2023-01-13T18:26:59Z" w:author="Jan Groh">
        <w:r>
          <w:rPr>
            <w:rStyle w:val="Ohne"/>
            <w:rFonts w:ascii="Garamond Premier Pro Caption" w:hAnsi="Garamond Premier Pro Caption" w:hint="default"/>
            <w:sz w:val="22"/>
            <w:szCs w:val="22"/>
            <w:rtl w:val="0"/>
            <w:lang w:val="de-DE"/>
          </w:rPr>
          <w:delText xml:space="preserve">ß </w:delText>
        </w:r>
      </w:del>
      <w:del w:id="14920" w:date="2023-01-13T18:26:59Z" w:author="Jan Groh">
        <w:r>
          <w:rPr>
            <w:rStyle w:val="Ohne"/>
            <w:rFonts w:ascii="Garamond Premier Pro Caption" w:hAnsi="Garamond Premier Pro Caption"/>
            <w:sz w:val="22"/>
            <w:szCs w:val="22"/>
            <w:rtl w:val="0"/>
            <w:lang w:val="de-DE"/>
          </w:rPr>
          <w:delText>gibt, wenn auch nur ein Mensch Gerechtigkeit findet, dem sie vielleicht versagt war, so ist das schon genug!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2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2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23" w:date="2023-01-13T18:26:59Z" w:author="Jan Groh"/>
          <w:rStyle w:val="Ohne"/>
          <w:rFonts w:ascii="Garamond Premier Pro Italic" w:cs="Garamond Premier Pro Italic" w:hAnsi="Garamond Premier Pro Italic" w:eastAsia="Garamond Premier Pro Italic"/>
          <w:sz w:val="22"/>
          <w:szCs w:val="22"/>
        </w:rPr>
      </w:pPr>
      <w:del w:id="14924"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25" w:date="2023-01-13T18:26:59Z" w:author="Jan Groh"/>
          <w:rStyle w:val="Ohne"/>
          <w:rFonts w:ascii="Garamond Premier Pro Italic" w:cs="Garamond Premier Pro Italic" w:hAnsi="Garamond Premier Pro Italic" w:eastAsia="Garamond Premier Pro Italic"/>
          <w:sz w:val="22"/>
          <w:szCs w:val="22"/>
        </w:rPr>
      </w:pPr>
      <w:del w:id="14926" w:date="2023-01-13T18:26:59Z" w:author="Jan Groh">
        <w:r>
          <w:rPr>
            <w:rStyle w:val="Ohne"/>
            <w:rFonts w:ascii="Garamond Premier Pro Italic" w:hAnsi="Garamond Premier Pro Italic"/>
            <w:sz w:val="22"/>
            <w:szCs w:val="22"/>
            <w:rtl w:val="0"/>
            <w:lang w:val="de-DE"/>
          </w:rPr>
          <w:delText>Dresden, den 26. Februar 1857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27" w:date="2023-01-13T18:26:59Z" w:author="Jan Groh"/>
          <w:rStyle w:val="Ohne"/>
          <w:rFonts w:ascii="Garamond Premier Pro Caption" w:cs="Garamond Premier Pro Caption" w:hAnsi="Garamond Premier Pro Caption" w:eastAsia="Garamond Premier Pro Caption"/>
          <w:sz w:val="22"/>
          <w:szCs w:val="22"/>
        </w:rPr>
      </w:pPr>
      <w:del w:id="14928" w:date="2023-01-13T18:26:59Z" w:author="Jan Groh">
        <w:r>
          <w:rPr>
            <w:rStyle w:val="Ohne"/>
            <w:rFonts w:ascii="Garamond Premier Pro Caption" w:hAnsi="Garamond Premier Pro Caption"/>
            <w:sz w:val="22"/>
            <w:szCs w:val="22"/>
            <w:rtl w:val="0"/>
            <w:lang w:val="de-DE"/>
          </w:rPr>
          <w:delText>Lieber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29" w:date="2023-01-13T18:26:59Z" w:author="Jan Groh"/>
          <w:rStyle w:val="Ohne"/>
          <w:rFonts w:ascii="Garamond Premier Pro Caption" w:cs="Garamond Premier Pro Caption" w:hAnsi="Garamond Premier Pro Caption" w:eastAsia="Garamond Premier Pro Caption"/>
          <w:sz w:val="22"/>
          <w:szCs w:val="22"/>
        </w:rPr>
      </w:pPr>
      <w:del w:id="14930" w:date="2023-01-13T18:26:59Z" w:author="Jan Groh">
        <w:r>
          <w:rPr>
            <w:rStyle w:val="Ohne"/>
            <w:rFonts w:ascii="Garamond Premier Pro Caption" w:hAnsi="Garamond Premier Pro Caption"/>
            <w:sz w:val="22"/>
            <w:szCs w:val="22"/>
            <w:rtl w:val="0"/>
            <w:lang w:val="de-DE"/>
          </w:rPr>
          <w:delText>Von Ihnen einen Brief zu bekommen scheint mir nur m</w:delText>
        </w:r>
      </w:del>
      <w:del w:id="14931" w:date="2023-01-13T18:26:59Z" w:author="Jan Groh">
        <w:r>
          <w:rPr>
            <w:rStyle w:val="Ohne"/>
            <w:rFonts w:ascii="Garamond Premier Pro Caption" w:hAnsi="Garamond Premier Pro Caption" w:hint="default"/>
            <w:sz w:val="22"/>
            <w:szCs w:val="22"/>
            <w:rtl w:val="0"/>
            <w:lang w:val="sv-SE"/>
          </w:rPr>
          <w:delText>ö</w:delText>
        </w:r>
      </w:del>
      <w:del w:id="14932" w:date="2023-01-13T18:26:59Z" w:author="Jan Groh">
        <w:r>
          <w:rPr>
            <w:rStyle w:val="Ohne"/>
            <w:rFonts w:ascii="Garamond Premier Pro Caption" w:hAnsi="Garamond Premier Pro Caption"/>
            <w:sz w:val="22"/>
            <w:szCs w:val="22"/>
            <w:rtl w:val="0"/>
            <w:lang w:val="de-DE"/>
          </w:rPr>
          <w:delText>glich, wenn man Sie um Geld plagt; so w</w:delText>
        </w:r>
      </w:del>
      <w:del w:id="14933" w:date="2023-01-13T18:26:59Z" w:author="Jan Groh">
        <w:r>
          <w:rPr>
            <w:rStyle w:val="Ohne"/>
            <w:rFonts w:ascii="Garamond Premier Pro Caption" w:hAnsi="Garamond Premier Pro Caption" w:hint="default"/>
            <w:sz w:val="22"/>
            <w:szCs w:val="22"/>
            <w:rtl w:val="0"/>
          </w:rPr>
          <w:delText>ü</w:delText>
        </w:r>
      </w:del>
      <w:del w:id="14934" w:date="2023-01-13T18:26:59Z" w:author="Jan Groh">
        <w:r>
          <w:rPr>
            <w:rStyle w:val="Ohne"/>
            <w:rFonts w:ascii="Garamond Premier Pro Caption" w:hAnsi="Garamond Premier Pro Caption"/>
            <w:sz w:val="22"/>
            <w:szCs w:val="22"/>
            <w:rtl w:val="0"/>
            <w:lang w:val="de-DE"/>
          </w:rPr>
          <w:delText>rde ich also, selbst wenn ich keins brauchte, was mir freilich ein so fabelhafter Zustand erscheint, da</w:delText>
        </w:r>
      </w:del>
      <w:del w:id="14935" w:date="2023-01-13T18:26:59Z" w:author="Jan Groh">
        <w:r>
          <w:rPr>
            <w:rStyle w:val="Ohne"/>
            <w:rFonts w:ascii="Garamond Premier Pro Caption" w:hAnsi="Garamond Premier Pro Caption" w:hint="default"/>
            <w:sz w:val="22"/>
            <w:szCs w:val="22"/>
            <w:rtl w:val="0"/>
            <w:lang w:val="de-DE"/>
          </w:rPr>
          <w:delText xml:space="preserve">ß </w:delText>
        </w:r>
      </w:del>
      <w:del w:id="14936" w:date="2023-01-13T18:26:59Z" w:author="Jan Groh">
        <w:r>
          <w:rPr>
            <w:rStyle w:val="Ohne"/>
            <w:rFonts w:ascii="Garamond Premier Pro Caption" w:hAnsi="Garamond Premier Pro Caption"/>
            <w:sz w:val="22"/>
            <w:szCs w:val="22"/>
            <w:rtl w:val="0"/>
            <w:lang w:val="de-DE"/>
          </w:rPr>
          <w:delText>meine Phantasie nicht so weit reicht, Sie doch um welches bitten, wenn ich es auch nicht brauchte, um von Ihnen zu h</w:delText>
        </w:r>
      </w:del>
      <w:del w:id="14937" w:date="2023-01-13T18:26:59Z" w:author="Jan Groh">
        <w:r>
          <w:rPr>
            <w:rStyle w:val="Ohne"/>
            <w:rFonts w:ascii="Garamond Premier Pro Caption" w:hAnsi="Garamond Premier Pro Caption" w:hint="default"/>
            <w:sz w:val="22"/>
            <w:szCs w:val="22"/>
            <w:rtl w:val="0"/>
            <w:lang w:val="sv-SE"/>
          </w:rPr>
          <w:delText>ö</w:delText>
        </w:r>
      </w:del>
      <w:del w:id="14938" w:date="2023-01-13T18:26:59Z" w:author="Jan Groh">
        <w:r>
          <w:rPr>
            <w:rStyle w:val="Ohne"/>
            <w:rFonts w:ascii="Garamond Premier Pro Caption" w:hAnsi="Garamond Premier Pro Caption"/>
            <w:sz w:val="22"/>
            <w:szCs w:val="22"/>
            <w:rtl w:val="0"/>
            <w:lang w:val="de-DE"/>
          </w:rPr>
          <w:delText>ren. Ich schrieb Ihnen, da</w:delText>
        </w:r>
      </w:del>
      <w:del w:id="14939" w:date="2023-01-13T18:26:59Z" w:author="Jan Groh">
        <w:r>
          <w:rPr>
            <w:rStyle w:val="Ohne"/>
            <w:rFonts w:ascii="Garamond Premier Pro Caption" w:hAnsi="Garamond Premier Pro Caption" w:hint="default"/>
            <w:sz w:val="22"/>
            <w:szCs w:val="22"/>
            <w:rtl w:val="0"/>
            <w:lang w:val="de-DE"/>
          </w:rPr>
          <w:delText xml:space="preserve">ß </w:delText>
        </w:r>
      </w:del>
      <w:del w:id="14940" w:date="2023-01-13T18:26:59Z" w:author="Jan Groh">
        <w:r>
          <w:rPr>
            <w:rStyle w:val="Ohne"/>
            <w:rFonts w:ascii="Garamond Premier Pro Caption" w:hAnsi="Garamond Premier Pro Caption"/>
            <w:sz w:val="22"/>
            <w:szCs w:val="22"/>
            <w:rtl w:val="0"/>
            <w:lang w:val="de-DE"/>
          </w:rPr>
          <w:delText>meine Ausgaben bis Ostern nicht gedeckt sind, und eine Gesellschaft, die ich bis Sonntag beabsichtige, will</w:delText>
        </w:r>
      </w:del>
      <w:del w:id="14941" w:date="2023-01-13T18:26:59Z" w:author="Jan Groh">
        <w:r>
          <w:rPr>
            <w:rStyle w:val="Ohne"/>
            <w:rFonts w:ascii="Garamond Premier Pro Caption" w:hAnsi="Garamond Premier Pro Caption" w:hint="default"/>
            <w:sz w:val="22"/>
            <w:szCs w:val="22"/>
            <w:rtl w:val="1"/>
          </w:rPr>
          <w:delText>’</w:delText>
        </w:r>
      </w:del>
      <w:del w:id="14942" w:date="2023-01-13T18:26:59Z" w:author="Jan Groh">
        <w:r>
          <w:rPr>
            <w:rStyle w:val="Ohne"/>
            <w:rFonts w:ascii="Garamond Premier Pro Caption" w:hAnsi="Garamond Premier Pro Caption"/>
            <w:sz w:val="22"/>
            <w:szCs w:val="22"/>
            <w:rtl w:val="0"/>
          </w:rPr>
          <w:delText>s Gott, da</w:delText>
        </w:r>
      </w:del>
      <w:del w:id="14943" w:date="2023-01-13T18:26:59Z" w:author="Jan Groh">
        <w:r>
          <w:rPr>
            <w:rStyle w:val="Ohne"/>
            <w:rFonts w:ascii="Garamond Premier Pro Caption" w:hAnsi="Garamond Premier Pro Caption" w:hint="default"/>
            <w:sz w:val="22"/>
            <w:szCs w:val="22"/>
            <w:rtl w:val="0"/>
            <w:lang w:val="de-DE"/>
          </w:rPr>
          <w:delText xml:space="preserve">ß </w:delText>
        </w:r>
      </w:del>
      <w:del w:id="14944" w:date="2023-01-13T18:26:59Z" w:author="Jan Groh">
        <w:r>
          <w:rPr>
            <w:rStyle w:val="Ohne"/>
            <w:rFonts w:ascii="Garamond Premier Pro Caption" w:hAnsi="Garamond Premier Pro Caption"/>
            <w:sz w:val="22"/>
            <w:szCs w:val="22"/>
            <w:rtl w:val="0"/>
            <w:lang w:val="de-DE"/>
          </w:rPr>
          <w:delText>ich gesund bin, zu geben, wird die L</w:delText>
        </w:r>
      </w:del>
      <w:del w:id="14945" w:date="2023-01-13T18:26:59Z" w:author="Jan Groh">
        <w:r>
          <w:rPr>
            <w:rStyle w:val="Ohne"/>
            <w:rFonts w:ascii="Garamond Premier Pro Caption" w:hAnsi="Garamond Premier Pro Caption" w:hint="default"/>
            <w:sz w:val="22"/>
            <w:szCs w:val="22"/>
            <w:rtl w:val="0"/>
          </w:rPr>
          <w:delText>ü</w:delText>
        </w:r>
      </w:del>
      <w:del w:id="14946" w:date="2023-01-13T18:26:59Z" w:author="Jan Groh">
        <w:r>
          <w:rPr>
            <w:rStyle w:val="Ohne"/>
            <w:rFonts w:ascii="Garamond Premier Pro Caption" w:hAnsi="Garamond Premier Pro Caption"/>
            <w:sz w:val="22"/>
            <w:szCs w:val="22"/>
            <w:rtl w:val="0"/>
            <w:lang w:val="de-DE"/>
          </w:rPr>
          <w:delText>cke noch gr</w:delText>
        </w:r>
      </w:del>
      <w:del w:id="14947" w:date="2023-01-13T18:26:59Z" w:author="Jan Groh">
        <w:r>
          <w:rPr>
            <w:rStyle w:val="Ohne"/>
            <w:rFonts w:ascii="Garamond Premier Pro Caption" w:hAnsi="Garamond Premier Pro Caption" w:hint="default"/>
            <w:sz w:val="22"/>
            <w:szCs w:val="22"/>
            <w:rtl w:val="0"/>
            <w:lang w:val="de-DE"/>
          </w:rPr>
          <w:delText>öß</w:delText>
        </w:r>
      </w:del>
      <w:del w:id="14948" w:date="2023-01-13T18:26:59Z" w:author="Jan Groh">
        <w:r>
          <w:rPr>
            <w:rStyle w:val="Ohne"/>
            <w:rFonts w:ascii="Garamond Premier Pro Caption" w:hAnsi="Garamond Premier Pro Caption"/>
            <w:sz w:val="22"/>
            <w:szCs w:val="22"/>
            <w:rtl w:val="0"/>
            <w:lang w:val="de-DE"/>
          </w:rPr>
          <w:delText>er machen.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49" w:date="2023-01-13T18:26:59Z" w:author="Jan Groh"/>
          <w:rStyle w:val="Ohne"/>
          <w:rFonts w:ascii="Garamond Premier Pro Caption" w:cs="Garamond Premier Pro Caption" w:hAnsi="Garamond Premier Pro Caption" w:eastAsia="Garamond Premier Pro Caption"/>
          <w:sz w:val="22"/>
          <w:szCs w:val="22"/>
        </w:rPr>
      </w:pPr>
      <w:del w:id="14950" w:date="2023-01-13T18:26:59Z" w:author="Jan Groh">
        <w:r>
          <w:rPr>
            <w:rStyle w:val="Ohne"/>
            <w:rFonts w:ascii="Garamond Premier Pro Caption" w:hAnsi="Garamond Premier Pro Caption"/>
            <w:sz w:val="22"/>
            <w:szCs w:val="22"/>
            <w:rtl w:val="0"/>
            <w:lang w:val="de-DE"/>
          </w:rPr>
          <w:delText>Da ich nun hoffe, lieber Romeo, da</w:delText>
        </w:r>
      </w:del>
      <w:del w:id="14951" w:date="2023-01-13T18:26:59Z" w:author="Jan Groh">
        <w:r>
          <w:rPr>
            <w:rStyle w:val="Ohne"/>
            <w:rFonts w:ascii="Garamond Premier Pro Caption" w:hAnsi="Garamond Premier Pro Caption" w:hint="default"/>
            <w:sz w:val="22"/>
            <w:szCs w:val="22"/>
            <w:rtl w:val="0"/>
            <w:lang w:val="de-DE"/>
          </w:rPr>
          <w:delText xml:space="preserve">ß </w:delText>
        </w:r>
      </w:del>
      <w:del w:id="14952" w:date="2023-01-13T18:26:59Z" w:author="Jan Groh">
        <w:r>
          <w:rPr>
            <w:rStyle w:val="Ohne"/>
            <w:rFonts w:ascii="Garamond Premier Pro Caption" w:hAnsi="Garamond Premier Pro Caption"/>
            <w:sz w:val="22"/>
            <w:szCs w:val="22"/>
            <w:rtl w:val="0"/>
            <w:lang w:val="de-DE"/>
          </w:rPr>
          <w:delText>Sie dies alles nat</w:delText>
        </w:r>
      </w:del>
      <w:del w:id="14953" w:date="2023-01-13T18:26:59Z" w:author="Jan Groh">
        <w:r>
          <w:rPr>
            <w:rStyle w:val="Ohne"/>
            <w:rFonts w:ascii="Garamond Premier Pro Caption" w:hAnsi="Garamond Premier Pro Caption" w:hint="default"/>
            <w:sz w:val="22"/>
            <w:szCs w:val="22"/>
            <w:rtl w:val="0"/>
          </w:rPr>
          <w:delText>ü</w:delText>
        </w:r>
      </w:del>
      <w:del w:id="14954" w:date="2023-01-13T18:26:59Z" w:author="Jan Groh">
        <w:r>
          <w:rPr>
            <w:rStyle w:val="Ohne"/>
            <w:rFonts w:ascii="Garamond Premier Pro Caption" w:hAnsi="Garamond Premier Pro Caption"/>
            <w:sz w:val="22"/>
            <w:szCs w:val="22"/>
            <w:rtl w:val="0"/>
            <w:lang w:val="de-DE"/>
          </w:rPr>
          <w:delText>rlich finden, so m</w:delText>
        </w:r>
      </w:del>
      <w:del w:id="14955" w:date="2023-01-13T18:26:59Z" w:author="Jan Groh">
        <w:r>
          <w:rPr>
            <w:rStyle w:val="Ohne"/>
            <w:rFonts w:ascii="Garamond Premier Pro Caption" w:hAnsi="Garamond Premier Pro Caption" w:hint="default"/>
            <w:sz w:val="22"/>
            <w:szCs w:val="22"/>
            <w:rtl w:val="0"/>
            <w:lang w:val="sv-SE"/>
          </w:rPr>
          <w:delText>ö</w:delText>
        </w:r>
      </w:del>
      <w:del w:id="14956" w:date="2023-01-13T18:26:59Z" w:author="Jan Groh">
        <w:r>
          <w:rPr>
            <w:rStyle w:val="Ohne"/>
            <w:rFonts w:ascii="Garamond Premier Pro Caption" w:hAnsi="Garamond Premier Pro Caption"/>
            <w:sz w:val="22"/>
            <w:szCs w:val="22"/>
            <w:rtl w:val="0"/>
            <w:lang w:val="de-DE"/>
          </w:rPr>
          <w:delText xml:space="preserve">chte ich wissen, ob Sie </w:delText>
        </w:r>
      </w:del>
      <w:del w:id="14957" w:date="2023-01-13T18:26:59Z" w:author="Jan Groh">
        <w:r>
          <w:rPr>
            <w:rStyle w:val="Ohne"/>
            <w:rFonts w:ascii="Garamond Premier Pro Caption" w:hAnsi="Garamond Premier Pro Caption" w:hint="default"/>
            <w:sz w:val="22"/>
            <w:szCs w:val="22"/>
            <w:rtl w:val="0"/>
          </w:rPr>
          <w:delText>ü</w:delText>
        </w:r>
      </w:del>
      <w:del w:id="14958" w:date="2023-01-13T18:26:59Z" w:author="Jan Groh">
        <w:r>
          <w:rPr>
            <w:rStyle w:val="Ohne"/>
            <w:rFonts w:ascii="Garamond Premier Pro Caption" w:hAnsi="Garamond Premier Pro Caption"/>
            <w:sz w:val="22"/>
            <w:szCs w:val="22"/>
            <w:rtl w:val="0"/>
            <w:lang w:val="de-DE"/>
          </w:rPr>
          <w:delText>ber meine Bitte, mir Geld auf Aktien zu verschaffen, gedacht haben</w:delText>
        </w:r>
      </w:del>
      <w:del w:id="14959" w:date="2023-01-13T18:26:59Z" w:author="Jan Groh">
        <w:r>
          <w:rPr>
            <w:rStyle w:val="Ohne"/>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6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6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62" w:date="2023-01-13T18:26:59Z" w:author="Jan Groh"/>
          <w:rStyle w:val="Ohne"/>
          <w:rFonts w:ascii="Garamond Premier Pro Italic" w:cs="Garamond Premier Pro Italic" w:hAnsi="Garamond Premier Pro Italic" w:eastAsia="Garamond Premier Pro Italic"/>
          <w:sz w:val="22"/>
          <w:szCs w:val="22"/>
        </w:rPr>
      </w:pPr>
      <w:del w:id="14963"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64" w:date="2023-01-13T18:26:59Z" w:author="Jan Groh"/>
          <w:rStyle w:val="Ohne"/>
          <w:rFonts w:ascii="Garamond Premier Pro Italic" w:cs="Garamond Premier Pro Italic" w:hAnsi="Garamond Premier Pro Italic" w:eastAsia="Garamond Premier Pro Italic"/>
          <w:sz w:val="22"/>
          <w:szCs w:val="22"/>
        </w:rPr>
      </w:pPr>
      <w:del w:id="14965" w:date="2023-01-13T18:26:59Z" w:author="Jan Groh">
        <w:r>
          <w:rPr>
            <w:rStyle w:val="Ohne"/>
            <w:rFonts w:ascii="Garamond Premier Pro Italic" w:hAnsi="Garamond Premier Pro Italic"/>
            <w:sz w:val="22"/>
            <w:szCs w:val="22"/>
            <w:rtl w:val="0"/>
            <w:lang w:val="de-DE"/>
          </w:rPr>
          <w:delText>Dienstag, den 17. M</w:delText>
        </w:r>
      </w:del>
      <w:del w:id="14966" w:date="2023-01-13T18:26:59Z" w:author="Jan Groh">
        <w:r>
          <w:rPr>
            <w:rStyle w:val="Ohne"/>
            <w:rFonts w:ascii="Garamond Premier Pro Italic" w:hAnsi="Garamond Premier Pro Italic" w:hint="default"/>
            <w:sz w:val="22"/>
            <w:szCs w:val="22"/>
            <w:rtl w:val="0"/>
          </w:rPr>
          <w:delText>ä</w:delText>
        </w:r>
      </w:del>
      <w:del w:id="14967" w:date="2023-01-13T18:26:59Z" w:author="Jan Groh">
        <w:r>
          <w:rPr>
            <w:rStyle w:val="Ohne"/>
            <w:rFonts w:ascii="Garamond Premier Pro Italic" w:hAnsi="Garamond Premier Pro Italic"/>
            <w:sz w:val="22"/>
            <w:szCs w:val="22"/>
            <w:rtl w:val="0"/>
          </w:rPr>
          <w:delText>rz 1857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68" w:date="2023-01-13T18:26:59Z" w:author="Jan Groh"/>
          <w:rStyle w:val="Ohne"/>
          <w:rFonts w:ascii="Garamond Premier Pro Caption" w:cs="Garamond Premier Pro Caption" w:hAnsi="Garamond Premier Pro Caption" w:eastAsia="Garamond Premier Pro Caption"/>
          <w:sz w:val="22"/>
          <w:szCs w:val="22"/>
        </w:rPr>
      </w:pPr>
      <w:del w:id="14969" w:date="2023-01-13T18:26:59Z" w:author="Jan Groh">
        <w:r>
          <w:rPr>
            <w:rStyle w:val="Ohne"/>
            <w:rFonts w:ascii="Garamond Premier Pro Caption" w:hAnsi="Garamond Premier Pro Caption"/>
            <w:sz w:val="22"/>
            <w:szCs w:val="22"/>
            <w:rtl w:val="0"/>
            <w:lang w:val="de-DE"/>
          </w:rPr>
          <w:delText xml:space="preserve">Die Erde ist um einen edlen Menschen </w:delText>
        </w:r>
      </w:del>
      <w:del w:id="14970" w:date="2023-01-13T18:26:59Z" w:author="Jan Groh">
        <w:r>
          <w:rPr>
            <w:rStyle w:val="Ohne"/>
            <w:rFonts w:ascii="Garamond Premier Pro Caption" w:hAnsi="Garamond Premier Pro Caption" w:hint="default"/>
            <w:sz w:val="22"/>
            <w:szCs w:val="22"/>
            <w:rtl w:val="0"/>
          </w:rPr>
          <w:delText>ä</w:delText>
        </w:r>
      </w:del>
      <w:del w:id="14971" w:date="2023-01-13T18:26:59Z" w:author="Jan Groh">
        <w:r>
          <w:rPr>
            <w:rStyle w:val="Ohne"/>
            <w:rFonts w:ascii="Garamond Premier Pro Caption" w:hAnsi="Garamond Premier Pro Caption"/>
            <w:sz w:val="22"/>
            <w:szCs w:val="22"/>
            <w:rtl w:val="0"/>
            <w:lang w:val="de-DE"/>
          </w:rPr>
          <w:delText>rmer, und mein Herz umschlie</w:delText>
        </w:r>
      </w:del>
      <w:del w:id="14972" w:date="2023-01-13T18:26:59Z" w:author="Jan Groh">
        <w:r>
          <w:rPr>
            <w:rStyle w:val="Ohne"/>
            <w:rFonts w:ascii="Garamond Premier Pro Caption" w:hAnsi="Garamond Premier Pro Caption" w:hint="default"/>
            <w:sz w:val="22"/>
            <w:szCs w:val="22"/>
            <w:rtl w:val="0"/>
            <w:lang w:val="de-DE"/>
          </w:rPr>
          <w:delText>ß</w:delText>
        </w:r>
      </w:del>
      <w:del w:id="14973" w:date="2023-01-13T18:26:59Z" w:author="Jan Groh">
        <w:r>
          <w:rPr>
            <w:rStyle w:val="Ohne"/>
            <w:rFonts w:ascii="Garamond Premier Pro Caption" w:hAnsi="Garamond Premier Pro Caption"/>
            <w:sz w:val="22"/>
            <w:szCs w:val="22"/>
            <w:rtl w:val="0"/>
            <w:lang w:val="de-DE"/>
          </w:rPr>
          <w:delText>t einen Grabh</w:delText>
        </w:r>
      </w:del>
      <w:del w:id="14974" w:date="2023-01-13T18:26:59Z" w:author="Jan Groh">
        <w:r>
          <w:rPr>
            <w:rStyle w:val="Ohne"/>
            <w:rFonts w:ascii="Garamond Premier Pro Caption" w:hAnsi="Garamond Premier Pro Caption" w:hint="default"/>
            <w:sz w:val="22"/>
            <w:szCs w:val="22"/>
            <w:rtl w:val="0"/>
          </w:rPr>
          <w:delText>ü</w:delText>
        </w:r>
      </w:del>
      <w:del w:id="14975" w:date="2023-01-13T18:26:59Z" w:author="Jan Groh">
        <w:r>
          <w:rPr>
            <w:rStyle w:val="Ohne"/>
            <w:rFonts w:ascii="Garamond Premier Pro Caption" w:hAnsi="Garamond Premier Pro Caption"/>
            <w:sz w:val="22"/>
            <w:szCs w:val="22"/>
            <w:rtl w:val="0"/>
            <w:lang w:val="de-DE"/>
          </w:rPr>
          <w:delText>gel mehr. Heinke ist tot. Ein Schlagflu</w:delText>
        </w:r>
      </w:del>
      <w:del w:id="14976" w:date="2023-01-13T18:26:59Z" w:author="Jan Groh">
        <w:r>
          <w:rPr>
            <w:rStyle w:val="Ohne"/>
            <w:rFonts w:ascii="Garamond Premier Pro Caption" w:hAnsi="Garamond Premier Pro Caption" w:hint="default"/>
            <w:sz w:val="22"/>
            <w:szCs w:val="22"/>
            <w:rtl w:val="0"/>
            <w:lang w:val="de-DE"/>
          </w:rPr>
          <w:delText xml:space="preserve">ß </w:delText>
        </w:r>
      </w:del>
      <w:del w:id="14977" w:date="2023-01-13T18:26:59Z" w:author="Jan Groh">
        <w:r>
          <w:rPr>
            <w:rStyle w:val="Ohne"/>
            <w:rFonts w:ascii="Garamond Premier Pro Caption" w:hAnsi="Garamond Premier Pro Caption"/>
            <w:sz w:val="22"/>
            <w:szCs w:val="22"/>
            <w:rtl w:val="0"/>
            <w:lang w:val="de-DE"/>
          </w:rPr>
          <w:delText>endete sein Leben.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7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7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80" w:date="2023-01-13T18:26:59Z" w:author="Jan Groh"/>
          <w:rStyle w:val="Ohne"/>
          <w:rFonts w:ascii="Garamond Premier Pro Italic" w:cs="Garamond Premier Pro Italic" w:hAnsi="Garamond Premier Pro Italic" w:eastAsia="Garamond Premier Pro Italic"/>
          <w:sz w:val="22"/>
          <w:szCs w:val="22"/>
        </w:rPr>
      </w:pPr>
      <w:del w:id="14981"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82" w:date="2023-01-13T18:26:59Z" w:author="Jan Groh"/>
          <w:rStyle w:val="Ohne"/>
          <w:rFonts w:ascii="Garamond Premier Pro Italic" w:cs="Garamond Premier Pro Italic" w:hAnsi="Garamond Premier Pro Italic" w:eastAsia="Garamond Premier Pro Italic"/>
          <w:sz w:val="22"/>
          <w:szCs w:val="22"/>
        </w:rPr>
      </w:pPr>
      <w:del w:id="14983" w:date="2023-01-13T18:26:59Z" w:author="Jan Groh">
        <w:r>
          <w:rPr>
            <w:rStyle w:val="Ohne"/>
            <w:rFonts w:ascii="Garamond Premier Pro Italic" w:hAnsi="Garamond Premier Pro Italic"/>
            <w:sz w:val="22"/>
            <w:szCs w:val="22"/>
            <w:rtl w:val="0"/>
            <w:lang w:val="de-DE"/>
          </w:rPr>
          <w:delText>Dresden, den 29. Juni 1857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4984" w:date="2023-01-13T18:26:59Z" w:author="Jan Groh"/>
          <w:rStyle w:val="Ohne"/>
          <w:rFonts w:ascii="Garamond Premier Pro Caption" w:cs="Garamond Premier Pro Caption" w:hAnsi="Garamond Premier Pro Caption" w:eastAsia="Garamond Premier Pro Caption"/>
          <w:sz w:val="22"/>
          <w:szCs w:val="22"/>
        </w:rPr>
      </w:pPr>
      <w:del w:id="14985" w:date="2023-01-13T18:26:59Z" w:author="Jan Groh">
        <w:r>
          <w:rPr>
            <w:rStyle w:val="Ohne"/>
            <w:rFonts w:ascii="Garamond Premier Pro Caption" w:hAnsi="Garamond Premier Pro Caption"/>
            <w:sz w:val="22"/>
            <w:szCs w:val="22"/>
            <w:rtl w:val="0"/>
            <w:lang w:val="de-DE"/>
          </w:rPr>
          <w:delText>Ich hoffe sehr, Sie gehen nach England, es w</w:delText>
        </w:r>
      </w:del>
      <w:del w:id="14986" w:date="2023-01-13T18:26:59Z" w:author="Jan Groh">
        <w:r>
          <w:rPr>
            <w:rStyle w:val="Ohne"/>
            <w:rFonts w:ascii="Garamond Premier Pro Caption" w:hAnsi="Garamond Premier Pro Caption" w:hint="default"/>
            <w:sz w:val="22"/>
            <w:szCs w:val="22"/>
            <w:rtl w:val="0"/>
          </w:rPr>
          <w:delText>ü</w:delText>
        </w:r>
      </w:del>
      <w:del w:id="14987" w:date="2023-01-13T18:26:59Z" w:author="Jan Groh">
        <w:r>
          <w:rPr>
            <w:rStyle w:val="Ohne"/>
            <w:rFonts w:ascii="Garamond Premier Pro Caption" w:hAnsi="Garamond Premier Pro Caption"/>
            <w:sz w:val="22"/>
            <w:szCs w:val="22"/>
            <w:rtl w:val="0"/>
            <w:lang w:val="de-DE"/>
          </w:rPr>
          <w:delText>rde mir sehr leid tun, wenn Sie Ihre Reise so beschr</w:delText>
        </w:r>
      </w:del>
      <w:del w:id="14988" w:date="2023-01-13T18:26:59Z" w:author="Jan Groh">
        <w:r>
          <w:rPr>
            <w:rStyle w:val="Ohne"/>
            <w:rFonts w:ascii="Garamond Premier Pro Caption" w:hAnsi="Garamond Premier Pro Caption" w:hint="default"/>
            <w:sz w:val="22"/>
            <w:szCs w:val="22"/>
            <w:rtl w:val="0"/>
          </w:rPr>
          <w:delText>ä</w:delText>
        </w:r>
      </w:del>
      <w:del w:id="14989" w:date="2023-01-13T18:26:59Z" w:author="Jan Groh">
        <w:r>
          <w:rPr>
            <w:rStyle w:val="Ohne"/>
            <w:rFonts w:ascii="Garamond Premier Pro Caption" w:hAnsi="Garamond Premier Pro Caption"/>
            <w:sz w:val="22"/>
            <w:szCs w:val="22"/>
            <w:rtl w:val="0"/>
            <w:lang w:val="nl-NL"/>
          </w:rPr>
          <w:delText>nken m</w:delText>
        </w:r>
      </w:del>
      <w:del w:id="14990" w:date="2023-01-13T18:26:59Z" w:author="Jan Groh">
        <w:r>
          <w:rPr>
            <w:rStyle w:val="Ohne"/>
            <w:rFonts w:ascii="Garamond Premier Pro Caption" w:hAnsi="Garamond Premier Pro Caption" w:hint="default"/>
            <w:sz w:val="22"/>
            <w:szCs w:val="22"/>
            <w:rtl w:val="0"/>
            <w:lang w:val="de-DE"/>
          </w:rPr>
          <w:delText>üß</w:delText>
        </w:r>
      </w:del>
      <w:del w:id="14991" w:date="2023-01-13T18:26:59Z" w:author="Jan Groh">
        <w:r>
          <w:rPr>
            <w:rStyle w:val="Ohne"/>
            <w:rFonts w:ascii="Garamond Premier Pro Caption" w:hAnsi="Garamond Premier Pro Caption"/>
            <w:sz w:val="22"/>
            <w:szCs w:val="22"/>
            <w:rtl w:val="0"/>
            <w:lang w:val="de-DE"/>
          </w:rPr>
          <w:delText>ten, da</w:delText>
        </w:r>
      </w:del>
      <w:del w:id="14992" w:date="2023-01-13T18:26:59Z" w:author="Jan Groh">
        <w:r>
          <w:rPr>
            <w:rStyle w:val="Ohne"/>
            <w:rFonts w:ascii="Garamond Premier Pro Caption" w:hAnsi="Garamond Premier Pro Caption" w:hint="default"/>
            <w:sz w:val="22"/>
            <w:szCs w:val="22"/>
            <w:rtl w:val="0"/>
            <w:lang w:val="de-DE"/>
          </w:rPr>
          <w:delText xml:space="preserve">ß </w:delText>
        </w:r>
      </w:del>
      <w:del w:id="14993" w:date="2023-01-13T18:26:59Z" w:author="Jan Groh">
        <w:r>
          <w:rPr>
            <w:rStyle w:val="Ohne"/>
            <w:rFonts w:ascii="Garamond Premier Pro Caption" w:hAnsi="Garamond Premier Pro Caption"/>
            <w:sz w:val="22"/>
            <w:szCs w:val="22"/>
            <w:rtl w:val="0"/>
            <w:lang w:val="de-DE"/>
          </w:rPr>
          <w:delText>nur Dresden Ihr Ziel bliebe. Wolf wird Ihre Anwesenheit sehr erfrischen und st</w:delText>
        </w:r>
      </w:del>
      <w:del w:id="14994" w:date="2023-01-13T18:26:59Z" w:author="Jan Groh">
        <w:r>
          <w:rPr>
            <w:rStyle w:val="Ohne"/>
            <w:rFonts w:ascii="Garamond Premier Pro Caption" w:hAnsi="Garamond Premier Pro Caption" w:hint="default"/>
            <w:sz w:val="22"/>
            <w:szCs w:val="22"/>
            <w:rtl w:val="0"/>
          </w:rPr>
          <w:delText>ä</w:delText>
        </w:r>
      </w:del>
      <w:del w:id="14995" w:date="2023-01-13T18:26:59Z" w:author="Jan Groh">
        <w:r>
          <w:rPr>
            <w:rStyle w:val="Ohne"/>
            <w:rFonts w:ascii="Garamond Premier Pro Caption" w:hAnsi="Garamond Premier Pro Caption"/>
            <w:sz w:val="22"/>
            <w:szCs w:val="22"/>
            <w:rtl w:val="0"/>
            <w:lang w:val="de-DE"/>
          </w:rPr>
          <w:delText>rken: das mu</w:delText>
        </w:r>
      </w:del>
      <w:del w:id="14996" w:date="2023-01-13T18:26:59Z" w:author="Jan Groh">
        <w:r>
          <w:rPr>
            <w:rStyle w:val="Ohne"/>
            <w:rFonts w:ascii="Garamond Premier Pro Caption" w:hAnsi="Garamond Premier Pro Caption" w:hint="default"/>
            <w:sz w:val="22"/>
            <w:szCs w:val="22"/>
            <w:rtl w:val="0"/>
            <w:lang w:val="de-DE"/>
          </w:rPr>
          <w:delText xml:space="preserve">ß </w:delText>
        </w:r>
      </w:del>
      <w:del w:id="14997" w:date="2023-01-13T18:26:59Z" w:author="Jan Groh">
        <w:r>
          <w:rPr>
            <w:rStyle w:val="Ohne"/>
            <w:rFonts w:ascii="Garamond Premier Pro Caption" w:hAnsi="Garamond Premier Pro Caption"/>
            <w:sz w:val="22"/>
            <w:szCs w:val="22"/>
            <w:rtl w:val="0"/>
            <w:lang w:val="de-DE"/>
          </w:rPr>
          <w:delText>ich doch sagen, da</w:delText>
        </w:r>
      </w:del>
      <w:del w:id="14998" w:date="2023-01-13T18:26:59Z" w:author="Jan Groh">
        <w:r>
          <w:rPr>
            <w:rStyle w:val="Ohne"/>
            <w:rFonts w:ascii="Garamond Premier Pro Caption" w:hAnsi="Garamond Premier Pro Caption" w:hint="default"/>
            <w:sz w:val="22"/>
            <w:szCs w:val="22"/>
            <w:rtl w:val="0"/>
            <w:lang w:val="de-DE"/>
          </w:rPr>
          <w:delText xml:space="preserve">ß </w:delText>
        </w:r>
      </w:del>
      <w:del w:id="14999" w:date="2023-01-13T18:26:59Z" w:author="Jan Groh">
        <w:r>
          <w:rPr>
            <w:rStyle w:val="Ohne"/>
            <w:rFonts w:ascii="Garamond Premier Pro Caption" w:hAnsi="Garamond Premier Pro Caption"/>
            <w:sz w:val="22"/>
            <w:szCs w:val="22"/>
            <w:rtl w:val="0"/>
            <w:lang w:val="de-DE"/>
          </w:rPr>
          <w:delText>von Ihnen er immer mit der allergr</w:delText>
        </w:r>
      </w:del>
      <w:del w:id="15000" w:date="2023-01-13T18:26:59Z" w:author="Jan Groh">
        <w:r>
          <w:rPr>
            <w:rStyle w:val="Ohne"/>
            <w:rFonts w:ascii="Garamond Premier Pro Caption" w:hAnsi="Garamond Premier Pro Caption" w:hint="default"/>
            <w:sz w:val="22"/>
            <w:szCs w:val="22"/>
            <w:rtl w:val="0"/>
            <w:lang w:val="de-DE"/>
          </w:rPr>
          <w:delText>öß</w:delText>
        </w:r>
      </w:del>
      <w:del w:id="15001" w:date="2023-01-13T18:26:59Z" w:author="Jan Groh">
        <w:r>
          <w:rPr>
            <w:rStyle w:val="Ohne"/>
            <w:rFonts w:ascii="Garamond Premier Pro Caption" w:hAnsi="Garamond Premier Pro Caption"/>
            <w:sz w:val="22"/>
            <w:szCs w:val="22"/>
            <w:rtl w:val="0"/>
            <w:lang w:val="de-DE"/>
          </w:rPr>
          <w:delText>ten Dankbarkeit und Neigung spricht. Walther hat, h</w:delText>
        </w:r>
      </w:del>
      <w:del w:id="15002" w:date="2023-01-13T18:26:59Z" w:author="Jan Groh">
        <w:r>
          <w:rPr>
            <w:rStyle w:val="Ohne"/>
            <w:rFonts w:ascii="Garamond Premier Pro Caption" w:hAnsi="Garamond Premier Pro Caption" w:hint="default"/>
            <w:sz w:val="22"/>
            <w:szCs w:val="22"/>
            <w:rtl w:val="0"/>
            <w:lang w:val="sv-SE"/>
          </w:rPr>
          <w:delText>ö</w:delText>
        </w:r>
      </w:del>
      <w:del w:id="15003" w:date="2023-01-13T18:26:59Z" w:author="Jan Groh">
        <w:r>
          <w:rPr>
            <w:rStyle w:val="Ohne"/>
            <w:rFonts w:ascii="Garamond Premier Pro Caption" w:hAnsi="Garamond Premier Pro Caption"/>
            <w:sz w:val="22"/>
            <w:szCs w:val="22"/>
            <w:rtl w:val="0"/>
            <w:lang w:val="de-DE"/>
          </w:rPr>
          <w:delText>re ich, sich auch gegen Wolf ganz in demselben Sinne ausgesprochen.</w:delText>
        </w:r>
      </w:del>
      <w:del w:id="15004" w:date="2023-01-13T18:26:59Z" w:author="Jan Groh">
        <w:r>
          <w:rPr>
            <w:rStyle w:val="Ohne"/>
            <w:rFonts w:ascii="Garamond Premier Pro Caption" w:hAnsi="Garamond Premier Pro Caption"/>
            <w:sz w:val="22"/>
            <w:szCs w:val="22"/>
            <w:rtl w:val="0"/>
            <w:lang w:val="de-DE"/>
          </w:rPr>
          <w:delText xml:space="preserve"> </w:delText>
        </w:r>
      </w:del>
      <w:del w:id="15005" w:date="2023-01-13T18:26:59Z" w:author="Jan Groh">
        <w:r>
          <w:rPr>
            <w:rStyle w:val="Ohne"/>
            <w:rFonts w:ascii="Garamond Premier Pro Caption" w:hAnsi="Garamond Premier Pro Caption"/>
            <w:sz w:val="22"/>
            <w:szCs w:val="22"/>
            <w:rtl w:val="0"/>
            <w:lang w:val="de-DE"/>
          </w:rPr>
          <w:delText>Ich hoffe viel von Ihnen f</w:delText>
        </w:r>
      </w:del>
      <w:del w:id="15006" w:date="2023-01-13T18:26:59Z" w:author="Jan Groh">
        <w:r>
          <w:rPr>
            <w:rStyle w:val="Ohne"/>
            <w:rFonts w:ascii="Garamond Premier Pro Caption" w:hAnsi="Garamond Premier Pro Caption" w:hint="default"/>
            <w:sz w:val="22"/>
            <w:szCs w:val="22"/>
            <w:rtl w:val="0"/>
          </w:rPr>
          <w:delText>ü</w:delText>
        </w:r>
      </w:del>
      <w:del w:id="15007" w:date="2023-01-13T18:26:59Z" w:author="Jan Groh">
        <w:r>
          <w:rPr>
            <w:rStyle w:val="Ohne"/>
            <w:rFonts w:ascii="Garamond Premier Pro Caption" w:hAnsi="Garamond Premier Pro Caption"/>
            <w:sz w:val="22"/>
            <w:szCs w:val="22"/>
            <w:rtl w:val="0"/>
            <w:lang w:val="de-DE"/>
          </w:rPr>
          <w:delText>r Wolf, ich wiederhole es, aber Sie wissen es, und da</w:delText>
        </w:r>
      </w:del>
      <w:del w:id="15008" w:date="2023-01-13T18:26:59Z" w:author="Jan Groh">
        <w:r>
          <w:rPr>
            <w:rStyle w:val="Ohne"/>
            <w:rFonts w:ascii="Garamond Premier Pro Caption" w:hAnsi="Garamond Premier Pro Caption" w:hint="default"/>
            <w:sz w:val="22"/>
            <w:szCs w:val="22"/>
            <w:rtl w:val="0"/>
            <w:lang w:val="de-DE"/>
          </w:rPr>
          <w:delText xml:space="preserve">ß </w:delText>
        </w:r>
      </w:del>
      <w:del w:id="15009" w:date="2023-01-13T18:26:59Z" w:author="Jan Groh">
        <w:r>
          <w:rPr>
            <w:rStyle w:val="Ohne"/>
            <w:rFonts w:ascii="Garamond Premier Pro Caption" w:hAnsi="Garamond Premier Pro Caption"/>
            <w:sz w:val="22"/>
            <w:szCs w:val="22"/>
            <w:rtl w:val="0"/>
            <w:lang w:val="de-DE"/>
          </w:rPr>
          <w:delText>man Wolf n</w:delText>
        </w:r>
      </w:del>
      <w:del w:id="15010" w:date="2023-01-13T18:26:59Z" w:author="Jan Groh">
        <w:r>
          <w:rPr>
            <w:rStyle w:val="Ohne"/>
            <w:rFonts w:ascii="Garamond Premier Pro Caption" w:hAnsi="Garamond Premier Pro Caption" w:hint="default"/>
            <w:sz w:val="22"/>
            <w:szCs w:val="22"/>
            <w:rtl w:val="0"/>
          </w:rPr>
          <w:delText>ü</w:delText>
        </w:r>
      </w:del>
      <w:del w:id="15011" w:date="2023-01-13T18:26:59Z" w:author="Jan Groh">
        <w:r>
          <w:rPr>
            <w:rStyle w:val="Ohne"/>
            <w:rFonts w:ascii="Garamond Premier Pro Caption" w:hAnsi="Garamond Premier Pro Caption"/>
            <w:sz w:val="22"/>
            <w:szCs w:val="22"/>
            <w:rtl w:val="0"/>
            <w:lang w:val="de-DE"/>
          </w:rPr>
          <w:delText>tzen kann, mu</w:delText>
        </w:r>
      </w:del>
      <w:del w:id="15012" w:date="2023-01-13T18:26:59Z" w:author="Jan Groh">
        <w:r>
          <w:rPr>
            <w:rStyle w:val="Ohne"/>
            <w:rFonts w:ascii="Garamond Premier Pro Caption" w:hAnsi="Garamond Premier Pro Caption" w:hint="default"/>
            <w:sz w:val="22"/>
            <w:szCs w:val="22"/>
            <w:rtl w:val="0"/>
            <w:lang w:val="de-DE"/>
          </w:rPr>
          <w:delText xml:space="preserve">ß </w:delText>
        </w:r>
      </w:del>
      <w:del w:id="15013" w:date="2023-01-13T18:26:59Z" w:author="Jan Groh">
        <w:r>
          <w:rPr>
            <w:rStyle w:val="Ohne"/>
            <w:rFonts w:ascii="Garamond Premier Pro Caption" w:hAnsi="Garamond Premier Pro Caption"/>
            <w:sz w:val="22"/>
            <w:szCs w:val="22"/>
            <w:rtl w:val="0"/>
            <w:lang w:val="de-DE"/>
          </w:rPr>
          <w:delText>man erst Liebe s</w:delText>
        </w:r>
      </w:del>
      <w:del w:id="15014" w:date="2023-01-13T18:26:59Z" w:author="Jan Groh">
        <w:r>
          <w:rPr>
            <w:rStyle w:val="Ohne"/>
            <w:rFonts w:ascii="Garamond Premier Pro Caption" w:hAnsi="Garamond Premier Pro Caption" w:hint="default"/>
            <w:sz w:val="22"/>
            <w:szCs w:val="22"/>
            <w:rtl w:val="0"/>
          </w:rPr>
          <w:delText>ä</w:delText>
        </w:r>
      </w:del>
      <w:del w:id="15015" w:date="2023-01-13T18:26:59Z" w:author="Jan Groh">
        <w:r>
          <w:rPr>
            <w:rStyle w:val="Ohne"/>
            <w:rFonts w:ascii="Garamond Premier Pro Caption" w:hAnsi="Garamond Premier Pro Caption"/>
            <w:sz w:val="22"/>
            <w:szCs w:val="22"/>
            <w:rtl w:val="0"/>
            <w:lang w:val="de-DE"/>
          </w:rPr>
          <w:delText>en. Er sieht gut, aber gl</w:delText>
        </w:r>
      </w:del>
      <w:del w:id="15016" w:date="2023-01-13T18:26:59Z" w:author="Jan Groh">
        <w:r>
          <w:rPr>
            <w:rStyle w:val="Ohne"/>
            <w:rFonts w:ascii="Garamond Premier Pro Caption" w:hAnsi="Garamond Premier Pro Caption" w:hint="default"/>
            <w:sz w:val="22"/>
            <w:szCs w:val="22"/>
            <w:rtl w:val="0"/>
          </w:rPr>
          <w:delText>ü</w:delText>
        </w:r>
      </w:del>
      <w:del w:id="15017" w:date="2023-01-13T18:26:59Z" w:author="Jan Groh">
        <w:r>
          <w:rPr>
            <w:rStyle w:val="Ohne"/>
            <w:rFonts w:ascii="Garamond Premier Pro Caption" w:hAnsi="Garamond Premier Pro Caption"/>
            <w:sz w:val="22"/>
            <w:szCs w:val="22"/>
            <w:rtl w:val="0"/>
            <w:lang w:val="de-DE"/>
          </w:rPr>
          <w:delText>hend aus. Herzlich lebewohl, lieber Seligmann, haben Sie schon die Pariser B</w:delText>
        </w:r>
      </w:del>
      <w:del w:id="15018" w:date="2023-01-13T18:26:59Z" w:author="Jan Groh">
        <w:r>
          <w:rPr>
            <w:rStyle w:val="Ohne"/>
            <w:rFonts w:ascii="Garamond Premier Pro Caption" w:hAnsi="Garamond Premier Pro Caption" w:hint="default"/>
            <w:sz w:val="22"/>
            <w:szCs w:val="22"/>
            <w:rtl w:val="0"/>
          </w:rPr>
          <w:delText>ü</w:delText>
        </w:r>
      </w:del>
      <w:del w:id="15019" w:date="2023-01-13T18:26:59Z" w:author="Jan Groh">
        <w:r>
          <w:rPr>
            <w:rStyle w:val="Ohne"/>
            <w:rFonts w:ascii="Garamond Premier Pro Caption" w:hAnsi="Garamond Premier Pro Caption"/>
            <w:sz w:val="22"/>
            <w:szCs w:val="22"/>
            <w:rtl w:val="0"/>
            <w:lang w:val="de-DE"/>
          </w:rPr>
          <w:delText>cher bekommen? Ich reiche Ihnen in Gedanken die Hand und sage: Nicht wahr, wir bleiben die alten?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20" w:date="2023-01-13T18:26:59Z" w:author="Jan Groh"/>
          <w:rStyle w:val="Ohne"/>
          <w:rFonts w:ascii="Garamond Premier Pro Caption" w:cs="Garamond Premier Pro Caption" w:hAnsi="Garamond Premier Pro Caption" w:eastAsia="Garamond Premier Pro Caption"/>
          <w:sz w:val="22"/>
          <w:szCs w:val="22"/>
        </w:rPr>
      </w:pPr>
      <w:del w:id="15021" w:date="2023-01-13T18:26:59Z" w:author="Jan Groh">
        <w:r>
          <w:rPr>
            <w:rStyle w:val="Ohne"/>
            <w:rFonts w:ascii="Garamond Premier Pro Caption" w:hAnsi="Garamond Premier Pro Caption"/>
            <w:sz w:val="22"/>
            <w:szCs w:val="22"/>
            <w:rtl w:val="0"/>
            <w:lang w:val="de-DE"/>
          </w:rPr>
          <w:delText>Ihre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022" w:date="2023-01-05T23:33:08Z" w:author="Jan Groh"/>
          <w:del w:id="1502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024" w:date="2023-01-05T23:33:08Z" w:author="Jan Groh"/>
          <w:del w:id="1502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026" w:date="2023-01-05T23:33:08Z" w:author="Jan Groh"/>
          <w:del w:id="15027" w:date="2023-01-13T18:26:59Z" w:author="Jan Groh"/>
          <w:rStyle w:val="Ohne"/>
          <w:rFonts w:ascii="Garamond Premier Pro Caption" w:cs="Garamond Premier Pro Caption" w:hAnsi="Garamond Premier Pro Caption" w:eastAsia="Garamond Premier Pro Caption"/>
          <w:sz w:val="22"/>
          <w:szCs w:val="22"/>
        </w:rPr>
      </w:pPr>
      <w:ins w:id="15028" w:date="2023-01-05T23:33:08Z" w:author="Jan Groh">
        <w:del w:id="15029" w:date="2023-01-13T18:26:59Z" w:author="Jan Groh">
          <w:r>
            <w:rPr>
              <w:rFonts w:ascii="Garamond Premier Pro Bold" w:hAnsi="Garamond Premier Pro Bold"/>
              <w:sz w:val="22"/>
              <w:szCs w:val="22"/>
              <w:rtl w:val="0"/>
              <w:lang w:val="de-DE"/>
            </w:rPr>
            <w:delText>61</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030" w:date="2023-01-05T23:33:08Z" w:author="Jan Groh"/>
          <w:del w:id="15031" w:date="2023-01-13T18:26:59Z" w:author="Jan Groh"/>
          <w:rStyle w:val="Ohne"/>
          <w:rFonts w:ascii="Garamond Premier Pro Caption" w:cs="Garamond Premier Pro Caption" w:hAnsi="Garamond Premier Pro Caption" w:eastAsia="Garamond Premier Pro Caption"/>
          <w:sz w:val="22"/>
          <w:szCs w:val="22"/>
        </w:rPr>
      </w:pPr>
      <w:ins w:id="15032" w:date="2023-01-05T23:33:08Z" w:author="Jan Groh">
        <w:del w:id="15033" w:date="2023-01-13T18:26:59Z" w:author="Jan Groh">
          <w:r>
            <w:rPr>
              <w:rStyle w:val="Ohne"/>
              <w:rFonts w:ascii="Garamond Premier Pro Caption" w:hAnsi="Garamond Premier Pro Caption"/>
              <w:sz w:val="22"/>
              <w:szCs w:val="22"/>
              <w:rtl w:val="0"/>
              <w:lang w:val="de-DE"/>
            </w:rPr>
            <w:delText>(1857/58)</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034" w:date="2023-01-05T23:33:08Z" w:author="Jan Groh"/>
          <w:del w:id="1503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3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37" w:date="2023-01-13T18:26:59Z" w:author="Jan Groh"/>
          <w:rStyle w:val="Ohne"/>
          <w:rFonts w:ascii="Garamond Premier Pro Italic" w:cs="Garamond Premier Pro Italic" w:hAnsi="Garamond Premier Pro Italic" w:eastAsia="Garamond Premier Pro Italic"/>
          <w:sz w:val="22"/>
          <w:szCs w:val="22"/>
        </w:rPr>
      </w:pPr>
      <w:del w:id="15038" w:date="2023-01-13T18:26:59Z" w:author="Jan Groh">
        <w:r>
          <w:rPr>
            <w:rStyle w:val="Ohne"/>
            <w:rFonts w:ascii="Garamond Premier Pro Italic" w:hAnsi="Garamond Premier Pro Italic"/>
            <w:sz w:val="22"/>
            <w:szCs w:val="22"/>
            <w:rtl w:val="0"/>
          </w:rPr>
          <w:delText>Dresden, den 9. Nov. 1857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39" w:date="2023-01-13T18:26:59Z" w:author="Jan Groh"/>
          <w:rStyle w:val="Ohne"/>
          <w:rFonts w:ascii="Garamond Premier Pro Caption" w:cs="Garamond Premier Pro Caption" w:hAnsi="Garamond Premier Pro Caption" w:eastAsia="Garamond Premier Pro Caption"/>
          <w:sz w:val="22"/>
          <w:szCs w:val="22"/>
        </w:rPr>
      </w:pPr>
      <w:del w:id="15040" w:date="2023-01-13T18:26:59Z" w:author="Jan Groh">
        <w:r>
          <w:rPr>
            <w:rStyle w:val="Ohne"/>
            <w:rFonts w:ascii="Garamond Premier Pro Caption" w:hAnsi="Garamond Premier Pro Caption"/>
            <w:sz w:val="22"/>
            <w:szCs w:val="22"/>
            <w:rtl w:val="0"/>
            <w:lang w:val="de-DE"/>
          </w:rPr>
          <w:delText>Walther und Wolf haben ja das gr</w:delText>
        </w:r>
      </w:del>
      <w:del w:id="15041" w:date="2023-01-13T18:26:59Z" w:author="Jan Groh">
        <w:r>
          <w:rPr>
            <w:rStyle w:val="Ohne"/>
            <w:rFonts w:ascii="Garamond Premier Pro Caption" w:hAnsi="Garamond Premier Pro Caption" w:hint="default"/>
            <w:sz w:val="22"/>
            <w:szCs w:val="22"/>
            <w:rtl w:val="0"/>
            <w:lang w:val="de-DE"/>
          </w:rPr>
          <w:delText>öß</w:delText>
        </w:r>
      </w:del>
      <w:del w:id="15042" w:date="2023-01-13T18:26:59Z" w:author="Jan Groh">
        <w:r>
          <w:rPr>
            <w:rStyle w:val="Ohne"/>
            <w:rFonts w:ascii="Garamond Premier Pro Caption" w:hAnsi="Garamond Premier Pro Caption"/>
            <w:sz w:val="22"/>
            <w:szCs w:val="22"/>
            <w:rtl w:val="0"/>
            <w:lang w:val="de-DE"/>
          </w:rPr>
          <w:delText>te Ungl</w:delText>
        </w:r>
      </w:del>
      <w:del w:id="15043" w:date="2023-01-13T18:26:59Z" w:author="Jan Groh">
        <w:r>
          <w:rPr>
            <w:rStyle w:val="Ohne"/>
            <w:rFonts w:ascii="Garamond Premier Pro Caption" w:hAnsi="Garamond Premier Pro Caption" w:hint="default"/>
            <w:sz w:val="22"/>
            <w:szCs w:val="22"/>
            <w:rtl w:val="0"/>
          </w:rPr>
          <w:delText>ü</w:delText>
        </w:r>
      </w:del>
      <w:del w:id="15044" w:date="2023-01-13T18:26:59Z" w:author="Jan Groh">
        <w:r>
          <w:rPr>
            <w:rStyle w:val="Ohne"/>
            <w:rFonts w:ascii="Garamond Premier Pro Caption" w:hAnsi="Garamond Premier Pro Caption"/>
            <w:sz w:val="22"/>
            <w:szCs w:val="22"/>
            <w:rtl w:val="0"/>
            <w:lang w:val="de-DE"/>
          </w:rPr>
          <w:delText>ck, was man haben kann, und es bricht oft hervor, Hofmann und Diplomat zu sein, beides nicht zu ihnen passend, weder ihrer Natur noch meiner Erziehung nach. Was ihnen denn also in dieser Karriere auch zuteil wird, kann sie nie befriedigen, denn es befriedigt nur, was zu einem pa</w:delText>
        </w:r>
      </w:del>
      <w:del w:id="15045" w:date="2023-01-13T18:26:59Z" w:author="Jan Groh">
        <w:r>
          <w:rPr>
            <w:rStyle w:val="Ohne"/>
            <w:rFonts w:ascii="Garamond Premier Pro Caption" w:hAnsi="Garamond Premier Pro Caption" w:hint="default"/>
            <w:sz w:val="22"/>
            <w:szCs w:val="22"/>
            <w:rtl w:val="0"/>
            <w:lang w:val="de-DE"/>
          </w:rPr>
          <w:delText>ß</w:delText>
        </w:r>
      </w:del>
      <w:del w:id="15046" w:date="2023-01-13T18:26:59Z" w:author="Jan Groh">
        <w:r>
          <w:rPr>
            <w:rStyle w:val="Ohne"/>
            <w:rFonts w:ascii="Garamond Premier Pro Caption" w:hAnsi="Garamond Premier Pro Caption"/>
            <w:sz w:val="22"/>
            <w:szCs w:val="22"/>
            <w:rtl w:val="0"/>
            <w:lang w:val="de-DE"/>
          </w:rPr>
          <w:delText>t, nicht, was die Verh</w:delText>
        </w:r>
      </w:del>
      <w:del w:id="15047" w:date="2023-01-13T18:26:59Z" w:author="Jan Groh">
        <w:r>
          <w:rPr>
            <w:rStyle w:val="Ohne"/>
            <w:rFonts w:ascii="Garamond Premier Pro Caption" w:hAnsi="Garamond Premier Pro Caption" w:hint="default"/>
            <w:sz w:val="22"/>
            <w:szCs w:val="22"/>
            <w:rtl w:val="0"/>
          </w:rPr>
          <w:delText>ä</w:delText>
        </w:r>
      </w:del>
      <w:del w:id="15048" w:date="2023-01-13T18:26:59Z" w:author="Jan Groh">
        <w:r>
          <w:rPr>
            <w:rStyle w:val="Ohne"/>
            <w:rFonts w:ascii="Garamond Premier Pro Caption" w:hAnsi="Garamond Premier Pro Caption"/>
            <w:sz w:val="22"/>
            <w:szCs w:val="22"/>
            <w:rtl w:val="0"/>
            <w:lang w:val="de-DE"/>
          </w:rPr>
          <w:delText xml:space="preserve">ltnisse aufgedrungen, </w:delText>
        </w:r>
      </w:del>
      <w:del w:id="15049" w:date="2023-01-13T18:26:59Z" w:author="Jan Groh">
        <w:r>
          <w:rPr>
            <w:rStyle w:val="Ohne"/>
            <w:rFonts w:ascii="Garamond Premier Pro Caption" w:hAnsi="Garamond Premier Pro Caption" w:hint="default"/>
            <w:sz w:val="22"/>
            <w:szCs w:val="22"/>
            <w:rtl w:val="0"/>
          </w:rPr>
          <w:delText xml:space="preserve">– </w:delText>
        </w:r>
      </w:del>
      <w:del w:id="15050" w:date="2023-01-13T18:26:59Z" w:author="Jan Groh">
        <w:r>
          <w:rPr>
            <w:rStyle w:val="Ohne"/>
            <w:rFonts w:ascii="Garamond Premier Pro Caption" w:hAnsi="Garamond Premier Pro Caption"/>
            <w:sz w:val="22"/>
            <w:szCs w:val="22"/>
            <w:rtl w:val="0"/>
            <w:lang w:val="de-DE"/>
          </w:rPr>
          <w:delText>und meine S</w:delText>
        </w:r>
      </w:del>
      <w:del w:id="15051" w:date="2023-01-13T18:26:59Z" w:author="Jan Groh">
        <w:r>
          <w:rPr>
            <w:rStyle w:val="Ohne"/>
            <w:rFonts w:ascii="Garamond Premier Pro Caption" w:hAnsi="Garamond Premier Pro Caption" w:hint="default"/>
            <w:sz w:val="22"/>
            <w:szCs w:val="22"/>
            <w:rtl w:val="0"/>
            <w:lang w:val="sv-SE"/>
          </w:rPr>
          <w:delText>ö</w:delText>
        </w:r>
      </w:del>
      <w:del w:id="15052" w:date="2023-01-13T18:26:59Z" w:author="Jan Groh">
        <w:r>
          <w:rPr>
            <w:rStyle w:val="Ohne"/>
            <w:rFonts w:ascii="Garamond Premier Pro Caption" w:hAnsi="Garamond Premier Pro Caption"/>
            <w:sz w:val="22"/>
            <w:szCs w:val="22"/>
            <w:rtl w:val="0"/>
            <w:lang w:val="de-DE"/>
          </w:rPr>
          <w:delText>hne haben weder moralische Resignation genug, noch sind sie gesund genug, um dieses Kreuz zu tragen, ohne da</w:delText>
        </w:r>
      </w:del>
      <w:del w:id="15053" w:date="2023-01-13T18:26:59Z" w:author="Jan Groh">
        <w:r>
          <w:rPr>
            <w:rStyle w:val="Ohne"/>
            <w:rFonts w:ascii="Garamond Premier Pro Caption" w:hAnsi="Garamond Premier Pro Caption" w:hint="default"/>
            <w:sz w:val="22"/>
            <w:szCs w:val="22"/>
            <w:rtl w:val="0"/>
            <w:lang w:val="de-DE"/>
          </w:rPr>
          <w:delText xml:space="preserve">ß </w:delText>
        </w:r>
      </w:del>
      <w:del w:id="15054" w:date="2023-01-13T18:26:59Z" w:author="Jan Groh">
        <w:r>
          <w:rPr>
            <w:rStyle w:val="Ohne"/>
            <w:rFonts w:ascii="Garamond Premier Pro Caption" w:hAnsi="Garamond Premier Pro Caption"/>
            <w:sz w:val="22"/>
            <w:szCs w:val="22"/>
            <w:rtl w:val="0"/>
            <w:lang w:val="de-DE"/>
          </w:rPr>
          <w:delText>es sie zerst</w:delText>
        </w:r>
      </w:del>
      <w:del w:id="15055" w:date="2023-01-13T18:26:59Z" w:author="Jan Groh">
        <w:r>
          <w:rPr>
            <w:rStyle w:val="Ohne"/>
            <w:rFonts w:ascii="Garamond Premier Pro Caption" w:hAnsi="Garamond Premier Pro Caption" w:hint="default"/>
            <w:sz w:val="22"/>
            <w:szCs w:val="22"/>
            <w:rtl w:val="0"/>
            <w:lang w:val="sv-SE"/>
          </w:rPr>
          <w:delText>ö</w:delText>
        </w:r>
      </w:del>
      <w:del w:id="15056" w:date="2023-01-13T18:26:59Z" w:author="Jan Groh">
        <w:r>
          <w:rPr>
            <w:rStyle w:val="Ohne"/>
            <w:rFonts w:ascii="Garamond Premier Pro Caption" w:hAnsi="Garamond Premier Pro Caption"/>
            <w:sz w:val="22"/>
            <w:szCs w:val="22"/>
            <w:rtl w:val="0"/>
            <w:lang w:val="de-DE"/>
          </w:rPr>
          <w:delText>rt. Wolf sucht immer einen Ausweg noch und wird ihn hoffentlich finden, aber Walther? Das Schlimmste ist, da</w:delText>
        </w:r>
      </w:del>
      <w:del w:id="15057" w:date="2023-01-13T18:26:59Z" w:author="Jan Groh">
        <w:r>
          <w:rPr>
            <w:rStyle w:val="Ohne"/>
            <w:rFonts w:ascii="Garamond Premier Pro Caption" w:hAnsi="Garamond Premier Pro Caption" w:hint="default"/>
            <w:sz w:val="22"/>
            <w:szCs w:val="22"/>
            <w:rtl w:val="0"/>
            <w:lang w:val="de-DE"/>
          </w:rPr>
          <w:delText xml:space="preserve">ß </w:delText>
        </w:r>
      </w:del>
      <w:del w:id="15058" w:date="2023-01-13T18:26:59Z" w:author="Jan Groh">
        <w:r>
          <w:rPr>
            <w:rStyle w:val="Ohne"/>
            <w:rFonts w:ascii="Garamond Premier Pro Caption" w:hAnsi="Garamond Premier Pro Caption"/>
            <w:sz w:val="22"/>
            <w:szCs w:val="22"/>
            <w:rtl w:val="0"/>
            <w:lang w:val="de-DE"/>
          </w:rPr>
          <w:delText>ich das Bewu</w:delText>
        </w:r>
      </w:del>
      <w:del w:id="15059" w:date="2023-01-13T18:26:59Z" w:author="Jan Groh">
        <w:r>
          <w:rPr>
            <w:rStyle w:val="Ohne"/>
            <w:rFonts w:ascii="Garamond Premier Pro Caption" w:hAnsi="Garamond Premier Pro Caption" w:hint="default"/>
            <w:sz w:val="22"/>
            <w:szCs w:val="22"/>
            <w:rtl w:val="0"/>
            <w:lang w:val="de-DE"/>
          </w:rPr>
          <w:delText>ß</w:delText>
        </w:r>
      </w:del>
      <w:del w:id="15060" w:date="2023-01-13T18:26:59Z" w:author="Jan Groh">
        <w:r>
          <w:rPr>
            <w:rStyle w:val="Ohne"/>
            <w:rFonts w:ascii="Garamond Premier Pro Caption" w:hAnsi="Garamond Premier Pro Caption"/>
            <w:sz w:val="22"/>
            <w:szCs w:val="22"/>
            <w:rtl w:val="0"/>
            <w:lang w:val="de-DE"/>
          </w:rPr>
          <w:delText>tsein habe, statt ihnen zu helfen, ich gerade es bin, die es verhindert, da</w:delText>
        </w:r>
      </w:del>
      <w:del w:id="15061" w:date="2023-01-13T18:26:59Z" w:author="Jan Groh">
        <w:r>
          <w:rPr>
            <w:rStyle w:val="Ohne"/>
            <w:rFonts w:ascii="Garamond Premier Pro Caption" w:hAnsi="Garamond Premier Pro Caption" w:hint="default"/>
            <w:sz w:val="22"/>
            <w:szCs w:val="22"/>
            <w:rtl w:val="0"/>
            <w:lang w:val="de-DE"/>
          </w:rPr>
          <w:delText xml:space="preserve">ß </w:delText>
        </w:r>
      </w:del>
      <w:del w:id="15062" w:date="2023-01-13T18:26:59Z" w:author="Jan Groh">
        <w:r>
          <w:rPr>
            <w:rStyle w:val="Ohne"/>
            <w:rFonts w:ascii="Garamond Premier Pro Caption" w:hAnsi="Garamond Premier Pro Caption"/>
            <w:sz w:val="22"/>
            <w:szCs w:val="22"/>
            <w:rtl w:val="0"/>
            <w:lang w:val="de-DE"/>
          </w:rPr>
          <w:delText>sie je zu einer Ruhe kommen.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63" w:date="2023-01-13T18:26:59Z" w:author="Jan Groh"/>
          <w:rStyle w:val="Ohne"/>
          <w:rFonts w:ascii="Garamond Premier Pro Caption" w:cs="Garamond Premier Pro Caption" w:hAnsi="Garamond Premier Pro Caption" w:eastAsia="Garamond Premier Pro Caption"/>
          <w:sz w:val="22"/>
          <w:szCs w:val="22"/>
        </w:rPr>
      </w:pPr>
      <w:del w:id="15064" w:date="2023-01-13T18:26:59Z" w:author="Jan Groh">
        <w:r>
          <w:rPr>
            <w:rStyle w:val="Ohne"/>
            <w:rFonts w:ascii="Garamond Premier Pro Caption" w:hAnsi="Garamond Premier Pro Caption"/>
            <w:sz w:val="22"/>
            <w:szCs w:val="22"/>
            <w:rtl w:val="0"/>
            <w:lang w:val="de-DE"/>
          </w:rPr>
          <w:delText>Was den Stammbaum betrifft, so w</w:delText>
        </w:r>
      </w:del>
      <w:del w:id="15065" w:date="2023-01-13T18:26:59Z" w:author="Jan Groh">
        <w:r>
          <w:rPr>
            <w:rStyle w:val="Ohne"/>
            <w:rFonts w:ascii="Garamond Premier Pro Caption" w:hAnsi="Garamond Premier Pro Caption" w:hint="default"/>
            <w:sz w:val="22"/>
            <w:szCs w:val="22"/>
            <w:rtl w:val="0"/>
          </w:rPr>
          <w:delText>ä</w:delText>
        </w:r>
      </w:del>
      <w:del w:id="15066" w:date="2023-01-13T18:26:59Z" w:author="Jan Groh">
        <w:r>
          <w:rPr>
            <w:rStyle w:val="Ohne"/>
            <w:rFonts w:ascii="Garamond Premier Pro Caption" w:hAnsi="Garamond Premier Pro Caption"/>
            <w:sz w:val="22"/>
            <w:szCs w:val="22"/>
            <w:rtl w:val="0"/>
            <w:lang w:val="de-DE"/>
          </w:rPr>
          <w:delText>re es kleinlich, wenn sie nicht dar</w:delText>
        </w:r>
      </w:del>
      <w:del w:id="15067" w:date="2023-01-13T18:26:59Z" w:author="Jan Groh">
        <w:r>
          <w:rPr>
            <w:rStyle w:val="Ohne"/>
            <w:rFonts w:ascii="Garamond Premier Pro Caption" w:hAnsi="Garamond Premier Pro Caption" w:hint="default"/>
            <w:sz w:val="22"/>
            <w:szCs w:val="22"/>
            <w:rtl w:val="0"/>
          </w:rPr>
          <w:delText>ü</w:delText>
        </w:r>
      </w:del>
      <w:del w:id="15068" w:date="2023-01-13T18:26:59Z" w:author="Jan Groh">
        <w:r>
          <w:rPr>
            <w:rStyle w:val="Ohne"/>
            <w:rFonts w:ascii="Garamond Premier Pro Caption" w:hAnsi="Garamond Premier Pro Caption"/>
            <w:sz w:val="22"/>
            <w:szCs w:val="22"/>
            <w:rtl w:val="0"/>
            <w:lang w:val="de-DE"/>
          </w:rPr>
          <w:delText>ber hinwegk</w:delText>
        </w:r>
      </w:del>
      <w:del w:id="15069" w:date="2023-01-13T18:26:59Z" w:author="Jan Groh">
        <w:r>
          <w:rPr>
            <w:rStyle w:val="Ohne"/>
            <w:rFonts w:ascii="Garamond Premier Pro Caption" w:hAnsi="Garamond Premier Pro Caption" w:hint="default"/>
            <w:sz w:val="22"/>
            <w:szCs w:val="22"/>
            <w:rtl w:val="0"/>
          </w:rPr>
          <w:delText>ä</w:delText>
        </w:r>
      </w:del>
      <w:del w:id="15070" w:date="2023-01-13T18:26:59Z" w:author="Jan Groh">
        <w:r>
          <w:rPr>
            <w:rStyle w:val="Ohne"/>
            <w:rFonts w:ascii="Garamond Premier Pro Caption" w:hAnsi="Garamond Premier Pro Caption"/>
            <w:sz w:val="22"/>
            <w:szCs w:val="22"/>
            <w:rtl w:val="0"/>
            <w:lang w:val="da-DK"/>
          </w:rPr>
          <w:delText>men, f</w:delText>
        </w:r>
      </w:del>
      <w:del w:id="15071" w:date="2023-01-13T18:26:59Z" w:author="Jan Groh">
        <w:r>
          <w:rPr>
            <w:rStyle w:val="Ohne"/>
            <w:rFonts w:ascii="Garamond Premier Pro Caption" w:hAnsi="Garamond Premier Pro Caption" w:hint="default"/>
            <w:sz w:val="22"/>
            <w:szCs w:val="22"/>
            <w:rtl w:val="0"/>
          </w:rPr>
          <w:delText>ü</w:delText>
        </w:r>
      </w:del>
      <w:del w:id="15072" w:date="2023-01-13T18:26:59Z" w:author="Jan Groh">
        <w:r>
          <w:rPr>
            <w:rStyle w:val="Ohne"/>
            <w:rFonts w:ascii="Garamond Premier Pro Caption" w:hAnsi="Garamond Premier Pro Caption"/>
            <w:sz w:val="22"/>
            <w:szCs w:val="22"/>
            <w:rtl w:val="0"/>
            <w:lang w:val="de-DE"/>
          </w:rPr>
          <w:delText>r sich!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73" w:date="2023-01-05T23:33:22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74" w:date="2023-01-05T23:33:22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75" w:date="2023-01-05T23:33:22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76" w:date="2023-01-05T23:33:22Z" w:author="Jan Groh"/>
          <w:rStyle w:val="Ohne"/>
          <w:rFonts w:ascii="Garamond Premier Pro Caption" w:cs="Garamond Premier Pro Caption" w:hAnsi="Garamond Premier Pro Caption" w:eastAsia="Garamond Premier Pro Caption"/>
          <w:sz w:val="22"/>
          <w:szCs w:val="22"/>
        </w:rPr>
      </w:pPr>
      <w:del w:id="15077" w:date="2023-01-05T23:33:22Z" w:author="Jan Groh">
        <w:r>
          <w:rPr>
            <w:rFonts w:ascii="Garamond Premier Pro Bold" w:hAnsi="Garamond Premier Pro Bold"/>
            <w:sz w:val="22"/>
            <w:szCs w:val="22"/>
            <w:rtl w:val="0"/>
          </w:rPr>
          <w:delText>1858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78" w:date="2023-01-05T23:33:22Z" w:author="Jan Groh"/>
          <w:rStyle w:val="Ohne"/>
          <w:rFonts w:ascii="Garamond Premier Pro Caption" w:cs="Garamond Premier Pro Caption" w:hAnsi="Garamond Premier Pro Caption" w:eastAsia="Garamond Premier Pro Caption"/>
          <w:sz w:val="22"/>
          <w:szCs w:val="22"/>
        </w:rPr>
      </w:pPr>
      <w:del w:id="15079" w:date="2023-01-05T23:33:22Z" w:author="Jan Groh">
        <w:r>
          <w:rPr>
            <w:rStyle w:val="Ohne"/>
            <w:rFonts w:ascii="Garamond Premier Pro Caption" w:hAnsi="Garamond Premier Pro Caption"/>
            <w:sz w:val="22"/>
            <w:szCs w:val="22"/>
            <w:rtl w:val="0"/>
            <w:lang w:val="de-DE"/>
          </w:rPr>
          <w:delText>(Ottilie 61-j</w:delText>
        </w:r>
      </w:del>
      <w:del w:id="15080" w:date="2023-01-05T23:33:22Z" w:author="Jan Groh">
        <w:r>
          <w:rPr>
            <w:rStyle w:val="Ohne"/>
            <w:rFonts w:ascii="Garamond Premier Pro Caption" w:hAnsi="Garamond Premier Pro Caption" w:hint="default"/>
            <w:sz w:val="22"/>
            <w:szCs w:val="22"/>
            <w:rtl w:val="0"/>
            <w:lang w:val="de-DE"/>
          </w:rPr>
          <w:delText>ä</w:delText>
        </w:r>
      </w:del>
      <w:del w:id="15081" w:date="2023-01-05T23:33:22Z" w:author="Jan Groh">
        <w:r>
          <w:rPr>
            <w:rStyle w:val="Ohne"/>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8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8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84" w:date="2023-01-13T18:26:59Z" w:author="Jan Groh"/>
          <w:rStyle w:val="Ohne"/>
          <w:rFonts w:ascii="Garamond Premier Pro Italic" w:cs="Garamond Premier Pro Italic" w:hAnsi="Garamond Premier Pro Italic" w:eastAsia="Garamond Premier Pro Italic"/>
          <w:sz w:val="22"/>
          <w:szCs w:val="22"/>
        </w:rPr>
      </w:pPr>
      <w:del w:id="15085"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86" w:date="2023-01-13T18:26:59Z" w:author="Jan Groh"/>
          <w:rStyle w:val="Ohne"/>
          <w:rFonts w:ascii="Garamond Premier Pro Italic" w:cs="Garamond Premier Pro Italic" w:hAnsi="Garamond Premier Pro Italic" w:eastAsia="Garamond Premier Pro Italic"/>
          <w:sz w:val="22"/>
          <w:szCs w:val="22"/>
        </w:rPr>
      </w:pPr>
      <w:del w:id="15087" w:date="2023-01-13T18:26:59Z" w:author="Jan Groh">
        <w:r>
          <w:rPr>
            <w:rStyle w:val="Ohne"/>
            <w:rFonts w:ascii="Garamond Premier Pro Italic" w:hAnsi="Garamond Premier Pro Italic"/>
            <w:sz w:val="22"/>
            <w:szCs w:val="22"/>
            <w:rtl w:val="0"/>
            <w:lang w:val="de-DE"/>
          </w:rPr>
          <w:delText>Dresden, den 11. M</w:delText>
        </w:r>
      </w:del>
      <w:del w:id="15088" w:date="2023-01-13T18:26:59Z" w:author="Jan Groh">
        <w:r>
          <w:rPr>
            <w:rStyle w:val="Ohne"/>
            <w:rFonts w:ascii="Garamond Premier Pro Italic" w:hAnsi="Garamond Premier Pro Italic" w:hint="default"/>
            <w:sz w:val="22"/>
            <w:szCs w:val="22"/>
            <w:rtl w:val="0"/>
          </w:rPr>
          <w:delText>ä</w:delText>
        </w:r>
      </w:del>
      <w:del w:id="15089" w:date="2023-01-13T18:26:59Z" w:author="Jan Groh">
        <w:r>
          <w:rPr>
            <w:rStyle w:val="Ohne"/>
            <w:rFonts w:ascii="Garamond Premier Pro Italic" w:hAnsi="Garamond Premier Pro Italic"/>
            <w:sz w:val="22"/>
            <w:szCs w:val="22"/>
            <w:rtl w:val="0"/>
          </w:rPr>
          <w:delText>rz 1858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090" w:date="2023-01-13T18:26:59Z" w:author="Jan Groh"/>
          <w:rStyle w:val="Ohne"/>
          <w:rFonts w:ascii="Garamond Premier Pro Caption" w:cs="Garamond Premier Pro Caption" w:hAnsi="Garamond Premier Pro Caption" w:eastAsia="Garamond Premier Pro Caption"/>
          <w:sz w:val="22"/>
          <w:szCs w:val="22"/>
        </w:rPr>
      </w:pPr>
      <w:del w:id="15091" w:date="2023-01-13T18:26:59Z" w:author="Jan Groh">
        <w:r>
          <w:rPr>
            <w:rStyle w:val="Ohne"/>
            <w:rFonts w:ascii="Garamond Premier Pro Caption" w:hAnsi="Garamond Premier Pro Caption"/>
            <w:sz w:val="22"/>
            <w:szCs w:val="22"/>
            <w:rtl w:val="0"/>
            <w:lang w:val="de-DE"/>
          </w:rPr>
          <w:delText>Von Walther wei</w:delText>
        </w:r>
      </w:del>
      <w:del w:id="15092" w:date="2023-01-13T18:26:59Z" w:author="Jan Groh">
        <w:r>
          <w:rPr>
            <w:rStyle w:val="Ohne"/>
            <w:rFonts w:ascii="Garamond Premier Pro Caption" w:hAnsi="Garamond Premier Pro Caption" w:hint="default"/>
            <w:sz w:val="22"/>
            <w:szCs w:val="22"/>
            <w:rtl w:val="0"/>
            <w:lang w:val="de-DE"/>
          </w:rPr>
          <w:delText xml:space="preserve">ß </w:delText>
        </w:r>
      </w:del>
      <w:del w:id="15093" w:date="2023-01-13T18:26:59Z" w:author="Jan Groh">
        <w:r>
          <w:rPr>
            <w:rStyle w:val="Ohne"/>
            <w:rFonts w:ascii="Garamond Premier Pro Caption" w:hAnsi="Garamond Premier Pro Caption"/>
            <w:sz w:val="22"/>
            <w:szCs w:val="22"/>
            <w:rtl w:val="0"/>
            <w:lang w:val="de-DE"/>
          </w:rPr>
          <w:delText>ich eigentlich nichts, obgleich ich von ihm und allen Freunden Briefe habe. Sie wissen ja, da</w:delText>
        </w:r>
      </w:del>
      <w:del w:id="15094" w:date="2023-01-13T18:26:59Z" w:author="Jan Groh">
        <w:r>
          <w:rPr>
            <w:rStyle w:val="Ohne"/>
            <w:rFonts w:ascii="Garamond Premier Pro Caption" w:hAnsi="Garamond Premier Pro Caption" w:hint="default"/>
            <w:sz w:val="22"/>
            <w:szCs w:val="22"/>
            <w:rtl w:val="0"/>
            <w:lang w:val="de-DE"/>
          </w:rPr>
          <w:delText xml:space="preserve">ß </w:delText>
        </w:r>
      </w:del>
      <w:del w:id="15095" w:date="2023-01-13T18:26:59Z" w:author="Jan Groh">
        <w:r>
          <w:rPr>
            <w:rStyle w:val="Ohne"/>
            <w:rFonts w:ascii="Garamond Premier Pro Caption" w:hAnsi="Garamond Premier Pro Caption"/>
            <w:sz w:val="22"/>
            <w:szCs w:val="22"/>
            <w:rtl w:val="0"/>
            <w:lang w:val="de-DE"/>
          </w:rPr>
          <w:delText>er die traurige Gewohnheit angenommen hat, mir gegen</w:delText>
        </w:r>
      </w:del>
      <w:del w:id="15096" w:date="2023-01-13T18:26:59Z" w:author="Jan Groh">
        <w:r>
          <w:rPr>
            <w:rStyle w:val="Ohne"/>
            <w:rFonts w:ascii="Garamond Premier Pro Caption" w:hAnsi="Garamond Premier Pro Caption" w:hint="default"/>
            <w:sz w:val="22"/>
            <w:szCs w:val="22"/>
            <w:rtl w:val="0"/>
          </w:rPr>
          <w:delText>ü</w:delText>
        </w:r>
      </w:del>
      <w:del w:id="15097" w:date="2023-01-13T18:26:59Z" w:author="Jan Groh">
        <w:r>
          <w:rPr>
            <w:rStyle w:val="Ohne"/>
            <w:rFonts w:ascii="Garamond Premier Pro Caption" w:hAnsi="Garamond Premier Pro Caption"/>
            <w:sz w:val="22"/>
            <w:szCs w:val="22"/>
            <w:rtl w:val="0"/>
            <w:lang w:val="de-DE"/>
          </w:rPr>
          <w:delText>ber zu schweigen oder nur im allgemeinen anzudeuten, obgleich, was will ich denn, ich wei</w:delText>
        </w:r>
      </w:del>
      <w:del w:id="15098" w:date="2023-01-13T18:26:59Z" w:author="Jan Groh">
        <w:r>
          <w:rPr>
            <w:rStyle w:val="Ohne"/>
            <w:rFonts w:ascii="Garamond Premier Pro Caption" w:hAnsi="Garamond Premier Pro Caption" w:hint="default"/>
            <w:sz w:val="22"/>
            <w:szCs w:val="22"/>
            <w:rtl w:val="0"/>
            <w:lang w:val="de-DE"/>
          </w:rPr>
          <w:delText xml:space="preserve">ß </w:delText>
        </w:r>
      </w:del>
      <w:del w:id="15099" w:date="2023-01-13T18:26:59Z" w:author="Jan Groh">
        <w:r>
          <w:rPr>
            <w:rStyle w:val="Ohne"/>
            <w:rFonts w:ascii="Garamond Premier Pro Caption" w:hAnsi="Garamond Premier Pro Caption"/>
            <w:sz w:val="22"/>
            <w:szCs w:val="22"/>
            <w:rtl w:val="0"/>
            <w:lang w:val="de-DE"/>
          </w:rPr>
          <w:delText>ja leider, was ihm fehlt! H</w:delText>
        </w:r>
      </w:del>
      <w:del w:id="15100" w:date="2023-01-13T18:26:59Z" w:author="Jan Groh">
        <w:r>
          <w:rPr>
            <w:rStyle w:val="Ohne"/>
            <w:rFonts w:ascii="Garamond Premier Pro Caption" w:hAnsi="Garamond Premier Pro Caption" w:hint="default"/>
            <w:sz w:val="22"/>
            <w:szCs w:val="22"/>
            <w:rtl w:val="0"/>
          </w:rPr>
          <w:delText>ä</w:delText>
        </w:r>
      </w:del>
      <w:del w:id="15101" w:date="2023-01-13T18:26:59Z" w:author="Jan Groh">
        <w:r>
          <w:rPr>
            <w:rStyle w:val="Ohne"/>
            <w:rFonts w:ascii="Garamond Premier Pro Caption" w:hAnsi="Garamond Premier Pro Caption"/>
            <w:sz w:val="22"/>
            <w:szCs w:val="22"/>
            <w:rtl w:val="0"/>
            <w:lang w:val="de-DE"/>
          </w:rPr>
          <w:delText>uslicher Herd, wenn er auch jeden Gedanken einer Heirat weit von sich st</w:delText>
        </w:r>
      </w:del>
      <w:del w:id="15102" w:date="2023-01-13T18:26:59Z" w:author="Jan Groh">
        <w:r>
          <w:rPr>
            <w:rStyle w:val="Ohne"/>
            <w:rFonts w:ascii="Garamond Premier Pro Caption" w:hAnsi="Garamond Premier Pro Caption" w:hint="default"/>
            <w:sz w:val="22"/>
            <w:szCs w:val="22"/>
            <w:rtl w:val="0"/>
            <w:lang w:val="de-DE"/>
          </w:rPr>
          <w:delText>öß</w:delText>
        </w:r>
      </w:del>
      <w:del w:id="15103" w:date="2023-01-13T18:26:59Z" w:author="Jan Groh">
        <w:r>
          <w:rPr>
            <w:rStyle w:val="Ohne"/>
            <w:rFonts w:ascii="Garamond Premier Pro Caption" w:hAnsi="Garamond Premier Pro Caption"/>
            <w:sz w:val="22"/>
            <w:szCs w:val="22"/>
            <w:rtl w:val="0"/>
            <w:lang w:val="de-DE"/>
          </w:rPr>
          <w:delText>t! Es kommt nie ein Brief von Weimar, der ihn nicht preist als den vortrefflichsten Menschen, aber er hat gar keine Freiheit, weil, wie ich glaube, der Gro</w:delText>
        </w:r>
      </w:del>
      <w:del w:id="15104" w:date="2023-01-13T18:26:59Z" w:author="Jan Groh">
        <w:r>
          <w:rPr>
            <w:rStyle w:val="Ohne"/>
            <w:rFonts w:ascii="Garamond Premier Pro Caption" w:hAnsi="Garamond Premier Pro Caption" w:hint="default"/>
            <w:sz w:val="22"/>
            <w:szCs w:val="22"/>
            <w:rtl w:val="0"/>
            <w:lang w:val="de-DE"/>
          </w:rPr>
          <w:delText>ß</w:delText>
        </w:r>
      </w:del>
      <w:del w:id="15105" w:date="2023-01-13T18:26:59Z" w:author="Jan Groh">
        <w:r>
          <w:rPr>
            <w:rStyle w:val="Ohne"/>
            <w:rFonts w:ascii="Garamond Premier Pro Caption" w:hAnsi="Garamond Premier Pro Caption"/>
            <w:sz w:val="22"/>
            <w:szCs w:val="22"/>
            <w:rtl w:val="0"/>
            <w:lang w:val="de-DE"/>
          </w:rPr>
          <w:delText>herzog ihn sehr in Anspruch nimmt.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0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0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0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0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10" w:date="2023-01-13T18:26:59Z" w:author="Jan Groh"/>
          <w:rStyle w:val="Ohne"/>
          <w:rFonts w:ascii="Garamond Premier Pro Caption" w:cs="Garamond Premier Pro Caption" w:hAnsi="Garamond Premier Pro Caption" w:eastAsia="Garamond Premier Pro Caption"/>
          <w:sz w:val="22"/>
          <w:szCs w:val="22"/>
        </w:rPr>
      </w:pPr>
      <w:del w:id="15111" w:date="2023-01-05T23:33:58Z" w:author="Jan Groh">
        <w:r>
          <w:rPr>
            <w:rFonts w:ascii="Garamond Premier Pro Bold" w:hAnsi="Garamond Premier Pro Bold"/>
            <w:sz w:val="22"/>
            <w:szCs w:val="22"/>
            <w:rtl w:val="0"/>
          </w:rPr>
          <w:delText>1859</w:delText>
        </w:r>
      </w:del>
      <w:ins w:id="15112" w:date="2023-01-05T23:34:31Z" w:author="Jan Groh">
        <w:del w:id="15113" w:date="2023-01-13T18:26:59Z" w:author="Jan Groh">
          <w:r>
            <w:rPr>
              <w:rFonts w:ascii="Garamond Premier Pro Bold" w:hAnsi="Garamond Premier Pro Bold"/>
              <w:sz w:val="22"/>
              <w:szCs w:val="22"/>
              <w:rtl w:val="0"/>
              <w:lang w:val="de-DE"/>
            </w:rPr>
            <w:delText>62</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14" w:date="2023-01-13T18:26:59Z" w:author="Jan Groh"/>
          <w:rStyle w:val="Ohne"/>
          <w:rFonts w:ascii="Garamond Premier Pro Caption" w:cs="Garamond Premier Pro Caption" w:hAnsi="Garamond Premier Pro Caption" w:eastAsia="Garamond Premier Pro Caption"/>
          <w:sz w:val="22"/>
          <w:szCs w:val="22"/>
        </w:rPr>
      </w:pPr>
      <w:del w:id="15115" w:date="2023-01-13T18:26:59Z" w:author="Jan Groh">
        <w:r>
          <w:rPr>
            <w:rStyle w:val="Ohne"/>
            <w:rFonts w:ascii="Garamond Premier Pro Caption" w:hAnsi="Garamond Premier Pro Caption"/>
            <w:sz w:val="22"/>
            <w:szCs w:val="22"/>
            <w:rtl w:val="0"/>
            <w:lang w:val="de-DE"/>
          </w:rPr>
          <w:delText>(</w:delText>
        </w:r>
      </w:del>
      <w:del w:id="15116" w:date="2023-01-05T23:34:23Z" w:author="Jan Groh">
        <w:r>
          <w:rPr>
            <w:rStyle w:val="Ohne"/>
            <w:rFonts w:ascii="Garamond Premier Pro Caption" w:hAnsi="Garamond Premier Pro Caption"/>
            <w:sz w:val="22"/>
            <w:szCs w:val="22"/>
            <w:rtl w:val="0"/>
            <w:lang w:val="de-DE"/>
          </w:rPr>
          <w:delText>Ottilie 62-/63-j</w:delText>
        </w:r>
      </w:del>
      <w:del w:id="15117" w:date="2023-01-05T23:34:23Z" w:author="Jan Groh">
        <w:r>
          <w:rPr>
            <w:rStyle w:val="Ohne"/>
            <w:rFonts w:ascii="Garamond Premier Pro Caption" w:hAnsi="Garamond Premier Pro Caption" w:hint="default"/>
            <w:sz w:val="22"/>
            <w:szCs w:val="22"/>
            <w:rtl w:val="0"/>
            <w:lang w:val="de-DE"/>
          </w:rPr>
          <w:delText>ä</w:delText>
        </w:r>
      </w:del>
      <w:del w:id="15118" w:date="2023-01-05T23:34:23Z" w:author="Jan Groh">
        <w:r>
          <w:rPr>
            <w:rStyle w:val="Ohne"/>
            <w:rFonts w:ascii="Garamond Premier Pro Caption" w:hAnsi="Garamond Premier Pro Caption"/>
            <w:sz w:val="22"/>
            <w:szCs w:val="22"/>
            <w:rtl w:val="0"/>
            <w:lang w:val="de-DE"/>
          </w:rPr>
          <w:delText>hrig</w:delText>
        </w:r>
      </w:del>
      <w:ins w:id="15119" w:date="2023-01-05T23:34:29Z" w:author="Jan Groh">
        <w:del w:id="15120" w:date="2023-01-13T18:26:59Z" w:author="Jan Groh">
          <w:r>
            <w:rPr>
              <w:rStyle w:val="Ohne"/>
              <w:rFonts w:ascii="Garamond Premier Pro Caption" w:hAnsi="Garamond Premier Pro Caption"/>
              <w:sz w:val="22"/>
              <w:szCs w:val="22"/>
              <w:rtl w:val="0"/>
              <w:lang w:val="de-DE"/>
            </w:rPr>
            <w:delText>1858/59</w:delText>
          </w:r>
        </w:del>
      </w:ins>
      <w:del w:id="15121"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2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2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24" w:date="2023-01-13T18:26:59Z" w:author="Jan Groh"/>
          <w:rStyle w:val="Ohne"/>
          <w:rFonts w:ascii="Garamond Premier Pro Italic" w:cs="Garamond Premier Pro Italic" w:hAnsi="Garamond Premier Pro Italic" w:eastAsia="Garamond Premier Pro Italic"/>
          <w:sz w:val="22"/>
          <w:szCs w:val="22"/>
        </w:rPr>
      </w:pPr>
      <w:del w:id="15125"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26" w:date="2023-01-13T18:26:59Z" w:author="Jan Groh"/>
          <w:rStyle w:val="Ohne"/>
          <w:rFonts w:ascii="Garamond Premier Pro Italic" w:cs="Garamond Premier Pro Italic" w:hAnsi="Garamond Premier Pro Italic" w:eastAsia="Garamond Premier Pro Italic"/>
          <w:sz w:val="22"/>
          <w:szCs w:val="22"/>
        </w:rPr>
      </w:pPr>
      <w:del w:id="15127" w:date="2023-01-13T18:26:59Z" w:author="Jan Groh">
        <w:r>
          <w:rPr>
            <w:rStyle w:val="Ohne"/>
            <w:rFonts w:ascii="Garamond Premier Pro Italic" w:hAnsi="Garamond Premier Pro Italic"/>
            <w:sz w:val="22"/>
            <w:szCs w:val="22"/>
            <w:rtl w:val="0"/>
            <w:lang w:val="de-DE"/>
          </w:rPr>
          <w:delText>Montag, den 16. Mai 1859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128" w:date="2023-01-13T18:26:59Z" w:author="Jan Groh"/>
          <w:rStyle w:val="Ohne"/>
          <w:rFonts w:ascii="Garamond Premier Pro Caption" w:cs="Garamond Premier Pro Caption" w:hAnsi="Garamond Premier Pro Caption" w:eastAsia="Garamond Premier Pro Caption"/>
          <w:sz w:val="22"/>
          <w:szCs w:val="22"/>
        </w:rPr>
      </w:pPr>
      <w:del w:id="15129" w:date="2023-01-13T18:26:59Z" w:author="Jan Groh">
        <w:r>
          <w:rPr>
            <w:rStyle w:val="Ohne"/>
            <w:rFonts w:ascii="Garamond Premier Pro Caption" w:hAnsi="Garamond Premier Pro Caption"/>
            <w:sz w:val="22"/>
            <w:szCs w:val="22"/>
            <w:rtl w:val="0"/>
            <w:lang w:val="de-DE"/>
          </w:rPr>
          <w:delText>Ich will dies Tagebuch wieder beginnen, wenngleich die ersten Tage, die ich einzuschreiben habe, wenig heiter sind. Gott gebe es besser. Den Morgen stand Luise um 4 Uhr auf, um nach dem Wetter zu sehen, und verk</w:delText>
        </w:r>
      </w:del>
      <w:del w:id="15130" w:date="2023-01-13T18:26:59Z" w:author="Jan Groh">
        <w:r>
          <w:rPr>
            <w:rStyle w:val="Ohne"/>
            <w:rFonts w:ascii="Garamond Premier Pro Caption" w:hAnsi="Garamond Premier Pro Caption" w:hint="default"/>
            <w:sz w:val="22"/>
            <w:szCs w:val="22"/>
            <w:rtl w:val="0"/>
          </w:rPr>
          <w:delText>ü</w:delText>
        </w:r>
      </w:del>
      <w:del w:id="15131" w:date="2023-01-13T18:26:59Z" w:author="Jan Groh">
        <w:r>
          <w:rPr>
            <w:rStyle w:val="Ohne"/>
            <w:rFonts w:ascii="Garamond Premier Pro Caption" w:hAnsi="Garamond Premier Pro Caption"/>
            <w:sz w:val="22"/>
            <w:szCs w:val="22"/>
            <w:rtl w:val="0"/>
            <w:lang w:val="de-DE"/>
          </w:rPr>
          <w:delText>ndete, da</w:delText>
        </w:r>
      </w:del>
      <w:del w:id="15132" w:date="2023-01-13T18:26:59Z" w:author="Jan Groh">
        <w:r>
          <w:rPr>
            <w:rStyle w:val="Ohne"/>
            <w:rFonts w:ascii="Garamond Premier Pro Caption" w:hAnsi="Garamond Premier Pro Caption" w:hint="default"/>
            <w:sz w:val="22"/>
            <w:szCs w:val="22"/>
            <w:rtl w:val="0"/>
            <w:lang w:val="de-DE"/>
          </w:rPr>
          <w:delText xml:space="preserve">ß </w:delText>
        </w:r>
      </w:del>
      <w:del w:id="15133" w:date="2023-01-13T18:26:59Z" w:author="Jan Groh">
        <w:r>
          <w:rPr>
            <w:rStyle w:val="Ohne"/>
            <w:rFonts w:ascii="Garamond Premier Pro Caption" w:hAnsi="Garamond Premier Pro Caption"/>
            <w:sz w:val="22"/>
            <w:szCs w:val="22"/>
            <w:rtl w:val="0"/>
            <w:lang w:val="de-DE"/>
          </w:rPr>
          <w:delText>es in Str</w:delText>
        </w:r>
      </w:del>
      <w:del w:id="15134" w:date="2023-01-13T18:26:59Z" w:author="Jan Groh">
        <w:r>
          <w:rPr>
            <w:rStyle w:val="Ohne"/>
            <w:rFonts w:ascii="Garamond Premier Pro Caption" w:hAnsi="Garamond Premier Pro Caption" w:hint="default"/>
            <w:sz w:val="22"/>
            <w:szCs w:val="22"/>
            <w:rtl w:val="0"/>
            <w:lang w:val="sv-SE"/>
          </w:rPr>
          <w:delText>ö</w:delText>
        </w:r>
      </w:del>
      <w:del w:id="15135" w:date="2023-01-13T18:26:59Z" w:author="Jan Groh">
        <w:r>
          <w:rPr>
            <w:rStyle w:val="Ohne"/>
            <w:rFonts w:ascii="Garamond Premier Pro Caption" w:hAnsi="Garamond Premier Pro Caption"/>
            <w:sz w:val="22"/>
            <w:szCs w:val="22"/>
            <w:rtl w:val="0"/>
            <w:lang w:val="de-DE"/>
          </w:rPr>
          <w:delText>men regne, also mu</w:delText>
        </w:r>
      </w:del>
      <w:del w:id="15136" w:date="2023-01-13T18:26:59Z" w:author="Jan Groh">
        <w:r>
          <w:rPr>
            <w:rStyle w:val="Ohne"/>
            <w:rFonts w:ascii="Garamond Premier Pro Caption" w:hAnsi="Garamond Premier Pro Caption" w:hint="default"/>
            <w:sz w:val="22"/>
            <w:szCs w:val="22"/>
            <w:rtl w:val="0"/>
            <w:lang w:val="de-DE"/>
          </w:rPr>
          <w:delText>ß</w:delText>
        </w:r>
      </w:del>
      <w:del w:id="15137" w:date="2023-01-13T18:26:59Z" w:author="Jan Groh">
        <w:r>
          <w:rPr>
            <w:rStyle w:val="Ohne"/>
            <w:rFonts w:ascii="Garamond Premier Pro Caption" w:hAnsi="Garamond Premier Pro Caption"/>
            <w:sz w:val="22"/>
            <w:szCs w:val="22"/>
            <w:rtl w:val="0"/>
            <w:lang w:val="de-DE"/>
          </w:rPr>
          <w:delText>te ich sagen, da</w:delText>
        </w:r>
      </w:del>
      <w:del w:id="15138" w:date="2023-01-13T18:26:59Z" w:author="Jan Groh">
        <w:r>
          <w:rPr>
            <w:rStyle w:val="Ohne"/>
            <w:rFonts w:ascii="Garamond Premier Pro Caption" w:hAnsi="Garamond Premier Pro Caption" w:hint="default"/>
            <w:sz w:val="22"/>
            <w:szCs w:val="22"/>
            <w:rtl w:val="0"/>
            <w:lang w:val="de-DE"/>
          </w:rPr>
          <w:delText xml:space="preserve">ß </w:delText>
        </w:r>
      </w:del>
      <w:del w:id="15139" w:date="2023-01-13T18:26:59Z" w:author="Jan Groh">
        <w:r>
          <w:rPr>
            <w:rStyle w:val="Ohne"/>
            <w:rFonts w:ascii="Garamond Premier Pro Caption" w:hAnsi="Garamond Premier Pro Caption"/>
            <w:sz w:val="22"/>
            <w:szCs w:val="22"/>
            <w:rtl w:val="0"/>
            <w:lang w:val="de-DE"/>
          </w:rPr>
          <w:delText>wir dableiben m</w:delText>
        </w:r>
      </w:del>
      <w:del w:id="15140" w:date="2023-01-13T18:26:59Z" w:author="Jan Groh">
        <w:r>
          <w:rPr>
            <w:rStyle w:val="Ohne"/>
            <w:rFonts w:ascii="Garamond Premier Pro Caption" w:hAnsi="Garamond Premier Pro Caption" w:hint="default"/>
            <w:sz w:val="22"/>
            <w:szCs w:val="22"/>
            <w:rtl w:val="0"/>
            <w:lang w:val="de-DE"/>
          </w:rPr>
          <w:delText>üß</w:delText>
        </w:r>
      </w:del>
      <w:del w:id="15141" w:date="2023-01-13T18:26:59Z" w:author="Jan Groh">
        <w:r>
          <w:rPr>
            <w:rStyle w:val="Ohne"/>
            <w:rFonts w:ascii="Garamond Premier Pro Caption" w:hAnsi="Garamond Premier Pro Caption"/>
            <w:sz w:val="22"/>
            <w:szCs w:val="22"/>
            <w:rtl w:val="0"/>
            <w:lang w:val="de-DE"/>
          </w:rPr>
          <w:delText>ten und nicht abreisen k</w:delText>
        </w:r>
      </w:del>
      <w:del w:id="15142" w:date="2023-01-13T18:26:59Z" w:author="Jan Groh">
        <w:r>
          <w:rPr>
            <w:rStyle w:val="Ohne"/>
            <w:rFonts w:ascii="Garamond Premier Pro Caption" w:hAnsi="Garamond Premier Pro Caption" w:hint="default"/>
            <w:sz w:val="22"/>
            <w:szCs w:val="22"/>
            <w:rtl w:val="0"/>
            <w:lang w:val="sv-SE"/>
          </w:rPr>
          <w:delText>ö</w:delText>
        </w:r>
      </w:del>
      <w:del w:id="15143" w:date="2023-01-13T18:26:59Z" w:author="Jan Groh">
        <w:r>
          <w:rPr>
            <w:rStyle w:val="Ohne"/>
            <w:rFonts w:ascii="Garamond Premier Pro Caption" w:hAnsi="Garamond Premier Pro Caption"/>
            <w:sz w:val="22"/>
            <w:szCs w:val="22"/>
            <w:rtl w:val="0"/>
            <w:lang w:val="de-DE"/>
          </w:rPr>
          <w:delText>nnten; als aber der Hausknecht wecken kam und Luise ihm zurief, wir gehen nicht fort, da machte ich die Augen auf und rief, da</w:delText>
        </w:r>
      </w:del>
      <w:del w:id="15144" w:date="2023-01-13T18:26:59Z" w:author="Jan Groh">
        <w:r>
          <w:rPr>
            <w:rStyle w:val="Ohne"/>
            <w:rFonts w:ascii="Garamond Premier Pro Caption" w:hAnsi="Garamond Premier Pro Caption" w:hint="default"/>
            <w:sz w:val="22"/>
            <w:szCs w:val="22"/>
            <w:rtl w:val="0"/>
            <w:lang w:val="de-DE"/>
          </w:rPr>
          <w:delText xml:space="preserve">ß </w:delText>
        </w:r>
      </w:del>
      <w:del w:id="15145" w:date="2023-01-13T18:26:59Z" w:author="Jan Groh">
        <w:r>
          <w:rPr>
            <w:rStyle w:val="Ohne"/>
            <w:rFonts w:ascii="Garamond Premier Pro Caption" w:hAnsi="Garamond Premier Pro Caption"/>
            <w:sz w:val="22"/>
            <w:szCs w:val="22"/>
            <w:rtl w:val="0"/>
            <w:lang w:val="de-DE"/>
          </w:rPr>
          <w:delText>Wetter mu</w:delText>
        </w:r>
      </w:del>
      <w:del w:id="15146" w:date="2023-01-13T18:26:59Z" w:author="Jan Groh">
        <w:r>
          <w:rPr>
            <w:rStyle w:val="Ohne"/>
            <w:rFonts w:ascii="Garamond Premier Pro Caption" w:hAnsi="Garamond Premier Pro Caption" w:hint="default"/>
            <w:sz w:val="22"/>
            <w:szCs w:val="22"/>
            <w:rtl w:val="0"/>
            <w:lang w:val="de-DE"/>
          </w:rPr>
          <w:delText xml:space="preserve">ß </w:delText>
        </w:r>
      </w:del>
      <w:del w:id="15147" w:date="2023-01-13T18:26:59Z" w:author="Jan Groh">
        <w:r>
          <w:rPr>
            <w:rStyle w:val="Ohne"/>
            <w:rFonts w:ascii="Garamond Premier Pro Caption" w:hAnsi="Garamond Premier Pro Caption"/>
            <w:sz w:val="22"/>
            <w:szCs w:val="22"/>
            <w:rtl w:val="0"/>
          </w:rPr>
          <w:delText>ge</w:delText>
        </w:r>
      </w:del>
      <w:del w:id="15148" w:date="2023-01-13T18:26:59Z" w:author="Jan Groh">
        <w:r>
          <w:rPr>
            <w:rStyle w:val="Ohne"/>
            <w:rFonts w:ascii="Garamond Premier Pro Caption" w:hAnsi="Garamond Premier Pro Caption" w:hint="default"/>
            <w:sz w:val="22"/>
            <w:szCs w:val="22"/>
            <w:rtl w:val="0"/>
          </w:rPr>
          <w:delText>ä</w:delText>
        </w:r>
      </w:del>
      <w:del w:id="15149" w:date="2023-01-13T18:26:59Z" w:author="Jan Groh">
        <w:r>
          <w:rPr>
            <w:rStyle w:val="Ohne"/>
            <w:rFonts w:ascii="Garamond Premier Pro Caption" w:hAnsi="Garamond Premier Pro Caption"/>
            <w:sz w:val="22"/>
            <w:szCs w:val="22"/>
            <w:rtl w:val="0"/>
            <w:lang w:val="de-DE"/>
          </w:rPr>
          <w:delText>ndert sein, ich sehe, es regnet nicht, wir gehen.</w:delText>
        </w:r>
      </w:del>
      <w:del w:id="15150" w:date="2023-01-13T18:26:59Z" w:author="Jan Groh">
        <w:r>
          <w:rPr>
            <w:rStyle w:val="Ohne"/>
            <w:rFonts w:ascii="Garamond Premier Pro Caption" w:hAnsi="Garamond Premier Pro Caption"/>
            <w:sz w:val="22"/>
            <w:szCs w:val="22"/>
            <w:rtl w:val="0"/>
            <w:lang w:val="de-DE"/>
          </w:rPr>
          <w:delText xml:space="preserve"> </w:delText>
        </w:r>
      </w:del>
      <w:del w:id="15151" w:date="2023-01-13T18:26:59Z" w:author="Jan Groh">
        <w:r>
          <w:rPr>
            <w:rStyle w:val="Ohne"/>
            <w:rFonts w:ascii="Garamond Premier Pro Caption" w:hAnsi="Garamond Premier Pro Caption"/>
            <w:sz w:val="22"/>
            <w:szCs w:val="22"/>
            <w:rtl w:val="0"/>
            <w:lang w:val="de-DE"/>
          </w:rPr>
          <w:delText xml:space="preserve">Und so rafften wir uns auf, und nachdem wir eine lange Zeit gewartet, weit </w:delText>
        </w:r>
      </w:del>
      <w:del w:id="15152" w:date="2023-01-13T18:26:59Z" w:author="Jan Groh">
        <w:r>
          <w:rPr>
            <w:rStyle w:val="Ohne"/>
            <w:rFonts w:ascii="Garamond Premier Pro Caption" w:hAnsi="Garamond Premier Pro Caption" w:hint="default"/>
            <w:sz w:val="22"/>
            <w:szCs w:val="22"/>
            <w:rtl w:val="0"/>
          </w:rPr>
          <w:delText>ü</w:delText>
        </w:r>
      </w:del>
      <w:del w:id="15153" w:date="2023-01-13T18:26:59Z" w:author="Jan Groh">
        <w:r>
          <w:rPr>
            <w:rStyle w:val="Ohne"/>
            <w:rFonts w:ascii="Garamond Premier Pro Caption" w:hAnsi="Garamond Premier Pro Caption"/>
            <w:sz w:val="22"/>
            <w:szCs w:val="22"/>
            <w:rtl w:val="0"/>
            <w:lang w:val="de-DE"/>
          </w:rPr>
          <w:delText>ber die Zeit, rollten wir Wien entgegen. Ich habe diesen Weg doch schon so oft gemacht, aber nie noch war der Semmering so sch</w:delText>
        </w:r>
      </w:del>
      <w:del w:id="15154" w:date="2023-01-13T18:26:59Z" w:author="Jan Groh">
        <w:r>
          <w:rPr>
            <w:rStyle w:val="Ohne"/>
            <w:rFonts w:ascii="Garamond Premier Pro Caption" w:hAnsi="Garamond Premier Pro Caption" w:hint="default"/>
            <w:sz w:val="22"/>
            <w:szCs w:val="22"/>
            <w:rtl w:val="0"/>
            <w:lang w:val="sv-SE"/>
          </w:rPr>
          <w:delText>ö</w:delText>
        </w:r>
      </w:del>
      <w:del w:id="15155" w:date="2023-01-13T18:26:59Z" w:author="Jan Groh">
        <w:r>
          <w:rPr>
            <w:rStyle w:val="Ohne"/>
            <w:rFonts w:ascii="Garamond Premier Pro Caption" w:hAnsi="Garamond Premier Pro Caption"/>
            <w:sz w:val="22"/>
            <w:szCs w:val="22"/>
            <w:rtl w:val="0"/>
            <w:lang w:val="de-DE"/>
          </w:rPr>
          <w:delText>n, durch das frische Gr</w:delText>
        </w:r>
      </w:del>
      <w:del w:id="15156" w:date="2023-01-13T18:26:59Z" w:author="Jan Groh">
        <w:r>
          <w:rPr>
            <w:rStyle w:val="Ohne"/>
            <w:rFonts w:ascii="Garamond Premier Pro Caption" w:hAnsi="Garamond Premier Pro Caption" w:hint="default"/>
            <w:sz w:val="22"/>
            <w:szCs w:val="22"/>
            <w:rtl w:val="0"/>
          </w:rPr>
          <w:delText>ü</w:delText>
        </w:r>
      </w:del>
      <w:del w:id="15157" w:date="2023-01-13T18:26:59Z" w:author="Jan Groh">
        <w:r>
          <w:rPr>
            <w:rStyle w:val="Ohne"/>
            <w:rFonts w:ascii="Garamond Premier Pro Caption" w:hAnsi="Garamond Premier Pro Caption"/>
            <w:sz w:val="22"/>
            <w:szCs w:val="22"/>
            <w:rtl w:val="0"/>
            <w:lang w:val="de-DE"/>
          </w:rPr>
          <w:delText>n der Wiesen und B</w:delText>
        </w:r>
      </w:del>
      <w:del w:id="15158" w:date="2023-01-13T18:26:59Z" w:author="Jan Groh">
        <w:r>
          <w:rPr>
            <w:rStyle w:val="Ohne"/>
            <w:rFonts w:ascii="Garamond Premier Pro Caption" w:hAnsi="Garamond Premier Pro Caption" w:hint="default"/>
            <w:sz w:val="22"/>
            <w:szCs w:val="22"/>
            <w:rtl w:val="0"/>
          </w:rPr>
          <w:delText>ä</w:delText>
        </w:r>
      </w:del>
      <w:del w:id="15159" w:date="2023-01-13T18:26:59Z" w:author="Jan Groh">
        <w:r>
          <w:rPr>
            <w:rStyle w:val="Ohne"/>
            <w:rFonts w:ascii="Garamond Premier Pro Caption" w:hAnsi="Garamond Premier Pro Caption"/>
            <w:sz w:val="22"/>
            <w:szCs w:val="22"/>
            <w:rtl w:val="0"/>
            <w:lang w:val="de-DE"/>
          </w:rPr>
          <w:delText>ume, durch die klaren Fernsichten und romantischen Felsverschiebungen u. Durchsichten, durch die k</w:delText>
        </w:r>
      </w:del>
      <w:del w:id="15160" w:date="2023-01-13T18:26:59Z" w:author="Jan Groh">
        <w:r>
          <w:rPr>
            <w:rStyle w:val="Ohne"/>
            <w:rFonts w:ascii="Garamond Premier Pro Caption" w:hAnsi="Garamond Premier Pro Caption" w:hint="default"/>
            <w:sz w:val="22"/>
            <w:szCs w:val="22"/>
            <w:rtl w:val="0"/>
          </w:rPr>
          <w:delText>ü</w:delText>
        </w:r>
      </w:del>
      <w:del w:id="15161" w:date="2023-01-13T18:26:59Z" w:author="Jan Groh">
        <w:r>
          <w:rPr>
            <w:rStyle w:val="Ohne"/>
            <w:rFonts w:ascii="Garamond Premier Pro Caption" w:hAnsi="Garamond Premier Pro Caption"/>
            <w:sz w:val="22"/>
            <w:szCs w:val="22"/>
            <w:rtl w:val="0"/>
            <w:lang w:val="de-DE"/>
          </w:rPr>
          <w:delText>hnen Br</w:delText>
        </w:r>
      </w:del>
      <w:del w:id="15162" w:date="2023-01-13T18:26:59Z" w:author="Jan Groh">
        <w:r>
          <w:rPr>
            <w:rStyle w:val="Ohne"/>
            <w:rFonts w:ascii="Garamond Premier Pro Caption" w:hAnsi="Garamond Premier Pro Caption" w:hint="default"/>
            <w:sz w:val="22"/>
            <w:szCs w:val="22"/>
            <w:rtl w:val="0"/>
          </w:rPr>
          <w:delText>ü</w:delText>
        </w:r>
      </w:del>
      <w:del w:id="15163" w:date="2023-01-13T18:26:59Z" w:author="Jan Groh">
        <w:r>
          <w:rPr>
            <w:rStyle w:val="Ohne"/>
            <w:rFonts w:ascii="Garamond Premier Pro Caption" w:hAnsi="Garamond Premier Pro Caption"/>
            <w:sz w:val="22"/>
            <w:szCs w:val="22"/>
            <w:rtl w:val="0"/>
            <w:lang w:val="de-DE"/>
          </w:rPr>
          <w:delText>cken wie diesmal. Wenn ich nach Wien komme, so ist meine Empfindung immer eine sehr gemischte. Die ganze Vergangenheit pflegt vor mir aufzusteigen, und gew</w:delText>
        </w:r>
      </w:del>
      <w:del w:id="15164" w:date="2023-01-13T18:26:59Z" w:author="Jan Groh">
        <w:r>
          <w:rPr>
            <w:rStyle w:val="Ohne"/>
            <w:rFonts w:ascii="Garamond Premier Pro Caption" w:hAnsi="Garamond Premier Pro Caption" w:hint="default"/>
            <w:sz w:val="22"/>
            <w:szCs w:val="22"/>
            <w:rtl w:val="0"/>
            <w:lang w:val="sv-SE"/>
          </w:rPr>
          <w:delText>ö</w:delText>
        </w:r>
      </w:del>
      <w:del w:id="15165" w:date="2023-01-13T18:26:59Z" w:author="Jan Groh">
        <w:r>
          <w:rPr>
            <w:rStyle w:val="Ohne"/>
            <w:rFonts w:ascii="Garamond Premier Pro Caption" w:hAnsi="Garamond Premier Pro Caption"/>
            <w:sz w:val="22"/>
            <w:szCs w:val="22"/>
            <w:rtl w:val="0"/>
            <w:lang w:val="de-DE"/>
          </w:rPr>
          <w:delText>hnlich ist der erste Eintritt der aller unangenehmste, Seligmann nicht da und ich nicht erwartet in einem nicht eingerichteten Haus. Der Gedanke, da</w:delText>
        </w:r>
      </w:del>
      <w:del w:id="15166" w:date="2023-01-13T18:26:59Z" w:author="Jan Groh">
        <w:r>
          <w:rPr>
            <w:rStyle w:val="Ohne"/>
            <w:rFonts w:ascii="Garamond Premier Pro Caption" w:hAnsi="Garamond Premier Pro Caption" w:hint="default"/>
            <w:sz w:val="22"/>
            <w:szCs w:val="22"/>
            <w:rtl w:val="0"/>
            <w:lang w:val="de-DE"/>
          </w:rPr>
          <w:delText xml:space="preserve">ß </w:delText>
        </w:r>
      </w:del>
      <w:del w:id="15167" w:date="2023-01-13T18:26:59Z" w:author="Jan Groh">
        <w:r>
          <w:rPr>
            <w:rStyle w:val="Ohne"/>
            <w:rFonts w:ascii="Garamond Premier Pro Caption" w:hAnsi="Garamond Premier Pro Caption"/>
            <w:sz w:val="22"/>
            <w:szCs w:val="22"/>
            <w:rtl w:val="0"/>
            <w:lang w:val="de-DE"/>
          </w:rPr>
          <w:delText>Seligmann krank sei, hatte</w:delText>
        </w:r>
      </w:del>
      <w:del w:id="15168" w:date="2023-01-13T18:26:59Z" w:author="Jan Groh">
        <w:r>
          <w:rPr>
            <w:rStyle w:val="Ohne"/>
            <w:rFonts w:ascii="Garamond Premier Pro Caption" w:hAnsi="Garamond Premier Pro Caption"/>
            <w:sz w:val="22"/>
            <w:szCs w:val="22"/>
            <w:rtl w:val="0"/>
            <w:lang w:val="de-DE"/>
          </w:rPr>
          <w:delText xml:space="preserve"> </w:delText>
        </w:r>
      </w:del>
      <w:del w:id="15169" w:date="2023-01-13T18:26:59Z" w:author="Jan Groh">
        <w:r>
          <w:rPr>
            <w:rStyle w:val="Ohne"/>
            <w:rFonts w:ascii="Garamond Premier Pro Caption" w:hAnsi="Garamond Premier Pro Caption"/>
            <w:sz w:val="22"/>
            <w:szCs w:val="22"/>
            <w:rtl w:val="0"/>
            <w:lang w:val="de-DE"/>
          </w:rPr>
          <w:delText>mich von G</w:delText>
        </w:r>
      </w:del>
      <w:del w:id="15170" w:date="2023-01-13T18:26:59Z" w:author="Jan Groh">
        <w:r>
          <w:rPr>
            <w:rStyle w:val="Ohne"/>
            <w:rFonts w:ascii="Garamond Premier Pro Caption" w:hAnsi="Garamond Premier Pro Caption" w:hint="default"/>
            <w:sz w:val="22"/>
            <w:szCs w:val="22"/>
            <w:rtl w:val="0"/>
            <w:lang w:val="sv-SE"/>
          </w:rPr>
          <w:delText>ö</w:delText>
        </w:r>
      </w:del>
      <w:del w:id="15171" w:date="2023-01-13T18:26:59Z" w:author="Jan Groh">
        <w:r>
          <w:rPr>
            <w:rStyle w:val="Ohne"/>
            <w:rFonts w:ascii="Garamond Premier Pro Caption" w:hAnsi="Garamond Premier Pro Caption"/>
            <w:sz w:val="22"/>
            <w:szCs w:val="22"/>
            <w:rtl w:val="0"/>
            <w:lang w:val="de-DE"/>
          </w:rPr>
          <w:delText>rtz vorw</w:delText>
        </w:r>
      </w:del>
      <w:del w:id="15172" w:date="2023-01-13T18:26:59Z" w:author="Jan Groh">
        <w:r>
          <w:rPr>
            <w:rStyle w:val="Ohne"/>
            <w:rFonts w:ascii="Garamond Premier Pro Caption" w:hAnsi="Garamond Premier Pro Caption" w:hint="default"/>
            <w:sz w:val="22"/>
            <w:szCs w:val="22"/>
            <w:rtl w:val="0"/>
          </w:rPr>
          <w:delText>ä</w:delText>
        </w:r>
      </w:del>
      <w:del w:id="15173" w:date="2023-01-13T18:26:59Z" w:author="Jan Groh">
        <w:r>
          <w:rPr>
            <w:rStyle w:val="Ohne"/>
            <w:rFonts w:ascii="Garamond Premier Pro Caption" w:hAnsi="Garamond Premier Pro Caption"/>
            <w:sz w:val="22"/>
            <w:szCs w:val="22"/>
            <w:rtl w:val="0"/>
            <w:lang w:val="de-DE"/>
          </w:rPr>
          <w:delText>rts getrieben. Als ich bei V</w:delText>
        </w:r>
      </w:del>
      <w:del w:id="15174" w:date="2023-01-13T18:26:59Z" w:author="Jan Groh">
        <w:r>
          <w:rPr>
            <w:rStyle w:val="Ohne"/>
            <w:rFonts w:ascii="Garamond Premier Pro Caption" w:hAnsi="Garamond Premier Pro Caption" w:hint="default"/>
            <w:sz w:val="22"/>
            <w:szCs w:val="22"/>
            <w:rtl w:val="0"/>
            <w:lang w:val="sv-SE"/>
          </w:rPr>
          <w:delText>ö</w:delText>
        </w:r>
      </w:del>
      <w:del w:id="15175" w:date="2023-01-13T18:26:59Z" w:author="Jan Groh">
        <w:r>
          <w:rPr>
            <w:rStyle w:val="Ohne"/>
            <w:rFonts w:ascii="Garamond Premier Pro Caption" w:hAnsi="Garamond Premier Pro Caption"/>
            <w:sz w:val="22"/>
            <w:szCs w:val="22"/>
            <w:rtl w:val="0"/>
            <w:lang w:val="de-DE"/>
          </w:rPr>
          <w:delText xml:space="preserve">slau vorbeifuhr und einen Augenblick gehalten wurde, sprang ich auf, eilte ans Fenster und hoffte </w:delText>
        </w:r>
      </w:del>
      <w:del w:id="15176" w:date="2023-01-13T18:26:59Z" w:author="Jan Groh">
        <w:r>
          <w:rPr>
            <w:rStyle w:val="Ohne"/>
            <w:rFonts w:ascii="Garamond Premier Pro Caption" w:hAnsi="Garamond Premier Pro Caption"/>
            <w:sz w:val="22"/>
            <w:szCs w:val="22"/>
            <w:rtl w:val="0"/>
            <w:lang w:val="de-DE"/>
          </w:rPr>
          <w:delText>jemand</w:delText>
        </w:r>
      </w:del>
      <w:del w:id="15177" w:date="2023-01-13T18:26:59Z" w:author="Jan Groh">
        <w:r>
          <w:rPr>
            <w:rStyle w:val="Ohne"/>
            <w:rFonts w:ascii="Garamond Premier Pro Caption" w:hAnsi="Garamond Premier Pro Caption"/>
            <w:sz w:val="22"/>
            <w:szCs w:val="22"/>
            <w:rtl w:val="0"/>
            <w:lang w:val="de-DE"/>
          </w:rPr>
          <w:delText xml:space="preserve"> Bekanntes zu sehen, aber es waren fremde Gestalten. In Baden stieg Herr v. Gutherz ein, bemerkte mich aber nicht, so da</w:delText>
        </w:r>
      </w:del>
      <w:del w:id="15178" w:date="2023-01-13T18:26:59Z" w:author="Jan Groh">
        <w:r>
          <w:rPr>
            <w:rStyle w:val="Ohne"/>
            <w:rFonts w:ascii="Garamond Premier Pro Caption" w:hAnsi="Garamond Premier Pro Caption" w:hint="default"/>
            <w:sz w:val="22"/>
            <w:szCs w:val="22"/>
            <w:rtl w:val="0"/>
            <w:lang w:val="de-DE"/>
          </w:rPr>
          <w:delText>ß</w:delText>
        </w:r>
      </w:del>
      <w:del w:id="15179" w:date="2023-01-13T18:26:59Z" w:author="Jan Groh">
        <w:r>
          <w:rPr>
            <w:rStyle w:val="Ohne"/>
            <w:rFonts w:ascii="Garamond Premier Pro Caption" w:hAnsi="Garamond Premier Pro Caption"/>
            <w:sz w:val="22"/>
            <w:szCs w:val="22"/>
            <w:rtl w:val="0"/>
            <w:lang w:val="de-DE"/>
          </w:rPr>
          <w:delText>, da er bald mit vielen M</w:delText>
        </w:r>
      </w:del>
      <w:del w:id="15180" w:date="2023-01-13T18:26:59Z" w:author="Jan Groh">
        <w:r>
          <w:rPr>
            <w:rStyle w:val="Ohne"/>
            <w:rFonts w:ascii="Garamond Premier Pro Caption" w:hAnsi="Garamond Premier Pro Caption" w:hint="default"/>
            <w:sz w:val="22"/>
            <w:szCs w:val="22"/>
            <w:rtl w:val="0"/>
          </w:rPr>
          <w:delText>ä</w:delText>
        </w:r>
      </w:del>
      <w:del w:id="15181" w:date="2023-01-13T18:26:59Z" w:author="Jan Groh">
        <w:r>
          <w:rPr>
            <w:rStyle w:val="Ohne"/>
            <w:rFonts w:ascii="Garamond Premier Pro Caption" w:hAnsi="Garamond Premier Pro Caption"/>
            <w:sz w:val="22"/>
            <w:szCs w:val="22"/>
            <w:rtl w:val="0"/>
            <w:lang w:val="de-DE"/>
          </w:rPr>
          <w:delText>nnern im Gespr</w:delText>
        </w:r>
      </w:del>
      <w:del w:id="15182" w:date="2023-01-13T18:26:59Z" w:author="Jan Groh">
        <w:r>
          <w:rPr>
            <w:rStyle w:val="Ohne"/>
            <w:rFonts w:ascii="Garamond Premier Pro Caption" w:hAnsi="Garamond Premier Pro Caption" w:hint="default"/>
            <w:sz w:val="22"/>
            <w:szCs w:val="22"/>
            <w:rtl w:val="0"/>
          </w:rPr>
          <w:delText>ä</w:delText>
        </w:r>
      </w:del>
      <w:del w:id="15183" w:date="2023-01-13T18:26:59Z" w:author="Jan Groh">
        <w:r>
          <w:rPr>
            <w:rStyle w:val="Ohne"/>
            <w:rFonts w:ascii="Garamond Premier Pro Caption" w:hAnsi="Garamond Premier Pro Caption"/>
            <w:sz w:val="22"/>
            <w:szCs w:val="22"/>
            <w:rtl w:val="0"/>
            <w:lang w:val="de-DE"/>
          </w:rPr>
          <w:delText>ch war, ich mich auch ruhig verhielt. Als wir aber angekommen, da redete ich ihn an u. frug ihn, wie es den Seinen, Seligmann u.</w:delText>
        </w:r>
      </w:del>
      <w:del w:id="15184" w:date="2023-01-13T18:26:59Z" w:author="Jan Groh">
        <w:r>
          <w:rPr>
            <w:rStyle w:val="Ohne"/>
            <w:rFonts w:ascii="Garamond Premier Pro Caption" w:hAnsi="Garamond Premier Pro Caption"/>
            <w:sz w:val="22"/>
            <w:szCs w:val="22"/>
            <w:rtl w:val="0"/>
            <w:lang w:val="de-DE"/>
          </w:rPr>
          <w:delText xml:space="preserve"> </w:delText>
        </w:r>
      </w:del>
      <w:del w:id="15185" w:date="2023-01-13T18:26:59Z" w:author="Jan Groh">
        <w:r>
          <w:rPr>
            <w:rStyle w:val="Ohne"/>
            <w:rFonts w:ascii="Garamond Premier Pro Caption" w:hAnsi="Garamond Premier Pro Caption"/>
            <w:sz w:val="22"/>
            <w:szCs w:val="22"/>
            <w:rtl w:val="0"/>
            <w:lang w:val="de-DE"/>
          </w:rPr>
          <w:delText>Bauernfeld</w:delText>
        </w:r>
      </w:del>
      <w:ins w:id="15186" w:date="2023-01-09T21:56:40Z" w:author="Jan Groh">
        <w:del w:id="1518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7"/>
          </w:r>
        </w:del>
      </w:ins>
      <w:del w:id="15188" w:date="2023-01-13T18:26:59Z" w:author="Jan Groh">
        <w:r>
          <w:rPr>
            <w:rStyle w:val="Ohne"/>
            <w:rFonts w:ascii="Garamond Premier Pro Caption" w:hAnsi="Garamond Premier Pro Caption"/>
            <w:sz w:val="22"/>
            <w:szCs w:val="22"/>
            <w:rtl w:val="0"/>
            <w:lang w:val="de-DE"/>
          </w:rPr>
          <w:delText xml:space="preserve"> ginge. Vortrefflich, ganz wohl, war die erste Antwort.</w:delText>
        </w:r>
      </w:del>
      <w:del w:id="15189" w:date="2023-01-13T18:26:59Z" w:author="Jan Groh">
        <w:r>
          <w:rPr>
            <w:rStyle w:val="Ohne"/>
            <w:rFonts w:ascii="Garamond Premier Pro Caption" w:hAnsi="Garamond Premier Pro Caption"/>
            <w:sz w:val="22"/>
            <w:szCs w:val="22"/>
            <w:rtl w:val="0"/>
            <w:lang w:val="de-DE"/>
          </w:rPr>
          <w:delText xml:space="preserve"> </w:delText>
        </w:r>
      </w:del>
      <w:del w:id="15190" w:date="2023-01-13T18:26:59Z" w:author="Jan Groh">
        <w:r>
          <w:rPr>
            <w:rStyle w:val="Ohne"/>
            <w:rFonts w:ascii="Garamond Premier Pro Caption" w:hAnsi="Garamond Premier Pro Caption"/>
            <w:sz w:val="22"/>
            <w:szCs w:val="22"/>
            <w:rtl w:val="0"/>
            <w:lang w:val="de-DE"/>
          </w:rPr>
          <w:delText xml:space="preserve">Als er aber aus dem Wagen schreiten wollte, wandte er sich um und sagte, </w:delText>
        </w:r>
      </w:del>
      <w:del w:id="15191" w:date="2023-01-13T18:26:59Z" w:author="Jan Groh">
        <w:r>
          <w:rPr>
            <w:rStyle w:val="Ohne"/>
            <w:rFonts w:ascii="Garamond Premier Pro Caption" w:hAnsi="Garamond Premier Pro Caption" w:hint="default"/>
            <w:sz w:val="22"/>
            <w:szCs w:val="22"/>
            <w:rtl w:val="0"/>
            <w:lang w:val="it-IT"/>
          </w:rPr>
          <w:delText>»</w:delText>
        </w:r>
      </w:del>
      <w:del w:id="15192" w:date="2023-01-13T18:26:59Z" w:author="Jan Groh">
        <w:r>
          <w:rPr>
            <w:rStyle w:val="Ohne"/>
            <w:rFonts w:ascii="Garamond Premier Pro Caption" w:hAnsi="Garamond Premier Pro Caption"/>
            <w:sz w:val="22"/>
            <w:szCs w:val="22"/>
            <w:rtl w:val="0"/>
            <w:lang w:val="de-DE"/>
          </w:rPr>
          <w:delText>doch nein, Seligmann ist unp</w:delText>
        </w:r>
      </w:del>
      <w:del w:id="15193" w:date="2023-01-13T18:26:59Z" w:author="Jan Groh">
        <w:r>
          <w:rPr>
            <w:rStyle w:val="Ohne"/>
            <w:rFonts w:ascii="Garamond Premier Pro Caption" w:hAnsi="Garamond Premier Pro Caption" w:hint="default"/>
            <w:sz w:val="22"/>
            <w:szCs w:val="22"/>
            <w:rtl w:val="0"/>
            <w:lang w:val="de-DE"/>
          </w:rPr>
          <w:delText>äß</w:delText>
        </w:r>
      </w:del>
      <w:del w:id="15194" w:date="2023-01-13T18:26:59Z" w:author="Jan Groh">
        <w:r>
          <w:rPr>
            <w:rStyle w:val="Ohne"/>
            <w:rFonts w:ascii="Garamond Premier Pro Caption" w:hAnsi="Garamond Premier Pro Caption"/>
            <w:sz w:val="22"/>
            <w:szCs w:val="22"/>
            <w:rtl w:val="0"/>
            <w:lang w:val="de-DE"/>
          </w:rPr>
          <w:delText>lich!</w:delText>
        </w:r>
      </w:del>
      <w:del w:id="15195" w:date="2023-01-13T18:26:59Z" w:author="Jan Groh">
        <w:r>
          <w:rPr>
            <w:rStyle w:val="Ohne"/>
            <w:rFonts w:ascii="Garamond Premier Pro Caption" w:hAnsi="Garamond Premier Pro Caption" w:hint="default"/>
            <w:sz w:val="22"/>
            <w:szCs w:val="22"/>
            <w:rtl w:val="0"/>
            <w:lang w:val="fr-FR"/>
          </w:rPr>
          <w:delText xml:space="preserve">« – – </w:delText>
        </w:r>
      </w:del>
      <w:del w:id="15196" w:date="2023-01-13T18:26:59Z" w:author="Jan Groh">
        <w:r>
          <w:rPr>
            <w:rStyle w:val="Ohne"/>
            <w:rFonts w:ascii="Garamond Premier Pro Caption" w:hAnsi="Garamond Premier Pro Caption"/>
            <w:sz w:val="22"/>
            <w:szCs w:val="22"/>
            <w:rtl w:val="0"/>
            <w:lang w:val="de-DE"/>
          </w:rPr>
          <w:delText>Als ich ins Haus kam und der Hausmeisterin sagte, wie ich wisse, da</w:delText>
        </w:r>
      </w:del>
      <w:del w:id="15197" w:date="2023-01-13T18:26:59Z" w:author="Jan Groh">
        <w:r>
          <w:rPr>
            <w:rStyle w:val="Ohne"/>
            <w:rFonts w:ascii="Garamond Premier Pro Caption" w:hAnsi="Garamond Premier Pro Caption" w:hint="default"/>
            <w:sz w:val="22"/>
            <w:szCs w:val="22"/>
            <w:rtl w:val="0"/>
            <w:lang w:val="de-DE"/>
          </w:rPr>
          <w:delText xml:space="preserve">ß </w:delText>
        </w:r>
      </w:del>
      <w:del w:id="15198" w:date="2023-01-13T18:26:59Z" w:author="Jan Groh">
        <w:r>
          <w:rPr>
            <w:rStyle w:val="Ohne"/>
            <w:rFonts w:ascii="Garamond Premier Pro Caption" w:hAnsi="Garamond Premier Pro Caption"/>
            <w:sz w:val="22"/>
            <w:szCs w:val="22"/>
            <w:rtl w:val="0"/>
            <w:lang w:val="de-DE"/>
          </w:rPr>
          <w:delText xml:space="preserve">der Prof. zu Haus, weil er krank, war sie ganz erschrocken, weil sie sagte, der Professor habe es ihr verboten, mir zu sagen. Ich ging nicht zu mir herauf, sondern </w:delText>
        </w:r>
      </w:del>
      <w:del w:id="15199" w:date="2023-01-13T18:26:59Z" w:author="Jan Groh">
        <w:r>
          <w:rPr>
            <w:rStyle w:val="Ohne"/>
            <w:rFonts w:ascii="Garamond Premier Pro Caption" w:hAnsi="Garamond Premier Pro Caption"/>
            <w:sz w:val="22"/>
            <w:szCs w:val="22"/>
            <w:rtl w:val="0"/>
            <w:lang w:val="de-DE"/>
          </w:rPr>
          <w:delText>g</w:delText>
        </w:r>
      </w:del>
      <w:del w:id="15200" w:date="2023-01-13T18:26:59Z" w:author="Jan Groh">
        <w:r>
          <w:rPr>
            <w:rStyle w:val="Ohne"/>
            <w:rFonts w:ascii="Garamond Premier Pro Caption" w:hAnsi="Garamond Premier Pro Caption"/>
            <w:sz w:val="22"/>
            <w:szCs w:val="22"/>
            <w:rtl w:val="0"/>
            <w:lang w:val="de-DE"/>
          </w:rPr>
          <w:delText>leich zu ihm, und ich mu</w:delText>
        </w:r>
      </w:del>
      <w:del w:id="15201" w:date="2023-01-13T18:26:59Z" w:author="Jan Groh">
        <w:r>
          <w:rPr>
            <w:rStyle w:val="Ohne"/>
            <w:rFonts w:ascii="Garamond Premier Pro Caption" w:hAnsi="Garamond Premier Pro Caption" w:hint="default"/>
            <w:sz w:val="22"/>
            <w:szCs w:val="22"/>
            <w:rtl w:val="0"/>
            <w:lang w:val="de-DE"/>
          </w:rPr>
          <w:delText xml:space="preserve">ß </w:delText>
        </w:r>
      </w:del>
      <w:del w:id="15202" w:date="2023-01-13T18:26:59Z" w:author="Jan Groh">
        <w:r>
          <w:rPr>
            <w:rStyle w:val="Ohne"/>
            <w:rFonts w:ascii="Garamond Premier Pro Caption" w:hAnsi="Garamond Premier Pro Caption"/>
            <w:sz w:val="22"/>
            <w:szCs w:val="22"/>
            <w:rtl w:val="0"/>
            <w:lang w:val="de-DE"/>
          </w:rPr>
          <w:delText>sagen, ich hatte das Gef</w:delText>
        </w:r>
      </w:del>
      <w:del w:id="15203" w:date="2023-01-13T18:26:59Z" w:author="Jan Groh">
        <w:r>
          <w:rPr>
            <w:rStyle w:val="Ohne"/>
            <w:rFonts w:ascii="Garamond Premier Pro Caption" w:hAnsi="Garamond Premier Pro Caption" w:hint="default"/>
            <w:sz w:val="22"/>
            <w:szCs w:val="22"/>
            <w:rtl w:val="0"/>
          </w:rPr>
          <w:delText>ü</w:delText>
        </w:r>
      </w:del>
      <w:del w:id="15204" w:date="2023-01-13T18:26:59Z" w:author="Jan Groh">
        <w:r>
          <w:rPr>
            <w:rStyle w:val="Ohne"/>
            <w:rFonts w:ascii="Garamond Premier Pro Caption" w:hAnsi="Garamond Premier Pro Caption"/>
            <w:sz w:val="22"/>
            <w:szCs w:val="22"/>
            <w:rtl w:val="0"/>
            <w:lang w:val="de-DE"/>
          </w:rPr>
          <w:delText>hl, da</w:delText>
        </w:r>
      </w:del>
      <w:del w:id="15205" w:date="2023-01-13T18:26:59Z" w:author="Jan Groh">
        <w:r>
          <w:rPr>
            <w:rStyle w:val="Ohne"/>
            <w:rFonts w:ascii="Garamond Premier Pro Caption" w:hAnsi="Garamond Premier Pro Caption" w:hint="default"/>
            <w:sz w:val="22"/>
            <w:szCs w:val="22"/>
            <w:rtl w:val="0"/>
            <w:lang w:val="de-DE"/>
          </w:rPr>
          <w:delText xml:space="preserve">ß </w:delText>
        </w:r>
      </w:del>
      <w:del w:id="15206" w:date="2023-01-13T18:26:59Z" w:author="Jan Groh">
        <w:r>
          <w:rPr>
            <w:rStyle w:val="Ohne"/>
            <w:rFonts w:ascii="Garamond Premier Pro Caption" w:hAnsi="Garamond Premier Pro Caption"/>
            <w:sz w:val="22"/>
            <w:szCs w:val="22"/>
            <w:rtl w:val="0"/>
            <w:lang w:val="de-DE"/>
          </w:rPr>
          <w:delText xml:space="preserve">er sich freute, mich zu sehen; ja da ich ihn so </w:delText>
        </w:r>
      </w:del>
      <w:del w:id="15207" w:date="2023-01-13T18:26:59Z" w:author="Jan Groh">
        <w:r>
          <w:rPr>
            <w:rStyle w:val="Ohne"/>
            <w:rFonts w:ascii="Garamond Premier Pro Caption" w:hAnsi="Garamond Premier Pro Caption" w:hint="default"/>
            <w:sz w:val="22"/>
            <w:szCs w:val="22"/>
            <w:rtl w:val="0"/>
          </w:rPr>
          <w:delText>ü</w:delText>
        </w:r>
      </w:del>
      <w:del w:id="15208" w:date="2023-01-13T18:26:59Z" w:author="Jan Groh">
        <w:r>
          <w:rPr>
            <w:rStyle w:val="Ohne"/>
            <w:rFonts w:ascii="Garamond Premier Pro Caption" w:hAnsi="Garamond Premier Pro Caption"/>
            <w:sz w:val="22"/>
            <w:szCs w:val="22"/>
            <w:rtl w:val="0"/>
            <w:lang w:val="de-DE"/>
          </w:rPr>
          <w:delText>berrumpelt hatte, so war ich nun einmal da, und er schlug mir vor, den Tee bei ihm zu trinken, u. so blieb ich ziemlich sp</w:delText>
        </w:r>
      </w:del>
      <w:del w:id="15209" w:date="2023-01-13T18:26:59Z" w:author="Jan Groh">
        <w:r>
          <w:rPr>
            <w:rStyle w:val="Ohne"/>
            <w:rFonts w:ascii="Garamond Premier Pro Caption" w:hAnsi="Garamond Premier Pro Caption" w:hint="default"/>
            <w:sz w:val="22"/>
            <w:szCs w:val="22"/>
            <w:rtl w:val="0"/>
          </w:rPr>
          <w:delText>ä</w:delText>
        </w:r>
      </w:del>
      <w:del w:id="15210" w:date="2023-01-13T18:26:59Z" w:author="Jan Groh">
        <w:r>
          <w:rPr>
            <w:rStyle w:val="Ohne"/>
            <w:rFonts w:ascii="Garamond Premier Pro Caption" w:hAnsi="Garamond Premier Pro Caption"/>
            <w:sz w:val="22"/>
            <w:szCs w:val="22"/>
            <w:rtl w:val="0"/>
            <w:lang w:val="de-DE"/>
          </w:rPr>
          <w:delText>t. Seligmann ist diesen Winter t</w:delText>
        </w:r>
      </w:del>
      <w:del w:id="15211" w:date="2023-01-13T18:26:59Z" w:author="Jan Groh">
        <w:r>
          <w:rPr>
            <w:rStyle w:val="Ohne"/>
            <w:rFonts w:ascii="Garamond Premier Pro Caption" w:hAnsi="Garamond Premier Pro Caption" w:hint="default"/>
            <w:sz w:val="22"/>
            <w:szCs w:val="22"/>
            <w:rtl w:val="0"/>
            <w:lang w:val="sv-SE"/>
          </w:rPr>
          <w:delText>ö</w:delText>
        </w:r>
      </w:del>
      <w:del w:id="15212" w:date="2023-01-13T18:26:59Z" w:author="Jan Groh">
        <w:r>
          <w:rPr>
            <w:rStyle w:val="Ohne"/>
            <w:rFonts w:ascii="Garamond Premier Pro Caption" w:hAnsi="Garamond Premier Pro Caption"/>
            <w:sz w:val="22"/>
            <w:szCs w:val="22"/>
            <w:rtl w:val="0"/>
            <w:lang w:val="de-DE"/>
          </w:rPr>
          <w:delText>dlich erkrankt an einer Lungenentz</w:delText>
        </w:r>
      </w:del>
      <w:del w:id="15213" w:date="2023-01-13T18:26:59Z" w:author="Jan Groh">
        <w:r>
          <w:rPr>
            <w:rStyle w:val="Ohne"/>
            <w:rFonts w:ascii="Garamond Premier Pro Caption" w:hAnsi="Garamond Premier Pro Caption" w:hint="default"/>
            <w:sz w:val="22"/>
            <w:szCs w:val="22"/>
            <w:rtl w:val="0"/>
          </w:rPr>
          <w:delText>ü</w:delText>
        </w:r>
      </w:del>
      <w:del w:id="15214" w:date="2023-01-13T18:26:59Z" w:author="Jan Groh">
        <w:r>
          <w:rPr>
            <w:rStyle w:val="Ohne"/>
            <w:rFonts w:ascii="Garamond Premier Pro Caption" w:hAnsi="Garamond Premier Pro Caption"/>
            <w:sz w:val="22"/>
            <w:szCs w:val="22"/>
            <w:rtl w:val="0"/>
            <w:lang w:val="de-DE"/>
          </w:rPr>
          <w:delText xml:space="preserve">ndung gewesen, und diesmal war es wieder ein </w:delText>
        </w:r>
      </w:del>
      <w:del w:id="15215" w:date="2023-01-13T18:26:59Z" w:author="Jan Groh">
        <w:r>
          <w:rPr>
            <w:rStyle w:val="Ohne"/>
            <w:rFonts w:ascii="Garamond Premier Pro Caption" w:hAnsi="Garamond Premier Pro Caption" w:hint="default"/>
            <w:sz w:val="22"/>
            <w:szCs w:val="22"/>
            <w:rtl w:val="0"/>
          </w:rPr>
          <w:delText>ä</w:delText>
        </w:r>
      </w:del>
      <w:del w:id="15216" w:date="2023-01-13T18:26:59Z" w:author="Jan Groh">
        <w:r>
          <w:rPr>
            <w:rStyle w:val="Ohne"/>
            <w:rFonts w:ascii="Garamond Premier Pro Caption" w:hAnsi="Garamond Premier Pro Caption"/>
            <w:sz w:val="22"/>
            <w:szCs w:val="22"/>
            <w:rtl w:val="0"/>
            <w:lang w:val="de-DE"/>
          </w:rPr>
          <w:delText>hnlicher Katarrh, doch war er den Morgen schon ausgefahren, und au</w:delText>
        </w:r>
      </w:del>
      <w:del w:id="15217" w:date="2023-01-13T18:26:59Z" w:author="Jan Groh">
        <w:r>
          <w:rPr>
            <w:rStyle w:val="Ohne"/>
            <w:rFonts w:ascii="Garamond Premier Pro Caption" w:hAnsi="Garamond Premier Pro Caption" w:hint="default"/>
            <w:sz w:val="22"/>
            <w:szCs w:val="22"/>
            <w:rtl w:val="0"/>
            <w:lang w:val="de-DE"/>
          </w:rPr>
          <w:delText>ß</w:delText>
        </w:r>
      </w:del>
      <w:del w:id="15218" w:date="2023-01-13T18:26:59Z" w:author="Jan Groh">
        <w:r>
          <w:rPr>
            <w:rStyle w:val="Ohne"/>
            <w:rFonts w:ascii="Garamond Premier Pro Caption" w:hAnsi="Garamond Premier Pro Caption"/>
            <w:sz w:val="22"/>
            <w:szCs w:val="22"/>
            <w:rtl w:val="0"/>
            <w:lang w:val="de-DE"/>
          </w:rPr>
          <w:delText>er da</w:delText>
        </w:r>
      </w:del>
      <w:del w:id="15219" w:date="2023-01-13T18:26:59Z" w:author="Jan Groh">
        <w:r>
          <w:rPr>
            <w:rStyle w:val="Ohne"/>
            <w:rFonts w:ascii="Garamond Premier Pro Caption" w:hAnsi="Garamond Premier Pro Caption" w:hint="default"/>
            <w:sz w:val="22"/>
            <w:szCs w:val="22"/>
            <w:rtl w:val="0"/>
            <w:lang w:val="de-DE"/>
          </w:rPr>
          <w:delText xml:space="preserve">ß </w:delText>
        </w:r>
      </w:del>
      <w:del w:id="15220" w:date="2023-01-13T18:26:59Z" w:author="Jan Groh">
        <w:r>
          <w:rPr>
            <w:rStyle w:val="Ohne"/>
            <w:rFonts w:ascii="Garamond Premier Pro Caption" w:hAnsi="Garamond Premier Pro Caption"/>
            <w:sz w:val="22"/>
            <w:szCs w:val="22"/>
            <w:rtl w:val="0"/>
            <w:lang w:val="de-DE"/>
          </w:rPr>
          <w:delText>die Haare noch wei</w:delText>
        </w:r>
      </w:del>
      <w:del w:id="15221" w:date="2023-01-13T18:26:59Z" w:author="Jan Groh">
        <w:r>
          <w:rPr>
            <w:rStyle w:val="Ohne"/>
            <w:rFonts w:ascii="Garamond Premier Pro Caption" w:hAnsi="Garamond Premier Pro Caption" w:hint="default"/>
            <w:sz w:val="22"/>
            <w:szCs w:val="22"/>
            <w:rtl w:val="0"/>
            <w:lang w:val="de-DE"/>
          </w:rPr>
          <w:delText>ß</w:delText>
        </w:r>
      </w:del>
      <w:del w:id="15222" w:date="2023-01-13T18:26:59Z" w:author="Jan Groh">
        <w:r>
          <w:rPr>
            <w:rStyle w:val="Ohne"/>
            <w:rFonts w:ascii="Garamond Premier Pro Caption" w:hAnsi="Garamond Premier Pro Caption"/>
            <w:sz w:val="22"/>
            <w:szCs w:val="22"/>
            <w:rtl w:val="0"/>
            <w:lang w:val="de-DE"/>
          </w:rPr>
          <w:delText>er unter dem Fez hervorguckten, bemerkte ich keine Ver</w:delText>
        </w:r>
      </w:del>
      <w:del w:id="15223" w:date="2023-01-13T18:26:59Z" w:author="Jan Groh">
        <w:r>
          <w:rPr>
            <w:rStyle w:val="Ohne"/>
            <w:rFonts w:ascii="Garamond Premier Pro Caption" w:hAnsi="Garamond Premier Pro Caption" w:hint="default"/>
            <w:sz w:val="22"/>
            <w:szCs w:val="22"/>
            <w:rtl w:val="0"/>
          </w:rPr>
          <w:delText>ä</w:delText>
        </w:r>
      </w:del>
      <w:del w:id="15224" w:date="2023-01-13T18:26:59Z" w:author="Jan Groh">
        <w:r>
          <w:rPr>
            <w:rStyle w:val="Ohne"/>
            <w:rFonts w:ascii="Garamond Premier Pro Caption" w:hAnsi="Garamond Premier Pro Caption"/>
            <w:sz w:val="22"/>
            <w:szCs w:val="22"/>
            <w:rtl w:val="0"/>
            <w:lang w:val="de-DE"/>
          </w:rPr>
          <w:delText>nderung. Er gab mir Briefe von Wolf, Ulrike, Anna Jameson</w:delText>
        </w:r>
      </w:del>
      <w:del w:id="15225" w:date="2023-01-13T18:26:59Z" w:author="Jan Groh">
        <w:r>
          <w:rPr>
            <w:rStyle w:val="Ohne"/>
            <w:rFonts w:ascii="Garamond Premier Pro Caption" w:hAnsi="Garamond Premier Pro Caption"/>
            <w:sz w:val="22"/>
            <w:szCs w:val="22"/>
            <w:rtl w:val="0"/>
            <w:lang w:val="de-DE"/>
          </w:rPr>
          <w:delText xml:space="preserve"> </w:delText>
        </w:r>
      </w:del>
      <w:del w:id="15226" w:date="2023-01-13T18:26:59Z" w:author="Jan Groh">
        <w:r>
          <w:rPr>
            <w:rStyle w:val="Ohne"/>
            <w:rFonts w:ascii="Garamond Premier Pro Caption" w:hAnsi="Garamond Premier Pro Caption"/>
            <w:sz w:val="22"/>
            <w:szCs w:val="22"/>
            <w:rtl w:val="0"/>
            <w:lang w:val="pt-PT"/>
          </w:rPr>
          <w:delText>u. Fr. v. Serre</w:delText>
        </w:r>
      </w:del>
      <w:del w:id="1522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8"/>
        </w:r>
      </w:del>
      <w:del w:id="15228"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2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230" w:date="2023-01-05T23:35:04Z" w:author="Jan Groh"/>
          <w:del w:id="1523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232" w:date="2023-01-05T23:35:04Z" w:author="Jan Groh"/>
          <w:del w:id="1523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234" w:date="2023-01-05T23:35:04Z" w:author="Jan Groh"/>
          <w:del w:id="15235" w:date="2023-01-13T18:26:59Z" w:author="Jan Groh"/>
          <w:rStyle w:val="Ohne"/>
          <w:rFonts w:ascii="Garamond Premier Pro Caption" w:cs="Garamond Premier Pro Caption" w:hAnsi="Garamond Premier Pro Caption" w:eastAsia="Garamond Premier Pro Caption"/>
          <w:sz w:val="22"/>
          <w:szCs w:val="22"/>
        </w:rPr>
      </w:pPr>
      <w:ins w:id="15236" w:date="2023-01-05T23:35:04Z" w:author="Jan Groh">
        <w:del w:id="15237" w:date="2023-01-13T18:26:59Z" w:author="Jan Groh">
          <w:r>
            <w:rPr>
              <w:rFonts w:ascii="Garamond Premier Pro Bold" w:hAnsi="Garamond Premier Pro Bold"/>
              <w:sz w:val="22"/>
              <w:szCs w:val="22"/>
              <w:rtl w:val="0"/>
              <w:lang w:val="de-DE"/>
            </w:rPr>
            <w:delText>63</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238" w:date="2023-01-05T23:35:04Z" w:author="Jan Groh"/>
          <w:del w:id="15239" w:date="2023-01-13T18:26:59Z" w:author="Jan Groh"/>
          <w:rStyle w:val="Ohne"/>
          <w:rFonts w:ascii="Garamond Premier Pro Caption" w:cs="Garamond Premier Pro Caption" w:hAnsi="Garamond Premier Pro Caption" w:eastAsia="Garamond Premier Pro Caption"/>
          <w:sz w:val="22"/>
          <w:szCs w:val="22"/>
        </w:rPr>
      </w:pPr>
      <w:ins w:id="15240" w:date="2023-01-05T23:35:04Z" w:author="Jan Groh">
        <w:del w:id="15241" w:date="2023-01-13T18:26:59Z" w:author="Jan Groh">
          <w:r>
            <w:rPr>
              <w:rStyle w:val="Ohne"/>
              <w:rFonts w:ascii="Garamond Premier Pro Caption" w:hAnsi="Garamond Premier Pro Caption"/>
              <w:sz w:val="22"/>
              <w:szCs w:val="22"/>
              <w:rtl w:val="0"/>
              <w:lang w:val="de-DE"/>
            </w:rPr>
            <w:delText>(1859/609</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242" w:date="2023-01-05T23:35:04Z" w:author="Jan Groh"/>
          <w:del w:id="1524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4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45" w:date="2023-01-13T18:26:59Z" w:author="Jan Groh"/>
          <w:rStyle w:val="Ohne"/>
          <w:rFonts w:ascii="Garamond Premier Pro Italic" w:cs="Garamond Premier Pro Italic" w:hAnsi="Garamond Premier Pro Italic" w:eastAsia="Garamond Premier Pro Italic"/>
          <w:sz w:val="22"/>
          <w:szCs w:val="22"/>
        </w:rPr>
      </w:pPr>
      <w:del w:id="15246" w:date="2023-01-13T18:26:59Z" w:author="Jan Groh">
        <w:r>
          <w:rPr>
            <w:rStyle w:val="Ohne"/>
            <w:rFonts w:ascii="Garamond Premier Pro Italic" w:hAnsi="Garamond Premier Pro Italic"/>
            <w:sz w:val="22"/>
            <w:szCs w:val="22"/>
            <w:rtl w:val="0"/>
            <w:lang w:val="en-US"/>
          </w:rPr>
          <w:delText>Ottilie an Walther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47" w:date="2023-01-13T18:26:59Z" w:author="Jan Groh"/>
          <w:rStyle w:val="Ohne"/>
          <w:rFonts w:ascii="Garamond Premier Pro Italic" w:cs="Garamond Premier Pro Italic" w:hAnsi="Garamond Premier Pro Italic" w:eastAsia="Garamond Premier Pro Italic"/>
          <w:sz w:val="22"/>
          <w:szCs w:val="22"/>
        </w:rPr>
      </w:pPr>
      <w:del w:id="15248" w:date="2023-01-13T18:26:59Z" w:author="Jan Groh">
        <w:r>
          <w:rPr>
            <w:rStyle w:val="Ohne"/>
            <w:rFonts w:ascii="Garamond Premier Pro Italic" w:hAnsi="Garamond Premier Pro Italic"/>
            <w:sz w:val="22"/>
            <w:szCs w:val="22"/>
            <w:rtl w:val="0"/>
          </w:rPr>
          <w:delText>Dresden, den 25. Nov. 1859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49" w:date="2023-01-13T18:26:59Z" w:author="Jan Groh"/>
          <w:rStyle w:val="Ohne"/>
          <w:rFonts w:ascii="Garamond Premier Pro Caption" w:cs="Garamond Premier Pro Caption" w:hAnsi="Garamond Premier Pro Caption" w:eastAsia="Garamond Premier Pro Caption"/>
          <w:sz w:val="22"/>
          <w:szCs w:val="22"/>
        </w:rPr>
      </w:pPr>
      <w:del w:id="15250" w:date="2023-01-13T18:26:59Z" w:author="Jan Groh">
        <w:r>
          <w:rPr>
            <w:rStyle w:val="Ohne"/>
            <w:rFonts w:ascii="Garamond Premier Pro Caption" w:hAnsi="Garamond Premier Pro Caption"/>
            <w:sz w:val="22"/>
            <w:szCs w:val="22"/>
            <w:rtl w:val="0"/>
            <w:lang w:val="de-DE"/>
          </w:rPr>
          <w:delText>Ich m</w:delText>
        </w:r>
      </w:del>
      <w:del w:id="15251" w:date="2023-01-13T18:26:59Z" w:author="Jan Groh">
        <w:r>
          <w:rPr>
            <w:rStyle w:val="Ohne"/>
            <w:rFonts w:ascii="Garamond Premier Pro Caption" w:hAnsi="Garamond Premier Pro Caption" w:hint="default"/>
            <w:sz w:val="22"/>
            <w:szCs w:val="22"/>
            <w:rtl w:val="0"/>
            <w:lang w:val="sv-SE"/>
          </w:rPr>
          <w:delText>ö</w:delText>
        </w:r>
      </w:del>
      <w:del w:id="15252" w:date="2023-01-13T18:26:59Z" w:author="Jan Groh">
        <w:r>
          <w:rPr>
            <w:rStyle w:val="Ohne"/>
            <w:rFonts w:ascii="Garamond Premier Pro Caption" w:hAnsi="Garamond Premier Pro Caption"/>
            <w:sz w:val="22"/>
            <w:szCs w:val="22"/>
            <w:rtl w:val="0"/>
            <w:lang w:val="de-DE"/>
          </w:rPr>
          <w:delText xml:space="preserve">chte, lieber Walther, Du </w:delText>
        </w:r>
      </w:del>
      <w:del w:id="15253" w:date="2023-01-13T18:26:59Z" w:author="Jan Groh">
        <w:r>
          <w:rPr>
            <w:rStyle w:val="Ohne"/>
            <w:rFonts w:ascii="Garamond Premier Pro Caption" w:hAnsi="Garamond Premier Pro Caption" w:hint="default"/>
            <w:sz w:val="22"/>
            <w:szCs w:val="22"/>
            <w:rtl w:val="0"/>
          </w:rPr>
          <w:delText>ü</w:delText>
        </w:r>
      </w:del>
      <w:del w:id="15254" w:date="2023-01-13T18:26:59Z" w:author="Jan Groh">
        <w:r>
          <w:rPr>
            <w:rStyle w:val="Ohne"/>
            <w:rFonts w:ascii="Garamond Premier Pro Caption" w:hAnsi="Garamond Premier Pro Caption"/>
            <w:sz w:val="22"/>
            <w:szCs w:val="22"/>
            <w:rtl w:val="0"/>
            <w:lang w:val="de-DE"/>
          </w:rPr>
          <w:delText>berlegtest Dir noch einmal, ob Du nicht Deinem Leben noch eine andere Gestalt geben k</w:delText>
        </w:r>
      </w:del>
      <w:del w:id="15255" w:date="2023-01-13T18:26:59Z" w:author="Jan Groh">
        <w:r>
          <w:rPr>
            <w:rStyle w:val="Ohne"/>
            <w:rFonts w:ascii="Garamond Premier Pro Caption" w:hAnsi="Garamond Premier Pro Caption" w:hint="default"/>
            <w:sz w:val="22"/>
            <w:szCs w:val="22"/>
            <w:rtl w:val="0"/>
            <w:lang w:val="sv-SE"/>
          </w:rPr>
          <w:delText>ö</w:delText>
        </w:r>
      </w:del>
      <w:del w:id="15256" w:date="2023-01-13T18:26:59Z" w:author="Jan Groh">
        <w:r>
          <w:rPr>
            <w:rStyle w:val="Ohne"/>
            <w:rFonts w:ascii="Garamond Premier Pro Caption" w:hAnsi="Garamond Premier Pro Caption"/>
            <w:sz w:val="22"/>
            <w:szCs w:val="22"/>
            <w:rtl w:val="0"/>
            <w:lang w:val="de-DE"/>
          </w:rPr>
          <w:delText>nntest und solltest und ein treues Herz sich Dir anschlie</w:delText>
        </w:r>
      </w:del>
      <w:del w:id="15257" w:date="2023-01-13T18:26:59Z" w:author="Jan Groh">
        <w:r>
          <w:rPr>
            <w:rStyle w:val="Ohne"/>
            <w:rFonts w:ascii="Garamond Premier Pro Caption" w:hAnsi="Garamond Premier Pro Caption" w:hint="default"/>
            <w:sz w:val="22"/>
            <w:szCs w:val="22"/>
            <w:rtl w:val="0"/>
            <w:lang w:val="de-DE"/>
          </w:rPr>
          <w:delText>ß</w:delText>
        </w:r>
      </w:del>
      <w:del w:id="15258" w:date="2023-01-13T18:26:59Z" w:author="Jan Groh">
        <w:r>
          <w:rPr>
            <w:rStyle w:val="Ohne"/>
            <w:rFonts w:ascii="Garamond Premier Pro Caption" w:hAnsi="Garamond Premier Pro Caption"/>
            <w:sz w:val="22"/>
            <w:szCs w:val="22"/>
            <w:rtl w:val="0"/>
            <w:lang w:val="de-DE"/>
          </w:rPr>
          <w:delText>en sollte. Ich meine niemand Bestimmtes gerade, aber ich d</w:delText>
        </w:r>
      </w:del>
      <w:del w:id="15259" w:date="2023-01-13T18:26:59Z" w:author="Jan Groh">
        <w:r>
          <w:rPr>
            <w:rStyle w:val="Ohne"/>
            <w:rFonts w:ascii="Garamond Premier Pro Caption" w:hAnsi="Garamond Premier Pro Caption" w:hint="default"/>
            <w:sz w:val="22"/>
            <w:szCs w:val="22"/>
            <w:rtl w:val="0"/>
          </w:rPr>
          <w:delText>ä</w:delText>
        </w:r>
      </w:del>
      <w:del w:id="15260" w:date="2023-01-13T18:26:59Z" w:author="Jan Groh">
        <w:r>
          <w:rPr>
            <w:rStyle w:val="Ohne"/>
            <w:rFonts w:ascii="Garamond Premier Pro Caption" w:hAnsi="Garamond Premier Pro Caption"/>
            <w:sz w:val="22"/>
            <w:szCs w:val="22"/>
            <w:rtl w:val="0"/>
            <w:lang w:val="de-DE"/>
          </w:rPr>
          <w:delText>chte, Du machtest einmal die Augen in dieser Beziehung auf, w</w:delText>
        </w:r>
      </w:del>
      <w:del w:id="15261" w:date="2023-01-13T18:26:59Z" w:author="Jan Groh">
        <w:r>
          <w:rPr>
            <w:rStyle w:val="Ohne"/>
            <w:rFonts w:ascii="Garamond Premier Pro Caption" w:hAnsi="Garamond Premier Pro Caption" w:hint="default"/>
            <w:sz w:val="22"/>
            <w:szCs w:val="22"/>
            <w:rtl w:val="0"/>
          </w:rPr>
          <w:delText>ä</w:delText>
        </w:r>
      </w:del>
      <w:del w:id="15262" w:date="2023-01-13T18:26:59Z" w:author="Jan Groh">
        <w:r>
          <w:rPr>
            <w:rStyle w:val="Ohne"/>
            <w:rFonts w:ascii="Garamond Premier Pro Caption" w:hAnsi="Garamond Premier Pro Caption"/>
            <w:sz w:val="22"/>
            <w:szCs w:val="22"/>
            <w:rtl w:val="0"/>
            <w:lang w:val="de-DE"/>
          </w:rPr>
          <w:delText>hrend Du bis jetzt an den M</w:delText>
        </w:r>
      </w:del>
      <w:del w:id="15263" w:date="2023-01-13T18:26:59Z" w:author="Jan Groh">
        <w:r>
          <w:rPr>
            <w:rStyle w:val="Ohne"/>
            <w:rFonts w:ascii="Garamond Premier Pro Caption" w:hAnsi="Garamond Premier Pro Caption" w:hint="default"/>
            <w:sz w:val="22"/>
            <w:szCs w:val="22"/>
            <w:rtl w:val="0"/>
          </w:rPr>
          <w:delText>ä</w:delText>
        </w:r>
      </w:del>
      <w:del w:id="15264" w:date="2023-01-13T18:26:59Z" w:author="Jan Groh">
        <w:r>
          <w:rPr>
            <w:rStyle w:val="Ohne"/>
            <w:rFonts w:ascii="Garamond Premier Pro Caption" w:hAnsi="Garamond Premier Pro Caption"/>
            <w:sz w:val="22"/>
            <w:szCs w:val="22"/>
            <w:rtl w:val="0"/>
            <w:lang w:val="de-DE"/>
          </w:rPr>
          <w:delText>dchen vor</w:delText>
        </w:r>
      </w:del>
      <w:del w:id="15265" w:date="2023-01-13T18:26:59Z" w:author="Jan Groh">
        <w:r>
          <w:rPr>
            <w:rStyle w:val="Ohne"/>
            <w:rFonts w:ascii="Garamond Premier Pro Caption" w:hAnsi="Garamond Premier Pro Caption" w:hint="default"/>
            <w:sz w:val="22"/>
            <w:szCs w:val="22"/>
            <w:rtl w:val="0"/>
          </w:rPr>
          <w:delText>ü</w:delText>
        </w:r>
      </w:del>
      <w:del w:id="15266" w:date="2023-01-13T18:26:59Z" w:author="Jan Groh">
        <w:r>
          <w:rPr>
            <w:rStyle w:val="Ohne"/>
            <w:rFonts w:ascii="Garamond Premier Pro Caption" w:hAnsi="Garamond Premier Pro Caption"/>
            <w:sz w:val="22"/>
            <w:szCs w:val="22"/>
            <w:rtl w:val="0"/>
            <w:lang w:val="de-DE"/>
          </w:rPr>
          <w:delText>berblickst, als w</w:delText>
        </w:r>
      </w:del>
      <w:del w:id="15267" w:date="2023-01-13T18:26:59Z" w:author="Jan Groh">
        <w:r>
          <w:rPr>
            <w:rStyle w:val="Ohne"/>
            <w:rFonts w:ascii="Garamond Premier Pro Caption" w:hAnsi="Garamond Premier Pro Caption" w:hint="default"/>
            <w:sz w:val="22"/>
            <w:szCs w:val="22"/>
            <w:rtl w:val="0"/>
          </w:rPr>
          <w:delText>ä</w:delText>
        </w:r>
      </w:del>
      <w:del w:id="15268" w:date="2023-01-13T18:26:59Z" w:author="Jan Groh">
        <w:r>
          <w:rPr>
            <w:rStyle w:val="Ohne"/>
            <w:rFonts w:ascii="Garamond Premier Pro Caption" w:hAnsi="Garamond Premier Pro Caption"/>
            <w:sz w:val="22"/>
            <w:szCs w:val="22"/>
            <w:rtl w:val="0"/>
            <w:lang w:val="de-DE"/>
          </w:rPr>
          <w:delText>re es eine Sorte Gesch</w:delText>
        </w:r>
      </w:del>
      <w:del w:id="15269" w:date="2023-01-13T18:26:59Z" w:author="Jan Groh">
        <w:r>
          <w:rPr>
            <w:rStyle w:val="Ohne"/>
            <w:rFonts w:ascii="Garamond Premier Pro Caption" w:hAnsi="Garamond Premier Pro Caption" w:hint="default"/>
            <w:sz w:val="22"/>
            <w:szCs w:val="22"/>
            <w:rtl w:val="0"/>
            <w:lang w:val="sv-SE"/>
          </w:rPr>
          <w:delText>ö</w:delText>
        </w:r>
      </w:del>
      <w:del w:id="15270" w:date="2023-01-13T18:26:59Z" w:author="Jan Groh">
        <w:r>
          <w:rPr>
            <w:rStyle w:val="Ohne"/>
            <w:rFonts w:ascii="Garamond Premier Pro Caption" w:hAnsi="Garamond Premier Pro Caption"/>
            <w:sz w:val="22"/>
            <w:szCs w:val="22"/>
            <w:rtl w:val="0"/>
            <w:lang w:val="de-DE"/>
          </w:rPr>
          <w:delText>pfe, die Dich nichts angingen!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7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7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73" w:date="2023-01-13T18:26:59Z" w:author="Jan Groh"/>
          <w:rStyle w:val="Ohne"/>
          <w:rFonts w:ascii="Garamond Premier Pro Italic" w:cs="Garamond Premier Pro Italic" w:hAnsi="Garamond Premier Pro Italic" w:eastAsia="Garamond Premier Pro Italic"/>
          <w:sz w:val="22"/>
          <w:szCs w:val="22"/>
        </w:rPr>
      </w:pPr>
      <w:del w:id="15274"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75" w:date="2023-01-13T18:26:59Z" w:author="Jan Groh"/>
          <w:rStyle w:val="Ohne"/>
          <w:rFonts w:ascii="Garamond Premier Pro Italic" w:cs="Garamond Premier Pro Italic" w:hAnsi="Garamond Premier Pro Italic" w:eastAsia="Garamond Premier Pro Italic"/>
          <w:sz w:val="22"/>
          <w:szCs w:val="22"/>
        </w:rPr>
      </w:pPr>
      <w:del w:id="15276" w:date="2023-01-13T18:26:59Z" w:author="Jan Groh">
        <w:r>
          <w:rPr>
            <w:rStyle w:val="Ohne"/>
            <w:rFonts w:ascii="Garamond Premier Pro Italic" w:hAnsi="Garamond Premier Pro Italic"/>
            <w:sz w:val="22"/>
            <w:szCs w:val="22"/>
            <w:rtl w:val="0"/>
            <w:lang w:val="de-DE"/>
          </w:rPr>
          <w:delText>Montag, den 5. Dez. 1859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277" w:date="2023-01-13T18:26:59Z" w:author="Jan Groh"/>
          <w:rStyle w:val="Ohne"/>
          <w:rFonts w:ascii="Garamond Premier Pro Caption" w:cs="Garamond Premier Pro Caption" w:hAnsi="Garamond Premier Pro Caption" w:eastAsia="Garamond Premier Pro Caption"/>
          <w:sz w:val="22"/>
          <w:szCs w:val="22"/>
        </w:rPr>
      </w:pPr>
      <w:del w:id="15278" w:date="2023-01-13T18:26:59Z" w:author="Jan Groh">
        <w:r>
          <w:rPr>
            <w:rStyle w:val="Ohne"/>
            <w:rFonts w:ascii="Garamond Premier Pro Caption" w:hAnsi="Garamond Premier Pro Caption"/>
            <w:sz w:val="22"/>
            <w:szCs w:val="22"/>
            <w:rtl w:val="0"/>
            <w:lang w:val="de-DE"/>
          </w:rPr>
          <w:delText>Brief von Baron v. Binzer</w:delText>
        </w:r>
      </w:del>
      <w:del w:id="15279"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19"/>
        </w:r>
      </w:del>
      <w:del w:id="15280" w:date="2023-01-13T18:26:59Z" w:author="Jan Groh">
        <w:r>
          <w:rPr>
            <w:rStyle w:val="Ohne"/>
            <w:rFonts w:ascii="Garamond Premier Pro Caption" w:hAnsi="Garamond Premier Pro Caption"/>
            <w:sz w:val="22"/>
            <w:szCs w:val="22"/>
            <w:rtl w:val="0"/>
            <w:lang w:val="de-DE"/>
          </w:rPr>
          <w:delText>; schrieb mir, wie er mich vollkommen autorisiere, alles von ihm u. seinen Eltern zu sagen, ich m</w:delText>
        </w:r>
      </w:del>
      <w:del w:id="15281" w:date="2023-01-13T18:26:59Z" w:author="Jan Groh">
        <w:r>
          <w:rPr>
            <w:rStyle w:val="Ohne"/>
            <w:rFonts w:ascii="Garamond Premier Pro Caption" w:hAnsi="Garamond Premier Pro Caption" w:hint="default"/>
            <w:sz w:val="22"/>
            <w:szCs w:val="22"/>
            <w:rtl w:val="0"/>
            <w:lang w:val="sv-SE"/>
          </w:rPr>
          <w:delText>ö</w:delText>
        </w:r>
      </w:del>
      <w:del w:id="15282" w:date="2023-01-13T18:26:59Z" w:author="Jan Groh">
        <w:r>
          <w:rPr>
            <w:rStyle w:val="Ohne"/>
            <w:rFonts w:ascii="Garamond Premier Pro Caption" w:hAnsi="Garamond Premier Pro Caption"/>
            <w:sz w:val="22"/>
            <w:szCs w:val="22"/>
            <w:rtl w:val="0"/>
            <w:lang w:val="de-DE"/>
          </w:rPr>
          <w:delText>chte ihn nur recht loben, denn er habe bei dem Geh. Justizrat Zwe</w:delText>
        </w:r>
      </w:del>
      <w:del w:id="15283" w:date="2023-01-13T18:26:59Z" w:author="Jan Groh">
        <w:r>
          <w:rPr>
            <w:rStyle w:val="Ohne"/>
            <w:rFonts w:ascii="Garamond Premier Pro Caption" w:hAnsi="Garamond Premier Pro Caption"/>
            <w:sz w:val="22"/>
            <w:szCs w:val="22"/>
            <w:rtl w:val="0"/>
            <w:lang w:val="de-DE"/>
          </w:rPr>
          <w:delText>z</w:delText>
        </w:r>
      </w:del>
      <w:del w:id="15284" w:date="2023-01-13T18:26:59Z" w:author="Jan Groh">
        <w:r>
          <w:rPr>
            <w:rStyle w:val="Ohne"/>
            <w:rFonts w:ascii="Garamond Premier Pro Caption" w:hAnsi="Garamond Premier Pro Caption"/>
            <w:sz w:val="22"/>
            <w:szCs w:val="22"/>
            <w:rtl w:val="0"/>
            <w:lang w:val="de-DE"/>
          </w:rPr>
          <w:delText xml:space="preserve"> um seine Tochter angehalten, er hielte es f</w:delText>
        </w:r>
      </w:del>
      <w:del w:id="15285" w:date="2023-01-13T18:26:59Z" w:author="Jan Groh">
        <w:r>
          <w:rPr>
            <w:rStyle w:val="Ohne"/>
            <w:rFonts w:ascii="Garamond Premier Pro Caption" w:hAnsi="Garamond Premier Pro Caption" w:hint="default"/>
            <w:sz w:val="22"/>
            <w:szCs w:val="22"/>
            <w:rtl w:val="0"/>
          </w:rPr>
          <w:delText>ü</w:delText>
        </w:r>
      </w:del>
      <w:del w:id="15286" w:date="2023-01-13T18:26:59Z" w:author="Jan Groh">
        <w:r>
          <w:rPr>
            <w:rStyle w:val="Ohne"/>
            <w:rFonts w:ascii="Garamond Premier Pro Caption" w:hAnsi="Garamond Premier Pro Caption"/>
            <w:sz w:val="22"/>
            <w:szCs w:val="22"/>
            <w:rtl w:val="0"/>
            <w:lang w:val="de-DE"/>
          </w:rPr>
          <w:delText>r redlicher, als erst dem M</w:delText>
        </w:r>
      </w:del>
      <w:del w:id="15287" w:date="2023-01-13T18:26:59Z" w:author="Jan Groh">
        <w:r>
          <w:rPr>
            <w:rStyle w:val="Ohne"/>
            <w:rFonts w:ascii="Garamond Premier Pro Caption" w:hAnsi="Garamond Premier Pro Caption" w:hint="default"/>
            <w:sz w:val="22"/>
            <w:szCs w:val="22"/>
            <w:rtl w:val="0"/>
          </w:rPr>
          <w:delText>ä</w:delText>
        </w:r>
      </w:del>
      <w:del w:id="15288" w:date="2023-01-13T18:26:59Z" w:author="Jan Groh">
        <w:r>
          <w:rPr>
            <w:rStyle w:val="Ohne"/>
            <w:rFonts w:ascii="Garamond Premier Pro Caption" w:hAnsi="Garamond Premier Pro Caption"/>
            <w:sz w:val="22"/>
            <w:szCs w:val="22"/>
            <w:rtl w:val="0"/>
            <w:lang w:val="de-DE"/>
          </w:rPr>
          <w:delText>dchen den Kopf zu verdrehen, hoffe aber, sie liebe ihn etc. Geh.</w:delText>
        </w:r>
      </w:del>
      <w:del w:id="15289" w:date="2023-01-13T18:26:59Z" w:author="Jan Groh">
        <w:r>
          <w:rPr>
            <w:rStyle w:val="Ohne"/>
            <w:rFonts w:ascii="Garamond Premier Pro Caption" w:hAnsi="Garamond Premier Pro Caption"/>
            <w:sz w:val="22"/>
            <w:szCs w:val="22"/>
            <w:rtl w:val="0"/>
            <w:lang w:val="de-DE"/>
          </w:rPr>
          <w:delText xml:space="preserve"> </w:delText>
        </w:r>
      </w:del>
      <w:del w:id="15290" w:date="2023-01-13T18:26:59Z" w:author="Jan Groh">
        <w:r>
          <w:rPr>
            <w:rStyle w:val="Ohne"/>
            <w:rFonts w:ascii="Garamond Premier Pro Caption" w:hAnsi="Garamond Premier Pro Caption"/>
            <w:sz w:val="22"/>
            <w:szCs w:val="22"/>
            <w:rtl w:val="0"/>
            <w:lang w:val="de-DE"/>
          </w:rPr>
          <w:delText>Justizrat Zwe</w:delText>
        </w:r>
      </w:del>
      <w:del w:id="15291" w:date="2023-01-13T18:26:59Z" w:author="Jan Groh">
        <w:r>
          <w:rPr>
            <w:rStyle w:val="Ohne"/>
            <w:rFonts w:ascii="Garamond Premier Pro Caption" w:hAnsi="Garamond Premier Pro Caption"/>
            <w:sz w:val="22"/>
            <w:szCs w:val="22"/>
            <w:rtl w:val="0"/>
            <w:lang w:val="de-DE"/>
          </w:rPr>
          <w:delText>z</w:delText>
        </w:r>
      </w:del>
      <w:del w:id="15292" w:date="2023-01-13T18:26:59Z" w:author="Jan Groh">
        <w:r>
          <w:rPr>
            <w:rStyle w:val="Ohne"/>
            <w:rFonts w:ascii="Garamond Premier Pro Caption" w:hAnsi="Garamond Premier Pro Caption"/>
            <w:sz w:val="22"/>
            <w:szCs w:val="22"/>
            <w:rtl w:val="0"/>
            <w:lang w:val="de-DE"/>
          </w:rPr>
          <w:delText xml:space="preserve"> hatte Binzer, wie es scheint, gefragt, ob er ihm jemand nennen k</w:delText>
        </w:r>
      </w:del>
      <w:del w:id="15293" w:date="2023-01-13T18:26:59Z" w:author="Jan Groh">
        <w:r>
          <w:rPr>
            <w:rStyle w:val="Ohne"/>
            <w:rFonts w:ascii="Garamond Premier Pro Caption" w:hAnsi="Garamond Premier Pro Caption" w:hint="default"/>
            <w:sz w:val="22"/>
            <w:szCs w:val="22"/>
            <w:rtl w:val="0"/>
            <w:lang w:val="sv-SE"/>
          </w:rPr>
          <w:delText>ö</w:delText>
        </w:r>
      </w:del>
      <w:del w:id="15294" w:date="2023-01-13T18:26:59Z" w:author="Jan Groh">
        <w:r>
          <w:rPr>
            <w:rStyle w:val="Ohne"/>
            <w:rFonts w:ascii="Garamond Premier Pro Caption" w:hAnsi="Garamond Premier Pro Caption"/>
            <w:sz w:val="22"/>
            <w:szCs w:val="22"/>
            <w:rtl w:val="0"/>
            <w:lang w:val="de-DE"/>
          </w:rPr>
          <w:delText>nne, gleichsam als ein B</w:delText>
        </w:r>
      </w:del>
      <w:del w:id="15295" w:date="2023-01-13T18:26:59Z" w:author="Jan Groh">
        <w:r>
          <w:rPr>
            <w:rStyle w:val="Ohne"/>
            <w:rFonts w:ascii="Garamond Premier Pro Caption" w:hAnsi="Garamond Premier Pro Caption" w:hint="default"/>
            <w:sz w:val="22"/>
            <w:szCs w:val="22"/>
            <w:rtl w:val="0"/>
          </w:rPr>
          <w:delText>ü</w:delText>
        </w:r>
      </w:del>
      <w:del w:id="15296" w:date="2023-01-13T18:26:59Z" w:author="Jan Groh">
        <w:r>
          <w:rPr>
            <w:rStyle w:val="Ohne"/>
            <w:rFonts w:ascii="Garamond Premier Pro Caption" w:hAnsi="Garamond Premier Pro Caption"/>
            <w:sz w:val="22"/>
            <w:szCs w:val="22"/>
            <w:rtl w:val="0"/>
            <w:lang w:val="de-DE"/>
          </w:rPr>
          <w:delText>rge, da ihm seine Verh</w:delText>
        </w:r>
      </w:del>
      <w:del w:id="15297" w:date="2023-01-13T18:26:59Z" w:author="Jan Groh">
        <w:r>
          <w:rPr>
            <w:rStyle w:val="Ohne"/>
            <w:rFonts w:ascii="Garamond Premier Pro Caption" w:hAnsi="Garamond Premier Pro Caption" w:hint="default"/>
            <w:sz w:val="22"/>
            <w:szCs w:val="22"/>
            <w:rtl w:val="0"/>
          </w:rPr>
          <w:delText>ä</w:delText>
        </w:r>
      </w:del>
      <w:del w:id="15298" w:date="2023-01-13T18:26:59Z" w:author="Jan Groh">
        <w:r>
          <w:rPr>
            <w:rStyle w:val="Ohne"/>
            <w:rFonts w:ascii="Garamond Premier Pro Caption" w:hAnsi="Garamond Premier Pro Caption"/>
            <w:sz w:val="22"/>
            <w:szCs w:val="22"/>
            <w:rtl w:val="0"/>
            <w:lang w:val="de-DE"/>
          </w:rPr>
          <w:delText>ltnisse fremd w</w:delText>
        </w:r>
      </w:del>
      <w:del w:id="15299" w:date="2023-01-13T18:26:59Z" w:author="Jan Groh">
        <w:r>
          <w:rPr>
            <w:rStyle w:val="Ohne"/>
            <w:rFonts w:ascii="Garamond Premier Pro Caption" w:hAnsi="Garamond Premier Pro Caption" w:hint="default"/>
            <w:sz w:val="22"/>
            <w:szCs w:val="22"/>
            <w:rtl w:val="0"/>
          </w:rPr>
          <w:delText>ä</w:delText>
        </w:r>
      </w:del>
      <w:del w:id="15300" w:date="2023-01-13T18:26:59Z" w:author="Jan Groh">
        <w:r>
          <w:rPr>
            <w:rStyle w:val="Ohne"/>
            <w:rFonts w:ascii="Garamond Premier Pro Caption" w:hAnsi="Garamond Premier Pro Caption"/>
            <w:sz w:val="22"/>
            <w:szCs w:val="22"/>
            <w:rtl w:val="0"/>
            <w:lang w:val="de-DE"/>
          </w:rPr>
          <w:delText>ren. Es war ein gewisses Etwas in dem Brief, was mir aber nicht gefiel, ich wei</w:delText>
        </w:r>
      </w:del>
      <w:del w:id="15301" w:date="2023-01-13T18:26:59Z" w:author="Jan Groh">
        <w:r>
          <w:rPr>
            <w:rStyle w:val="Ohne"/>
            <w:rFonts w:ascii="Garamond Premier Pro Caption" w:hAnsi="Garamond Premier Pro Caption" w:hint="default"/>
            <w:sz w:val="22"/>
            <w:szCs w:val="22"/>
            <w:rtl w:val="0"/>
            <w:lang w:val="de-DE"/>
          </w:rPr>
          <w:delText>ß</w:delText>
        </w:r>
      </w:del>
      <w:del w:id="15302" w:date="2023-01-13T18:26:59Z" w:author="Jan Groh">
        <w:r>
          <w:rPr>
            <w:rStyle w:val="Ohne"/>
            <w:rFonts w:ascii="Garamond Premier Pro Caption" w:hAnsi="Garamond Premier Pro Caption"/>
            <w:sz w:val="22"/>
            <w:szCs w:val="22"/>
            <w:rtl w:val="0"/>
            <w:lang w:val="de-DE"/>
          </w:rPr>
          <w:delText>, wie er liebte, da war es eine hohe heilige Sache, klang anders; auch pa</w:delText>
        </w:r>
      </w:del>
      <w:del w:id="15303" w:date="2023-01-13T18:26:59Z" w:author="Jan Groh">
        <w:r>
          <w:rPr>
            <w:rStyle w:val="Ohne"/>
            <w:rFonts w:ascii="Garamond Premier Pro Caption" w:hAnsi="Garamond Premier Pro Caption" w:hint="default"/>
            <w:sz w:val="22"/>
            <w:szCs w:val="22"/>
            <w:rtl w:val="0"/>
            <w:lang w:val="de-DE"/>
          </w:rPr>
          <w:delText>ß</w:delText>
        </w:r>
      </w:del>
      <w:del w:id="15304" w:date="2023-01-13T18:26:59Z" w:author="Jan Groh">
        <w:r>
          <w:rPr>
            <w:rStyle w:val="Ohne"/>
            <w:rFonts w:ascii="Garamond Premier Pro Caption" w:hAnsi="Garamond Premier Pro Caption"/>
            <w:sz w:val="22"/>
            <w:szCs w:val="22"/>
            <w:rtl w:val="0"/>
            <w:lang w:val="de-DE"/>
          </w:rPr>
          <w:delText>t eine B</w:delText>
        </w:r>
      </w:del>
      <w:del w:id="15305" w:date="2023-01-13T18:26:59Z" w:author="Jan Groh">
        <w:r>
          <w:rPr>
            <w:rStyle w:val="Ohne"/>
            <w:rFonts w:ascii="Garamond Premier Pro Caption" w:hAnsi="Garamond Premier Pro Caption" w:hint="default"/>
            <w:sz w:val="22"/>
            <w:szCs w:val="22"/>
            <w:rtl w:val="0"/>
          </w:rPr>
          <w:delText>ü</w:delText>
        </w:r>
      </w:del>
      <w:del w:id="15306" w:date="2023-01-13T18:26:59Z" w:author="Jan Groh">
        <w:r>
          <w:rPr>
            <w:rStyle w:val="Ohne"/>
            <w:rFonts w:ascii="Garamond Premier Pro Caption" w:hAnsi="Garamond Premier Pro Caption"/>
            <w:sz w:val="22"/>
            <w:szCs w:val="22"/>
            <w:rtl w:val="0"/>
            <w:lang w:val="de-DE"/>
          </w:rPr>
          <w:delText>rgerliche nicht f</w:delText>
        </w:r>
      </w:del>
      <w:del w:id="15307" w:date="2023-01-13T18:26:59Z" w:author="Jan Groh">
        <w:r>
          <w:rPr>
            <w:rStyle w:val="Ohne"/>
            <w:rFonts w:ascii="Garamond Premier Pro Caption" w:hAnsi="Garamond Premier Pro Caption" w:hint="default"/>
            <w:sz w:val="22"/>
            <w:szCs w:val="22"/>
            <w:rtl w:val="0"/>
          </w:rPr>
          <w:delText>ü</w:delText>
        </w:r>
      </w:del>
      <w:del w:id="15308" w:date="2023-01-13T18:26:59Z" w:author="Jan Groh">
        <w:r>
          <w:rPr>
            <w:rStyle w:val="Ohne"/>
            <w:rFonts w:ascii="Garamond Premier Pro Caption" w:hAnsi="Garamond Premier Pro Caption"/>
            <w:sz w:val="22"/>
            <w:szCs w:val="22"/>
            <w:rtl w:val="0"/>
            <w:lang w:val="de-DE"/>
          </w:rPr>
          <w:delText>r ihn, u. dann die ewigen Sorgen, kurz, es hat mich nicht erfreut, auch mit, weil es die Eltern nicht erfreuen wird. Nie habe ich von dieser Familie auch nur den Namen nennen h</w:delText>
        </w:r>
      </w:del>
      <w:del w:id="15309" w:date="2023-01-13T18:26:59Z" w:author="Jan Groh">
        <w:r>
          <w:rPr>
            <w:rStyle w:val="Ohne"/>
            <w:rFonts w:ascii="Garamond Premier Pro Caption" w:hAnsi="Garamond Premier Pro Caption" w:hint="default"/>
            <w:sz w:val="22"/>
            <w:szCs w:val="22"/>
            <w:rtl w:val="0"/>
            <w:lang w:val="sv-SE"/>
          </w:rPr>
          <w:delText>ö</w:delText>
        </w:r>
      </w:del>
      <w:del w:id="15310" w:date="2023-01-13T18:26:59Z" w:author="Jan Groh">
        <w:r>
          <w:rPr>
            <w:rStyle w:val="Ohne"/>
            <w:rFonts w:ascii="Garamond Premier Pro Caption" w:hAnsi="Garamond Premier Pro Caption"/>
            <w:sz w:val="22"/>
            <w:szCs w:val="22"/>
            <w:rtl w:val="0"/>
            <w:lang w:val="de-DE"/>
          </w:rPr>
          <w:delText>ren, also geh</w:delText>
        </w:r>
      </w:del>
      <w:del w:id="15311" w:date="2023-01-13T18:26:59Z" w:author="Jan Groh">
        <w:r>
          <w:rPr>
            <w:rStyle w:val="Ohne"/>
            <w:rFonts w:ascii="Garamond Premier Pro Caption" w:hAnsi="Garamond Premier Pro Caption" w:hint="default"/>
            <w:sz w:val="22"/>
            <w:szCs w:val="22"/>
            <w:rtl w:val="0"/>
            <w:lang w:val="sv-SE"/>
          </w:rPr>
          <w:delText>ö</w:delText>
        </w:r>
      </w:del>
      <w:del w:id="15312" w:date="2023-01-13T18:26:59Z" w:author="Jan Groh">
        <w:r>
          <w:rPr>
            <w:rStyle w:val="Ohne"/>
            <w:rFonts w:ascii="Garamond Premier Pro Caption" w:hAnsi="Garamond Premier Pro Caption"/>
            <w:sz w:val="22"/>
            <w:szCs w:val="22"/>
            <w:rtl w:val="0"/>
            <w:lang w:val="de-DE"/>
          </w:rPr>
          <w:delText>ren sie nicht zu denen, denen nur die dummen drei Buchstaben fehlen.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13" w:date="2023-01-05T23:35:24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14" w:date="2023-01-05T23:35:24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15" w:date="2023-01-05T23:35:24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16" w:date="2023-01-05T23:35:24Z" w:author="Jan Groh"/>
          <w:rStyle w:val="Ohne"/>
          <w:rFonts w:ascii="Garamond Premier Pro Caption" w:cs="Garamond Premier Pro Caption" w:hAnsi="Garamond Premier Pro Caption" w:eastAsia="Garamond Premier Pro Caption"/>
          <w:sz w:val="22"/>
          <w:szCs w:val="22"/>
        </w:rPr>
      </w:pPr>
      <w:del w:id="15317" w:date="2023-01-05T23:35:24Z" w:author="Jan Groh">
        <w:r>
          <w:rPr>
            <w:rFonts w:ascii="Garamond Premier Pro Bold" w:hAnsi="Garamond Premier Pro Bold"/>
            <w:sz w:val="22"/>
            <w:szCs w:val="22"/>
            <w:rtl w:val="0"/>
          </w:rPr>
          <w:delText>1860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18" w:date="2023-01-13T18:26:59Z" w:author="Jan Groh"/>
          <w:rStyle w:val="Ohne"/>
          <w:rFonts w:ascii="Garamond Premier Pro Caption" w:cs="Garamond Premier Pro Caption" w:hAnsi="Garamond Premier Pro Caption" w:eastAsia="Garamond Premier Pro Caption"/>
          <w:sz w:val="22"/>
          <w:szCs w:val="22"/>
        </w:rPr>
      </w:pPr>
      <w:del w:id="15319" w:date="2023-01-05T23:35:24Z" w:author="Jan Groh">
        <w:r>
          <w:rPr>
            <w:rStyle w:val="Ohne"/>
            <w:rFonts w:ascii="Garamond Premier Pro Caption" w:hAnsi="Garamond Premier Pro Caption"/>
            <w:sz w:val="22"/>
            <w:szCs w:val="22"/>
            <w:rtl w:val="0"/>
            <w:lang w:val="de-DE"/>
          </w:rPr>
          <w:delText>(Ottilie 63-/64-j</w:delText>
        </w:r>
      </w:del>
      <w:del w:id="15320" w:date="2023-01-05T23:35:24Z" w:author="Jan Groh">
        <w:r>
          <w:rPr>
            <w:rStyle w:val="Ohne"/>
            <w:rFonts w:ascii="Garamond Premier Pro Caption" w:hAnsi="Garamond Premier Pro Caption" w:hint="default"/>
            <w:sz w:val="22"/>
            <w:szCs w:val="22"/>
            <w:rtl w:val="0"/>
            <w:lang w:val="de-DE"/>
          </w:rPr>
          <w:delText>ä</w:delText>
        </w:r>
      </w:del>
      <w:del w:id="15321" w:date="2023-01-05T23:35:24Z" w:author="Jan Groh">
        <w:r>
          <w:rPr>
            <w:rStyle w:val="Ohne"/>
            <w:rFonts w:ascii="Garamond Premier Pro Caption" w:hAnsi="Garamond Premier Pro Caption"/>
            <w:sz w:val="22"/>
            <w:szCs w:val="22"/>
            <w:rtl w:val="0"/>
            <w:lang w:val="de-DE"/>
          </w:rPr>
          <w:delText>hrig)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22" w:date="2023-01-05T23:35:26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2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24" w:date="2023-01-13T18:26:59Z" w:author="Jan Groh"/>
          <w:rStyle w:val="Ohne"/>
          <w:rFonts w:ascii="Garamond Premier Pro Italic" w:cs="Garamond Premier Pro Italic" w:hAnsi="Garamond Premier Pro Italic" w:eastAsia="Garamond Premier Pro Italic"/>
          <w:sz w:val="22"/>
          <w:szCs w:val="22"/>
        </w:rPr>
      </w:pPr>
      <w:del w:id="15325" w:date="2023-01-13T18:26:59Z" w:author="Jan Groh">
        <w:r>
          <w:rPr>
            <w:rStyle w:val="Ohne"/>
            <w:rFonts w:ascii="Garamond Premier Pro Italic" w:hAnsi="Garamond Premier Pro Italic"/>
            <w:sz w:val="22"/>
            <w:szCs w:val="22"/>
            <w:rtl w:val="0"/>
            <w:lang w:val="de-DE"/>
          </w:rPr>
          <w:delText>Aus Ottilies Tagebuch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26" w:date="2023-01-13T18:26:59Z" w:author="Jan Groh"/>
          <w:rStyle w:val="Ohne"/>
          <w:rFonts w:ascii="Garamond Premier Pro Italic" w:cs="Garamond Premier Pro Italic" w:hAnsi="Garamond Premier Pro Italic" w:eastAsia="Garamond Premier Pro Italic"/>
          <w:sz w:val="22"/>
          <w:szCs w:val="22"/>
        </w:rPr>
      </w:pPr>
      <w:del w:id="15327" w:date="2023-01-13T18:26:59Z" w:author="Jan Groh">
        <w:r>
          <w:rPr>
            <w:rStyle w:val="Ohne"/>
            <w:rFonts w:ascii="Garamond Premier Pro Italic" w:hAnsi="Garamond Premier Pro Italic"/>
            <w:sz w:val="22"/>
            <w:szCs w:val="22"/>
            <w:rtl w:val="0"/>
            <w:lang w:val="de-DE"/>
          </w:rPr>
          <w:delText>Freitag, den 13. Jan. 1860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28" w:date="2023-01-13T18:26:59Z" w:author="Jan Groh"/>
          <w:rStyle w:val="Ohne"/>
          <w:rFonts w:ascii="Garamond Premier Pro Caption" w:cs="Garamond Premier Pro Caption" w:hAnsi="Garamond Premier Pro Caption" w:eastAsia="Garamond Premier Pro Caption"/>
          <w:sz w:val="22"/>
          <w:szCs w:val="22"/>
        </w:rPr>
      </w:pPr>
      <w:del w:id="15329" w:date="2023-01-13T18:26:59Z" w:author="Jan Groh">
        <w:r>
          <w:rPr>
            <w:rStyle w:val="Ohne"/>
            <w:rFonts w:ascii="Garamond Premier Pro Caption" w:hAnsi="Garamond Premier Pro Caption"/>
            <w:sz w:val="22"/>
            <w:szCs w:val="22"/>
            <w:rtl w:val="0"/>
            <w:lang w:val="de-DE"/>
          </w:rPr>
          <w:delText>Den Morgen machte mir Mrs. Sawyer Visite, die Mrs. Villers Stuart mir vorstellte. Ulrike kam aus der franz</w:delText>
        </w:r>
      </w:del>
      <w:del w:id="15330" w:date="2023-01-13T18:26:59Z" w:author="Jan Groh">
        <w:r>
          <w:rPr>
            <w:rStyle w:val="Ohne"/>
            <w:rFonts w:ascii="Garamond Premier Pro Caption" w:hAnsi="Garamond Premier Pro Caption" w:hint="default"/>
            <w:sz w:val="22"/>
            <w:szCs w:val="22"/>
            <w:rtl w:val="0"/>
            <w:lang w:val="sv-SE"/>
          </w:rPr>
          <w:delText>ö</w:delText>
        </w:r>
      </w:del>
      <w:del w:id="15331" w:date="2023-01-13T18:26:59Z" w:author="Jan Groh">
        <w:r>
          <w:rPr>
            <w:rStyle w:val="Ohne"/>
            <w:rFonts w:ascii="Garamond Premier Pro Caption" w:hAnsi="Garamond Premier Pro Caption"/>
            <w:sz w:val="22"/>
            <w:szCs w:val="22"/>
            <w:rtl w:val="0"/>
            <w:lang w:val="de-DE"/>
          </w:rPr>
          <w:delText>sischen Vorlesung, wie sie noch da waren.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32" w:date="2023-01-13T18:26:59Z" w:author="Jan Groh"/>
          <w:rStyle w:val="Ohne"/>
          <w:rFonts w:ascii="Garamond Premier Pro Caption" w:cs="Garamond Premier Pro Caption" w:hAnsi="Garamond Premier Pro Caption" w:eastAsia="Garamond Premier Pro Caption"/>
          <w:sz w:val="22"/>
          <w:szCs w:val="22"/>
        </w:rPr>
      </w:pPr>
      <w:del w:id="15333" w:date="2023-01-13T18:26:59Z" w:author="Jan Groh">
        <w:r>
          <w:rPr>
            <w:rStyle w:val="Ohne"/>
            <w:rFonts w:ascii="Garamond Premier Pro Caption" w:hAnsi="Garamond Premier Pro Caption"/>
            <w:sz w:val="22"/>
            <w:szCs w:val="22"/>
            <w:rtl w:val="0"/>
            <w:lang w:val="de-DE"/>
          </w:rPr>
          <w:delText>Abends, als K</w:delText>
        </w:r>
      </w:del>
      <w:del w:id="15334" w:date="2023-01-13T18:26:59Z" w:author="Jan Groh">
        <w:r>
          <w:rPr>
            <w:rStyle w:val="Ohne"/>
            <w:rFonts w:ascii="Garamond Premier Pro Caption" w:hAnsi="Garamond Premier Pro Caption" w:hint="default"/>
            <w:sz w:val="22"/>
            <w:szCs w:val="22"/>
            <w:rtl w:val="0"/>
          </w:rPr>
          <w:delText>ü</w:delText>
        </w:r>
      </w:del>
      <w:del w:id="15335" w:date="2023-01-13T18:26:59Z" w:author="Jan Groh">
        <w:r>
          <w:rPr>
            <w:rStyle w:val="Ohne"/>
            <w:rFonts w:ascii="Garamond Premier Pro Caption" w:hAnsi="Garamond Premier Pro Caption"/>
            <w:sz w:val="22"/>
            <w:szCs w:val="22"/>
            <w:rtl w:val="0"/>
            <w:lang w:val="de-DE"/>
          </w:rPr>
          <w:delText>hne uns Tacitus vorlesen wollte, kam Grf. Hohenthal</w:delText>
        </w:r>
      </w:del>
      <w:del w:id="15336"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0"/>
        </w:r>
      </w:del>
      <w:del w:id="15337" w:date="2023-01-13T18:26:59Z" w:author="Jan Groh">
        <w:r>
          <w:rPr>
            <w:rStyle w:val="Ohne"/>
            <w:rFonts w:ascii="Garamond Premier Pro Caption" w:hAnsi="Garamond Premier Pro Caption"/>
            <w:sz w:val="22"/>
            <w:szCs w:val="22"/>
            <w:rtl w:val="0"/>
            <w:lang w:val="de-DE"/>
          </w:rPr>
          <w:delText>, geb. Prinzess Holstein, u. Graf u. Grf. Bose. Es wurde von ihnen viel aus Hof- u. Welterfahrungen erz</w:delText>
        </w:r>
      </w:del>
      <w:del w:id="15338" w:date="2023-01-13T18:26:59Z" w:author="Jan Groh">
        <w:r>
          <w:rPr>
            <w:rStyle w:val="Ohne"/>
            <w:rFonts w:ascii="Garamond Premier Pro Caption" w:hAnsi="Garamond Premier Pro Caption" w:hint="default"/>
            <w:sz w:val="22"/>
            <w:szCs w:val="22"/>
            <w:rtl w:val="0"/>
          </w:rPr>
          <w:delText>ä</w:delText>
        </w:r>
      </w:del>
      <w:del w:id="15339" w:date="2023-01-13T18:26:59Z" w:author="Jan Groh">
        <w:r>
          <w:rPr>
            <w:rStyle w:val="Ohne"/>
            <w:rFonts w:ascii="Garamond Premier Pro Caption" w:hAnsi="Garamond Premier Pro Caption"/>
            <w:sz w:val="22"/>
            <w:szCs w:val="22"/>
            <w:rtl w:val="0"/>
            <w:lang w:val="de-DE"/>
          </w:rPr>
          <w:delText>hlt, und es war schauderhaft, wieviel Wahnsinn in ihren Erz</w:delText>
        </w:r>
      </w:del>
      <w:del w:id="15340" w:date="2023-01-13T18:26:59Z" w:author="Jan Groh">
        <w:r>
          <w:rPr>
            <w:rStyle w:val="Ohne"/>
            <w:rFonts w:ascii="Garamond Premier Pro Caption" w:hAnsi="Garamond Premier Pro Caption" w:hint="default"/>
            <w:sz w:val="22"/>
            <w:szCs w:val="22"/>
            <w:rtl w:val="0"/>
          </w:rPr>
          <w:delText>ä</w:delText>
        </w:r>
      </w:del>
      <w:del w:id="15341" w:date="2023-01-13T18:26:59Z" w:author="Jan Groh">
        <w:r>
          <w:rPr>
            <w:rStyle w:val="Ohne"/>
            <w:rFonts w:ascii="Garamond Premier Pro Caption" w:hAnsi="Garamond Premier Pro Caption"/>
            <w:sz w:val="22"/>
            <w:szCs w:val="22"/>
            <w:rtl w:val="0"/>
            <w:lang w:val="de-DE"/>
          </w:rPr>
          <w:delText>hlungen, in ihren eigenen Familien u. wieviel skandal</w:delText>
        </w:r>
      </w:del>
      <w:del w:id="15342" w:date="2023-01-13T18:26:59Z" w:author="Jan Groh">
        <w:r>
          <w:rPr>
            <w:rStyle w:val="Ohne"/>
            <w:rFonts w:ascii="Garamond Premier Pro Caption" w:hAnsi="Garamond Premier Pro Caption" w:hint="default"/>
            <w:sz w:val="22"/>
            <w:szCs w:val="22"/>
            <w:rtl w:val="0"/>
            <w:lang w:val="sv-SE"/>
          </w:rPr>
          <w:delText>ö</w:delText>
        </w:r>
      </w:del>
      <w:del w:id="15343" w:date="2023-01-13T18:26:59Z" w:author="Jan Groh">
        <w:r>
          <w:rPr>
            <w:rStyle w:val="Ohne"/>
            <w:rFonts w:ascii="Garamond Premier Pro Caption" w:hAnsi="Garamond Premier Pro Caption"/>
            <w:sz w:val="22"/>
            <w:szCs w:val="22"/>
            <w:rtl w:val="0"/>
            <w:lang w:val="de-DE"/>
          </w:rPr>
          <w:delText>se Begebenheiten in den f</w:delText>
        </w:r>
      </w:del>
      <w:del w:id="15344" w:date="2023-01-13T18:26:59Z" w:author="Jan Groh">
        <w:r>
          <w:rPr>
            <w:rStyle w:val="Ohne"/>
            <w:rFonts w:ascii="Garamond Premier Pro Caption" w:hAnsi="Garamond Premier Pro Caption" w:hint="default"/>
            <w:sz w:val="22"/>
            <w:szCs w:val="22"/>
            <w:rtl w:val="0"/>
          </w:rPr>
          <w:delText>ü</w:delText>
        </w:r>
      </w:del>
      <w:del w:id="15345" w:date="2023-01-13T18:26:59Z" w:author="Jan Groh">
        <w:r>
          <w:rPr>
            <w:rStyle w:val="Ohne"/>
            <w:rFonts w:ascii="Garamond Premier Pro Caption" w:hAnsi="Garamond Premier Pro Caption"/>
            <w:sz w:val="22"/>
            <w:szCs w:val="22"/>
            <w:rtl w:val="0"/>
            <w:lang w:val="de-DE"/>
          </w:rPr>
          <w:delText>rstlichen Familien zur Sprache gekommen; ich war ganz verdutzt u. teilte K</w:delText>
        </w:r>
      </w:del>
      <w:del w:id="15346" w:date="2023-01-13T18:26:59Z" w:author="Jan Groh">
        <w:r>
          <w:rPr>
            <w:rStyle w:val="Ohne"/>
            <w:rFonts w:ascii="Garamond Premier Pro Caption" w:hAnsi="Garamond Premier Pro Caption" w:hint="default"/>
            <w:sz w:val="22"/>
            <w:szCs w:val="22"/>
            <w:rtl w:val="0"/>
          </w:rPr>
          <w:delText>ü</w:delText>
        </w:r>
      </w:del>
      <w:del w:id="15347" w:date="2023-01-13T18:26:59Z" w:author="Jan Groh">
        <w:r>
          <w:rPr>
            <w:rStyle w:val="Ohne"/>
            <w:rFonts w:ascii="Garamond Premier Pro Caption" w:hAnsi="Garamond Premier Pro Caption"/>
            <w:sz w:val="22"/>
            <w:szCs w:val="22"/>
            <w:rtl w:val="0"/>
            <w:lang w:val="de-DE"/>
          </w:rPr>
          <w:delText>hne sein Gef</w:delText>
        </w:r>
      </w:del>
      <w:del w:id="15348" w:date="2023-01-13T18:26:59Z" w:author="Jan Groh">
        <w:r>
          <w:rPr>
            <w:rStyle w:val="Ohne"/>
            <w:rFonts w:ascii="Garamond Premier Pro Caption" w:hAnsi="Garamond Premier Pro Caption" w:hint="default"/>
            <w:sz w:val="22"/>
            <w:szCs w:val="22"/>
            <w:rtl w:val="0"/>
          </w:rPr>
          <w:delText>ü</w:delText>
        </w:r>
      </w:del>
      <w:del w:id="15349" w:date="2023-01-13T18:26:59Z" w:author="Jan Groh">
        <w:r>
          <w:rPr>
            <w:rStyle w:val="Ohne"/>
            <w:rFonts w:ascii="Garamond Premier Pro Caption" w:hAnsi="Garamond Premier Pro Caption"/>
            <w:sz w:val="22"/>
            <w:szCs w:val="22"/>
            <w:rtl w:val="0"/>
            <w:lang w:val="de-DE"/>
          </w:rPr>
          <w:delText>hl, der mir sagte, ihm w</w:delText>
        </w:r>
      </w:del>
      <w:del w:id="15350" w:date="2023-01-13T18:26:59Z" w:author="Jan Groh">
        <w:r>
          <w:rPr>
            <w:rStyle w:val="Ohne"/>
            <w:rFonts w:ascii="Garamond Premier Pro Caption" w:hAnsi="Garamond Premier Pro Caption" w:hint="default"/>
            <w:sz w:val="22"/>
            <w:szCs w:val="22"/>
            <w:rtl w:val="0"/>
          </w:rPr>
          <w:delText>ä</w:delText>
        </w:r>
      </w:del>
      <w:del w:id="15351" w:date="2023-01-13T18:26:59Z" w:author="Jan Groh">
        <w:r>
          <w:rPr>
            <w:rStyle w:val="Ohne"/>
            <w:rFonts w:ascii="Garamond Premier Pro Caption" w:hAnsi="Garamond Premier Pro Caption"/>
            <w:sz w:val="22"/>
            <w:szCs w:val="22"/>
            <w:rtl w:val="0"/>
            <w:lang w:val="de-DE"/>
          </w:rPr>
          <w:delText>re seine B</w:delText>
        </w:r>
      </w:del>
      <w:del w:id="15352" w:date="2023-01-13T18:26:59Z" w:author="Jan Groh">
        <w:r>
          <w:rPr>
            <w:rStyle w:val="Ohne"/>
            <w:rFonts w:ascii="Garamond Premier Pro Caption" w:hAnsi="Garamond Premier Pro Caption" w:hint="default"/>
            <w:sz w:val="22"/>
            <w:szCs w:val="22"/>
            <w:rtl w:val="0"/>
          </w:rPr>
          <w:delText>ü</w:delText>
        </w:r>
      </w:del>
      <w:del w:id="15353" w:date="2023-01-13T18:26:59Z" w:author="Jan Groh">
        <w:r>
          <w:rPr>
            <w:rStyle w:val="Ohne"/>
            <w:rFonts w:ascii="Garamond Premier Pro Caption" w:hAnsi="Garamond Premier Pro Caption"/>
            <w:sz w:val="22"/>
            <w:szCs w:val="22"/>
            <w:rtl w:val="0"/>
            <w:lang w:val="de-DE"/>
          </w:rPr>
          <w:delText xml:space="preserve">rgerlichkeit eine ordentliche Beruhigung gewesen. Alle waren </w:delText>
        </w:r>
      </w:del>
      <w:del w:id="15354" w:date="2023-01-13T18:26:59Z" w:author="Jan Groh">
        <w:r>
          <w:rPr>
            <w:rStyle w:val="Ohne"/>
            <w:rFonts w:ascii="Garamond Premier Pro Caption" w:hAnsi="Garamond Premier Pro Caption" w:hint="default"/>
            <w:sz w:val="22"/>
            <w:szCs w:val="22"/>
            <w:rtl w:val="0"/>
          </w:rPr>
          <w:delText>ü</w:delText>
        </w:r>
      </w:del>
      <w:del w:id="15355" w:date="2023-01-13T18:26:59Z" w:author="Jan Groh">
        <w:r>
          <w:rPr>
            <w:rStyle w:val="Ohne"/>
            <w:rFonts w:ascii="Garamond Premier Pro Caption" w:hAnsi="Garamond Premier Pro Caption"/>
            <w:sz w:val="22"/>
            <w:szCs w:val="22"/>
            <w:rtl w:val="0"/>
            <w:lang w:val="de-DE"/>
          </w:rPr>
          <w:delText>brigens in ihrer Art wahrhaft liebensw</w:delText>
        </w:r>
      </w:del>
      <w:del w:id="15356" w:date="2023-01-13T18:26:59Z" w:author="Jan Groh">
        <w:r>
          <w:rPr>
            <w:rStyle w:val="Ohne"/>
            <w:rFonts w:ascii="Garamond Premier Pro Caption" w:hAnsi="Garamond Premier Pro Caption" w:hint="default"/>
            <w:sz w:val="22"/>
            <w:szCs w:val="22"/>
            <w:rtl w:val="0"/>
          </w:rPr>
          <w:delText>ü</w:delText>
        </w:r>
      </w:del>
      <w:del w:id="15357" w:date="2023-01-13T18:26:59Z" w:author="Jan Groh">
        <w:r>
          <w:rPr>
            <w:rStyle w:val="Ohne"/>
            <w:rFonts w:ascii="Garamond Premier Pro Caption" w:hAnsi="Garamond Premier Pro Caption"/>
            <w:sz w:val="22"/>
            <w:szCs w:val="22"/>
            <w:rtl w:val="0"/>
          </w:rPr>
          <w:delText>rdig.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5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5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60" w:date="2023-01-13T18:26:59Z" w:author="Jan Groh"/>
          <w:rStyle w:val="Ohne"/>
          <w:rFonts w:ascii="Garamond Premier Pro Italic" w:cs="Garamond Premier Pro Italic" w:hAnsi="Garamond Premier Pro Italic" w:eastAsia="Garamond Premier Pro Italic"/>
          <w:sz w:val="22"/>
          <w:szCs w:val="22"/>
        </w:rPr>
      </w:pPr>
      <w:del w:id="15361"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62" w:date="2023-01-13T18:26:59Z" w:author="Jan Groh"/>
          <w:rStyle w:val="Ohne"/>
          <w:rFonts w:ascii="Garamond Premier Pro Italic" w:cs="Garamond Premier Pro Italic" w:hAnsi="Garamond Premier Pro Italic" w:eastAsia="Garamond Premier Pro Italic"/>
          <w:sz w:val="22"/>
          <w:szCs w:val="22"/>
        </w:rPr>
      </w:pPr>
      <w:del w:id="15363" w:date="2023-01-13T18:26:59Z" w:author="Jan Groh">
        <w:r>
          <w:rPr>
            <w:rStyle w:val="Ohne"/>
            <w:rFonts w:ascii="Garamond Premier Pro Italic" w:hAnsi="Garamond Premier Pro Italic"/>
            <w:sz w:val="22"/>
            <w:szCs w:val="22"/>
            <w:rtl w:val="0"/>
            <w:lang w:val="de-DE"/>
          </w:rPr>
          <w:delText>Dresden, 5. April 1860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64" w:date="2023-01-13T18:26:59Z" w:author="Jan Groh"/>
          <w:rStyle w:val="Ohne"/>
          <w:rFonts w:ascii="Garamond Premier Pro Caption" w:cs="Garamond Premier Pro Caption" w:hAnsi="Garamond Premier Pro Caption" w:eastAsia="Garamond Premier Pro Caption"/>
          <w:sz w:val="22"/>
          <w:szCs w:val="22"/>
        </w:rPr>
      </w:pPr>
      <w:del w:id="15365" w:date="2023-01-13T18:26:59Z" w:author="Jan Groh">
        <w:r>
          <w:rPr>
            <w:rStyle w:val="Ohne"/>
            <w:rFonts w:ascii="Garamond Premier Pro Caption" w:hAnsi="Garamond Premier Pro Caption"/>
            <w:sz w:val="22"/>
            <w:szCs w:val="22"/>
            <w:rtl w:val="0"/>
            <w:lang w:val="de-DE"/>
          </w:rPr>
          <w:delText>Lieber Freund, es scheint, Sie erwarten, da</w:delText>
        </w:r>
      </w:del>
      <w:del w:id="15366" w:date="2023-01-13T18:26:59Z" w:author="Jan Groh">
        <w:r>
          <w:rPr>
            <w:rStyle w:val="Ohne"/>
            <w:rFonts w:ascii="Garamond Premier Pro Caption" w:hAnsi="Garamond Premier Pro Caption" w:hint="default"/>
            <w:sz w:val="22"/>
            <w:szCs w:val="22"/>
            <w:rtl w:val="0"/>
            <w:lang w:val="de-DE"/>
          </w:rPr>
          <w:delText xml:space="preserve">ß </w:delText>
        </w:r>
      </w:del>
      <w:del w:id="15367" w:date="2023-01-13T18:26:59Z" w:author="Jan Groh">
        <w:r>
          <w:rPr>
            <w:rStyle w:val="Ohne"/>
            <w:rFonts w:ascii="Garamond Premier Pro Caption" w:hAnsi="Garamond Premier Pro Caption"/>
            <w:sz w:val="22"/>
            <w:szCs w:val="22"/>
            <w:rtl w:val="0"/>
            <w:lang w:val="de-DE"/>
          </w:rPr>
          <w:delText>ich Ihnen schreiben soll, und wie Sie nie Remys</w:delText>
        </w:r>
      </w:del>
      <w:del w:id="15368"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1"/>
        </w:r>
      </w:del>
      <w:del w:id="15369" w:date="2023-01-13T18:26:59Z" w:author="Jan Groh">
        <w:r>
          <w:rPr>
            <w:rStyle w:val="Ohne"/>
            <w:rFonts w:ascii="Garamond Premier Pro Caption" w:hAnsi="Garamond Premier Pro Caption"/>
            <w:sz w:val="22"/>
            <w:szCs w:val="22"/>
            <w:rtl w:val="0"/>
            <w:lang w:val="de-DE"/>
          </w:rPr>
          <w:delText xml:space="preserve">  Tod erw</w:delText>
        </w:r>
      </w:del>
      <w:del w:id="15370" w:date="2023-01-13T18:26:59Z" w:author="Jan Groh">
        <w:r>
          <w:rPr>
            <w:rStyle w:val="Ohne"/>
            <w:rFonts w:ascii="Garamond Premier Pro Caption" w:hAnsi="Garamond Premier Pro Caption" w:hint="default"/>
            <w:sz w:val="22"/>
            <w:szCs w:val="22"/>
            <w:rtl w:val="0"/>
          </w:rPr>
          <w:delText>ä</w:delText>
        </w:r>
      </w:del>
      <w:del w:id="15371" w:date="2023-01-13T18:26:59Z" w:author="Jan Groh">
        <w:r>
          <w:rPr>
            <w:rStyle w:val="Ohne"/>
            <w:rFonts w:ascii="Garamond Premier Pro Caption" w:hAnsi="Garamond Premier Pro Caption"/>
            <w:sz w:val="22"/>
            <w:szCs w:val="22"/>
            <w:rtl w:val="0"/>
            <w:lang w:val="de-DE"/>
          </w:rPr>
          <w:delText xml:space="preserve">hnten, so schweigen Sie </w:delText>
        </w:r>
      </w:del>
      <w:del w:id="15372" w:date="2023-01-13T18:26:59Z" w:author="Jan Groh">
        <w:r>
          <w:rPr>
            <w:rStyle w:val="Ohne"/>
            <w:rFonts w:ascii="Garamond Premier Pro Caption" w:hAnsi="Garamond Premier Pro Caption" w:hint="default"/>
            <w:sz w:val="22"/>
            <w:szCs w:val="22"/>
            <w:rtl w:val="0"/>
          </w:rPr>
          <w:delText>ü</w:delText>
        </w:r>
      </w:del>
      <w:del w:id="15373" w:date="2023-01-13T18:26:59Z" w:author="Jan Groh">
        <w:r>
          <w:rPr>
            <w:rStyle w:val="Ohne"/>
            <w:rFonts w:ascii="Garamond Premier Pro Caption" w:hAnsi="Garamond Premier Pro Caption"/>
            <w:sz w:val="22"/>
            <w:szCs w:val="22"/>
            <w:rtl w:val="0"/>
            <w:lang w:val="da-DK"/>
          </w:rPr>
          <w:delText>ber Anna</w:delText>
        </w:r>
      </w:del>
      <w:del w:id="1537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2"/>
        </w:r>
      </w:del>
      <w:del w:id="15375" w:date="2023-01-13T18:26:59Z" w:author="Jan Groh">
        <w:r>
          <w:rPr>
            <w:rStyle w:val="Ohne"/>
            <w:rFonts w:ascii="Garamond Premier Pro Caption" w:hAnsi="Garamond Premier Pro Caption"/>
            <w:sz w:val="22"/>
            <w:szCs w:val="22"/>
            <w:rtl w:val="0"/>
            <w:lang w:val="de-DE"/>
          </w:rPr>
          <w:delText>; ja, wer den Tod aus der Welt wegleugnen k</w:delText>
        </w:r>
      </w:del>
      <w:del w:id="15376" w:date="2023-01-13T18:26:59Z" w:author="Jan Groh">
        <w:r>
          <w:rPr>
            <w:rStyle w:val="Ohne"/>
            <w:rFonts w:ascii="Garamond Premier Pro Caption" w:hAnsi="Garamond Premier Pro Caption" w:hint="default"/>
            <w:sz w:val="22"/>
            <w:szCs w:val="22"/>
            <w:rtl w:val="0"/>
            <w:lang w:val="sv-SE"/>
          </w:rPr>
          <w:delText>ö</w:delText>
        </w:r>
      </w:del>
      <w:del w:id="15377" w:date="2023-01-13T18:26:59Z" w:author="Jan Groh">
        <w:r>
          <w:rPr>
            <w:rStyle w:val="Ohne"/>
            <w:rFonts w:ascii="Garamond Premier Pro Caption" w:hAnsi="Garamond Premier Pro Caption"/>
            <w:sz w:val="22"/>
            <w:szCs w:val="22"/>
            <w:rtl w:val="0"/>
            <w:lang w:val="de-DE"/>
          </w:rPr>
          <w:delText>nnte, das w</w:delText>
        </w:r>
      </w:del>
      <w:del w:id="15378" w:date="2023-01-13T18:26:59Z" w:author="Jan Groh">
        <w:r>
          <w:rPr>
            <w:rStyle w:val="Ohne"/>
            <w:rFonts w:ascii="Garamond Premier Pro Caption" w:hAnsi="Garamond Premier Pro Caption" w:hint="default"/>
            <w:sz w:val="22"/>
            <w:szCs w:val="22"/>
            <w:rtl w:val="0"/>
          </w:rPr>
          <w:delText>ä</w:delText>
        </w:r>
      </w:del>
      <w:del w:id="15379" w:date="2023-01-13T18:26:59Z" w:author="Jan Groh">
        <w:r>
          <w:rPr>
            <w:rStyle w:val="Ohne"/>
            <w:rFonts w:ascii="Garamond Premier Pro Caption" w:hAnsi="Garamond Premier Pro Caption"/>
            <w:sz w:val="22"/>
            <w:szCs w:val="22"/>
            <w:rtl w:val="0"/>
            <w:lang w:val="de-DE"/>
          </w:rPr>
          <w:delText>re gut, aber er ist zu herbe, zu oft mein Begleiter gewesen, die Reihen meiner Freunde haben sich zu sehr in den letzten Jahren gelichtet, und ich werde immer und immer herzensm</w:delText>
        </w:r>
      </w:del>
      <w:del w:id="15380" w:date="2023-01-13T18:26:59Z" w:author="Jan Groh">
        <w:r>
          <w:rPr>
            <w:rStyle w:val="Ohne"/>
            <w:rFonts w:ascii="Garamond Premier Pro Caption" w:hAnsi="Garamond Premier Pro Caption" w:hint="default"/>
            <w:sz w:val="22"/>
            <w:szCs w:val="22"/>
            <w:rtl w:val="0"/>
          </w:rPr>
          <w:delText>ü</w:delText>
        </w:r>
      </w:del>
      <w:del w:id="15381" w:date="2023-01-13T18:26:59Z" w:author="Jan Groh">
        <w:r>
          <w:rPr>
            <w:rStyle w:val="Ohne"/>
            <w:rFonts w:ascii="Garamond Premier Pro Caption" w:hAnsi="Garamond Premier Pro Caption"/>
            <w:sz w:val="22"/>
            <w:szCs w:val="22"/>
            <w:rtl w:val="0"/>
          </w:rPr>
          <w:delText xml:space="preserve">der. </w:delText>
        </w:r>
      </w:del>
      <w:del w:id="15382" w:date="2023-01-13T18:26:59Z" w:author="Jan Groh">
        <w:r>
          <w:rPr>
            <w:rStyle w:val="Ohne"/>
            <w:rFonts w:ascii="Garamond Premier Pro Caption" w:hAnsi="Garamond Premier Pro Caption" w:hint="default"/>
            <w:sz w:val="22"/>
            <w:szCs w:val="22"/>
            <w:rtl w:val="0"/>
            <w:lang w:val="de-DE"/>
          </w:rPr>
          <w:delText>Ü</w:delText>
        </w:r>
      </w:del>
      <w:del w:id="15383" w:date="2023-01-13T18:26:59Z" w:author="Jan Groh">
        <w:r>
          <w:rPr>
            <w:rStyle w:val="Ohne"/>
            <w:rFonts w:ascii="Garamond Premier Pro Caption" w:hAnsi="Garamond Premier Pro Caption"/>
            <w:sz w:val="22"/>
            <w:szCs w:val="22"/>
            <w:rtl w:val="0"/>
            <w:lang w:val="de-DE"/>
          </w:rPr>
          <w:delText>brigens wei</w:delText>
        </w:r>
      </w:del>
      <w:del w:id="15384" w:date="2023-01-13T18:26:59Z" w:author="Jan Groh">
        <w:r>
          <w:rPr>
            <w:rStyle w:val="Ohne"/>
            <w:rFonts w:ascii="Garamond Premier Pro Caption" w:hAnsi="Garamond Premier Pro Caption" w:hint="default"/>
            <w:sz w:val="22"/>
            <w:szCs w:val="22"/>
            <w:rtl w:val="0"/>
            <w:lang w:val="de-DE"/>
          </w:rPr>
          <w:delText xml:space="preserve">ß </w:delText>
        </w:r>
      </w:del>
      <w:del w:id="15385" w:date="2023-01-13T18:26:59Z" w:author="Jan Groh">
        <w:r>
          <w:rPr>
            <w:rStyle w:val="Ohne"/>
            <w:rFonts w:ascii="Garamond Premier Pro Caption" w:hAnsi="Garamond Premier Pro Caption"/>
            <w:sz w:val="22"/>
            <w:szCs w:val="22"/>
            <w:rtl w:val="0"/>
            <w:lang w:val="de-DE"/>
          </w:rPr>
          <w:delText>ich ja ohne Worte, da</w:delText>
        </w:r>
      </w:del>
      <w:del w:id="15386" w:date="2023-01-13T18:26:59Z" w:author="Jan Groh">
        <w:r>
          <w:rPr>
            <w:rStyle w:val="Ohne"/>
            <w:rFonts w:ascii="Garamond Premier Pro Caption" w:hAnsi="Garamond Premier Pro Caption" w:hint="default"/>
            <w:sz w:val="22"/>
            <w:szCs w:val="22"/>
            <w:rtl w:val="0"/>
            <w:lang w:val="de-DE"/>
          </w:rPr>
          <w:delText xml:space="preserve">ß </w:delText>
        </w:r>
      </w:del>
      <w:del w:id="15387" w:date="2023-01-13T18:26:59Z" w:author="Jan Groh">
        <w:r>
          <w:rPr>
            <w:rStyle w:val="Ohne"/>
            <w:rFonts w:ascii="Garamond Premier Pro Caption" w:hAnsi="Garamond Premier Pro Caption"/>
            <w:sz w:val="22"/>
            <w:szCs w:val="22"/>
            <w:rtl w:val="0"/>
            <w:lang w:val="de-DE"/>
          </w:rPr>
          <w:delText>Sie Anna als eine seltene Frau und als einen Verlust f</w:delText>
        </w:r>
      </w:del>
      <w:del w:id="15388" w:date="2023-01-13T18:26:59Z" w:author="Jan Groh">
        <w:r>
          <w:rPr>
            <w:rStyle w:val="Ohne"/>
            <w:rFonts w:ascii="Garamond Premier Pro Caption" w:hAnsi="Garamond Premier Pro Caption" w:hint="default"/>
            <w:sz w:val="22"/>
            <w:szCs w:val="22"/>
            <w:rtl w:val="0"/>
          </w:rPr>
          <w:delText>ü</w:delText>
        </w:r>
      </w:del>
      <w:del w:id="15389" w:date="2023-01-13T18:26:59Z" w:author="Jan Groh">
        <w:r>
          <w:rPr>
            <w:rStyle w:val="Ohne"/>
            <w:rFonts w:ascii="Garamond Premier Pro Caption" w:hAnsi="Garamond Premier Pro Caption"/>
            <w:sz w:val="22"/>
            <w:szCs w:val="22"/>
            <w:rtl w:val="0"/>
            <w:lang w:val="de-DE"/>
          </w:rPr>
          <w:delText>r mich beklagen, f</w:delText>
        </w:r>
      </w:del>
      <w:del w:id="15390" w:date="2023-01-13T18:26:59Z" w:author="Jan Groh">
        <w:r>
          <w:rPr>
            <w:rStyle w:val="Ohne"/>
            <w:rFonts w:ascii="Garamond Premier Pro Caption" w:hAnsi="Garamond Premier Pro Caption" w:hint="default"/>
            <w:sz w:val="22"/>
            <w:szCs w:val="22"/>
            <w:rtl w:val="0"/>
          </w:rPr>
          <w:delText>ü</w:delText>
        </w:r>
      </w:del>
      <w:del w:id="15391" w:date="2023-01-13T18:26:59Z" w:author="Jan Groh">
        <w:r>
          <w:rPr>
            <w:rStyle w:val="Ohne"/>
            <w:rFonts w:ascii="Garamond Premier Pro Caption" w:hAnsi="Garamond Premier Pro Caption"/>
            <w:sz w:val="22"/>
            <w:szCs w:val="22"/>
            <w:rtl w:val="0"/>
            <w:lang w:val="de-DE"/>
          </w:rPr>
          <w:delText xml:space="preserve">r den ich keinen Ersatz finden kann, wie man ja </w:delText>
        </w:r>
      </w:del>
      <w:del w:id="15392" w:date="2023-01-13T18:26:59Z" w:author="Jan Groh">
        <w:r>
          <w:rPr>
            <w:rStyle w:val="Ohne"/>
            <w:rFonts w:ascii="Garamond Premier Pro Caption" w:hAnsi="Garamond Premier Pro Caption" w:hint="default"/>
            <w:sz w:val="22"/>
            <w:szCs w:val="22"/>
            <w:rtl w:val="0"/>
          </w:rPr>
          <w:delText>ü</w:delText>
        </w:r>
      </w:del>
      <w:del w:id="15393" w:date="2023-01-13T18:26:59Z" w:author="Jan Groh">
        <w:r>
          <w:rPr>
            <w:rStyle w:val="Ohne"/>
            <w:rFonts w:ascii="Garamond Premier Pro Caption" w:hAnsi="Garamond Premier Pro Caption"/>
            <w:sz w:val="22"/>
            <w:szCs w:val="22"/>
            <w:rtl w:val="0"/>
            <w:lang w:val="de-DE"/>
          </w:rPr>
          <w:delText>berhaupt nie Ersatz kennt, wenn von etwas mehr als Geselligkeit die Rede ist.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394" w:date="2023-01-13T18:26:59Z" w:author="Jan Groh"/>
          <w:rStyle w:val="Ohne"/>
          <w:rFonts w:ascii="Garamond Premier Pro Caption" w:cs="Garamond Premier Pro Caption" w:hAnsi="Garamond Premier Pro Caption" w:eastAsia="Garamond Premier Pro Caption"/>
          <w:sz w:val="22"/>
          <w:szCs w:val="22"/>
        </w:rPr>
      </w:pPr>
      <w:del w:id="15395" w:date="2023-01-13T18:26:59Z" w:author="Jan Groh">
        <w:r>
          <w:rPr>
            <w:rStyle w:val="Ohne"/>
            <w:rFonts w:ascii="Garamond Premier Pro Caption" w:hAnsi="Garamond Premier Pro Caption"/>
            <w:sz w:val="22"/>
            <w:szCs w:val="22"/>
            <w:rtl w:val="0"/>
            <w:lang w:val="de-DE"/>
          </w:rPr>
          <w:delText>Ich bin sehr ersch</w:delText>
        </w:r>
      </w:del>
      <w:del w:id="15396" w:date="2023-01-13T18:26:59Z" w:author="Jan Groh">
        <w:r>
          <w:rPr>
            <w:rStyle w:val="Ohne"/>
            <w:rFonts w:ascii="Garamond Premier Pro Caption" w:hAnsi="Garamond Premier Pro Caption" w:hint="default"/>
            <w:sz w:val="22"/>
            <w:szCs w:val="22"/>
            <w:rtl w:val="0"/>
            <w:lang w:val="sv-SE"/>
          </w:rPr>
          <w:delText>ö</w:delText>
        </w:r>
      </w:del>
      <w:del w:id="15397" w:date="2023-01-13T18:26:59Z" w:author="Jan Groh">
        <w:r>
          <w:rPr>
            <w:rStyle w:val="Ohne"/>
            <w:rFonts w:ascii="Garamond Premier Pro Caption" w:hAnsi="Garamond Premier Pro Caption"/>
            <w:sz w:val="22"/>
            <w:szCs w:val="22"/>
            <w:rtl w:val="0"/>
            <w:lang w:val="de-DE"/>
          </w:rPr>
          <w:delText>pft und bet</w:delText>
        </w:r>
      </w:del>
      <w:del w:id="15398" w:date="2023-01-13T18:26:59Z" w:author="Jan Groh">
        <w:r>
          <w:rPr>
            <w:rStyle w:val="Ohne"/>
            <w:rFonts w:ascii="Garamond Premier Pro Caption" w:hAnsi="Garamond Premier Pro Caption" w:hint="default"/>
            <w:sz w:val="22"/>
            <w:szCs w:val="22"/>
            <w:rtl w:val="0"/>
          </w:rPr>
          <w:delText>ä</w:delText>
        </w:r>
      </w:del>
      <w:del w:id="15399" w:date="2023-01-13T18:26:59Z" w:author="Jan Groh">
        <w:r>
          <w:rPr>
            <w:rStyle w:val="Ohne"/>
            <w:rFonts w:ascii="Garamond Premier Pro Caption" w:hAnsi="Garamond Premier Pro Caption"/>
            <w:sz w:val="22"/>
            <w:szCs w:val="22"/>
            <w:rtl w:val="0"/>
            <w:lang w:val="de-DE"/>
          </w:rPr>
          <w:delText>ubt, und die Gegenwart der Menschen strengt mich sehr an. Walther bekam gleich den Tag nach seiner Ankunft ein Zahngeschw</w:delText>
        </w:r>
      </w:del>
      <w:del w:id="15400" w:date="2023-01-13T18:26:59Z" w:author="Jan Groh">
        <w:r>
          <w:rPr>
            <w:rStyle w:val="Ohne"/>
            <w:rFonts w:ascii="Garamond Premier Pro Caption" w:hAnsi="Garamond Premier Pro Caption" w:hint="default"/>
            <w:sz w:val="22"/>
            <w:szCs w:val="22"/>
            <w:rtl w:val="0"/>
          </w:rPr>
          <w:delText>ü</w:delText>
        </w:r>
      </w:del>
      <w:del w:id="15401" w:date="2023-01-13T18:26:59Z" w:author="Jan Groh">
        <w:r>
          <w:rPr>
            <w:rStyle w:val="Ohne"/>
            <w:rFonts w:ascii="Garamond Premier Pro Caption" w:hAnsi="Garamond Premier Pro Caption"/>
            <w:sz w:val="22"/>
            <w:szCs w:val="22"/>
            <w:rtl w:val="0"/>
            <w:lang w:val="de-DE"/>
          </w:rPr>
          <w:delText>r und ist noch nicht ganz wohl, Wolf leidet immerw</w:delText>
        </w:r>
      </w:del>
      <w:del w:id="15402" w:date="2023-01-13T18:26:59Z" w:author="Jan Groh">
        <w:r>
          <w:rPr>
            <w:rStyle w:val="Ohne"/>
            <w:rFonts w:ascii="Garamond Premier Pro Caption" w:hAnsi="Garamond Premier Pro Caption" w:hint="default"/>
            <w:sz w:val="22"/>
            <w:szCs w:val="22"/>
            <w:rtl w:val="0"/>
          </w:rPr>
          <w:delText>ä</w:delText>
        </w:r>
      </w:del>
      <w:del w:id="15403" w:date="2023-01-13T18:26:59Z" w:author="Jan Groh">
        <w:r>
          <w:rPr>
            <w:rStyle w:val="Ohne"/>
            <w:rFonts w:ascii="Garamond Premier Pro Caption" w:hAnsi="Garamond Premier Pro Caption"/>
            <w:sz w:val="22"/>
            <w:szCs w:val="22"/>
            <w:rtl w:val="0"/>
            <w:lang w:val="de-DE"/>
          </w:rPr>
          <w:delText>hrend an Kieferschmerzen, Ulrike geht seit 2 Tagen aus, ist aber auch noch nicht schmerzenfrei, und ich habe im Gesicht und in den Z</w:delText>
        </w:r>
      </w:del>
      <w:del w:id="15404" w:date="2023-01-13T18:26:59Z" w:author="Jan Groh">
        <w:r>
          <w:rPr>
            <w:rStyle w:val="Ohne"/>
            <w:rFonts w:ascii="Garamond Premier Pro Caption" w:hAnsi="Garamond Premier Pro Caption" w:hint="default"/>
            <w:sz w:val="22"/>
            <w:szCs w:val="22"/>
            <w:rtl w:val="0"/>
          </w:rPr>
          <w:delText>ä</w:delText>
        </w:r>
      </w:del>
      <w:del w:id="15405" w:date="2023-01-13T18:26:59Z" w:author="Jan Groh">
        <w:r>
          <w:rPr>
            <w:rStyle w:val="Ohne"/>
            <w:rFonts w:ascii="Garamond Premier Pro Caption" w:hAnsi="Garamond Premier Pro Caption"/>
            <w:sz w:val="22"/>
            <w:szCs w:val="22"/>
            <w:rtl w:val="0"/>
            <w:lang w:val="de-DE"/>
          </w:rPr>
          <w:delText>hnen ewiges Rei</w:delText>
        </w:r>
      </w:del>
      <w:del w:id="15406" w:date="2023-01-13T18:26:59Z" w:author="Jan Groh">
        <w:r>
          <w:rPr>
            <w:rStyle w:val="Ohne"/>
            <w:rFonts w:ascii="Garamond Premier Pro Caption" w:hAnsi="Garamond Premier Pro Caption" w:hint="default"/>
            <w:sz w:val="22"/>
            <w:szCs w:val="22"/>
            <w:rtl w:val="0"/>
            <w:lang w:val="de-DE"/>
          </w:rPr>
          <w:delText>ß</w:delText>
        </w:r>
      </w:del>
      <w:del w:id="15407" w:date="2023-01-13T18:26:59Z" w:author="Jan Groh">
        <w:r>
          <w:rPr>
            <w:rStyle w:val="Ohne"/>
            <w:rFonts w:ascii="Garamond Premier Pro Caption" w:hAnsi="Garamond Premier Pro Caption"/>
            <w:sz w:val="22"/>
            <w:szCs w:val="22"/>
            <w:rtl w:val="0"/>
            <w:lang w:val="de-DE"/>
          </w:rPr>
          <w:delText>en. Das Klima ist gar zu schlecht f</w:delText>
        </w:r>
      </w:del>
      <w:del w:id="15408" w:date="2023-01-13T18:26:59Z" w:author="Jan Groh">
        <w:r>
          <w:rPr>
            <w:rStyle w:val="Ohne"/>
            <w:rFonts w:ascii="Garamond Premier Pro Caption" w:hAnsi="Garamond Premier Pro Caption" w:hint="default"/>
            <w:sz w:val="22"/>
            <w:szCs w:val="22"/>
            <w:rtl w:val="0"/>
          </w:rPr>
          <w:delText>ü</w:delText>
        </w:r>
      </w:del>
      <w:del w:id="15409" w:date="2023-01-13T18:26:59Z" w:author="Jan Groh">
        <w:r>
          <w:rPr>
            <w:rStyle w:val="Ohne"/>
            <w:rFonts w:ascii="Garamond Premier Pro Caption" w:hAnsi="Garamond Premier Pro Caption"/>
            <w:sz w:val="22"/>
            <w:szCs w:val="22"/>
            <w:rtl w:val="0"/>
            <w:lang w:val="de-DE"/>
          </w:rPr>
          <w:delText>r diese Art Leiden. Jetzt habe ich es auf der Brust. Sie k</w:delText>
        </w:r>
      </w:del>
      <w:del w:id="15410" w:date="2023-01-13T18:26:59Z" w:author="Jan Groh">
        <w:r>
          <w:rPr>
            <w:rStyle w:val="Ohne"/>
            <w:rFonts w:ascii="Garamond Premier Pro Caption" w:hAnsi="Garamond Premier Pro Caption" w:hint="default"/>
            <w:sz w:val="22"/>
            <w:szCs w:val="22"/>
            <w:rtl w:val="0"/>
            <w:lang w:val="sv-SE"/>
          </w:rPr>
          <w:delText>ö</w:delText>
        </w:r>
      </w:del>
      <w:del w:id="15411" w:date="2023-01-13T18:26:59Z" w:author="Jan Groh">
        <w:r>
          <w:rPr>
            <w:rStyle w:val="Ohne"/>
            <w:rFonts w:ascii="Garamond Premier Pro Caption" w:hAnsi="Garamond Premier Pro Caption"/>
            <w:sz w:val="22"/>
            <w:szCs w:val="22"/>
            <w:rtl w:val="0"/>
            <w:lang w:val="de-DE"/>
          </w:rPr>
          <w:delText>nnen nicht denken, lieber Romeo, was wir alles seit Januar gelitten, Ungl</w:delText>
        </w:r>
      </w:del>
      <w:del w:id="15412" w:date="2023-01-13T18:26:59Z" w:author="Jan Groh">
        <w:r>
          <w:rPr>
            <w:rStyle w:val="Ohne"/>
            <w:rFonts w:ascii="Garamond Premier Pro Caption" w:hAnsi="Garamond Premier Pro Caption" w:hint="default"/>
            <w:sz w:val="22"/>
            <w:szCs w:val="22"/>
            <w:rtl w:val="0"/>
          </w:rPr>
          <w:delText>ü</w:delText>
        </w:r>
      </w:del>
      <w:del w:id="15413" w:date="2023-01-13T18:26:59Z" w:author="Jan Groh">
        <w:r>
          <w:rPr>
            <w:rStyle w:val="Ohne"/>
            <w:rFonts w:ascii="Garamond Premier Pro Caption" w:hAnsi="Garamond Premier Pro Caption"/>
            <w:sz w:val="22"/>
            <w:szCs w:val="22"/>
            <w:rtl w:val="0"/>
            <w:lang w:val="de-DE"/>
          </w:rPr>
          <w:delText>ck und Unannehmlichkeiten reichten sich die</w:delText>
        </w:r>
      </w:del>
      <w:del w:id="15414" w:date="2023-01-13T18:26:59Z" w:author="Jan Groh">
        <w:r>
          <w:rPr>
            <w:rStyle w:val="Ohne"/>
            <w:rFonts w:ascii="Garamond Premier Pro Caption" w:hAnsi="Garamond Premier Pro Caption"/>
            <w:sz w:val="22"/>
            <w:szCs w:val="22"/>
            <w:rtl w:val="0"/>
            <w:lang w:val="de-DE"/>
          </w:rPr>
          <w:delText xml:space="preserve"> </w:delText>
        </w:r>
      </w:del>
      <w:del w:id="15415" w:date="2023-01-13T18:26:59Z" w:author="Jan Groh">
        <w:r>
          <w:rPr>
            <w:rStyle w:val="Ohne"/>
            <w:rFonts w:ascii="Garamond Premier Pro Caption" w:hAnsi="Garamond Premier Pro Caption"/>
            <w:sz w:val="22"/>
            <w:szCs w:val="22"/>
            <w:rtl w:val="0"/>
            <w:lang w:val="de-DE"/>
          </w:rPr>
          <w:delText>Hand</w:delText>
        </w:r>
      </w:del>
      <w:del w:id="15416"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1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1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19" w:date="2023-01-13T18:26:59Z" w:author="Jan Groh"/>
          <w:rStyle w:val="Ohne"/>
          <w:rFonts w:ascii="Garamond Premier Pro Italic" w:cs="Garamond Premier Pro Italic" w:hAnsi="Garamond Premier Pro Italic" w:eastAsia="Garamond Premier Pro Italic"/>
          <w:sz w:val="22"/>
          <w:szCs w:val="22"/>
        </w:rPr>
      </w:pPr>
      <w:del w:id="15420" w:date="2023-01-13T18:26:59Z" w:author="Jan Groh">
        <w:r>
          <w:rPr>
            <w:rStyle w:val="Ohne"/>
            <w:rFonts w:ascii="Garamond Premier Pro Italic" w:hAnsi="Garamond Premier Pro Italic"/>
            <w:sz w:val="22"/>
            <w:szCs w:val="22"/>
            <w:rtl w:val="0"/>
            <w:lang w:val="de-DE"/>
          </w:rPr>
          <w:delText>Brief Artur Schopenhauers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21" w:date="2023-01-13T18:26:59Z" w:author="Jan Groh"/>
          <w:rStyle w:val="Ohne"/>
          <w:rFonts w:ascii="Garamond Premier Pro Italic" w:cs="Garamond Premier Pro Italic" w:hAnsi="Garamond Premier Pro Italic" w:eastAsia="Garamond Premier Pro Italic"/>
          <w:sz w:val="22"/>
          <w:szCs w:val="22"/>
        </w:rPr>
      </w:pPr>
      <w:del w:id="15422" w:date="2023-01-13T18:26:59Z" w:author="Jan Groh">
        <w:r>
          <w:rPr>
            <w:rStyle w:val="Ohne"/>
            <w:rFonts w:ascii="Garamond Premier Pro Italic" w:hAnsi="Garamond Premier Pro Italic"/>
            <w:sz w:val="22"/>
            <w:szCs w:val="22"/>
            <w:rtl w:val="0"/>
            <w:lang w:val="it-IT"/>
          </w:rPr>
          <w:delText>27. April 1860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23" w:date="2023-01-13T18:26:59Z" w:author="Jan Groh"/>
          <w:rStyle w:val="Ohne"/>
          <w:rFonts w:ascii="Garamond Premier Pro Caption" w:cs="Garamond Premier Pro Caption" w:hAnsi="Garamond Premier Pro Caption" w:eastAsia="Garamond Premier Pro Caption"/>
          <w:sz w:val="22"/>
          <w:szCs w:val="22"/>
        </w:rPr>
      </w:pPr>
      <w:del w:id="15424" w:date="2023-01-13T18:26:59Z" w:author="Jan Groh">
        <w:r>
          <w:rPr>
            <w:rStyle w:val="Ohne"/>
            <w:rFonts w:ascii="Garamond Premier Pro Caption" w:hAnsi="Garamond Premier Pro Caption"/>
            <w:sz w:val="22"/>
            <w:szCs w:val="22"/>
            <w:rtl w:val="0"/>
            <w:lang w:val="de-DE"/>
          </w:rPr>
          <w:delText>Liebe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25" w:date="2023-01-13T18:26:59Z" w:author="Jan Groh"/>
          <w:rStyle w:val="Ohne"/>
          <w:rFonts w:ascii="Garamond Premier Pro Caption" w:cs="Garamond Premier Pro Caption" w:hAnsi="Garamond Premier Pro Caption" w:eastAsia="Garamond Premier Pro Caption"/>
          <w:sz w:val="22"/>
          <w:szCs w:val="22"/>
        </w:rPr>
      </w:pPr>
      <w:del w:id="15426" w:date="2023-01-13T18:26:59Z" w:author="Jan Groh">
        <w:r>
          <w:rPr>
            <w:rStyle w:val="Ohne"/>
            <w:rFonts w:ascii="Garamond Premier Pro Caption" w:hAnsi="Garamond Premier Pro Caption"/>
            <w:sz w:val="22"/>
            <w:szCs w:val="22"/>
            <w:rtl w:val="0"/>
            <w:lang w:val="de-DE"/>
          </w:rPr>
          <w:delText>Wir werden alt und r</w:delText>
        </w:r>
      </w:del>
      <w:del w:id="15427" w:date="2023-01-13T18:26:59Z" w:author="Jan Groh">
        <w:r>
          <w:rPr>
            <w:rStyle w:val="Ohne"/>
            <w:rFonts w:ascii="Garamond Premier Pro Caption" w:hAnsi="Garamond Premier Pro Caption" w:hint="default"/>
            <w:sz w:val="22"/>
            <w:szCs w:val="22"/>
            <w:rtl w:val="0"/>
          </w:rPr>
          <w:delText>ü</w:delText>
        </w:r>
      </w:del>
      <w:del w:id="15428" w:date="2023-01-13T18:26:59Z" w:author="Jan Groh">
        <w:r>
          <w:rPr>
            <w:rStyle w:val="Ohne"/>
            <w:rFonts w:ascii="Garamond Premier Pro Caption" w:hAnsi="Garamond Premier Pro Caption"/>
            <w:sz w:val="22"/>
            <w:szCs w:val="22"/>
            <w:rtl w:val="0"/>
            <w:lang w:val="de-DE"/>
          </w:rPr>
          <w:delText xml:space="preserve">cken zusammen. Rechts und links ist alles weggestorben, zumal mir, der ich zehn Jahre </w:delText>
        </w:r>
      </w:del>
      <w:del w:id="15429" w:date="2023-01-13T18:26:59Z" w:author="Jan Groh">
        <w:r>
          <w:rPr>
            <w:rStyle w:val="Ohne"/>
            <w:rFonts w:ascii="Garamond Premier Pro Caption" w:hAnsi="Garamond Premier Pro Caption" w:hint="default"/>
            <w:sz w:val="22"/>
            <w:szCs w:val="22"/>
            <w:rtl w:val="0"/>
          </w:rPr>
          <w:delText>ä</w:delText>
        </w:r>
      </w:del>
      <w:del w:id="15430" w:date="2023-01-13T18:26:59Z" w:author="Jan Groh">
        <w:r>
          <w:rPr>
            <w:rStyle w:val="Ohne"/>
            <w:rFonts w:ascii="Garamond Premier Pro Caption" w:hAnsi="Garamond Premier Pro Caption"/>
            <w:sz w:val="22"/>
            <w:szCs w:val="22"/>
            <w:rtl w:val="0"/>
            <w:lang w:val="de-DE"/>
          </w:rPr>
          <w:delText>lter bin. Wir leben mehr und mehr in der Erinnerung. An Ihnen habe ich noch eins von den h</w:delText>
        </w:r>
      </w:del>
      <w:del w:id="15431" w:date="2023-01-13T18:26:59Z" w:author="Jan Groh">
        <w:r>
          <w:rPr>
            <w:rStyle w:val="Ohne"/>
            <w:rFonts w:ascii="Garamond Premier Pro Caption" w:hAnsi="Garamond Premier Pro Caption" w:hint="default"/>
            <w:sz w:val="22"/>
            <w:szCs w:val="22"/>
            <w:rtl w:val="0"/>
            <w:lang w:val="sv-SE"/>
          </w:rPr>
          <w:delText>ö</w:delText>
        </w:r>
      </w:del>
      <w:del w:id="15432" w:date="2023-01-13T18:26:59Z" w:author="Jan Groh">
        <w:r>
          <w:rPr>
            <w:rStyle w:val="Ohne"/>
            <w:rFonts w:ascii="Garamond Premier Pro Caption" w:hAnsi="Garamond Premier Pro Caption"/>
            <w:sz w:val="22"/>
            <w:szCs w:val="22"/>
            <w:rtl w:val="0"/>
            <w:lang w:val="de-DE"/>
          </w:rPr>
          <w:delText>chst wenigen, die mich jung gekannt haben, und dazu kommt, da</w:delText>
        </w:r>
      </w:del>
      <w:del w:id="15433" w:date="2023-01-13T18:26:59Z" w:author="Jan Groh">
        <w:r>
          <w:rPr>
            <w:rStyle w:val="Ohne"/>
            <w:rFonts w:ascii="Garamond Premier Pro Caption" w:hAnsi="Garamond Premier Pro Caption" w:hint="default"/>
            <w:sz w:val="22"/>
            <w:szCs w:val="22"/>
            <w:rtl w:val="0"/>
            <w:lang w:val="de-DE"/>
          </w:rPr>
          <w:delText xml:space="preserve">ß </w:delText>
        </w:r>
      </w:del>
      <w:del w:id="15434" w:date="2023-01-13T18:26:59Z" w:author="Jan Groh">
        <w:r>
          <w:rPr>
            <w:rStyle w:val="Ohne"/>
            <w:rFonts w:ascii="Garamond Premier Pro Caption" w:hAnsi="Garamond Premier Pro Caption"/>
            <w:sz w:val="22"/>
            <w:szCs w:val="22"/>
            <w:rtl w:val="0"/>
            <w:lang w:val="de-DE"/>
          </w:rPr>
          <w:delText>Sie mich nicht aus den Augen verloren haben und jetzt bezeugen, da</w:delText>
        </w:r>
      </w:del>
      <w:del w:id="15435" w:date="2023-01-13T18:26:59Z" w:author="Jan Groh">
        <w:r>
          <w:rPr>
            <w:rStyle w:val="Ohne"/>
            <w:rFonts w:ascii="Garamond Premier Pro Caption" w:hAnsi="Garamond Premier Pro Caption" w:hint="default"/>
            <w:sz w:val="22"/>
            <w:szCs w:val="22"/>
            <w:rtl w:val="0"/>
            <w:lang w:val="de-DE"/>
          </w:rPr>
          <w:delText xml:space="preserve">ß </w:delText>
        </w:r>
      </w:del>
      <w:del w:id="15436" w:date="2023-01-13T18:26:59Z" w:author="Jan Groh">
        <w:r>
          <w:rPr>
            <w:rStyle w:val="Ohne"/>
            <w:rFonts w:ascii="Garamond Premier Pro Caption" w:hAnsi="Garamond Premier Pro Caption"/>
            <w:sz w:val="22"/>
            <w:szCs w:val="22"/>
            <w:rtl w:val="0"/>
            <w:lang w:val="de-DE"/>
          </w:rPr>
          <w:delText>ich von Jugend auf nach dem gestrebt hab</w:delText>
        </w:r>
      </w:del>
      <w:del w:id="15437" w:date="2023-01-13T18:26:59Z" w:author="Jan Groh">
        <w:r>
          <w:rPr>
            <w:rStyle w:val="Ohne"/>
            <w:rFonts w:ascii="Garamond Premier Pro Caption" w:hAnsi="Garamond Premier Pro Caption" w:hint="default"/>
            <w:sz w:val="22"/>
            <w:szCs w:val="22"/>
            <w:rtl w:val="1"/>
          </w:rPr>
          <w:delText>’</w:delText>
        </w:r>
      </w:del>
      <w:del w:id="15438" w:date="2023-01-13T18:26:59Z" w:author="Jan Groh">
        <w:r>
          <w:rPr>
            <w:rStyle w:val="Ohne"/>
            <w:rFonts w:ascii="Garamond Premier Pro Caption" w:hAnsi="Garamond Premier Pro Caption"/>
            <w:sz w:val="22"/>
            <w:szCs w:val="22"/>
            <w:rtl w:val="0"/>
            <w:lang w:val="de-DE"/>
          </w:rPr>
          <w:delText>, was mir jetzt geworden, und sehr sch</w:delText>
        </w:r>
      </w:del>
      <w:del w:id="15439" w:date="2023-01-13T18:26:59Z" w:author="Jan Groh">
        <w:r>
          <w:rPr>
            <w:rStyle w:val="Ohne"/>
            <w:rFonts w:ascii="Garamond Premier Pro Caption" w:hAnsi="Garamond Premier Pro Caption" w:hint="default"/>
            <w:sz w:val="22"/>
            <w:szCs w:val="22"/>
            <w:rtl w:val="0"/>
            <w:lang w:val="sv-SE"/>
          </w:rPr>
          <w:delText>ö</w:delText>
        </w:r>
      </w:del>
      <w:del w:id="15440" w:date="2023-01-13T18:26:59Z" w:author="Jan Groh">
        <w:r>
          <w:rPr>
            <w:rStyle w:val="Ohne"/>
            <w:rFonts w:ascii="Garamond Premier Pro Caption" w:hAnsi="Garamond Premier Pro Caption"/>
            <w:sz w:val="22"/>
            <w:szCs w:val="22"/>
            <w:rtl w:val="0"/>
            <w:lang w:val="de-DE"/>
          </w:rPr>
          <w:delText xml:space="preserve">n bemerken, </w:delText>
        </w:r>
      </w:del>
      <w:del w:id="15441" w:date="2023-01-13T18:26:59Z" w:author="Jan Groh">
        <w:r>
          <w:rPr>
            <w:rStyle w:val="Ohne"/>
            <w:rFonts w:ascii="Garamond Premier Pro Caption" w:hAnsi="Garamond Premier Pro Caption" w:hint="default"/>
            <w:sz w:val="22"/>
            <w:szCs w:val="22"/>
            <w:rtl w:val="0"/>
            <w:lang w:val="it-IT"/>
          </w:rPr>
          <w:delText>»</w:delText>
        </w:r>
      </w:del>
      <w:del w:id="15442" w:date="2023-01-13T18:26:59Z" w:author="Jan Groh">
        <w:r>
          <w:rPr>
            <w:rStyle w:val="Ohne"/>
            <w:rFonts w:ascii="Garamond Premier Pro Caption" w:hAnsi="Garamond Premier Pro Caption"/>
            <w:sz w:val="22"/>
            <w:szCs w:val="22"/>
            <w:rtl w:val="0"/>
            <w:lang w:val="de-DE"/>
          </w:rPr>
          <w:delText>wieviel das auf sich hab</w:delText>
        </w:r>
      </w:del>
      <w:del w:id="15443" w:date="2023-01-13T18:26:59Z" w:author="Jan Groh">
        <w:r>
          <w:rPr>
            <w:rStyle w:val="Ohne"/>
            <w:rFonts w:ascii="Garamond Premier Pro Caption" w:hAnsi="Garamond Premier Pro Caption" w:hint="default"/>
            <w:sz w:val="22"/>
            <w:szCs w:val="22"/>
            <w:rtl w:val="1"/>
          </w:rPr>
          <w:delText xml:space="preserve">’ </w:delText>
        </w:r>
      </w:del>
      <w:del w:id="15444" w:date="2023-01-13T18:26:59Z" w:author="Jan Groh">
        <w:r>
          <w:rPr>
            <w:rStyle w:val="Ohne"/>
            <w:rFonts w:ascii="Garamond Premier Pro Caption" w:hAnsi="Garamond Premier Pro Caption"/>
            <w:sz w:val="22"/>
            <w:szCs w:val="22"/>
            <w:rtl w:val="0"/>
            <w:lang w:val="de-DE"/>
          </w:rPr>
          <w:delText>und so h</w:delText>
        </w:r>
      </w:del>
      <w:del w:id="15445" w:date="2023-01-13T18:26:59Z" w:author="Jan Groh">
        <w:r>
          <w:rPr>
            <w:rStyle w:val="Ohne"/>
            <w:rFonts w:ascii="Garamond Premier Pro Caption" w:hAnsi="Garamond Premier Pro Caption" w:hint="default"/>
            <w:sz w:val="22"/>
            <w:szCs w:val="22"/>
            <w:rtl w:val="0"/>
            <w:lang w:val="sv-SE"/>
          </w:rPr>
          <w:delText>ö</w:delText>
        </w:r>
      </w:del>
      <w:del w:id="15446" w:date="2023-01-13T18:26:59Z" w:author="Jan Groh">
        <w:r>
          <w:rPr>
            <w:rStyle w:val="Ohne"/>
            <w:rFonts w:ascii="Garamond Premier Pro Caption" w:hAnsi="Garamond Premier Pro Caption"/>
            <w:sz w:val="22"/>
            <w:szCs w:val="22"/>
            <w:rtl w:val="0"/>
            <w:lang w:val="de-DE"/>
          </w:rPr>
          <w:delText>chst wenigen zuteil wurde</w:delText>
        </w:r>
      </w:del>
      <w:del w:id="15447" w:date="2023-01-13T18:26:59Z" w:author="Jan Groh">
        <w:r>
          <w:rPr>
            <w:rStyle w:val="Ohne"/>
            <w:rFonts w:ascii="Garamond Premier Pro Caption" w:hAnsi="Garamond Premier Pro Caption" w:hint="default"/>
            <w:sz w:val="22"/>
            <w:szCs w:val="22"/>
            <w:rtl w:val="0"/>
            <w:lang w:val="fr-FR"/>
          </w:rPr>
          <w:delText>«</w:delText>
        </w:r>
      </w:del>
      <w:del w:id="15448" w:date="2023-01-13T18:26:59Z" w:author="Jan Groh">
        <w:r>
          <w:rPr>
            <w:rStyle w:val="Ohne"/>
            <w:rFonts w:ascii="Garamond Premier Pro Caption" w:hAnsi="Garamond Premier Pro Caption"/>
            <w:sz w:val="22"/>
            <w:szCs w:val="22"/>
            <w:rtl w:val="0"/>
            <w:lang w:val="de-DE"/>
          </w:rPr>
          <w:delText>. Dies aber kommt, denke ich, daher, da</w:delText>
        </w:r>
      </w:del>
      <w:del w:id="15449" w:date="2023-01-13T18:26:59Z" w:author="Jan Groh">
        <w:r>
          <w:rPr>
            <w:rStyle w:val="Ohne"/>
            <w:rFonts w:ascii="Garamond Premier Pro Caption" w:hAnsi="Garamond Premier Pro Caption" w:hint="default"/>
            <w:sz w:val="22"/>
            <w:szCs w:val="22"/>
            <w:rtl w:val="0"/>
            <w:lang w:val="de-DE"/>
          </w:rPr>
          <w:delText xml:space="preserve">ß </w:delText>
        </w:r>
      </w:del>
      <w:del w:id="15450" w:date="2023-01-13T18:26:59Z" w:author="Jan Groh">
        <w:r>
          <w:rPr>
            <w:rStyle w:val="Ohne"/>
            <w:rFonts w:ascii="Garamond Premier Pro Caption" w:hAnsi="Garamond Premier Pro Caption"/>
            <w:sz w:val="22"/>
            <w:szCs w:val="22"/>
            <w:rtl w:val="0"/>
            <w:lang w:val="fr-FR"/>
          </w:rPr>
          <w:delText>vern</w:delText>
        </w:r>
      </w:del>
      <w:del w:id="15451" w:date="2023-01-13T18:26:59Z" w:author="Jan Groh">
        <w:r>
          <w:rPr>
            <w:rStyle w:val="Ohne"/>
            <w:rFonts w:ascii="Garamond Premier Pro Caption" w:hAnsi="Garamond Premier Pro Caption" w:hint="default"/>
            <w:sz w:val="22"/>
            <w:szCs w:val="22"/>
            <w:rtl w:val="0"/>
          </w:rPr>
          <w:delText>ü</w:delText>
        </w:r>
      </w:del>
      <w:del w:id="15452" w:date="2023-01-13T18:26:59Z" w:author="Jan Groh">
        <w:r>
          <w:rPr>
            <w:rStyle w:val="Ohne"/>
            <w:rFonts w:ascii="Garamond Premier Pro Caption" w:hAnsi="Garamond Premier Pro Caption"/>
            <w:sz w:val="22"/>
            <w:szCs w:val="22"/>
            <w:rtl w:val="0"/>
            <w:lang w:val="de-DE"/>
          </w:rPr>
          <w:delText xml:space="preserve">nftige </w:delText>
        </w:r>
      </w:del>
      <w:del w:id="15453" w:date="2023-01-13T18:26:59Z" w:author="Jan Groh">
        <w:r>
          <w:rPr>
            <w:rStyle w:val="Ohne"/>
            <w:rFonts w:ascii="Garamond Premier Pro Caption" w:hAnsi="Garamond Premier Pro Caption" w:hint="default"/>
            <w:sz w:val="22"/>
            <w:szCs w:val="22"/>
            <w:rtl w:val="0"/>
            <w:lang w:val="de-DE"/>
          </w:rPr>
          <w:delText>Ü</w:delText>
        </w:r>
      </w:del>
      <w:del w:id="15454" w:date="2023-01-13T18:26:59Z" w:author="Jan Groh">
        <w:r>
          <w:rPr>
            <w:rStyle w:val="Ohne"/>
            <w:rFonts w:ascii="Garamond Premier Pro Caption" w:hAnsi="Garamond Premier Pro Caption"/>
            <w:sz w:val="22"/>
            <w:szCs w:val="22"/>
            <w:rtl w:val="0"/>
            <w:lang w:val="de-DE"/>
          </w:rPr>
          <w:delText>berlegung und fester Wille dazu nicht ausreicht, sondern bei solchen wie ich ist es ein instinktiver Trieb, ja wie ein d</w:delText>
        </w:r>
      </w:del>
      <w:del w:id="15455" w:date="2023-01-13T18:26:59Z" w:author="Jan Groh">
        <w:r>
          <w:rPr>
            <w:rStyle w:val="Ohne"/>
            <w:rFonts w:ascii="Garamond Premier Pro Caption" w:hAnsi="Garamond Premier Pro Caption" w:hint="default"/>
            <w:sz w:val="22"/>
            <w:szCs w:val="22"/>
            <w:rtl w:val="0"/>
          </w:rPr>
          <w:delText>ä</w:delText>
        </w:r>
      </w:del>
      <w:del w:id="15456" w:date="2023-01-13T18:26:59Z" w:author="Jan Groh">
        <w:r>
          <w:rPr>
            <w:rStyle w:val="Ohne"/>
            <w:rFonts w:ascii="Garamond Premier Pro Caption" w:hAnsi="Garamond Premier Pro Caption"/>
            <w:sz w:val="22"/>
            <w:szCs w:val="22"/>
            <w:rtl w:val="0"/>
            <w:lang w:val="de-DE"/>
          </w:rPr>
          <w:delText>monischer Zug, der sie leitet und auf der Wache erh</w:delText>
        </w:r>
      </w:del>
      <w:del w:id="15457" w:date="2023-01-13T18:26:59Z" w:author="Jan Groh">
        <w:r>
          <w:rPr>
            <w:rStyle w:val="Ohne"/>
            <w:rFonts w:ascii="Garamond Premier Pro Caption" w:hAnsi="Garamond Premier Pro Caption" w:hint="default"/>
            <w:sz w:val="22"/>
            <w:szCs w:val="22"/>
            <w:rtl w:val="0"/>
          </w:rPr>
          <w:delText>ä</w:delText>
        </w:r>
      </w:del>
      <w:del w:id="15458" w:date="2023-01-13T18:26:59Z" w:author="Jan Groh">
        <w:r>
          <w:rPr>
            <w:rStyle w:val="Ohne"/>
            <w:rFonts w:ascii="Garamond Premier Pro Caption" w:hAnsi="Garamond Premier Pro Caption"/>
            <w:sz w:val="22"/>
            <w:szCs w:val="22"/>
            <w:rtl w:val="0"/>
          </w:rPr>
          <w:delText>lt.</w:delText>
        </w:r>
      </w:del>
      <w:del w:id="15459" w:date="2023-01-13T18:26:59Z" w:author="Jan Groh">
        <w:r>
          <w:rPr>
            <w:rStyle w:val="Ohne"/>
            <w:rFonts w:ascii="Garamond Premier Pro Caption" w:hAnsi="Garamond Premier Pro Caption"/>
            <w:sz w:val="22"/>
            <w:szCs w:val="22"/>
            <w:rtl w:val="0"/>
            <w:lang w:val="de-DE"/>
          </w:rPr>
          <w:delText xml:space="preserve"> </w:delText>
        </w:r>
      </w:del>
      <w:del w:id="15460" w:date="2023-01-13T18:26:59Z" w:author="Jan Groh">
        <w:r>
          <w:rPr>
            <w:rStyle w:val="Ohne"/>
            <w:rFonts w:ascii="Garamond Premier Pro Caption" w:hAnsi="Garamond Premier Pro Caption"/>
            <w:sz w:val="22"/>
            <w:szCs w:val="22"/>
            <w:rtl w:val="0"/>
            <w:lang w:val="nl-NL"/>
          </w:rPr>
          <w:delText>Unbek</w:delText>
        </w:r>
      </w:del>
      <w:del w:id="15461" w:date="2023-01-13T18:26:59Z" w:author="Jan Groh">
        <w:r>
          <w:rPr>
            <w:rStyle w:val="Ohne"/>
            <w:rFonts w:ascii="Garamond Premier Pro Caption" w:hAnsi="Garamond Premier Pro Caption" w:hint="default"/>
            <w:sz w:val="22"/>
            <w:szCs w:val="22"/>
            <w:rtl w:val="0"/>
          </w:rPr>
          <w:delText>ü</w:delText>
        </w:r>
      </w:del>
      <w:del w:id="15462" w:date="2023-01-13T18:26:59Z" w:author="Jan Groh">
        <w:r>
          <w:rPr>
            <w:rStyle w:val="Ohne"/>
            <w:rFonts w:ascii="Garamond Premier Pro Caption" w:hAnsi="Garamond Premier Pro Caption"/>
            <w:sz w:val="22"/>
            <w:szCs w:val="22"/>
            <w:rtl w:val="0"/>
            <w:lang w:val="de-DE"/>
          </w:rPr>
          <w:delText>mmert um alles andere. Da kann man denn am Ende etwas erleben, wenn man auch noch versteht, sehr alt zu werden.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63" w:date="2023-01-13T18:26:59Z" w:author="Jan Groh"/>
          <w:rStyle w:val="Ohne"/>
          <w:rFonts w:ascii="Garamond Premier Pro Caption" w:cs="Garamond Premier Pro Caption" w:hAnsi="Garamond Premier Pro Caption" w:eastAsia="Garamond Premier Pro Caption"/>
          <w:sz w:val="22"/>
          <w:szCs w:val="22"/>
        </w:rPr>
      </w:pPr>
      <w:del w:id="15464" w:date="2023-01-13T18:26:59Z" w:author="Jan Groh">
        <w:r>
          <w:rPr>
            <w:rStyle w:val="Ohne"/>
            <w:rFonts w:ascii="Garamond Premier Pro Caption" w:hAnsi="Garamond Premier Pro Caption"/>
            <w:sz w:val="22"/>
            <w:szCs w:val="22"/>
            <w:rtl w:val="0"/>
            <w:lang w:val="de-DE"/>
          </w:rPr>
          <w:delText>Hinsichtlich der Briefe und Tageb</w:delText>
        </w:r>
      </w:del>
      <w:del w:id="15465" w:date="2023-01-13T18:26:59Z" w:author="Jan Groh">
        <w:r>
          <w:rPr>
            <w:rStyle w:val="Ohne"/>
            <w:rFonts w:ascii="Garamond Premier Pro Caption" w:hAnsi="Garamond Premier Pro Caption" w:hint="default"/>
            <w:sz w:val="22"/>
            <w:szCs w:val="22"/>
            <w:rtl w:val="0"/>
          </w:rPr>
          <w:delText>ü</w:delText>
        </w:r>
      </w:del>
      <w:del w:id="15466" w:date="2023-01-13T18:26:59Z" w:author="Jan Groh">
        <w:r>
          <w:rPr>
            <w:rStyle w:val="Ohne"/>
            <w:rFonts w:ascii="Garamond Premier Pro Caption" w:hAnsi="Garamond Premier Pro Caption"/>
            <w:sz w:val="22"/>
            <w:szCs w:val="22"/>
            <w:rtl w:val="0"/>
            <w:lang w:val="de-DE"/>
          </w:rPr>
          <w:delText>cher Adelens k</w:delText>
        </w:r>
      </w:del>
      <w:del w:id="15467" w:date="2023-01-13T18:26:59Z" w:author="Jan Groh">
        <w:r>
          <w:rPr>
            <w:rStyle w:val="Ohne"/>
            <w:rFonts w:ascii="Garamond Premier Pro Caption" w:hAnsi="Garamond Premier Pro Caption" w:hint="default"/>
            <w:sz w:val="22"/>
            <w:szCs w:val="22"/>
            <w:rtl w:val="0"/>
            <w:lang w:val="sv-SE"/>
          </w:rPr>
          <w:delText>ö</w:delText>
        </w:r>
      </w:del>
      <w:del w:id="15468" w:date="2023-01-13T18:26:59Z" w:author="Jan Groh">
        <w:r>
          <w:rPr>
            <w:rStyle w:val="Ohne"/>
            <w:rFonts w:ascii="Garamond Premier Pro Caption" w:hAnsi="Garamond Premier Pro Caption"/>
            <w:sz w:val="22"/>
            <w:szCs w:val="22"/>
            <w:rtl w:val="0"/>
            <w:lang w:val="de-DE"/>
          </w:rPr>
          <w:delText>nnten Sie, d</w:delText>
        </w:r>
      </w:del>
      <w:del w:id="15469" w:date="2023-01-13T18:26:59Z" w:author="Jan Groh">
        <w:r>
          <w:rPr>
            <w:rStyle w:val="Ohne"/>
            <w:rFonts w:ascii="Garamond Premier Pro Caption" w:hAnsi="Garamond Premier Pro Caption" w:hint="default"/>
            <w:sz w:val="22"/>
            <w:szCs w:val="22"/>
            <w:rtl w:val="0"/>
          </w:rPr>
          <w:delText>ä</w:delText>
        </w:r>
      </w:del>
      <w:del w:id="15470" w:date="2023-01-13T18:26:59Z" w:author="Jan Groh">
        <w:r>
          <w:rPr>
            <w:rStyle w:val="Ohne"/>
            <w:rFonts w:ascii="Garamond Premier Pro Caption" w:hAnsi="Garamond Premier Pro Caption"/>
            <w:sz w:val="22"/>
            <w:szCs w:val="22"/>
            <w:rtl w:val="0"/>
            <w:lang w:val="de-DE"/>
          </w:rPr>
          <w:delText>chte ich, sich tr</w:delText>
        </w:r>
      </w:del>
      <w:del w:id="15471" w:date="2023-01-13T18:26:59Z" w:author="Jan Groh">
        <w:r>
          <w:rPr>
            <w:rStyle w:val="Ohne"/>
            <w:rFonts w:ascii="Garamond Premier Pro Caption" w:hAnsi="Garamond Premier Pro Caption" w:hint="default"/>
            <w:sz w:val="22"/>
            <w:szCs w:val="22"/>
            <w:rtl w:val="0"/>
            <w:lang w:val="sv-SE"/>
          </w:rPr>
          <w:delText>ö</w:delText>
        </w:r>
      </w:del>
      <w:del w:id="15472" w:date="2023-01-13T18:26:59Z" w:author="Jan Groh">
        <w:r>
          <w:rPr>
            <w:rStyle w:val="Ohne"/>
            <w:rFonts w:ascii="Garamond Premier Pro Caption" w:hAnsi="Garamond Premier Pro Caption"/>
            <w:sz w:val="22"/>
            <w:szCs w:val="22"/>
            <w:rtl w:val="0"/>
          </w:rPr>
          <w:delText>sten. Mi</w:delText>
        </w:r>
      </w:del>
      <w:del w:id="15473" w:date="2023-01-13T18:26:59Z" w:author="Jan Groh">
        <w:r>
          <w:rPr>
            <w:rStyle w:val="Ohne"/>
            <w:rFonts w:ascii="Garamond Premier Pro Caption" w:hAnsi="Garamond Premier Pro Caption" w:hint="default"/>
            <w:sz w:val="22"/>
            <w:szCs w:val="22"/>
            <w:rtl w:val="0"/>
            <w:lang w:val="de-DE"/>
          </w:rPr>
          <w:delText>ß</w:delText>
        </w:r>
      </w:del>
      <w:del w:id="15474" w:date="2023-01-13T18:26:59Z" w:author="Jan Groh">
        <w:r>
          <w:rPr>
            <w:rStyle w:val="Ohne"/>
            <w:rFonts w:ascii="Garamond Premier Pro Caption" w:hAnsi="Garamond Premier Pro Caption"/>
            <w:sz w:val="22"/>
            <w:szCs w:val="22"/>
            <w:rtl w:val="0"/>
            <w:lang w:val="de-DE"/>
          </w:rPr>
          <w:delText>brauch derselben steht wohl nicht zu bef</w:delText>
        </w:r>
      </w:del>
      <w:del w:id="15475" w:date="2023-01-13T18:26:59Z" w:author="Jan Groh">
        <w:r>
          <w:rPr>
            <w:rStyle w:val="Ohne"/>
            <w:rFonts w:ascii="Garamond Premier Pro Caption" w:hAnsi="Garamond Premier Pro Caption" w:hint="default"/>
            <w:sz w:val="22"/>
            <w:szCs w:val="22"/>
            <w:rtl w:val="0"/>
          </w:rPr>
          <w:delText>ü</w:delText>
        </w:r>
      </w:del>
      <w:del w:id="15476" w:date="2023-01-13T18:26:59Z" w:author="Jan Groh">
        <w:r>
          <w:rPr>
            <w:rStyle w:val="Ohne"/>
            <w:rFonts w:ascii="Garamond Premier Pro Caption" w:hAnsi="Garamond Premier Pro Caption"/>
            <w:sz w:val="22"/>
            <w:szCs w:val="22"/>
            <w:rtl w:val="0"/>
            <w:lang w:val="de-DE"/>
          </w:rPr>
          <w:delText>rchten, da sie den Buchh</w:delText>
        </w:r>
      </w:del>
      <w:del w:id="15477" w:date="2023-01-13T18:26:59Z" w:author="Jan Groh">
        <w:r>
          <w:rPr>
            <w:rStyle w:val="Ohne"/>
            <w:rFonts w:ascii="Garamond Premier Pro Caption" w:hAnsi="Garamond Premier Pro Caption" w:hint="default"/>
            <w:sz w:val="22"/>
            <w:szCs w:val="22"/>
            <w:rtl w:val="0"/>
          </w:rPr>
          <w:delText>ä</w:delText>
        </w:r>
      </w:del>
      <w:del w:id="15478" w:date="2023-01-13T18:26:59Z" w:author="Jan Groh">
        <w:r>
          <w:rPr>
            <w:rStyle w:val="Ohne"/>
            <w:rFonts w:ascii="Garamond Premier Pro Caption" w:hAnsi="Garamond Premier Pro Caption"/>
            <w:sz w:val="22"/>
            <w:szCs w:val="22"/>
            <w:rtl w:val="0"/>
            <w:lang w:val="de-DE"/>
          </w:rPr>
          <w:delText>ndlern schon l</w:delText>
        </w:r>
      </w:del>
      <w:del w:id="15479" w:date="2023-01-13T18:26:59Z" w:author="Jan Groh">
        <w:r>
          <w:rPr>
            <w:rStyle w:val="Ohne"/>
            <w:rFonts w:ascii="Garamond Premier Pro Caption" w:hAnsi="Garamond Premier Pro Caption" w:hint="default"/>
            <w:sz w:val="22"/>
            <w:szCs w:val="22"/>
            <w:rtl w:val="0"/>
          </w:rPr>
          <w:delText>ä</w:delText>
        </w:r>
      </w:del>
      <w:del w:id="15480" w:date="2023-01-13T18:26:59Z" w:author="Jan Groh">
        <w:r>
          <w:rPr>
            <w:rStyle w:val="Ohne"/>
            <w:rFonts w:ascii="Garamond Premier Pro Caption" w:hAnsi="Garamond Premier Pro Caption"/>
            <w:sz w:val="22"/>
            <w:szCs w:val="22"/>
            <w:rtl w:val="0"/>
            <w:lang w:val="de-DE"/>
          </w:rPr>
          <w:delText xml:space="preserve">ngst angeboten wurden. Der Strom der Zeit kommt </w:delText>
        </w:r>
      </w:del>
      <w:del w:id="15481" w:date="2023-01-13T18:26:59Z" w:author="Jan Groh">
        <w:r>
          <w:rPr>
            <w:rStyle w:val="Ohne"/>
            <w:rFonts w:ascii="Garamond Premier Pro Caption" w:hAnsi="Garamond Premier Pro Caption" w:hint="default"/>
            <w:sz w:val="22"/>
            <w:szCs w:val="22"/>
            <w:rtl w:val="0"/>
          </w:rPr>
          <w:delText>ü</w:delText>
        </w:r>
      </w:del>
      <w:del w:id="15482" w:date="2023-01-13T18:26:59Z" w:author="Jan Groh">
        <w:r>
          <w:rPr>
            <w:rStyle w:val="Ohne"/>
            <w:rFonts w:ascii="Garamond Premier Pro Caption" w:hAnsi="Garamond Premier Pro Caption"/>
            <w:sz w:val="22"/>
            <w:szCs w:val="22"/>
            <w:rtl w:val="0"/>
            <w:lang w:val="de-DE"/>
          </w:rPr>
          <w:delText xml:space="preserve">ber uns, </w:delText>
        </w:r>
      </w:del>
      <w:del w:id="15483" w:date="2023-01-13T18:26:59Z" w:author="Jan Groh">
        <w:r>
          <w:rPr>
            <w:rStyle w:val="Ohne"/>
            <w:rFonts w:ascii="Garamond Premier Pro Caption" w:hAnsi="Garamond Premier Pro Caption" w:hint="default"/>
            <w:sz w:val="22"/>
            <w:szCs w:val="22"/>
            <w:rtl w:val="0"/>
          </w:rPr>
          <w:delText>ü</w:delText>
        </w:r>
      </w:del>
      <w:del w:id="15484" w:date="2023-01-13T18:26:59Z" w:author="Jan Groh">
        <w:r>
          <w:rPr>
            <w:rStyle w:val="Ohne"/>
            <w:rFonts w:ascii="Garamond Premier Pro Caption" w:hAnsi="Garamond Premier Pro Caption"/>
            <w:sz w:val="22"/>
            <w:szCs w:val="22"/>
            <w:rtl w:val="0"/>
            <w:lang w:val="de-DE"/>
          </w:rPr>
          <w:delText>berdeckt alles, und die Vergessenheit verschlingt es bis auf ganz vereinzelte Erinnerungen</w:delText>
        </w:r>
      </w:del>
      <w:del w:id="15485" w:date="2023-01-13T18:26:59Z" w:author="Jan Groh">
        <w:r>
          <w:rPr>
            <w:rStyle w:val="Ohne"/>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486" w:date="2023-01-13T18:26:59Z" w:author="Jan Groh"/>
          <w:rStyle w:val="Ohne"/>
          <w:rFonts w:ascii="Garamond Premier Pro Caption" w:cs="Garamond Premier Pro Caption" w:hAnsi="Garamond Premier Pro Caption" w:eastAsia="Garamond Premier Pro Caption"/>
          <w:sz w:val="22"/>
          <w:szCs w:val="22"/>
        </w:rPr>
      </w:pPr>
      <w:del w:id="15487" w:date="2023-01-13T18:26:59Z" w:author="Jan Groh">
        <w:r>
          <w:rPr>
            <w:rStyle w:val="Ohne"/>
            <w:rFonts w:ascii="Garamond Premier Pro Caption" w:hAnsi="Garamond Premier Pro Caption"/>
            <w:sz w:val="22"/>
            <w:szCs w:val="22"/>
            <w:rtl w:val="0"/>
            <w:lang w:val="de-DE"/>
          </w:rPr>
          <w:delText>Sie wissen, da</w:delText>
        </w:r>
      </w:del>
      <w:del w:id="15488" w:date="2023-01-13T18:26:59Z" w:author="Jan Groh">
        <w:r>
          <w:rPr>
            <w:rStyle w:val="Ohne"/>
            <w:rFonts w:ascii="Garamond Premier Pro Caption" w:hAnsi="Garamond Premier Pro Caption" w:hint="default"/>
            <w:sz w:val="22"/>
            <w:szCs w:val="22"/>
            <w:rtl w:val="0"/>
            <w:lang w:val="de-DE"/>
          </w:rPr>
          <w:delText xml:space="preserve">ß </w:delText>
        </w:r>
      </w:del>
      <w:del w:id="15489" w:date="2023-01-13T18:26:59Z" w:author="Jan Groh">
        <w:r>
          <w:rPr>
            <w:rStyle w:val="Ohne"/>
            <w:rFonts w:ascii="Garamond Premier Pro Caption" w:hAnsi="Garamond Premier Pro Caption"/>
            <w:sz w:val="22"/>
            <w:szCs w:val="22"/>
            <w:rtl w:val="0"/>
            <w:lang w:val="de-DE"/>
          </w:rPr>
          <w:delText>ich nie sehr gesellig war und jetzt zur</w:delText>
        </w:r>
      </w:del>
      <w:del w:id="15490" w:date="2023-01-13T18:26:59Z" w:author="Jan Groh">
        <w:r>
          <w:rPr>
            <w:rStyle w:val="Ohne"/>
            <w:rFonts w:ascii="Garamond Premier Pro Caption" w:hAnsi="Garamond Premier Pro Caption" w:hint="default"/>
            <w:sz w:val="22"/>
            <w:szCs w:val="22"/>
            <w:rtl w:val="0"/>
          </w:rPr>
          <w:delText>ü</w:delText>
        </w:r>
      </w:del>
      <w:del w:id="15491" w:date="2023-01-13T18:26:59Z" w:author="Jan Groh">
        <w:r>
          <w:rPr>
            <w:rStyle w:val="Ohne"/>
            <w:rFonts w:ascii="Garamond Premier Pro Caption" w:hAnsi="Garamond Premier Pro Caption"/>
            <w:sz w:val="22"/>
            <w:szCs w:val="22"/>
            <w:rtl w:val="0"/>
            <w:lang w:val="de-DE"/>
          </w:rPr>
          <w:delText xml:space="preserve">ckgezogener lebe als je. Ein paar Freunde kommen ab und zu sehen, wie es mir geht, und im Sommer erhalte ich viel Besuche, </w:delText>
        </w:r>
      </w:del>
      <w:del w:id="15492" w:date="2023-01-13T18:26:59Z" w:author="Jan Groh">
        <w:r>
          <w:rPr>
            <w:rStyle w:val="Ohne"/>
            <w:rFonts w:ascii="Garamond Premier Pro Caption" w:hAnsi="Garamond Premier Pro Caption" w:hint="default"/>
            <w:sz w:val="22"/>
            <w:szCs w:val="22"/>
            <w:rtl w:val="0"/>
            <w:lang w:val="it-IT"/>
          </w:rPr>
          <w:delText>»</w:delText>
        </w:r>
      </w:del>
      <w:del w:id="15493" w:date="2023-01-13T18:26:59Z" w:author="Jan Groh">
        <w:r>
          <w:rPr>
            <w:rStyle w:val="Ohne"/>
            <w:rFonts w:ascii="Garamond Premier Pro Caption" w:hAnsi="Garamond Premier Pro Caption"/>
            <w:sz w:val="22"/>
            <w:szCs w:val="22"/>
            <w:rtl w:val="0"/>
            <w:lang w:val="it-IT"/>
          </w:rPr>
          <w:delText>Visite de curiosit</w:delText>
        </w:r>
      </w:del>
      <w:del w:id="15494" w:date="2023-01-13T18:26:59Z" w:author="Jan Groh">
        <w:r>
          <w:rPr>
            <w:rStyle w:val="Ohne"/>
            <w:rFonts w:ascii="Garamond Premier Pro Caption" w:hAnsi="Garamond Premier Pro Caption" w:hint="default"/>
            <w:sz w:val="22"/>
            <w:szCs w:val="22"/>
            <w:rtl w:val="0"/>
          </w:rPr>
          <w:delText>é«</w:delText>
        </w:r>
      </w:del>
      <w:del w:id="15495"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3"/>
        </w:r>
      </w:del>
      <w:del w:id="15496" w:date="2023-01-13T18:26:59Z" w:author="Jan Groh">
        <w:r>
          <w:rPr>
            <w:rStyle w:val="Ohne"/>
            <w:rFonts w:ascii="Garamond Premier Pro Caption" w:hAnsi="Garamond Premier Pro Caption"/>
            <w:sz w:val="22"/>
            <w:szCs w:val="22"/>
            <w:rtl w:val="0"/>
            <w:lang w:val="de-DE"/>
          </w:rPr>
          <w:delText xml:space="preserve"> hat Michelangelo sie genannt. Inzwischen esse ich noch immer mittags und abends im </w:delText>
        </w:r>
      </w:del>
      <w:del w:id="15497" w:date="2023-01-13T18:26:59Z" w:author="Jan Groh">
        <w:r>
          <w:rPr>
            <w:rStyle w:val="Ohne"/>
            <w:rFonts w:ascii="Garamond Premier Pro Caption" w:hAnsi="Garamond Premier Pro Caption" w:hint="default"/>
            <w:sz w:val="22"/>
            <w:szCs w:val="22"/>
            <w:rtl w:val="0"/>
            <w:lang w:val="it-IT"/>
          </w:rPr>
          <w:delText>»</w:delText>
        </w:r>
      </w:del>
      <w:del w:id="15498" w:date="2023-01-13T18:26:59Z" w:author="Jan Groh">
        <w:r>
          <w:rPr>
            <w:rStyle w:val="Ohne"/>
            <w:rFonts w:ascii="Garamond Premier Pro Caption" w:hAnsi="Garamond Premier Pro Caption"/>
            <w:sz w:val="22"/>
            <w:szCs w:val="22"/>
            <w:rtl w:val="0"/>
            <w:lang w:val="de-DE"/>
          </w:rPr>
          <w:delText>Englischen Hof</w:delText>
        </w:r>
      </w:del>
      <w:del w:id="15499" w:date="2023-01-13T18:26:59Z" w:author="Jan Groh">
        <w:r>
          <w:rPr>
            <w:rStyle w:val="Ohne"/>
            <w:rFonts w:ascii="Garamond Premier Pro Caption" w:hAnsi="Garamond Premier Pro Caption" w:hint="default"/>
            <w:sz w:val="22"/>
            <w:szCs w:val="22"/>
            <w:rtl w:val="0"/>
            <w:lang w:val="fr-FR"/>
          </w:rPr>
          <w:delText>«</w:delText>
        </w:r>
      </w:del>
      <w:del w:id="15500"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4"/>
        </w:r>
      </w:del>
      <w:del w:id="15501" w:date="2023-01-13T18:26:59Z" w:author="Jan Groh">
        <w:r>
          <w:rPr>
            <w:rStyle w:val="Ohne"/>
            <w:rFonts w:ascii="Garamond Premier Pro Caption" w:hAnsi="Garamond Premier Pro Caption"/>
            <w:sz w:val="22"/>
            <w:szCs w:val="22"/>
            <w:rtl w:val="0"/>
            <w:lang w:val="de-DE"/>
          </w:rPr>
          <w:delText>, wo mich die sehen, welche sich mit dem Anstarren begn</w:delText>
        </w:r>
      </w:del>
      <w:del w:id="15502" w:date="2023-01-13T18:26:59Z" w:author="Jan Groh">
        <w:r>
          <w:rPr>
            <w:rStyle w:val="Ohne"/>
            <w:rFonts w:ascii="Garamond Premier Pro Caption" w:hAnsi="Garamond Premier Pro Caption" w:hint="default"/>
            <w:sz w:val="22"/>
            <w:szCs w:val="22"/>
            <w:rtl w:val="0"/>
          </w:rPr>
          <w:delText>ü</w:delText>
        </w:r>
      </w:del>
      <w:del w:id="15503" w:date="2023-01-13T18:26:59Z" w:author="Jan Groh">
        <w:r>
          <w:rPr>
            <w:rStyle w:val="Ohne"/>
            <w:rFonts w:ascii="Garamond Premier Pro Caption" w:hAnsi="Garamond Premier Pro Caption"/>
            <w:sz w:val="22"/>
            <w:szCs w:val="22"/>
            <w:rtl w:val="0"/>
            <w:lang w:val="de-DE"/>
          </w:rPr>
          <w:delText xml:space="preserve">gen, einige aber sich mir auch vorstellen. </w:delText>
        </w:r>
      </w:del>
      <w:del w:id="15504" w:date="2023-01-13T18:26:59Z" w:author="Jan Groh">
        <w:r>
          <w:rPr>
            <w:rStyle w:val="Ohne"/>
            <w:rFonts w:ascii="Garamond Premier Pro Caption" w:hAnsi="Garamond Premier Pro Caption" w:hint="default"/>
            <w:sz w:val="22"/>
            <w:szCs w:val="22"/>
            <w:rtl w:val="0"/>
          </w:rPr>
          <w:delText xml:space="preserve">– </w:delText>
        </w:r>
      </w:del>
      <w:del w:id="15505" w:date="2023-01-13T18:26:59Z" w:author="Jan Groh">
        <w:r>
          <w:rPr>
            <w:rStyle w:val="Ohne"/>
            <w:rFonts w:ascii="Garamond Premier Pro Caption" w:hAnsi="Garamond Premier Pro Caption"/>
            <w:sz w:val="22"/>
            <w:szCs w:val="22"/>
            <w:rtl w:val="0"/>
            <w:lang w:val="de-DE"/>
          </w:rPr>
          <w:delText>Es bringt dem Hause manchen Gast</w:delText>
        </w:r>
      </w:del>
      <w:del w:id="15506" w:date="2023-01-13T18:26:59Z" w:author="Jan Groh">
        <w:r>
          <w:rPr>
            <w:rStyle w:val="Ohne"/>
            <w:rFonts w:ascii="Garamond Premier Pro Caption" w:hAnsi="Garamond Premier Pro Caption" w:hint="default"/>
            <w:sz w:val="22"/>
            <w:szCs w:val="22"/>
            <w:rtl w:val="0"/>
            <w:lang w:val="de-DE"/>
          </w:rPr>
          <w:delText xml:space="preserve"> …</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07" w:date="2023-01-13T18:26:59Z" w:author="Jan Groh"/>
          <w:rStyle w:val="Ohne"/>
          <w:rFonts w:ascii="Garamond Premier Pro Caption" w:cs="Garamond Premier Pro Caption" w:hAnsi="Garamond Premier Pro Caption" w:eastAsia="Garamond Premier Pro Caption"/>
          <w:sz w:val="22"/>
          <w:szCs w:val="22"/>
        </w:rPr>
      </w:pPr>
      <w:del w:id="15508" w:date="2023-01-13T18:26:59Z" w:author="Jan Groh">
        <w:r>
          <w:rPr>
            <w:rStyle w:val="Ohne"/>
            <w:rFonts w:ascii="Garamond Premier Pro Caption" w:hAnsi="Garamond Premier Pro Caption"/>
            <w:sz w:val="22"/>
            <w:szCs w:val="22"/>
            <w:rtl w:val="0"/>
            <w:lang w:val="de-DE"/>
          </w:rPr>
          <w:delText>Da Sie immer viel hin und her reisten, hoffe ich, da</w:delText>
        </w:r>
      </w:del>
      <w:del w:id="15509" w:date="2023-01-13T18:26:59Z" w:author="Jan Groh">
        <w:r>
          <w:rPr>
            <w:rStyle w:val="Ohne"/>
            <w:rFonts w:ascii="Garamond Premier Pro Caption" w:hAnsi="Garamond Premier Pro Caption" w:hint="default"/>
            <w:sz w:val="22"/>
            <w:szCs w:val="22"/>
            <w:rtl w:val="0"/>
            <w:lang w:val="de-DE"/>
          </w:rPr>
          <w:delText xml:space="preserve">ß </w:delText>
        </w:r>
      </w:del>
      <w:del w:id="15510" w:date="2023-01-13T18:26:59Z" w:author="Jan Groh">
        <w:r>
          <w:rPr>
            <w:rStyle w:val="Ohne"/>
            <w:rFonts w:ascii="Garamond Premier Pro Caption" w:hAnsi="Garamond Premier Pro Caption"/>
            <w:sz w:val="22"/>
            <w:szCs w:val="22"/>
            <w:rtl w:val="0"/>
            <w:lang w:val="de-DE"/>
          </w:rPr>
          <w:delText xml:space="preserve">Ihr Weg wieder einmal </w:delText>
        </w:r>
      </w:del>
      <w:del w:id="15511" w:date="2023-01-13T18:26:59Z" w:author="Jan Groh">
        <w:r>
          <w:rPr>
            <w:rStyle w:val="Ohne"/>
            <w:rFonts w:ascii="Garamond Premier Pro Caption" w:hAnsi="Garamond Premier Pro Caption" w:hint="default"/>
            <w:sz w:val="22"/>
            <w:szCs w:val="22"/>
            <w:rtl w:val="0"/>
          </w:rPr>
          <w:delText>ü</w:delText>
        </w:r>
      </w:del>
      <w:del w:id="15512" w:date="2023-01-13T18:26:59Z" w:author="Jan Groh">
        <w:r>
          <w:rPr>
            <w:rStyle w:val="Ohne"/>
            <w:rFonts w:ascii="Garamond Premier Pro Caption" w:hAnsi="Garamond Premier Pro Caption"/>
            <w:sz w:val="22"/>
            <w:szCs w:val="22"/>
            <w:rtl w:val="0"/>
            <w:lang w:val="de-DE"/>
          </w:rPr>
          <w:delText>ber Frankfurt gehen wird. Bis dahin gedenken Sie bisweilen Ihres alten Freundes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13" w:date="2023-01-13T18:26:59Z" w:author="Jan Groh"/>
          <w:rStyle w:val="Ohne"/>
          <w:rFonts w:ascii="Garamond Premier Pro Italic" w:cs="Garamond Premier Pro Italic" w:hAnsi="Garamond Premier Pro Italic" w:eastAsia="Garamond Premier Pro Italic"/>
          <w:sz w:val="22"/>
          <w:szCs w:val="22"/>
        </w:rPr>
      </w:pPr>
      <w:del w:id="15514" w:date="2023-01-13T18:26:59Z" w:author="Jan Groh">
        <w:r>
          <w:rPr>
            <w:rStyle w:val="Ohne"/>
            <w:rFonts w:ascii="Garamond Premier Pro Italic" w:hAnsi="Garamond Premier Pro Italic"/>
            <w:sz w:val="22"/>
            <w:szCs w:val="22"/>
            <w:rtl w:val="0"/>
            <w:lang w:val="de-DE"/>
          </w:rPr>
          <w:delText>Artur Schopenhauer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1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1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1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18" w:date="2023-01-13T18:26:59Z" w:author="Jan Groh"/>
          <w:rStyle w:val="Ohne"/>
          <w:rFonts w:ascii="Garamond Premier Pro Caption" w:cs="Garamond Premier Pro Caption" w:hAnsi="Garamond Premier Pro Caption" w:eastAsia="Garamond Premier Pro Caption"/>
          <w:sz w:val="22"/>
          <w:szCs w:val="22"/>
        </w:rPr>
      </w:pPr>
      <w:del w:id="15519" w:date="2023-01-05T23:35:56Z" w:author="Jan Groh">
        <w:r>
          <w:rPr>
            <w:rFonts w:ascii="Garamond Premier Pro Bold" w:hAnsi="Garamond Premier Pro Bold"/>
            <w:sz w:val="22"/>
            <w:szCs w:val="22"/>
            <w:rtl w:val="0"/>
          </w:rPr>
          <w:delText>1861</w:delText>
        </w:r>
      </w:del>
      <w:ins w:id="15520" w:date="2023-01-05T23:35:57Z" w:author="Jan Groh">
        <w:del w:id="15521" w:date="2023-01-13T18:26:59Z" w:author="Jan Groh">
          <w:r>
            <w:rPr>
              <w:rFonts w:ascii="Garamond Premier Pro Bold" w:hAnsi="Garamond Premier Pro Bold"/>
              <w:sz w:val="22"/>
              <w:szCs w:val="22"/>
              <w:rtl w:val="0"/>
              <w:lang w:val="de-DE"/>
            </w:rPr>
            <w:delText>64</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22" w:date="2023-01-13T18:26:59Z" w:author="Jan Groh"/>
          <w:rStyle w:val="Ohne"/>
          <w:rFonts w:ascii="Garamond Premier Pro Caption" w:cs="Garamond Premier Pro Caption" w:hAnsi="Garamond Premier Pro Caption" w:eastAsia="Garamond Premier Pro Caption"/>
          <w:sz w:val="22"/>
          <w:szCs w:val="22"/>
        </w:rPr>
      </w:pPr>
      <w:del w:id="15523" w:date="2023-01-13T18:26:59Z" w:author="Jan Groh">
        <w:r>
          <w:rPr>
            <w:rStyle w:val="Ohne"/>
            <w:rFonts w:ascii="Garamond Premier Pro Caption" w:hAnsi="Garamond Premier Pro Caption"/>
            <w:sz w:val="22"/>
            <w:szCs w:val="22"/>
            <w:rtl w:val="0"/>
            <w:lang w:val="de-DE"/>
          </w:rPr>
          <w:delText>(</w:delText>
        </w:r>
      </w:del>
      <w:del w:id="15524" w:date="2023-01-05T23:36:06Z" w:author="Jan Groh">
        <w:r>
          <w:rPr>
            <w:rStyle w:val="Ohne"/>
            <w:rFonts w:ascii="Garamond Premier Pro Caption" w:hAnsi="Garamond Premier Pro Caption"/>
            <w:sz w:val="22"/>
            <w:szCs w:val="22"/>
            <w:rtl w:val="0"/>
            <w:lang w:val="de-DE"/>
          </w:rPr>
          <w:delText>Ottilie 64-/65-j</w:delText>
        </w:r>
      </w:del>
      <w:del w:id="15525" w:date="2023-01-05T23:36:06Z" w:author="Jan Groh">
        <w:r>
          <w:rPr>
            <w:rStyle w:val="Ohne"/>
            <w:rFonts w:ascii="Garamond Premier Pro Caption" w:hAnsi="Garamond Premier Pro Caption" w:hint="default"/>
            <w:sz w:val="22"/>
            <w:szCs w:val="22"/>
            <w:rtl w:val="0"/>
            <w:lang w:val="de-DE"/>
          </w:rPr>
          <w:delText>ä</w:delText>
        </w:r>
      </w:del>
      <w:del w:id="15526" w:date="2023-01-05T23:36:06Z" w:author="Jan Groh">
        <w:r>
          <w:rPr>
            <w:rStyle w:val="Ohne"/>
            <w:rFonts w:ascii="Garamond Premier Pro Caption" w:hAnsi="Garamond Premier Pro Caption"/>
            <w:sz w:val="22"/>
            <w:szCs w:val="22"/>
            <w:rtl w:val="0"/>
            <w:lang w:val="de-DE"/>
          </w:rPr>
          <w:delText>hrig</w:delText>
        </w:r>
      </w:del>
      <w:ins w:id="15527" w:date="2023-01-05T23:36:09Z" w:author="Jan Groh">
        <w:del w:id="15528" w:date="2023-01-13T18:26:59Z" w:author="Jan Groh">
          <w:r>
            <w:rPr>
              <w:rStyle w:val="Ohne"/>
              <w:rFonts w:ascii="Garamond Premier Pro Caption" w:hAnsi="Garamond Premier Pro Caption"/>
              <w:sz w:val="22"/>
              <w:szCs w:val="22"/>
              <w:rtl w:val="0"/>
              <w:lang w:val="de-DE"/>
            </w:rPr>
            <w:delText>1860/61</w:delText>
          </w:r>
        </w:del>
      </w:ins>
      <w:del w:id="15529"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3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3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32" w:date="2023-01-13T18:26:59Z" w:author="Jan Groh"/>
          <w:rStyle w:val="Ohne"/>
          <w:rFonts w:ascii="Garamond Premier Pro Italic" w:cs="Garamond Premier Pro Italic" w:hAnsi="Garamond Premier Pro Italic" w:eastAsia="Garamond Premier Pro Italic"/>
          <w:sz w:val="22"/>
          <w:szCs w:val="22"/>
        </w:rPr>
      </w:pPr>
      <w:del w:id="15533" w:date="2023-01-13T18:26:59Z" w:author="Jan Groh">
        <w:r>
          <w:rPr>
            <w:rStyle w:val="Ohne"/>
            <w:rFonts w:ascii="Garamond Premier Pro Italic" w:hAnsi="Garamond Premier Pro Italic"/>
            <w:sz w:val="22"/>
            <w:szCs w:val="22"/>
            <w:rtl w:val="0"/>
            <w:lang w:val="en-US"/>
          </w:rPr>
          <w:delText>Ottilie an Walther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34" w:date="2023-01-13T18:26:59Z" w:author="Jan Groh"/>
          <w:rStyle w:val="Ohne"/>
          <w:rFonts w:ascii="Garamond Premier Pro Italic" w:cs="Garamond Premier Pro Italic" w:hAnsi="Garamond Premier Pro Italic" w:eastAsia="Garamond Premier Pro Italic"/>
          <w:sz w:val="22"/>
          <w:szCs w:val="22"/>
        </w:rPr>
      </w:pPr>
      <w:del w:id="15535" w:date="2023-01-13T18:26:59Z" w:author="Jan Groh">
        <w:r>
          <w:rPr>
            <w:rStyle w:val="Ohne"/>
            <w:rFonts w:ascii="Garamond Premier Pro Italic" w:hAnsi="Garamond Premier Pro Italic"/>
            <w:sz w:val="22"/>
            <w:szCs w:val="22"/>
            <w:rtl w:val="0"/>
            <w:lang w:val="de-DE"/>
          </w:rPr>
          <w:delText>Wien, den 23. Juli 1861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36" w:date="2023-01-13T18:26:59Z" w:author="Jan Groh"/>
          <w:rStyle w:val="Ohne"/>
          <w:rFonts w:ascii="Garamond Premier Pro Caption" w:cs="Garamond Premier Pro Caption" w:hAnsi="Garamond Premier Pro Caption" w:eastAsia="Garamond Premier Pro Caption"/>
          <w:sz w:val="22"/>
          <w:szCs w:val="22"/>
        </w:rPr>
      </w:pPr>
      <w:del w:id="15537" w:date="2023-01-13T18:26:59Z" w:author="Jan Groh">
        <w:r>
          <w:rPr>
            <w:rStyle w:val="Ohne"/>
            <w:rFonts w:ascii="Garamond Premier Pro Caption" w:hAnsi="Garamond Premier Pro Caption"/>
            <w:sz w:val="22"/>
            <w:szCs w:val="22"/>
            <w:rtl w:val="0"/>
          </w:rPr>
          <w:delText>(</w:delText>
        </w:r>
      </w:del>
      <w:del w:id="15538" w:date="2023-01-13T18:26:59Z" w:author="Jan Groh">
        <w:r>
          <w:rPr>
            <w:rStyle w:val="Ohne"/>
            <w:rFonts w:ascii="Garamond Premier Pro Caption" w:hAnsi="Garamond Premier Pro Caption" w:hint="default"/>
            <w:sz w:val="22"/>
            <w:szCs w:val="22"/>
            <w:rtl w:val="0"/>
            <w:lang w:val="de-DE"/>
          </w:rPr>
          <w:delText>…</w:delText>
        </w:r>
      </w:del>
      <w:del w:id="15539" w:date="2023-01-13T18:26:59Z" w:author="Jan Groh">
        <w:r>
          <w:rPr>
            <w:rStyle w:val="Ohne"/>
            <w:rFonts w:ascii="Garamond Premier Pro Caption" w:hAnsi="Garamond Premier Pro Caption"/>
            <w:sz w:val="22"/>
            <w:szCs w:val="22"/>
            <w:rtl w:val="0"/>
            <w:lang w:val="de-DE"/>
          </w:rPr>
          <w:delText>) aber deshalb sch</w:delText>
        </w:r>
      </w:del>
      <w:del w:id="15540" w:date="2023-01-13T18:26:59Z" w:author="Jan Groh">
        <w:r>
          <w:rPr>
            <w:rStyle w:val="Ohne"/>
            <w:rFonts w:ascii="Garamond Premier Pro Caption" w:hAnsi="Garamond Premier Pro Caption" w:hint="default"/>
            <w:sz w:val="22"/>
            <w:szCs w:val="22"/>
            <w:rtl w:val="0"/>
          </w:rPr>
          <w:delText>ä</w:delText>
        </w:r>
      </w:del>
      <w:del w:id="15541" w:date="2023-01-13T18:26:59Z" w:author="Jan Groh">
        <w:r>
          <w:rPr>
            <w:rStyle w:val="Ohne"/>
            <w:rFonts w:ascii="Garamond Premier Pro Caption" w:hAnsi="Garamond Premier Pro Caption"/>
            <w:sz w:val="22"/>
            <w:szCs w:val="22"/>
            <w:rtl w:val="0"/>
            <w:lang w:val="de-DE"/>
          </w:rPr>
          <w:delText>me ich mich doch immer, wenn ich daran denke, da</w:delText>
        </w:r>
      </w:del>
      <w:del w:id="15542" w:date="2023-01-13T18:26:59Z" w:author="Jan Groh">
        <w:r>
          <w:rPr>
            <w:rStyle w:val="Ohne"/>
            <w:rFonts w:ascii="Garamond Premier Pro Caption" w:hAnsi="Garamond Premier Pro Caption" w:hint="default"/>
            <w:sz w:val="22"/>
            <w:szCs w:val="22"/>
            <w:rtl w:val="0"/>
            <w:lang w:val="de-DE"/>
          </w:rPr>
          <w:delText xml:space="preserve">ß </w:delText>
        </w:r>
      </w:del>
      <w:del w:id="15543" w:date="2023-01-13T18:26:59Z" w:author="Jan Groh">
        <w:r>
          <w:rPr>
            <w:rStyle w:val="Ohne"/>
            <w:rFonts w:ascii="Garamond Premier Pro Caption" w:hAnsi="Garamond Premier Pro Caption"/>
            <w:sz w:val="22"/>
            <w:szCs w:val="22"/>
            <w:rtl w:val="0"/>
            <w:lang w:val="de-DE"/>
          </w:rPr>
          <w:delText xml:space="preserve">es in Weimar und Sachsen noch eine Todesstrafe gibt, und bin </w:delText>
        </w:r>
      </w:del>
      <w:del w:id="15544" w:date="2023-01-13T18:26:59Z" w:author="Jan Groh">
        <w:r>
          <w:rPr>
            <w:rStyle w:val="Ohne"/>
            <w:rFonts w:ascii="Garamond Premier Pro Caption" w:hAnsi="Garamond Premier Pro Caption" w:hint="default"/>
            <w:sz w:val="22"/>
            <w:szCs w:val="22"/>
            <w:rtl w:val="0"/>
          </w:rPr>
          <w:delText>ü</w:delText>
        </w:r>
      </w:del>
      <w:del w:id="15545" w:date="2023-01-13T18:26:59Z" w:author="Jan Groh">
        <w:r>
          <w:rPr>
            <w:rStyle w:val="Ohne"/>
            <w:rFonts w:ascii="Garamond Premier Pro Caption" w:hAnsi="Garamond Premier Pro Caption"/>
            <w:sz w:val="22"/>
            <w:szCs w:val="22"/>
            <w:rtl w:val="0"/>
            <w:lang w:val="de-DE"/>
          </w:rPr>
          <w:delText>ber diesen R</w:delText>
        </w:r>
      </w:del>
      <w:del w:id="15546" w:date="2023-01-13T18:26:59Z" w:author="Jan Groh">
        <w:r>
          <w:rPr>
            <w:rStyle w:val="Ohne"/>
            <w:rFonts w:ascii="Garamond Premier Pro Caption" w:hAnsi="Garamond Premier Pro Caption" w:hint="default"/>
            <w:sz w:val="22"/>
            <w:szCs w:val="22"/>
            <w:rtl w:val="0"/>
          </w:rPr>
          <w:delText>ü</w:delText>
        </w:r>
      </w:del>
      <w:del w:id="15547" w:date="2023-01-13T18:26:59Z" w:author="Jan Groh">
        <w:r>
          <w:rPr>
            <w:rStyle w:val="Ohne"/>
            <w:rFonts w:ascii="Garamond Premier Pro Caption" w:hAnsi="Garamond Premier Pro Caption"/>
            <w:sz w:val="22"/>
            <w:szCs w:val="22"/>
            <w:rtl w:val="0"/>
            <w:lang w:val="de-DE"/>
          </w:rPr>
          <w:delText>ckschritt in Weimar, denn sie war ja fr</w:delText>
        </w:r>
      </w:del>
      <w:del w:id="15548" w:date="2023-01-13T18:26:59Z" w:author="Jan Groh">
        <w:r>
          <w:rPr>
            <w:rStyle w:val="Ohne"/>
            <w:rFonts w:ascii="Garamond Premier Pro Caption" w:hAnsi="Garamond Premier Pro Caption" w:hint="default"/>
            <w:sz w:val="22"/>
            <w:szCs w:val="22"/>
            <w:rtl w:val="0"/>
          </w:rPr>
          <w:delText>ü</w:delText>
        </w:r>
      </w:del>
      <w:del w:id="15549" w:date="2023-01-13T18:26:59Z" w:author="Jan Groh">
        <w:r>
          <w:rPr>
            <w:rStyle w:val="Ohne"/>
            <w:rFonts w:ascii="Garamond Premier Pro Caption" w:hAnsi="Garamond Premier Pro Caption"/>
            <w:sz w:val="22"/>
            <w:szCs w:val="22"/>
            <w:rtl w:val="0"/>
            <w:lang w:val="de-DE"/>
          </w:rPr>
          <w:delText>her abgeschafft, sehr trostlos. (</w:delText>
        </w:r>
      </w:del>
      <w:del w:id="15550" w:date="2023-01-13T18:26:59Z" w:author="Jan Groh">
        <w:r>
          <w:rPr>
            <w:rStyle w:val="Ohne"/>
            <w:rFonts w:ascii="Garamond Premier Pro Caption" w:hAnsi="Garamond Premier Pro Caption" w:hint="default"/>
            <w:sz w:val="22"/>
            <w:szCs w:val="22"/>
            <w:rtl w:val="0"/>
            <w:lang w:val="de-DE"/>
          </w:rPr>
          <w:delText>…</w:delText>
        </w:r>
      </w:del>
      <w:del w:id="15551"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52" w:date="2023-01-13T18:26:59Z" w:author="Jan Groh"/>
          <w:rStyle w:val="Ohne"/>
          <w:rFonts w:ascii="Garamond Premier Pro Caption" w:cs="Garamond Premier Pro Caption" w:hAnsi="Garamond Premier Pro Caption" w:eastAsia="Garamond Premier Pro Caption"/>
          <w:sz w:val="22"/>
          <w:szCs w:val="22"/>
        </w:rPr>
      </w:pPr>
      <w:del w:id="15553" w:date="2023-01-13T18:26:59Z" w:author="Jan Groh">
        <w:r>
          <w:rPr>
            <w:rStyle w:val="Ohne"/>
            <w:rFonts w:ascii="Garamond Premier Pro Caption" w:hAnsi="Garamond Premier Pro Caption"/>
            <w:sz w:val="22"/>
            <w:szCs w:val="22"/>
            <w:rtl w:val="0"/>
            <w:lang w:val="nl-NL"/>
          </w:rPr>
          <w:delText>Hebbel</w:delText>
        </w:r>
      </w:del>
      <w:del w:id="1555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5"/>
        </w:r>
      </w:del>
      <w:del w:id="15555" w:date="2023-01-13T18:26:59Z" w:author="Jan Groh">
        <w:r>
          <w:rPr>
            <w:rStyle w:val="Ohne"/>
            <w:rFonts w:ascii="Garamond Premier Pro Caption" w:hAnsi="Garamond Premier Pro Caption"/>
            <w:sz w:val="22"/>
            <w:szCs w:val="22"/>
            <w:rtl w:val="0"/>
            <w:lang w:val="de-DE"/>
          </w:rPr>
          <w:delText>, sehr gut, wenn nur von dichterischer Begabung die Rede ist, die hat er gewi</w:delText>
        </w:r>
      </w:del>
      <w:del w:id="15556" w:date="2023-01-13T18:26:59Z" w:author="Jan Groh">
        <w:r>
          <w:rPr>
            <w:rStyle w:val="Ohne"/>
            <w:rFonts w:ascii="Garamond Premier Pro Caption" w:hAnsi="Garamond Premier Pro Caption" w:hint="default"/>
            <w:sz w:val="22"/>
            <w:szCs w:val="22"/>
            <w:rtl w:val="0"/>
            <w:lang w:val="de-DE"/>
          </w:rPr>
          <w:delText xml:space="preserve">ß </w:delText>
        </w:r>
      </w:del>
      <w:del w:id="15557" w:date="2023-01-13T18:26:59Z" w:author="Jan Groh">
        <w:r>
          <w:rPr>
            <w:rStyle w:val="Ohne"/>
            <w:rFonts w:ascii="Garamond Premier Pro Caption" w:hAnsi="Garamond Premier Pro Caption"/>
            <w:sz w:val="22"/>
            <w:szCs w:val="22"/>
            <w:rtl w:val="0"/>
          </w:rPr>
          <w:delText>im h</w:delText>
        </w:r>
      </w:del>
      <w:del w:id="15558" w:date="2023-01-13T18:26:59Z" w:author="Jan Groh">
        <w:r>
          <w:rPr>
            <w:rStyle w:val="Ohne"/>
            <w:rFonts w:ascii="Garamond Premier Pro Caption" w:hAnsi="Garamond Premier Pro Caption" w:hint="default"/>
            <w:sz w:val="22"/>
            <w:szCs w:val="22"/>
            <w:rtl w:val="0"/>
            <w:lang w:val="sv-SE"/>
          </w:rPr>
          <w:delText>ö</w:delText>
        </w:r>
      </w:del>
      <w:del w:id="15559" w:date="2023-01-13T18:26:59Z" w:author="Jan Groh">
        <w:r>
          <w:rPr>
            <w:rStyle w:val="Ohne"/>
            <w:rFonts w:ascii="Garamond Premier Pro Caption" w:hAnsi="Garamond Premier Pro Caption"/>
            <w:sz w:val="22"/>
            <w:szCs w:val="22"/>
            <w:rtl w:val="0"/>
            <w:lang w:val="de-DE"/>
          </w:rPr>
          <w:delText>chsten Grade, und ich halte ihn f</w:delText>
        </w:r>
      </w:del>
      <w:del w:id="15560" w:date="2023-01-13T18:26:59Z" w:author="Jan Groh">
        <w:r>
          <w:rPr>
            <w:rStyle w:val="Ohne"/>
            <w:rFonts w:ascii="Garamond Premier Pro Caption" w:hAnsi="Garamond Premier Pro Caption" w:hint="default"/>
            <w:sz w:val="22"/>
            <w:szCs w:val="22"/>
            <w:rtl w:val="0"/>
          </w:rPr>
          <w:delText>ü</w:delText>
        </w:r>
      </w:del>
      <w:del w:id="15561" w:date="2023-01-13T18:26:59Z" w:author="Jan Groh">
        <w:r>
          <w:rPr>
            <w:rStyle w:val="Ohne"/>
            <w:rFonts w:ascii="Garamond Premier Pro Caption" w:hAnsi="Garamond Premier Pro Caption"/>
            <w:sz w:val="22"/>
            <w:szCs w:val="22"/>
            <w:rtl w:val="0"/>
            <w:lang w:val="de-DE"/>
          </w:rPr>
          <w:delText>r einen Menschen, der glaubt, dem Edelsten immer nachzustreben, aber wer eine solche verletzte Eigenliebe hat, einen solchen Grad von Eitelkeit, da zieht einem leicht einmal der Teufel die Leiter unter den</w:delText>
        </w:r>
      </w:del>
      <w:del w:id="15562" w:date="2023-01-13T18:26:59Z" w:author="Jan Groh">
        <w:r>
          <w:rPr>
            <w:rStyle w:val="Ohne"/>
            <w:rFonts w:ascii="Garamond Premier Pro Caption" w:hAnsi="Garamond Premier Pro Caption"/>
            <w:sz w:val="22"/>
            <w:szCs w:val="22"/>
            <w:rtl w:val="0"/>
            <w:lang w:val="de-DE"/>
          </w:rPr>
          <w:delText xml:space="preserve"> </w:delText>
        </w:r>
      </w:del>
      <w:del w:id="15563" w:date="2023-01-13T18:26:59Z" w:author="Jan Groh">
        <w:r>
          <w:rPr>
            <w:rStyle w:val="Ohne"/>
            <w:rFonts w:ascii="Garamond Premier Pro Caption" w:hAnsi="Garamond Premier Pro Caption"/>
            <w:sz w:val="22"/>
            <w:szCs w:val="22"/>
            <w:rtl w:val="0"/>
          </w:rPr>
          <w:delText>F</w:delText>
        </w:r>
      </w:del>
      <w:del w:id="15564" w:date="2023-01-13T18:26:59Z" w:author="Jan Groh">
        <w:r>
          <w:rPr>
            <w:rStyle w:val="Ohne"/>
            <w:rFonts w:ascii="Garamond Premier Pro Caption" w:hAnsi="Garamond Premier Pro Caption" w:hint="default"/>
            <w:sz w:val="22"/>
            <w:szCs w:val="22"/>
            <w:rtl w:val="0"/>
            <w:lang w:val="de-DE"/>
          </w:rPr>
          <w:delText>üß</w:delText>
        </w:r>
      </w:del>
      <w:del w:id="15565" w:date="2023-01-13T18:26:59Z" w:author="Jan Groh">
        <w:r>
          <w:rPr>
            <w:rStyle w:val="Ohne"/>
            <w:rFonts w:ascii="Garamond Premier Pro Caption" w:hAnsi="Garamond Premier Pro Caption"/>
            <w:sz w:val="22"/>
            <w:szCs w:val="22"/>
            <w:rtl w:val="0"/>
            <w:lang w:val="nl-NL"/>
          </w:rPr>
          <w:delText>en weg!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6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567" w:date="2023-01-05T23:36:33Z" w:author="Jan Groh"/>
          <w:del w:id="1556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569" w:date="2023-01-05T23:36:33Z" w:author="Jan Groh"/>
          <w:del w:id="1557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571" w:date="2023-01-05T23:36:33Z" w:author="Jan Groh"/>
          <w:del w:id="15572" w:date="2023-01-13T18:26:59Z" w:author="Jan Groh"/>
          <w:rStyle w:val="Ohne"/>
          <w:rFonts w:ascii="Garamond Premier Pro Caption" w:cs="Garamond Premier Pro Caption" w:hAnsi="Garamond Premier Pro Caption" w:eastAsia="Garamond Premier Pro Caption"/>
          <w:sz w:val="22"/>
          <w:szCs w:val="22"/>
        </w:rPr>
      </w:pPr>
      <w:ins w:id="15573" w:date="2023-01-05T23:36:33Z" w:author="Jan Groh">
        <w:del w:id="15574" w:date="2023-01-13T18:26:59Z" w:author="Jan Groh">
          <w:r>
            <w:rPr>
              <w:rFonts w:ascii="Garamond Premier Pro Bold" w:hAnsi="Garamond Premier Pro Bold"/>
              <w:sz w:val="22"/>
              <w:szCs w:val="22"/>
              <w:rtl w:val="0"/>
              <w:lang w:val="de-DE"/>
            </w:rPr>
            <w:delText>65</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575" w:date="2023-01-05T23:36:33Z" w:author="Jan Groh"/>
          <w:del w:id="15576" w:date="2023-01-13T18:26:59Z" w:author="Jan Groh"/>
          <w:rStyle w:val="Ohne"/>
          <w:rFonts w:ascii="Garamond Premier Pro Caption" w:cs="Garamond Premier Pro Caption" w:hAnsi="Garamond Premier Pro Caption" w:eastAsia="Garamond Premier Pro Caption"/>
          <w:sz w:val="22"/>
          <w:szCs w:val="22"/>
        </w:rPr>
      </w:pPr>
      <w:ins w:id="15577" w:date="2023-01-05T23:36:33Z" w:author="Jan Groh">
        <w:del w:id="15578" w:date="2023-01-13T18:26:59Z" w:author="Jan Groh">
          <w:r>
            <w:rPr>
              <w:rStyle w:val="Ohne"/>
              <w:rFonts w:ascii="Garamond Premier Pro Caption" w:hAnsi="Garamond Premier Pro Caption"/>
              <w:sz w:val="22"/>
              <w:szCs w:val="22"/>
              <w:rtl w:val="0"/>
              <w:lang w:val="de-DE"/>
            </w:rPr>
            <w:delText>(1861/62)</w:delText>
          </w:r>
        </w:del>
      </w:ins>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ins w:id="15579" w:date="2023-01-05T23:36:33Z" w:author="Jan Groh"/>
          <w:del w:id="1558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8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82" w:date="2023-01-13T18:26:59Z" w:author="Jan Groh"/>
          <w:rStyle w:val="Ohne"/>
          <w:rFonts w:ascii="Garamond Premier Pro Italic" w:cs="Garamond Premier Pro Italic" w:hAnsi="Garamond Premier Pro Italic" w:eastAsia="Garamond Premier Pro Italic"/>
          <w:sz w:val="22"/>
          <w:szCs w:val="22"/>
        </w:rPr>
      </w:pPr>
      <w:del w:id="15583" w:date="2023-01-13T18:26:59Z" w:author="Jan Groh">
        <w:r>
          <w:rPr>
            <w:rStyle w:val="Ohne"/>
            <w:rFonts w:ascii="Garamond Premier Pro Italic" w:hAnsi="Garamond Premier Pro Italic"/>
            <w:sz w:val="22"/>
            <w:szCs w:val="22"/>
            <w:rtl w:val="0"/>
            <w:lang w:val="en-US"/>
          </w:rPr>
          <w:delText>Walther an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84" w:date="2023-01-13T18:26:59Z" w:author="Jan Groh"/>
          <w:rStyle w:val="Ohne"/>
          <w:rFonts w:ascii="Garamond Premier Pro Italic" w:cs="Garamond Premier Pro Italic" w:hAnsi="Garamond Premier Pro Italic" w:eastAsia="Garamond Premier Pro Italic"/>
          <w:sz w:val="22"/>
          <w:szCs w:val="22"/>
        </w:rPr>
      </w:pPr>
      <w:del w:id="15585" w:date="2023-01-13T18:26:59Z" w:author="Jan Groh">
        <w:r>
          <w:rPr>
            <w:rStyle w:val="Ohne"/>
            <w:rFonts w:ascii="Garamond Premier Pro Italic" w:hAnsi="Garamond Premier Pro Italic"/>
            <w:sz w:val="22"/>
            <w:szCs w:val="22"/>
            <w:rtl w:val="0"/>
          </w:rPr>
          <w:delText>Weimar, den 27. Nov. 1861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586" w:date="2023-01-13T18:26:59Z" w:author="Jan Groh"/>
          <w:rStyle w:val="Ohne"/>
          <w:rFonts w:ascii="Garamond Premier Pro Caption" w:cs="Garamond Premier Pro Caption" w:hAnsi="Garamond Premier Pro Caption" w:eastAsia="Garamond Premier Pro Caption"/>
          <w:sz w:val="22"/>
          <w:szCs w:val="22"/>
        </w:rPr>
      </w:pPr>
      <w:del w:id="15587" w:date="2023-01-13T18:26:59Z" w:author="Jan Groh">
        <w:r>
          <w:rPr>
            <w:rStyle w:val="Ohne"/>
            <w:rFonts w:ascii="Garamond Premier Pro Caption" w:hAnsi="Garamond Premier Pro Caption"/>
            <w:sz w:val="22"/>
            <w:szCs w:val="22"/>
            <w:rtl w:val="0"/>
            <w:lang w:val="de-DE"/>
          </w:rPr>
          <w:delText>Ich mache n</w:delText>
        </w:r>
      </w:del>
      <w:del w:id="15588" w:date="2023-01-13T18:26:59Z" w:author="Jan Groh">
        <w:r>
          <w:rPr>
            <w:rStyle w:val="Ohne"/>
            <w:rFonts w:ascii="Garamond Premier Pro Caption" w:hAnsi="Garamond Premier Pro Caption" w:hint="default"/>
            <w:sz w:val="22"/>
            <w:szCs w:val="22"/>
            <w:rtl w:val="0"/>
          </w:rPr>
          <w:delText>ä</w:delText>
        </w:r>
      </w:del>
      <w:del w:id="15589" w:date="2023-01-13T18:26:59Z" w:author="Jan Groh">
        <w:r>
          <w:rPr>
            <w:rStyle w:val="Ohne"/>
            <w:rFonts w:ascii="Garamond Premier Pro Caption" w:hAnsi="Garamond Premier Pro Caption"/>
            <w:sz w:val="22"/>
            <w:szCs w:val="22"/>
            <w:rtl w:val="0"/>
            <w:lang w:val="de-DE"/>
          </w:rPr>
          <w:delText>mlich t</w:delText>
        </w:r>
      </w:del>
      <w:del w:id="15590" w:date="2023-01-13T18:26:59Z" w:author="Jan Groh">
        <w:r>
          <w:rPr>
            <w:rStyle w:val="Ohne"/>
            <w:rFonts w:ascii="Garamond Premier Pro Caption" w:hAnsi="Garamond Premier Pro Caption" w:hint="default"/>
            <w:sz w:val="22"/>
            <w:szCs w:val="22"/>
            <w:rtl w:val="0"/>
          </w:rPr>
          <w:delText>ä</w:delText>
        </w:r>
      </w:del>
      <w:del w:id="15591" w:date="2023-01-13T18:26:59Z" w:author="Jan Groh">
        <w:r>
          <w:rPr>
            <w:rStyle w:val="Ohne"/>
            <w:rFonts w:ascii="Garamond Premier Pro Caption" w:hAnsi="Garamond Premier Pro Caption"/>
            <w:sz w:val="22"/>
            <w:szCs w:val="22"/>
            <w:rtl w:val="0"/>
            <w:lang w:val="de-DE"/>
          </w:rPr>
          <w:delText>glich mehr und mehr die Entdeckung, da</w:delText>
        </w:r>
      </w:del>
      <w:del w:id="15592" w:date="2023-01-13T18:26:59Z" w:author="Jan Groh">
        <w:r>
          <w:rPr>
            <w:rStyle w:val="Ohne"/>
            <w:rFonts w:ascii="Garamond Premier Pro Caption" w:hAnsi="Garamond Premier Pro Caption" w:hint="default"/>
            <w:sz w:val="22"/>
            <w:szCs w:val="22"/>
            <w:rtl w:val="0"/>
            <w:lang w:val="de-DE"/>
          </w:rPr>
          <w:delText xml:space="preserve">ß </w:delText>
        </w:r>
      </w:del>
      <w:del w:id="15593" w:date="2023-01-13T18:26:59Z" w:author="Jan Groh">
        <w:r>
          <w:rPr>
            <w:rStyle w:val="Ohne"/>
            <w:rFonts w:ascii="Garamond Premier Pro Caption" w:hAnsi="Garamond Premier Pro Caption"/>
            <w:sz w:val="22"/>
            <w:szCs w:val="22"/>
            <w:rtl w:val="0"/>
            <w:lang w:val="de-DE"/>
          </w:rPr>
          <w:delText>mein Leben, in einem gewissen Sinn wenigstens, keinen eigentlichen Mittelpunkt in sich tr</w:delText>
        </w:r>
      </w:del>
      <w:del w:id="15594" w:date="2023-01-13T18:26:59Z" w:author="Jan Groh">
        <w:r>
          <w:rPr>
            <w:rStyle w:val="Ohne"/>
            <w:rFonts w:ascii="Garamond Premier Pro Caption" w:hAnsi="Garamond Premier Pro Caption" w:hint="default"/>
            <w:sz w:val="22"/>
            <w:szCs w:val="22"/>
            <w:rtl w:val="0"/>
          </w:rPr>
          <w:delText>ä</w:delText>
        </w:r>
      </w:del>
      <w:del w:id="15595" w:date="2023-01-13T18:26:59Z" w:author="Jan Groh">
        <w:r>
          <w:rPr>
            <w:rStyle w:val="Ohne"/>
            <w:rFonts w:ascii="Garamond Premier Pro Caption" w:hAnsi="Garamond Premier Pro Caption"/>
            <w:sz w:val="22"/>
            <w:szCs w:val="22"/>
            <w:rtl w:val="0"/>
            <w:lang w:val="de-DE"/>
          </w:rPr>
          <w:delText>gt und da</w:delText>
        </w:r>
      </w:del>
      <w:del w:id="15596" w:date="2023-01-13T18:26:59Z" w:author="Jan Groh">
        <w:r>
          <w:rPr>
            <w:rStyle w:val="Ohne"/>
            <w:rFonts w:ascii="Garamond Premier Pro Caption" w:hAnsi="Garamond Premier Pro Caption" w:hint="default"/>
            <w:sz w:val="22"/>
            <w:szCs w:val="22"/>
            <w:rtl w:val="0"/>
            <w:lang w:val="de-DE"/>
          </w:rPr>
          <w:delText xml:space="preserve">ß </w:delText>
        </w:r>
      </w:del>
      <w:del w:id="15597" w:date="2023-01-13T18:26:59Z" w:author="Jan Groh">
        <w:r>
          <w:rPr>
            <w:rStyle w:val="Ohne"/>
            <w:rFonts w:ascii="Garamond Premier Pro Caption" w:hAnsi="Garamond Premier Pro Caption"/>
            <w:sz w:val="22"/>
            <w:szCs w:val="22"/>
            <w:rtl w:val="0"/>
            <w:lang w:val="de-DE"/>
          </w:rPr>
          <w:delText>ich, trotz meiner 43 Jahre, f</w:delText>
        </w:r>
      </w:del>
      <w:del w:id="15598" w:date="2023-01-13T18:26:59Z" w:author="Jan Groh">
        <w:r>
          <w:rPr>
            <w:rStyle w:val="Ohne"/>
            <w:rFonts w:ascii="Garamond Premier Pro Caption" w:hAnsi="Garamond Premier Pro Caption" w:hint="default"/>
            <w:sz w:val="22"/>
            <w:szCs w:val="22"/>
            <w:rtl w:val="0"/>
          </w:rPr>
          <w:delText>ü</w:delText>
        </w:r>
      </w:del>
      <w:del w:id="15599" w:date="2023-01-13T18:26:59Z" w:author="Jan Groh">
        <w:r>
          <w:rPr>
            <w:rStyle w:val="Ohne"/>
            <w:rFonts w:ascii="Garamond Premier Pro Caption" w:hAnsi="Garamond Premier Pro Caption"/>
            <w:sz w:val="22"/>
            <w:szCs w:val="22"/>
            <w:rtl w:val="0"/>
            <w:lang w:val="de-DE"/>
          </w:rPr>
          <w:delText>r meinen Geist kein Ruhelager habe, f</w:delText>
        </w:r>
      </w:del>
      <w:del w:id="15600" w:date="2023-01-13T18:26:59Z" w:author="Jan Groh">
        <w:r>
          <w:rPr>
            <w:rStyle w:val="Ohne"/>
            <w:rFonts w:ascii="Garamond Premier Pro Caption" w:hAnsi="Garamond Premier Pro Caption" w:hint="default"/>
            <w:sz w:val="22"/>
            <w:szCs w:val="22"/>
            <w:rtl w:val="0"/>
          </w:rPr>
          <w:delText>ü</w:delText>
        </w:r>
      </w:del>
      <w:del w:id="15601" w:date="2023-01-13T18:26:59Z" w:author="Jan Groh">
        <w:r>
          <w:rPr>
            <w:rStyle w:val="Ohne"/>
            <w:rFonts w:ascii="Garamond Premier Pro Caption" w:hAnsi="Garamond Premier Pro Caption"/>
            <w:sz w:val="22"/>
            <w:szCs w:val="22"/>
            <w:rtl w:val="0"/>
            <w:lang w:val="de-DE"/>
          </w:rPr>
          <w:delText>r meine F</w:delText>
        </w:r>
      </w:del>
      <w:del w:id="15602" w:date="2023-01-13T18:26:59Z" w:author="Jan Groh">
        <w:r>
          <w:rPr>
            <w:rStyle w:val="Ohne"/>
            <w:rFonts w:ascii="Garamond Premier Pro Caption" w:hAnsi="Garamond Premier Pro Caption" w:hint="default"/>
            <w:sz w:val="22"/>
            <w:szCs w:val="22"/>
            <w:rtl w:val="0"/>
          </w:rPr>
          <w:delText>ä</w:delText>
        </w:r>
      </w:del>
      <w:del w:id="15603" w:date="2023-01-13T18:26:59Z" w:author="Jan Groh">
        <w:r>
          <w:rPr>
            <w:rStyle w:val="Ohne"/>
            <w:rFonts w:ascii="Garamond Premier Pro Caption" w:hAnsi="Garamond Premier Pro Caption"/>
            <w:sz w:val="22"/>
            <w:szCs w:val="22"/>
            <w:rtl w:val="0"/>
            <w:lang w:val="de-DE"/>
          </w:rPr>
          <w:delText>higkeiten kein Instrument, auf dem sie spielen k</w:delText>
        </w:r>
      </w:del>
      <w:del w:id="15604" w:date="2023-01-13T18:26:59Z" w:author="Jan Groh">
        <w:r>
          <w:rPr>
            <w:rStyle w:val="Ohne"/>
            <w:rFonts w:ascii="Garamond Premier Pro Caption" w:hAnsi="Garamond Premier Pro Caption" w:hint="default"/>
            <w:sz w:val="22"/>
            <w:szCs w:val="22"/>
            <w:rtl w:val="0"/>
            <w:lang w:val="sv-SE"/>
          </w:rPr>
          <w:delText>ö</w:delText>
        </w:r>
      </w:del>
      <w:del w:id="15605" w:date="2023-01-13T18:26:59Z" w:author="Jan Groh">
        <w:r>
          <w:rPr>
            <w:rStyle w:val="Ohne"/>
            <w:rFonts w:ascii="Garamond Premier Pro Caption" w:hAnsi="Garamond Premier Pro Caption"/>
            <w:sz w:val="22"/>
            <w:szCs w:val="22"/>
            <w:rtl w:val="0"/>
          </w:rPr>
          <w:delText xml:space="preserve">nnen. </w:delText>
        </w:r>
      </w:del>
      <w:del w:id="15606" w:date="2023-01-13T18:26:59Z" w:author="Jan Groh">
        <w:r>
          <w:rPr>
            <w:rStyle w:val="Ohne"/>
            <w:rFonts w:ascii="Garamond Premier Pro Caption" w:hAnsi="Garamond Premier Pro Caption" w:hint="default"/>
            <w:sz w:val="22"/>
            <w:szCs w:val="22"/>
            <w:rtl w:val="0"/>
          </w:rPr>
          <w:delText xml:space="preserve">– </w:delText>
        </w:r>
      </w:del>
      <w:del w:id="15607" w:date="2023-01-13T18:26:59Z" w:author="Jan Groh">
        <w:r>
          <w:rPr>
            <w:rStyle w:val="Ohne"/>
            <w:rFonts w:ascii="Garamond Premier Pro Caption" w:hAnsi="Garamond Premier Pro Caption"/>
            <w:sz w:val="22"/>
            <w:szCs w:val="22"/>
            <w:rtl w:val="0"/>
            <w:lang w:val="de-DE"/>
          </w:rPr>
          <w:delText>Ich habe, das wirst Du selbst gestehen, das F</w:delText>
        </w:r>
      </w:del>
      <w:del w:id="15608" w:date="2023-01-13T18:26:59Z" w:author="Jan Groh">
        <w:r>
          <w:rPr>
            <w:rStyle w:val="Ohne"/>
            <w:rFonts w:ascii="Garamond Premier Pro Caption" w:hAnsi="Garamond Premier Pro Caption" w:hint="default"/>
            <w:sz w:val="22"/>
            <w:szCs w:val="22"/>
            <w:rtl w:val="0"/>
          </w:rPr>
          <w:delText>ü</w:delText>
        </w:r>
      </w:del>
      <w:del w:id="15609" w:date="2023-01-13T18:26:59Z" w:author="Jan Groh">
        <w:r>
          <w:rPr>
            <w:rStyle w:val="Ohne"/>
            <w:rFonts w:ascii="Garamond Premier Pro Caption" w:hAnsi="Garamond Premier Pro Caption"/>
            <w:sz w:val="22"/>
            <w:szCs w:val="22"/>
            <w:rtl w:val="0"/>
            <w:lang w:val="de-DE"/>
          </w:rPr>
          <w:delText>llhorn meiner Jugend wohl zu sehr vor anderen ausgesch</w:delText>
        </w:r>
      </w:del>
      <w:del w:id="15610" w:date="2023-01-13T18:26:59Z" w:author="Jan Groh">
        <w:r>
          <w:rPr>
            <w:rStyle w:val="Ohne"/>
            <w:rFonts w:ascii="Garamond Premier Pro Caption" w:hAnsi="Garamond Premier Pro Caption" w:hint="default"/>
            <w:sz w:val="22"/>
            <w:szCs w:val="22"/>
            <w:rtl w:val="0"/>
          </w:rPr>
          <w:delText>ü</w:delText>
        </w:r>
      </w:del>
      <w:del w:id="15611" w:date="2023-01-13T18:26:59Z" w:author="Jan Groh">
        <w:r>
          <w:rPr>
            <w:rStyle w:val="Ohne"/>
            <w:rFonts w:ascii="Garamond Premier Pro Caption" w:hAnsi="Garamond Premier Pro Caption"/>
            <w:sz w:val="22"/>
            <w:szCs w:val="22"/>
            <w:rtl w:val="0"/>
            <w:lang w:val="de-DE"/>
          </w:rPr>
          <w:delText>ttet, mit den d</w:delText>
        </w:r>
      </w:del>
      <w:del w:id="15612" w:date="2023-01-13T18:26:59Z" w:author="Jan Groh">
        <w:r>
          <w:rPr>
            <w:rStyle w:val="Ohne"/>
            <w:rFonts w:ascii="Garamond Premier Pro Caption" w:hAnsi="Garamond Premier Pro Caption" w:hint="default"/>
            <w:sz w:val="22"/>
            <w:szCs w:val="22"/>
            <w:rtl w:val="0"/>
          </w:rPr>
          <w:delText>ü</w:delText>
        </w:r>
      </w:del>
      <w:del w:id="15613" w:date="2023-01-13T18:26:59Z" w:author="Jan Groh">
        <w:r>
          <w:rPr>
            <w:rStyle w:val="Ohne"/>
            <w:rFonts w:ascii="Garamond Premier Pro Caption" w:hAnsi="Garamond Premier Pro Caption"/>
            <w:sz w:val="22"/>
            <w:szCs w:val="22"/>
            <w:rtl w:val="0"/>
            <w:lang w:val="de-DE"/>
          </w:rPr>
          <w:delText>rftigen Blumenresten auf der Tiefe seines Bodens wird es schwer sein, noch ein Str</w:delText>
        </w:r>
      </w:del>
      <w:del w:id="15614" w:date="2023-01-13T18:26:59Z" w:author="Jan Groh">
        <w:r>
          <w:rPr>
            <w:rStyle w:val="Ohne"/>
            <w:rFonts w:ascii="Garamond Premier Pro Caption" w:hAnsi="Garamond Premier Pro Caption" w:hint="default"/>
            <w:sz w:val="22"/>
            <w:szCs w:val="22"/>
            <w:rtl w:val="0"/>
          </w:rPr>
          <w:delText>ä</w:delText>
        </w:r>
      </w:del>
      <w:del w:id="15615" w:date="2023-01-13T18:26:59Z" w:author="Jan Groh">
        <w:r>
          <w:rPr>
            <w:rStyle w:val="Ohne"/>
            <w:rFonts w:ascii="Garamond Premier Pro Caption" w:hAnsi="Garamond Premier Pro Caption"/>
            <w:sz w:val="22"/>
            <w:szCs w:val="22"/>
            <w:rtl w:val="0"/>
          </w:rPr>
          <w:delText>u</w:delText>
        </w:r>
      </w:del>
      <w:del w:id="15616" w:date="2023-01-13T18:26:59Z" w:author="Jan Groh">
        <w:r>
          <w:rPr>
            <w:rStyle w:val="Ohne"/>
            <w:rFonts w:ascii="Garamond Premier Pro Caption" w:hAnsi="Garamond Premier Pro Caption" w:hint="default"/>
            <w:sz w:val="22"/>
            <w:szCs w:val="22"/>
            <w:rtl w:val="0"/>
            <w:lang w:val="de-DE"/>
          </w:rPr>
          <w:delText>ß</w:delText>
        </w:r>
      </w:del>
      <w:del w:id="15617" w:date="2023-01-13T18:26:59Z" w:author="Jan Groh">
        <w:r>
          <w:rPr>
            <w:rStyle w:val="Ohne"/>
            <w:rFonts w:ascii="Garamond Premier Pro Caption" w:hAnsi="Garamond Premier Pro Caption"/>
            <w:sz w:val="22"/>
            <w:szCs w:val="22"/>
            <w:rtl w:val="0"/>
            <w:lang w:val="de-DE"/>
          </w:rPr>
          <w:delText>chen zusammenzustoppeln!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1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1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2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21" w:date="2023-01-13T18:26:59Z" w:author="Jan Groh"/>
          <w:rStyle w:val="Ohne"/>
          <w:rFonts w:ascii="Garamond Premier Pro Caption" w:cs="Garamond Premier Pro Caption" w:hAnsi="Garamond Premier Pro Caption" w:eastAsia="Garamond Premier Pro Caption"/>
          <w:sz w:val="22"/>
          <w:szCs w:val="22"/>
        </w:rPr>
      </w:pPr>
      <w:del w:id="15622" w:date="2023-01-05T23:36:55Z" w:author="Jan Groh">
        <w:r>
          <w:rPr>
            <w:rFonts w:ascii="Garamond Premier Pro Bold" w:hAnsi="Garamond Premier Pro Bold"/>
            <w:sz w:val="22"/>
            <w:szCs w:val="22"/>
            <w:rtl w:val="0"/>
          </w:rPr>
          <w:delText>18</w:delText>
        </w:r>
      </w:del>
      <w:del w:id="15623" w:date="2023-01-13T18:26:59Z" w:author="Jan Groh">
        <w:r>
          <w:rPr>
            <w:rFonts w:ascii="Garamond Premier Pro Bold" w:hAnsi="Garamond Premier Pro Bold"/>
            <w:sz w:val="22"/>
            <w:szCs w:val="22"/>
            <w:rtl w:val="0"/>
          </w:rPr>
          <w:delText>6</w:delText>
        </w:r>
      </w:del>
      <w:ins w:id="15624" w:date="2023-01-05T23:36:51Z" w:author="Jan Groh">
        <w:del w:id="15625" w:date="2023-01-13T18:26:59Z" w:author="Jan Groh">
          <w:r>
            <w:rPr>
              <w:rFonts w:ascii="Garamond Premier Pro Bold" w:hAnsi="Garamond Premier Pro Bold"/>
              <w:sz w:val="22"/>
              <w:szCs w:val="22"/>
              <w:rtl w:val="0"/>
              <w:lang w:val="de-DE"/>
            </w:rPr>
            <w:delText>6</w:delText>
          </w:r>
        </w:del>
      </w:ins>
      <w:del w:id="15626" w:date="2023-01-05T23:36:50Z" w:author="Jan Groh">
        <w:r>
          <w:rPr>
            <w:rFonts w:ascii="Garamond Premier Pro Bold" w:hAnsi="Garamond Premier Pro Bold"/>
            <w:sz w:val="22"/>
            <w:szCs w:val="22"/>
            <w:rtl w:val="0"/>
          </w:rPr>
          <w:delText>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27" w:date="2023-01-13T18:26:59Z" w:author="Jan Groh"/>
          <w:rStyle w:val="Ohne"/>
          <w:rFonts w:ascii="Garamond Premier Pro Caption" w:cs="Garamond Premier Pro Caption" w:hAnsi="Garamond Premier Pro Caption" w:eastAsia="Garamond Premier Pro Caption"/>
          <w:sz w:val="22"/>
          <w:szCs w:val="22"/>
        </w:rPr>
      </w:pPr>
      <w:del w:id="15628" w:date="2023-01-13T18:26:59Z" w:author="Jan Groh">
        <w:r>
          <w:rPr>
            <w:rStyle w:val="Ohne"/>
            <w:rFonts w:ascii="Garamond Premier Pro Caption" w:hAnsi="Garamond Premier Pro Caption"/>
            <w:sz w:val="22"/>
            <w:szCs w:val="22"/>
            <w:rtl w:val="0"/>
            <w:lang w:val="de-DE"/>
          </w:rPr>
          <w:delText>(</w:delText>
        </w:r>
      </w:del>
      <w:del w:id="15629" w:date="2023-01-05T23:37:05Z" w:author="Jan Groh">
        <w:r>
          <w:rPr>
            <w:rStyle w:val="Ohne"/>
            <w:rFonts w:ascii="Garamond Premier Pro Caption" w:hAnsi="Garamond Premier Pro Caption"/>
            <w:sz w:val="22"/>
            <w:szCs w:val="22"/>
            <w:rtl w:val="0"/>
            <w:lang w:val="de-DE"/>
          </w:rPr>
          <w:delText>Ottilie 66-/67-j</w:delText>
        </w:r>
      </w:del>
      <w:del w:id="15630" w:date="2023-01-05T23:37:05Z" w:author="Jan Groh">
        <w:r>
          <w:rPr>
            <w:rStyle w:val="Ohne"/>
            <w:rFonts w:ascii="Garamond Premier Pro Caption" w:hAnsi="Garamond Premier Pro Caption" w:hint="default"/>
            <w:sz w:val="22"/>
            <w:szCs w:val="22"/>
            <w:rtl w:val="0"/>
            <w:lang w:val="de-DE"/>
          </w:rPr>
          <w:delText>ä</w:delText>
        </w:r>
      </w:del>
      <w:del w:id="15631" w:date="2023-01-05T23:37:05Z" w:author="Jan Groh">
        <w:r>
          <w:rPr>
            <w:rStyle w:val="Ohne"/>
            <w:rFonts w:ascii="Garamond Premier Pro Caption" w:hAnsi="Garamond Premier Pro Caption"/>
            <w:sz w:val="22"/>
            <w:szCs w:val="22"/>
            <w:rtl w:val="0"/>
            <w:lang w:val="de-DE"/>
          </w:rPr>
          <w:delText>hrig</w:delText>
        </w:r>
      </w:del>
      <w:ins w:id="15632" w:date="2023-01-05T23:37:10Z" w:author="Jan Groh">
        <w:del w:id="15633" w:date="2023-01-13T18:26:59Z" w:author="Jan Groh">
          <w:r>
            <w:rPr>
              <w:rStyle w:val="Ohne"/>
              <w:rFonts w:ascii="Garamond Premier Pro Caption" w:hAnsi="Garamond Premier Pro Caption"/>
              <w:sz w:val="22"/>
              <w:szCs w:val="22"/>
              <w:rtl w:val="0"/>
              <w:lang w:val="de-DE"/>
            </w:rPr>
            <w:delText>1862/63)</w:delText>
          </w:r>
        </w:del>
      </w:ins>
      <w:del w:id="15634"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3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3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37" w:date="2023-01-13T18:26:59Z" w:author="Jan Groh"/>
          <w:rStyle w:val="Ohne"/>
          <w:rFonts w:ascii="Garamond Premier Pro Italic" w:cs="Garamond Premier Pro Italic" w:hAnsi="Garamond Premier Pro Italic" w:eastAsia="Garamond Premier Pro Italic"/>
          <w:sz w:val="22"/>
          <w:szCs w:val="22"/>
        </w:rPr>
      </w:pPr>
      <w:del w:id="15638" w:date="2023-01-13T18:26:59Z" w:author="Jan Groh">
        <w:r>
          <w:rPr>
            <w:rStyle w:val="Ohne"/>
            <w:rFonts w:ascii="Garamond Premier Pro Italic" w:hAnsi="Garamond Premier Pro Italic"/>
            <w:sz w:val="22"/>
            <w:szCs w:val="22"/>
            <w:rtl w:val="0"/>
            <w:lang w:val="da-DK"/>
          </w:rPr>
          <w:delText>Ottilie an Carl Gustav Carus</w:delText>
        </w:r>
      </w:del>
      <w:del w:id="15639"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226"/>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40" w:date="2023-01-13T18:26:59Z" w:author="Jan Groh"/>
          <w:rStyle w:val="Ohne"/>
          <w:rFonts w:ascii="Garamond Premier Pro Italic" w:cs="Garamond Premier Pro Italic" w:hAnsi="Garamond Premier Pro Italic" w:eastAsia="Garamond Premier Pro Italic"/>
          <w:sz w:val="22"/>
          <w:szCs w:val="22"/>
        </w:rPr>
      </w:pPr>
      <w:del w:id="15641" w:date="2023-01-13T18:26:59Z" w:author="Jan Groh">
        <w:r>
          <w:rPr>
            <w:rStyle w:val="Ohne"/>
            <w:rFonts w:ascii="Garamond Premier Pro Italic" w:hAnsi="Garamond Premier Pro Italic"/>
            <w:sz w:val="22"/>
            <w:szCs w:val="22"/>
            <w:rtl w:val="0"/>
            <w:lang w:val="de-DE"/>
          </w:rPr>
          <w:delText>Wien, den 9. April 1863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42" w:date="2023-01-13T18:26:59Z" w:author="Jan Groh"/>
          <w:rStyle w:val="Ohne"/>
          <w:rFonts w:ascii="Garamond Premier Pro Caption" w:cs="Garamond Premier Pro Caption" w:hAnsi="Garamond Premier Pro Caption" w:eastAsia="Garamond Premier Pro Caption"/>
          <w:sz w:val="22"/>
          <w:szCs w:val="22"/>
        </w:rPr>
      </w:pPr>
      <w:del w:id="15643" w:date="2023-01-13T18:26:59Z" w:author="Jan Groh">
        <w:r>
          <w:rPr>
            <w:rStyle w:val="Ohne"/>
            <w:rFonts w:ascii="Garamond Premier Pro Caption" w:hAnsi="Garamond Premier Pro Caption"/>
            <w:sz w:val="22"/>
            <w:szCs w:val="22"/>
            <w:rtl w:val="0"/>
            <w:lang w:val="de-DE"/>
          </w:rPr>
          <w:delText>Die Unbilligkeit ist gro</w:delText>
        </w:r>
      </w:del>
      <w:del w:id="15644" w:date="2023-01-13T18:26:59Z" w:author="Jan Groh">
        <w:r>
          <w:rPr>
            <w:rStyle w:val="Ohne"/>
            <w:rFonts w:ascii="Garamond Premier Pro Caption" w:hAnsi="Garamond Premier Pro Caption" w:hint="default"/>
            <w:sz w:val="22"/>
            <w:szCs w:val="22"/>
            <w:rtl w:val="0"/>
            <w:lang w:val="de-DE"/>
          </w:rPr>
          <w:delText xml:space="preserve">ß </w:delText>
        </w:r>
      </w:del>
      <w:del w:id="15645" w:date="2023-01-13T18:26:59Z" w:author="Jan Groh">
        <w:r>
          <w:rPr>
            <w:rStyle w:val="Ohne"/>
            <w:rFonts w:ascii="Garamond Premier Pro Caption" w:hAnsi="Garamond Premier Pro Caption"/>
            <w:sz w:val="22"/>
            <w:szCs w:val="22"/>
            <w:rtl w:val="0"/>
            <w:lang w:val="de-DE"/>
          </w:rPr>
          <w:delText>gegen uns gewesen, und ich stehe doch nicht vereinzelt da, und ich scheide aus dem Leben, ohne ein Gef</w:delText>
        </w:r>
      </w:del>
      <w:del w:id="15646" w:date="2023-01-13T18:26:59Z" w:author="Jan Groh">
        <w:r>
          <w:rPr>
            <w:rStyle w:val="Ohne"/>
            <w:rFonts w:ascii="Garamond Premier Pro Caption" w:hAnsi="Garamond Premier Pro Caption" w:hint="default"/>
            <w:sz w:val="22"/>
            <w:szCs w:val="22"/>
            <w:rtl w:val="0"/>
          </w:rPr>
          <w:delText>ü</w:delText>
        </w:r>
      </w:del>
      <w:del w:id="15647" w:date="2023-01-13T18:26:59Z" w:author="Jan Groh">
        <w:r>
          <w:rPr>
            <w:rStyle w:val="Ohne"/>
            <w:rFonts w:ascii="Garamond Premier Pro Caption" w:hAnsi="Garamond Premier Pro Caption"/>
            <w:sz w:val="22"/>
            <w:szCs w:val="22"/>
            <w:rtl w:val="0"/>
            <w:lang w:val="de-DE"/>
          </w:rPr>
          <w:delText xml:space="preserve">hl der Dankbarkeit gegen Deutschland gekannt zu haben, </w:delText>
        </w:r>
      </w:del>
      <w:del w:id="15648" w:date="2023-01-13T18:26:59Z" w:author="Jan Groh">
        <w:r>
          <w:rPr>
            <w:rStyle w:val="Ohne"/>
            <w:rFonts w:ascii="Garamond Premier Pro Caption" w:hAnsi="Garamond Premier Pro Caption" w:hint="default"/>
            <w:sz w:val="22"/>
            <w:szCs w:val="22"/>
            <w:rtl w:val="0"/>
          </w:rPr>
          <w:delText xml:space="preserve">– </w:delText>
        </w:r>
      </w:del>
      <w:del w:id="15649" w:date="2023-01-13T18:26:59Z" w:author="Jan Groh">
        <w:r>
          <w:rPr>
            <w:rStyle w:val="Ohne"/>
            <w:rFonts w:ascii="Garamond Premier Pro Caption" w:hAnsi="Garamond Premier Pro Caption"/>
            <w:sz w:val="22"/>
            <w:szCs w:val="22"/>
            <w:rtl w:val="0"/>
            <w:lang w:val="de-DE"/>
          </w:rPr>
          <w:delText>und wir haben nicht einmal den Schutz und die Rechte gew</w:delText>
        </w:r>
      </w:del>
      <w:del w:id="15650" w:date="2023-01-13T18:26:59Z" w:author="Jan Groh">
        <w:r>
          <w:rPr>
            <w:rStyle w:val="Ohne"/>
            <w:rFonts w:ascii="Garamond Premier Pro Caption" w:hAnsi="Garamond Premier Pro Caption" w:hint="default"/>
            <w:sz w:val="22"/>
            <w:szCs w:val="22"/>
            <w:rtl w:val="0"/>
          </w:rPr>
          <w:delText>ä</w:delText>
        </w:r>
      </w:del>
      <w:del w:id="15651" w:date="2023-01-13T18:26:59Z" w:author="Jan Groh">
        <w:r>
          <w:rPr>
            <w:rStyle w:val="Ohne"/>
            <w:rFonts w:ascii="Garamond Premier Pro Caption" w:hAnsi="Garamond Premier Pro Caption"/>
            <w:sz w:val="22"/>
            <w:szCs w:val="22"/>
            <w:rtl w:val="0"/>
            <w:lang w:val="de-DE"/>
          </w:rPr>
          <w:delText>hrt bekommen, die man jedem anderen gegeben h</w:delText>
        </w:r>
      </w:del>
      <w:del w:id="15652" w:date="2023-01-13T18:26:59Z" w:author="Jan Groh">
        <w:r>
          <w:rPr>
            <w:rStyle w:val="Ohne"/>
            <w:rFonts w:ascii="Garamond Premier Pro Caption" w:hAnsi="Garamond Premier Pro Caption" w:hint="default"/>
            <w:sz w:val="22"/>
            <w:szCs w:val="22"/>
            <w:rtl w:val="0"/>
          </w:rPr>
          <w:delText>ä</w:delText>
        </w:r>
      </w:del>
      <w:del w:id="15653" w:date="2023-01-13T18:26:59Z" w:author="Jan Groh">
        <w:r>
          <w:rPr>
            <w:rStyle w:val="Ohne"/>
            <w:rFonts w:ascii="Garamond Premier Pro Caption" w:hAnsi="Garamond Premier Pro Caption"/>
            <w:sz w:val="22"/>
            <w:szCs w:val="22"/>
            <w:rtl w:val="0"/>
            <w:lang w:val="de-DE"/>
          </w:rPr>
          <w:delText>tte. Wir aber wollen wenigstens auf unsere Weise unsere Stra</w:delText>
        </w:r>
      </w:del>
      <w:del w:id="15654" w:date="2023-01-13T18:26:59Z" w:author="Jan Groh">
        <w:r>
          <w:rPr>
            <w:rStyle w:val="Ohne"/>
            <w:rFonts w:ascii="Garamond Premier Pro Caption" w:hAnsi="Garamond Premier Pro Caption" w:hint="default"/>
            <w:sz w:val="22"/>
            <w:szCs w:val="22"/>
            <w:rtl w:val="0"/>
            <w:lang w:val="de-DE"/>
          </w:rPr>
          <w:delText>ß</w:delText>
        </w:r>
      </w:del>
      <w:del w:id="15655" w:date="2023-01-13T18:26:59Z" w:author="Jan Groh">
        <w:r>
          <w:rPr>
            <w:rStyle w:val="Ohne"/>
            <w:rFonts w:ascii="Garamond Premier Pro Caption" w:hAnsi="Garamond Premier Pro Caption"/>
            <w:sz w:val="22"/>
            <w:szCs w:val="22"/>
            <w:rtl w:val="0"/>
            <w:lang w:val="de-DE"/>
          </w:rPr>
          <w:delText>e weiterziehen!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5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5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58" w:date="2023-01-13T18:26:59Z" w:author="Jan Groh"/>
          <w:rStyle w:val="Ohne"/>
          <w:rFonts w:ascii="Garamond Premier Pro Italic" w:cs="Garamond Premier Pro Italic" w:hAnsi="Garamond Premier Pro Italic" w:eastAsia="Garamond Premier Pro Italic"/>
          <w:sz w:val="22"/>
          <w:szCs w:val="22"/>
        </w:rPr>
      </w:pPr>
      <w:del w:id="15659" w:date="2023-01-13T18:26:59Z" w:author="Jan Groh">
        <w:r>
          <w:rPr>
            <w:rStyle w:val="Ohne"/>
            <w:rFonts w:ascii="Garamond Premier Pro Italic" w:hAnsi="Garamond Premier Pro Italic"/>
            <w:sz w:val="22"/>
            <w:szCs w:val="22"/>
            <w:rtl w:val="0"/>
            <w:lang w:val="de-DE"/>
          </w:rPr>
          <w:delText>Ottilie an den Gro</w:delText>
        </w:r>
      </w:del>
      <w:del w:id="15660" w:date="2023-01-13T18:26:59Z" w:author="Jan Groh">
        <w:r>
          <w:rPr>
            <w:rStyle w:val="Ohne"/>
            <w:rFonts w:ascii="Garamond Premier Pro Italic" w:hAnsi="Garamond Premier Pro Italic" w:hint="default"/>
            <w:sz w:val="22"/>
            <w:szCs w:val="22"/>
            <w:rtl w:val="0"/>
            <w:lang w:val="de-DE"/>
          </w:rPr>
          <w:delText>ß</w:delText>
        </w:r>
      </w:del>
      <w:del w:id="15661" w:date="2023-01-13T18:26:59Z" w:author="Jan Groh">
        <w:r>
          <w:rPr>
            <w:rStyle w:val="Ohne"/>
            <w:rFonts w:ascii="Garamond Premier Pro Italic" w:hAnsi="Garamond Premier Pro Italic"/>
            <w:sz w:val="22"/>
            <w:szCs w:val="22"/>
            <w:rtl w:val="0"/>
            <w:lang w:val="de-DE"/>
          </w:rPr>
          <w:delText>herzog von Sachsen</w:delText>
        </w:r>
      </w:del>
      <w:del w:id="15662" w:date="2023-01-13T18:26:59Z" w:author="Jan Groh">
        <w:r>
          <w:rPr>
            <w:rStyle w:val="Ohne"/>
            <w:rFonts w:ascii="Garamond Premier Pro Italic" w:cs="Garamond Premier Pro Italic" w:hAnsi="Garamond Premier Pro Italic" w:eastAsia="Garamond Premier Pro Italic"/>
            <w:sz w:val="22"/>
            <w:szCs w:val="22"/>
            <w:vertAlign w:val="superscript"/>
          </w:rPr>
          <w:footnoteReference w:id="227"/>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63" w:date="2023-01-13T18:26:59Z" w:author="Jan Groh"/>
          <w:rStyle w:val="Ohne"/>
          <w:rFonts w:ascii="Garamond Premier Pro Italic" w:cs="Garamond Premier Pro Italic" w:hAnsi="Garamond Premier Pro Italic" w:eastAsia="Garamond Premier Pro Italic"/>
          <w:sz w:val="22"/>
          <w:szCs w:val="22"/>
        </w:rPr>
      </w:pPr>
      <w:del w:id="15664" w:date="2023-01-13T18:26:59Z" w:author="Jan Groh">
        <w:r>
          <w:rPr>
            <w:rStyle w:val="Ohne"/>
            <w:rFonts w:ascii="Garamond Premier Pro Italic" w:hAnsi="Garamond Premier Pro Italic"/>
            <w:sz w:val="22"/>
            <w:szCs w:val="22"/>
            <w:rtl w:val="0"/>
            <w:lang w:val="pt-PT"/>
          </w:rPr>
          <w:delText>[1863]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665" w:date="2023-01-13T18:26:59Z" w:author="Jan Groh"/>
          <w:rStyle w:val="Ohne"/>
          <w:rFonts w:ascii="Garamond Premier Pro Caption" w:cs="Garamond Premier Pro Caption" w:hAnsi="Garamond Premier Pro Caption" w:eastAsia="Garamond Premier Pro Caption"/>
          <w:sz w:val="22"/>
          <w:szCs w:val="22"/>
        </w:rPr>
      </w:pPr>
      <w:del w:id="15666" w:date="2023-01-13T18:26:59Z" w:author="Jan Groh">
        <w:r>
          <w:rPr>
            <w:rStyle w:val="Ohne"/>
            <w:rFonts w:ascii="Garamond Premier Pro Caption" w:hAnsi="Garamond Premier Pro Caption"/>
            <w:sz w:val="22"/>
            <w:szCs w:val="22"/>
            <w:rtl w:val="0"/>
            <w:lang w:val="de-DE"/>
          </w:rPr>
          <w:delText>Lassen mich Ew. Hoheit nur eines sagen: Ich hatte die Empfindung des Wiedersehens, als ich Ihren zweiten Brief empfing, und den Ausdruck Wiedersehen verdient nur eine Begegnung, die zugleich ein Wiederfinden ist, als Bezeichnung. So will ich denn, wie Sie es w</w:delText>
        </w:r>
      </w:del>
      <w:del w:id="15667" w:date="2023-01-13T18:26:59Z" w:author="Jan Groh">
        <w:r>
          <w:rPr>
            <w:rStyle w:val="Ohne"/>
            <w:rFonts w:ascii="Garamond Premier Pro Caption" w:hAnsi="Garamond Premier Pro Caption" w:hint="default"/>
            <w:sz w:val="22"/>
            <w:szCs w:val="22"/>
            <w:rtl w:val="0"/>
          </w:rPr>
          <w:delText>ü</w:delText>
        </w:r>
      </w:del>
      <w:del w:id="15668" w:date="2023-01-13T18:26:59Z" w:author="Jan Groh">
        <w:r>
          <w:rPr>
            <w:rStyle w:val="Ohne"/>
            <w:rFonts w:ascii="Garamond Premier Pro Caption" w:hAnsi="Garamond Premier Pro Caption"/>
            <w:sz w:val="22"/>
            <w:szCs w:val="22"/>
            <w:rtl w:val="0"/>
            <w:lang w:val="de-DE"/>
          </w:rPr>
          <w:delText>nschen, denken, ich s</w:delText>
        </w:r>
      </w:del>
      <w:del w:id="15669" w:date="2023-01-13T18:26:59Z" w:author="Jan Groh">
        <w:r>
          <w:rPr>
            <w:rStyle w:val="Ohne"/>
            <w:rFonts w:ascii="Garamond Premier Pro Caption" w:hAnsi="Garamond Premier Pro Caption" w:hint="default"/>
            <w:sz w:val="22"/>
            <w:szCs w:val="22"/>
            <w:rtl w:val="0"/>
            <w:lang w:val="de-DE"/>
          </w:rPr>
          <w:delText>äß</w:delText>
        </w:r>
      </w:del>
      <w:del w:id="15670" w:date="2023-01-13T18:26:59Z" w:author="Jan Groh">
        <w:r>
          <w:rPr>
            <w:rStyle w:val="Ohne"/>
            <w:rFonts w:ascii="Garamond Premier Pro Caption" w:hAnsi="Garamond Premier Pro Caption"/>
            <w:sz w:val="22"/>
            <w:szCs w:val="22"/>
            <w:rtl w:val="0"/>
            <w:lang w:val="de-DE"/>
          </w:rPr>
          <w:delText>e Ihnen gegen</w:delText>
        </w:r>
      </w:del>
      <w:del w:id="15671" w:date="2023-01-13T18:26:59Z" w:author="Jan Groh">
        <w:r>
          <w:rPr>
            <w:rStyle w:val="Ohne"/>
            <w:rFonts w:ascii="Garamond Premier Pro Caption" w:hAnsi="Garamond Premier Pro Caption" w:hint="default"/>
            <w:sz w:val="22"/>
            <w:szCs w:val="22"/>
            <w:rtl w:val="0"/>
          </w:rPr>
          <w:delText>ü</w:delText>
        </w:r>
      </w:del>
      <w:del w:id="15672" w:date="2023-01-13T18:26:59Z" w:author="Jan Groh">
        <w:r>
          <w:rPr>
            <w:rStyle w:val="Ohne"/>
            <w:rFonts w:ascii="Garamond Premier Pro Caption" w:hAnsi="Garamond Premier Pro Caption"/>
            <w:sz w:val="22"/>
            <w:szCs w:val="22"/>
            <w:rtl w:val="0"/>
            <w:lang w:val="de-DE"/>
          </w:rPr>
          <w:delText>ber und Sie befragten mich, wie es uns ergangen? Ich habe viel Sorgen, viel Kummer, viel innere Unruhe gehabt, w</w:delText>
        </w:r>
      </w:del>
      <w:del w:id="15673" w:date="2023-01-13T18:26:59Z" w:author="Jan Groh">
        <w:r>
          <w:rPr>
            <w:rStyle w:val="Ohne"/>
            <w:rFonts w:ascii="Garamond Premier Pro Caption" w:hAnsi="Garamond Premier Pro Caption" w:hint="default"/>
            <w:sz w:val="22"/>
            <w:szCs w:val="22"/>
            <w:rtl w:val="0"/>
          </w:rPr>
          <w:delText>ü</w:delText>
        </w:r>
      </w:del>
      <w:del w:id="15674" w:date="2023-01-13T18:26:59Z" w:author="Jan Groh">
        <w:r>
          <w:rPr>
            <w:rStyle w:val="Ohne"/>
            <w:rFonts w:ascii="Garamond Premier Pro Caption" w:hAnsi="Garamond Premier Pro Caption"/>
            <w:sz w:val="22"/>
            <w:szCs w:val="22"/>
            <w:rtl w:val="0"/>
            <w:lang w:val="de-DE"/>
          </w:rPr>
          <w:delText>rde ich Ihnen, mein f</w:delText>
        </w:r>
      </w:del>
      <w:del w:id="15675" w:date="2023-01-13T18:26:59Z" w:author="Jan Groh">
        <w:r>
          <w:rPr>
            <w:rStyle w:val="Ohne"/>
            <w:rFonts w:ascii="Garamond Premier Pro Caption" w:hAnsi="Garamond Premier Pro Caption" w:hint="default"/>
            <w:sz w:val="22"/>
            <w:szCs w:val="22"/>
            <w:rtl w:val="0"/>
          </w:rPr>
          <w:delText>ü</w:delText>
        </w:r>
      </w:del>
      <w:del w:id="15676" w:date="2023-01-13T18:26:59Z" w:author="Jan Groh">
        <w:r>
          <w:rPr>
            <w:rStyle w:val="Ohne"/>
            <w:rFonts w:ascii="Garamond Premier Pro Caption" w:hAnsi="Garamond Premier Pro Caption"/>
            <w:sz w:val="22"/>
            <w:szCs w:val="22"/>
            <w:rtl w:val="0"/>
            <w:lang w:val="de-DE"/>
          </w:rPr>
          <w:delText>rstlicher Herr, antworten. Mir ist von den vergangenen Jahren eine M</w:delText>
        </w:r>
      </w:del>
      <w:del w:id="15677" w:date="2023-01-13T18:26:59Z" w:author="Jan Groh">
        <w:r>
          <w:rPr>
            <w:rStyle w:val="Ohne"/>
            <w:rFonts w:ascii="Garamond Premier Pro Caption" w:hAnsi="Garamond Premier Pro Caption" w:hint="default"/>
            <w:sz w:val="22"/>
            <w:szCs w:val="22"/>
            <w:rtl w:val="0"/>
          </w:rPr>
          <w:delText>ü</w:delText>
        </w:r>
      </w:del>
      <w:del w:id="15678" w:date="2023-01-13T18:26:59Z" w:author="Jan Groh">
        <w:r>
          <w:rPr>
            <w:rStyle w:val="Ohne"/>
            <w:rFonts w:ascii="Garamond Premier Pro Caption" w:hAnsi="Garamond Premier Pro Caption"/>
            <w:sz w:val="22"/>
            <w:szCs w:val="22"/>
            <w:rtl w:val="0"/>
            <w:lang w:val="de-DE"/>
          </w:rPr>
          <w:delText>digkeit geblieben, die ich eine Herzensm</w:delText>
        </w:r>
      </w:del>
      <w:del w:id="15679" w:date="2023-01-13T18:26:59Z" w:author="Jan Groh">
        <w:r>
          <w:rPr>
            <w:rStyle w:val="Ohne"/>
            <w:rFonts w:ascii="Garamond Premier Pro Caption" w:hAnsi="Garamond Premier Pro Caption" w:hint="default"/>
            <w:sz w:val="22"/>
            <w:szCs w:val="22"/>
            <w:rtl w:val="0"/>
          </w:rPr>
          <w:delText>ü</w:delText>
        </w:r>
      </w:del>
      <w:del w:id="15680" w:date="2023-01-13T18:26:59Z" w:author="Jan Groh">
        <w:r>
          <w:rPr>
            <w:rStyle w:val="Ohne"/>
            <w:rFonts w:ascii="Garamond Premier Pro Caption" w:hAnsi="Garamond Premier Pro Caption"/>
            <w:sz w:val="22"/>
            <w:szCs w:val="22"/>
            <w:rtl w:val="0"/>
            <w:lang w:val="de-DE"/>
          </w:rPr>
          <w:delText>digkeit noch mehr wie die des Geistes nennen m</w:delText>
        </w:r>
      </w:del>
      <w:del w:id="15681" w:date="2023-01-13T18:26:59Z" w:author="Jan Groh">
        <w:r>
          <w:rPr>
            <w:rStyle w:val="Ohne"/>
            <w:rFonts w:ascii="Garamond Premier Pro Caption" w:hAnsi="Garamond Premier Pro Caption" w:hint="default"/>
            <w:sz w:val="22"/>
            <w:szCs w:val="22"/>
            <w:rtl w:val="0"/>
            <w:lang w:val="sv-SE"/>
          </w:rPr>
          <w:delText>ö</w:delText>
        </w:r>
      </w:del>
      <w:del w:id="15682" w:date="2023-01-13T18:26:59Z" w:author="Jan Groh">
        <w:r>
          <w:rPr>
            <w:rStyle w:val="Ohne"/>
            <w:rFonts w:ascii="Garamond Premier Pro Caption" w:hAnsi="Garamond Premier Pro Caption"/>
            <w:sz w:val="22"/>
            <w:szCs w:val="22"/>
            <w:rtl w:val="0"/>
            <w:lang w:val="de-DE"/>
          </w:rPr>
          <w:delText xml:space="preserve">chte. Ich bin </w:delText>
        </w:r>
      </w:del>
      <w:del w:id="15683" w:date="2023-01-13T18:26:59Z" w:author="Jan Groh">
        <w:r>
          <w:rPr>
            <w:rStyle w:val="Ohne"/>
            <w:rFonts w:ascii="Garamond Premier Pro Caption" w:hAnsi="Garamond Premier Pro Caption" w:hint="default"/>
            <w:sz w:val="22"/>
            <w:szCs w:val="22"/>
            <w:rtl w:val="0"/>
          </w:rPr>
          <w:delText>ä</w:delText>
        </w:r>
      </w:del>
      <w:del w:id="15684" w:date="2023-01-13T18:26:59Z" w:author="Jan Groh">
        <w:r>
          <w:rPr>
            <w:rStyle w:val="Ohne"/>
            <w:rFonts w:ascii="Garamond Premier Pro Caption" w:hAnsi="Garamond Premier Pro Caption"/>
            <w:sz w:val="22"/>
            <w:szCs w:val="22"/>
            <w:rtl w:val="0"/>
            <w:lang w:val="de-DE"/>
          </w:rPr>
          <w:delText>rmer geworden, denn mir ist, als liebte ich die Menschen viel weniger, und was mir oft als G</w:delText>
        </w:r>
      </w:del>
      <w:del w:id="15685" w:date="2023-01-13T18:26:59Z" w:author="Jan Groh">
        <w:r>
          <w:rPr>
            <w:rStyle w:val="Ohne"/>
            <w:rFonts w:ascii="Garamond Premier Pro Caption" w:hAnsi="Garamond Premier Pro Caption" w:hint="default"/>
            <w:sz w:val="22"/>
            <w:szCs w:val="22"/>
            <w:rtl w:val="0"/>
          </w:rPr>
          <w:delText>ü</w:delText>
        </w:r>
      </w:del>
      <w:del w:id="15686" w:date="2023-01-13T18:26:59Z" w:author="Jan Groh">
        <w:r>
          <w:rPr>
            <w:rStyle w:val="Ohne"/>
            <w:rFonts w:ascii="Garamond Premier Pro Caption" w:hAnsi="Garamond Premier Pro Caption"/>
            <w:sz w:val="22"/>
            <w:szCs w:val="22"/>
            <w:rtl w:val="0"/>
          </w:rPr>
          <w:delText>te,</w:delText>
        </w:r>
      </w:del>
      <w:del w:id="15687" w:date="2023-01-13T18:26:59Z" w:author="Jan Groh">
        <w:r>
          <w:rPr>
            <w:rStyle w:val="Ohne"/>
            <w:rFonts w:ascii="Garamond Premier Pro Caption" w:hAnsi="Garamond Premier Pro Caption"/>
            <w:sz w:val="22"/>
            <w:szCs w:val="22"/>
            <w:rtl w:val="0"/>
            <w:lang w:val="de-DE"/>
          </w:rPr>
          <w:delText xml:space="preserve"> </w:delText>
        </w:r>
      </w:del>
      <w:del w:id="15688" w:date="2023-01-13T18:26:59Z" w:author="Jan Groh">
        <w:r>
          <w:rPr>
            <w:rStyle w:val="Ohne"/>
            <w:rFonts w:ascii="Garamond Premier Pro Caption" w:hAnsi="Garamond Premier Pro Caption"/>
            <w:sz w:val="22"/>
            <w:szCs w:val="22"/>
            <w:rtl w:val="0"/>
            <w:lang w:val="de-DE"/>
          </w:rPr>
          <w:delText>vielleicht als Schw</w:delText>
        </w:r>
      </w:del>
      <w:del w:id="15689" w:date="2023-01-13T18:26:59Z" w:author="Jan Groh">
        <w:r>
          <w:rPr>
            <w:rStyle w:val="Ohne"/>
            <w:rFonts w:ascii="Garamond Premier Pro Caption" w:hAnsi="Garamond Premier Pro Caption" w:hint="default"/>
            <w:sz w:val="22"/>
            <w:szCs w:val="22"/>
            <w:rtl w:val="0"/>
          </w:rPr>
          <w:delText>ä</w:delText>
        </w:r>
      </w:del>
      <w:del w:id="15690" w:date="2023-01-13T18:26:59Z" w:author="Jan Groh">
        <w:r>
          <w:rPr>
            <w:rStyle w:val="Ohne"/>
            <w:rFonts w:ascii="Garamond Premier Pro Caption" w:hAnsi="Garamond Premier Pro Caption"/>
            <w:sz w:val="22"/>
            <w:szCs w:val="22"/>
            <w:rtl w:val="0"/>
            <w:lang w:val="de-DE"/>
          </w:rPr>
          <w:delText>che ausgelegt wird, hat einen ganz anderen Grund: es entspringt weit mehr aus Mitleiden als aus Wohlwollen bei mir. Ich sehe, wie die Menschen die Liebe verschwenden, die ihnen geboten wird und die einen festen Boden bilden k</w:delText>
        </w:r>
      </w:del>
      <w:del w:id="15691" w:date="2023-01-13T18:26:59Z" w:author="Jan Groh">
        <w:r>
          <w:rPr>
            <w:rStyle w:val="Ohne"/>
            <w:rFonts w:ascii="Garamond Premier Pro Caption" w:hAnsi="Garamond Premier Pro Caption" w:hint="default"/>
            <w:sz w:val="22"/>
            <w:szCs w:val="22"/>
            <w:rtl w:val="0"/>
            <w:lang w:val="sv-SE"/>
          </w:rPr>
          <w:delText>ö</w:delText>
        </w:r>
      </w:del>
      <w:del w:id="15692" w:date="2023-01-13T18:26:59Z" w:author="Jan Groh">
        <w:r>
          <w:rPr>
            <w:rStyle w:val="Ohne"/>
            <w:rFonts w:ascii="Garamond Premier Pro Caption" w:hAnsi="Garamond Premier Pro Caption"/>
            <w:sz w:val="22"/>
            <w:szCs w:val="22"/>
            <w:rtl w:val="0"/>
            <w:lang w:val="de-DE"/>
          </w:rPr>
          <w:delText>nnte f</w:delText>
        </w:r>
      </w:del>
      <w:del w:id="15693" w:date="2023-01-13T18:26:59Z" w:author="Jan Groh">
        <w:r>
          <w:rPr>
            <w:rStyle w:val="Ohne"/>
            <w:rFonts w:ascii="Garamond Premier Pro Caption" w:hAnsi="Garamond Premier Pro Caption" w:hint="default"/>
            <w:sz w:val="22"/>
            <w:szCs w:val="22"/>
            <w:rtl w:val="0"/>
          </w:rPr>
          <w:delText>ü</w:delText>
        </w:r>
      </w:del>
      <w:del w:id="15694" w:date="2023-01-13T18:26:59Z" w:author="Jan Groh">
        <w:r>
          <w:rPr>
            <w:rStyle w:val="Ohne"/>
            <w:rFonts w:ascii="Garamond Premier Pro Caption" w:hAnsi="Garamond Premier Pro Caption"/>
            <w:sz w:val="22"/>
            <w:szCs w:val="22"/>
            <w:rtl w:val="0"/>
            <w:lang w:val="de-DE"/>
          </w:rPr>
          <w:delText>r einen Bau, der allen Zeiten trotzen w</w:delText>
        </w:r>
      </w:del>
      <w:del w:id="15695" w:date="2023-01-13T18:26:59Z" w:author="Jan Groh">
        <w:r>
          <w:rPr>
            <w:rStyle w:val="Ohne"/>
            <w:rFonts w:ascii="Garamond Premier Pro Caption" w:hAnsi="Garamond Premier Pro Caption" w:hint="default"/>
            <w:sz w:val="22"/>
            <w:szCs w:val="22"/>
            <w:rtl w:val="0"/>
          </w:rPr>
          <w:delText>ü</w:delText>
        </w:r>
      </w:del>
      <w:del w:id="15696" w:date="2023-01-13T18:26:59Z" w:author="Jan Groh">
        <w:r>
          <w:rPr>
            <w:rStyle w:val="Ohne"/>
            <w:rFonts w:ascii="Garamond Premier Pro Caption" w:hAnsi="Garamond Premier Pro Caption"/>
            <w:sz w:val="22"/>
            <w:szCs w:val="22"/>
            <w:rtl w:val="0"/>
            <w:lang w:val="de-DE"/>
          </w:rPr>
          <w:delText>rde. Sie verschwenden sie wie Staub, der unn</w:delText>
        </w:r>
      </w:del>
      <w:del w:id="15697" w:date="2023-01-13T18:26:59Z" w:author="Jan Groh">
        <w:r>
          <w:rPr>
            <w:rStyle w:val="Ohne"/>
            <w:rFonts w:ascii="Garamond Premier Pro Caption" w:hAnsi="Garamond Premier Pro Caption" w:hint="default"/>
            <w:sz w:val="22"/>
            <w:szCs w:val="22"/>
            <w:rtl w:val="0"/>
          </w:rPr>
          <w:delText>ü</w:delText>
        </w:r>
      </w:del>
      <w:del w:id="15698" w:date="2023-01-13T18:26:59Z" w:author="Jan Groh">
        <w:r>
          <w:rPr>
            <w:rStyle w:val="Ohne"/>
            <w:rFonts w:ascii="Garamond Premier Pro Caption" w:hAnsi="Garamond Premier Pro Caption"/>
            <w:sz w:val="22"/>
            <w:szCs w:val="22"/>
            <w:rtl w:val="0"/>
            <w:lang w:val="de-DE"/>
          </w:rPr>
          <w:delText>tz ist, der keine Beachtung verdient, und werden einmal darben aus Mangel an Liebe, weil ja leider die Folge von allen Verirrungen Strafe ist, die die Reue nicht immer abwenden kann.</w:delText>
        </w:r>
      </w:del>
      <w:del w:id="15699" w:date="2023-01-13T18:26:59Z" w:author="Jan Groh">
        <w:r>
          <w:rPr>
            <w:rStyle w:val="Ohne"/>
            <w:rFonts w:ascii="Garamond Premier Pro Caption" w:hAnsi="Garamond Premier Pro Caption"/>
            <w:sz w:val="22"/>
            <w:szCs w:val="22"/>
            <w:rtl w:val="0"/>
            <w:lang w:val="de-DE"/>
          </w:rPr>
          <w:delText xml:space="preserve"> </w:delText>
        </w:r>
      </w:del>
      <w:del w:id="15700" w:date="2023-01-13T18:26:59Z" w:author="Jan Groh">
        <w:r>
          <w:rPr>
            <w:rStyle w:val="Ohne"/>
            <w:rFonts w:ascii="Garamond Premier Pro Caption" w:hAnsi="Garamond Premier Pro Caption"/>
            <w:sz w:val="22"/>
            <w:szCs w:val="22"/>
            <w:rtl w:val="0"/>
            <w:lang w:val="de-DE"/>
          </w:rPr>
          <w:delText>Wer lebt, der irrt, aber in der Jugend sieht man nur den Anfang, im Alter leider oft die Folgen.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0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0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0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04" w:date="2023-01-13T18:26:59Z" w:author="Jan Groh"/>
          <w:rStyle w:val="Ohne"/>
          <w:rFonts w:ascii="Garamond Premier Pro Caption" w:cs="Garamond Premier Pro Caption" w:hAnsi="Garamond Premier Pro Caption" w:eastAsia="Garamond Premier Pro Caption"/>
          <w:sz w:val="22"/>
          <w:szCs w:val="22"/>
        </w:rPr>
      </w:pPr>
      <w:del w:id="15705" w:date="2023-01-05T23:37:30Z" w:author="Jan Groh">
        <w:r>
          <w:rPr>
            <w:rFonts w:ascii="Garamond Premier Pro Bold" w:hAnsi="Garamond Premier Pro Bold"/>
            <w:sz w:val="22"/>
            <w:szCs w:val="22"/>
            <w:rtl w:val="0"/>
          </w:rPr>
          <w:delText>18</w:delText>
        </w:r>
      </w:del>
      <w:del w:id="15706" w:date="2023-01-13T18:26:59Z" w:author="Jan Groh">
        <w:r>
          <w:rPr>
            <w:rFonts w:ascii="Garamond Premier Pro Bold" w:hAnsi="Garamond Premier Pro Bold"/>
            <w:sz w:val="22"/>
            <w:szCs w:val="22"/>
            <w:rtl w:val="0"/>
          </w:rPr>
          <w:delText>6</w:delText>
        </w:r>
      </w:del>
      <w:ins w:id="15707" w:date="2023-01-05T23:37:27Z" w:author="Jan Groh">
        <w:del w:id="15708" w:date="2023-01-13T18:26:59Z" w:author="Jan Groh">
          <w:r>
            <w:rPr>
              <w:rFonts w:ascii="Garamond Premier Pro Bold" w:hAnsi="Garamond Premier Pro Bold"/>
              <w:sz w:val="22"/>
              <w:szCs w:val="22"/>
              <w:rtl w:val="0"/>
              <w:lang w:val="de-DE"/>
            </w:rPr>
            <w:delText>7</w:delText>
          </w:r>
        </w:del>
      </w:ins>
      <w:del w:id="15709" w:date="2023-01-05T23:37:26Z" w:author="Jan Groh">
        <w:r>
          <w:rPr>
            <w:rFonts w:ascii="Garamond Premier Pro Bold" w:hAnsi="Garamond Premier Pro Bold"/>
            <w:sz w:val="22"/>
            <w:szCs w:val="22"/>
            <w:rtl w:val="0"/>
          </w:rPr>
          <w:delText>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10" w:date="2023-01-13T18:26:59Z" w:author="Jan Groh"/>
          <w:rStyle w:val="Ohne"/>
          <w:rFonts w:ascii="Garamond Premier Pro Caption" w:cs="Garamond Premier Pro Caption" w:hAnsi="Garamond Premier Pro Caption" w:eastAsia="Garamond Premier Pro Caption"/>
          <w:sz w:val="22"/>
          <w:szCs w:val="22"/>
        </w:rPr>
      </w:pPr>
      <w:del w:id="15711" w:date="2023-01-13T18:26:59Z" w:author="Jan Groh">
        <w:r>
          <w:rPr>
            <w:rStyle w:val="Ohne"/>
            <w:rFonts w:ascii="Garamond Premier Pro Caption" w:hAnsi="Garamond Premier Pro Caption"/>
            <w:sz w:val="22"/>
            <w:szCs w:val="22"/>
            <w:rtl w:val="0"/>
            <w:lang w:val="de-DE"/>
          </w:rPr>
          <w:delText>(</w:delText>
        </w:r>
      </w:del>
      <w:del w:id="15712" w:date="2023-01-05T23:37:38Z" w:author="Jan Groh">
        <w:r>
          <w:rPr>
            <w:rStyle w:val="Ohne"/>
            <w:rFonts w:ascii="Garamond Premier Pro Caption" w:hAnsi="Garamond Premier Pro Caption"/>
            <w:sz w:val="22"/>
            <w:szCs w:val="22"/>
            <w:rtl w:val="0"/>
            <w:lang w:val="de-DE"/>
          </w:rPr>
          <w:delText>Ottilie 67-/68-j</w:delText>
        </w:r>
      </w:del>
      <w:del w:id="15713" w:date="2023-01-05T23:37:38Z" w:author="Jan Groh">
        <w:r>
          <w:rPr>
            <w:rStyle w:val="Ohne"/>
            <w:rFonts w:ascii="Garamond Premier Pro Caption" w:hAnsi="Garamond Premier Pro Caption" w:hint="default"/>
            <w:sz w:val="22"/>
            <w:szCs w:val="22"/>
            <w:rtl w:val="0"/>
            <w:lang w:val="de-DE"/>
          </w:rPr>
          <w:delText>ä</w:delText>
        </w:r>
      </w:del>
      <w:del w:id="15714" w:date="2023-01-05T23:37:38Z" w:author="Jan Groh">
        <w:r>
          <w:rPr>
            <w:rStyle w:val="Ohne"/>
            <w:rFonts w:ascii="Garamond Premier Pro Caption" w:hAnsi="Garamond Premier Pro Caption"/>
            <w:sz w:val="22"/>
            <w:szCs w:val="22"/>
            <w:rtl w:val="0"/>
            <w:lang w:val="de-DE"/>
          </w:rPr>
          <w:delText>hrig</w:delText>
        </w:r>
      </w:del>
      <w:ins w:id="15715" w:date="2023-01-05T23:37:48Z" w:author="Jan Groh">
        <w:del w:id="15716" w:date="2023-01-13T18:26:59Z" w:author="Jan Groh">
          <w:r>
            <w:rPr>
              <w:rStyle w:val="Ohne"/>
              <w:rFonts w:ascii="Garamond Premier Pro Caption" w:hAnsi="Garamond Premier Pro Caption"/>
              <w:sz w:val="22"/>
              <w:szCs w:val="22"/>
              <w:rtl w:val="0"/>
              <w:lang w:val="de-DE"/>
            </w:rPr>
            <w:delText>1863/64</w:delText>
          </w:r>
        </w:del>
      </w:ins>
      <w:del w:id="15717"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1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1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20" w:date="2023-01-13T18:26:59Z" w:author="Jan Groh"/>
          <w:rStyle w:val="Ohne"/>
          <w:rFonts w:ascii="Garamond Premier Pro Italic" w:cs="Garamond Premier Pro Italic" w:hAnsi="Garamond Premier Pro Italic" w:eastAsia="Garamond Premier Pro Italic"/>
          <w:sz w:val="22"/>
          <w:szCs w:val="22"/>
        </w:rPr>
      </w:pPr>
      <w:del w:id="15721" w:date="2023-01-13T18:26:59Z" w:author="Jan Groh">
        <w:r>
          <w:rPr>
            <w:rStyle w:val="Ohne"/>
            <w:rFonts w:ascii="Garamond Premier Pro Italic" w:hAnsi="Garamond Premier Pro Italic"/>
            <w:sz w:val="22"/>
            <w:szCs w:val="22"/>
            <w:rtl w:val="0"/>
            <w:lang w:val="de-DE"/>
          </w:rPr>
          <w:delText>Ottilie an Christian Schuchard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22" w:date="2023-01-13T18:26:59Z" w:author="Jan Groh"/>
          <w:rStyle w:val="Ohne"/>
          <w:rFonts w:ascii="Garamond Premier Pro Italic" w:cs="Garamond Premier Pro Italic" w:hAnsi="Garamond Premier Pro Italic" w:eastAsia="Garamond Premier Pro Italic"/>
          <w:sz w:val="22"/>
          <w:szCs w:val="22"/>
        </w:rPr>
      </w:pPr>
      <w:del w:id="15723" w:date="2023-01-13T18:26:59Z" w:author="Jan Groh">
        <w:r>
          <w:rPr>
            <w:rStyle w:val="Ohne"/>
            <w:rFonts w:ascii="Garamond Premier Pro Italic" w:hAnsi="Garamond Premier Pro Italic"/>
            <w:sz w:val="22"/>
            <w:szCs w:val="22"/>
            <w:rtl w:val="0"/>
          </w:rPr>
          <w:delText>Wien, den 30. Jan. 1864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24" w:date="2023-01-13T18:26:59Z" w:author="Jan Groh"/>
          <w:rStyle w:val="Ohne"/>
          <w:rFonts w:ascii="Garamond Premier Pro Caption" w:cs="Garamond Premier Pro Caption" w:hAnsi="Garamond Premier Pro Caption" w:eastAsia="Garamond Premier Pro Caption"/>
          <w:sz w:val="22"/>
          <w:szCs w:val="22"/>
        </w:rPr>
      </w:pPr>
      <w:del w:id="15725" w:date="2023-01-13T18:26:59Z" w:author="Jan Groh">
        <w:r>
          <w:rPr>
            <w:rStyle w:val="Ohne"/>
            <w:rFonts w:ascii="Garamond Premier Pro Caption" w:hAnsi="Garamond Premier Pro Caption"/>
            <w:sz w:val="22"/>
            <w:szCs w:val="22"/>
            <w:rtl w:val="0"/>
            <w:lang w:val="de-DE"/>
          </w:rPr>
          <w:delText>Ich bin mir von allem Anfang an bewu</w:delText>
        </w:r>
      </w:del>
      <w:del w:id="15726" w:date="2023-01-13T18:26:59Z" w:author="Jan Groh">
        <w:r>
          <w:rPr>
            <w:rStyle w:val="Ohne"/>
            <w:rFonts w:ascii="Garamond Premier Pro Caption" w:hAnsi="Garamond Premier Pro Caption" w:hint="default"/>
            <w:sz w:val="22"/>
            <w:szCs w:val="22"/>
            <w:rtl w:val="0"/>
            <w:lang w:val="de-DE"/>
          </w:rPr>
          <w:delText>ß</w:delText>
        </w:r>
      </w:del>
      <w:del w:id="15727" w:date="2023-01-13T18:26:59Z" w:author="Jan Groh">
        <w:r>
          <w:rPr>
            <w:rStyle w:val="Ohne"/>
            <w:rFonts w:ascii="Garamond Premier Pro Caption" w:hAnsi="Garamond Premier Pro Caption"/>
            <w:sz w:val="22"/>
            <w:szCs w:val="22"/>
            <w:rtl w:val="0"/>
            <w:lang w:val="de-DE"/>
          </w:rPr>
          <w:delText>t gewesen und habe demnach nie einen lebhafteren Wunsch f</w:delText>
        </w:r>
      </w:del>
      <w:del w:id="15728" w:date="2023-01-13T18:26:59Z" w:author="Jan Groh">
        <w:r>
          <w:rPr>
            <w:rStyle w:val="Ohne"/>
            <w:rFonts w:ascii="Garamond Premier Pro Caption" w:hAnsi="Garamond Premier Pro Caption" w:hint="default"/>
            <w:sz w:val="22"/>
            <w:szCs w:val="22"/>
            <w:rtl w:val="0"/>
          </w:rPr>
          <w:delText>ü</w:delText>
        </w:r>
      </w:del>
      <w:del w:id="15729" w:date="2023-01-13T18:26:59Z" w:author="Jan Groh">
        <w:r>
          <w:rPr>
            <w:rStyle w:val="Ohne"/>
            <w:rFonts w:ascii="Garamond Premier Pro Caption" w:hAnsi="Garamond Premier Pro Caption"/>
            <w:sz w:val="22"/>
            <w:szCs w:val="22"/>
            <w:rtl w:val="0"/>
            <w:lang w:val="de-DE"/>
          </w:rPr>
          <w:delText>r meine S</w:delText>
        </w:r>
      </w:del>
      <w:del w:id="15730" w:date="2023-01-13T18:26:59Z" w:author="Jan Groh">
        <w:r>
          <w:rPr>
            <w:rStyle w:val="Ohne"/>
            <w:rFonts w:ascii="Garamond Premier Pro Caption" w:hAnsi="Garamond Premier Pro Caption" w:hint="default"/>
            <w:sz w:val="22"/>
            <w:szCs w:val="22"/>
            <w:rtl w:val="0"/>
            <w:lang w:val="sv-SE"/>
          </w:rPr>
          <w:delText>ö</w:delText>
        </w:r>
      </w:del>
      <w:del w:id="15731" w:date="2023-01-13T18:26:59Z" w:author="Jan Groh">
        <w:r>
          <w:rPr>
            <w:rStyle w:val="Ohne"/>
            <w:rFonts w:ascii="Garamond Premier Pro Caption" w:hAnsi="Garamond Premier Pro Caption"/>
            <w:sz w:val="22"/>
            <w:szCs w:val="22"/>
            <w:rtl w:val="0"/>
            <w:lang w:val="de-DE"/>
          </w:rPr>
          <w:delText>hne gehabt, als da</w:delText>
        </w:r>
      </w:del>
      <w:del w:id="15732" w:date="2023-01-13T18:26:59Z" w:author="Jan Groh">
        <w:r>
          <w:rPr>
            <w:rStyle w:val="Ohne"/>
            <w:rFonts w:ascii="Garamond Premier Pro Caption" w:hAnsi="Garamond Premier Pro Caption" w:hint="default"/>
            <w:sz w:val="22"/>
            <w:szCs w:val="22"/>
            <w:rtl w:val="0"/>
            <w:lang w:val="de-DE"/>
          </w:rPr>
          <w:delText xml:space="preserve">ß </w:delText>
        </w:r>
      </w:del>
      <w:del w:id="15733" w:date="2023-01-13T18:26:59Z" w:author="Jan Groh">
        <w:r>
          <w:rPr>
            <w:rStyle w:val="Ohne"/>
            <w:rFonts w:ascii="Garamond Premier Pro Caption" w:hAnsi="Garamond Premier Pro Caption"/>
            <w:sz w:val="22"/>
            <w:szCs w:val="22"/>
            <w:rtl w:val="0"/>
            <w:lang w:val="de-DE"/>
          </w:rPr>
          <w:delText>Walther Musiker und Wolf Dichter sein sollten, weil mir dies als ihre ausgesprochene Natur erschien. Ich sage nicht, da</w:delText>
        </w:r>
      </w:del>
      <w:del w:id="15734" w:date="2023-01-13T18:26:59Z" w:author="Jan Groh">
        <w:r>
          <w:rPr>
            <w:rStyle w:val="Ohne"/>
            <w:rFonts w:ascii="Garamond Premier Pro Caption" w:hAnsi="Garamond Premier Pro Caption" w:hint="default"/>
            <w:sz w:val="22"/>
            <w:szCs w:val="22"/>
            <w:rtl w:val="0"/>
            <w:lang w:val="de-DE"/>
          </w:rPr>
          <w:delText xml:space="preserve">ß </w:delText>
        </w:r>
      </w:del>
      <w:del w:id="15735" w:date="2023-01-13T18:26:59Z" w:author="Jan Groh">
        <w:r>
          <w:rPr>
            <w:rStyle w:val="Ohne"/>
            <w:rFonts w:ascii="Garamond Premier Pro Caption" w:hAnsi="Garamond Premier Pro Caption"/>
            <w:sz w:val="22"/>
            <w:szCs w:val="22"/>
            <w:rtl w:val="0"/>
            <w:lang w:val="de-DE"/>
          </w:rPr>
          <w:delText>Walther nicht mit etwas mehr weltlicher Klugheit hier h</w:delText>
        </w:r>
      </w:del>
      <w:del w:id="15736" w:date="2023-01-13T18:26:59Z" w:author="Jan Groh">
        <w:r>
          <w:rPr>
            <w:rStyle w:val="Ohne"/>
            <w:rFonts w:ascii="Garamond Premier Pro Caption" w:hAnsi="Garamond Premier Pro Caption" w:hint="default"/>
            <w:sz w:val="22"/>
            <w:szCs w:val="22"/>
            <w:rtl w:val="0"/>
          </w:rPr>
          <w:delText>ä</w:delText>
        </w:r>
      </w:del>
      <w:del w:id="15737" w:date="2023-01-13T18:26:59Z" w:author="Jan Groh">
        <w:r>
          <w:rPr>
            <w:rStyle w:val="Ohne"/>
            <w:rFonts w:ascii="Garamond Premier Pro Caption" w:hAnsi="Garamond Premier Pro Caption"/>
            <w:sz w:val="22"/>
            <w:szCs w:val="22"/>
            <w:rtl w:val="0"/>
            <w:lang w:val="de-DE"/>
          </w:rPr>
          <w:delText>tte handeln m</w:delText>
        </w:r>
      </w:del>
      <w:del w:id="15738" w:date="2023-01-13T18:26:59Z" w:author="Jan Groh">
        <w:r>
          <w:rPr>
            <w:rStyle w:val="Ohne"/>
            <w:rFonts w:ascii="Garamond Premier Pro Caption" w:hAnsi="Garamond Premier Pro Caption" w:hint="default"/>
            <w:sz w:val="22"/>
            <w:szCs w:val="22"/>
            <w:rtl w:val="0"/>
          </w:rPr>
          <w:delText>ü</w:delText>
        </w:r>
      </w:del>
      <w:del w:id="15739" w:date="2023-01-13T18:26:59Z" w:author="Jan Groh">
        <w:r>
          <w:rPr>
            <w:rStyle w:val="Ohne"/>
            <w:rFonts w:ascii="Garamond Premier Pro Caption" w:hAnsi="Garamond Premier Pro Caption"/>
            <w:sz w:val="22"/>
            <w:szCs w:val="22"/>
            <w:rtl w:val="0"/>
            <w:lang w:val="de-DE"/>
          </w:rPr>
          <w:delText>ssen, da</w:delText>
        </w:r>
      </w:del>
      <w:del w:id="15740" w:date="2023-01-13T18:26:59Z" w:author="Jan Groh">
        <w:r>
          <w:rPr>
            <w:rStyle w:val="Ohne"/>
            <w:rFonts w:ascii="Garamond Premier Pro Caption" w:hAnsi="Garamond Premier Pro Caption" w:hint="default"/>
            <w:sz w:val="22"/>
            <w:szCs w:val="22"/>
            <w:rtl w:val="0"/>
            <w:lang w:val="de-DE"/>
          </w:rPr>
          <w:delText xml:space="preserve">ß </w:delText>
        </w:r>
      </w:del>
      <w:del w:id="15741" w:date="2023-01-13T18:26:59Z" w:author="Jan Groh">
        <w:r>
          <w:rPr>
            <w:rStyle w:val="Ohne"/>
            <w:rFonts w:ascii="Garamond Premier Pro Caption" w:hAnsi="Garamond Premier Pro Caption"/>
            <w:sz w:val="22"/>
            <w:szCs w:val="22"/>
            <w:rtl w:val="0"/>
            <w:lang w:val="de-DE"/>
          </w:rPr>
          <w:delText>er und Wolf aus dem Rechtlichkeitsgef</w:delText>
        </w:r>
      </w:del>
      <w:del w:id="15742" w:date="2023-01-13T18:26:59Z" w:author="Jan Groh">
        <w:r>
          <w:rPr>
            <w:rStyle w:val="Ohne"/>
            <w:rFonts w:ascii="Garamond Premier Pro Caption" w:hAnsi="Garamond Premier Pro Caption" w:hint="default"/>
            <w:sz w:val="22"/>
            <w:szCs w:val="22"/>
            <w:rtl w:val="0"/>
          </w:rPr>
          <w:delText>ü</w:delText>
        </w:r>
      </w:del>
      <w:del w:id="15743" w:date="2023-01-13T18:26:59Z" w:author="Jan Groh">
        <w:r>
          <w:rPr>
            <w:rStyle w:val="Ohne"/>
            <w:rFonts w:ascii="Garamond Premier Pro Caption" w:hAnsi="Garamond Premier Pro Caption"/>
            <w:sz w:val="22"/>
            <w:szCs w:val="22"/>
            <w:rtl w:val="0"/>
            <w:lang w:val="de-DE"/>
          </w:rPr>
          <w:delText>hle, was ich ihnen anerzogen, Bestechung nannten, da</w:delText>
        </w:r>
      </w:del>
      <w:del w:id="15744" w:date="2023-01-13T18:26:59Z" w:author="Jan Groh">
        <w:r>
          <w:rPr>
            <w:rStyle w:val="Ohne"/>
            <w:rFonts w:ascii="Garamond Premier Pro Caption" w:hAnsi="Garamond Premier Pro Caption" w:hint="default"/>
            <w:sz w:val="22"/>
            <w:szCs w:val="22"/>
            <w:rtl w:val="0"/>
            <w:lang w:val="de-DE"/>
          </w:rPr>
          <w:delText xml:space="preserve">ß </w:delText>
        </w:r>
      </w:del>
      <w:del w:id="15745" w:date="2023-01-13T18:26:59Z" w:author="Jan Groh">
        <w:r>
          <w:rPr>
            <w:rStyle w:val="Ohne"/>
            <w:rFonts w:ascii="Garamond Premier Pro Caption" w:hAnsi="Garamond Premier Pro Caption"/>
            <w:sz w:val="22"/>
            <w:szCs w:val="22"/>
            <w:rtl w:val="0"/>
            <w:lang w:val="de-DE"/>
          </w:rPr>
          <w:delText>man Regisseure usw. h</w:delText>
        </w:r>
      </w:del>
      <w:del w:id="15746" w:date="2023-01-13T18:26:59Z" w:author="Jan Groh">
        <w:r>
          <w:rPr>
            <w:rStyle w:val="Ohne"/>
            <w:rFonts w:ascii="Garamond Premier Pro Caption" w:hAnsi="Garamond Premier Pro Caption" w:hint="default"/>
            <w:sz w:val="22"/>
            <w:szCs w:val="22"/>
            <w:rtl w:val="0"/>
          </w:rPr>
          <w:delText>ä</w:delText>
        </w:r>
      </w:del>
      <w:del w:id="15747" w:date="2023-01-13T18:26:59Z" w:author="Jan Groh">
        <w:r>
          <w:rPr>
            <w:rStyle w:val="Ohne"/>
            <w:rFonts w:ascii="Garamond Premier Pro Caption" w:hAnsi="Garamond Premier Pro Caption"/>
            <w:sz w:val="22"/>
            <w:szCs w:val="22"/>
            <w:rtl w:val="0"/>
            <w:lang w:val="de-DE"/>
          </w:rPr>
          <w:delText>tte erkaufen m</w:delText>
        </w:r>
      </w:del>
      <w:del w:id="15748" w:date="2023-01-13T18:26:59Z" w:author="Jan Groh">
        <w:r>
          <w:rPr>
            <w:rStyle w:val="Ohne"/>
            <w:rFonts w:ascii="Garamond Premier Pro Caption" w:hAnsi="Garamond Premier Pro Caption" w:hint="default"/>
            <w:sz w:val="22"/>
            <w:szCs w:val="22"/>
            <w:rtl w:val="0"/>
          </w:rPr>
          <w:delText>ü</w:delText>
        </w:r>
      </w:del>
      <w:del w:id="15749" w:date="2023-01-13T18:26:59Z" w:author="Jan Groh">
        <w:r>
          <w:rPr>
            <w:rStyle w:val="Ohne"/>
            <w:rFonts w:ascii="Garamond Premier Pro Caption" w:hAnsi="Garamond Premier Pro Caption"/>
            <w:sz w:val="22"/>
            <w:szCs w:val="22"/>
            <w:rtl w:val="0"/>
            <w:lang w:val="de-DE"/>
          </w:rPr>
          <w:delText>ssen, da</w:delText>
        </w:r>
      </w:del>
      <w:del w:id="15750" w:date="2023-01-13T18:26:59Z" w:author="Jan Groh">
        <w:r>
          <w:rPr>
            <w:rStyle w:val="Ohne"/>
            <w:rFonts w:ascii="Garamond Premier Pro Caption" w:hAnsi="Garamond Premier Pro Caption" w:hint="default"/>
            <w:sz w:val="22"/>
            <w:szCs w:val="22"/>
            <w:rtl w:val="0"/>
            <w:lang w:val="de-DE"/>
          </w:rPr>
          <w:delText xml:space="preserve">ß </w:delText>
        </w:r>
      </w:del>
      <w:del w:id="15751" w:date="2023-01-13T18:26:59Z" w:author="Jan Groh">
        <w:r>
          <w:rPr>
            <w:rStyle w:val="Ohne"/>
            <w:rFonts w:ascii="Garamond Premier Pro Caption" w:hAnsi="Garamond Premier Pro Caption"/>
            <w:sz w:val="22"/>
            <w:szCs w:val="22"/>
            <w:rtl w:val="0"/>
            <w:lang w:val="de-DE"/>
          </w:rPr>
          <w:delText>ein zu fr</w:delText>
        </w:r>
      </w:del>
      <w:del w:id="15752" w:date="2023-01-13T18:26:59Z" w:author="Jan Groh">
        <w:r>
          <w:rPr>
            <w:rStyle w:val="Ohne"/>
            <w:rFonts w:ascii="Garamond Premier Pro Caption" w:hAnsi="Garamond Premier Pro Caption" w:hint="default"/>
            <w:sz w:val="22"/>
            <w:szCs w:val="22"/>
            <w:rtl w:val="0"/>
          </w:rPr>
          <w:delText>ü</w:delText>
        </w:r>
      </w:del>
      <w:del w:id="15753" w:date="2023-01-13T18:26:59Z" w:author="Jan Groh">
        <w:r>
          <w:rPr>
            <w:rStyle w:val="Ohne"/>
            <w:rFonts w:ascii="Garamond Premier Pro Caption" w:hAnsi="Garamond Premier Pro Caption"/>
            <w:sz w:val="22"/>
            <w:szCs w:val="22"/>
            <w:rtl w:val="0"/>
            <w:lang w:val="de-DE"/>
          </w:rPr>
          <w:delText>hes Aufgeben, und mitunter auch einmal Eigensinn von seiten meiner S</w:delText>
        </w:r>
      </w:del>
      <w:del w:id="15754" w:date="2023-01-13T18:26:59Z" w:author="Jan Groh">
        <w:r>
          <w:rPr>
            <w:rStyle w:val="Ohne"/>
            <w:rFonts w:ascii="Garamond Premier Pro Caption" w:hAnsi="Garamond Premier Pro Caption" w:hint="default"/>
            <w:sz w:val="22"/>
            <w:szCs w:val="22"/>
            <w:rtl w:val="0"/>
            <w:lang w:val="sv-SE"/>
          </w:rPr>
          <w:delText>ö</w:delText>
        </w:r>
      </w:del>
      <w:del w:id="15755" w:date="2023-01-13T18:26:59Z" w:author="Jan Groh">
        <w:r>
          <w:rPr>
            <w:rStyle w:val="Ohne"/>
            <w:rFonts w:ascii="Garamond Premier Pro Caption" w:hAnsi="Garamond Premier Pro Caption"/>
            <w:sz w:val="22"/>
            <w:szCs w:val="22"/>
            <w:rtl w:val="0"/>
            <w:lang w:val="de-DE"/>
          </w:rPr>
          <w:delText>hne, auch ein Fehler war, aber die Freunde hatten weder Mut noch wollten sie sich einem Tadel oder einer Verantwortung aussetzen etc., und doch hatten die Lieder Freunde, das habe ich hier oft gesehen.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5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5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58"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59" w:date="2023-01-13T18:26:59Z" w:author="Jan Groh"/>
          <w:rStyle w:val="Ohne"/>
          <w:rFonts w:ascii="Garamond Premier Pro Caption" w:cs="Garamond Premier Pro Caption" w:hAnsi="Garamond Premier Pro Caption" w:eastAsia="Garamond Premier Pro Caption"/>
          <w:sz w:val="22"/>
          <w:szCs w:val="22"/>
        </w:rPr>
      </w:pPr>
      <w:ins w:id="15760" w:date="2023-01-05T23:38:14Z" w:author="Jan Groh">
        <w:del w:id="15761" w:date="2023-01-13T18:26:59Z" w:author="Jan Groh">
          <w:r>
            <w:rPr>
              <w:rFonts w:ascii="Garamond Premier Pro Bold" w:hAnsi="Garamond Premier Pro Bold"/>
              <w:sz w:val="22"/>
              <w:szCs w:val="22"/>
              <w:rtl w:val="0"/>
              <w:lang w:val="de-DE"/>
            </w:rPr>
            <w:delText>69</w:delText>
          </w:r>
        </w:del>
      </w:ins>
      <w:del w:id="15762" w:date="2023-01-05T23:38:11Z" w:author="Jan Groh">
        <w:r>
          <w:rPr>
            <w:rFonts w:ascii="Garamond Premier Pro Bold" w:hAnsi="Garamond Premier Pro Bold"/>
            <w:sz w:val="22"/>
            <w:szCs w:val="22"/>
            <w:rtl w:val="0"/>
          </w:rPr>
          <w:delText>1866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63" w:date="2023-01-13T18:26:59Z" w:author="Jan Groh"/>
          <w:rStyle w:val="Ohne"/>
          <w:rFonts w:ascii="Garamond Premier Pro Caption" w:cs="Garamond Premier Pro Caption" w:hAnsi="Garamond Premier Pro Caption" w:eastAsia="Garamond Premier Pro Caption"/>
          <w:sz w:val="22"/>
          <w:szCs w:val="22"/>
        </w:rPr>
      </w:pPr>
      <w:del w:id="15764" w:date="2023-01-13T18:26:59Z" w:author="Jan Groh">
        <w:r>
          <w:rPr>
            <w:rStyle w:val="Ohne"/>
            <w:rFonts w:ascii="Garamond Premier Pro Caption" w:hAnsi="Garamond Premier Pro Caption"/>
            <w:sz w:val="22"/>
            <w:szCs w:val="22"/>
            <w:rtl w:val="0"/>
            <w:lang w:val="de-DE"/>
          </w:rPr>
          <w:delText>(</w:delText>
        </w:r>
      </w:del>
      <w:del w:id="15765" w:date="2023-01-05T23:38:24Z" w:author="Jan Groh">
        <w:r>
          <w:rPr>
            <w:rStyle w:val="Ohne"/>
            <w:rFonts w:ascii="Garamond Premier Pro Caption" w:hAnsi="Garamond Premier Pro Caption"/>
            <w:sz w:val="22"/>
            <w:szCs w:val="22"/>
            <w:rtl w:val="0"/>
            <w:lang w:val="de-DE"/>
          </w:rPr>
          <w:delText>Ottilie 69-/70-j</w:delText>
        </w:r>
      </w:del>
      <w:del w:id="15766" w:date="2023-01-05T23:38:24Z" w:author="Jan Groh">
        <w:r>
          <w:rPr>
            <w:rStyle w:val="Ohne"/>
            <w:rFonts w:ascii="Garamond Premier Pro Caption" w:hAnsi="Garamond Premier Pro Caption" w:hint="default"/>
            <w:sz w:val="22"/>
            <w:szCs w:val="22"/>
            <w:rtl w:val="0"/>
            <w:lang w:val="de-DE"/>
          </w:rPr>
          <w:delText>ä</w:delText>
        </w:r>
      </w:del>
      <w:del w:id="15767" w:date="2023-01-05T23:38:24Z" w:author="Jan Groh">
        <w:r>
          <w:rPr>
            <w:rStyle w:val="Ohne"/>
            <w:rFonts w:ascii="Garamond Premier Pro Caption" w:hAnsi="Garamond Premier Pro Caption"/>
            <w:sz w:val="22"/>
            <w:szCs w:val="22"/>
            <w:rtl w:val="0"/>
            <w:lang w:val="de-DE"/>
          </w:rPr>
          <w:delText>hrig</w:delText>
        </w:r>
      </w:del>
      <w:ins w:id="15768" w:date="2023-01-05T23:38:27Z" w:author="Jan Groh">
        <w:del w:id="15769" w:date="2023-01-13T18:26:59Z" w:author="Jan Groh">
          <w:r>
            <w:rPr>
              <w:rStyle w:val="Ohne"/>
              <w:rFonts w:ascii="Garamond Premier Pro Caption" w:hAnsi="Garamond Premier Pro Caption"/>
              <w:sz w:val="22"/>
              <w:szCs w:val="22"/>
              <w:rtl w:val="0"/>
              <w:lang w:val="de-DE"/>
            </w:rPr>
            <w:delText>1865/66</w:delText>
          </w:r>
        </w:del>
      </w:ins>
      <w:del w:id="15770"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7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7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73" w:date="2023-01-13T18:26:59Z" w:author="Jan Groh"/>
          <w:rStyle w:val="Ohne"/>
          <w:rFonts w:ascii="Garamond Premier Pro Italic" w:cs="Garamond Premier Pro Italic" w:hAnsi="Garamond Premier Pro Italic" w:eastAsia="Garamond Premier Pro Italic"/>
          <w:sz w:val="22"/>
          <w:szCs w:val="22"/>
        </w:rPr>
      </w:pPr>
      <w:del w:id="15774" w:date="2023-01-13T18:26:59Z" w:author="Jan Groh">
        <w:r>
          <w:rPr>
            <w:rStyle w:val="Ohne"/>
            <w:rFonts w:ascii="Garamond Premier Pro Italic" w:hAnsi="Garamond Premier Pro Italic"/>
            <w:sz w:val="22"/>
            <w:szCs w:val="22"/>
            <w:rtl w:val="0"/>
            <w:lang w:val="en-US"/>
          </w:rPr>
          <w:delText>Ottilie an Walther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75" w:date="2023-01-13T18:26:59Z" w:author="Jan Groh"/>
          <w:rStyle w:val="Ohne"/>
          <w:rFonts w:ascii="Garamond Premier Pro Italic" w:cs="Garamond Premier Pro Italic" w:hAnsi="Garamond Premier Pro Italic" w:eastAsia="Garamond Premier Pro Italic"/>
          <w:sz w:val="22"/>
          <w:szCs w:val="22"/>
        </w:rPr>
      </w:pPr>
      <w:del w:id="15776" w:date="2023-01-13T18:26:59Z" w:author="Jan Groh">
        <w:r>
          <w:rPr>
            <w:rStyle w:val="Ohne"/>
            <w:rFonts w:ascii="Garamond Premier Pro Italic" w:hAnsi="Garamond Premier Pro Italic"/>
            <w:sz w:val="22"/>
            <w:szCs w:val="22"/>
            <w:rtl w:val="0"/>
            <w:lang w:val="de-DE"/>
          </w:rPr>
          <w:delText>Wien, im April 1866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77" w:date="2023-01-13T18:26:59Z" w:author="Jan Groh"/>
          <w:rStyle w:val="Ohne"/>
          <w:rFonts w:ascii="Garamond Premier Pro Caption" w:cs="Garamond Premier Pro Caption" w:hAnsi="Garamond Premier Pro Caption" w:eastAsia="Garamond Premier Pro Caption"/>
          <w:sz w:val="22"/>
          <w:szCs w:val="22"/>
        </w:rPr>
      </w:pPr>
      <w:del w:id="15778" w:date="2023-01-13T18:26:59Z" w:author="Jan Groh">
        <w:r>
          <w:rPr>
            <w:rStyle w:val="Ohne"/>
            <w:rFonts w:ascii="Garamond Premier Pro Caption" w:hAnsi="Garamond Premier Pro Caption"/>
            <w:sz w:val="22"/>
            <w:szCs w:val="22"/>
            <w:rtl w:val="0"/>
            <w:lang w:val="de-DE"/>
          </w:rPr>
          <w:delText>Mein lieber Walther! Wo Du auch Deinen Geburtstag antreten wirst, sei versichert, die Liebe und der Segen Deiner Mutter umgibt Dich, und wenn Du sp</w:delText>
        </w:r>
      </w:del>
      <w:del w:id="15779" w:date="2023-01-13T18:26:59Z" w:author="Jan Groh">
        <w:r>
          <w:rPr>
            <w:rStyle w:val="Ohne"/>
            <w:rFonts w:ascii="Garamond Premier Pro Caption" w:hAnsi="Garamond Premier Pro Caption" w:hint="default"/>
            <w:sz w:val="22"/>
            <w:szCs w:val="22"/>
            <w:rtl w:val="0"/>
          </w:rPr>
          <w:delText>ä</w:delText>
        </w:r>
      </w:del>
      <w:del w:id="15780" w:date="2023-01-13T18:26:59Z" w:author="Jan Groh">
        <w:r>
          <w:rPr>
            <w:rStyle w:val="Ohne"/>
            <w:rFonts w:ascii="Garamond Premier Pro Caption" w:hAnsi="Garamond Premier Pro Caption"/>
            <w:sz w:val="22"/>
            <w:szCs w:val="22"/>
            <w:rtl w:val="0"/>
            <w:lang w:val="de-DE"/>
          </w:rPr>
          <w:delText>ter vielleicht mit Recht oder Unrecht leidest</w:delText>
        </w:r>
      </w:del>
      <w:del w:id="15781" w:date="2023-01-13T18:26:59Z" w:author="Jan Groh">
        <w:r>
          <w:rPr>
            <w:rStyle w:val="Ohne"/>
            <w:rFonts w:ascii="Garamond Premier Pro Caption" w:hAnsi="Garamond Premier Pro Caption"/>
            <w:sz w:val="22"/>
            <w:szCs w:val="22"/>
            <w:rtl w:val="0"/>
            <w:lang w:val="de-DE"/>
          </w:rPr>
          <w:delText xml:space="preserve"> </w:delText>
        </w:r>
      </w:del>
      <w:del w:id="15782" w:date="2023-01-13T18:26:59Z" w:author="Jan Groh">
        <w:r>
          <w:rPr>
            <w:rStyle w:val="Ohne"/>
            <w:rFonts w:ascii="Garamond Premier Pro Caption" w:hAnsi="Garamond Premier Pro Caption"/>
            <w:sz w:val="22"/>
            <w:szCs w:val="22"/>
            <w:rtl w:val="0"/>
            <w:lang w:val="de-DE"/>
          </w:rPr>
          <w:delText>an den Folgen meines Unverstandes oder meiner Fehler oder doch glaubst, da</w:delText>
        </w:r>
      </w:del>
      <w:del w:id="15783" w:date="2023-01-13T18:26:59Z" w:author="Jan Groh">
        <w:r>
          <w:rPr>
            <w:rStyle w:val="Ohne"/>
            <w:rFonts w:ascii="Garamond Premier Pro Caption" w:hAnsi="Garamond Premier Pro Caption" w:hint="default"/>
            <w:sz w:val="22"/>
            <w:szCs w:val="22"/>
            <w:rtl w:val="0"/>
            <w:lang w:val="de-DE"/>
          </w:rPr>
          <w:delText xml:space="preserve">ß </w:delText>
        </w:r>
      </w:del>
      <w:del w:id="15784" w:date="2023-01-13T18:26:59Z" w:author="Jan Groh">
        <w:r>
          <w:rPr>
            <w:rStyle w:val="Ohne"/>
            <w:rFonts w:ascii="Garamond Premier Pro Caption" w:hAnsi="Garamond Premier Pro Caption"/>
            <w:sz w:val="22"/>
            <w:szCs w:val="22"/>
            <w:rtl w:val="0"/>
            <w:lang w:val="de-DE"/>
          </w:rPr>
          <w:delText>ich die Schuld trage, so glaube wenigstens nie, da</w:delText>
        </w:r>
      </w:del>
      <w:del w:id="15785" w:date="2023-01-13T18:26:59Z" w:author="Jan Groh">
        <w:r>
          <w:rPr>
            <w:rStyle w:val="Ohne"/>
            <w:rFonts w:ascii="Garamond Premier Pro Caption" w:hAnsi="Garamond Premier Pro Caption" w:hint="default"/>
            <w:sz w:val="22"/>
            <w:szCs w:val="22"/>
            <w:rtl w:val="0"/>
            <w:lang w:val="de-DE"/>
          </w:rPr>
          <w:delText xml:space="preserve">ß </w:delText>
        </w:r>
      </w:del>
      <w:del w:id="15786" w:date="2023-01-13T18:26:59Z" w:author="Jan Groh">
        <w:r>
          <w:rPr>
            <w:rStyle w:val="Ohne"/>
            <w:rFonts w:ascii="Garamond Premier Pro Caption" w:hAnsi="Garamond Premier Pro Caption"/>
            <w:sz w:val="22"/>
            <w:szCs w:val="22"/>
            <w:rtl w:val="0"/>
            <w:lang w:val="de-DE"/>
          </w:rPr>
          <w:delText>es Mangel an Liebe war, was die Veranlassung dazu war.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8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8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8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90" w:date="2023-01-13T18:26:59Z" w:author="Jan Groh"/>
          <w:rStyle w:val="Ohne"/>
          <w:rFonts w:ascii="Garamond Premier Pro Caption" w:cs="Garamond Premier Pro Caption" w:hAnsi="Garamond Premier Pro Caption" w:eastAsia="Garamond Premier Pro Caption"/>
          <w:sz w:val="22"/>
          <w:szCs w:val="22"/>
        </w:rPr>
      </w:pPr>
      <w:del w:id="15791" w:date="2023-01-05T23:38:46Z" w:author="Jan Groh">
        <w:r>
          <w:rPr>
            <w:rFonts w:ascii="Garamond Premier Pro Bold" w:hAnsi="Garamond Premier Pro Bold"/>
            <w:sz w:val="22"/>
            <w:szCs w:val="22"/>
            <w:rtl w:val="0"/>
          </w:rPr>
          <w:delText>18</w:delText>
        </w:r>
      </w:del>
      <w:del w:id="15792" w:date="2023-01-13T18:26:59Z" w:author="Jan Groh">
        <w:r>
          <w:rPr>
            <w:rFonts w:ascii="Garamond Premier Pro Bold" w:hAnsi="Garamond Premier Pro Bold"/>
            <w:sz w:val="22"/>
            <w:szCs w:val="22"/>
            <w:rtl w:val="0"/>
          </w:rPr>
          <w:delText>7</w:delText>
        </w:r>
      </w:del>
      <w:ins w:id="15793" w:date="2023-01-05T23:38:44Z" w:author="Jan Groh">
        <w:del w:id="15794" w:date="2023-01-13T18:26:59Z" w:author="Jan Groh">
          <w:r>
            <w:rPr>
              <w:rFonts w:ascii="Garamond Premier Pro Bold" w:hAnsi="Garamond Premier Pro Bold"/>
              <w:sz w:val="22"/>
              <w:szCs w:val="22"/>
              <w:rtl w:val="0"/>
              <w:lang w:val="de-DE"/>
            </w:rPr>
            <w:delText>3</w:delText>
          </w:r>
        </w:del>
      </w:ins>
      <w:del w:id="15795" w:date="2023-01-05T23:38:36Z" w:author="Jan Groh">
        <w:r>
          <w:rPr>
            <w:rFonts w:ascii="Garamond Premier Pro Bold" w:hAnsi="Garamond Premier Pro Bold"/>
            <w:sz w:val="22"/>
            <w:szCs w:val="22"/>
            <w:rtl w:val="0"/>
          </w:rPr>
          <w:delText>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796" w:date="2023-01-13T18:26:59Z" w:author="Jan Groh"/>
          <w:rStyle w:val="Ohne"/>
          <w:rFonts w:ascii="Garamond Premier Pro Caption" w:cs="Garamond Premier Pro Caption" w:hAnsi="Garamond Premier Pro Caption" w:eastAsia="Garamond Premier Pro Caption"/>
          <w:sz w:val="22"/>
          <w:szCs w:val="22"/>
        </w:rPr>
      </w:pPr>
      <w:del w:id="15797" w:date="2023-01-13T18:26:59Z" w:author="Jan Groh">
        <w:r>
          <w:rPr>
            <w:rStyle w:val="Ohne"/>
            <w:rFonts w:ascii="Garamond Premier Pro Caption" w:hAnsi="Garamond Premier Pro Caption"/>
            <w:sz w:val="22"/>
            <w:szCs w:val="22"/>
            <w:rtl w:val="0"/>
            <w:lang w:val="de-DE"/>
          </w:rPr>
          <w:delText>(</w:delText>
        </w:r>
      </w:del>
      <w:del w:id="15798" w:date="2023-01-05T23:38:55Z" w:author="Jan Groh">
        <w:r>
          <w:rPr>
            <w:rStyle w:val="Ohne"/>
            <w:rFonts w:ascii="Garamond Premier Pro Caption" w:hAnsi="Garamond Premier Pro Caption"/>
            <w:sz w:val="22"/>
            <w:szCs w:val="22"/>
            <w:rtl w:val="0"/>
            <w:lang w:val="de-DE"/>
          </w:rPr>
          <w:delText>Ottilie 73-j</w:delText>
        </w:r>
      </w:del>
      <w:del w:id="15799" w:date="2023-01-05T23:38:55Z" w:author="Jan Groh">
        <w:r>
          <w:rPr>
            <w:rStyle w:val="Ohne"/>
            <w:rFonts w:ascii="Garamond Premier Pro Caption" w:hAnsi="Garamond Premier Pro Caption" w:hint="default"/>
            <w:sz w:val="22"/>
            <w:szCs w:val="22"/>
            <w:rtl w:val="0"/>
            <w:lang w:val="de-DE"/>
          </w:rPr>
          <w:delText>ä</w:delText>
        </w:r>
      </w:del>
      <w:del w:id="15800" w:date="2023-01-05T23:38:55Z" w:author="Jan Groh">
        <w:r>
          <w:rPr>
            <w:rStyle w:val="Ohne"/>
            <w:rFonts w:ascii="Garamond Premier Pro Caption" w:hAnsi="Garamond Premier Pro Caption"/>
            <w:sz w:val="22"/>
            <w:szCs w:val="22"/>
            <w:rtl w:val="0"/>
            <w:lang w:val="de-DE"/>
          </w:rPr>
          <w:delText>hrig</w:delText>
        </w:r>
      </w:del>
      <w:ins w:id="15801" w:date="2023-01-05T23:38:58Z" w:author="Jan Groh">
        <w:del w:id="15802" w:date="2023-01-13T18:26:59Z" w:author="Jan Groh">
          <w:r>
            <w:rPr>
              <w:rStyle w:val="Ohne"/>
              <w:rFonts w:ascii="Garamond Premier Pro Caption" w:hAnsi="Garamond Premier Pro Caption"/>
              <w:sz w:val="22"/>
              <w:szCs w:val="22"/>
              <w:rtl w:val="0"/>
              <w:lang w:val="de-DE"/>
            </w:rPr>
            <w:delText>1869/70</w:delText>
          </w:r>
        </w:del>
      </w:ins>
      <w:del w:id="15803"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0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0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06" w:date="2023-01-13T18:26:59Z" w:author="Jan Groh"/>
          <w:rStyle w:val="Ohne"/>
          <w:rFonts w:ascii="Garamond Premier Pro Italic" w:cs="Garamond Premier Pro Italic" w:hAnsi="Garamond Premier Pro Italic" w:eastAsia="Garamond Premier Pro Italic"/>
          <w:sz w:val="22"/>
          <w:szCs w:val="22"/>
        </w:rPr>
      </w:pPr>
      <w:del w:id="15807"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08" w:date="2023-01-13T18:26:59Z" w:author="Jan Groh"/>
          <w:rStyle w:val="Ohne"/>
          <w:rFonts w:ascii="Garamond Premier Pro Italic" w:cs="Garamond Premier Pro Italic" w:hAnsi="Garamond Premier Pro Italic" w:eastAsia="Garamond Premier Pro Italic"/>
          <w:sz w:val="22"/>
          <w:szCs w:val="22"/>
        </w:rPr>
      </w:pPr>
      <w:del w:id="15809" w:date="2023-01-13T18:26:59Z" w:author="Jan Groh">
        <w:r>
          <w:rPr>
            <w:rStyle w:val="Ohne"/>
            <w:rFonts w:ascii="Garamond Premier Pro Italic" w:hAnsi="Garamond Premier Pro Italic"/>
            <w:sz w:val="22"/>
            <w:szCs w:val="22"/>
            <w:rtl w:val="0"/>
            <w:lang w:val="de-DE"/>
          </w:rPr>
          <w:delText>Weimar, den 9. September 1870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10" w:date="2023-01-13T18:26:59Z" w:author="Jan Groh"/>
          <w:rStyle w:val="Ohne"/>
          <w:rFonts w:ascii="Garamond Premier Pro Caption" w:cs="Garamond Premier Pro Caption" w:hAnsi="Garamond Premier Pro Caption" w:eastAsia="Garamond Premier Pro Caption"/>
          <w:sz w:val="22"/>
          <w:szCs w:val="22"/>
        </w:rPr>
      </w:pPr>
      <w:del w:id="15811" w:date="2023-01-13T18:26:59Z" w:author="Jan Groh">
        <w:r>
          <w:rPr>
            <w:rStyle w:val="Ohne"/>
            <w:rFonts w:ascii="Garamond Premier Pro Caption" w:hAnsi="Garamond Premier Pro Caption"/>
            <w:sz w:val="22"/>
            <w:szCs w:val="22"/>
            <w:rtl w:val="0"/>
            <w:lang w:val="de-DE"/>
          </w:rPr>
          <w:delText>Mein lieber Freund!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12" w:date="2023-01-13T18:26:59Z" w:author="Jan Groh"/>
          <w:rStyle w:val="Ohne"/>
          <w:rFonts w:ascii="Garamond Premier Pro Caption" w:cs="Garamond Premier Pro Caption" w:hAnsi="Garamond Premier Pro Caption" w:eastAsia="Garamond Premier Pro Caption"/>
          <w:sz w:val="22"/>
          <w:szCs w:val="22"/>
        </w:rPr>
      </w:pPr>
      <w:del w:id="15813" w:date="2023-01-13T18:26:59Z" w:author="Jan Groh">
        <w:r>
          <w:rPr>
            <w:rStyle w:val="Ohne"/>
            <w:rFonts w:ascii="Garamond Premier Pro Caption" w:hAnsi="Garamond Premier Pro Caption"/>
            <w:sz w:val="22"/>
            <w:szCs w:val="22"/>
            <w:rtl w:val="0"/>
            <w:lang w:val="de-DE"/>
          </w:rPr>
          <w:delText>Ich danke Ihnen, nicht da</w:delText>
        </w:r>
      </w:del>
      <w:del w:id="15814" w:date="2023-01-13T18:26:59Z" w:author="Jan Groh">
        <w:r>
          <w:rPr>
            <w:rStyle w:val="Ohne"/>
            <w:rFonts w:ascii="Garamond Premier Pro Caption" w:hAnsi="Garamond Premier Pro Caption" w:hint="default"/>
            <w:sz w:val="22"/>
            <w:szCs w:val="22"/>
            <w:rtl w:val="0"/>
            <w:lang w:val="de-DE"/>
          </w:rPr>
          <w:delText xml:space="preserve">ß </w:delText>
        </w:r>
      </w:del>
      <w:del w:id="15815" w:date="2023-01-13T18:26:59Z" w:author="Jan Groh">
        <w:r>
          <w:rPr>
            <w:rStyle w:val="Ohne"/>
            <w:rFonts w:ascii="Garamond Premier Pro Caption" w:hAnsi="Garamond Premier Pro Caption"/>
            <w:sz w:val="22"/>
            <w:szCs w:val="22"/>
            <w:rtl w:val="0"/>
            <w:lang w:val="de-DE"/>
          </w:rPr>
          <w:delText xml:space="preserve">Sie jubeln </w:delText>
        </w:r>
      </w:del>
      <w:del w:id="15816" w:date="2023-01-13T18:26:59Z" w:author="Jan Groh">
        <w:r>
          <w:rPr>
            <w:rStyle w:val="Ohne"/>
            <w:rFonts w:ascii="Garamond Premier Pro Caption" w:hAnsi="Garamond Premier Pro Caption" w:hint="default"/>
            <w:sz w:val="22"/>
            <w:szCs w:val="22"/>
            <w:rtl w:val="0"/>
          </w:rPr>
          <w:delText xml:space="preserve">– </w:delText>
        </w:r>
      </w:del>
      <w:del w:id="15817" w:date="2023-01-13T18:26:59Z" w:author="Jan Groh">
        <w:r>
          <w:rPr>
            <w:rStyle w:val="Ohne"/>
            <w:rFonts w:ascii="Garamond Premier Pro Caption" w:hAnsi="Garamond Premier Pro Caption"/>
            <w:sz w:val="22"/>
            <w:szCs w:val="22"/>
            <w:rtl w:val="0"/>
            <w:lang w:val="de-DE"/>
          </w:rPr>
          <w:delText xml:space="preserve">denn das habe ich von Ihnen vorausgesetzt </w:delText>
        </w:r>
      </w:del>
      <w:del w:id="15818" w:date="2023-01-13T18:26:59Z" w:author="Jan Groh">
        <w:r>
          <w:rPr>
            <w:rStyle w:val="Ohne"/>
            <w:rFonts w:ascii="Garamond Premier Pro Caption" w:hAnsi="Garamond Premier Pro Caption" w:hint="default"/>
            <w:sz w:val="22"/>
            <w:szCs w:val="22"/>
            <w:rtl w:val="0"/>
          </w:rPr>
          <w:delText>–</w:delText>
        </w:r>
      </w:del>
      <w:del w:id="15819" w:date="2023-01-13T18:26:59Z" w:author="Jan Groh">
        <w:r>
          <w:rPr>
            <w:rStyle w:val="Ohne"/>
            <w:rFonts w:ascii="Garamond Premier Pro Caption" w:hAnsi="Garamond Premier Pro Caption"/>
            <w:sz w:val="22"/>
            <w:szCs w:val="22"/>
            <w:rtl w:val="0"/>
            <w:lang w:val="de-DE"/>
          </w:rPr>
          <w:delText>, wohl aber, da</w:delText>
        </w:r>
      </w:del>
      <w:del w:id="15820" w:date="2023-01-13T18:26:59Z" w:author="Jan Groh">
        <w:r>
          <w:rPr>
            <w:rStyle w:val="Ohne"/>
            <w:rFonts w:ascii="Garamond Premier Pro Caption" w:hAnsi="Garamond Premier Pro Caption" w:hint="default"/>
            <w:sz w:val="22"/>
            <w:szCs w:val="22"/>
            <w:rtl w:val="0"/>
            <w:lang w:val="de-DE"/>
          </w:rPr>
          <w:delText xml:space="preserve">ß </w:delText>
        </w:r>
      </w:del>
      <w:del w:id="15821" w:date="2023-01-13T18:26:59Z" w:author="Jan Groh">
        <w:r>
          <w:rPr>
            <w:rStyle w:val="Ohne"/>
            <w:rFonts w:ascii="Garamond Premier Pro Caption" w:hAnsi="Garamond Premier Pro Caption"/>
            <w:sz w:val="22"/>
            <w:szCs w:val="22"/>
            <w:rtl w:val="0"/>
            <w:lang w:val="de-DE"/>
          </w:rPr>
          <w:delText>Sie mir die Hand sch</w:delText>
        </w:r>
      </w:del>
      <w:del w:id="15822" w:date="2023-01-13T18:26:59Z" w:author="Jan Groh">
        <w:r>
          <w:rPr>
            <w:rStyle w:val="Ohne"/>
            <w:rFonts w:ascii="Garamond Premier Pro Caption" w:hAnsi="Garamond Premier Pro Caption" w:hint="default"/>
            <w:sz w:val="22"/>
            <w:szCs w:val="22"/>
            <w:rtl w:val="0"/>
          </w:rPr>
          <w:delText>ü</w:delText>
        </w:r>
      </w:del>
      <w:del w:id="15823" w:date="2023-01-13T18:26:59Z" w:author="Jan Groh">
        <w:r>
          <w:rPr>
            <w:rStyle w:val="Ohne"/>
            <w:rFonts w:ascii="Garamond Premier Pro Caption" w:hAnsi="Garamond Premier Pro Caption"/>
            <w:sz w:val="22"/>
            <w:szCs w:val="22"/>
            <w:rtl w:val="0"/>
            <w:lang w:val="de-DE"/>
          </w:rPr>
          <w:delText>tteln wollten in dem gemeinschaftlichen Gef</w:delText>
        </w:r>
      </w:del>
      <w:del w:id="15824" w:date="2023-01-13T18:26:59Z" w:author="Jan Groh">
        <w:r>
          <w:rPr>
            <w:rStyle w:val="Ohne"/>
            <w:rFonts w:ascii="Garamond Premier Pro Caption" w:hAnsi="Garamond Premier Pro Caption" w:hint="default"/>
            <w:sz w:val="22"/>
            <w:szCs w:val="22"/>
            <w:rtl w:val="0"/>
          </w:rPr>
          <w:delText>ü</w:delText>
        </w:r>
      </w:del>
      <w:del w:id="15825" w:date="2023-01-13T18:26:59Z" w:author="Jan Groh">
        <w:r>
          <w:rPr>
            <w:rStyle w:val="Ohne"/>
            <w:rFonts w:ascii="Garamond Premier Pro Caption" w:hAnsi="Garamond Premier Pro Caption"/>
            <w:sz w:val="22"/>
            <w:szCs w:val="22"/>
            <w:rtl w:val="0"/>
            <w:lang w:val="de-DE"/>
          </w:rPr>
          <w:delText>hl des Triumphes der gerechten Vaterlandsgr</w:delText>
        </w:r>
      </w:del>
      <w:del w:id="15826" w:date="2023-01-13T18:26:59Z" w:author="Jan Groh">
        <w:r>
          <w:rPr>
            <w:rStyle w:val="Ohne"/>
            <w:rFonts w:ascii="Garamond Premier Pro Caption" w:hAnsi="Garamond Premier Pro Caption" w:hint="default"/>
            <w:sz w:val="22"/>
            <w:szCs w:val="22"/>
            <w:rtl w:val="0"/>
            <w:lang w:val="de-DE"/>
          </w:rPr>
          <w:delText>öß</w:delText>
        </w:r>
      </w:del>
      <w:del w:id="15827" w:date="2023-01-13T18:26:59Z" w:author="Jan Groh">
        <w:r>
          <w:rPr>
            <w:rStyle w:val="Ohne"/>
            <w:rFonts w:ascii="Garamond Premier Pro Caption" w:hAnsi="Garamond Premier Pro Caption"/>
            <w:sz w:val="22"/>
            <w:szCs w:val="22"/>
            <w:rtl w:val="0"/>
            <w:lang w:val="it-IT"/>
          </w:rPr>
          <w:delText>e.</w:delText>
        </w:r>
      </w:del>
      <w:del w:id="15828"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8"/>
        </w:r>
      </w:del>
      <w:del w:id="15829" w:date="2023-01-13T18:26:59Z" w:author="Jan Groh">
        <w:r>
          <w:rPr>
            <w:rStyle w:val="Ohne"/>
            <w:rFonts w:ascii="Garamond Premier Pro Caption" w:hAnsi="Garamond Premier Pro Caption"/>
            <w:sz w:val="22"/>
            <w:szCs w:val="22"/>
            <w:rtl w:val="0"/>
            <w:lang w:val="de-DE"/>
          </w:rPr>
          <w:delText xml:space="preserve"> Das Gef</w:delText>
        </w:r>
      </w:del>
      <w:del w:id="15830" w:date="2023-01-13T18:26:59Z" w:author="Jan Groh">
        <w:r>
          <w:rPr>
            <w:rStyle w:val="Ohne"/>
            <w:rFonts w:ascii="Garamond Premier Pro Caption" w:hAnsi="Garamond Premier Pro Caption" w:hint="default"/>
            <w:sz w:val="22"/>
            <w:szCs w:val="22"/>
            <w:rtl w:val="0"/>
          </w:rPr>
          <w:delText>ü</w:delText>
        </w:r>
      </w:del>
      <w:del w:id="15831" w:date="2023-01-13T18:26:59Z" w:author="Jan Groh">
        <w:r>
          <w:rPr>
            <w:rStyle w:val="Ohne"/>
            <w:rFonts w:ascii="Garamond Premier Pro Caption" w:hAnsi="Garamond Premier Pro Caption"/>
            <w:sz w:val="22"/>
            <w:szCs w:val="22"/>
            <w:rtl w:val="0"/>
            <w:lang w:val="de-DE"/>
          </w:rPr>
          <w:delText>hl des Sieges dringt durch all</w:delText>
        </w:r>
      </w:del>
      <w:del w:id="15832" w:date="2023-01-13T18:26:59Z" w:author="Jan Groh">
        <w:r>
          <w:rPr>
            <w:rStyle w:val="Ohne"/>
            <w:rFonts w:ascii="Garamond Premier Pro Caption" w:hAnsi="Garamond Premier Pro Caption" w:hint="default"/>
            <w:sz w:val="22"/>
            <w:szCs w:val="22"/>
            <w:rtl w:val="1"/>
          </w:rPr>
          <w:delText xml:space="preserve">’ </w:delText>
        </w:r>
      </w:del>
      <w:del w:id="15833" w:date="2023-01-13T18:26:59Z" w:author="Jan Groh">
        <w:r>
          <w:rPr>
            <w:rStyle w:val="Ohne"/>
            <w:rFonts w:ascii="Garamond Premier Pro Caption" w:hAnsi="Garamond Premier Pro Caption"/>
            <w:sz w:val="22"/>
            <w:szCs w:val="22"/>
            <w:rtl w:val="0"/>
            <w:lang w:val="de-DE"/>
          </w:rPr>
          <w:delText xml:space="preserve">die Empfindungen hindurch, die eigene Sorge und Trauer </w:delText>
        </w:r>
      </w:del>
      <w:del w:id="15834" w:date="2023-01-13T18:26:59Z" w:author="Jan Groh">
        <w:r>
          <w:rPr>
            <w:rStyle w:val="Ohne"/>
            <w:rFonts w:ascii="Garamond Premier Pro Caption" w:hAnsi="Garamond Premier Pro Caption" w:hint="default"/>
            <w:sz w:val="22"/>
            <w:szCs w:val="22"/>
            <w:rtl w:val="0"/>
          </w:rPr>
          <w:delText>ü</w:delText>
        </w:r>
      </w:del>
      <w:del w:id="15835" w:date="2023-01-13T18:26:59Z" w:author="Jan Groh">
        <w:r>
          <w:rPr>
            <w:rStyle w:val="Ohne"/>
            <w:rFonts w:ascii="Garamond Premier Pro Caption" w:hAnsi="Garamond Premier Pro Caption"/>
            <w:sz w:val="22"/>
            <w:szCs w:val="22"/>
            <w:rtl w:val="0"/>
            <w:lang w:val="de-DE"/>
          </w:rPr>
          <w:delText>ber die</w:delText>
        </w:r>
      </w:del>
      <w:del w:id="15836" w:date="2023-01-13T18:26:59Z" w:author="Jan Groh">
        <w:r>
          <w:rPr>
            <w:rStyle w:val="Ohne"/>
            <w:rFonts w:ascii="Garamond Premier Pro Caption" w:hAnsi="Garamond Premier Pro Caption"/>
            <w:sz w:val="22"/>
            <w:szCs w:val="22"/>
            <w:rtl w:val="0"/>
            <w:lang w:val="de-DE"/>
          </w:rPr>
          <w:delText xml:space="preserve"> </w:delText>
        </w:r>
      </w:del>
      <w:del w:id="15837" w:date="2023-01-13T18:26:59Z" w:author="Jan Groh">
        <w:r>
          <w:rPr>
            <w:rStyle w:val="Ohne"/>
            <w:rFonts w:ascii="Garamond Premier Pro Caption" w:hAnsi="Garamond Premier Pro Caption"/>
            <w:sz w:val="22"/>
            <w:szCs w:val="22"/>
            <w:rtl w:val="0"/>
            <w:lang w:val="de-DE"/>
          </w:rPr>
          <w:delText>Familien legt.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38" w:date="2023-01-13T18:26:59Z" w:author="Jan Groh"/>
          <w:rStyle w:val="Ohne"/>
          <w:rFonts w:ascii="Garamond Premier Pro Caption" w:cs="Garamond Premier Pro Caption" w:hAnsi="Garamond Premier Pro Caption" w:eastAsia="Garamond Premier Pro Caption"/>
          <w:sz w:val="22"/>
          <w:szCs w:val="22"/>
        </w:rPr>
      </w:pPr>
      <w:del w:id="15839" w:date="2023-01-13T18:26:59Z" w:author="Jan Groh">
        <w:r>
          <w:rPr>
            <w:rStyle w:val="Ohne"/>
            <w:rFonts w:ascii="Garamond Premier Pro Caption" w:hAnsi="Garamond Premier Pro Caption"/>
            <w:sz w:val="22"/>
            <w:szCs w:val="22"/>
            <w:rtl w:val="0"/>
            <w:lang w:val="de-DE"/>
          </w:rPr>
          <w:delText>Ja lieber Freund, die Heldengr</w:delText>
        </w:r>
      </w:del>
      <w:del w:id="15840" w:date="2023-01-13T18:26:59Z" w:author="Jan Groh">
        <w:r>
          <w:rPr>
            <w:rStyle w:val="Ohne"/>
            <w:rFonts w:ascii="Garamond Premier Pro Caption" w:hAnsi="Garamond Premier Pro Caption" w:hint="default"/>
            <w:sz w:val="22"/>
            <w:szCs w:val="22"/>
            <w:rtl w:val="0"/>
          </w:rPr>
          <w:delText>ä</w:delText>
        </w:r>
      </w:del>
      <w:del w:id="15841" w:date="2023-01-13T18:26:59Z" w:author="Jan Groh">
        <w:r>
          <w:rPr>
            <w:rStyle w:val="Ohne"/>
            <w:rFonts w:ascii="Garamond Premier Pro Caption" w:hAnsi="Garamond Premier Pro Caption"/>
            <w:sz w:val="22"/>
            <w:szCs w:val="22"/>
            <w:rtl w:val="0"/>
            <w:lang w:val="de-DE"/>
          </w:rPr>
          <w:delText>ber von 1813</w:delText>
        </w:r>
      </w:del>
      <w:del w:id="15842"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29"/>
        </w:r>
      </w:del>
      <w:del w:id="15843" w:date="2023-01-13T18:26:59Z" w:author="Jan Groh">
        <w:r>
          <w:rPr>
            <w:rStyle w:val="Ohne"/>
            <w:rFonts w:ascii="Garamond Premier Pro Caption" w:hAnsi="Garamond Premier Pro Caption"/>
            <w:sz w:val="22"/>
            <w:szCs w:val="22"/>
            <w:rtl w:val="0"/>
          </w:rPr>
          <w:delText xml:space="preserve"> kr</w:delText>
        </w:r>
      </w:del>
      <w:del w:id="15844" w:date="2023-01-13T18:26:59Z" w:author="Jan Groh">
        <w:r>
          <w:rPr>
            <w:rStyle w:val="Ohne"/>
            <w:rFonts w:ascii="Garamond Premier Pro Caption" w:hAnsi="Garamond Premier Pro Caption" w:hint="default"/>
            <w:sz w:val="22"/>
            <w:szCs w:val="22"/>
            <w:rtl w:val="0"/>
          </w:rPr>
          <w:delText>ä</w:delText>
        </w:r>
      </w:del>
      <w:del w:id="15845" w:date="2023-01-13T18:26:59Z" w:author="Jan Groh">
        <w:r>
          <w:rPr>
            <w:rStyle w:val="Ohne"/>
            <w:rFonts w:ascii="Garamond Premier Pro Caption" w:hAnsi="Garamond Premier Pro Caption"/>
            <w:sz w:val="22"/>
            <w:szCs w:val="22"/>
            <w:rtl w:val="0"/>
            <w:lang w:val="de-DE"/>
          </w:rPr>
          <w:delText>nzen sich alle wieder mit frischem Gr</w:delText>
        </w:r>
      </w:del>
      <w:del w:id="15846" w:date="2023-01-13T18:26:59Z" w:author="Jan Groh">
        <w:r>
          <w:rPr>
            <w:rStyle w:val="Ohne"/>
            <w:rFonts w:ascii="Garamond Premier Pro Caption" w:hAnsi="Garamond Premier Pro Caption" w:hint="default"/>
            <w:sz w:val="22"/>
            <w:szCs w:val="22"/>
            <w:rtl w:val="0"/>
          </w:rPr>
          <w:delText>ü</w:delText>
        </w:r>
      </w:del>
      <w:del w:id="15847" w:date="2023-01-13T18:26:59Z" w:author="Jan Groh">
        <w:r>
          <w:rPr>
            <w:rStyle w:val="Ohne"/>
            <w:rFonts w:ascii="Garamond Premier Pro Caption" w:hAnsi="Garamond Premier Pro Caption"/>
            <w:sz w:val="22"/>
            <w:szCs w:val="22"/>
            <w:rtl w:val="0"/>
            <w:lang w:val="de-DE"/>
          </w:rPr>
          <w:delText>n, sie wissen nichts Gr</w:delText>
        </w:r>
      </w:del>
      <w:del w:id="15848" w:date="2023-01-13T18:26:59Z" w:author="Jan Groh">
        <w:r>
          <w:rPr>
            <w:rStyle w:val="Ohne"/>
            <w:rFonts w:ascii="Garamond Premier Pro Caption" w:hAnsi="Garamond Premier Pro Caption" w:hint="default"/>
            <w:sz w:val="22"/>
            <w:szCs w:val="22"/>
            <w:rtl w:val="0"/>
            <w:lang w:val="de-DE"/>
          </w:rPr>
          <w:delText>öß</w:delText>
        </w:r>
      </w:del>
      <w:del w:id="15849" w:date="2023-01-13T18:26:59Z" w:author="Jan Groh">
        <w:r>
          <w:rPr>
            <w:rStyle w:val="Ohne"/>
            <w:rFonts w:ascii="Garamond Premier Pro Caption" w:hAnsi="Garamond Premier Pro Caption"/>
            <w:sz w:val="22"/>
            <w:szCs w:val="22"/>
            <w:rtl w:val="0"/>
            <w:lang w:val="de-DE"/>
          </w:rPr>
          <w:delText>eres, als diesen Krieg wieder da anzuschlie</w:delText>
        </w:r>
      </w:del>
      <w:del w:id="15850" w:date="2023-01-13T18:26:59Z" w:author="Jan Groh">
        <w:r>
          <w:rPr>
            <w:rStyle w:val="Ohne"/>
            <w:rFonts w:ascii="Garamond Premier Pro Caption" w:hAnsi="Garamond Premier Pro Caption" w:hint="default"/>
            <w:sz w:val="22"/>
            <w:szCs w:val="22"/>
            <w:rtl w:val="0"/>
            <w:lang w:val="de-DE"/>
          </w:rPr>
          <w:delText>ß</w:delText>
        </w:r>
      </w:del>
      <w:del w:id="15851" w:date="2023-01-13T18:26:59Z" w:author="Jan Groh">
        <w:r>
          <w:rPr>
            <w:rStyle w:val="Ohne"/>
            <w:rFonts w:ascii="Garamond Premier Pro Caption" w:hAnsi="Garamond Premier Pro Caption"/>
            <w:sz w:val="22"/>
            <w:szCs w:val="22"/>
            <w:rtl w:val="0"/>
            <w:lang w:val="de-DE"/>
          </w:rPr>
          <w:delText>en und ihn wachzurufen als einen heiligen Krieg. Ja, lieber Seligmann, alte Jugenderinnerungen sind mit doppelter Gewalt aus der Vergangenheit mir nahe getreten, und als die Glocken erklangen und die zwei Flaggen unseres Hauses ans Fenster schlugen, da setzte ich mich auf einen kleinen Lehnstuhl wie 1813 vor das Bild des Herzogs von Urbino</w:delText>
        </w:r>
      </w:del>
      <w:del w:id="15852"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0"/>
        </w:r>
      </w:del>
      <w:del w:id="15853" w:date="2023-01-13T18:26:59Z" w:author="Jan Groh">
        <w:r>
          <w:rPr>
            <w:rStyle w:val="Ohne"/>
            <w:rFonts w:ascii="Garamond Premier Pro Caption" w:hAnsi="Garamond Premier Pro Caption"/>
            <w:sz w:val="22"/>
            <w:szCs w:val="22"/>
            <w:rtl w:val="0"/>
            <w:lang w:val="de-DE"/>
          </w:rPr>
          <w:delText xml:space="preserve">, der mir immer </w:delText>
        </w:r>
      </w:del>
      <w:del w:id="15854" w:date="2023-01-13T18:26:59Z" w:author="Jan Groh">
        <w:r>
          <w:rPr>
            <w:rStyle w:val="Ohne"/>
            <w:rFonts w:ascii="Garamond Premier Pro Caption" w:hAnsi="Garamond Premier Pro Caption" w:hint="default"/>
            <w:sz w:val="22"/>
            <w:szCs w:val="22"/>
            <w:rtl w:val="0"/>
            <w:lang w:val="sv-SE"/>
          </w:rPr>
          <w:delText>Ä</w:delText>
        </w:r>
      </w:del>
      <w:del w:id="15855" w:date="2023-01-13T18:26:59Z" w:author="Jan Groh">
        <w:r>
          <w:rPr>
            <w:rStyle w:val="Ohne"/>
            <w:rFonts w:ascii="Garamond Premier Pro Caption" w:hAnsi="Garamond Premier Pro Caption"/>
            <w:sz w:val="22"/>
            <w:szCs w:val="22"/>
            <w:rtl w:val="0"/>
            <w:lang w:val="de-DE"/>
          </w:rPr>
          <w:delText>hnlichkeit mit meinem Jugendfreund</w:delText>
        </w:r>
      </w:del>
      <w:del w:id="15856"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1"/>
        </w:r>
      </w:del>
      <w:del w:id="15857" w:date="2023-01-13T18:26:59Z" w:author="Jan Groh">
        <w:r>
          <w:rPr>
            <w:rStyle w:val="Ohne"/>
            <w:rFonts w:ascii="Garamond Premier Pro Caption" w:hAnsi="Garamond Premier Pro Caption"/>
            <w:sz w:val="22"/>
            <w:szCs w:val="22"/>
            <w:rtl w:val="0"/>
            <w:lang w:val="de-DE"/>
          </w:rPr>
          <w:delText xml:space="preserve"> zu haben schien, und dankte Gott, da</w:delText>
        </w:r>
      </w:del>
      <w:del w:id="15858" w:date="2023-01-13T18:26:59Z" w:author="Jan Groh">
        <w:r>
          <w:rPr>
            <w:rStyle w:val="Ohne"/>
            <w:rFonts w:ascii="Garamond Premier Pro Caption" w:hAnsi="Garamond Premier Pro Caption" w:hint="default"/>
            <w:sz w:val="22"/>
            <w:szCs w:val="22"/>
            <w:rtl w:val="0"/>
            <w:lang w:val="de-DE"/>
          </w:rPr>
          <w:delText xml:space="preserve">ß </w:delText>
        </w:r>
      </w:del>
      <w:del w:id="15859" w:date="2023-01-13T18:26:59Z" w:author="Jan Groh">
        <w:r>
          <w:rPr>
            <w:rStyle w:val="Ohne"/>
            <w:rFonts w:ascii="Garamond Premier Pro Caption" w:hAnsi="Garamond Premier Pro Caption"/>
            <w:sz w:val="22"/>
            <w:szCs w:val="22"/>
            <w:rtl w:val="0"/>
            <w:lang w:val="de-DE"/>
          </w:rPr>
          <w:delText>ich zum Lebensschlu</w:delText>
        </w:r>
      </w:del>
      <w:del w:id="15860" w:date="2023-01-13T18:26:59Z" w:author="Jan Groh">
        <w:r>
          <w:rPr>
            <w:rStyle w:val="Ohne"/>
            <w:rFonts w:ascii="Garamond Premier Pro Caption" w:hAnsi="Garamond Premier Pro Caption" w:hint="default"/>
            <w:sz w:val="22"/>
            <w:szCs w:val="22"/>
            <w:rtl w:val="0"/>
            <w:lang w:val="de-DE"/>
          </w:rPr>
          <w:delText xml:space="preserve">ß </w:delText>
        </w:r>
      </w:del>
      <w:del w:id="15861" w:date="2023-01-13T18:26:59Z" w:author="Jan Groh">
        <w:r>
          <w:rPr>
            <w:rStyle w:val="Ohne"/>
            <w:rFonts w:ascii="Garamond Premier Pro Caption" w:hAnsi="Garamond Premier Pro Caption"/>
            <w:sz w:val="22"/>
            <w:szCs w:val="22"/>
            <w:rtl w:val="0"/>
            <w:lang w:val="de-DE"/>
          </w:rPr>
          <w:delText>Deutschland auch in moralischer Gr</w:delText>
        </w:r>
      </w:del>
      <w:del w:id="15862" w:date="2023-01-13T18:26:59Z" w:author="Jan Groh">
        <w:r>
          <w:rPr>
            <w:rStyle w:val="Ohne"/>
            <w:rFonts w:ascii="Garamond Premier Pro Caption" w:hAnsi="Garamond Premier Pro Caption" w:hint="default"/>
            <w:sz w:val="22"/>
            <w:szCs w:val="22"/>
            <w:rtl w:val="0"/>
            <w:lang w:val="de-DE"/>
          </w:rPr>
          <w:delText>öß</w:delText>
        </w:r>
      </w:del>
      <w:del w:id="15863" w:date="2023-01-13T18:26:59Z" w:author="Jan Groh">
        <w:r>
          <w:rPr>
            <w:rStyle w:val="Ohne"/>
            <w:rFonts w:ascii="Garamond Premier Pro Caption" w:hAnsi="Garamond Premier Pro Caption"/>
            <w:sz w:val="22"/>
            <w:szCs w:val="22"/>
            <w:rtl w:val="0"/>
            <w:lang w:val="de-DE"/>
          </w:rPr>
          <w:delText>e wieder sich erheben sah. Es hat mir in letzter Zeit immer wieder den Eindruck gemacht, als wenn die deutschen Charaktere wieder wie aus einem Bade frisch heraufstiegen, als wenn die Schlacken abfielen und der Gedanke, der Enthusiasmus wieder sein Panier</w:delText>
        </w:r>
      </w:del>
      <w:del w:id="15864"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2"/>
        </w:r>
      </w:del>
      <w:del w:id="15865" w:date="2023-01-13T18:26:59Z" w:author="Jan Groh">
        <w:r>
          <w:rPr>
            <w:rStyle w:val="Ohne"/>
            <w:rFonts w:ascii="Garamond Premier Pro Caption" w:hAnsi="Garamond Premier Pro Caption"/>
            <w:sz w:val="22"/>
            <w:szCs w:val="22"/>
            <w:rtl w:val="0"/>
            <w:lang w:val="de-DE"/>
          </w:rPr>
          <w:delText xml:space="preserve"> entfaltete. Sie konnten wieder f</w:delText>
        </w:r>
      </w:del>
      <w:del w:id="15866" w:date="2023-01-13T18:26:59Z" w:author="Jan Groh">
        <w:r>
          <w:rPr>
            <w:rStyle w:val="Ohne"/>
            <w:rFonts w:ascii="Garamond Premier Pro Caption" w:hAnsi="Garamond Premier Pro Caption" w:hint="default"/>
            <w:sz w:val="22"/>
            <w:szCs w:val="22"/>
            <w:rtl w:val="0"/>
          </w:rPr>
          <w:delText>ü</w:delText>
        </w:r>
      </w:del>
      <w:del w:id="15867" w:date="2023-01-13T18:26:59Z" w:author="Jan Groh">
        <w:r>
          <w:rPr>
            <w:rStyle w:val="Ohne"/>
            <w:rFonts w:ascii="Garamond Premier Pro Caption" w:hAnsi="Garamond Premier Pro Caption"/>
            <w:sz w:val="22"/>
            <w:szCs w:val="22"/>
            <w:rtl w:val="0"/>
            <w:lang w:val="de-DE"/>
          </w:rPr>
          <w:delText>r einen Gedanken sterben, der sich erhob, und setzten das Leben ein, ihn zu verwirklichen.</w:delText>
        </w:r>
      </w:del>
      <w:del w:id="15868" w:date="2023-01-13T18:26:59Z" w:author="Jan Groh">
        <w:r>
          <w:rPr>
            <w:rStyle w:val="Ohne"/>
            <w:rFonts w:ascii="Garamond Premier Pro Caption" w:hAnsi="Garamond Premier Pro Caption"/>
            <w:sz w:val="22"/>
            <w:szCs w:val="22"/>
            <w:rtl w:val="0"/>
            <w:lang w:val="de-DE"/>
          </w:rPr>
          <w:delText xml:space="preserve"> </w:delText>
        </w:r>
      </w:del>
      <w:del w:id="15869" w:date="2023-01-13T18:26:59Z" w:author="Jan Groh">
        <w:r>
          <w:rPr>
            <w:rStyle w:val="Ohne"/>
            <w:rFonts w:ascii="Garamond Premier Pro Caption" w:hAnsi="Garamond Premier Pro Caption"/>
            <w:sz w:val="22"/>
            <w:szCs w:val="22"/>
            <w:rtl w:val="0"/>
          </w:rPr>
          <w:delText>(</w:delText>
        </w:r>
      </w:del>
      <w:del w:id="15870" w:date="2023-01-13T18:26:59Z" w:author="Jan Groh">
        <w:r>
          <w:rPr>
            <w:rStyle w:val="Ohne"/>
            <w:rFonts w:ascii="Garamond Premier Pro Caption" w:hAnsi="Garamond Premier Pro Caption" w:hint="default"/>
            <w:sz w:val="22"/>
            <w:szCs w:val="22"/>
            <w:rtl w:val="0"/>
            <w:lang w:val="de-DE"/>
          </w:rPr>
          <w:delText>…</w:delText>
        </w:r>
      </w:del>
      <w:del w:id="15871" w:date="2023-01-13T18:26:59Z" w:author="Jan Groh">
        <w:r>
          <w:rPr>
            <w:rStyle w:val="Ohne"/>
            <w:rFonts w:ascii="Garamond Premier Pro Caption" w:hAnsi="Garamond Premier Pro Caption"/>
            <w:sz w:val="22"/>
            <w:szCs w:val="22"/>
            <w:rtl w:val="0"/>
            <w:lang w:val="de-DE"/>
          </w:rPr>
          <w:delText>) Ich habe meinen alten Franzosenha</w:delText>
        </w:r>
      </w:del>
      <w:del w:id="15872" w:date="2023-01-13T18:26:59Z" w:author="Jan Groh">
        <w:r>
          <w:rPr>
            <w:rStyle w:val="Ohne"/>
            <w:rFonts w:ascii="Garamond Premier Pro Caption" w:hAnsi="Garamond Premier Pro Caption" w:hint="default"/>
            <w:sz w:val="22"/>
            <w:szCs w:val="22"/>
            <w:rtl w:val="0"/>
            <w:lang w:val="de-DE"/>
          </w:rPr>
          <w:delText xml:space="preserve">ß </w:delText>
        </w:r>
      </w:del>
      <w:del w:id="15873" w:date="2023-01-13T18:26:59Z" w:author="Jan Groh">
        <w:r>
          <w:rPr>
            <w:rStyle w:val="Ohne"/>
            <w:rFonts w:ascii="Garamond Premier Pro Caption" w:hAnsi="Garamond Premier Pro Caption"/>
            <w:sz w:val="22"/>
            <w:szCs w:val="22"/>
            <w:rtl w:val="0"/>
            <w:lang w:val="de-DE"/>
          </w:rPr>
          <w:delText>noch frisch erhalten und schlie</w:delText>
        </w:r>
      </w:del>
      <w:del w:id="15874" w:date="2023-01-13T18:26:59Z" w:author="Jan Groh">
        <w:r>
          <w:rPr>
            <w:rStyle w:val="Ohne"/>
            <w:rFonts w:ascii="Garamond Premier Pro Caption" w:hAnsi="Garamond Premier Pro Caption" w:hint="default"/>
            <w:sz w:val="22"/>
            <w:szCs w:val="22"/>
            <w:rtl w:val="0"/>
            <w:lang w:val="de-DE"/>
          </w:rPr>
          <w:delText>ß</w:delText>
        </w:r>
      </w:del>
      <w:del w:id="15875" w:date="2023-01-13T18:26:59Z" w:author="Jan Groh">
        <w:r>
          <w:rPr>
            <w:rStyle w:val="Ohne"/>
            <w:rFonts w:ascii="Garamond Premier Pro Caption" w:hAnsi="Garamond Premier Pro Caption"/>
            <w:sz w:val="22"/>
            <w:szCs w:val="22"/>
            <w:rtl w:val="0"/>
            <w:lang w:val="de-DE"/>
          </w:rPr>
          <w:delText>e, wie ich begonnen: Gott dankend, es noch erlebt zu haben, und Ihnen, da</w:delText>
        </w:r>
      </w:del>
      <w:del w:id="15876" w:date="2023-01-13T18:26:59Z" w:author="Jan Groh">
        <w:r>
          <w:rPr>
            <w:rStyle w:val="Ohne"/>
            <w:rFonts w:ascii="Garamond Premier Pro Caption" w:hAnsi="Garamond Premier Pro Caption" w:hint="default"/>
            <w:sz w:val="22"/>
            <w:szCs w:val="22"/>
            <w:rtl w:val="0"/>
            <w:lang w:val="de-DE"/>
          </w:rPr>
          <w:delText xml:space="preserve">ß </w:delText>
        </w:r>
      </w:del>
      <w:del w:id="15877" w:date="2023-01-13T18:26:59Z" w:author="Jan Groh">
        <w:r>
          <w:rPr>
            <w:rStyle w:val="Ohne"/>
            <w:rFonts w:ascii="Garamond Premier Pro Caption" w:hAnsi="Garamond Premier Pro Caption"/>
            <w:sz w:val="22"/>
            <w:szCs w:val="22"/>
            <w:rtl w:val="0"/>
            <w:lang w:val="de-DE"/>
          </w:rPr>
          <w:delText>Sie meiner dabei gedachten.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78"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7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80"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81" w:date="2023-01-13T18:26:59Z" w:author="Jan Groh"/>
          <w:rStyle w:val="Ohne"/>
          <w:rFonts w:ascii="Garamond Premier Pro Caption" w:cs="Garamond Premier Pro Caption" w:hAnsi="Garamond Premier Pro Caption" w:eastAsia="Garamond Premier Pro Caption"/>
          <w:sz w:val="22"/>
          <w:szCs w:val="22"/>
        </w:rPr>
      </w:pPr>
      <w:del w:id="15882" w:date="2023-01-05T23:39:18Z" w:author="Jan Groh">
        <w:r>
          <w:rPr>
            <w:rFonts w:ascii="Garamond Premier Pro Bold" w:hAnsi="Garamond Premier Pro Bold"/>
            <w:sz w:val="22"/>
            <w:szCs w:val="22"/>
            <w:rtl w:val="0"/>
          </w:rPr>
          <w:delText>18</w:delText>
        </w:r>
      </w:del>
      <w:del w:id="15883" w:date="2023-01-13T18:26:59Z" w:author="Jan Groh">
        <w:r>
          <w:rPr>
            <w:rFonts w:ascii="Garamond Premier Pro Bold" w:hAnsi="Garamond Premier Pro Bold"/>
            <w:sz w:val="22"/>
            <w:szCs w:val="22"/>
            <w:rtl w:val="0"/>
          </w:rPr>
          <w:delText>7</w:delText>
        </w:r>
      </w:del>
      <w:ins w:id="15884" w:date="2023-01-05T23:39:15Z" w:author="Jan Groh">
        <w:del w:id="15885" w:date="2023-01-13T18:26:59Z" w:author="Jan Groh">
          <w:r>
            <w:rPr>
              <w:rFonts w:ascii="Garamond Premier Pro Bold" w:hAnsi="Garamond Premier Pro Bold"/>
              <w:sz w:val="22"/>
              <w:szCs w:val="22"/>
              <w:rtl w:val="0"/>
              <w:lang w:val="de-DE"/>
            </w:rPr>
            <w:delText>5</w:delText>
          </w:r>
        </w:del>
      </w:ins>
      <w:del w:id="15886" w:date="2023-01-05T23:39:14Z" w:author="Jan Groh">
        <w:r>
          <w:rPr>
            <w:rFonts w:ascii="Garamond Premier Pro Bold" w:hAnsi="Garamond Premier Pro Bold"/>
            <w:sz w:val="22"/>
            <w:szCs w:val="22"/>
            <w:rtl w:val="0"/>
          </w:rPr>
          <w:delText>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87" w:date="2023-01-13T18:26:59Z" w:author="Jan Groh"/>
          <w:rStyle w:val="Ohne"/>
          <w:rFonts w:ascii="Garamond Premier Pro Caption" w:cs="Garamond Premier Pro Caption" w:hAnsi="Garamond Premier Pro Caption" w:eastAsia="Garamond Premier Pro Caption"/>
          <w:sz w:val="22"/>
          <w:szCs w:val="22"/>
        </w:rPr>
      </w:pPr>
      <w:del w:id="15888" w:date="2023-01-13T18:26:59Z" w:author="Jan Groh">
        <w:r>
          <w:rPr>
            <w:rStyle w:val="Ohne"/>
            <w:rFonts w:ascii="Garamond Premier Pro Caption" w:hAnsi="Garamond Premier Pro Caption"/>
            <w:sz w:val="22"/>
            <w:szCs w:val="22"/>
            <w:rtl w:val="0"/>
            <w:lang w:val="de-DE"/>
          </w:rPr>
          <w:delText>(</w:delText>
        </w:r>
      </w:del>
      <w:del w:id="15889" w:date="2023-01-05T23:39:24Z" w:author="Jan Groh">
        <w:r>
          <w:rPr>
            <w:rStyle w:val="Ohne"/>
            <w:rFonts w:ascii="Garamond Premier Pro Caption" w:hAnsi="Garamond Premier Pro Caption"/>
            <w:sz w:val="22"/>
            <w:szCs w:val="22"/>
            <w:rtl w:val="0"/>
            <w:lang w:val="de-DE"/>
          </w:rPr>
          <w:delText>Ottilie 75-j</w:delText>
        </w:r>
      </w:del>
      <w:del w:id="15890" w:date="2023-01-05T23:39:24Z" w:author="Jan Groh">
        <w:r>
          <w:rPr>
            <w:rStyle w:val="Ohne"/>
            <w:rFonts w:ascii="Garamond Premier Pro Caption" w:hAnsi="Garamond Premier Pro Caption" w:hint="default"/>
            <w:sz w:val="22"/>
            <w:szCs w:val="22"/>
            <w:rtl w:val="0"/>
            <w:lang w:val="de-DE"/>
          </w:rPr>
          <w:delText>ä</w:delText>
        </w:r>
      </w:del>
      <w:del w:id="15891" w:date="2023-01-05T23:39:24Z" w:author="Jan Groh">
        <w:r>
          <w:rPr>
            <w:rStyle w:val="Ohne"/>
            <w:rFonts w:ascii="Garamond Premier Pro Caption" w:hAnsi="Garamond Premier Pro Caption"/>
            <w:sz w:val="22"/>
            <w:szCs w:val="22"/>
            <w:rtl w:val="0"/>
            <w:lang w:val="de-DE"/>
          </w:rPr>
          <w:delText>hrig</w:delText>
        </w:r>
      </w:del>
      <w:ins w:id="15892" w:date="2023-01-05T23:39:28Z" w:author="Jan Groh">
        <w:del w:id="15893" w:date="2023-01-13T18:26:59Z" w:author="Jan Groh">
          <w:r>
            <w:rPr>
              <w:rStyle w:val="Ohne"/>
              <w:rFonts w:ascii="Garamond Premier Pro Caption" w:hAnsi="Garamond Premier Pro Caption"/>
              <w:sz w:val="22"/>
              <w:szCs w:val="22"/>
              <w:rtl w:val="0"/>
              <w:lang w:val="de-DE"/>
            </w:rPr>
            <w:delText>1871/72</w:delText>
          </w:r>
        </w:del>
      </w:ins>
      <w:del w:id="15894"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9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9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97" w:date="2023-01-13T18:26:59Z" w:author="Jan Groh"/>
          <w:rStyle w:val="Ohne"/>
          <w:rFonts w:ascii="Garamond Premier Pro Italic" w:cs="Garamond Premier Pro Italic" w:hAnsi="Garamond Premier Pro Italic" w:eastAsia="Garamond Premier Pro Italic"/>
          <w:sz w:val="22"/>
          <w:szCs w:val="22"/>
        </w:rPr>
      </w:pPr>
      <w:del w:id="15898" w:date="2023-01-13T18:26:59Z" w:author="Jan Groh">
        <w:r>
          <w:rPr>
            <w:rStyle w:val="Ohne"/>
            <w:rFonts w:ascii="Garamond Premier Pro Italic" w:hAnsi="Garamond Premier Pro Italic"/>
            <w:sz w:val="22"/>
            <w:szCs w:val="22"/>
            <w:rtl w:val="0"/>
          </w:rPr>
          <w:delText>Ottilie an Romeo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899" w:date="2023-01-13T18:26:59Z" w:author="Jan Groh"/>
          <w:rStyle w:val="Ohne"/>
          <w:rFonts w:ascii="Garamond Premier Pro Italic" w:cs="Garamond Premier Pro Italic" w:hAnsi="Garamond Premier Pro Italic" w:eastAsia="Garamond Premier Pro Italic"/>
          <w:sz w:val="22"/>
          <w:szCs w:val="22"/>
        </w:rPr>
      </w:pPr>
      <w:del w:id="15900" w:date="2023-01-13T18:26:59Z" w:author="Jan Groh">
        <w:r>
          <w:rPr>
            <w:rStyle w:val="Ohne"/>
            <w:rFonts w:ascii="Garamond Premier Pro Italic" w:hAnsi="Garamond Premier Pro Italic"/>
            <w:sz w:val="22"/>
            <w:szCs w:val="22"/>
            <w:rtl w:val="0"/>
            <w:lang w:val="de-DE"/>
          </w:rPr>
          <w:delText>Weimar, den 20. April [1872)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01" w:date="2023-01-13T18:26:59Z" w:author="Jan Groh"/>
          <w:rStyle w:val="Ohne"/>
          <w:rFonts w:ascii="Garamond Premier Pro Caption" w:cs="Garamond Premier Pro Caption" w:hAnsi="Garamond Premier Pro Caption" w:eastAsia="Garamond Premier Pro Caption"/>
          <w:sz w:val="22"/>
          <w:szCs w:val="22"/>
        </w:rPr>
      </w:pPr>
      <w:del w:id="15902" w:date="2023-01-13T18:26:59Z" w:author="Jan Groh">
        <w:r>
          <w:rPr>
            <w:rStyle w:val="Ohne"/>
            <w:rFonts w:ascii="Garamond Premier Pro Caption" w:hAnsi="Garamond Premier Pro Caption"/>
            <w:sz w:val="22"/>
            <w:szCs w:val="22"/>
            <w:rtl w:val="0"/>
            <w:lang w:val="de-DE"/>
          </w:rPr>
          <w:delText>Lieber Freund! Meinem gestrigen Brief habe ich nichts hinzuzuf</w:delText>
        </w:r>
      </w:del>
      <w:del w:id="15903" w:date="2023-01-13T18:26:59Z" w:author="Jan Groh">
        <w:r>
          <w:rPr>
            <w:rStyle w:val="Ohne"/>
            <w:rFonts w:ascii="Garamond Premier Pro Caption" w:hAnsi="Garamond Premier Pro Caption" w:hint="default"/>
            <w:sz w:val="22"/>
            <w:szCs w:val="22"/>
            <w:rtl w:val="0"/>
          </w:rPr>
          <w:delText>ü</w:delText>
        </w:r>
      </w:del>
      <w:del w:id="15904" w:date="2023-01-13T18:26:59Z" w:author="Jan Groh">
        <w:r>
          <w:rPr>
            <w:rStyle w:val="Ohne"/>
            <w:rFonts w:ascii="Garamond Premier Pro Caption" w:hAnsi="Garamond Premier Pro Caption"/>
            <w:sz w:val="22"/>
            <w:szCs w:val="22"/>
            <w:rtl w:val="0"/>
            <w:lang w:val="de-DE"/>
          </w:rPr>
          <w:delText>gen, weil ich nicht schreiben kann, ohne vieles durcheinanderzumischen, und da beschr</w:delText>
        </w:r>
      </w:del>
      <w:del w:id="15905" w:date="2023-01-13T18:26:59Z" w:author="Jan Groh">
        <w:r>
          <w:rPr>
            <w:rStyle w:val="Ohne"/>
            <w:rFonts w:ascii="Garamond Premier Pro Caption" w:hAnsi="Garamond Premier Pro Caption" w:hint="default"/>
            <w:sz w:val="22"/>
            <w:szCs w:val="22"/>
            <w:rtl w:val="0"/>
          </w:rPr>
          <w:delText>ä</w:delText>
        </w:r>
      </w:del>
      <w:del w:id="15906" w:date="2023-01-13T18:26:59Z" w:author="Jan Groh">
        <w:r>
          <w:rPr>
            <w:rStyle w:val="Ohne"/>
            <w:rFonts w:ascii="Garamond Premier Pro Caption" w:hAnsi="Garamond Premier Pro Caption"/>
            <w:sz w:val="22"/>
            <w:szCs w:val="22"/>
            <w:rtl w:val="0"/>
            <w:lang w:val="de-DE"/>
          </w:rPr>
          <w:delText>nke ich mich nur auf eine Frage und, wenn meine Augen gestatten, auf zwei Ereignisse. Das eine Ereignis wird Luise</w:delText>
        </w:r>
      </w:del>
      <w:del w:id="1590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3"/>
        </w:r>
      </w:del>
      <w:del w:id="15908" w:date="2023-01-13T18:26:59Z" w:author="Jan Groh">
        <w:r>
          <w:rPr>
            <w:rStyle w:val="Ohne"/>
            <w:rFonts w:ascii="Garamond Premier Pro Caption" w:hAnsi="Garamond Premier Pro Caption"/>
            <w:sz w:val="22"/>
            <w:szCs w:val="22"/>
            <w:rtl w:val="0"/>
            <w:lang w:val="de-DE"/>
          </w:rPr>
          <w:delText xml:space="preserve">  gemeldet haben, da</w:delText>
        </w:r>
      </w:del>
      <w:del w:id="15909" w:date="2023-01-13T18:26:59Z" w:author="Jan Groh">
        <w:r>
          <w:rPr>
            <w:rStyle w:val="Ohne"/>
            <w:rFonts w:ascii="Garamond Premier Pro Caption" w:hAnsi="Garamond Premier Pro Caption" w:hint="default"/>
            <w:sz w:val="22"/>
            <w:szCs w:val="22"/>
            <w:rtl w:val="0"/>
            <w:lang w:val="de-DE"/>
          </w:rPr>
          <w:delText xml:space="preserve">ß </w:delText>
        </w:r>
      </w:del>
      <w:del w:id="15910" w:date="2023-01-13T18:26:59Z" w:author="Jan Groh">
        <w:r>
          <w:rPr>
            <w:rStyle w:val="Ohne"/>
            <w:rFonts w:ascii="Garamond Premier Pro Caption" w:hAnsi="Garamond Premier Pro Caption"/>
            <w:sz w:val="22"/>
            <w:szCs w:val="22"/>
            <w:rtl w:val="0"/>
            <w:lang w:val="de-DE"/>
          </w:rPr>
          <w:delText>die deutsche Kaiserin</w:delText>
        </w:r>
      </w:del>
      <w:del w:id="1591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4"/>
        </w:r>
      </w:del>
      <w:del w:id="15912" w:date="2023-01-13T18:26:59Z" w:author="Jan Groh">
        <w:r>
          <w:rPr>
            <w:rStyle w:val="Ohne"/>
            <w:rFonts w:ascii="Garamond Premier Pro Caption" w:hAnsi="Garamond Premier Pro Caption"/>
            <w:sz w:val="22"/>
            <w:szCs w:val="22"/>
            <w:rtl w:val="0"/>
            <w:lang w:val="de-DE"/>
          </w:rPr>
          <w:delText xml:space="preserve"> mich besuchte; sie war freundlich und einfach, meine Schwester und der Gro</w:delText>
        </w:r>
      </w:del>
      <w:del w:id="15913" w:date="2023-01-13T18:26:59Z" w:author="Jan Groh">
        <w:r>
          <w:rPr>
            <w:rStyle w:val="Ohne"/>
            <w:rFonts w:ascii="Garamond Premier Pro Caption" w:hAnsi="Garamond Premier Pro Caption" w:hint="default"/>
            <w:sz w:val="22"/>
            <w:szCs w:val="22"/>
            <w:rtl w:val="0"/>
            <w:lang w:val="de-DE"/>
          </w:rPr>
          <w:delText>ß</w:delText>
        </w:r>
      </w:del>
      <w:del w:id="15914" w:date="2023-01-13T18:26:59Z" w:author="Jan Groh">
        <w:r>
          <w:rPr>
            <w:rStyle w:val="Ohne"/>
            <w:rFonts w:ascii="Garamond Premier Pro Caption" w:hAnsi="Garamond Premier Pro Caption"/>
            <w:sz w:val="22"/>
            <w:szCs w:val="22"/>
            <w:rtl w:val="0"/>
            <w:lang w:val="de-DE"/>
          </w:rPr>
          <w:delText>herzog gegenw</w:delText>
        </w:r>
      </w:del>
      <w:del w:id="15915" w:date="2023-01-13T18:26:59Z" w:author="Jan Groh">
        <w:r>
          <w:rPr>
            <w:rStyle w:val="Ohne"/>
            <w:rFonts w:ascii="Garamond Premier Pro Caption" w:hAnsi="Garamond Premier Pro Caption" w:hint="default"/>
            <w:sz w:val="22"/>
            <w:szCs w:val="22"/>
            <w:rtl w:val="0"/>
          </w:rPr>
          <w:delText>ä</w:delText>
        </w:r>
      </w:del>
      <w:del w:id="15916" w:date="2023-01-13T18:26:59Z" w:author="Jan Groh">
        <w:r>
          <w:rPr>
            <w:rStyle w:val="Ohne"/>
            <w:rFonts w:ascii="Garamond Premier Pro Caption" w:hAnsi="Garamond Premier Pro Caption"/>
            <w:sz w:val="22"/>
            <w:szCs w:val="22"/>
            <w:rtl w:val="0"/>
            <w:lang w:val="de-DE"/>
          </w:rPr>
          <w:delText>rtig; ich hatte sie lange nicht gesehen. Ich empfing sie wie nat</w:delText>
        </w:r>
      </w:del>
      <w:del w:id="15917" w:date="2023-01-13T18:26:59Z" w:author="Jan Groh">
        <w:r>
          <w:rPr>
            <w:rStyle w:val="Ohne"/>
            <w:rFonts w:ascii="Garamond Premier Pro Caption" w:hAnsi="Garamond Premier Pro Caption" w:hint="default"/>
            <w:sz w:val="22"/>
            <w:szCs w:val="22"/>
            <w:rtl w:val="0"/>
          </w:rPr>
          <w:delText>ü</w:delText>
        </w:r>
      </w:del>
      <w:del w:id="15918" w:date="2023-01-13T18:26:59Z" w:author="Jan Groh">
        <w:r>
          <w:rPr>
            <w:rStyle w:val="Ohne"/>
            <w:rFonts w:ascii="Garamond Premier Pro Caption" w:hAnsi="Garamond Premier Pro Caption"/>
            <w:sz w:val="22"/>
            <w:szCs w:val="22"/>
            <w:rtl w:val="0"/>
            <w:lang w:val="de-DE"/>
          </w:rPr>
          <w:delText>rlich, da ich ja keine andern Zimmer habe in der Mansarde. Nr. 2 ist, da</w:delText>
        </w:r>
      </w:del>
      <w:del w:id="15919" w:date="2023-01-13T18:26:59Z" w:author="Jan Groh">
        <w:r>
          <w:rPr>
            <w:rStyle w:val="Ohne"/>
            <w:rFonts w:ascii="Garamond Premier Pro Caption" w:hAnsi="Garamond Premier Pro Caption" w:hint="default"/>
            <w:sz w:val="22"/>
            <w:szCs w:val="22"/>
            <w:rtl w:val="0"/>
            <w:lang w:val="de-DE"/>
          </w:rPr>
          <w:delText xml:space="preserve">ß </w:delText>
        </w:r>
      </w:del>
      <w:del w:id="15920" w:date="2023-01-13T18:26:59Z" w:author="Jan Groh">
        <w:r>
          <w:rPr>
            <w:rStyle w:val="Ohne"/>
            <w:rFonts w:ascii="Garamond Premier Pro Caption" w:hAnsi="Garamond Premier Pro Caption"/>
            <w:sz w:val="22"/>
            <w:szCs w:val="22"/>
            <w:rtl w:val="0"/>
          </w:rPr>
          <w:delText>Preller</w:delText>
        </w:r>
      </w:del>
      <w:del w:id="15921"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5"/>
        </w:r>
      </w:del>
      <w:del w:id="15922" w:date="2023-01-13T18:26:59Z" w:author="Jan Groh">
        <w:r>
          <w:rPr>
            <w:rStyle w:val="Ohne"/>
            <w:rFonts w:ascii="Garamond Premier Pro Caption" w:hAnsi="Garamond Premier Pro Caption"/>
            <w:sz w:val="22"/>
            <w:szCs w:val="22"/>
            <w:rtl w:val="0"/>
          </w:rPr>
          <w:delText xml:space="preserve"> f</w:delText>
        </w:r>
      </w:del>
      <w:del w:id="15923" w:date="2023-01-13T18:26:59Z" w:author="Jan Groh">
        <w:r>
          <w:rPr>
            <w:rStyle w:val="Ohne"/>
            <w:rFonts w:ascii="Garamond Premier Pro Caption" w:hAnsi="Garamond Premier Pro Caption" w:hint="default"/>
            <w:sz w:val="22"/>
            <w:szCs w:val="22"/>
            <w:rtl w:val="0"/>
          </w:rPr>
          <w:delText>ü</w:delText>
        </w:r>
      </w:del>
      <w:del w:id="15924" w:date="2023-01-13T18:26:59Z" w:author="Jan Groh">
        <w:r>
          <w:rPr>
            <w:rStyle w:val="Ohne"/>
            <w:rFonts w:ascii="Garamond Premier Pro Caption" w:hAnsi="Garamond Premier Pro Caption"/>
            <w:sz w:val="22"/>
            <w:szCs w:val="22"/>
            <w:rtl w:val="0"/>
            <w:lang w:val="de-DE"/>
          </w:rPr>
          <w:delText>nfzehn Zeichnungen gemacht bei seiner qualvollen Krankheit, wo man f</w:delText>
        </w:r>
      </w:del>
      <w:del w:id="15925" w:date="2023-01-13T18:26:59Z" w:author="Jan Groh">
        <w:r>
          <w:rPr>
            <w:rStyle w:val="Ohne"/>
            <w:rFonts w:ascii="Garamond Premier Pro Caption" w:hAnsi="Garamond Premier Pro Caption" w:hint="default"/>
            <w:sz w:val="22"/>
            <w:szCs w:val="22"/>
            <w:rtl w:val="0"/>
          </w:rPr>
          <w:delText>ü</w:delText>
        </w:r>
      </w:del>
      <w:del w:id="15926" w:date="2023-01-13T18:26:59Z" w:author="Jan Groh">
        <w:r>
          <w:rPr>
            <w:rStyle w:val="Ohne"/>
            <w:rFonts w:ascii="Garamond Premier Pro Caption" w:hAnsi="Garamond Premier Pro Caption"/>
            <w:sz w:val="22"/>
            <w:szCs w:val="22"/>
            <w:rtl w:val="0"/>
            <w:lang w:val="de-DE"/>
          </w:rPr>
          <w:delText>rchtete, er w</w:delText>
        </w:r>
      </w:del>
      <w:del w:id="15927" w:date="2023-01-13T18:26:59Z" w:author="Jan Groh">
        <w:r>
          <w:rPr>
            <w:rStyle w:val="Ohne"/>
            <w:rFonts w:ascii="Garamond Premier Pro Caption" w:hAnsi="Garamond Premier Pro Caption" w:hint="default"/>
            <w:sz w:val="22"/>
            <w:szCs w:val="22"/>
            <w:rtl w:val="0"/>
          </w:rPr>
          <w:delText>ü</w:delText>
        </w:r>
      </w:del>
      <w:del w:id="15928" w:date="2023-01-13T18:26:59Z" w:author="Jan Groh">
        <w:r>
          <w:rPr>
            <w:rStyle w:val="Ohne"/>
            <w:rFonts w:ascii="Garamond Premier Pro Caption" w:hAnsi="Garamond Premier Pro Caption"/>
            <w:sz w:val="22"/>
            <w:szCs w:val="22"/>
            <w:rtl w:val="0"/>
            <w:lang w:val="de-DE"/>
          </w:rPr>
          <w:delText>rde nicht die Kr</w:delText>
        </w:r>
      </w:del>
      <w:del w:id="15929" w:date="2023-01-13T18:26:59Z" w:author="Jan Groh">
        <w:r>
          <w:rPr>
            <w:rStyle w:val="Ohne"/>
            <w:rFonts w:ascii="Garamond Premier Pro Caption" w:hAnsi="Garamond Premier Pro Caption" w:hint="default"/>
            <w:sz w:val="22"/>
            <w:szCs w:val="22"/>
            <w:rtl w:val="0"/>
          </w:rPr>
          <w:delText>ä</w:delText>
        </w:r>
      </w:del>
      <w:del w:id="15930" w:date="2023-01-13T18:26:59Z" w:author="Jan Groh">
        <w:r>
          <w:rPr>
            <w:rStyle w:val="Ohne"/>
            <w:rFonts w:ascii="Garamond Premier Pro Caption" w:hAnsi="Garamond Premier Pro Caption"/>
            <w:sz w:val="22"/>
            <w:szCs w:val="22"/>
            <w:rtl w:val="0"/>
            <w:lang w:val="de-DE"/>
          </w:rPr>
          <w:delText xml:space="preserve">fte haben, sie zu </w:delText>
        </w:r>
      </w:del>
      <w:del w:id="15931" w:date="2023-01-13T18:26:59Z" w:author="Jan Groh">
        <w:r>
          <w:rPr>
            <w:rStyle w:val="Ohne"/>
            <w:rFonts w:ascii="Garamond Premier Pro Caption" w:hAnsi="Garamond Premier Pro Caption" w:hint="default"/>
            <w:sz w:val="22"/>
            <w:szCs w:val="22"/>
            <w:rtl w:val="0"/>
          </w:rPr>
          <w:delText>ü</w:delText>
        </w:r>
      </w:del>
      <w:del w:id="15932" w:date="2023-01-13T18:26:59Z" w:author="Jan Groh">
        <w:r>
          <w:rPr>
            <w:rStyle w:val="Ohne"/>
            <w:rFonts w:ascii="Garamond Premier Pro Caption" w:hAnsi="Garamond Premier Pro Caption"/>
            <w:sz w:val="22"/>
            <w:szCs w:val="22"/>
            <w:rtl w:val="0"/>
            <w:lang w:val="de-DE"/>
          </w:rPr>
          <w:delText>berleben. (</w:delText>
        </w:r>
      </w:del>
      <w:del w:id="15933" w:date="2023-01-13T18:26:59Z" w:author="Jan Groh">
        <w:r>
          <w:rPr>
            <w:rStyle w:val="Ohne"/>
            <w:rFonts w:ascii="Garamond Premier Pro Caption" w:hAnsi="Garamond Premier Pro Caption" w:hint="default"/>
            <w:sz w:val="22"/>
            <w:szCs w:val="22"/>
            <w:rtl w:val="0"/>
          </w:rPr>
          <w:delText>…</w:delText>
        </w:r>
      </w:del>
      <w:del w:id="15934" w:date="2023-01-13T18:26:59Z" w:author="Jan Groh">
        <w:r>
          <w:rPr>
            <w:rStyle w:val="Ohne"/>
            <w:rFonts w:ascii="Garamond Premier Pro Caption" w:hAnsi="Garamond Premier Pro Caption"/>
            <w:sz w:val="22"/>
            <w:szCs w:val="22"/>
            <w:rtl w:val="0"/>
            <w:lang w:val="de-DE"/>
          </w:rPr>
          <w:delText>) Der Gro</w:delText>
        </w:r>
      </w:del>
      <w:del w:id="15935" w:date="2023-01-13T18:26:59Z" w:author="Jan Groh">
        <w:r>
          <w:rPr>
            <w:rStyle w:val="Ohne"/>
            <w:rFonts w:ascii="Garamond Premier Pro Caption" w:hAnsi="Garamond Premier Pro Caption" w:hint="default"/>
            <w:sz w:val="22"/>
            <w:szCs w:val="22"/>
            <w:rtl w:val="0"/>
            <w:lang w:val="de-DE"/>
          </w:rPr>
          <w:delText>ß</w:delText>
        </w:r>
      </w:del>
      <w:del w:id="15936" w:date="2023-01-13T18:26:59Z" w:author="Jan Groh">
        <w:r>
          <w:rPr>
            <w:rStyle w:val="Ohne"/>
            <w:rFonts w:ascii="Garamond Premier Pro Caption" w:hAnsi="Garamond Premier Pro Caption"/>
            <w:sz w:val="22"/>
            <w:szCs w:val="22"/>
            <w:rtl w:val="0"/>
            <w:lang w:val="de-DE"/>
          </w:rPr>
          <w:delText xml:space="preserve">herzog soll sie kaufen, dann kann er wirklich </w:delText>
        </w:r>
      </w:del>
      <w:del w:id="15937" w:date="2023-01-13T18:26:59Z" w:author="Jan Groh">
        <w:r>
          <w:rPr>
            <w:rStyle w:val="Ohne"/>
            <w:rFonts w:ascii="Garamond Premier Pro Caption" w:hAnsi="Garamond Premier Pro Caption" w:hint="default"/>
            <w:sz w:val="22"/>
            <w:szCs w:val="22"/>
            <w:rtl w:val="0"/>
          </w:rPr>
          <w:delText>ü</w:delText>
        </w:r>
      </w:del>
      <w:del w:id="15938" w:date="2023-01-13T18:26:59Z" w:author="Jan Groh">
        <w:r>
          <w:rPr>
            <w:rStyle w:val="Ohne"/>
            <w:rFonts w:ascii="Garamond Premier Pro Caption" w:hAnsi="Garamond Premier Pro Caption"/>
            <w:sz w:val="22"/>
            <w:szCs w:val="22"/>
            <w:rtl w:val="0"/>
            <w:lang w:val="de-DE"/>
          </w:rPr>
          <w:delText>berzeugt sein, da</w:delText>
        </w:r>
      </w:del>
      <w:del w:id="15939" w:date="2023-01-13T18:26:59Z" w:author="Jan Groh">
        <w:r>
          <w:rPr>
            <w:rStyle w:val="Ohne"/>
            <w:rFonts w:ascii="Garamond Premier Pro Caption" w:hAnsi="Garamond Premier Pro Caption" w:hint="default"/>
            <w:sz w:val="22"/>
            <w:szCs w:val="22"/>
            <w:rtl w:val="0"/>
            <w:lang w:val="de-DE"/>
          </w:rPr>
          <w:delText xml:space="preserve">ß </w:delText>
        </w:r>
      </w:del>
      <w:del w:id="15940" w:date="2023-01-13T18:26:59Z" w:author="Jan Groh">
        <w:r>
          <w:rPr>
            <w:rStyle w:val="Ohne"/>
            <w:rFonts w:ascii="Garamond Premier Pro Caption" w:hAnsi="Garamond Premier Pro Caption"/>
            <w:sz w:val="22"/>
            <w:szCs w:val="22"/>
            <w:rtl w:val="0"/>
            <w:lang w:val="de-DE"/>
          </w:rPr>
          <w:delText xml:space="preserve">jedermann es billigen wird. Aber sehen Sie, lieber Freund, da geht mein Mazeppa-Pferd mit mir durch; ich gedachte Ihrer und Ihres Sohnes dabei. </w:delText>
        </w:r>
      </w:del>
      <w:del w:id="15941" w:date="2023-01-13T18:26:59Z" w:author="Jan Groh">
        <w:r>
          <w:rPr>
            <w:rStyle w:val="Ohne"/>
            <w:rFonts w:ascii="Garamond Premier Pro Caption" w:hAnsi="Garamond Premier Pro Caption" w:hint="default"/>
            <w:sz w:val="22"/>
            <w:szCs w:val="22"/>
            <w:rtl w:val="0"/>
          </w:rPr>
          <w:delText xml:space="preserve">– </w:delText>
        </w:r>
      </w:del>
      <w:del w:id="15942" w:date="2023-01-13T18:26:59Z" w:author="Jan Groh">
        <w:r>
          <w:rPr>
            <w:rStyle w:val="Ohne"/>
            <w:rFonts w:ascii="Garamond Premier Pro Caption" w:hAnsi="Garamond Premier Pro Caption"/>
            <w:sz w:val="22"/>
            <w:szCs w:val="22"/>
            <w:rtl w:val="0"/>
            <w:lang w:val="de-DE"/>
          </w:rPr>
          <w:delText>Also, warum ich Ihnen schreibe. Ich habe so gar keinen Platz, und meinen S</w:delText>
        </w:r>
      </w:del>
      <w:del w:id="15943" w:date="2023-01-13T18:26:59Z" w:author="Jan Groh">
        <w:r>
          <w:rPr>
            <w:rStyle w:val="Ohne"/>
            <w:rFonts w:ascii="Garamond Premier Pro Caption" w:hAnsi="Garamond Premier Pro Caption" w:hint="default"/>
            <w:sz w:val="22"/>
            <w:szCs w:val="22"/>
            <w:rtl w:val="0"/>
            <w:lang w:val="sv-SE"/>
          </w:rPr>
          <w:delText>ö</w:delText>
        </w:r>
      </w:del>
      <w:del w:id="15944" w:date="2023-01-13T18:26:59Z" w:author="Jan Groh">
        <w:r>
          <w:rPr>
            <w:rStyle w:val="Ohne"/>
            <w:rFonts w:ascii="Garamond Premier Pro Caption" w:hAnsi="Garamond Premier Pro Caption"/>
            <w:sz w:val="22"/>
            <w:szCs w:val="22"/>
            <w:rtl w:val="0"/>
            <w:lang w:val="de-DE"/>
          </w:rPr>
          <w:delText>hnen geht es ebenso, da</w:delText>
        </w:r>
      </w:del>
      <w:del w:id="15945" w:date="2023-01-13T18:26:59Z" w:author="Jan Groh">
        <w:r>
          <w:rPr>
            <w:rStyle w:val="Ohne"/>
            <w:rFonts w:ascii="Garamond Premier Pro Caption" w:hAnsi="Garamond Premier Pro Caption" w:hint="default"/>
            <w:sz w:val="22"/>
            <w:szCs w:val="22"/>
            <w:rtl w:val="0"/>
            <w:lang w:val="de-DE"/>
          </w:rPr>
          <w:delText xml:space="preserve">ß </w:delText>
        </w:r>
      </w:del>
      <w:del w:id="15946" w:date="2023-01-13T18:26:59Z" w:author="Jan Groh">
        <w:r>
          <w:rPr>
            <w:rStyle w:val="Ohne"/>
            <w:rFonts w:ascii="Garamond Premier Pro Caption" w:hAnsi="Garamond Premier Pro Caption"/>
            <w:sz w:val="22"/>
            <w:szCs w:val="22"/>
            <w:rtl w:val="0"/>
            <w:lang w:val="de-DE"/>
          </w:rPr>
          <w:delText>ich all meine kleinen Bilder, Mappen usw. an verschiedene meiner Freundinnen habe zur Aufbewahrung geben m</w:delText>
        </w:r>
      </w:del>
      <w:del w:id="15947" w:date="2023-01-13T18:26:59Z" w:author="Jan Groh">
        <w:r>
          <w:rPr>
            <w:rStyle w:val="Ohne"/>
            <w:rFonts w:ascii="Garamond Premier Pro Caption" w:hAnsi="Garamond Premier Pro Caption" w:hint="default"/>
            <w:sz w:val="22"/>
            <w:szCs w:val="22"/>
            <w:rtl w:val="0"/>
          </w:rPr>
          <w:delText>ü</w:delText>
        </w:r>
      </w:del>
      <w:del w:id="15948" w:date="2023-01-13T18:26:59Z" w:author="Jan Groh">
        <w:r>
          <w:rPr>
            <w:rStyle w:val="Ohne"/>
            <w:rFonts w:ascii="Garamond Premier Pro Caption" w:hAnsi="Garamond Premier Pro Caption"/>
            <w:sz w:val="22"/>
            <w:szCs w:val="22"/>
            <w:rtl w:val="0"/>
            <w:lang w:val="de-DE"/>
          </w:rPr>
          <w:delText>ssen, wo sie jahrelang sind. Jetzt schon zum 1. Mai bekomme ich hier oben eine Garderobe, wo sich doch einige Schr</w:delText>
        </w:r>
      </w:del>
      <w:del w:id="15949" w:date="2023-01-13T18:26:59Z" w:author="Jan Groh">
        <w:r>
          <w:rPr>
            <w:rStyle w:val="Ohne"/>
            <w:rFonts w:ascii="Garamond Premier Pro Caption" w:hAnsi="Garamond Premier Pro Caption" w:hint="default"/>
            <w:sz w:val="22"/>
            <w:szCs w:val="22"/>
            <w:rtl w:val="0"/>
          </w:rPr>
          <w:delText>ä</w:delText>
        </w:r>
      </w:del>
      <w:del w:id="15950" w:date="2023-01-13T18:26:59Z" w:author="Jan Groh">
        <w:r>
          <w:rPr>
            <w:rStyle w:val="Ohne"/>
            <w:rFonts w:ascii="Garamond Premier Pro Caption" w:hAnsi="Garamond Premier Pro Caption"/>
            <w:sz w:val="22"/>
            <w:szCs w:val="22"/>
            <w:rtl w:val="0"/>
            <w:lang w:val="de-DE"/>
          </w:rPr>
          <w:delText>nke aufstellen lassen. Ich fange also an, mein zerstreutes Hab und Gut einzusammeln. Sie, lieber Seligmann, haben mir einmal geschrieben, was Sie noch von mir in Verwahrung genommen, und schickten mir die goldene Kette von Alma zur</w:delText>
        </w:r>
      </w:del>
      <w:del w:id="15951" w:date="2023-01-13T18:26:59Z" w:author="Jan Groh">
        <w:r>
          <w:rPr>
            <w:rStyle w:val="Ohne"/>
            <w:rFonts w:ascii="Garamond Premier Pro Caption" w:hAnsi="Garamond Premier Pro Caption" w:hint="default"/>
            <w:sz w:val="22"/>
            <w:szCs w:val="22"/>
            <w:rtl w:val="0"/>
          </w:rPr>
          <w:delText>ü</w:delText>
        </w:r>
      </w:del>
      <w:del w:id="15952" w:date="2023-01-13T18:26:59Z" w:author="Jan Groh">
        <w:r>
          <w:rPr>
            <w:rStyle w:val="Ohne"/>
            <w:rFonts w:ascii="Garamond Premier Pro Caption" w:hAnsi="Garamond Premier Pro Caption"/>
            <w:sz w:val="22"/>
            <w:szCs w:val="22"/>
            <w:rtl w:val="0"/>
            <w:lang w:val="de-DE"/>
          </w:rPr>
          <w:delText>ck. Ich k</w:delText>
        </w:r>
      </w:del>
      <w:del w:id="15953" w:date="2023-01-13T18:26:59Z" w:author="Jan Groh">
        <w:r>
          <w:rPr>
            <w:rStyle w:val="Ohne"/>
            <w:rFonts w:ascii="Garamond Premier Pro Caption" w:hAnsi="Garamond Premier Pro Caption" w:hint="default"/>
            <w:sz w:val="22"/>
            <w:szCs w:val="22"/>
            <w:rtl w:val="0"/>
            <w:lang w:val="sv-SE"/>
          </w:rPr>
          <w:delText>ö</w:delText>
        </w:r>
      </w:del>
      <w:del w:id="15954" w:date="2023-01-13T18:26:59Z" w:author="Jan Groh">
        <w:r>
          <w:rPr>
            <w:rStyle w:val="Ohne"/>
            <w:rFonts w:ascii="Garamond Premier Pro Caption" w:hAnsi="Garamond Premier Pro Caption"/>
            <w:sz w:val="22"/>
            <w:szCs w:val="22"/>
            <w:rtl w:val="0"/>
            <w:lang w:val="de-DE"/>
          </w:rPr>
          <w:delText>nnte den Brief aufsuchen, aber ich wei</w:delText>
        </w:r>
      </w:del>
      <w:del w:id="15955" w:date="2023-01-13T18:26:59Z" w:author="Jan Groh">
        <w:r>
          <w:rPr>
            <w:rStyle w:val="Ohne"/>
            <w:rFonts w:ascii="Garamond Premier Pro Caption" w:hAnsi="Garamond Premier Pro Caption" w:hint="default"/>
            <w:sz w:val="22"/>
            <w:szCs w:val="22"/>
            <w:rtl w:val="0"/>
            <w:lang w:val="de-DE"/>
          </w:rPr>
          <w:delText xml:space="preserve">ß </w:delText>
        </w:r>
      </w:del>
      <w:del w:id="15956" w:date="2023-01-13T18:26:59Z" w:author="Jan Groh">
        <w:r>
          <w:rPr>
            <w:rStyle w:val="Ohne"/>
            <w:rFonts w:ascii="Garamond Premier Pro Caption" w:hAnsi="Garamond Premier Pro Caption"/>
            <w:sz w:val="22"/>
            <w:szCs w:val="22"/>
            <w:rtl w:val="0"/>
            <w:lang w:val="de-DE"/>
          </w:rPr>
          <w:delText>nicht, ob das nicht sehr beschwerlich jetzt ist, also frage ich Sie lieber direkt. Ich denke, es war die Kamee</w:delText>
        </w:r>
      </w:del>
      <w:del w:id="15957"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6"/>
        </w:r>
      </w:del>
      <w:del w:id="15958" w:date="2023-01-13T18:26:59Z" w:author="Jan Groh">
        <w:r>
          <w:rPr>
            <w:rStyle w:val="Ohne"/>
            <w:rFonts w:ascii="Garamond Premier Pro Caption" w:hAnsi="Garamond Premier Pro Caption"/>
            <w:sz w:val="22"/>
            <w:szCs w:val="22"/>
            <w:rtl w:val="0"/>
            <w:lang w:val="de-DE"/>
          </w:rPr>
          <w:delText>, aber was noch dabei, f</w:delText>
        </w:r>
      </w:del>
      <w:del w:id="15959" w:date="2023-01-13T18:26:59Z" w:author="Jan Groh">
        <w:r>
          <w:rPr>
            <w:rStyle w:val="Ohne"/>
            <w:rFonts w:ascii="Garamond Premier Pro Caption" w:hAnsi="Garamond Premier Pro Caption" w:hint="default"/>
            <w:sz w:val="22"/>
            <w:szCs w:val="22"/>
            <w:rtl w:val="0"/>
          </w:rPr>
          <w:delText>ä</w:delText>
        </w:r>
      </w:del>
      <w:del w:id="15960" w:date="2023-01-13T18:26:59Z" w:author="Jan Groh">
        <w:r>
          <w:rPr>
            <w:rStyle w:val="Ohne"/>
            <w:rFonts w:ascii="Garamond Premier Pro Caption" w:hAnsi="Garamond Premier Pro Caption"/>
            <w:sz w:val="22"/>
            <w:szCs w:val="22"/>
            <w:rtl w:val="0"/>
            <w:lang w:val="de-DE"/>
          </w:rPr>
          <w:delText xml:space="preserve">llt mir nicht ein. Kann es ein Halsband mit bunten Steinen sein? Nun </w:delText>
        </w:r>
      </w:del>
      <w:del w:id="15961" w:date="2023-01-13T18:26:59Z" w:author="Jan Groh">
        <w:r>
          <w:rPr>
            <w:rStyle w:val="Ohne"/>
            <w:rFonts w:ascii="Garamond Premier Pro Caption" w:hAnsi="Garamond Premier Pro Caption" w:hint="default"/>
            <w:sz w:val="22"/>
            <w:szCs w:val="22"/>
            <w:rtl w:val="0"/>
          </w:rPr>
          <w:delText>ü</w:delText>
        </w:r>
      </w:del>
      <w:del w:id="15962" w:date="2023-01-13T18:26:59Z" w:author="Jan Groh">
        <w:r>
          <w:rPr>
            <w:rStyle w:val="Ohne"/>
            <w:rFonts w:ascii="Garamond Premier Pro Caption" w:hAnsi="Garamond Premier Pro Caption"/>
            <w:sz w:val="22"/>
            <w:szCs w:val="22"/>
            <w:rtl w:val="0"/>
            <w:lang w:val="de-DE"/>
          </w:rPr>
          <w:delText>bern</w:delText>
        </w:r>
      </w:del>
      <w:del w:id="15963" w:date="2023-01-13T18:26:59Z" w:author="Jan Groh">
        <w:r>
          <w:rPr>
            <w:rStyle w:val="Ohne"/>
            <w:rFonts w:ascii="Garamond Premier Pro Caption" w:hAnsi="Garamond Premier Pro Caption" w:hint="default"/>
            <w:sz w:val="22"/>
            <w:szCs w:val="22"/>
            <w:rtl w:val="0"/>
          </w:rPr>
          <w:delText>ä</w:delText>
        </w:r>
      </w:del>
      <w:del w:id="15964" w:date="2023-01-13T18:26:59Z" w:author="Jan Groh">
        <w:r>
          <w:rPr>
            <w:rStyle w:val="Ohne"/>
            <w:rFonts w:ascii="Garamond Premier Pro Caption" w:hAnsi="Garamond Premier Pro Caption"/>
            <w:sz w:val="22"/>
            <w:szCs w:val="22"/>
            <w:rtl w:val="0"/>
            <w:lang w:val="de-DE"/>
          </w:rPr>
          <w:delText>hme es vielleicht Berta, oder wenn Frau v.</w:delText>
        </w:r>
      </w:del>
      <w:del w:id="15965" w:date="2023-01-13T18:26:59Z" w:author="Jan Groh">
        <w:r>
          <w:rPr>
            <w:rStyle w:val="Ohne"/>
            <w:rFonts w:ascii="Garamond Premier Pro Caption" w:hAnsi="Garamond Premier Pro Caption"/>
            <w:sz w:val="22"/>
            <w:szCs w:val="22"/>
            <w:rtl w:val="0"/>
            <w:lang w:val="de-DE"/>
          </w:rPr>
          <w:delText xml:space="preserve"> </w:delText>
        </w:r>
      </w:del>
      <w:del w:id="15966" w:date="2023-01-13T18:26:59Z" w:author="Jan Groh">
        <w:r>
          <w:rPr>
            <w:rStyle w:val="Ohne"/>
            <w:rFonts w:ascii="Garamond Premier Pro Caption" w:hAnsi="Garamond Premier Pro Caption"/>
            <w:sz w:val="22"/>
            <w:szCs w:val="22"/>
            <w:rtl w:val="0"/>
            <w:lang w:val="da-DK"/>
          </w:rPr>
          <w:delText>Littrow k</w:delText>
        </w:r>
      </w:del>
      <w:del w:id="15967" w:date="2023-01-13T18:26:59Z" w:author="Jan Groh">
        <w:r>
          <w:rPr>
            <w:rStyle w:val="Ohne"/>
            <w:rFonts w:ascii="Garamond Premier Pro Caption" w:hAnsi="Garamond Premier Pro Caption" w:hint="default"/>
            <w:sz w:val="22"/>
            <w:szCs w:val="22"/>
            <w:rtl w:val="0"/>
          </w:rPr>
          <w:delText>ä</w:delText>
        </w:r>
      </w:del>
      <w:del w:id="15968" w:date="2023-01-13T18:26:59Z" w:author="Jan Groh">
        <w:r>
          <w:rPr>
            <w:rStyle w:val="Ohne"/>
            <w:rFonts w:ascii="Garamond Premier Pro Caption" w:hAnsi="Garamond Premier Pro Caption"/>
            <w:sz w:val="22"/>
            <w:szCs w:val="22"/>
            <w:rtl w:val="0"/>
            <w:lang w:val="de-DE"/>
          </w:rPr>
          <w:delText>me, mitzubringen, kurz, das l</w:delText>
        </w:r>
      </w:del>
      <w:del w:id="15969" w:date="2023-01-13T18:26:59Z" w:author="Jan Groh">
        <w:r>
          <w:rPr>
            <w:rStyle w:val="Ohne"/>
            <w:rFonts w:ascii="Garamond Premier Pro Caption" w:hAnsi="Garamond Premier Pro Caption" w:hint="default"/>
            <w:sz w:val="22"/>
            <w:szCs w:val="22"/>
            <w:rtl w:val="0"/>
            <w:lang w:val="de-DE"/>
          </w:rPr>
          <w:delText>äß</w:delText>
        </w:r>
      </w:del>
      <w:del w:id="15970" w:date="2023-01-13T18:26:59Z" w:author="Jan Groh">
        <w:r>
          <w:rPr>
            <w:rStyle w:val="Ohne"/>
            <w:rFonts w:ascii="Garamond Premier Pro Caption" w:hAnsi="Garamond Premier Pro Caption"/>
            <w:sz w:val="22"/>
            <w:szCs w:val="22"/>
            <w:rtl w:val="0"/>
            <w:lang w:val="de-DE"/>
          </w:rPr>
          <w:delText>t sich noch n</w:delText>
        </w:r>
      </w:del>
      <w:del w:id="15971" w:date="2023-01-13T18:26:59Z" w:author="Jan Groh">
        <w:r>
          <w:rPr>
            <w:rStyle w:val="Ohne"/>
            <w:rFonts w:ascii="Garamond Premier Pro Caption" w:hAnsi="Garamond Premier Pro Caption" w:hint="default"/>
            <w:sz w:val="22"/>
            <w:szCs w:val="22"/>
            <w:rtl w:val="0"/>
          </w:rPr>
          <w:delText>ä</w:delText>
        </w:r>
      </w:del>
      <w:del w:id="15972" w:date="2023-01-13T18:26:59Z" w:author="Jan Groh">
        <w:r>
          <w:rPr>
            <w:rStyle w:val="Ohne"/>
            <w:rFonts w:ascii="Garamond Premier Pro Caption" w:hAnsi="Garamond Premier Pro Caption"/>
            <w:sz w:val="22"/>
            <w:szCs w:val="22"/>
            <w:rtl w:val="0"/>
            <w:lang w:val="de-DE"/>
          </w:rPr>
          <w:delText>her bestimmen. Was ich aber hoffe in Ihrer Verwahrung, ist die rote lederne Brieftasche, in der alle Briefe von [Name herausgeschnitten] sind, der Verlust w</w:delText>
        </w:r>
      </w:del>
      <w:del w:id="15973" w:date="2023-01-13T18:26:59Z" w:author="Jan Groh">
        <w:r>
          <w:rPr>
            <w:rStyle w:val="Ohne"/>
            <w:rFonts w:ascii="Garamond Premier Pro Caption" w:hAnsi="Garamond Premier Pro Caption" w:hint="default"/>
            <w:sz w:val="22"/>
            <w:szCs w:val="22"/>
            <w:rtl w:val="0"/>
          </w:rPr>
          <w:delText>ü</w:delText>
        </w:r>
      </w:del>
      <w:del w:id="15974" w:date="2023-01-13T18:26:59Z" w:author="Jan Groh">
        <w:r>
          <w:rPr>
            <w:rStyle w:val="Ohne"/>
            <w:rFonts w:ascii="Garamond Premier Pro Caption" w:hAnsi="Garamond Premier Pro Caption"/>
            <w:sz w:val="22"/>
            <w:szCs w:val="22"/>
            <w:rtl w:val="0"/>
            <w:lang w:val="de-DE"/>
          </w:rPr>
          <w:delText>rde mich sehr schmerzen</w:delText>
        </w:r>
      </w:del>
      <w:del w:id="15975" w:date="2023-01-13T18:26:59Z" w:author="Jan Groh">
        <w:r>
          <w:rPr>
            <w:rStyle w:val="Ohne"/>
            <w:rFonts w:ascii="Garamond Premier Pro Caption" w:hAnsi="Garamond Premier Pro Caption" w:hint="default"/>
            <w:sz w:val="22"/>
            <w:szCs w:val="22"/>
            <w:rtl w:val="0"/>
            <w:lang w:val="de-DE"/>
          </w:rPr>
          <w:delText xml:space="preserve"> …</w:delText>
        </w:r>
      </w:del>
      <w:del w:id="15976" w:date="2023-01-13T18:26:59Z" w:author="Jan Groh">
        <w:r>
          <w:rPr>
            <w:rStyle w:val="Ohne"/>
            <w:rFonts w:ascii="Garamond Premier Pro Caption" w:hAnsi="Garamond Premier Pro Caption"/>
            <w:sz w:val="22"/>
            <w:szCs w:val="22"/>
            <w:rtl w:val="0"/>
            <w:lang w:val="de-DE"/>
          </w:rPr>
          <w:delText xml:space="preserve"> Leben Sie</w:delText>
        </w:r>
      </w:del>
      <w:del w:id="15977" w:date="2023-01-13T18:26:59Z" w:author="Jan Groh">
        <w:r>
          <w:rPr>
            <w:rStyle w:val="Ohne"/>
            <w:rFonts w:ascii="Garamond Premier Pro Caption" w:hAnsi="Garamond Premier Pro Caption"/>
            <w:sz w:val="22"/>
            <w:szCs w:val="22"/>
            <w:rtl w:val="0"/>
            <w:lang w:val="de-DE"/>
          </w:rPr>
          <w:delText xml:space="preserve"> </w:delText>
        </w:r>
      </w:del>
      <w:del w:id="15978" w:date="2023-01-13T18:26:59Z" w:author="Jan Groh">
        <w:r>
          <w:rPr>
            <w:rStyle w:val="Ohne"/>
            <w:rFonts w:ascii="Garamond Premier Pro Caption" w:hAnsi="Garamond Premier Pro Caption"/>
            <w:sz w:val="22"/>
            <w:szCs w:val="22"/>
            <w:rtl w:val="0"/>
            <w:lang w:val="de-DE"/>
          </w:rPr>
          <w:delText>herzlich wohl, Walther ist nicht gut, Wolf arbeitet flei</w:delText>
        </w:r>
      </w:del>
      <w:del w:id="15979" w:date="2023-01-13T18:26:59Z" w:author="Jan Groh">
        <w:r>
          <w:rPr>
            <w:rStyle w:val="Ohne"/>
            <w:rFonts w:ascii="Garamond Premier Pro Caption" w:hAnsi="Garamond Premier Pro Caption" w:hint="default"/>
            <w:sz w:val="22"/>
            <w:szCs w:val="22"/>
            <w:rtl w:val="0"/>
            <w:lang w:val="de-DE"/>
          </w:rPr>
          <w:delText>ß</w:delText>
        </w:r>
      </w:del>
      <w:del w:id="15980" w:date="2023-01-13T18:26:59Z" w:author="Jan Groh">
        <w:r>
          <w:rPr>
            <w:rStyle w:val="Ohne"/>
            <w:rFonts w:ascii="Garamond Premier Pro Caption" w:hAnsi="Garamond Premier Pro Caption"/>
            <w:sz w:val="22"/>
            <w:szCs w:val="22"/>
            <w:rtl w:val="0"/>
            <w:lang w:val="de-DE"/>
          </w:rPr>
          <w:delText>ig, leider nicht am Buch.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8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82" w:date="2023-01-13T18:26:59Z" w:author="Jan Groh"/>
          <w:rStyle w:val="Ohne"/>
          <w:rFonts w:ascii="Garamond Premier Pro Italic" w:cs="Garamond Premier Pro Italic" w:hAnsi="Garamond Premier Pro Italic" w:eastAsia="Garamond Premier Pro Italic"/>
          <w:sz w:val="22"/>
          <w:szCs w:val="22"/>
        </w:rPr>
      </w:pPr>
      <w:del w:id="15983" w:date="2023-01-13T18:26:59Z" w:author="Jan Groh">
        <w:r>
          <w:rPr>
            <w:rStyle w:val="Ohne"/>
            <w:rFonts w:ascii="Garamond Premier Pro Italic" w:hAnsi="Garamond Premier Pro Italic"/>
            <w:sz w:val="22"/>
            <w:szCs w:val="22"/>
            <w:rtl w:val="0"/>
          </w:rPr>
          <w:delText>Weimar, 25. Juli 1872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84" w:date="2023-01-13T18:26:59Z" w:author="Jan Groh"/>
          <w:rStyle w:val="Ohne"/>
          <w:rFonts w:ascii="Garamond Premier Pro Caption" w:cs="Garamond Premier Pro Caption" w:hAnsi="Garamond Premier Pro Caption" w:eastAsia="Garamond Premier Pro Caption"/>
          <w:sz w:val="22"/>
          <w:szCs w:val="22"/>
        </w:rPr>
      </w:pPr>
      <w:del w:id="15985" w:date="2023-01-13T18:26:59Z" w:author="Jan Groh">
        <w:r>
          <w:rPr>
            <w:rStyle w:val="Ohne"/>
            <w:rFonts w:ascii="Garamond Premier Pro Caption" w:hAnsi="Garamond Premier Pro Caption"/>
            <w:sz w:val="22"/>
            <w:szCs w:val="22"/>
            <w:rtl w:val="0"/>
            <w:lang w:val="de-DE"/>
          </w:rPr>
          <w:delText>Lieber Seligmann! Gestern erhielt ich durch die Post eine Kamee und eine Kette mit Steinen, von denen zusammen als Wert f</w:delText>
        </w:r>
      </w:del>
      <w:del w:id="15986" w:date="2023-01-13T18:26:59Z" w:author="Jan Groh">
        <w:r>
          <w:rPr>
            <w:rStyle w:val="Ohne"/>
            <w:rFonts w:ascii="Garamond Premier Pro Caption" w:hAnsi="Garamond Premier Pro Caption" w:hint="default"/>
            <w:sz w:val="22"/>
            <w:szCs w:val="22"/>
            <w:rtl w:val="0"/>
          </w:rPr>
          <w:delText>ü</w:delText>
        </w:r>
      </w:del>
      <w:del w:id="15987" w:date="2023-01-13T18:26:59Z" w:author="Jan Groh">
        <w:r>
          <w:rPr>
            <w:rStyle w:val="Ohne"/>
            <w:rFonts w:ascii="Garamond Premier Pro Caption" w:hAnsi="Garamond Premier Pro Caption"/>
            <w:sz w:val="22"/>
            <w:szCs w:val="22"/>
            <w:rtl w:val="0"/>
            <w:lang w:val="de-DE"/>
          </w:rPr>
          <w:delText>nfhundert fl. angegeben waren. Diese beiden Gegenst</w:delText>
        </w:r>
      </w:del>
      <w:del w:id="15988" w:date="2023-01-13T18:26:59Z" w:author="Jan Groh">
        <w:r>
          <w:rPr>
            <w:rStyle w:val="Ohne"/>
            <w:rFonts w:ascii="Garamond Premier Pro Caption" w:hAnsi="Garamond Premier Pro Caption" w:hint="default"/>
            <w:sz w:val="22"/>
            <w:szCs w:val="22"/>
            <w:rtl w:val="0"/>
          </w:rPr>
          <w:delText>ä</w:delText>
        </w:r>
      </w:del>
      <w:del w:id="15989" w:date="2023-01-13T18:26:59Z" w:author="Jan Groh">
        <w:r>
          <w:rPr>
            <w:rStyle w:val="Ohne"/>
            <w:rFonts w:ascii="Garamond Premier Pro Caption" w:hAnsi="Garamond Premier Pro Caption"/>
            <w:sz w:val="22"/>
            <w:szCs w:val="22"/>
            <w:rtl w:val="0"/>
            <w:lang w:val="de-DE"/>
          </w:rPr>
          <w:delText>nde sind die letzten, die Sie mir auf meine Bitte aufbewahrt haben, und danke nochmals herzlich daf</w:delText>
        </w:r>
      </w:del>
      <w:del w:id="15990" w:date="2023-01-13T18:26:59Z" w:author="Jan Groh">
        <w:r>
          <w:rPr>
            <w:rStyle w:val="Ohne"/>
            <w:rFonts w:ascii="Garamond Premier Pro Caption" w:hAnsi="Garamond Premier Pro Caption" w:hint="default"/>
            <w:sz w:val="22"/>
            <w:szCs w:val="22"/>
            <w:rtl w:val="0"/>
          </w:rPr>
          <w:delText>ü</w:delText>
        </w:r>
      </w:del>
      <w:del w:id="15991" w:date="2023-01-13T18:26:59Z" w:author="Jan Groh">
        <w:r>
          <w:rPr>
            <w:rStyle w:val="Ohne"/>
            <w:rFonts w:ascii="Garamond Premier Pro Caption" w:hAnsi="Garamond Premier Pro Caption"/>
            <w:sz w:val="22"/>
            <w:szCs w:val="22"/>
            <w:rtl w:val="0"/>
          </w:rPr>
          <w:delText>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92" w:date="2023-01-13T18:26:59Z" w:author="Jan Groh"/>
          <w:rStyle w:val="Ohne"/>
          <w:rFonts w:ascii="Garamond Premier Pro Italic" w:cs="Garamond Premier Pro Italic" w:hAnsi="Garamond Premier Pro Italic" w:eastAsia="Garamond Premier Pro Italic"/>
          <w:sz w:val="22"/>
          <w:szCs w:val="22"/>
        </w:rPr>
      </w:pPr>
      <w:del w:id="15993" w:date="2023-01-13T18:26:59Z" w:author="Jan Groh">
        <w:r>
          <w:rPr>
            <w:rStyle w:val="Ohne"/>
            <w:rFonts w:ascii="Garamond Premier Pro Italic" w:hAnsi="Garamond Premier Pro Italic"/>
            <w:sz w:val="22"/>
            <w:szCs w:val="22"/>
            <w:rtl w:val="0"/>
            <w:lang w:val="de-DE"/>
          </w:rPr>
          <w:delText>Ottilie von Goethe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9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95" w:date="2023-01-13T18:26:59Z" w:author="Jan Groh"/>
          <w:rStyle w:val="Ohne"/>
          <w:rFonts w:ascii="Garamond Premier Pro Italic" w:cs="Garamond Premier Pro Italic" w:hAnsi="Garamond Premier Pro Italic" w:eastAsia="Garamond Premier Pro Italic"/>
          <w:sz w:val="22"/>
          <w:szCs w:val="22"/>
        </w:rPr>
      </w:pPr>
      <w:del w:id="15996" w:date="2023-01-13T18:26:59Z" w:author="Jan Groh">
        <w:r>
          <w:rPr>
            <w:rStyle w:val="Ohne"/>
            <w:rFonts w:ascii="Garamond Premier Pro Italic" w:hAnsi="Garamond Premier Pro Italic"/>
            <w:sz w:val="22"/>
            <w:szCs w:val="22"/>
            <w:rtl w:val="0"/>
            <w:lang w:val="de-DE"/>
          </w:rPr>
          <w:delText>Weimar, 4. Oktober 1872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5997" w:date="2023-01-13T18:26:59Z" w:author="Jan Groh"/>
          <w:rStyle w:val="Ohne"/>
          <w:rFonts w:ascii="Garamond Premier Pro Caption" w:cs="Garamond Premier Pro Caption" w:hAnsi="Garamond Premier Pro Caption" w:eastAsia="Garamond Premier Pro Caption"/>
          <w:sz w:val="22"/>
          <w:szCs w:val="22"/>
        </w:rPr>
      </w:pPr>
      <w:del w:id="15998" w:date="2023-01-13T18:26:59Z" w:author="Jan Groh">
        <w:r>
          <w:rPr>
            <w:rStyle w:val="Ohne"/>
            <w:rFonts w:ascii="Garamond Premier Pro Caption" w:hAnsi="Garamond Premier Pro Caption"/>
            <w:sz w:val="22"/>
            <w:szCs w:val="22"/>
            <w:rtl w:val="0"/>
            <w:lang w:val="de-DE"/>
          </w:rPr>
          <w:delText>Ich habe Ihnen tagt</w:delText>
        </w:r>
      </w:del>
      <w:del w:id="15999" w:date="2023-01-13T18:26:59Z" w:author="Jan Groh">
        <w:r>
          <w:rPr>
            <w:rStyle w:val="Ohne"/>
            <w:rFonts w:ascii="Garamond Premier Pro Caption" w:hAnsi="Garamond Premier Pro Caption" w:hint="default"/>
            <w:sz w:val="22"/>
            <w:szCs w:val="22"/>
            <w:rtl w:val="0"/>
          </w:rPr>
          <w:delText>ä</w:delText>
        </w:r>
      </w:del>
      <w:del w:id="16000" w:date="2023-01-13T18:26:59Z" w:author="Jan Groh">
        <w:r>
          <w:rPr>
            <w:rStyle w:val="Ohne"/>
            <w:rFonts w:ascii="Garamond Premier Pro Caption" w:hAnsi="Garamond Premier Pro Caption"/>
            <w:sz w:val="22"/>
            <w:szCs w:val="22"/>
            <w:rtl w:val="0"/>
            <w:lang w:val="de-DE"/>
          </w:rPr>
          <w:delText>glich mit meinem Herzen gedankt, heute endlich sende ich Ihnen die Antwort durch die Tat. Ich f</w:delText>
        </w:r>
      </w:del>
      <w:del w:id="16001" w:date="2023-01-13T18:26:59Z" w:author="Jan Groh">
        <w:r>
          <w:rPr>
            <w:rStyle w:val="Ohne"/>
            <w:rFonts w:ascii="Garamond Premier Pro Caption" w:hAnsi="Garamond Premier Pro Caption" w:hint="default"/>
            <w:sz w:val="22"/>
            <w:szCs w:val="22"/>
            <w:rtl w:val="0"/>
          </w:rPr>
          <w:delText>ü</w:delText>
        </w:r>
      </w:del>
      <w:del w:id="16002" w:date="2023-01-13T18:26:59Z" w:author="Jan Groh">
        <w:r>
          <w:rPr>
            <w:rStyle w:val="Ohne"/>
            <w:rFonts w:ascii="Garamond Premier Pro Caption" w:hAnsi="Garamond Premier Pro Caption"/>
            <w:sz w:val="22"/>
            <w:szCs w:val="22"/>
            <w:rtl w:val="0"/>
            <w:lang w:val="de-DE"/>
          </w:rPr>
          <w:delText>ge sechzehn Taler bei und bestimme mich dadurch f</w:delText>
        </w:r>
      </w:del>
      <w:del w:id="16003" w:date="2023-01-13T18:26:59Z" w:author="Jan Groh">
        <w:r>
          <w:rPr>
            <w:rStyle w:val="Ohne"/>
            <w:rFonts w:ascii="Garamond Premier Pro Caption" w:hAnsi="Garamond Premier Pro Caption" w:hint="default"/>
            <w:sz w:val="22"/>
            <w:szCs w:val="22"/>
            <w:rtl w:val="0"/>
          </w:rPr>
          <w:delText>ü</w:delText>
        </w:r>
      </w:del>
      <w:del w:id="16004" w:date="2023-01-13T18:26:59Z" w:author="Jan Groh">
        <w:r>
          <w:rPr>
            <w:rStyle w:val="Ohne"/>
            <w:rFonts w:ascii="Garamond Premier Pro Caption" w:hAnsi="Garamond Premier Pro Caption"/>
            <w:sz w:val="22"/>
            <w:szCs w:val="22"/>
            <w:rtl w:val="0"/>
            <w:lang w:val="de-DE"/>
          </w:rPr>
          <w:delText>r einen Stein</w:delText>
        </w:r>
      </w:del>
      <w:del w:id="16005" w:date="2023-01-13T18:26:59Z" w:author="Jan Groh">
        <w:r>
          <w:rPr>
            <w:rStyle w:val="Ohne"/>
            <w:rFonts w:ascii="Garamond Premier Pro Caption" w:cs="Garamond Premier Pro Caption" w:hAnsi="Garamond Premier Pro Caption" w:eastAsia="Garamond Premier Pro Caption"/>
            <w:sz w:val="22"/>
            <w:szCs w:val="22"/>
            <w:vertAlign w:val="superscript"/>
          </w:rPr>
          <w:footnoteReference w:id="237"/>
        </w:r>
      </w:del>
      <w:del w:id="16006" w:date="2023-01-13T18:26:59Z" w:author="Jan Groh">
        <w:r>
          <w:rPr>
            <w:rStyle w:val="Ohne"/>
            <w:rFonts w:ascii="Garamond Premier Pro Caption" w:hAnsi="Garamond Premier Pro Caption"/>
            <w:sz w:val="22"/>
            <w:szCs w:val="22"/>
            <w:rtl w:val="0"/>
            <w:lang w:val="de-DE"/>
          </w:rPr>
          <w:delText xml:space="preserve"> mit zwei Buchstaben. Mein ewiges Herzklopfen und meine Augen hindern mich, heute mehr zu sagen, und ich will nichts verschieben, da ich in Sorge bin, bis alles ausgef</w:delText>
        </w:r>
      </w:del>
      <w:del w:id="16007" w:date="2023-01-13T18:26:59Z" w:author="Jan Groh">
        <w:r>
          <w:rPr>
            <w:rStyle w:val="Ohne"/>
            <w:rFonts w:ascii="Garamond Premier Pro Caption" w:hAnsi="Garamond Premier Pro Caption" w:hint="default"/>
            <w:sz w:val="22"/>
            <w:szCs w:val="22"/>
            <w:rtl w:val="0"/>
          </w:rPr>
          <w:delText>ü</w:delText>
        </w:r>
      </w:del>
      <w:del w:id="16008" w:date="2023-01-13T18:26:59Z" w:author="Jan Groh">
        <w:r>
          <w:rPr>
            <w:rStyle w:val="Ohne"/>
            <w:rFonts w:ascii="Garamond Premier Pro Caption" w:hAnsi="Garamond Premier Pro Caption"/>
            <w:sz w:val="22"/>
            <w:szCs w:val="22"/>
            <w:rtl w:val="0"/>
            <w:lang w:val="de-DE"/>
          </w:rPr>
          <w:delText>hrt ist. Ich denke, der gelbliche Stein ist sch</w:delText>
        </w:r>
      </w:del>
      <w:del w:id="16009" w:date="2023-01-13T18:26:59Z" w:author="Jan Groh">
        <w:r>
          <w:rPr>
            <w:rStyle w:val="Ohne"/>
            <w:rFonts w:ascii="Garamond Premier Pro Caption" w:hAnsi="Garamond Premier Pro Caption" w:hint="default"/>
            <w:sz w:val="22"/>
            <w:szCs w:val="22"/>
            <w:rtl w:val="0"/>
            <w:lang w:val="sv-SE"/>
          </w:rPr>
          <w:delText>ö</w:delText>
        </w:r>
      </w:del>
      <w:del w:id="16010" w:date="2023-01-13T18:26:59Z" w:author="Jan Groh">
        <w:r>
          <w:rPr>
            <w:rStyle w:val="Ohne"/>
            <w:rFonts w:ascii="Garamond Premier Pro Caption" w:hAnsi="Garamond Premier Pro Caption"/>
            <w:sz w:val="22"/>
            <w:szCs w:val="22"/>
            <w:rtl w:val="0"/>
            <w:lang w:val="de-DE"/>
          </w:rPr>
          <w:delText>n, aber welche Farbe sich am besten ausnimmt, m</w:delText>
        </w:r>
      </w:del>
      <w:del w:id="16011" w:date="2023-01-13T18:26:59Z" w:author="Jan Groh">
        <w:r>
          <w:rPr>
            <w:rStyle w:val="Ohne"/>
            <w:rFonts w:ascii="Garamond Premier Pro Caption" w:hAnsi="Garamond Premier Pro Caption" w:hint="default"/>
            <w:sz w:val="22"/>
            <w:szCs w:val="22"/>
            <w:rtl w:val="0"/>
          </w:rPr>
          <w:delText>ü</w:delText>
        </w:r>
      </w:del>
      <w:del w:id="16012" w:date="2023-01-13T18:26:59Z" w:author="Jan Groh">
        <w:r>
          <w:rPr>
            <w:rStyle w:val="Ohne"/>
            <w:rFonts w:ascii="Garamond Premier Pro Caption" w:hAnsi="Garamond Premier Pro Caption"/>
            <w:sz w:val="22"/>
            <w:szCs w:val="22"/>
            <w:rtl w:val="0"/>
            <w:lang w:val="de-DE"/>
          </w:rPr>
          <w:delText xml:space="preserve">ssen Sie, lieber Freund, bestimmen. </w:delText>
        </w:r>
      </w:del>
      <w:del w:id="16013" w:date="2023-01-13T18:26:59Z" w:author="Jan Groh">
        <w:r>
          <w:rPr>
            <w:rStyle w:val="Ohne"/>
            <w:rFonts w:ascii="Garamond Premier Pro Caption" w:hAnsi="Garamond Premier Pro Caption"/>
            <w:sz w:val="22"/>
            <w:szCs w:val="22"/>
            <w:rtl w:val="0"/>
            <w:lang w:val="de-DE"/>
          </w:rPr>
          <w:delText>[D</w:delText>
        </w:r>
      </w:del>
      <w:del w:id="16014" w:date="2023-01-13T18:26:59Z" w:author="Jan Groh">
        <w:r>
          <w:rPr>
            <w:rStyle w:val="Ohne"/>
            <w:rFonts w:ascii="Garamond Premier Pro Caption" w:hAnsi="Garamond Premier Pro Caption"/>
            <w:sz w:val="22"/>
            <w:szCs w:val="22"/>
            <w:rtl w:val="0"/>
            <w:lang w:val="de-DE"/>
          </w:rPr>
          <w:delText>ie folgenden zwei Zeilen sind herausgeschnitten.</w:delText>
        </w:r>
      </w:del>
      <w:del w:id="16015" w:date="2023-01-13T18:26:59Z" w:author="Jan Groh">
        <w:r>
          <w:rPr>
            <w:rStyle w:val="Ohne"/>
            <w:rFonts w:ascii="Garamond Premier Pro Caption" w:hAnsi="Garamond Premier Pro Caption"/>
            <w:sz w:val="22"/>
            <w:szCs w:val="22"/>
            <w:rtl w:val="0"/>
            <w:lang w:val="de-DE"/>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16" w:date="2023-01-13T18:26:59Z" w:author="Jan Groh"/>
          <w:rStyle w:val="Ohne"/>
          <w:rFonts w:ascii="Garamond Premier Pro Caption" w:cs="Garamond Premier Pro Caption" w:hAnsi="Garamond Premier Pro Caption" w:eastAsia="Garamond Premier Pro Caption"/>
          <w:sz w:val="22"/>
          <w:szCs w:val="22"/>
        </w:rPr>
      </w:pPr>
      <w:del w:id="16017" w:date="2023-01-13T18:26:59Z" w:author="Jan Groh">
        <w:r>
          <w:rPr>
            <w:rStyle w:val="Ohne"/>
            <w:rFonts w:ascii="Garamond Premier Pro Caption" w:hAnsi="Garamond Premier Pro Caption"/>
            <w:sz w:val="22"/>
            <w:szCs w:val="22"/>
            <w:rtl w:val="0"/>
            <w:lang w:val="de-DE"/>
          </w:rPr>
          <w:delText>Nochmals Dank f</w:delText>
        </w:r>
      </w:del>
      <w:del w:id="16018" w:date="2023-01-13T18:26:59Z" w:author="Jan Groh">
        <w:r>
          <w:rPr>
            <w:rStyle w:val="Ohne"/>
            <w:rFonts w:ascii="Garamond Premier Pro Caption" w:hAnsi="Garamond Premier Pro Caption" w:hint="default"/>
            <w:sz w:val="22"/>
            <w:szCs w:val="22"/>
            <w:rtl w:val="0"/>
          </w:rPr>
          <w:delText>ü</w:delText>
        </w:r>
      </w:del>
      <w:del w:id="16019" w:date="2023-01-13T18:26:59Z" w:author="Jan Groh">
        <w:r>
          <w:rPr>
            <w:rStyle w:val="Ohne"/>
            <w:rFonts w:ascii="Garamond Premier Pro Caption" w:hAnsi="Garamond Premier Pro Caption"/>
            <w:sz w:val="22"/>
            <w:szCs w:val="22"/>
            <w:rtl w:val="0"/>
            <w:lang w:val="it-IT"/>
          </w:rPr>
          <w:delText>r immer.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20" w:date="2023-01-13T18:26:59Z" w:author="Jan Groh"/>
          <w:rStyle w:val="Ohne"/>
          <w:rFonts w:ascii="Garamond Premier Pro Italic" w:cs="Garamond Premier Pro Italic" w:hAnsi="Garamond Premier Pro Italic" w:eastAsia="Garamond Premier Pro Italic"/>
          <w:sz w:val="22"/>
          <w:szCs w:val="22"/>
        </w:rPr>
      </w:pPr>
      <w:del w:id="16021" w:date="2023-01-13T18:26:59Z" w:author="Jan Groh">
        <w:r>
          <w:rPr>
            <w:rStyle w:val="Ohne"/>
            <w:rFonts w:ascii="Garamond Premier Pro Italic" w:hAnsi="Garamond Premier Pro Italic"/>
            <w:sz w:val="22"/>
            <w:szCs w:val="22"/>
            <w:rtl w:val="0"/>
            <w:lang w:val="de-DE"/>
          </w:rPr>
          <w:delText>Ihre alte Freundin Ottilie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2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2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24" w:date="2023-01-13T18:26:59Z" w:author="Jan Groh"/>
          <w:rStyle w:val="Ohne"/>
          <w:rFonts w:ascii="Garamond Premier Pro Italic" w:cs="Garamond Premier Pro Italic" w:hAnsi="Garamond Premier Pro Italic" w:eastAsia="Garamond Premier Pro Italic"/>
          <w:sz w:val="22"/>
          <w:szCs w:val="22"/>
        </w:rPr>
      </w:pPr>
      <w:del w:id="16025" w:date="2023-01-13T18:26:59Z" w:author="Jan Groh">
        <w:r>
          <w:rPr>
            <w:rStyle w:val="Ohne"/>
            <w:rFonts w:ascii="Garamond Premier Pro Italic" w:hAnsi="Garamond Premier Pro Italic"/>
            <w:sz w:val="22"/>
            <w:szCs w:val="22"/>
            <w:rtl w:val="0"/>
            <w:lang w:val="de-DE"/>
          </w:rPr>
          <w:delText>(Der letzte Brief, den Ottilie an Seligmann geschrieben hat. Zw</w:delText>
        </w:r>
      </w:del>
      <w:del w:id="16026" w:date="2023-01-13T18:26:59Z" w:author="Jan Groh">
        <w:r>
          <w:rPr>
            <w:rStyle w:val="Ohne"/>
            <w:rFonts w:ascii="Garamond Premier Pro Italic" w:hAnsi="Garamond Premier Pro Italic" w:hint="default"/>
            <w:sz w:val="22"/>
            <w:szCs w:val="22"/>
            <w:rtl w:val="0"/>
            <w:lang w:val="sv-SE"/>
          </w:rPr>
          <w:delText>ö</w:delText>
        </w:r>
      </w:del>
      <w:del w:id="16027" w:date="2023-01-13T18:26:59Z" w:author="Jan Groh">
        <w:r>
          <w:rPr>
            <w:rStyle w:val="Ohne"/>
            <w:rFonts w:ascii="Garamond Premier Pro Italic" w:hAnsi="Garamond Premier Pro Italic"/>
            <w:sz w:val="22"/>
            <w:szCs w:val="22"/>
            <w:rtl w:val="0"/>
            <w:lang w:val="de-DE"/>
          </w:rPr>
          <w:delText>lf Tage sp</w:delText>
        </w:r>
      </w:del>
      <w:del w:id="16028" w:date="2023-01-13T18:26:59Z" w:author="Jan Groh">
        <w:r>
          <w:rPr>
            <w:rStyle w:val="Ohne"/>
            <w:rFonts w:ascii="Garamond Premier Pro Italic" w:hAnsi="Garamond Premier Pro Italic" w:hint="default"/>
            <w:sz w:val="22"/>
            <w:szCs w:val="22"/>
            <w:rtl w:val="0"/>
          </w:rPr>
          <w:delText>ä</w:delText>
        </w:r>
      </w:del>
      <w:del w:id="16029" w:date="2023-01-13T18:26:59Z" w:author="Jan Groh">
        <w:r>
          <w:rPr>
            <w:rStyle w:val="Ohne"/>
            <w:rFonts w:ascii="Garamond Premier Pro Italic" w:hAnsi="Garamond Premier Pro Italic"/>
            <w:sz w:val="22"/>
            <w:szCs w:val="22"/>
            <w:rtl w:val="0"/>
            <w:lang w:val="de-DE"/>
          </w:rPr>
          <w:delText>ter starb sie.)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30" w:date="2023-01-13T18:26:59Z" w:author="Jan Groh"/>
          <w:rStyle w:val="Ohne"/>
          <w:rFonts w:ascii="Garamond Premier Pro Italic" w:cs="Garamond Premier Pro Italic" w:hAnsi="Garamond Premier Pro Italic" w:eastAsia="Garamond Premier Pro Italic"/>
          <w:sz w:val="22"/>
          <w:szCs w:val="22"/>
        </w:rPr>
      </w:pPr>
      <w:del w:id="16031" w:date="2023-01-13T18:26:59Z" w:author="Jan Groh">
        <w:r>
          <w:rPr>
            <w:rStyle w:val="Ohne"/>
            <w:rFonts w:ascii="Garamond Premier Pro Italic" w:hAnsi="Garamond Premier Pro Italic"/>
            <w:sz w:val="22"/>
            <w:szCs w:val="22"/>
            <w:rtl w:val="0"/>
          </w:rPr>
          <w:delText>Den 14.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32" w:date="2023-01-13T18:26:59Z" w:author="Jan Groh"/>
          <w:rStyle w:val="Ohne"/>
          <w:rFonts w:ascii="Garamond Premier Pro Caption" w:cs="Garamond Premier Pro Caption" w:hAnsi="Garamond Premier Pro Caption" w:eastAsia="Garamond Premier Pro Caption"/>
          <w:sz w:val="22"/>
          <w:szCs w:val="22"/>
        </w:rPr>
      </w:pPr>
      <w:del w:id="16033" w:date="2023-01-13T18:26:59Z" w:author="Jan Groh">
        <w:r>
          <w:rPr>
            <w:rStyle w:val="Ohne"/>
            <w:rFonts w:ascii="Garamond Premier Pro Caption" w:hAnsi="Garamond Premier Pro Caption"/>
            <w:sz w:val="22"/>
            <w:szCs w:val="22"/>
            <w:rtl w:val="0"/>
            <w:lang w:val="de-DE"/>
          </w:rPr>
          <w:delText>Ich bin noch kr</w:delText>
        </w:r>
      </w:del>
      <w:del w:id="16034" w:date="2023-01-13T18:26:59Z" w:author="Jan Groh">
        <w:r>
          <w:rPr>
            <w:rStyle w:val="Ohne"/>
            <w:rFonts w:ascii="Garamond Premier Pro Caption" w:hAnsi="Garamond Premier Pro Caption" w:hint="default"/>
            <w:sz w:val="22"/>
            <w:szCs w:val="22"/>
            <w:rtl w:val="0"/>
          </w:rPr>
          <w:delText>ä</w:delText>
        </w:r>
      </w:del>
      <w:del w:id="16035" w:date="2023-01-13T18:26:59Z" w:author="Jan Groh">
        <w:r>
          <w:rPr>
            <w:rStyle w:val="Ohne"/>
            <w:rFonts w:ascii="Garamond Premier Pro Caption" w:hAnsi="Garamond Premier Pro Caption"/>
            <w:sz w:val="22"/>
            <w:szCs w:val="22"/>
            <w:rtl w:val="0"/>
            <w:lang w:val="nl-NL"/>
          </w:rPr>
          <w:delText>nker geworden; h</w:delText>
        </w:r>
      </w:del>
      <w:del w:id="16036" w:date="2023-01-13T18:26:59Z" w:author="Jan Groh">
        <w:r>
          <w:rPr>
            <w:rStyle w:val="Ohne"/>
            <w:rFonts w:ascii="Garamond Premier Pro Caption" w:hAnsi="Garamond Premier Pro Caption" w:hint="default"/>
            <w:sz w:val="22"/>
            <w:szCs w:val="22"/>
            <w:rtl w:val="0"/>
          </w:rPr>
          <w:delText>ä</w:delText>
        </w:r>
      </w:del>
      <w:del w:id="16037" w:date="2023-01-13T18:26:59Z" w:author="Jan Groh">
        <w:r>
          <w:rPr>
            <w:rStyle w:val="Ohne"/>
            <w:rFonts w:ascii="Garamond Premier Pro Caption" w:hAnsi="Garamond Premier Pro Caption"/>
            <w:sz w:val="22"/>
            <w:szCs w:val="22"/>
            <w:rtl w:val="0"/>
            <w:lang w:val="de-DE"/>
          </w:rPr>
          <w:delText>tte ich die M</w:delText>
        </w:r>
      </w:del>
      <w:del w:id="16038" w:date="2023-01-13T18:26:59Z" w:author="Jan Groh">
        <w:r>
          <w:rPr>
            <w:rStyle w:val="Ohne"/>
            <w:rFonts w:ascii="Garamond Premier Pro Caption" w:hAnsi="Garamond Premier Pro Caption" w:hint="default"/>
            <w:sz w:val="22"/>
            <w:szCs w:val="22"/>
            <w:rtl w:val="0"/>
            <w:lang w:val="sv-SE"/>
          </w:rPr>
          <w:delText>ö</w:delText>
        </w:r>
      </w:del>
      <w:del w:id="16039" w:date="2023-01-13T18:26:59Z" w:author="Jan Groh">
        <w:r>
          <w:rPr>
            <w:rStyle w:val="Ohne"/>
            <w:rFonts w:ascii="Garamond Premier Pro Caption" w:hAnsi="Garamond Premier Pro Caption"/>
            <w:sz w:val="22"/>
            <w:szCs w:val="22"/>
            <w:rtl w:val="0"/>
            <w:lang w:val="de-DE"/>
          </w:rPr>
          <w:delText>glichkeit gehabt, den Brief abzuschicken, h</w:delText>
        </w:r>
      </w:del>
      <w:del w:id="16040" w:date="2023-01-13T18:26:59Z" w:author="Jan Groh">
        <w:r>
          <w:rPr>
            <w:rStyle w:val="Ohne"/>
            <w:rFonts w:ascii="Garamond Premier Pro Caption" w:hAnsi="Garamond Premier Pro Caption" w:hint="default"/>
            <w:sz w:val="22"/>
            <w:szCs w:val="22"/>
            <w:rtl w:val="0"/>
          </w:rPr>
          <w:delText>ä</w:delText>
        </w:r>
      </w:del>
      <w:del w:id="16041" w:date="2023-01-13T18:26:59Z" w:author="Jan Groh">
        <w:r>
          <w:rPr>
            <w:rStyle w:val="Ohne"/>
            <w:rFonts w:ascii="Garamond Premier Pro Caption" w:hAnsi="Garamond Premier Pro Caption"/>
            <w:sz w:val="22"/>
            <w:szCs w:val="22"/>
            <w:rtl w:val="0"/>
            <w:lang w:val="de-DE"/>
          </w:rPr>
          <w:delText>tte ich es sicher nicht verschoben.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42"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4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44" w:date="2023-01-13T18:26:59Z" w:author="Jan Groh"/>
          <w:rStyle w:val="Ohne"/>
          <w:rFonts w:ascii="Garamond Premier Pro Italic" w:cs="Garamond Premier Pro Italic" w:hAnsi="Garamond Premier Pro Italic" w:eastAsia="Garamond Premier Pro Italic"/>
          <w:sz w:val="22"/>
          <w:szCs w:val="22"/>
        </w:rPr>
      </w:pPr>
      <w:del w:id="16045" w:date="2023-01-13T18:26:59Z" w:author="Jan Groh">
        <w:r>
          <w:rPr>
            <w:rStyle w:val="Ohne"/>
            <w:rFonts w:ascii="Garamond Premier Pro Italic" w:hAnsi="Garamond Premier Pro Italic"/>
            <w:sz w:val="22"/>
            <w:szCs w:val="22"/>
            <w:rtl w:val="0"/>
            <w:lang w:val="de-DE"/>
          </w:rPr>
          <w:delText>Walther und Wolfgang an Carl Alexander</w:delText>
        </w:r>
      </w:del>
      <w:del w:id="16046" w:date="2023-01-10T12:12:35Z" w:author="Jan Groh">
        <w:r>
          <w:rPr>
            <w:rStyle w:val="Ohne"/>
            <w:rFonts w:ascii="Garamond Premier Pro Italic" w:cs="Garamond Premier Pro Italic" w:hAnsi="Garamond Premier Pro Italic" w:eastAsia="Garamond Premier Pro Italic"/>
            <w:sz w:val="22"/>
            <w:szCs w:val="22"/>
            <w:vertAlign w:val="superscript"/>
          </w:rPr>
          <w:footnoteReference w:id="238"/>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47" w:date="2023-01-13T18:26:59Z" w:author="Jan Groh"/>
          <w:rStyle w:val="Ohne"/>
          <w:rFonts w:ascii="Garamond Premier Pro Italic" w:cs="Garamond Premier Pro Italic" w:hAnsi="Garamond Premier Pro Italic" w:eastAsia="Garamond Premier Pro Italic"/>
          <w:sz w:val="22"/>
          <w:szCs w:val="22"/>
        </w:rPr>
      </w:pPr>
      <w:del w:id="16048" w:date="2023-01-13T18:26:59Z" w:author="Jan Groh">
        <w:r>
          <w:rPr>
            <w:rStyle w:val="Ohne"/>
            <w:rFonts w:ascii="Garamond Premier Pro Italic" w:hAnsi="Garamond Premier Pro Italic"/>
            <w:sz w:val="22"/>
            <w:szCs w:val="22"/>
            <w:rtl w:val="0"/>
            <w:lang w:val="de-DE"/>
          </w:rPr>
          <w:delText>Weimar, 30. Oktober 1872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49" w:date="2023-01-13T18:26:59Z" w:author="Jan Groh"/>
          <w:rStyle w:val="Ohne"/>
          <w:rFonts w:ascii="Garamond Premier Pro Caption" w:cs="Garamond Premier Pro Caption" w:hAnsi="Garamond Premier Pro Caption" w:eastAsia="Garamond Premier Pro Caption"/>
          <w:sz w:val="22"/>
          <w:szCs w:val="22"/>
        </w:rPr>
      </w:pPr>
      <w:del w:id="16050" w:date="2023-01-13T18:26:59Z" w:author="Jan Groh">
        <w:r>
          <w:rPr>
            <w:rStyle w:val="Ohne"/>
            <w:rFonts w:ascii="Garamond Premier Pro Caption" w:hAnsi="Garamond Premier Pro Caption"/>
            <w:sz w:val="22"/>
            <w:szCs w:val="22"/>
            <w:rtl w:val="0"/>
          </w:rPr>
          <w:delText>Gn</w:delText>
        </w:r>
      </w:del>
      <w:del w:id="16051" w:date="2023-01-13T18:26:59Z" w:author="Jan Groh">
        <w:r>
          <w:rPr>
            <w:rStyle w:val="Ohne"/>
            <w:rFonts w:ascii="Garamond Premier Pro Caption" w:hAnsi="Garamond Premier Pro Caption" w:hint="default"/>
            <w:sz w:val="22"/>
            <w:szCs w:val="22"/>
            <w:rtl w:val="0"/>
          </w:rPr>
          <w:delText>ä</w:delText>
        </w:r>
      </w:del>
      <w:del w:id="16052" w:date="2023-01-13T18:26:59Z" w:author="Jan Groh">
        <w:r>
          <w:rPr>
            <w:rStyle w:val="Ohne"/>
            <w:rFonts w:ascii="Garamond Premier Pro Caption" w:hAnsi="Garamond Premier Pro Caption"/>
            <w:sz w:val="22"/>
            <w:szCs w:val="22"/>
            <w:rtl w:val="0"/>
            <w:lang w:val="de-DE"/>
          </w:rPr>
          <w:delText>digster F</w:delText>
        </w:r>
      </w:del>
      <w:del w:id="16053" w:date="2023-01-13T18:26:59Z" w:author="Jan Groh">
        <w:r>
          <w:rPr>
            <w:rStyle w:val="Ohne"/>
            <w:rFonts w:ascii="Garamond Premier Pro Caption" w:hAnsi="Garamond Premier Pro Caption" w:hint="default"/>
            <w:sz w:val="22"/>
            <w:szCs w:val="22"/>
            <w:rtl w:val="0"/>
          </w:rPr>
          <w:delText>ü</w:delText>
        </w:r>
      </w:del>
      <w:del w:id="16054" w:date="2023-01-13T18:26:59Z" w:author="Jan Groh">
        <w:r>
          <w:rPr>
            <w:rStyle w:val="Ohne"/>
            <w:rFonts w:ascii="Garamond Premier Pro Caption" w:hAnsi="Garamond Premier Pro Caption"/>
            <w:sz w:val="22"/>
            <w:szCs w:val="22"/>
            <w:rtl w:val="0"/>
            <w:lang w:val="de-DE"/>
          </w:rPr>
          <w:delText>rst und Herr! Tiefm</w:delText>
        </w:r>
      </w:del>
      <w:del w:id="16055" w:date="2023-01-13T18:26:59Z" w:author="Jan Groh">
        <w:r>
          <w:rPr>
            <w:rStyle w:val="Ohne"/>
            <w:rFonts w:ascii="Garamond Premier Pro Caption" w:hAnsi="Garamond Premier Pro Caption" w:hint="default"/>
            <w:sz w:val="22"/>
            <w:szCs w:val="22"/>
            <w:rtl w:val="0"/>
          </w:rPr>
          <w:delText>ü</w:delText>
        </w:r>
      </w:del>
      <w:del w:id="16056" w:date="2023-01-13T18:26:59Z" w:author="Jan Groh">
        <w:r>
          <w:rPr>
            <w:rStyle w:val="Ohne"/>
            <w:rFonts w:ascii="Garamond Premier Pro Caption" w:hAnsi="Garamond Premier Pro Caption"/>
            <w:sz w:val="22"/>
            <w:szCs w:val="22"/>
            <w:rtl w:val="0"/>
            <w:lang w:val="de-DE"/>
          </w:rPr>
          <w:delText>de von den furchtbaren Ersch</w:delText>
        </w:r>
      </w:del>
      <w:del w:id="16057" w:date="2023-01-13T18:26:59Z" w:author="Jan Groh">
        <w:r>
          <w:rPr>
            <w:rStyle w:val="Ohne"/>
            <w:rFonts w:ascii="Garamond Premier Pro Caption" w:hAnsi="Garamond Premier Pro Caption" w:hint="default"/>
            <w:sz w:val="22"/>
            <w:szCs w:val="22"/>
            <w:rtl w:val="0"/>
          </w:rPr>
          <w:delText>ü</w:delText>
        </w:r>
      </w:del>
      <w:del w:id="16058" w:date="2023-01-13T18:26:59Z" w:author="Jan Groh">
        <w:r>
          <w:rPr>
            <w:rStyle w:val="Ohne"/>
            <w:rFonts w:ascii="Garamond Premier Pro Caption" w:hAnsi="Garamond Premier Pro Caption"/>
            <w:sz w:val="22"/>
            <w:szCs w:val="22"/>
            <w:rtl w:val="0"/>
            <w:lang w:val="de-DE"/>
          </w:rPr>
          <w:delText>tterungen der letzten Woche, aber auch wohltuend ber</w:delText>
        </w:r>
      </w:del>
      <w:del w:id="16059" w:date="2023-01-13T18:26:59Z" w:author="Jan Groh">
        <w:r>
          <w:rPr>
            <w:rStyle w:val="Ohne"/>
            <w:rFonts w:ascii="Garamond Premier Pro Caption" w:hAnsi="Garamond Premier Pro Caption" w:hint="default"/>
            <w:sz w:val="22"/>
            <w:szCs w:val="22"/>
            <w:rtl w:val="0"/>
          </w:rPr>
          <w:delText>ü</w:delText>
        </w:r>
      </w:del>
      <w:del w:id="16060" w:date="2023-01-13T18:26:59Z" w:author="Jan Groh">
        <w:r>
          <w:rPr>
            <w:rStyle w:val="Ohne"/>
            <w:rFonts w:ascii="Garamond Premier Pro Caption" w:hAnsi="Garamond Premier Pro Caption"/>
            <w:sz w:val="22"/>
            <w:szCs w:val="22"/>
            <w:rtl w:val="0"/>
            <w:lang w:val="de-DE"/>
          </w:rPr>
          <w:delText>hrt von der Teilnahme, welche sich bei dem Dahinscheiden unserer so hei</w:delText>
        </w:r>
      </w:del>
      <w:del w:id="16061" w:date="2023-01-13T18:26:59Z" w:author="Jan Groh">
        <w:r>
          <w:rPr>
            <w:rStyle w:val="Ohne"/>
            <w:rFonts w:ascii="Garamond Premier Pro Caption" w:hAnsi="Garamond Premier Pro Caption" w:hint="default"/>
            <w:sz w:val="22"/>
            <w:szCs w:val="22"/>
            <w:rtl w:val="0"/>
            <w:lang w:val="de-DE"/>
          </w:rPr>
          <w:delText>ß</w:delText>
        </w:r>
      </w:del>
      <w:del w:id="16062" w:date="2023-01-13T18:26:59Z" w:author="Jan Groh">
        <w:r>
          <w:rPr>
            <w:rStyle w:val="Ohne"/>
            <w:rFonts w:ascii="Garamond Premier Pro Caption" w:hAnsi="Garamond Premier Pro Caption"/>
            <w:sz w:val="22"/>
            <w:szCs w:val="22"/>
            <w:rtl w:val="0"/>
            <w:lang w:val="de-DE"/>
          </w:rPr>
          <w:delText>geliebten Mutter allgemein kundgibt, eine Teilnahme, die von den h</w:delText>
        </w:r>
      </w:del>
      <w:del w:id="16063" w:date="2023-01-13T18:26:59Z" w:author="Jan Groh">
        <w:r>
          <w:rPr>
            <w:rStyle w:val="Ohne"/>
            <w:rFonts w:ascii="Garamond Premier Pro Caption" w:hAnsi="Garamond Premier Pro Caption" w:hint="default"/>
            <w:sz w:val="22"/>
            <w:szCs w:val="22"/>
            <w:rtl w:val="0"/>
            <w:lang w:val="sv-SE"/>
          </w:rPr>
          <w:delText>ö</w:delText>
        </w:r>
      </w:del>
      <w:del w:id="16064" w:date="2023-01-13T18:26:59Z" w:author="Jan Groh">
        <w:r>
          <w:rPr>
            <w:rStyle w:val="Ohne"/>
            <w:rFonts w:ascii="Garamond Premier Pro Caption" w:hAnsi="Garamond Premier Pro Caption"/>
            <w:sz w:val="22"/>
            <w:szCs w:val="22"/>
            <w:rtl w:val="0"/>
            <w:lang w:val="de-DE"/>
          </w:rPr>
          <w:delText>chsten Herrschaften in r</w:delText>
        </w:r>
      </w:del>
      <w:del w:id="16065" w:date="2023-01-13T18:26:59Z" w:author="Jan Groh">
        <w:r>
          <w:rPr>
            <w:rStyle w:val="Ohne"/>
            <w:rFonts w:ascii="Garamond Premier Pro Caption" w:hAnsi="Garamond Premier Pro Caption" w:hint="default"/>
            <w:sz w:val="22"/>
            <w:szCs w:val="22"/>
            <w:rtl w:val="0"/>
          </w:rPr>
          <w:delText>ü</w:delText>
        </w:r>
      </w:del>
      <w:del w:id="16066" w:date="2023-01-13T18:26:59Z" w:author="Jan Groh">
        <w:r>
          <w:rPr>
            <w:rStyle w:val="Ohne"/>
            <w:rFonts w:ascii="Garamond Premier Pro Caption" w:hAnsi="Garamond Premier Pro Caption"/>
            <w:sz w:val="22"/>
            <w:szCs w:val="22"/>
            <w:rtl w:val="0"/>
            <w:lang w:val="de-DE"/>
          </w:rPr>
          <w:delText>hrender Weise uns bezeigt wurde, lege</w:delText>
        </w:r>
      </w:del>
      <w:del w:id="16067" w:date="2023-01-13T18:26:59Z" w:author="Jan Groh">
        <w:r>
          <w:rPr>
            <w:rStyle w:val="Ohne"/>
            <w:rFonts w:ascii="Garamond Premier Pro Caption" w:hAnsi="Garamond Premier Pro Caption"/>
            <w:sz w:val="22"/>
            <w:szCs w:val="22"/>
            <w:rtl w:val="0"/>
            <w:lang w:val="de-DE"/>
          </w:rPr>
          <w:delText xml:space="preserve"> </w:delText>
        </w:r>
      </w:del>
      <w:del w:id="16068" w:date="2023-01-13T18:26:59Z" w:author="Jan Groh">
        <w:r>
          <w:rPr>
            <w:rStyle w:val="Ohne"/>
            <w:rFonts w:ascii="Garamond Premier Pro Caption" w:hAnsi="Garamond Premier Pro Caption"/>
            <w:sz w:val="22"/>
            <w:szCs w:val="22"/>
            <w:rtl w:val="0"/>
            <w:lang w:val="de-DE"/>
          </w:rPr>
          <w:delText>ich Ew. Kgl. Hoheit meinen trauernden Dank ehrerbietigst zu</w:delText>
        </w:r>
      </w:del>
      <w:del w:id="16069" w:date="2023-01-13T18:26:59Z" w:author="Jan Groh">
        <w:r>
          <w:rPr>
            <w:rStyle w:val="Ohne"/>
            <w:rFonts w:ascii="Garamond Premier Pro Caption" w:hAnsi="Garamond Premier Pro Caption"/>
            <w:sz w:val="22"/>
            <w:szCs w:val="22"/>
            <w:rtl w:val="0"/>
            <w:lang w:val="de-DE"/>
          </w:rPr>
          <w:delText xml:space="preserve"> </w:delText>
        </w:r>
      </w:del>
      <w:del w:id="16070" w:date="2023-01-13T18:26:59Z" w:author="Jan Groh">
        <w:r>
          <w:rPr>
            <w:rStyle w:val="Ohne"/>
            <w:rFonts w:ascii="Garamond Premier Pro Caption" w:hAnsi="Garamond Premier Pro Caption"/>
            <w:sz w:val="22"/>
            <w:szCs w:val="22"/>
            <w:rtl w:val="0"/>
          </w:rPr>
          <w:delText>F</w:delText>
        </w:r>
      </w:del>
      <w:del w:id="16071" w:date="2023-01-13T18:26:59Z" w:author="Jan Groh">
        <w:r>
          <w:rPr>
            <w:rStyle w:val="Ohne"/>
            <w:rFonts w:ascii="Garamond Premier Pro Caption" w:hAnsi="Garamond Premier Pro Caption" w:hint="default"/>
            <w:sz w:val="22"/>
            <w:szCs w:val="22"/>
            <w:rtl w:val="0"/>
            <w:lang w:val="de-DE"/>
          </w:rPr>
          <w:delText>üß</w:delText>
        </w:r>
      </w:del>
      <w:del w:id="16072" w:date="2023-01-13T18:26:59Z" w:author="Jan Groh">
        <w:r>
          <w:rPr>
            <w:rStyle w:val="Ohne"/>
            <w:rFonts w:ascii="Garamond Premier Pro Caption" w:hAnsi="Garamond Premier Pro Caption"/>
            <w:sz w:val="22"/>
            <w:szCs w:val="22"/>
            <w:rtl w:val="0"/>
            <w:lang w:val="de-DE"/>
          </w:rPr>
          <w:delTex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73" w:date="2023-01-13T18:26:59Z" w:author="Jan Groh"/>
          <w:rStyle w:val="Ohne"/>
          <w:rFonts w:ascii="Garamond Premier Pro Caption" w:cs="Garamond Premier Pro Caption" w:hAnsi="Garamond Premier Pro Caption" w:eastAsia="Garamond Premier Pro Caption"/>
          <w:sz w:val="22"/>
          <w:szCs w:val="22"/>
        </w:rPr>
      </w:pPr>
      <w:del w:id="16074" w:date="2023-01-13T18:26:59Z" w:author="Jan Groh">
        <w:r>
          <w:rPr>
            <w:rStyle w:val="Ohne"/>
            <w:rFonts w:ascii="Garamond Premier Pro Caption" w:hAnsi="Garamond Premier Pro Caption"/>
            <w:sz w:val="22"/>
            <w:szCs w:val="22"/>
            <w:rtl w:val="0"/>
          </w:rPr>
          <w:delText>F</w:delText>
        </w:r>
      </w:del>
      <w:del w:id="16075" w:date="2023-01-13T18:26:59Z" w:author="Jan Groh">
        <w:r>
          <w:rPr>
            <w:rStyle w:val="Ohne"/>
            <w:rFonts w:ascii="Garamond Premier Pro Caption" w:hAnsi="Garamond Premier Pro Caption" w:hint="default"/>
            <w:sz w:val="22"/>
            <w:szCs w:val="22"/>
            <w:rtl w:val="0"/>
          </w:rPr>
          <w:delText>ü</w:delText>
        </w:r>
      </w:del>
      <w:del w:id="16076" w:date="2023-01-13T18:26:59Z" w:author="Jan Groh">
        <w:r>
          <w:rPr>
            <w:rStyle w:val="Ohne"/>
            <w:rFonts w:ascii="Garamond Premier Pro Caption" w:hAnsi="Garamond Premier Pro Caption"/>
            <w:sz w:val="22"/>
            <w:szCs w:val="22"/>
            <w:rtl w:val="0"/>
            <w:lang w:val="de-DE"/>
          </w:rPr>
          <w:delText>r uns Br</w:delText>
        </w:r>
      </w:del>
      <w:del w:id="16077" w:date="2023-01-13T18:26:59Z" w:author="Jan Groh">
        <w:r>
          <w:rPr>
            <w:rStyle w:val="Ohne"/>
            <w:rFonts w:ascii="Garamond Premier Pro Caption" w:hAnsi="Garamond Premier Pro Caption" w:hint="default"/>
            <w:sz w:val="22"/>
            <w:szCs w:val="22"/>
            <w:rtl w:val="0"/>
          </w:rPr>
          <w:delText>ü</w:delText>
        </w:r>
      </w:del>
      <w:del w:id="16078" w:date="2023-01-13T18:26:59Z" w:author="Jan Groh">
        <w:r>
          <w:rPr>
            <w:rStyle w:val="Ohne"/>
            <w:rFonts w:ascii="Garamond Premier Pro Caption" w:hAnsi="Garamond Premier Pro Caption"/>
            <w:sz w:val="22"/>
            <w:szCs w:val="22"/>
            <w:rtl w:val="0"/>
            <w:lang w:val="de-DE"/>
          </w:rPr>
          <w:delText>der ist der betroffene Verlust, wie begreiflich, mehr als ein herber Kummer, er bildet eine L</w:delText>
        </w:r>
      </w:del>
      <w:del w:id="16079" w:date="2023-01-13T18:26:59Z" w:author="Jan Groh">
        <w:r>
          <w:rPr>
            <w:rStyle w:val="Ohne"/>
            <w:rFonts w:ascii="Garamond Premier Pro Caption" w:hAnsi="Garamond Premier Pro Caption" w:hint="default"/>
            <w:sz w:val="22"/>
            <w:szCs w:val="22"/>
            <w:rtl w:val="0"/>
          </w:rPr>
          <w:delText>ü</w:delText>
        </w:r>
      </w:del>
      <w:del w:id="16080" w:date="2023-01-13T18:26:59Z" w:author="Jan Groh">
        <w:r>
          <w:rPr>
            <w:rStyle w:val="Ohne"/>
            <w:rFonts w:ascii="Garamond Premier Pro Caption" w:hAnsi="Garamond Premier Pro Caption"/>
            <w:sz w:val="22"/>
            <w:szCs w:val="22"/>
            <w:rtl w:val="0"/>
            <w:lang w:val="de-DE"/>
          </w:rPr>
          <w:delText>cke, einen Abschnitt in unserem Leben. Da</w:delText>
        </w:r>
      </w:del>
      <w:del w:id="16081" w:date="2023-01-13T18:26:59Z" w:author="Jan Groh">
        <w:r>
          <w:rPr>
            <w:rStyle w:val="Ohne"/>
            <w:rFonts w:ascii="Garamond Premier Pro Caption" w:hAnsi="Garamond Premier Pro Caption" w:hint="default"/>
            <w:sz w:val="22"/>
            <w:szCs w:val="22"/>
            <w:rtl w:val="0"/>
            <w:lang w:val="de-DE"/>
          </w:rPr>
          <w:delText xml:space="preserve">ß </w:delText>
        </w:r>
      </w:del>
      <w:del w:id="16082" w:date="2023-01-13T18:26:59Z" w:author="Jan Groh">
        <w:r>
          <w:rPr>
            <w:rStyle w:val="Ohne"/>
            <w:rFonts w:ascii="Garamond Premier Pro Caption" w:hAnsi="Garamond Premier Pro Caption"/>
            <w:sz w:val="22"/>
            <w:szCs w:val="22"/>
            <w:rtl w:val="0"/>
            <w:lang w:val="de-DE"/>
          </w:rPr>
          <w:delText>dem so sein w</w:delText>
        </w:r>
      </w:del>
      <w:del w:id="16083" w:date="2023-01-13T18:26:59Z" w:author="Jan Groh">
        <w:r>
          <w:rPr>
            <w:rStyle w:val="Ohne"/>
            <w:rFonts w:ascii="Garamond Premier Pro Caption" w:hAnsi="Garamond Premier Pro Caption" w:hint="default"/>
            <w:sz w:val="22"/>
            <w:szCs w:val="22"/>
            <w:rtl w:val="0"/>
          </w:rPr>
          <w:delText>ü</w:delText>
        </w:r>
      </w:del>
      <w:del w:id="16084" w:date="2023-01-13T18:26:59Z" w:author="Jan Groh">
        <w:r>
          <w:rPr>
            <w:rStyle w:val="Ohne"/>
            <w:rFonts w:ascii="Garamond Premier Pro Caption" w:hAnsi="Garamond Premier Pro Caption"/>
            <w:sz w:val="22"/>
            <w:szCs w:val="22"/>
            <w:rtl w:val="0"/>
            <w:lang w:val="de-DE"/>
          </w:rPr>
          <w:delText>rde, wu</w:delText>
        </w:r>
      </w:del>
      <w:del w:id="16085" w:date="2023-01-13T18:26:59Z" w:author="Jan Groh">
        <w:r>
          <w:rPr>
            <w:rStyle w:val="Ohne"/>
            <w:rFonts w:ascii="Garamond Premier Pro Caption" w:hAnsi="Garamond Premier Pro Caption" w:hint="default"/>
            <w:sz w:val="22"/>
            <w:szCs w:val="22"/>
            <w:rtl w:val="0"/>
            <w:lang w:val="de-DE"/>
          </w:rPr>
          <w:delText>ß</w:delText>
        </w:r>
      </w:del>
      <w:del w:id="16086" w:date="2023-01-13T18:26:59Z" w:author="Jan Groh">
        <w:r>
          <w:rPr>
            <w:rStyle w:val="Ohne"/>
            <w:rFonts w:ascii="Garamond Premier Pro Caption" w:hAnsi="Garamond Premier Pro Caption"/>
            <w:sz w:val="22"/>
            <w:szCs w:val="22"/>
            <w:rtl w:val="0"/>
            <w:lang w:val="de-DE"/>
          </w:rPr>
          <w:delText>ten wir, da</w:delText>
        </w:r>
      </w:del>
      <w:del w:id="16087" w:date="2023-01-13T18:26:59Z" w:author="Jan Groh">
        <w:r>
          <w:rPr>
            <w:rStyle w:val="Ohne"/>
            <w:rFonts w:ascii="Garamond Premier Pro Caption" w:hAnsi="Garamond Premier Pro Caption" w:hint="default"/>
            <w:sz w:val="22"/>
            <w:szCs w:val="22"/>
            <w:rtl w:val="0"/>
            <w:lang w:val="de-DE"/>
          </w:rPr>
          <w:delText xml:space="preserve">ß </w:delText>
        </w:r>
      </w:del>
      <w:del w:id="16088" w:date="2023-01-13T18:26:59Z" w:author="Jan Groh">
        <w:r>
          <w:rPr>
            <w:rStyle w:val="Ohne"/>
            <w:rFonts w:ascii="Garamond Premier Pro Caption" w:hAnsi="Garamond Premier Pro Caption"/>
            <w:sz w:val="22"/>
            <w:szCs w:val="22"/>
            <w:rtl w:val="0"/>
            <w:lang w:val="de-DE"/>
          </w:rPr>
          <w:delText>dem so ist, f</w:delText>
        </w:r>
      </w:del>
      <w:del w:id="16089" w:date="2023-01-13T18:26:59Z" w:author="Jan Groh">
        <w:r>
          <w:rPr>
            <w:rStyle w:val="Ohne"/>
            <w:rFonts w:ascii="Garamond Premier Pro Caption" w:hAnsi="Garamond Premier Pro Caption" w:hint="default"/>
            <w:sz w:val="22"/>
            <w:szCs w:val="22"/>
            <w:rtl w:val="0"/>
          </w:rPr>
          <w:delText>ü</w:delText>
        </w:r>
      </w:del>
      <w:del w:id="16090" w:date="2023-01-13T18:26:59Z" w:author="Jan Groh">
        <w:r>
          <w:rPr>
            <w:rStyle w:val="Ohne"/>
            <w:rFonts w:ascii="Garamond Premier Pro Caption" w:hAnsi="Garamond Premier Pro Caption"/>
            <w:sz w:val="22"/>
            <w:szCs w:val="22"/>
            <w:rtl w:val="0"/>
            <w:lang w:val="de-DE"/>
          </w:rPr>
          <w:delText>hlen, empfinden wir schon jetzt, und werden es t</w:delText>
        </w:r>
      </w:del>
      <w:del w:id="16091" w:date="2023-01-13T18:26:59Z" w:author="Jan Groh">
        <w:r>
          <w:rPr>
            <w:rStyle w:val="Ohne"/>
            <w:rFonts w:ascii="Garamond Premier Pro Caption" w:hAnsi="Garamond Premier Pro Caption" w:hint="default"/>
            <w:sz w:val="22"/>
            <w:szCs w:val="22"/>
            <w:rtl w:val="0"/>
          </w:rPr>
          <w:delText>ä</w:delText>
        </w:r>
      </w:del>
      <w:del w:id="16092" w:date="2023-01-13T18:26:59Z" w:author="Jan Groh">
        <w:r>
          <w:rPr>
            <w:rStyle w:val="Ohne"/>
            <w:rFonts w:ascii="Garamond Premier Pro Caption" w:hAnsi="Garamond Premier Pro Caption"/>
            <w:sz w:val="22"/>
            <w:szCs w:val="22"/>
            <w:rtl w:val="0"/>
            <w:lang w:val="de-DE"/>
          </w:rPr>
          <w:delText>glich mehr empfinden!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093" w:date="2023-01-13T18:26:59Z" w:author="Jan Groh"/>
          <w:rStyle w:val="Ohne"/>
          <w:rFonts w:ascii="Garamond Premier Pro Caption" w:cs="Garamond Premier Pro Caption" w:hAnsi="Garamond Premier Pro Caption" w:eastAsia="Garamond Premier Pro Caption"/>
          <w:sz w:val="22"/>
          <w:szCs w:val="22"/>
        </w:rPr>
      </w:pPr>
      <w:del w:id="16094" w:date="2023-01-13T18:26:59Z" w:author="Jan Groh">
        <w:r>
          <w:rPr>
            <w:rStyle w:val="Ohne"/>
            <w:rFonts w:ascii="Garamond Premier Pro Caption" w:hAnsi="Garamond Premier Pro Caption"/>
            <w:sz w:val="22"/>
            <w:szCs w:val="22"/>
            <w:rtl w:val="0"/>
            <w:lang w:val="de-DE"/>
          </w:rPr>
          <w:delText>In unserer guten, und ich darf wohl sagen, gro</w:delText>
        </w:r>
      </w:del>
      <w:del w:id="16095" w:date="2023-01-13T18:26:59Z" w:author="Jan Groh">
        <w:r>
          <w:rPr>
            <w:rStyle w:val="Ohne"/>
            <w:rFonts w:ascii="Garamond Premier Pro Caption" w:hAnsi="Garamond Premier Pro Caption" w:hint="default"/>
            <w:sz w:val="22"/>
            <w:szCs w:val="22"/>
            <w:rtl w:val="0"/>
            <w:lang w:val="de-DE"/>
          </w:rPr>
          <w:delText>ß</w:delText>
        </w:r>
      </w:del>
      <w:del w:id="16096" w:date="2023-01-13T18:26:59Z" w:author="Jan Groh">
        <w:r>
          <w:rPr>
            <w:rStyle w:val="Ohne"/>
            <w:rFonts w:ascii="Garamond Premier Pro Caption" w:hAnsi="Garamond Premier Pro Caption"/>
            <w:sz w:val="22"/>
            <w:szCs w:val="22"/>
            <w:rtl w:val="0"/>
            <w:lang w:val="de-DE"/>
          </w:rPr>
          <w:delText>en Mutter verlieren wir f</w:delText>
        </w:r>
      </w:del>
      <w:del w:id="16097" w:date="2023-01-13T18:26:59Z" w:author="Jan Groh">
        <w:r>
          <w:rPr>
            <w:rStyle w:val="Ohne"/>
            <w:rFonts w:ascii="Garamond Premier Pro Caption" w:hAnsi="Garamond Premier Pro Caption" w:hint="default"/>
            <w:sz w:val="22"/>
            <w:szCs w:val="22"/>
            <w:rtl w:val="0"/>
          </w:rPr>
          <w:delText>ü</w:delText>
        </w:r>
      </w:del>
      <w:del w:id="16098" w:date="2023-01-13T18:26:59Z" w:author="Jan Groh">
        <w:r>
          <w:rPr>
            <w:rStyle w:val="Ohne"/>
            <w:rFonts w:ascii="Garamond Premier Pro Caption" w:hAnsi="Garamond Premier Pro Caption"/>
            <w:sz w:val="22"/>
            <w:szCs w:val="22"/>
            <w:rtl w:val="0"/>
            <w:lang w:val="de-DE"/>
          </w:rPr>
          <w:delText>r dieses Leben den besten Bestandteil unseres Daseins und k</w:delText>
        </w:r>
      </w:del>
      <w:del w:id="16099" w:date="2023-01-13T18:26:59Z" w:author="Jan Groh">
        <w:r>
          <w:rPr>
            <w:rStyle w:val="Ohne"/>
            <w:rFonts w:ascii="Garamond Premier Pro Caption" w:hAnsi="Garamond Premier Pro Caption" w:hint="default"/>
            <w:sz w:val="22"/>
            <w:szCs w:val="22"/>
            <w:rtl w:val="0"/>
            <w:lang w:val="sv-SE"/>
          </w:rPr>
          <w:delText>ö</w:delText>
        </w:r>
      </w:del>
      <w:del w:id="16100" w:date="2023-01-13T18:26:59Z" w:author="Jan Groh">
        <w:r>
          <w:rPr>
            <w:rStyle w:val="Ohne"/>
            <w:rFonts w:ascii="Garamond Premier Pro Caption" w:hAnsi="Garamond Premier Pro Caption"/>
            <w:sz w:val="22"/>
            <w:szCs w:val="22"/>
            <w:rtl w:val="0"/>
            <w:lang w:val="de-DE"/>
          </w:rPr>
          <w:delText>nnen Gott nur bitten, da</w:delText>
        </w:r>
      </w:del>
      <w:del w:id="16101" w:date="2023-01-13T18:26:59Z" w:author="Jan Groh">
        <w:r>
          <w:rPr>
            <w:rStyle w:val="Ohne"/>
            <w:rFonts w:ascii="Garamond Premier Pro Caption" w:hAnsi="Garamond Premier Pro Caption" w:hint="default"/>
            <w:sz w:val="22"/>
            <w:szCs w:val="22"/>
            <w:rtl w:val="0"/>
            <w:lang w:val="de-DE"/>
          </w:rPr>
          <w:delText xml:space="preserve">ß </w:delText>
        </w:r>
      </w:del>
      <w:del w:id="16102" w:date="2023-01-13T18:26:59Z" w:author="Jan Groh">
        <w:r>
          <w:rPr>
            <w:rStyle w:val="Ohne"/>
            <w:rFonts w:ascii="Garamond Premier Pro Caption" w:hAnsi="Garamond Premier Pro Caption"/>
            <w:sz w:val="22"/>
            <w:szCs w:val="22"/>
            <w:rtl w:val="0"/>
            <w:lang w:val="de-DE"/>
          </w:rPr>
          <w:delText>er uns die Kraft gebe, diesen Verlust w</w:delText>
        </w:r>
      </w:del>
      <w:del w:id="16103" w:date="2023-01-13T18:26:59Z" w:author="Jan Groh">
        <w:r>
          <w:rPr>
            <w:rStyle w:val="Ohne"/>
            <w:rFonts w:ascii="Garamond Premier Pro Caption" w:hAnsi="Garamond Premier Pro Caption" w:hint="default"/>
            <w:sz w:val="22"/>
            <w:szCs w:val="22"/>
            <w:rtl w:val="0"/>
          </w:rPr>
          <w:delText>ü</w:delText>
        </w:r>
      </w:del>
      <w:del w:id="16104" w:date="2023-01-13T18:26:59Z" w:author="Jan Groh">
        <w:r>
          <w:rPr>
            <w:rStyle w:val="Ohne"/>
            <w:rFonts w:ascii="Garamond Premier Pro Caption" w:hAnsi="Garamond Premier Pro Caption"/>
            <w:sz w:val="22"/>
            <w:szCs w:val="22"/>
            <w:rtl w:val="0"/>
            <w:lang w:val="de-DE"/>
          </w:rPr>
          <w:delText>rdig zu ertragen!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0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06"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07" w:date="2023-01-13T18:26:59Z" w:author="Jan Groh"/>
          <w:rStyle w:val="Ohne"/>
          <w:rFonts w:ascii="Garamond Premier Pro Italic" w:cs="Garamond Premier Pro Italic" w:hAnsi="Garamond Premier Pro Italic" w:eastAsia="Garamond Premier Pro Italic"/>
          <w:sz w:val="22"/>
          <w:szCs w:val="22"/>
        </w:rPr>
      </w:pPr>
      <w:del w:id="16108" w:date="2023-01-13T18:26:59Z" w:author="Jan Groh">
        <w:r>
          <w:rPr>
            <w:rStyle w:val="Ohne"/>
            <w:rFonts w:ascii="Garamond Premier Pro Italic" w:hAnsi="Garamond Premier Pro Italic"/>
            <w:sz w:val="22"/>
            <w:szCs w:val="22"/>
            <w:rtl w:val="0"/>
            <w:lang w:val="de-DE"/>
          </w:rPr>
          <w:delText>Aus dem Nachruf Gustav K</w:delText>
        </w:r>
      </w:del>
      <w:del w:id="16109" w:date="2023-01-13T18:26:59Z" w:author="Jan Groh">
        <w:r>
          <w:rPr>
            <w:rStyle w:val="Ohne"/>
            <w:rFonts w:ascii="Garamond Premier Pro Italic" w:hAnsi="Garamond Premier Pro Italic" w:hint="default"/>
            <w:sz w:val="22"/>
            <w:szCs w:val="22"/>
            <w:rtl w:val="0"/>
          </w:rPr>
          <w:delText>ü</w:delText>
        </w:r>
      </w:del>
      <w:del w:id="16110" w:date="2023-01-13T18:26:59Z" w:author="Jan Groh">
        <w:r>
          <w:rPr>
            <w:rStyle w:val="Ohne"/>
            <w:rFonts w:ascii="Garamond Premier Pro Italic" w:hAnsi="Garamond Premier Pro Italic"/>
            <w:sz w:val="22"/>
            <w:szCs w:val="22"/>
            <w:rtl w:val="0"/>
            <w:lang w:val="de-DE"/>
          </w:rPr>
          <w:delText>hnes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1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12" w:date="2023-01-13T18:26:59Z" w:author="Jan Groh"/>
          <w:rStyle w:val="Ohne"/>
          <w:rFonts w:ascii="Garamond Premier Pro Caption" w:cs="Garamond Premier Pro Caption" w:hAnsi="Garamond Premier Pro Caption" w:eastAsia="Garamond Premier Pro Caption"/>
          <w:sz w:val="22"/>
          <w:szCs w:val="22"/>
        </w:rPr>
      </w:pPr>
      <w:del w:id="16113" w:date="2023-01-13T18:26:59Z" w:author="Jan Groh">
        <w:r>
          <w:rPr>
            <w:rStyle w:val="Ohne"/>
            <w:rFonts w:ascii="Garamond Premier Pro Caption" w:hAnsi="Garamond Premier Pro Caption"/>
            <w:sz w:val="22"/>
            <w:szCs w:val="22"/>
            <w:rtl w:val="0"/>
            <w:lang w:val="de-DE"/>
          </w:rPr>
          <w:delText>Nie gab es eine Natur, die sich aufrichtiger und unerschrockener zu dem bekannte, was sie f</w:delText>
        </w:r>
      </w:del>
      <w:del w:id="16114" w:date="2023-01-13T18:26:59Z" w:author="Jan Groh">
        <w:r>
          <w:rPr>
            <w:rStyle w:val="Ohne"/>
            <w:rFonts w:ascii="Garamond Premier Pro Caption" w:hAnsi="Garamond Premier Pro Caption" w:hint="default"/>
            <w:sz w:val="22"/>
            <w:szCs w:val="22"/>
            <w:rtl w:val="0"/>
          </w:rPr>
          <w:delText>ü</w:delText>
        </w:r>
      </w:del>
      <w:del w:id="16115" w:date="2023-01-13T18:26:59Z" w:author="Jan Groh">
        <w:r>
          <w:rPr>
            <w:rStyle w:val="Ohne"/>
            <w:rFonts w:ascii="Garamond Premier Pro Caption" w:hAnsi="Garamond Premier Pro Caption"/>
            <w:sz w:val="22"/>
            <w:szCs w:val="22"/>
            <w:rtl w:val="0"/>
            <w:lang w:val="de-DE"/>
          </w:rPr>
          <w:delText>r recht, edel und menschenbegl</w:delText>
        </w:r>
      </w:del>
      <w:del w:id="16116" w:date="2023-01-13T18:26:59Z" w:author="Jan Groh">
        <w:r>
          <w:rPr>
            <w:rStyle w:val="Ohne"/>
            <w:rFonts w:ascii="Garamond Premier Pro Caption" w:hAnsi="Garamond Premier Pro Caption" w:hint="default"/>
            <w:sz w:val="22"/>
            <w:szCs w:val="22"/>
            <w:rtl w:val="0"/>
          </w:rPr>
          <w:delText>ü</w:delText>
        </w:r>
      </w:del>
      <w:del w:id="16117" w:date="2023-01-13T18:26:59Z" w:author="Jan Groh">
        <w:r>
          <w:rPr>
            <w:rStyle w:val="Ohne"/>
            <w:rFonts w:ascii="Garamond Premier Pro Caption" w:hAnsi="Garamond Premier Pro Caption"/>
            <w:sz w:val="22"/>
            <w:szCs w:val="22"/>
            <w:rtl w:val="0"/>
            <w:lang w:val="de-DE"/>
          </w:rPr>
          <w:delText>ckend hielt. (</w:delText>
        </w:r>
      </w:del>
      <w:del w:id="16118" w:date="2023-01-13T18:26:59Z" w:author="Jan Groh">
        <w:r>
          <w:rPr>
            <w:rStyle w:val="Ohne"/>
            <w:rFonts w:ascii="Garamond Premier Pro Caption" w:hAnsi="Garamond Premier Pro Caption" w:hint="default"/>
            <w:sz w:val="22"/>
            <w:szCs w:val="22"/>
            <w:rtl w:val="0"/>
            <w:lang w:val="de-DE"/>
          </w:rPr>
          <w:delText>…</w:delText>
        </w:r>
      </w:del>
      <w:del w:id="16119" w:date="2023-01-13T18:26:59Z" w:author="Jan Groh">
        <w:r>
          <w:rPr>
            <w:rStyle w:val="Ohne"/>
            <w:rFonts w:ascii="Garamond Premier Pro Caption" w:hAnsi="Garamond Premier Pro Caption"/>
            <w:sz w:val="22"/>
            <w:szCs w:val="22"/>
            <w:rtl w:val="0"/>
            <w:lang w:val="de-DE"/>
          </w:rPr>
          <w:delText>) Das Evangelium, das sie predigte, war Freiheit der Selbstbestimmung, nach den Gesetzen einfach edler Natur.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6120" w:date="2023-01-13T18:26:59Z" w:author="Jan Groh">
        <w:r>
          <w:rPr>
            <w:rStyle w:val="Ohne"/>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21" w:date="2023-01-13T18:26:59Z" w:author="Jan Groh"/>
          <w:rFonts w:ascii="Garamond Premier Pro Bold" w:cs="Garamond Premier Pro Bold" w:hAnsi="Garamond Premier Pro Bold" w:eastAsia="Garamond Premier Pro Bold"/>
          <w:sz w:val="22"/>
          <w:szCs w:val="22"/>
        </w:rPr>
      </w:pPr>
      <w:del w:id="16122" w:date="2023-01-13T18:26:59Z" w:author="Jan Groh">
        <w:r>
          <w:rPr>
            <w:rFonts w:ascii="Garamond Premier Pro Bold" w:hAnsi="Garamond Premier Pro Bold"/>
            <w:sz w:val="22"/>
            <w:szCs w:val="22"/>
            <w:rtl w:val="0"/>
            <w:lang w:val="de-DE"/>
          </w:rPr>
          <w:delText>Personenregister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23"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24" w:date="2023-01-13T18:26:59Z" w:author="Jan Groh"/>
          <w:rStyle w:val="Ohne"/>
          <w:rFonts w:ascii="Garamond Premier Pro Caption" w:cs="Garamond Premier Pro Caption" w:hAnsi="Garamond Premier Pro Caption" w:eastAsia="Garamond Premier Pro Caption"/>
          <w:sz w:val="22"/>
          <w:szCs w:val="22"/>
        </w:rPr>
      </w:pPr>
      <w:del w:id="16125" w:date="2023-01-13T18:26:59Z" w:author="Jan Groh">
        <w:r>
          <w:rPr>
            <w:rStyle w:val="Ohne"/>
            <w:rFonts w:ascii="Garamond Premier Pro Caption" w:hAnsi="Garamond Premier Pro Caption"/>
            <w:sz w:val="22"/>
            <w:szCs w:val="22"/>
            <w:rtl w:val="0"/>
          </w:rPr>
          <w:delText>A</w:delText>
        </w:r>
      </w:del>
      <w:del w:id="16126" w:date="2023-01-13T18:26:59Z" w:author="Jan Groh">
        <w:r>
          <w:rPr>
            <w:rStyle w:val="Ohne"/>
            <w:rFonts w:ascii="Garamond Premier Pro Caption" w:hAnsi="Garamond Premier Pro Caption"/>
            <w:sz w:val="22"/>
            <w:szCs w:val="22"/>
            <w:rtl w:val="0"/>
            <w:lang w:val="de-DE"/>
          </w:rPr>
          <w:delText>RNIM</w:delText>
        </w:r>
      </w:del>
      <w:del w:id="16127" w:date="2023-01-13T18:26:59Z" w:author="Jan Groh">
        <w:r>
          <w:rPr>
            <w:rStyle w:val="Ohne"/>
            <w:rFonts w:ascii="Garamond Premier Pro Caption" w:hAnsi="Garamond Premier Pro Caption"/>
            <w:sz w:val="22"/>
            <w:szCs w:val="22"/>
            <w:rtl w:val="0"/>
            <w:lang w:val="it-IT"/>
          </w:rPr>
          <w:delText>, Bettina v., geb. Elisabeth Catharina Ludovica Magdalena Brentano (1785</w:delText>
        </w:r>
      </w:del>
      <w:del w:id="16128" w:date="2023-01-13T18:26:59Z" w:author="Jan Groh">
        <w:r>
          <w:rPr>
            <w:rStyle w:val="Ohne"/>
            <w:rFonts w:ascii="Garamond Premier Pro Caption" w:hAnsi="Garamond Premier Pro Caption" w:hint="default"/>
            <w:sz w:val="22"/>
            <w:szCs w:val="22"/>
            <w:rtl w:val="0"/>
          </w:rPr>
          <w:delText>–</w:delText>
        </w:r>
      </w:del>
      <w:del w:id="16129" w:date="2023-01-13T18:26:59Z" w:author="Jan Groh">
        <w:r>
          <w:rPr>
            <w:rStyle w:val="Ohne"/>
            <w:rFonts w:ascii="Garamond Premier Pro Caption" w:hAnsi="Garamond Premier Pro Caption"/>
            <w:sz w:val="22"/>
            <w:szCs w:val="22"/>
            <w:rtl w:val="0"/>
            <w:lang w:val="de-DE"/>
          </w:rPr>
          <w:delText>1859), Schriftstellerin, Zeichnerin und Komponistin, bedeutende Vertreterin der deutschen Romantik, Schwester von Clemens Brentano, seit 1807 mit Goethe bekannt.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30" w:date="2023-01-13T18:26:59Z" w:author="Jan Groh"/>
          <w:rStyle w:val="Ohne"/>
          <w:rFonts w:ascii="Garamond Premier Pro Caption" w:cs="Garamond Premier Pro Caption" w:hAnsi="Garamond Premier Pro Caption" w:eastAsia="Garamond Premier Pro Caption"/>
          <w:sz w:val="22"/>
          <w:szCs w:val="22"/>
        </w:rPr>
      </w:pPr>
      <w:del w:id="16131" w:date="2023-01-13T18:26:59Z" w:author="Jan Groh">
        <w:r>
          <w:rPr>
            <w:rStyle w:val="Ohne"/>
            <w:rFonts w:ascii="Garamond Premier Pro Caption" w:hAnsi="Garamond Premier Pro Caption"/>
            <w:sz w:val="22"/>
            <w:szCs w:val="22"/>
            <w:rtl w:val="0"/>
            <w:lang w:val="de-DE"/>
          </w:rPr>
          <w:delText>BAPTISTE, (Blondin). Kunstreiter, der 1822 mit einer franz</w:delText>
        </w:r>
      </w:del>
      <w:del w:id="16132" w:date="2023-01-13T18:26:59Z" w:author="Jan Groh">
        <w:r>
          <w:rPr>
            <w:rStyle w:val="Ohne"/>
            <w:rFonts w:ascii="Garamond Premier Pro Caption" w:hAnsi="Garamond Premier Pro Caption" w:hint="default"/>
            <w:sz w:val="22"/>
            <w:szCs w:val="22"/>
            <w:rtl w:val="0"/>
            <w:lang w:val="sv-SE"/>
          </w:rPr>
          <w:delText>ö</w:delText>
        </w:r>
      </w:del>
      <w:del w:id="16133" w:date="2023-01-13T18:26:59Z" w:author="Jan Groh">
        <w:r>
          <w:rPr>
            <w:rStyle w:val="Ohne"/>
            <w:rFonts w:ascii="Garamond Premier Pro Caption" w:hAnsi="Garamond Premier Pro Caption"/>
            <w:sz w:val="22"/>
            <w:szCs w:val="22"/>
            <w:rtl w:val="0"/>
            <w:lang w:val="de-DE"/>
          </w:rPr>
          <w:delText xml:space="preserve">sischen Truppe in Weimar gastierte und Ottilie </w:delText>
        </w:r>
      </w:del>
      <w:del w:id="16134" w:date="2023-01-13T18:26:59Z" w:author="Jan Groh">
        <w:r>
          <w:rPr>
            <w:rStyle w:val="Ohne"/>
            <w:rFonts w:ascii="Garamond Premier Pro Caption" w:hAnsi="Garamond Premier Pro Caption" w:hint="default"/>
            <w:sz w:val="22"/>
            <w:szCs w:val="22"/>
            <w:rtl w:val="0"/>
          </w:rPr>
          <w:delText xml:space="preserve">– </w:delText>
        </w:r>
      </w:del>
      <w:del w:id="16135" w:date="2023-01-13T18:26:59Z" w:author="Jan Groh">
        <w:r>
          <w:rPr>
            <w:rStyle w:val="Ohne"/>
            <w:rFonts w:ascii="Garamond Premier Pro Caption" w:hAnsi="Garamond Premier Pro Caption"/>
            <w:sz w:val="22"/>
            <w:szCs w:val="22"/>
            <w:rtl w:val="0"/>
            <w:lang w:val="de-DE"/>
          </w:rPr>
          <w:delText xml:space="preserve">vielbeachtet </w:delText>
        </w:r>
      </w:del>
      <w:del w:id="16136" w:date="2023-01-13T18:26:59Z" w:author="Jan Groh">
        <w:r>
          <w:rPr>
            <w:rStyle w:val="Ohne"/>
            <w:rFonts w:ascii="Garamond Premier Pro Caption" w:hAnsi="Garamond Premier Pro Caption" w:hint="default"/>
            <w:sz w:val="22"/>
            <w:szCs w:val="22"/>
            <w:rtl w:val="0"/>
          </w:rPr>
          <w:delText xml:space="preserve">– </w:delText>
        </w:r>
      </w:del>
      <w:del w:id="16137" w:date="2023-01-13T18:26:59Z" w:author="Jan Groh">
        <w:r>
          <w:rPr>
            <w:rStyle w:val="Ohne"/>
            <w:rFonts w:ascii="Garamond Premier Pro Caption" w:hAnsi="Garamond Premier Pro Caption"/>
            <w:sz w:val="22"/>
            <w:szCs w:val="22"/>
            <w:rtl w:val="0"/>
            <w:lang w:val="de-DE"/>
          </w:rPr>
          <w:delText>seine</w:delText>
        </w:r>
      </w:del>
      <w:del w:id="16138" w:date="2023-01-13T18:26:59Z" w:author="Jan Groh">
        <w:r>
          <w:rPr>
            <w:rStyle w:val="Ohne"/>
            <w:rFonts w:ascii="Garamond Premier Pro Caption" w:hAnsi="Garamond Premier Pro Caption"/>
            <w:sz w:val="22"/>
            <w:szCs w:val="22"/>
            <w:rtl w:val="0"/>
            <w:lang w:val="de-DE"/>
          </w:rPr>
          <w:delText xml:space="preserve"> </w:delText>
        </w:r>
      </w:del>
      <w:del w:id="16139" w:date="2023-01-13T18:26:59Z" w:author="Jan Groh">
        <w:r>
          <w:rPr>
            <w:rStyle w:val="Ohne"/>
            <w:rFonts w:ascii="Garamond Premier Pro Caption" w:hAnsi="Garamond Premier Pro Caption"/>
            <w:sz w:val="22"/>
            <w:szCs w:val="22"/>
            <w:rtl w:val="0"/>
            <w:lang w:val="de-DE"/>
          </w:rPr>
          <w:delText>Sympathie bekundete.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40" w:date="2023-01-13T18:26:59Z" w:author="Jan Groh"/>
          <w:rStyle w:val="Ohne"/>
          <w:rFonts w:ascii="Garamond Premier Pro Caption" w:cs="Garamond Premier Pro Caption" w:hAnsi="Garamond Premier Pro Caption" w:eastAsia="Garamond Premier Pro Caption"/>
          <w:sz w:val="22"/>
          <w:szCs w:val="22"/>
        </w:rPr>
      </w:pPr>
      <w:del w:id="16141" w:date="2023-01-13T18:26:59Z" w:author="Jan Groh">
        <w:r>
          <w:rPr>
            <w:rStyle w:val="Ohne"/>
            <w:rFonts w:ascii="Garamond Premier Pro Caption" w:hAnsi="Garamond Premier Pro Caption"/>
            <w:sz w:val="22"/>
            <w:szCs w:val="22"/>
            <w:rtl w:val="0"/>
            <w:lang w:val="de-DE"/>
          </w:rPr>
          <w:delText>BAUMBACH, Karoline v. (1786</w:delText>
        </w:r>
      </w:del>
      <w:del w:id="16142" w:date="2023-01-13T18:26:59Z" w:author="Jan Groh">
        <w:r>
          <w:rPr>
            <w:rStyle w:val="Ohne"/>
            <w:rFonts w:ascii="Garamond Premier Pro Caption" w:hAnsi="Garamond Premier Pro Caption" w:hint="default"/>
            <w:sz w:val="22"/>
            <w:szCs w:val="22"/>
            <w:rtl w:val="0"/>
          </w:rPr>
          <w:delText>–</w:delText>
        </w:r>
      </w:del>
      <w:del w:id="16143" w:date="2023-01-13T18:26:59Z" w:author="Jan Groh">
        <w:r>
          <w:rPr>
            <w:rStyle w:val="Ohne"/>
            <w:rFonts w:ascii="Garamond Premier Pro Caption" w:hAnsi="Garamond Premier Pro Caption"/>
            <w:sz w:val="22"/>
            <w:szCs w:val="22"/>
            <w:rtl w:val="0"/>
            <w:lang w:val="de-DE"/>
          </w:rPr>
          <w:delText>1877) und ihre Schwester Sophie</w:delText>
        </w:r>
      </w:del>
      <w:del w:id="16144" w:date="2023-01-13T18:26:59Z" w:author="Jan Groh">
        <w:r>
          <w:rPr>
            <w:rStyle w:val="Ohne"/>
            <w:rFonts w:ascii="Garamond Premier Pro Caption" w:hAnsi="Garamond Premier Pro Caption"/>
            <w:sz w:val="22"/>
            <w:szCs w:val="22"/>
            <w:rtl w:val="0"/>
            <w:lang w:val="de-DE"/>
          </w:rPr>
          <w:delText xml:space="preserve"> </w:delText>
        </w:r>
      </w:del>
      <w:del w:id="16145" w:date="2023-01-13T18:26:59Z" w:author="Jan Groh">
        <w:r>
          <w:rPr>
            <w:rStyle w:val="Ohne"/>
            <w:rFonts w:ascii="Garamond Premier Pro Caption" w:hAnsi="Garamond Premier Pro Caption"/>
            <w:sz w:val="22"/>
            <w:szCs w:val="22"/>
            <w:rtl w:val="0"/>
          </w:rPr>
          <w:delText>(1785</w:delText>
        </w:r>
      </w:del>
      <w:del w:id="16146" w:date="2023-01-13T18:26:59Z" w:author="Jan Groh">
        <w:r>
          <w:rPr>
            <w:rStyle w:val="Ohne"/>
            <w:rFonts w:ascii="Garamond Premier Pro Caption" w:hAnsi="Garamond Premier Pro Caption" w:hint="default"/>
            <w:sz w:val="22"/>
            <w:szCs w:val="22"/>
            <w:rtl w:val="0"/>
          </w:rPr>
          <w:delText>–</w:delText>
        </w:r>
      </w:del>
      <w:del w:id="16147" w:date="2023-01-13T18:26:59Z" w:author="Jan Groh">
        <w:r>
          <w:rPr>
            <w:rStyle w:val="Ohne"/>
            <w:rFonts w:ascii="Garamond Premier Pro Caption" w:hAnsi="Garamond Premier Pro Caption"/>
            <w:sz w:val="22"/>
            <w:szCs w:val="22"/>
            <w:rtl w:val="0"/>
          </w:rPr>
          <w:delText>1869). T</w:delText>
        </w:r>
      </w:del>
      <w:del w:id="16148" w:date="2023-01-13T18:26:59Z" w:author="Jan Groh">
        <w:r>
          <w:rPr>
            <w:rStyle w:val="Ohne"/>
            <w:rFonts w:ascii="Garamond Premier Pro Caption" w:hAnsi="Garamond Premier Pro Caption" w:hint="default"/>
            <w:sz w:val="22"/>
            <w:szCs w:val="22"/>
            <w:rtl w:val="0"/>
            <w:lang w:val="sv-SE"/>
          </w:rPr>
          <w:delText>ö</w:delText>
        </w:r>
      </w:del>
      <w:del w:id="16149" w:date="2023-01-13T18:26:59Z" w:author="Jan Groh">
        <w:r>
          <w:rPr>
            <w:rStyle w:val="Ohne"/>
            <w:rFonts w:ascii="Garamond Premier Pro Caption" w:hAnsi="Garamond Premier Pro Caption"/>
            <w:sz w:val="22"/>
            <w:szCs w:val="22"/>
            <w:rtl w:val="0"/>
            <w:lang w:val="de-DE"/>
          </w:rPr>
          <w:delText>chter des Landrats Ludwig Wilhelm von Baumbach. Beide waren mit Ottilie und Adele gut bekannt.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50" w:date="2023-01-13T18:26:59Z" w:author="Jan Groh"/>
          <w:rStyle w:val="Ohne"/>
          <w:rFonts w:ascii="Garamond Premier Pro Caption" w:cs="Garamond Premier Pro Caption" w:hAnsi="Garamond Premier Pro Caption" w:eastAsia="Garamond Premier Pro Caption"/>
          <w:sz w:val="22"/>
          <w:szCs w:val="22"/>
        </w:rPr>
      </w:pPr>
      <w:del w:id="16151" w:date="2023-01-13T18:26:59Z" w:author="Jan Groh">
        <w:r>
          <w:rPr>
            <w:rStyle w:val="Ohne"/>
            <w:rFonts w:ascii="Garamond Premier Pro Caption" w:hAnsi="Garamond Premier Pro Caption"/>
            <w:sz w:val="22"/>
            <w:szCs w:val="22"/>
            <w:rtl w:val="0"/>
            <w:lang w:val="de-DE"/>
          </w:rPr>
          <w:delText>BOISSEREE, Sulpiz (1783</w:delText>
        </w:r>
      </w:del>
      <w:del w:id="16152" w:date="2023-01-13T18:26:59Z" w:author="Jan Groh">
        <w:r>
          <w:rPr>
            <w:rStyle w:val="Ohne"/>
            <w:rFonts w:ascii="Garamond Premier Pro Caption" w:hAnsi="Garamond Premier Pro Caption" w:hint="default"/>
            <w:sz w:val="22"/>
            <w:szCs w:val="22"/>
            <w:rtl w:val="0"/>
          </w:rPr>
          <w:delText>–</w:delText>
        </w:r>
      </w:del>
      <w:del w:id="16153" w:date="2023-01-13T18:26:59Z" w:author="Jan Groh">
        <w:r>
          <w:rPr>
            <w:rStyle w:val="Ohne"/>
            <w:rFonts w:ascii="Garamond Premier Pro Caption" w:hAnsi="Garamond Premier Pro Caption"/>
            <w:sz w:val="22"/>
            <w:szCs w:val="22"/>
            <w:rtl w:val="0"/>
            <w:lang w:val="de-DE"/>
          </w:rPr>
          <w:delText>1854). Beg</w:delText>
        </w:r>
      </w:del>
      <w:del w:id="16154" w:date="2023-01-13T18:26:59Z" w:author="Jan Groh">
        <w:r>
          <w:rPr>
            <w:rStyle w:val="Ohne"/>
            <w:rFonts w:ascii="Garamond Premier Pro Caption" w:hAnsi="Garamond Premier Pro Caption" w:hint="default"/>
            <w:sz w:val="22"/>
            <w:szCs w:val="22"/>
            <w:rtl w:val="0"/>
          </w:rPr>
          <w:delText>ü</w:delText>
        </w:r>
      </w:del>
      <w:del w:id="16155" w:date="2023-01-13T18:26:59Z" w:author="Jan Groh">
        <w:r>
          <w:rPr>
            <w:rStyle w:val="Ohne"/>
            <w:rFonts w:ascii="Garamond Premier Pro Caption" w:hAnsi="Garamond Premier Pro Caption"/>
            <w:sz w:val="22"/>
            <w:szCs w:val="22"/>
            <w:rtl w:val="0"/>
            <w:lang w:val="de-DE"/>
          </w:rPr>
          <w:delText>terter Kaufmann mit gro</w:delText>
        </w:r>
      </w:del>
      <w:del w:id="16156" w:date="2023-01-13T18:26:59Z" w:author="Jan Groh">
        <w:r>
          <w:rPr>
            <w:rStyle w:val="Ohne"/>
            <w:rFonts w:ascii="Garamond Premier Pro Caption" w:hAnsi="Garamond Premier Pro Caption" w:hint="default"/>
            <w:sz w:val="22"/>
            <w:szCs w:val="22"/>
            <w:rtl w:val="0"/>
            <w:lang w:val="de-DE"/>
          </w:rPr>
          <w:delText>ß</w:delText>
        </w:r>
      </w:del>
      <w:del w:id="16157" w:date="2023-01-13T18:26:59Z" w:author="Jan Groh">
        <w:r>
          <w:rPr>
            <w:rStyle w:val="Ohne"/>
            <w:rFonts w:ascii="Garamond Premier Pro Caption" w:hAnsi="Garamond Premier Pro Caption"/>
            <w:sz w:val="22"/>
            <w:szCs w:val="22"/>
            <w:rtl w:val="0"/>
            <w:lang w:val="de-DE"/>
          </w:rPr>
          <w:delText>em Interesse an altdeutscher Kunst. Begeisterte Goethe mit seinem Vorhaben, den K</w:delText>
        </w:r>
      </w:del>
      <w:del w:id="16158" w:date="2023-01-13T18:26:59Z" w:author="Jan Groh">
        <w:r>
          <w:rPr>
            <w:rStyle w:val="Ohne"/>
            <w:rFonts w:ascii="Garamond Premier Pro Caption" w:hAnsi="Garamond Premier Pro Caption" w:hint="default"/>
            <w:sz w:val="22"/>
            <w:szCs w:val="22"/>
            <w:rtl w:val="0"/>
            <w:lang w:val="sv-SE"/>
          </w:rPr>
          <w:delText>ö</w:delText>
        </w:r>
      </w:del>
      <w:del w:id="16159" w:date="2023-01-13T18:26:59Z" w:author="Jan Groh">
        <w:r>
          <w:rPr>
            <w:rStyle w:val="Ohne"/>
            <w:rFonts w:ascii="Garamond Premier Pro Caption" w:hAnsi="Garamond Premier Pro Caption"/>
            <w:sz w:val="22"/>
            <w:szCs w:val="22"/>
            <w:rtl w:val="0"/>
            <w:lang w:val="de-DE"/>
          </w:rPr>
          <w:delText>lner Dom zu vollenden.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60" w:date="2023-01-13T18:26:59Z" w:author="Jan Groh"/>
          <w:rStyle w:val="Ohne"/>
          <w:rFonts w:ascii="Garamond Premier Pro Caption" w:cs="Garamond Premier Pro Caption" w:hAnsi="Garamond Premier Pro Caption" w:eastAsia="Garamond Premier Pro Caption"/>
          <w:sz w:val="22"/>
          <w:szCs w:val="22"/>
        </w:rPr>
      </w:pPr>
      <w:del w:id="16161" w:date="2023-01-13T18:26:59Z" w:author="Jan Groh">
        <w:r>
          <w:rPr>
            <w:rStyle w:val="Ohne"/>
            <w:rFonts w:ascii="Garamond Premier Pro Caption" w:hAnsi="Garamond Premier Pro Caption"/>
            <w:sz w:val="22"/>
            <w:szCs w:val="22"/>
            <w:rtl w:val="0"/>
            <w:lang w:val="it-IT"/>
          </w:rPr>
          <w:delText>BYRON, Lord George Gordon Noel (1788</w:delText>
        </w:r>
      </w:del>
      <w:del w:id="16162" w:date="2023-01-13T18:26:59Z" w:author="Jan Groh">
        <w:r>
          <w:rPr>
            <w:rStyle w:val="Ohne"/>
            <w:rFonts w:ascii="Garamond Premier Pro Caption" w:hAnsi="Garamond Premier Pro Caption" w:hint="default"/>
            <w:sz w:val="22"/>
            <w:szCs w:val="22"/>
            <w:rtl w:val="0"/>
          </w:rPr>
          <w:delText>–</w:delText>
        </w:r>
      </w:del>
      <w:del w:id="16163" w:date="2023-01-13T18:26:59Z" w:author="Jan Groh">
        <w:r>
          <w:rPr>
            <w:rStyle w:val="Ohne"/>
            <w:rFonts w:ascii="Garamond Premier Pro Caption" w:hAnsi="Garamond Premier Pro Caption"/>
            <w:sz w:val="22"/>
            <w:szCs w:val="22"/>
            <w:rtl w:val="0"/>
            <w:lang w:val="de-DE"/>
          </w:rPr>
          <w:delText>1824). Bedeutender</w:delText>
        </w:r>
      </w:del>
      <w:del w:id="16164" w:date="2023-01-13T18:26:59Z" w:author="Jan Groh">
        <w:r>
          <w:rPr>
            <w:rStyle w:val="Ohne"/>
            <w:rFonts w:ascii="Garamond Premier Pro Caption" w:hAnsi="Garamond Premier Pro Caption"/>
            <w:sz w:val="22"/>
            <w:szCs w:val="22"/>
            <w:rtl w:val="0"/>
            <w:lang w:val="de-DE"/>
          </w:rPr>
          <w:delText xml:space="preserve"> </w:delText>
        </w:r>
      </w:del>
      <w:del w:id="16165" w:date="2023-01-13T18:26:59Z" w:author="Jan Groh">
        <w:r>
          <w:rPr>
            <w:rStyle w:val="Ohne"/>
            <w:rFonts w:ascii="Garamond Premier Pro Caption" w:hAnsi="Garamond Premier Pro Caption"/>
            <w:sz w:val="22"/>
            <w:szCs w:val="22"/>
            <w:rtl w:val="0"/>
            <w:lang w:val="de-DE"/>
          </w:rPr>
          <w:delText>Dichter der englischen Romantik. Wurde von Ottilie und Goethe sehr gesch</w:delText>
        </w:r>
      </w:del>
      <w:del w:id="16166" w:date="2023-01-13T18:26:59Z" w:author="Jan Groh">
        <w:r>
          <w:rPr>
            <w:rStyle w:val="Ohne"/>
            <w:rFonts w:ascii="Garamond Premier Pro Caption" w:hAnsi="Garamond Premier Pro Caption" w:hint="default"/>
            <w:sz w:val="22"/>
            <w:szCs w:val="22"/>
            <w:rtl w:val="0"/>
          </w:rPr>
          <w:delText>ä</w:delText>
        </w:r>
      </w:del>
      <w:del w:id="16167" w:date="2023-01-13T18:26:59Z" w:author="Jan Groh">
        <w:r>
          <w:rPr>
            <w:rStyle w:val="Ohne"/>
            <w:rFonts w:ascii="Garamond Premier Pro Caption" w:hAnsi="Garamond Premier Pro Caption"/>
            <w:sz w:val="22"/>
            <w:szCs w:val="22"/>
            <w:rtl w:val="0"/>
            <w:lang w:val="de-DE"/>
          </w:rPr>
          <w:delText>tzt, war damals der Held des Tages.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68" w:date="2023-01-13T18:26:59Z" w:author="Jan Groh"/>
          <w:rStyle w:val="Ohne"/>
          <w:rFonts w:ascii="Garamond Premier Pro Caption" w:cs="Garamond Premier Pro Caption" w:hAnsi="Garamond Premier Pro Caption" w:eastAsia="Garamond Premier Pro Caption"/>
          <w:sz w:val="22"/>
          <w:szCs w:val="22"/>
        </w:rPr>
      </w:pPr>
      <w:del w:id="16169" w:date="2023-01-13T18:26:59Z" w:author="Jan Groh">
        <w:r>
          <w:rPr>
            <w:rStyle w:val="Ohne"/>
            <w:rFonts w:ascii="Garamond Premier Pro Caption" w:hAnsi="Garamond Premier Pro Caption"/>
            <w:sz w:val="22"/>
            <w:szCs w:val="22"/>
            <w:rtl w:val="0"/>
          </w:rPr>
          <w:delText>CARUS, Carl Gustav (1789</w:delText>
        </w:r>
      </w:del>
      <w:del w:id="16170" w:date="2023-01-13T18:26:59Z" w:author="Jan Groh">
        <w:r>
          <w:rPr>
            <w:rStyle w:val="Ohne"/>
            <w:rFonts w:ascii="Garamond Premier Pro Caption" w:hAnsi="Garamond Premier Pro Caption" w:hint="default"/>
            <w:sz w:val="22"/>
            <w:szCs w:val="22"/>
            <w:rtl w:val="0"/>
          </w:rPr>
          <w:delText>–</w:delText>
        </w:r>
      </w:del>
      <w:del w:id="16171" w:date="2023-01-13T18:26:59Z" w:author="Jan Groh">
        <w:r>
          <w:rPr>
            <w:rStyle w:val="Ohne"/>
            <w:rFonts w:ascii="Garamond Premier Pro Caption" w:hAnsi="Garamond Premier Pro Caption"/>
            <w:sz w:val="22"/>
            <w:szCs w:val="22"/>
            <w:rtl w:val="0"/>
            <w:lang w:val="de-DE"/>
          </w:rPr>
          <w:delText>1869). Bedeutender und angesehener</w:delText>
        </w:r>
      </w:del>
      <w:del w:id="16172" w:date="2023-01-13T18:26:59Z" w:author="Jan Groh">
        <w:r>
          <w:rPr>
            <w:rStyle w:val="Ohne"/>
            <w:rFonts w:ascii="Garamond Premier Pro Caption" w:hAnsi="Garamond Premier Pro Caption"/>
            <w:sz w:val="22"/>
            <w:szCs w:val="22"/>
            <w:rtl w:val="0"/>
            <w:lang w:val="de-DE"/>
          </w:rPr>
          <w:delText xml:space="preserve"> </w:delText>
        </w:r>
      </w:del>
      <w:del w:id="16173" w:date="2023-01-13T18:26:59Z" w:author="Jan Groh">
        <w:r>
          <w:rPr>
            <w:rStyle w:val="Ohne"/>
            <w:rFonts w:ascii="Garamond Premier Pro Caption" w:hAnsi="Garamond Premier Pro Caption"/>
            <w:sz w:val="22"/>
            <w:szCs w:val="22"/>
            <w:rtl w:val="0"/>
            <w:lang w:val="de-DE"/>
          </w:rPr>
          <w:delText>Arzt, Maler und Philosoph.</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74" w:date="2023-01-13T18:26:59Z" w:author="Jan Groh"/>
          <w:rStyle w:val="Ohne"/>
          <w:rFonts w:ascii="Garamond Premier Pro Caption" w:cs="Garamond Premier Pro Caption" w:hAnsi="Garamond Premier Pro Caption" w:eastAsia="Garamond Premier Pro Caption"/>
          <w:sz w:val="22"/>
          <w:szCs w:val="22"/>
        </w:rPr>
      </w:pPr>
      <w:del w:id="16175" w:date="2023-01-13T18:26:59Z" w:author="Jan Groh">
        <w:r>
          <w:rPr>
            <w:rStyle w:val="Ohne"/>
            <w:rFonts w:ascii="Garamond Premier Pro Caption" w:hAnsi="Garamond Premier Pro Caption"/>
            <w:sz w:val="22"/>
            <w:szCs w:val="22"/>
            <w:rtl w:val="0"/>
            <w:lang w:val="de-DE"/>
          </w:rPr>
          <w:delText>CHARLOTTE = Charlotte Werner, die Frau Ferdinand Heinkes.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76" w:date="2023-01-13T18:26:59Z" w:author="Jan Groh"/>
          <w:rStyle w:val="Ohne"/>
          <w:rFonts w:ascii="Garamond Premier Pro Caption" w:cs="Garamond Premier Pro Caption" w:hAnsi="Garamond Premier Pro Caption" w:eastAsia="Garamond Premier Pro Caption"/>
          <w:sz w:val="22"/>
          <w:szCs w:val="22"/>
        </w:rPr>
      </w:pPr>
      <w:del w:id="16177" w:date="2023-01-13T18:26:59Z" w:author="Jan Groh">
        <w:r>
          <w:rPr>
            <w:rStyle w:val="Ohne"/>
            <w:rFonts w:ascii="Garamond Premier Pro Caption" w:hAnsi="Garamond Premier Pro Caption"/>
            <w:sz w:val="22"/>
            <w:szCs w:val="22"/>
            <w:rtl w:val="0"/>
            <w:lang w:val="de-DE"/>
          </w:rPr>
          <w:delText>DES VOEUX, Charles</w:delText>
        </w:r>
      </w:del>
      <w:del w:id="16178" w:date="2023-01-13T18:26:59Z" w:author="Jan Groh">
        <w:r>
          <w:rPr>
            <w:rStyle w:val="Ohne"/>
            <w:rFonts w:ascii="Garamond Premier Pro Caption" w:hAnsi="Garamond Premier Pro Caption"/>
            <w:sz w:val="22"/>
            <w:szCs w:val="22"/>
            <w:rtl w:val="0"/>
            <w:lang w:val="de-DE"/>
          </w:rPr>
          <w:delText xml:space="preserve"> (1802</w:delText>
        </w:r>
      </w:del>
      <w:del w:id="16179" w:date="2023-01-13T18:26:59Z" w:author="Jan Groh">
        <w:r>
          <w:rPr>
            <w:rStyle w:val="Ohne"/>
            <w:rFonts w:ascii="Garamond Premier Pro Caption" w:hAnsi="Garamond Premier Pro Caption" w:hint="default"/>
            <w:sz w:val="22"/>
            <w:szCs w:val="22"/>
            <w:rtl w:val="0"/>
            <w:lang w:val="de-DE"/>
          </w:rPr>
          <w:delText>–</w:delText>
        </w:r>
      </w:del>
      <w:del w:id="16180" w:date="2023-01-13T18:26:59Z" w:author="Jan Groh">
        <w:r>
          <w:rPr>
            <w:rStyle w:val="Ohne"/>
            <w:rFonts w:ascii="Garamond Premier Pro Caption" w:hAnsi="Garamond Premier Pro Caption"/>
            <w:sz w:val="22"/>
            <w:szCs w:val="22"/>
            <w:rtl w:val="0"/>
            <w:lang w:val="de-DE"/>
          </w:rPr>
          <w:delText>1833)</w:delText>
        </w:r>
      </w:del>
      <w:del w:id="16181" w:date="2023-01-13T18:26:59Z" w:author="Jan Groh">
        <w:r>
          <w:rPr>
            <w:rStyle w:val="Ohne"/>
            <w:rFonts w:ascii="Garamond Premier Pro Caption" w:hAnsi="Garamond Premier Pro Caption"/>
            <w:sz w:val="22"/>
            <w:szCs w:val="22"/>
            <w:rtl w:val="0"/>
            <w:lang w:val="de-DE"/>
          </w:rPr>
          <w:delText xml:space="preserve">. Englischer Schriftsteller, </w:delText>
        </w:r>
      </w:del>
      <w:del w:id="16182" w:date="2023-01-13T18:26:59Z" w:author="Jan Groh">
        <w:r>
          <w:rPr>
            <w:rStyle w:val="Ohne"/>
            <w:rFonts w:ascii="Garamond Premier Pro Caption" w:hAnsi="Garamond Premier Pro Caption" w:hint="default"/>
            <w:sz w:val="22"/>
            <w:szCs w:val="22"/>
            <w:rtl w:val="0"/>
          </w:rPr>
          <w:delText>ü</w:delText>
        </w:r>
      </w:del>
      <w:del w:id="16183" w:date="2023-01-13T18:26:59Z" w:author="Jan Groh">
        <w:r>
          <w:rPr>
            <w:rStyle w:val="Ohne"/>
            <w:rFonts w:ascii="Garamond Premier Pro Caption" w:hAnsi="Garamond Premier Pro Caption"/>
            <w:sz w:val="22"/>
            <w:szCs w:val="22"/>
            <w:rtl w:val="0"/>
            <w:lang w:val="de-DE"/>
          </w:rPr>
          <w:delText xml:space="preserve">bersetzte zusammen mit Ottilie Goethes </w:delText>
        </w:r>
      </w:del>
      <w:del w:id="16184" w:date="2023-01-13T18:26:59Z" w:author="Jan Groh">
        <w:r>
          <w:rPr>
            <w:rStyle w:val="Ohne"/>
            <w:rFonts w:ascii="Garamond Premier Pro Caption" w:hAnsi="Garamond Premier Pro Caption" w:hint="default"/>
            <w:sz w:val="22"/>
            <w:szCs w:val="22"/>
            <w:rtl w:val="0"/>
            <w:lang w:val="it-IT"/>
          </w:rPr>
          <w:delText>»</w:delText>
        </w:r>
      </w:del>
      <w:del w:id="16185" w:date="2023-01-13T18:26:59Z" w:author="Jan Groh">
        <w:r>
          <w:rPr>
            <w:rStyle w:val="Ohne"/>
            <w:rFonts w:ascii="Garamond Premier Pro Caption" w:hAnsi="Garamond Premier Pro Caption"/>
            <w:sz w:val="22"/>
            <w:szCs w:val="22"/>
            <w:rtl w:val="0"/>
            <w:lang w:val="it-IT"/>
          </w:rPr>
          <w:delText>Torquato Tasso</w:delText>
        </w:r>
      </w:del>
      <w:del w:id="16186" w:date="2023-01-13T18:26:59Z" w:author="Jan Groh">
        <w:r>
          <w:rPr>
            <w:rStyle w:val="Ohne"/>
            <w:rFonts w:ascii="Garamond Premier Pro Caption" w:hAnsi="Garamond Premier Pro Caption" w:hint="default"/>
            <w:sz w:val="22"/>
            <w:szCs w:val="22"/>
            <w:rtl w:val="0"/>
            <w:lang w:val="fr-FR"/>
          </w:rPr>
          <w:delText>«</w:delText>
        </w:r>
      </w:del>
      <w:del w:id="16187" w:date="2023-01-13T18:26:59Z" w:author="Jan Groh">
        <w:r>
          <w:rPr>
            <w:rStyle w:val="Ohne"/>
            <w:rFonts w:ascii="Garamond Premier Pro Caption" w:hAnsi="Garamond Premier Pro Caption"/>
            <w:sz w:val="22"/>
            <w:szCs w:val="22"/>
            <w:rtl w:val="0"/>
            <w:lang w:val="de-DE"/>
          </w:rPr>
          <w:delText>. Liebhaber Ottilies.</w:delText>
        </w:r>
      </w:del>
      <w:del w:id="16188" w:date="2023-01-13T18:26:59Z" w:author="Jan Groh">
        <w:r>
          <w:rPr>
            <w:rStyle w:val="Ohne"/>
            <w:rFonts w:ascii="Garamond Premier Pro Caption" w:hAnsi="Garamond Premier Pro Caption"/>
            <w:sz w:val="22"/>
            <w:szCs w:val="22"/>
            <w:rtl w:val="0"/>
            <w:lang w:val="de-DE"/>
          </w:rPr>
          <w:delText xml:space="preserve"> </w:delText>
        </w:r>
      </w:del>
      <w:del w:id="16189" w:date="2023-01-13T18:26:59Z" w:author="Jan Groh">
        <w:r>
          <w:rPr>
            <w:rStyle w:val="Ohne"/>
            <w:rFonts w:ascii="Garamond Premier Pro Caption" w:hAnsi="Garamond Premier Pro Caption"/>
            <w:sz w:val="22"/>
            <w:szCs w:val="22"/>
            <w:rtl w:val="0"/>
            <w:lang w:val="de-DE"/>
          </w:rPr>
          <w:delText xml:space="preserve">Er war der Pate Alma von Goethes. 1832 heiratete er in England und starb im </w:delText>
        </w:r>
      </w:del>
      <w:del w:id="16190" w:date="2023-01-13T18:26:59Z" w:author="Jan Groh">
        <w:r>
          <w:rPr>
            <w:rStyle w:val="Ohne"/>
            <w:rFonts w:ascii="Garamond Premier Pro Caption" w:hAnsi="Garamond Premier Pro Caption"/>
            <w:sz w:val="22"/>
            <w:szCs w:val="22"/>
            <w:rtl w:val="0"/>
            <w:lang w:val="de-DE"/>
          </w:rPr>
          <w:delText>folgend</w:delText>
        </w:r>
      </w:del>
      <w:del w:id="16191" w:date="2023-01-13T18:26:59Z" w:author="Jan Groh">
        <w:r>
          <w:rPr>
            <w:rStyle w:val="Ohne"/>
            <w:rFonts w:ascii="Garamond Premier Pro Caption" w:hAnsi="Garamond Premier Pro Caption"/>
            <w:sz w:val="22"/>
            <w:szCs w:val="22"/>
            <w:rtl w:val="0"/>
            <w:lang w:val="de-DE"/>
          </w:rPr>
          <w:delText>en Jahr.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192" w:date="2023-01-13T18:26:59Z" w:author="Jan Groh"/>
          <w:rStyle w:val="Ohne"/>
          <w:rFonts w:ascii="Garamond Premier Pro Caption" w:cs="Garamond Premier Pro Caption" w:hAnsi="Garamond Premier Pro Caption" w:eastAsia="Garamond Premier Pro Caption"/>
          <w:sz w:val="22"/>
          <w:szCs w:val="22"/>
        </w:rPr>
      </w:pPr>
      <w:del w:id="16193" w:date="2023-01-13T18:26:59Z" w:author="Jan Groh">
        <w:r>
          <w:rPr>
            <w:rStyle w:val="Ohne"/>
            <w:rFonts w:ascii="Garamond Premier Pro Caption" w:hAnsi="Garamond Premier Pro Caption"/>
            <w:sz w:val="22"/>
            <w:szCs w:val="22"/>
            <w:rtl w:val="0"/>
            <w:lang w:val="de-DE"/>
          </w:rPr>
          <w:delText>ECKERMANN, Johann Peter (1792</w:delText>
        </w:r>
      </w:del>
      <w:del w:id="16194" w:date="2023-01-13T18:26:59Z" w:author="Jan Groh">
        <w:r>
          <w:rPr>
            <w:rStyle w:val="Ohne"/>
            <w:rFonts w:ascii="Garamond Premier Pro Caption" w:hAnsi="Garamond Premier Pro Caption" w:hint="default"/>
            <w:sz w:val="22"/>
            <w:szCs w:val="22"/>
            <w:rtl w:val="0"/>
          </w:rPr>
          <w:delText>–</w:delText>
        </w:r>
      </w:del>
      <w:del w:id="16195" w:date="2023-01-13T18:26:59Z" w:author="Jan Groh">
        <w:r>
          <w:rPr>
            <w:rStyle w:val="Ohne"/>
            <w:rFonts w:ascii="Garamond Premier Pro Caption" w:hAnsi="Garamond Premier Pro Caption"/>
            <w:sz w:val="22"/>
            <w:szCs w:val="22"/>
            <w:rtl w:val="0"/>
            <w:lang w:val="de-DE"/>
          </w:rPr>
          <w:delText xml:space="preserve">1854). Eckermann arbeitete </w:delText>
        </w:r>
      </w:del>
      <w:del w:id="16196" w:date="2023-01-13T18:26:59Z" w:author="Jan Groh">
        <w:r>
          <w:rPr>
            <w:rStyle w:val="Ohne"/>
            <w:rFonts w:ascii="Garamond Premier Pro Caption" w:hAnsi="Garamond Premier Pro Caption" w:hint="default"/>
            <w:sz w:val="22"/>
            <w:szCs w:val="22"/>
            <w:rtl w:val="0"/>
          </w:rPr>
          <w:delText xml:space="preserve">– </w:delText>
        </w:r>
      </w:del>
      <w:del w:id="16197" w:date="2023-01-13T18:26:59Z" w:author="Jan Groh">
        <w:r>
          <w:rPr>
            <w:rStyle w:val="Ohne"/>
            <w:rFonts w:ascii="Garamond Premier Pro Caption" w:hAnsi="Garamond Premier Pro Caption"/>
            <w:sz w:val="22"/>
            <w:szCs w:val="22"/>
            <w:rtl w:val="0"/>
            <w:lang w:val="de-DE"/>
          </w:rPr>
          <w:delText xml:space="preserve">ohne jedes Honorar </w:delText>
        </w:r>
      </w:del>
      <w:del w:id="16198" w:date="2023-01-13T18:26:59Z" w:author="Jan Groh">
        <w:r>
          <w:rPr>
            <w:rStyle w:val="Ohne"/>
            <w:rFonts w:ascii="Garamond Premier Pro Caption" w:hAnsi="Garamond Premier Pro Caption" w:hint="default"/>
            <w:sz w:val="22"/>
            <w:szCs w:val="22"/>
            <w:rtl w:val="0"/>
          </w:rPr>
          <w:delText xml:space="preserve">– </w:delText>
        </w:r>
      </w:del>
      <w:del w:id="16199" w:date="2023-01-13T18:26:59Z" w:author="Jan Groh">
        <w:r>
          <w:rPr>
            <w:rStyle w:val="Ohne"/>
            <w:rFonts w:ascii="Garamond Premier Pro Caption" w:hAnsi="Garamond Premier Pro Caption"/>
            <w:sz w:val="22"/>
            <w:szCs w:val="22"/>
            <w:rtl w:val="0"/>
            <w:lang w:val="de-DE"/>
          </w:rPr>
          <w:delText>von Juni 1823 bis zu seinem Tode f</w:delText>
        </w:r>
      </w:del>
      <w:del w:id="16200" w:date="2023-01-13T18:26:59Z" w:author="Jan Groh">
        <w:r>
          <w:rPr>
            <w:rStyle w:val="Ohne"/>
            <w:rFonts w:ascii="Garamond Premier Pro Caption" w:hAnsi="Garamond Premier Pro Caption" w:hint="default"/>
            <w:sz w:val="22"/>
            <w:szCs w:val="22"/>
            <w:rtl w:val="0"/>
          </w:rPr>
          <w:delText>ü</w:delText>
        </w:r>
      </w:del>
      <w:del w:id="16201" w:date="2023-01-13T18:26:59Z" w:author="Jan Groh">
        <w:r>
          <w:rPr>
            <w:rStyle w:val="Ohne"/>
            <w:rFonts w:ascii="Garamond Premier Pro Caption" w:hAnsi="Garamond Premier Pro Caption"/>
            <w:sz w:val="22"/>
            <w:szCs w:val="22"/>
            <w:rtl w:val="0"/>
            <w:lang w:val="de-DE"/>
          </w:rPr>
          <w:delText>r Goethe. Er verstand sich sehr gut mit Ottilie, die ihn hin und wieder finanziell unterst</w:delText>
        </w:r>
      </w:del>
      <w:del w:id="16202" w:date="2023-01-13T18:26:59Z" w:author="Jan Groh">
        <w:r>
          <w:rPr>
            <w:rStyle w:val="Ohne"/>
            <w:rFonts w:ascii="Garamond Premier Pro Caption" w:hAnsi="Garamond Premier Pro Caption" w:hint="default"/>
            <w:sz w:val="22"/>
            <w:szCs w:val="22"/>
            <w:rtl w:val="0"/>
          </w:rPr>
          <w:delText>ü</w:delText>
        </w:r>
      </w:del>
      <w:del w:id="16203" w:date="2023-01-13T18:26:59Z" w:author="Jan Groh">
        <w:r>
          <w:rPr>
            <w:rStyle w:val="Ohne"/>
            <w:rFonts w:ascii="Garamond Premier Pro Caption" w:hAnsi="Garamond Premier Pro Caption"/>
            <w:sz w:val="22"/>
            <w:szCs w:val="22"/>
            <w:rtl w:val="0"/>
            <w:lang w:val="de-DE"/>
          </w:rPr>
          <w:delText>tzte. Seine Aufzeichnungen seiner Gespr</w:delText>
        </w:r>
      </w:del>
      <w:del w:id="16204" w:date="2023-01-13T18:26:59Z" w:author="Jan Groh">
        <w:r>
          <w:rPr>
            <w:rStyle w:val="Ohne"/>
            <w:rFonts w:ascii="Garamond Premier Pro Caption" w:hAnsi="Garamond Premier Pro Caption" w:hint="default"/>
            <w:sz w:val="22"/>
            <w:szCs w:val="22"/>
            <w:rtl w:val="0"/>
          </w:rPr>
          <w:delText>ä</w:delText>
        </w:r>
      </w:del>
      <w:del w:id="16205" w:date="2023-01-13T18:26:59Z" w:author="Jan Groh">
        <w:r>
          <w:rPr>
            <w:rStyle w:val="Ohne"/>
            <w:rFonts w:ascii="Garamond Premier Pro Caption" w:hAnsi="Garamond Premier Pro Caption"/>
            <w:sz w:val="22"/>
            <w:szCs w:val="22"/>
            <w:rtl w:val="0"/>
            <w:lang w:val="de-DE"/>
          </w:rPr>
          <w:delText>che mit Goethe in den letzten Jahren seines Lebens erschienen 1836 und 1848. Sie haben Eckermann weithin bekannt gemacht und ihm hohe Anerkennung eingebracht.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06" w:date="2023-01-13T18:26:59Z" w:author="Jan Groh"/>
          <w:rStyle w:val="Ohne"/>
          <w:rFonts w:ascii="Garamond Premier Pro Caption" w:cs="Garamond Premier Pro Caption" w:hAnsi="Garamond Premier Pro Caption" w:eastAsia="Garamond Premier Pro Caption"/>
          <w:sz w:val="22"/>
          <w:szCs w:val="22"/>
        </w:rPr>
      </w:pPr>
      <w:del w:id="16207" w:date="2023-01-13T18:26:59Z" w:author="Jan Groh">
        <w:r>
          <w:rPr>
            <w:rStyle w:val="Ohne"/>
            <w:rFonts w:ascii="Garamond Premier Pro Caption" w:hAnsi="Garamond Premier Pro Caption"/>
            <w:sz w:val="22"/>
            <w:szCs w:val="22"/>
            <w:rtl w:val="0"/>
            <w:lang w:val="de-DE"/>
          </w:rPr>
          <w:delText>ECKERMANN, Carl. Geb. am 26. M</w:delText>
        </w:r>
      </w:del>
      <w:del w:id="16208" w:date="2023-01-13T18:26:59Z" w:author="Jan Groh">
        <w:r>
          <w:rPr>
            <w:rStyle w:val="Ohne"/>
            <w:rFonts w:ascii="Garamond Premier Pro Caption" w:hAnsi="Garamond Premier Pro Caption" w:hint="default"/>
            <w:sz w:val="22"/>
            <w:szCs w:val="22"/>
            <w:rtl w:val="0"/>
          </w:rPr>
          <w:delText>ä</w:delText>
        </w:r>
      </w:del>
      <w:del w:id="16209" w:date="2023-01-13T18:26:59Z" w:author="Jan Groh">
        <w:r>
          <w:rPr>
            <w:rStyle w:val="Ohne"/>
            <w:rFonts w:ascii="Garamond Premier Pro Caption" w:hAnsi="Garamond Premier Pro Caption"/>
            <w:sz w:val="22"/>
            <w:szCs w:val="22"/>
            <w:rtl w:val="0"/>
            <w:lang w:val="de-DE"/>
          </w:rPr>
          <w:delText>rz 1834. Sohn des vorstehenden</w:delText>
        </w:r>
      </w:del>
      <w:del w:id="16210" w:date="2023-01-13T18:26:59Z" w:author="Jan Groh">
        <w:r>
          <w:rPr>
            <w:rStyle w:val="Ohne"/>
            <w:rFonts w:ascii="Garamond Premier Pro Caption" w:hAnsi="Garamond Premier Pro Caption"/>
            <w:sz w:val="22"/>
            <w:szCs w:val="22"/>
            <w:rtl w:val="0"/>
            <w:lang w:val="de-DE"/>
          </w:rPr>
          <w:delText>,</w:delText>
        </w:r>
      </w:del>
      <w:del w:id="16211" w:date="2023-01-13T18:26:59Z" w:author="Jan Groh">
        <w:r>
          <w:rPr>
            <w:rStyle w:val="Ohne"/>
            <w:rFonts w:ascii="Garamond Premier Pro Caption" w:hAnsi="Garamond Premier Pro Caption"/>
            <w:sz w:val="22"/>
            <w:szCs w:val="22"/>
            <w:rtl w:val="0"/>
            <w:lang w:val="de-DE"/>
          </w:rPr>
          <w:delText xml:space="preserve"> Sch</w:delText>
        </w:r>
      </w:del>
      <w:del w:id="16212" w:date="2023-01-13T18:26:59Z" w:author="Jan Groh">
        <w:r>
          <w:rPr>
            <w:rStyle w:val="Ohne"/>
            <w:rFonts w:ascii="Garamond Premier Pro Caption" w:hAnsi="Garamond Premier Pro Caption" w:hint="default"/>
            <w:sz w:val="22"/>
            <w:szCs w:val="22"/>
            <w:rtl w:val="0"/>
          </w:rPr>
          <w:delText>ü</w:delText>
        </w:r>
      </w:del>
      <w:del w:id="16213" w:date="2023-01-13T18:26:59Z" w:author="Jan Groh">
        <w:r>
          <w:rPr>
            <w:rStyle w:val="Ohne"/>
            <w:rFonts w:ascii="Garamond Premier Pro Caption" w:hAnsi="Garamond Premier Pro Caption"/>
            <w:sz w:val="22"/>
            <w:szCs w:val="22"/>
            <w:rtl w:val="0"/>
            <w:lang w:val="de-DE"/>
          </w:rPr>
          <w:delText>ler des Malers Preller. Ottilie war seine Patin.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14" w:date="2023-01-13T18:26:59Z" w:author="Jan Groh"/>
          <w:rStyle w:val="Ohne"/>
          <w:rFonts w:ascii="Garamond Premier Pro Caption" w:cs="Garamond Premier Pro Caption" w:hAnsi="Garamond Premier Pro Caption" w:eastAsia="Garamond Premier Pro Caption"/>
          <w:sz w:val="22"/>
          <w:szCs w:val="22"/>
        </w:rPr>
      </w:pPr>
      <w:del w:id="16215" w:date="2023-01-13T18:26:59Z" w:author="Jan Groh">
        <w:r>
          <w:rPr>
            <w:rStyle w:val="Ohne"/>
            <w:rFonts w:ascii="Garamond Premier Pro Caption" w:hAnsi="Garamond Premier Pro Caption"/>
            <w:sz w:val="22"/>
            <w:szCs w:val="22"/>
            <w:rtl w:val="0"/>
            <w:lang w:val="nl-NL"/>
          </w:rPr>
          <w:delText>EDLING, Albert Graf v. (</w:delText>
        </w:r>
      </w:del>
      <w:del w:id="16216" w:date="2023-01-13T18:26:59Z" w:author="Jan Groh">
        <w:r>
          <w:rPr>
            <w:rStyle w:val="Ohne"/>
            <w:rFonts w:ascii="Garamond Premier Pro Caption" w:hAnsi="Garamond Premier Pro Caption"/>
            <w:sz w:val="22"/>
            <w:szCs w:val="22"/>
            <w:rtl w:val="0"/>
            <w:lang w:val="de-DE"/>
          </w:rPr>
          <w:delText>?</w:delText>
        </w:r>
      </w:del>
      <w:del w:id="16217" w:date="2023-01-13T18:26:59Z" w:author="Jan Groh">
        <w:r>
          <w:rPr>
            <w:rStyle w:val="Ohne"/>
            <w:rFonts w:ascii="Garamond Premier Pro Caption" w:hAnsi="Garamond Premier Pro Caption" w:hint="default"/>
            <w:sz w:val="22"/>
            <w:szCs w:val="22"/>
            <w:rtl w:val="0"/>
          </w:rPr>
          <w:delText>–</w:delText>
        </w:r>
      </w:del>
      <w:del w:id="16218" w:date="2023-01-13T18:26:59Z" w:author="Jan Groh">
        <w:r>
          <w:rPr>
            <w:rStyle w:val="Ohne"/>
            <w:rFonts w:ascii="Garamond Premier Pro Caption" w:hAnsi="Garamond Premier Pro Caption"/>
            <w:sz w:val="22"/>
            <w:szCs w:val="22"/>
            <w:rtl w:val="0"/>
            <w:lang w:val="de-DE"/>
          </w:rPr>
          <w:delText>1841). Ab 1813 Oberhofmarschall, sp</w:delText>
        </w:r>
      </w:del>
      <w:del w:id="16219" w:date="2023-01-13T18:26:59Z" w:author="Jan Groh">
        <w:r>
          <w:rPr>
            <w:rStyle w:val="Ohne"/>
            <w:rFonts w:ascii="Garamond Premier Pro Caption" w:hAnsi="Garamond Premier Pro Caption" w:hint="default"/>
            <w:sz w:val="22"/>
            <w:szCs w:val="22"/>
            <w:rtl w:val="0"/>
          </w:rPr>
          <w:delText>ä</w:delText>
        </w:r>
      </w:del>
      <w:del w:id="16220" w:date="2023-01-13T18:26:59Z" w:author="Jan Groh">
        <w:r>
          <w:rPr>
            <w:rStyle w:val="Ohne"/>
            <w:rFonts w:ascii="Garamond Premier Pro Caption" w:hAnsi="Garamond Premier Pro Caption"/>
            <w:sz w:val="22"/>
            <w:szCs w:val="22"/>
            <w:rtl w:val="0"/>
          </w:rPr>
          <w:delText>ter</w:delText>
        </w:r>
      </w:del>
      <w:del w:id="16221" w:date="2023-01-13T18:26:59Z" w:author="Jan Groh">
        <w:r>
          <w:rPr>
            <w:rStyle w:val="Ohne"/>
            <w:rFonts w:ascii="Garamond Premier Pro Caption" w:hAnsi="Garamond Premier Pro Caption"/>
            <w:sz w:val="22"/>
            <w:szCs w:val="22"/>
            <w:rtl w:val="0"/>
            <w:lang w:val="de-DE"/>
          </w:rPr>
          <w:delText xml:space="preserve"> </w:delText>
        </w:r>
      </w:del>
      <w:del w:id="16222" w:date="2023-01-13T18:26:59Z" w:author="Jan Groh">
        <w:r>
          <w:rPr>
            <w:rStyle w:val="Ohne"/>
            <w:rFonts w:ascii="Garamond Premier Pro Caption" w:hAnsi="Garamond Premier Pro Caption"/>
            <w:sz w:val="22"/>
            <w:szCs w:val="22"/>
            <w:rtl w:val="0"/>
            <w:lang w:val="de-DE"/>
          </w:rPr>
          <w:delText>dann Staatsminister und Intendant des Weimarer Hoftheaters.</w:delText>
        </w:r>
      </w:del>
      <w:del w:id="16223" w:date="2023-01-13T18:26:59Z" w:author="Jan Groh">
        <w:r>
          <w:rPr>
            <w:rStyle w:val="Ohne"/>
            <w:rFonts w:ascii="Garamond Premier Pro Caption" w:hAnsi="Garamond Premier Pro Caption"/>
            <w:sz w:val="22"/>
            <w:szCs w:val="22"/>
            <w:rtl w:val="0"/>
            <w:lang w:val="de-DE"/>
          </w:rPr>
          <w:delText xml:space="preserve"> </w:delText>
        </w:r>
      </w:del>
      <w:del w:id="16224" w:date="2023-01-13T18:26:59Z" w:author="Jan Groh">
        <w:r>
          <w:rPr>
            <w:rStyle w:val="Ohne"/>
            <w:rFonts w:ascii="Garamond Premier Pro Caption" w:hAnsi="Garamond Premier Pro Caption"/>
            <w:sz w:val="22"/>
            <w:szCs w:val="22"/>
            <w:rtl w:val="0"/>
            <w:lang w:val="de-DE"/>
          </w:rPr>
          <w:delText>Vormund Ottilies und enger Freund ihrer Mutter.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25" w:date="2023-01-13T18:26:59Z" w:author="Jan Groh"/>
          <w:rStyle w:val="Ohne"/>
          <w:rFonts w:ascii="Garamond Premier Pro Caption" w:cs="Garamond Premier Pro Caption" w:hAnsi="Garamond Premier Pro Caption" w:eastAsia="Garamond Premier Pro Caption"/>
          <w:sz w:val="22"/>
          <w:szCs w:val="22"/>
        </w:rPr>
      </w:pPr>
      <w:del w:id="16226" w:date="2023-01-13T18:26:59Z" w:author="Jan Groh">
        <w:r>
          <w:rPr>
            <w:rStyle w:val="Ohne"/>
            <w:rFonts w:ascii="Garamond Premier Pro Caption" w:hAnsi="Garamond Premier Pro Caption"/>
            <w:sz w:val="22"/>
            <w:szCs w:val="22"/>
            <w:rtl w:val="0"/>
            <w:lang w:val="de-DE"/>
          </w:rPr>
          <w:delText>EGLOFFSTEIN, Julie v. (1792</w:delText>
        </w:r>
      </w:del>
      <w:del w:id="16227" w:date="2023-01-13T18:26:59Z" w:author="Jan Groh">
        <w:r>
          <w:rPr>
            <w:rStyle w:val="Ohne"/>
            <w:rFonts w:ascii="Garamond Premier Pro Caption" w:hAnsi="Garamond Premier Pro Caption" w:hint="default"/>
            <w:sz w:val="22"/>
            <w:szCs w:val="22"/>
            <w:rtl w:val="0"/>
          </w:rPr>
          <w:delText>–</w:delText>
        </w:r>
      </w:del>
      <w:del w:id="16228" w:date="2023-01-13T18:26:59Z" w:author="Jan Groh">
        <w:r>
          <w:rPr>
            <w:rStyle w:val="Ohne"/>
            <w:rFonts w:ascii="Garamond Premier Pro Caption" w:hAnsi="Garamond Premier Pro Caption"/>
            <w:sz w:val="22"/>
            <w:szCs w:val="22"/>
            <w:rtl w:val="0"/>
            <w:lang w:val="de-DE"/>
          </w:rPr>
          <w:delText>1869). Tochter der Gr</w:delText>
        </w:r>
      </w:del>
      <w:del w:id="16229" w:date="2023-01-13T18:26:59Z" w:author="Jan Groh">
        <w:r>
          <w:rPr>
            <w:rStyle w:val="Ohne"/>
            <w:rFonts w:ascii="Garamond Premier Pro Caption" w:hAnsi="Garamond Premier Pro Caption" w:hint="default"/>
            <w:sz w:val="22"/>
            <w:szCs w:val="22"/>
            <w:rtl w:val="0"/>
          </w:rPr>
          <w:delText>ä</w:delText>
        </w:r>
      </w:del>
      <w:del w:id="16230" w:date="2023-01-13T18:26:59Z" w:author="Jan Groh">
        <w:r>
          <w:rPr>
            <w:rStyle w:val="Ohne"/>
            <w:rFonts w:ascii="Garamond Premier Pro Caption" w:hAnsi="Garamond Premier Pro Caption"/>
            <w:sz w:val="22"/>
            <w:szCs w:val="22"/>
            <w:rtl w:val="0"/>
            <w:lang w:val="da-DK"/>
          </w:rPr>
          <w:delText>fin Henriette v.</w:delText>
        </w:r>
      </w:del>
      <w:del w:id="16231" w:date="2023-01-13T18:26:59Z" w:author="Jan Groh">
        <w:r>
          <w:rPr>
            <w:rStyle w:val="Ohne"/>
            <w:rFonts w:ascii="Garamond Premier Pro Caption" w:hAnsi="Garamond Premier Pro Caption"/>
            <w:sz w:val="22"/>
            <w:szCs w:val="22"/>
            <w:rtl w:val="0"/>
            <w:lang w:val="de-DE"/>
          </w:rPr>
          <w:delText xml:space="preserve"> </w:delText>
        </w:r>
      </w:del>
      <w:del w:id="16232" w:date="2023-01-13T18:26:59Z" w:author="Jan Groh">
        <w:r>
          <w:rPr>
            <w:rStyle w:val="Ohne"/>
            <w:rFonts w:ascii="Garamond Premier Pro Caption" w:hAnsi="Garamond Premier Pro Caption"/>
            <w:sz w:val="22"/>
            <w:szCs w:val="22"/>
            <w:rtl w:val="0"/>
            <w:lang w:val="de-DE"/>
          </w:rPr>
          <w:delText>E. Sehr begabte Malerin, deren Talent schon fr</w:delText>
        </w:r>
      </w:del>
      <w:del w:id="16233" w:date="2023-01-13T18:26:59Z" w:author="Jan Groh">
        <w:r>
          <w:rPr>
            <w:rStyle w:val="Ohne"/>
            <w:rFonts w:ascii="Garamond Premier Pro Caption" w:hAnsi="Garamond Premier Pro Caption" w:hint="default"/>
            <w:sz w:val="22"/>
            <w:szCs w:val="22"/>
            <w:rtl w:val="0"/>
          </w:rPr>
          <w:delText>ü</w:delText>
        </w:r>
      </w:del>
      <w:del w:id="16234" w:date="2023-01-13T18:26:59Z" w:author="Jan Groh">
        <w:r>
          <w:rPr>
            <w:rStyle w:val="Ohne"/>
            <w:rFonts w:ascii="Garamond Premier Pro Caption" w:hAnsi="Garamond Premier Pro Caption"/>
            <w:sz w:val="22"/>
            <w:szCs w:val="22"/>
            <w:rtl w:val="0"/>
            <w:lang w:val="de-DE"/>
          </w:rPr>
          <w:delText>h von Goethe erkannt und gef</w:delText>
        </w:r>
      </w:del>
      <w:del w:id="16235" w:date="2023-01-13T18:26:59Z" w:author="Jan Groh">
        <w:r>
          <w:rPr>
            <w:rStyle w:val="Ohne"/>
            <w:rFonts w:ascii="Garamond Premier Pro Caption" w:hAnsi="Garamond Premier Pro Caption" w:hint="default"/>
            <w:sz w:val="22"/>
            <w:szCs w:val="22"/>
            <w:rtl w:val="0"/>
            <w:lang w:val="sv-SE"/>
          </w:rPr>
          <w:delText>ö</w:delText>
        </w:r>
      </w:del>
      <w:del w:id="16236" w:date="2023-01-13T18:26:59Z" w:author="Jan Groh">
        <w:r>
          <w:rPr>
            <w:rStyle w:val="Ohne"/>
            <w:rFonts w:ascii="Garamond Premier Pro Caption" w:hAnsi="Garamond Premier Pro Caption"/>
            <w:sz w:val="22"/>
            <w:szCs w:val="22"/>
            <w:rtl w:val="0"/>
            <w:lang w:val="de-DE"/>
          </w:rPr>
          <w:delText>rdert wurde. Sie war Hofdame bei der Herzogin Luise und geh</w:delText>
        </w:r>
      </w:del>
      <w:del w:id="16237" w:date="2023-01-13T18:26:59Z" w:author="Jan Groh">
        <w:r>
          <w:rPr>
            <w:rStyle w:val="Ohne"/>
            <w:rFonts w:ascii="Garamond Premier Pro Caption" w:hAnsi="Garamond Premier Pro Caption" w:hint="default"/>
            <w:sz w:val="22"/>
            <w:szCs w:val="22"/>
            <w:rtl w:val="0"/>
            <w:lang w:val="sv-SE"/>
          </w:rPr>
          <w:delText>ö</w:delText>
        </w:r>
      </w:del>
      <w:del w:id="16238" w:date="2023-01-13T18:26:59Z" w:author="Jan Groh">
        <w:r>
          <w:rPr>
            <w:rStyle w:val="Ohne"/>
            <w:rFonts w:ascii="Garamond Premier Pro Caption" w:hAnsi="Garamond Premier Pro Caption"/>
            <w:sz w:val="22"/>
            <w:szCs w:val="22"/>
            <w:rtl w:val="0"/>
            <w:lang w:val="de-DE"/>
          </w:rPr>
          <w:delText>rte zum engeren Freundeskreis Ottilies.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39" w:date="2023-01-13T18:26:59Z" w:author="Jan Groh"/>
          <w:rStyle w:val="Ohne"/>
          <w:rFonts w:ascii="Garamond Premier Pro Caption" w:cs="Garamond Premier Pro Caption" w:hAnsi="Garamond Premier Pro Caption" w:eastAsia="Garamond Premier Pro Caption"/>
          <w:sz w:val="22"/>
          <w:szCs w:val="22"/>
        </w:rPr>
      </w:pPr>
      <w:del w:id="16240" w:date="2023-01-13T18:26:59Z" w:author="Jan Groh">
        <w:r>
          <w:rPr>
            <w:rStyle w:val="Ohne"/>
            <w:rFonts w:ascii="Garamond Premier Pro Caption" w:hAnsi="Garamond Premier Pro Caption"/>
            <w:sz w:val="22"/>
            <w:szCs w:val="22"/>
            <w:rtl w:val="0"/>
          </w:rPr>
          <w:delText>EGLOFFSTEIN, Karoline v. (1789</w:delText>
        </w:r>
      </w:del>
      <w:del w:id="16241" w:date="2023-01-13T18:26:59Z" w:author="Jan Groh">
        <w:r>
          <w:rPr>
            <w:rStyle w:val="Ohne"/>
            <w:rFonts w:ascii="Garamond Premier Pro Caption" w:hAnsi="Garamond Premier Pro Caption" w:hint="default"/>
            <w:sz w:val="22"/>
            <w:szCs w:val="22"/>
            <w:rtl w:val="0"/>
          </w:rPr>
          <w:delText>–</w:delText>
        </w:r>
      </w:del>
      <w:del w:id="16242" w:date="2023-01-13T18:26:59Z" w:author="Jan Groh">
        <w:r>
          <w:rPr>
            <w:rStyle w:val="Ohne"/>
            <w:rFonts w:ascii="Garamond Premier Pro Caption" w:hAnsi="Garamond Premier Pro Caption"/>
            <w:sz w:val="22"/>
            <w:szCs w:val="22"/>
            <w:rtl w:val="0"/>
            <w:lang w:val="de-DE"/>
          </w:rPr>
          <w:delText>1868). Schwester der vorstehenden.</w:delText>
        </w:r>
      </w:del>
      <w:del w:id="16243" w:date="2023-01-13T18:26:59Z" w:author="Jan Groh">
        <w:r>
          <w:rPr>
            <w:rStyle w:val="Ohne"/>
            <w:rFonts w:ascii="Garamond Premier Pro Caption" w:hAnsi="Garamond Premier Pro Caption"/>
            <w:sz w:val="22"/>
            <w:szCs w:val="22"/>
            <w:rtl w:val="0"/>
            <w:lang w:val="de-DE"/>
          </w:rPr>
          <w:delText xml:space="preserve"> </w:delText>
        </w:r>
      </w:del>
      <w:del w:id="16244" w:date="2023-01-13T18:26:59Z" w:author="Jan Groh">
        <w:r>
          <w:rPr>
            <w:rStyle w:val="Ohne"/>
            <w:rFonts w:ascii="Garamond Premier Pro Caption" w:hAnsi="Garamond Premier Pro Caption"/>
            <w:sz w:val="22"/>
            <w:szCs w:val="22"/>
            <w:rtl w:val="0"/>
            <w:lang w:val="de-DE"/>
          </w:rPr>
          <w:delText>Sie war Hofdame der Erbgro</w:delText>
        </w:r>
      </w:del>
      <w:del w:id="16245" w:date="2023-01-13T18:26:59Z" w:author="Jan Groh">
        <w:r>
          <w:rPr>
            <w:rStyle w:val="Ohne"/>
            <w:rFonts w:ascii="Garamond Premier Pro Caption" w:hAnsi="Garamond Premier Pro Caption" w:hint="default"/>
            <w:sz w:val="22"/>
            <w:szCs w:val="22"/>
            <w:rtl w:val="0"/>
            <w:lang w:val="de-DE"/>
          </w:rPr>
          <w:delText>ß</w:delText>
        </w:r>
      </w:del>
      <w:del w:id="16246" w:date="2023-01-13T18:26:59Z" w:author="Jan Groh">
        <w:r>
          <w:rPr>
            <w:rStyle w:val="Ohne"/>
            <w:rFonts w:ascii="Garamond Premier Pro Caption" w:hAnsi="Garamond Premier Pro Caption"/>
            <w:sz w:val="22"/>
            <w:szCs w:val="22"/>
            <w:rtl w:val="0"/>
            <w:lang w:val="de-DE"/>
          </w:rPr>
          <w:delText>herzogin Maria Paulovna und ebenfalls eng mit Ottilie und Adele Schopenhauer befreundet.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47" w:date="2023-01-13T18:26:59Z" w:author="Jan Groh"/>
          <w:rStyle w:val="Ohne"/>
          <w:rFonts w:ascii="Garamond Premier Pro Caption" w:cs="Garamond Premier Pro Caption" w:hAnsi="Garamond Premier Pro Caption" w:eastAsia="Garamond Premier Pro Caption"/>
          <w:sz w:val="22"/>
          <w:szCs w:val="22"/>
        </w:rPr>
      </w:pPr>
      <w:del w:id="16248" w:date="2023-01-13T18:26:59Z" w:author="Jan Groh">
        <w:r>
          <w:rPr>
            <w:rStyle w:val="Ohne"/>
            <w:rFonts w:ascii="Garamond Premier Pro Caption" w:hAnsi="Garamond Premier Pro Caption"/>
            <w:sz w:val="22"/>
            <w:szCs w:val="22"/>
            <w:rtl w:val="0"/>
            <w:lang w:val="de-DE"/>
          </w:rPr>
          <w:delText>FROMMANN, Allwina (1800</w:delText>
        </w:r>
      </w:del>
      <w:del w:id="16249" w:date="2023-01-13T18:26:59Z" w:author="Jan Groh">
        <w:r>
          <w:rPr>
            <w:rStyle w:val="Ohne"/>
            <w:rFonts w:ascii="Garamond Premier Pro Caption" w:hAnsi="Garamond Premier Pro Caption" w:hint="default"/>
            <w:sz w:val="22"/>
            <w:szCs w:val="22"/>
            <w:rtl w:val="0"/>
          </w:rPr>
          <w:delText>–</w:delText>
        </w:r>
      </w:del>
      <w:del w:id="16250" w:date="2023-01-13T18:26:59Z" w:author="Jan Groh">
        <w:r>
          <w:rPr>
            <w:rStyle w:val="Ohne"/>
            <w:rFonts w:ascii="Garamond Premier Pro Caption" w:hAnsi="Garamond Premier Pro Caption"/>
            <w:sz w:val="22"/>
            <w:szCs w:val="22"/>
            <w:rtl w:val="0"/>
            <w:lang w:val="de-DE"/>
          </w:rPr>
          <w:delText>1875). Tochter des mit Goethe befreundeten Buchh</w:delText>
        </w:r>
      </w:del>
      <w:del w:id="16251" w:date="2023-01-13T18:26:59Z" w:author="Jan Groh">
        <w:r>
          <w:rPr>
            <w:rStyle w:val="Ohne"/>
            <w:rFonts w:ascii="Garamond Premier Pro Caption" w:hAnsi="Garamond Premier Pro Caption" w:hint="default"/>
            <w:sz w:val="22"/>
            <w:szCs w:val="22"/>
            <w:rtl w:val="0"/>
          </w:rPr>
          <w:delText>ä</w:delText>
        </w:r>
      </w:del>
      <w:del w:id="16252" w:date="2023-01-13T18:26:59Z" w:author="Jan Groh">
        <w:r>
          <w:rPr>
            <w:rStyle w:val="Ohne"/>
            <w:rFonts w:ascii="Garamond Premier Pro Caption" w:hAnsi="Garamond Premier Pro Caption"/>
            <w:sz w:val="22"/>
            <w:szCs w:val="22"/>
            <w:rtl w:val="0"/>
            <w:lang w:val="de-DE"/>
          </w:rPr>
          <w:delText>ndlers F. Enge Freundin Ottilies und Adeles.</w:delText>
        </w:r>
      </w:del>
      <w:del w:id="16253" w:date="2023-01-13T18:26:59Z" w:author="Jan Groh">
        <w:r>
          <w:rPr>
            <w:rStyle w:val="Ohne"/>
            <w:rFonts w:ascii="Garamond Premier Pro Caption" w:hAnsi="Garamond Premier Pro Caption"/>
            <w:sz w:val="22"/>
            <w:szCs w:val="22"/>
            <w:rtl w:val="0"/>
            <w:lang w:val="de-DE"/>
          </w:rPr>
          <w:delText xml:space="preserve"> </w:delText>
        </w:r>
      </w:del>
      <w:del w:id="16254" w:date="2023-01-13T18:26:59Z" w:author="Jan Groh">
        <w:r>
          <w:rPr>
            <w:rStyle w:val="Ohne"/>
            <w:rFonts w:ascii="Garamond Premier Pro Caption" w:hAnsi="Garamond Premier Pro Caption"/>
            <w:sz w:val="22"/>
            <w:szCs w:val="22"/>
            <w:rtl w:val="0"/>
            <w:lang w:val="de-DE"/>
          </w:rPr>
          <w:delText>Malerin und Vorleserin.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55" w:date="2023-01-13T18:26:59Z" w:author="Jan Groh"/>
          <w:rStyle w:val="Ohne"/>
          <w:rFonts w:ascii="Garamond Premier Pro Caption" w:cs="Garamond Premier Pro Caption" w:hAnsi="Garamond Premier Pro Caption" w:eastAsia="Garamond Premier Pro Caption"/>
          <w:sz w:val="22"/>
          <w:szCs w:val="22"/>
        </w:rPr>
      </w:pPr>
      <w:del w:id="16256" w:date="2023-01-13T18:26:59Z" w:author="Jan Groh">
        <w:r>
          <w:rPr>
            <w:rStyle w:val="Ohne"/>
            <w:rFonts w:ascii="Garamond Premier Pro Caption" w:hAnsi="Garamond Premier Pro Caption"/>
            <w:sz w:val="22"/>
            <w:szCs w:val="22"/>
            <w:rtl w:val="0"/>
            <w:lang w:val="de-DE"/>
          </w:rPr>
          <w:delText>FRORIER, Emma v. (1805</w:delText>
        </w:r>
      </w:del>
      <w:del w:id="16257" w:date="2023-01-13T18:26:59Z" w:author="Jan Groh">
        <w:r>
          <w:rPr>
            <w:rStyle w:val="Ohne"/>
            <w:rFonts w:ascii="Garamond Premier Pro Caption" w:hAnsi="Garamond Premier Pro Caption" w:hint="default"/>
            <w:sz w:val="22"/>
            <w:szCs w:val="22"/>
            <w:rtl w:val="0"/>
          </w:rPr>
          <w:delText>–</w:delText>
        </w:r>
      </w:del>
      <w:del w:id="16258" w:date="2023-01-13T18:26:59Z" w:author="Jan Groh">
        <w:r>
          <w:rPr>
            <w:rStyle w:val="Ohne"/>
            <w:rFonts w:ascii="Garamond Premier Pro Caption" w:hAnsi="Garamond Premier Pro Caption"/>
            <w:sz w:val="22"/>
            <w:szCs w:val="22"/>
            <w:rtl w:val="0"/>
            <w:lang w:val="de-DE"/>
          </w:rPr>
          <w:delText>1872). Tochter des weimarischen Obermedizinalrates Ludwig v. F. (1779</w:delText>
        </w:r>
      </w:del>
      <w:del w:id="16259" w:date="2023-01-13T18:26:59Z" w:author="Jan Groh">
        <w:r>
          <w:rPr>
            <w:rStyle w:val="Ohne"/>
            <w:rFonts w:ascii="Garamond Premier Pro Caption" w:hAnsi="Garamond Premier Pro Caption" w:hint="default"/>
            <w:sz w:val="22"/>
            <w:szCs w:val="22"/>
            <w:rtl w:val="0"/>
          </w:rPr>
          <w:delText>–</w:delText>
        </w:r>
      </w:del>
      <w:del w:id="16260" w:date="2023-01-13T18:26:59Z" w:author="Jan Groh">
        <w:r>
          <w:rPr>
            <w:rStyle w:val="Ohne"/>
            <w:rFonts w:ascii="Garamond Premier Pro Caption" w:hAnsi="Garamond Premier Pro Caption"/>
            <w:sz w:val="22"/>
            <w:szCs w:val="22"/>
            <w:rtl w:val="0"/>
            <w:lang w:val="de-DE"/>
          </w:rPr>
          <w:delText>1843). Sie geh</w:delText>
        </w:r>
      </w:del>
      <w:del w:id="16261" w:date="2023-01-13T18:26:59Z" w:author="Jan Groh">
        <w:r>
          <w:rPr>
            <w:rStyle w:val="Ohne"/>
            <w:rFonts w:ascii="Garamond Premier Pro Caption" w:hAnsi="Garamond Premier Pro Caption" w:hint="default"/>
            <w:sz w:val="22"/>
            <w:szCs w:val="22"/>
            <w:rtl w:val="0"/>
            <w:lang w:val="sv-SE"/>
          </w:rPr>
          <w:delText>ö</w:delText>
        </w:r>
      </w:del>
      <w:del w:id="16262" w:date="2023-01-13T18:26:59Z" w:author="Jan Groh">
        <w:r>
          <w:rPr>
            <w:rStyle w:val="Ohne"/>
            <w:rFonts w:ascii="Garamond Premier Pro Caption" w:hAnsi="Garamond Premier Pro Caption"/>
            <w:sz w:val="22"/>
            <w:szCs w:val="22"/>
            <w:rtl w:val="0"/>
            <w:lang w:val="de-DE"/>
          </w:rPr>
          <w:delText>rte zum erweiterten Freundeskreis Ottilies.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63" w:date="2023-01-13T18:26:59Z" w:author="Jan Groh"/>
          <w:rStyle w:val="Ohne"/>
          <w:rFonts w:ascii="Garamond Premier Pro Caption" w:cs="Garamond Premier Pro Caption" w:hAnsi="Garamond Premier Pro Caption" w:eastAsia="Garamond Premier Pro Caption"/>
          <w:sz w:val="22"/>
          <w:szCs w:val="22"/>
        </w:rPr>
      </w:pPr>
      <w:del w:id="16264" w:date="2023-01-13T18:26:59Z" w:author="Jan Groh">
        <w:r>
          <w:rPr>
            <w:rStyle w:val="Ohne"/>
            <w:rFonts w:ascii="Garamond Premier Pro Caption" w:hAnsi="Garamond Premier Pro Caption"/>
            <w:sz w:val="22"/>
            <w:szCs w:val="22"/>
            <w:rtl w:val="0"/>
            <w:lang w:val="de-DE"/>
          </w:rPr>
          <w:delText>GARGALLO, Contessa Anna. Sizilianische Aristokratin. Freundet sich mit Ottilie an, als diese 1846 zusammen mit Wolf Neapel und Ischia besucht.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65" w:date="2023-01-13T18:26:59Z" w:author="Jan Groh"/>
          <w:rStyle w:val="Ohne"/>
          <w:rFonts w:ascii="Garamond Premier Pro Caption" w:cs="Garamond Premier Pro Caption" w:hAnsi="Garamond Premier Pro Caption" w:eastAsia="Garamond Premier Pro Caption"/>
          <w:sz w:val="22"/>
          <w:szCs w:val="22"/>
        </w:rPr>
      </w:pPr>
      <w:del w:id="16266" w:date="2023-01-13T18:26:59Z" w:author="Jan Groh">
        <w:r>
          <w:rPr>
            <w:rStyle w:val="Ohne"/>
            <w:rFonts w:ascii="Garamond Premier Pro Caption" w:hAnsi="Garamond Premier Pro Caption"/>
            <w:sz w:val="22"/>
            <w:szCs w:val="22"/>
            <w:rtl w:val="0"/>
            <w:lang w:val="de-DE"/>
          </w:rPr>
          <w:delText>GERSTENBERGK, Georg Friedrich Konrad Ludwig v., genannt M</w:delText>
        </w:r>
      </w:del>
      <w:del w:id="16267" w:date="2023-01-13T18:26:59Z" w:author="Jan Groh">
        <w:r>
          <w:rPr>
            <w:rStyle w:val="Ohne"/>
            <w:rFonts w:ascii="Garamond Premier Pro Caption" w:hAnsi="Garamond Premier Pro Caption" w:hint="default"/>
            <w:sz w:val="22"/>
            <w:szCs w:val="22"/>
            <w:rtl w:val="0"/>
          </w:rPr>
          <w:delText>ü</w:delText>
        </w:r>
      </w:del>
      <w:del w:id="16268" w:date="2023-01-13T18:26:59Z" w:author="Jan Groh">
        <w:r>
          <w:rPr>
            <w:rStyle w:val="Ohne"/>
            <w:rFonts w:ascii="Garamond Premier Pro Caption" w:hAnsi="Garamond Premier Pro Caption"/>
            <w:sz w:val="22"/>
            <w:szCs w:val="22"/>
            <w:rtl w:val="0"/>
            <w:lang w:val="da-DK"/>
          </w:rPr>
          <w:delText>ller</w:delText>
        </w:r>
      </w:del>
      <w:del w:id="16269" w:date="2023-01-13T18:26:59Z" w:author="Jan Groh">
        <w:r>
          <w:rPr>
            <w:rStyle w:val="Ohne"/>
            <w:rFonts w:ascii="Garamond Premier Pro Caption" w:hAnsi="Garamond Premier Pro Caption"/>
            <w:sz w:val="22"/>
            <w:szCs w:val="22"/>
            <w:rtl w:val="0"/>
            <w:lang w:val="de-DE"/>
          </w:rPr>
          <w:delText xml:space="preserve"> </w:delText>
        </w:r>
      </w:del>
      <w:del w:id="16270" w:date="2023-01-13T18:26:59Z" w:author="Jan Groh">
        <w:r>
          <w:rPr>
            <w:rStyle w:val="Ohne"/>
            <w:rFonts w:ascii="Garamond Premier Pro Caption" w:hAnsi="Garamond Premier Pro Caption"/>
            <w:sz w:val="22"/>
            <w:szCs w:val="22"/>
            <w:rtl w:val="0"/>
          </w:rPr>
          <w:delText>v. G. (1</w:delText>
        </w:r>
      </w:del>
      <w:del w:id="16271" w:date="2023-01-13T18:26:59Z" w:author="Jan Groh">
        <w:r>
          <w:rPr>
            <w:rStyle w:val="Ohne"/>
            <w:rFonts w:ascii="Garamond Premier Pro Caption" w:hAnsi="Garamond Premier Pro Caption"/>
            <w:sz w:val="22"/>
            <w:szCs w:val="22"/>
            <w:rtl w:val="0"/>
            <w:lang w:val="de-DE"/>
          </w:rPr>
          <w:delText>778</w:delText>
        </w:r>
      </w:del>
      <w:del w:id="16272" w:date="2023-01-13T18:26:59Z" w:author="Jan Groh">
        <w:r>
          <w:rPr>
            <w:rStyle w:val="Ohne"/>
            <w:rFonts w:ascii="Garamond Premier Pro Caption" w:hAnsi="Garamond Premier Pro Caption" w:hint="default"/>
            <w:sz w:val="22"/>
            <w:szCs w:val="22"/>
            <w:rtl w:val="0"/>
          </w:rPr>
          <w:delText>–</w:delText>
        </w:r>
      </w:del>
      <w:del w:id="16273" w:date="2023-01-13T18:26:59Z" w:author="Jan Groh">
        <w:r>
          <w:rPr>
            <w:rStyle w:val="Ohne"/>
            <w:rFonts w:ascii="Garamond Premier Pro Caption" w:hAnsi="Garamond Premier Pro Caption"/>
            <w:sz w:val="22"/>
            <w:szCs w:val="22"/>
            <w:rtl w:val="0"/>
          </w:rPr>
          <w:delText xml:space="preserve">1838). </w:delText>
        </w:r>
      </w:del>
      <w:del w:id="16274" w:date="2023-01-13T18:26:59Z" w:author="Jan Groh">
        <w:r>
          <w:rPr>
            <w:rStyle w:val="Ohne"/>
            <w:rFonts w:ascii="Garamond Premier Pro Caption" w:hAnsi="Garamond Premier Pro Caption"/>
            <w:sz w:val="22"/>
            <w:szCs w:val="22"/>
            <w:rtl w:val="0"/>
            <w:lang w:val="de-DE"/>
          </w:rPr>
          <w:delText xml:space="preserve"> </w:delText>
        </w:r>
      </w:del>
      <w:del w:id="16275" w:date="2023-01-13T18:26:59Z" w:author="Jan Groh">
        <w:r>
          <w:rPr>
            <w:rStyle w:val="Ohne"/>
            <w:rFonts w:ascii="Garamond Premier Pro Caption" w:hAnsi="Garamond Premier Pro Caption"/>
            <w:sz w:val="22"/>
            <w:szCs w:val="22"/>
            <w:rtl w:val="0"/>
            <w:lang w:val="de-DE"/>
          </w:rPr>
          <w:delText>Archivar und Regierungsrat in Weimar, 1829 Vizekanzler in Eisenach. Lebte von 1813 bis zu seiner Verheiratung bei Johanna und Adele Schopenhauer. Arthur Schopenhauer verlie</w:delText>
        </w:r>
      </w:del>
      <w:del w:id="16276" w:date="2023-01-13T18:26:59Z" w:author="Jan Groh">
        <w:r>
          <w:rPr>
            <w:rStyle w:val="Ohne"/>
            <w:rFonts w:ascii="Garamond Premier Pro Caption" w:hAnsi="Garamond Premier Pro Caption" w:hint="default"/>
            <w:sz w:val="22"/>
            <w:szCs w:val="22"/>
            <w:rtl w:val="0"/>
            <w:lang w:val="de-DE"/>
          </w:rPr>
          <w:delText xml:space="preserve">ß </w:delText>
        </w:r>
      </w:del>
      <w:del w:id="16277" w:date="2023-01-13T18:26:59Z" w:author="Jan Groh">
        <w:r>
          <w:rPr>
            <w:rStyle w:val="Ohne"/>
            <w:rFonts w:ascii="Garamond Premier Pro Caption" w:hAnsi="Garamond Premier Pro Caption"/>
            <w:sz w:val="22"/>
            <w:szCs w:val="22"/>
            <w:rtl w:val="0"/>
            <w:lang w:val="de-DE"/>
          </w:rPr>
          <w:delText>1814 wegen der fragw</w:delText>
        </w:r>
      </w:del>
      <w:del w:id="16278" w:date="2023-01-13T18:26:59Z" w:author="Jan Groh">
        <w:r>
          <w:rPr>
            <w:rStyle w:val="Ohne"/>
            <w:rFonts w:ascii="Garamond Premier Pro Caption" w:hAnsi="Garamond Premier Pro Caption" w:hint="default"/>
            <w:sz w:val="22"/>
            <w:szCs w:val="22"/>
            <w:rtl w:val="0"/>
          </w:rPr>
          <w:delText>ü</w:delText>
        </w:r>
      </w:del>
      <w:del w:id="16279" w:date="2023-01-13T18:26:59Z" w:author="Jan Groh">
        <w:r>
          <w:rPr>
            <w:rStyle w:val="Ohne"/>
            <w:rFonts w:ascii="Garamond Premier Pro Caption" w:hAnsi="Garamond Premier Pro Caption"/>
            <w:sz w:val="22"/>
            <w:szCs w:val="22"/>
            <w:rtl w:val="0"/>
            <w:lang w:val="de-DE"/>
          </w:rPr>
          <w:delText>rdigen Beziehung Gerstenbergks zu Arthurs Mutter Johanna das Haus.GROSSMUTTER, siehe Gr</w:delText>
        </w:r>
      </w:del>
      <w:del w:id="16280" w:date="2023-01-13T18:26:59Z" w:author="Jan Groh">
        <w:r>
          <w:rPr>
            <w:rStyle w:val="Ohne"/>
            <w:rFonts w:ascii="Garamond Premier Pro Caption" w:hAnsi="Garamond Premier Pro Caption" w:hint="default"/>
            <w:sz w:val="22"/>
            <w:szCs w:val="22"/>
            <w:rtl w:val="0"/>
          </w:rPr>
          <w:delText>ä</w:delText>
        </w:r>
      </w:del>
      <w:del w:id="16281" w:date="2023-01-13T18:26:59Z" w:author="Jan Groh">
        <w:r>
          <w:rPr>
            <w:rStyle w:val="Ohne"/>
            <w:rFonts w:ascii="Garamond Premier Pro Caption" w:hAnsi="Garamond Premier Pro Caption"/>
            <w:sz w:val="22"/>
            <w:szCs w:val="22"/>
            <w:rtl w:val="0"/>
            <w:lang w:val="de-DE"/>
          </w:rPr>
          <w:delText>fin von Henckel von Donnersmarck.</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82" w:date="2023-01-13T18:26:59Z" w:author="Jan Groh"/>
          <w:rStyle w:val="Ohne"/>
          <w:rFonts w:ascii="Garamond Premier Pro Caption" w:cs="Garamond Premier Pro Caption" w:hAnsi="Garamond Premier Pro Caption" w:eastAsia="Garamond Premier Pro Caption"/>
          <w:sz w:val="22"/>
          <w:szCs w:val="22"/>
        </w:rPr>
      </w:pPr>
      <w:del w:id="16283" w:date="2023-01-13T18:26:59Z" w:author="Jan Groh">
        <w:r>
          <w:rPr>
            <w:rStyle w:val="Ohne"/>
            <w:rFonts w:ascii="Garamond Premier Pro Caption" w:hAnsi="Garamond Premier Pro Caption"/>
            <w:sz w:val="22"/>
            <w:szCs w:val="22"/>
            <w:rtl w:val="0"/>
            <w:lang w:val="de-DE"/>
          </w:rPr>
          <w:delText>GUSTEDT, Jenny v., geb. von Pappenheim (1811</w:delText>
        </w:r>
      </w:del>
      <w:del w:id="16284" w:date="2023-01-13T18:26:59Z" w:author="Jan Groh">
        <w:r>
          <w:rPr>
            <w:rStyle w:val="Ohne"/>
            <w:rFonts w:ascii="Garamond Premier Pro Caption" w:hAnsi="Garamond Premier Pro Caption" w:hint="default"/>
            <w:sz w:val="22"/>
            <w:szCs w:val="22"/>
            <w:rtl w:val="0"/>
          </w:rPr>
          <w:delText>–</w:delText>
        </w:r>
      </w:del>
      <w:del w:id="16285" w:date="2023-01-13T18:26:59Z" w:author="Jan Groh">
        <w:r>
          <w:rPr>
            <w:rStyle w:val="Ohne"/>
            <w:rFonts w:ascii="Garamond Premier Pro Caption" w:hAnsi="Garamond Premier Pro Caption"/>
            <w:sz w:val="22"/>
            <w:szCs w:val="22"/>
            <w:rtl w:val="0"/>
            <w:lang w:val="de-DE"/>
          </w:rPr>
          <w:delText>1890). Tochter des K</w:delText>
        </w:r>
      </w:del>
      <w:del w:id="16286" w:date="2023-01-13T18:26:59Z" w:author="Jan Groh">
        <w:r>
          <w:rPr>
            <w:rStyle w:val="Ohne"/>
            <w:rFonts w:ascii="Garamond Premier Pro Caption" w:hAnsi="Garamond Premier Pro Caption" w:hint="default"/>
            <w:sz w:val="22"/>
            <w:szCs w:val="22"/>
            <w:rtl w:val="0"/>
            <w:lang w:val="sv-SE"/>
          </w:rPr>
          <w:delText>ö</w:delText>
        </w:r>
      </w:del>
      <w:del w:id="16287" w:date="2023-01-13T18:26:59Z" w:author="Jan Groh">
        <w:r>
          <w:rPr>
            <w:rStyle w:val="Ohne"/>
            <w:rFonts w:ascii="Garamond Premier Pro Caption" w:hAnsi="Garamond Premier Pro Caption"/>
            <w:sz w:val="22"/>
            <w:szCs w:val="22"/>
            <w:rtl w:val="0"/>
            <w:lang w:val="de-DE"/>
          </w:rPr>
          <w:delText>nigs Jerome Bonapartes von Westfalen. Wuchs in Weimar als Gespielin der T</w:delText>
        </w:r>
      </w:del>
      <w:del w:id="16288" w:date="2023-01-13T18:26:59Z" w:author="Jan Groh">
        <w:r>
          <w:rPr>
            <w:rStyle w:val="Ohne"/>
            <w:rFonts w:ascii="Garamond Premier Pro Caption" w:hAnsi="Garamond Premier Pro Caption" w:hint="default"/>
            <w:sz w:val="22"/>
            <w:szCs w:val="22"/>
            <w:rtl w:val="0"/>
            <w:lang w:val="sv-SE"/>
          </w:rPr>
          <w:delText>ö</w:delText>
        </w:r>
      </w:del>
      <w:del w:id="16289" w:date="2023-01-13T18:26:59Z" w:author="Jan Groh">
        <w:r>
          <w:rPr>
            <w:rStyle w:val="Ohne"/>
            <w:rFonts w:ascii="Garamond Premier Pro Caption" w:hAnsi="Garamond Premier Pro Caption"/>
            <w:sz w:val="22"/>
            <w:szCs w:val="22"/>
            <w:rtl w:val="0"/>
            <w:lang w:val="de-DE"/>
          </w:rPr>
          <w:delText>chter des erbgro</w:delText>
        </w:r>
      </w:del>
      <w:del w:id="16290" w:date="2023-01-13T18:26:59Z" w:author="Jan Groh">
        <w:r>
          <w:rPr>
            <w:rStyle w:val="Ohne"/>
            <w:rFonts w:ascii="Garamond Premier Pro Caption" w:hAnsi="Garamond Premier Pro Caption" w:hint="default"/>
            <w:sz w:val="22"/>
            <w:szCs w:val="22"/>
            <w:rtl w:val="0"/>
            <w:lang w:val="de-DE"/>
          </w:rPr>
          <w:delText>ß</w:delText>
        </w:r>
      </w:del>
      <w:del w:id="16291" w:date="2023-01-13T18:26:59Z" w:author="Jan Groh">
        <w:r>
          <w:rPr>
            <w:rStyle w:val="Ohne"/>
            <w:rFonts w:ascii="Garamond Premier Pro Caption" w:hAnsi="Garamond Premier Pro Caption"/>
            <w:sz w:val="22"/>
            <w:szCs w:val="22"/>
            <w:rtl w:val="0"/>
            <w:lang w:val="de-DE"/>
          </w:rPr>
          <w:delText>herzoglichen Paares auf. War von Kind an mit Ottilie bekannt und geh</w:delText>
        </w:r>
      </w:del>
      <w:del w:id="16292" w:date="2023-01-13T18:26:59Z" w:author="Jan Groh">
        <w:r>
          <w:rPr>
            <w:rStyle w:val="Ohne"/>
            <w:rFonts w:ascii="Garamond Premier Pro Caption" w:hAnsi="Garamond Premier Pro Caption" w:hint="default"/>
            <w:sz w:val="22"/>
            <w:szCs w:val="22"/>
            <w:rtl w:val="0"/>
            <w:lang w:val="sv-SE"/>
          </w:rPr>
          <w:delText>ö</w:delText>
        </w:r>
      </w:del>
      <w:del w:id="16293" w:date="2023-01-13T18:26:59Z" w:author="Jan Groh">
        <w:r>
          <w:rPr>
            <w:rStyle w:val="Ohne"/>
            <w:rFonts w:ascii="Garamond Premier Pro Caption" w:hAnsi="Garamond Premier Pro Caption"/>
            <w:sz w:val="22"/>
            <w:szCs w:val="22"/>
            <w:rtl w:val="0"/>
            <w:lang w:val="de-DE"/>
          </w:rPr>
          <w:delText>rte zusammen mit Adele zu deren engsten Vertrauten.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294" w:date="2023-01-13T18:26:59Z" w:author="Jan Groh"/>
          <w:rStyle w:val="Ohne"/>
          <w:rFonts w:ascii="Garamond Premier Pro Caption" w:cs="Garamond Premier Pro Caption" w:hAnsi="Garamond Premier Pro Caption" w:eastAsia="Garamond Premier Pro Caption"/>
          <w:sz w:val="22"/>
          <w:szCs w:val="22"/>
        </w:rPr>
      </w:pPr>
      <w:del w:id="16295" w:date="2023-01-13T18:26:59Z" w:author="Jan Groh">
        <w:r>
          <w:rPr>
            <w:rStyle w:val="Ohne"/>
            <w:rFonts w:ascii="Garamond Premier Pro Caption" w:hAnsi="Garamond Premier Pro Caption"/>
            <w:sz w:val="22"/>
            <w:szCs w:val="22"/>
            <w:rtl w:val="0"/>
            <w:lang w:val="de-DE"/>
          </w:rPr>
          <w:delText>HEINKE, Ferdinand (1782</w:delText>
        </w:r>
      </w:del>
      <w:del w:id="16296" w:date="2023-01-13T18:26:59Z" w:author="Jan Groh">
        <w:r>
          <w:rPr>
            <w:rStyle w:val="Ohne"/>
            <w:rFonts w:ascii="Garamond Premier Pro Caption" w:hAnsi="Garamond Premier Pro Caption" w:hint="default"/>
            <w:sz w:val="22"/>
            <w:szCs w:val="22"/>
            <w:rtl w:val="0"/>
          </w:rPr>
          <w:delText>–</w:delText>
        </w:r>
      </w:del>
      <w:del w:id="16297" w:date="2023-01-13T18:26:59Z" w:author="Jan Groh">
        <w:r>
          <w:rPr>
            <w:rStyle w:val="Ohne"/>
            <w:rFonts w:ascii="Garamond Premier Pro Caption" w:hAnsi="Garamond Premier Pro Caption"/>
            <w:sz w:val="22"/>
            <w:szCs w:val="22"/>
            <w:rtl w:val="0"/>
            <w:lang w:val="de-DE"/>
          </w:rPr>
          <w:delText>1857). Jurist. Sohn eines Pelzh</w:delText>
        </w:r>
      </w:del>
      <w:del w:id="16298" w:date="2023-01-13T18:26:59Z" w:author="Jan Groh">
        <w:r>
          <w:rPr>
            <w:rStyle w:val="Ohne"/>
            <w:rFonts w:ascii="Garamond Premier Pro Caption" w:hAnsi="Garamond Premier Pro Caption" w:hint="default"/>
            <w:sz w:val="22"/>
            <w:szCs w:val="22"/>
            <w:rtl w:val="0"/>
          </w:rPr>
          <w:delText>ä</w:delText>
        </w:r>
      </w:del>
      <w:del w:id="16299" w:date="2023-01-13T18:26:59Z" w:author="Jan Groh">
        <w:r>
          <w:rPr>
            <w:rStyle w:val="Ohne"/>
            <w:rFonts w:ascii="Garamond Premier Pro Caption" w:hAnsi="Garamond Premier Pro Caption"/>
            <w:sz w:val="22"/>
            <w:szCs w:val="22"/>
            <w:rtl w:val="0"/>
            <w:lang w:val="de-DE"/>
          </w:rPr>
          <w:delText>ndlers aus Breslau. Nahm am Befreiungskrieg teil und wurde 1813 als Premierleutnant nach Weimar beordert, um dort f</w:delText>
        </w:r>
      </w:del>
      <w:del w:id="16300" w:date="2023-01-13T18:26:59Z" w:author="Jan Groh">
        <w:r>
          <w:rPr>
            <w:rStyle w:val="Ohne"/>
            <w:rFonts w:ascii="Garamond Premier Pro Caption" w:hAnsi="Garamond Premier Pro Caption" w:hint="default"/>
            <w:sz w:val="22"/>
            <w:szCs w:val="22"/>
            <w:rtl w:val="0"/>
          </w:rPr>
          <w:delText>ü</w:delText>
        </w:r>
      </w:del>
      <w:del w:id="16301" w:date="2023-01-13T18:26:59Z" w:author="Jan Groh">
        <w:r>
          <w:rPr>
            <w:rStyle w:val="Ohne"/>
            <w:rFonts w:ascii="Garamond Premier Pro Caption" w:hAnsi="Garamond Premier Pro Caption"/>
            <w:sz w:val="22"/>
            <w:szCs w:val="22"/>
            <w:rtl w:val="0"/>
            <w:lang w:val="de-DE"/>
          </w:rPr>
          <w:delText>r den neuen Kommandanten Ouartier zu machen. Er lernte dort Adele und Ottilie kennen, die sich beide in ihn verliebten. Heinke heiratete</w:delText>
        </w:r>
      </w:del>
      <w:del w:id="16302" w:date="2023-01-13T18:26:59Z" w:author="Jan Groh">
        <w:r>
          <w:rPr>
            <w:rStyle w:val="Ohne"/>
            <w:rFonts w:ascii="Garamond Premier Pro Caption" w:hAnsi="Garamond Premier Pro Caption"/>
            <w:sz w:val="22"/>
            <w:szCs w:val="22"/>
            <w:rtl w:val="0"/>
            <w:lang w:val="de-DE"/>
          </w:rPr>
          <w:delText xml:space="preserve"> </w:delText>
        </w:r>
      </w:del>
      <w:del w:id="16303" w:date="2023-01-13T18:26:59Z" w:author="Jan Groh">
        <w:r>
          <w:rPr>
            <w:rStyle w:val="Ohne"/>
            <w:rFonts w:ascii="Garamond Premier Pro Caption" w:hAnsi="Garamond Premier Pro Caption"/>
            <w:sz w:val="22"/>
            <w:szCs w:val="22"/>
            <w:rtl w:val="0"/>
            <w:lang w:val="de-DE"/>
          </w:rPr>
          <w:delText>1815 Charlotte Werner und wurde Polizeipr</w:delText>
        </w:r>
      </w:del>
      <w:del w:id="16304" w:date="2023-01-13T18:26:59Z" w:author="Jan Groh">
        <w:r>
          <w:rPr>
            <w:rStyle w:val="Ohne"/>
            <w:rFonts w:ascii="Garamond Premier Pro Caption" w:hAnsi="Garamond Premier Pro Caption" w:hint="default"/>
            <w:sz w:val="22"/>
            <w:szCs w:val="22"/>
            <w:rtl w:val="0"/>
          </w:rPr>
          <w:delText>ä</w:delText>
        </w:r>
      </w:del>
      <w:del w:id="16305" w:date="2023-01-13T18:26:59Z" w:author="Jan Groh">
        <w:r>
          <w:rPr>
            <w:rStyle w:val="Ohne"/>
            <w:rFonts w:ascii="Garamond Premier Pro Caption" w:hAnsi="Garamond Premier Pro Caption"/>
            <w:sz w:val="22"/>
            <w:szCs w:val="22"/>
            <w:rtl w:val="0"/>
            <w:lang w:val="fr-FR"/>
          </w:rPr>
          <w:delText>sident, sp</w:delText>
        </w:r>
      </w:del>
      <w:del w:id="16306" w:date="2023-01-13T18:26:59Z" w:author="Jan Groh">
        <w:r>
          <w:rPr>
            <w:rStyle w:val="Ohne"/>
            <w:rFonts w:ascii="Garamond Premier Pro Caption" w:hAnsi="Garamond Premier Pro Caption" w:hint="default"/>
            <w:sz w:val="22"/>
            <w:szCs w:val="22"/>
            <w:rtl w:val="0"/>
          </w:rPr>
          <w:delText>ä</w:delText>
        </w:r>
      </w:del>
      <w:del w:id="16307" w:date="2023-01-13T18:26:59Z" w:author="Jan Groh">
        <w:r>
          <w:rPr>
            <w:rStyle w:val="Ohne"/>
            <w:rFonts w:ascii="Garamond Premier Pro Caption" w:hAnsi="Garamond Premier Pro Caption"/>
            <w:sz w:val="22"/>
            <w:szCs w:val="22"/>
            <w:rtl w:val="0"/>
            <w:lang w:val="de-DE"/>
          </w:rPr>
          <w:delText>ter dann Intendant des Theaters in Breslau. Er geno</w:delText>
        </w:r>
      </w:del>
      <w:del w:id="16308" w:date="2023-01-13T18:26:59Z" w:author="Jan Groh">
        <w:r>
          <w:rPr>
            <w:rStyle w:val="Ohne"/>
            <w:rFonts w:ascii="Garamond Premier Pro Caption" w:hAnsi="Garamond Premier Pro Caption" w:hint="default"/>
            <w:sz w:val="22"/>
            <w:szCs w:val="22"/>
            <w:rtl w:val="0"/>
            <w:lang w:val="de-DE"/>
          </w:rPr>
          <w:delText xml:space="preserve">ß </w:delText>
        </w:r>
      </w:del>
      <w:del w:id="16309" w:date="2023-01-13T18:26:59Z" w:author="Jan Groh">
        <w:r>
          <w:rPr>
            <w:rStyle w:val="Ohne"/>
            <w:rFonts w:ascii="Garamond Premier Pro Caption" w:hAnsi="Garamond Premier Pro Caption"/>
            <w:sz w:val="22"/>
            <w:szCs w:val="22"/>
            <w:rtl w:val="0"/>
            <w:lang w:val="de-DE"/>
          </w:rPr>
          <w:delText>bei Adele und Ottilie eine fast schon kultische Verehrung. Ottilie wurde sp</w:delText>
        </w:r>
      </w:del>
      <w:del w:id="16310" w:date="2023-01-13T18:26:59Z" w:author="Jan Groh">
        <w:r>
          <w:rPr>
            <w:rStyle w:val="Ohne"/>
            <w:rFonts w:ascii="Garamond Premier Pro Caption" w:hAnsi="Garamond Premier Pro Caption" w:hint="default"/>
            <w:sz w:val="22"/>
            <w:szCs w:val="22"/>
            <w:rtl w:val="0"/>
          </w:rPr>
          <w:delText>ä</w:delText>
        </w:r>
      </w:del>
      <w:del w:id="16311" w:date="2023-01-13T18:26:59Z" w:author="Jan Groh">
        <w:r>
          <w:rPr>
            <w:rStyle w:val="Ohne"/>
            <w:rFonts w:ascii="Garamond Premier Pro Caption" w:hAnsi="Garamond Premier Pro Caption"/>
            <w:sz w:val="22"/>
            <w:szCs w:val="22"/>
            <w:rtl w:val="0"/>
            <w:lang w:val="de-DE"/>
          </w:rPr>
          <w:delText>ter Patin einer seiner T</w:delText>
        </w:r>
      </w:del>
      <w:del w:id="16312" w:date="2023-01-13T18:26:59Z" w:author="Jan Groh">
        <w:r>
          <w:rPr>
            <w:rStyle w:val="Ohne"/>
            <w:rFonts w:ascii="Garamond Premier Pro Caption" w:hAnsi="Garamond Premier Pro Caption" w:hint="default"/>
            <w:sz w:val="22"/>
            <w:szCs w:val="22"/>
            <w:rtl w:val="0"/>
            <w:lang w:val="sv-SE"/>
          </w:rPr>
          <w:delText>ö</w:delText>
        </w:r>
      </w:del>
      <w:del w:id="16313" w:date="2023-01-13T18:26:59Z" w:author="Jan Groh">
        <w:r>
          <w:rPr>
            <w:rStyle w:val="Ohne"/>
            <w:rFonts w:ascii="Garamond Premier Pro Caption" w:hAnsi="Garamond Premier Pro Caption"/>
            <w:sz w:val="22"/>
            <w:szCs w:val="22"/>
            <w:rtl w:val="0"/>
          </w:rPr>
          <w:delText>chter.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14" w:date="2023-01-13T18:26:59Z" w:author="Jan Groh"/>
          <w:rStyle w:val="Ohne"/>
          <w:rFonts w:ascii="Garamond Premier Pro Caption" w:cs="Garamond Premier Pro Caption" w:hAnsi="Garamond Premier Pro Caption" w:eastAsia="Garamond Premier Pro Caption"/>
          <w:sz w:val="22"/>
          <w:szCs w:val="22"/>
        </w:rPr>
      </w:pPr>
      <w:del w:id="16315" w:date="2023-01-13T18:26:59Z" w:author="Jan Groh">
        <w:r>
          <w:rPr>
            <w:rStyle w:val="Ohne"/>
            <w:rFonts w:ascii="Garamond Premier Pro Caption" w:hAnsi="Garamond Premier Pro Caption"/>
            <w:sz w:val="22"/>
            <w:szCs w:val="22"/>
            <w:rtl w:val="0"/>
            <w:lang w:val="de-DE"/>
          </w:rPr>
          <w:delText>HENCKEL</w:delText>
        </w:r>
      </w:del>
      <w:del w:id="16316" w:date="2023-01-13T18:26:59Z" w:author="Jan Groh">
        <w:r>
          <w:rPr>
            <w:rStyle w:val="Ohne"/>
            <w:rFonts w:ascii="Garamond Premier Pro Caption" w:hAnsi="Garamond Premier Pro Caption"/>
            <w:sz w:val="22"/>
            <w:szCs w:val="22"/>
            <w:rtl w:val="0"/>
            <w:lang w:val="de-DE"/>
          </w:rPr>
          <w:delText xml:space="preserve"> von </w:delText>
        </w:r>
      </w:del>
      <w:del w:id="16317" w:date="2023-01-13T18:26:59Z" w:author="Jan Groh">
        <w:r>
          <w:rPr>
            <w:rStyle w:val="Ohne"/>
            <w:rFonts w:ascii="Garamond Premier Pro Caption" w:hAnsi="Garamond Premier Pro Caption"/>
            <w:sz w:val="22"/>
            <w:szCs w:val="22"/>
            <w:rtl w:val="0"/>
            <w:lang w:val="de-DE"/>
          </w:rPr>
          <w:delText>DONNERSM</w:delText>
        </w:r>
      </w:del>
      <w:del w:id="16318" w:date="2023-01-13T18:26:59Z" w:author="Jan Groh">
        <w:r>
          <w:rPr>
            <w:rStyle w:val="Ohne"/>
            <w:rFonts w:ascii="Garamond Premier Pro Caption" w:hAnsi="Garamond Premier Pro Caption"/>
            <w:sz w:val="22"/>
            <w:szCs w:val="22"/>
            <w:rtl w:val="0"/>
            <w:lang w:val="de-DE"/>
          </w:rPr>
          <w:delText>A</w:delText>
        </w:r>
      </w:del>
      <w:del w:id="16319" w:date="2023-01-13T18:26:59Z" w:author="Jan Groh">
        <w:r>
          <w:rPr>
            <w:rStyle w:val="Ohne"/>
            <w:rFonts w:ascii="Garamond Premier Pro Caption" w:hAnsi="Garamond Premier Pro Caption"/>
            <w:sz w:val="22"/>
            <w:szCs w:val="22"/>
            <w:rtl w:val="0"/>
            <w:lang w:val="en-US"/>
          </w:rPr>
          <w:delText>RCK, Gr</w:delText>
        </w:r>
      </w:del>
      <w:del w:id="16320" w:date="2023-01-13T18:26:59Z" w:author="Jan Groh">
        <w:r>
          <w:rPr>
            <w:rStyle w:val="Ohne"/>
            <w:rFonts w:ascii="Garamond Premier Pro Caption" w:hAnsi="Garamond Premier Pro Caption" w:hint="default"/>
            <w:sz w:val="22"/>
            <w:szCs w:val="22"/>
            <w:rtl w:val="0"/>
          </w:rPr>
          <w:delText>ä</w:delText>
        </w:r>
      </w:del>
      <w:del w:id="16321" w:date="2023-01-13T18:26:59Z" w:author="Jan Groh">
        <w:r>
          <w:rPr>
            <w:rStyle w:val="Ohne"/>
            <w:rFonts w:ascii="Garamond Premier Pro Caption" w:hAnsi="Garamond Premier Pro Caption"/>
            <w:sz w:val="22"/>
            <w:szCs w:val="22"/>
            <w:rtl w:val="0"/>
            <w:lang w:val="it-IT"/>
          </w:rPr>
          <w:delText>fin Ottilie v.</w:delText>
        </w:r>
      </w:del>
      <w:del w:id="16322" w:date="2023-01-13T18:26:59Z" w:author="Jan Groh">
        <w:r>
          <w:rPr>
            <w:rStyle w:val="Ohne"/>
            <w:rFonts w:ascii="Garamond Premier Pro Caption" w:hAnsi="Garamond Premier Pro Caption"/>
            <w:sz w:val="22"/>
            <w:szCs w:val="22"/>
            <w:rtl w:val="0"/>
            <w:lang w:val="de-DE"/>
          </w:rPr>
          <w:delText xml:space="preserve"> (1756</w:delText>
        </w:r>
      </w:del>
      <w:del w:id="16323" w:date="2023-01-13T18:26:59Z" w:author="Jan Groh">
        <w:r>
          <w:rPr>
            <w:rStyle w:val="Ohne"/>
            <w:rFonts w:ascii="Garamond Premier Pro Caption" w:hAnsi="Garamond Premier Pro Caption" w:hint="default"/>
            <w:sz w:val="22"/>
            <w:szCs w:val="22"/>
            <w:rtl w:val="0"/>
            <w:lang w:val="de-DE"/>
          </w:rPr>
          <w:delText>–</w:delText>
        </w:r>
      </w:del>
      <w:del w:id="16324" w:date="2023-01-13T18:26:59Z" w:author="Jan Groh">
        <w:r>
          <w:rPr>
            <w:rStyle w:val="Ohne"/>
            <w:rFonts w:ascii="Garamond Premier Pro Caption" w:hAnsi="Garamond Premier Pro Caption"/>
            <w:sz w:val="22"/>
            <w:szCs w:val="22"/>
            <w:rtl w:val="0"/>
            <w:lang w:val="de-DE"/>
          </w:rPr>
          <w:delText>1843)</w:delText>
        </w:r>
      </w:del>
      <w:del w:id="16325" w:date="2023-01-13T18:26:59Z" w:author="Jan Groh">
        <w:r>
          <w:rPr>
            <w:rStyle w:val="Ohne"/>
            <w:rFonts w:ascii="Garamond Premier Pro Caption" w:hAnsi="Garamond Premier Pro Caption"/>
            <w:sz w:val="22"/>
            <w:szCs w:val="22"/>
            <w:rtl w:val="0"/>
            <w:lang w:val="nl-NL"/>
          </w:rPr>
          <w:delText>, geb. Gr</w:delText>
        </w:r>
      </w:del>
      <w:del w:id="16326" w:date="2023-01-13T18:26:59Z" w:author="Jan Groh">
        <w:r>
          <w:rPr>
            <w:rStyle w:val="Ohne"/>
            <w:rFonts w:ascii="Garamond Premier Pro Caption" w:hAnsi="Garamond Premier Pro Caption" w:hint="default"/>
            <w:sz w:val="22"/>
            <w:szCs w:val="22"/>
            <w:rtl w:val="0"/>
          </w:rPr>
          <w:delText>ä</w:delText>
        </w:r>
      </w:del>
      <w:del w:id="16327" w:date="2023-01-13T18:26:59Z" w:author="Jan Groh">
        <w:r>
          <w:rPr>
            <w:rStyle w:val="Ohne"/>
            <w:rFonts w:ascii="Garamond Premier Pro Caption" w:hAnsi="Garamond Premier Pro Caption"/>
            <w:sz w:val="22"/>
            <w:szCs w:val="22"/>
            <w:rtl w:val="0"/>
            <w:lang w:val="it-IT"/>
          </w:rPr>
          <w:delText>fin Lepel.</w:delText>
        </w:r>
      </w:del>
      <w:del w:id="16328" w:date="2023-01-13T18:26:59Z" w:author="Jan Groh">
        <w:r>
          <w:rPr>
            <w:rStyle w:val="Ohne"/>
            <w:rFonts w:ascii="Garamond Premier Pro Caption" w:hAnsi="Garamond Premier Pro Caption"/>
            <w:sz w:val="22"/>
            <w:szCs w:val="22"/>
            <w:rtl w:val="0"/>
            <w:lang w:val="de-DE"/>
          </w:rPr>
          <w:delText xml:space="preserve"> </w:delText>
        </w:r>
      </w:del>
      <w:del w:id="16329" w:date="2023-01-13T18:26:59Z" w:author="Jan Groh">
        <w:r>
          <w:rPr>
            <w:rStyle w:val="Ohne"/>
            <w:rFonts w:ascii="Garamond Premier Pro Caption" w:hAnsi="Garamond Premier Pro Caption"/>
            <w:sz w:val="22"/>
            <w:szCs w:val="22"/>
            <w:rtl w:val="0"/>
            <w:lang w:val="de-DE"/>
          </w:rPr>
          <w:delText>Gro</w:delText>
        </w:r>
      </w:del>
      <w:del w:id="16330" w:date="2023-01-13T18:26:59Z" w:author="Jan Groh">
        <w:r>
          <w:rPr>
            <w:rStyle w:val="Ohne"/>
            <w:rFonts w:ascii="Garamond Premier Pro Caption" w:hAnsi="Garamond Premier Pro Caption" w:hint="default"/>
            <w:sz w:val="22"/>
            <w:szCs w:val="22"/>
            <w:rtl w:val="0"/>
            <w:lang w:val="de-DE"/>
          </w:rPr>
          <w:delText>ß</w:delText>
        </w:r>
      </w:del>
      <w:del w:id="16331" w:date="2023-01-13T18:26:59Z" w:author="Jan Groh">
        <w:r>
          <w:rPr>
            <w:rStyle w:val="Ohne"/>
            <w:rFonts w:ascii="Garamond Premier Pro Caption" w:hAnsi="Garamond Premier Pro Caption"/>
            <w:sz w:val="22"/>
            <w:szCs w:val="22"/>
            <w:rtl w:val="0"/>
            <w:lang w:val="de-DE"/>
          </w:rPr>
          <w:delText>mutter Ottilies und Ulrikes. Oberhofmeisterin bei der Gro</w:delText>
        </w:r>
      </w:del>
      <w:del w:id="16332" w:date="2023-01-13T18:26:59Z" w:author="Jan Groh">
        <w:r>
          <w:rPr>
            <w:rStyle w:val="Ohne"/>
            <w:rFonts w:ascii="Garamond Premier Pro Caption" w:hAnsi="Garamond Premier Pro Caption" w:hint="default"/>
            <w:sz w:val="22"/>
            <w:szCs w:val="22"/>
            <w:rtl w:val="0"/>
            <w:lang w:val="de-DE"/>
          </w:rPr>
          <w:delText>ß</w:delText>
        </w:r>
      </w:del>
      <w:del w:id="16333" w:date="2023-01-13T18:26:59Z" w:author="Jan Groh">
        <w:r>
          <w:rPr>
            <w:rStyle w:val="Ohne"/>
            <w:rFonts w:ascii="Garamond Premier Pro Caption" w:hAnsi="Garamond Premier Pro Caption"/>
            <w:sz w:val="22"/>
            <w:szCs w:val="22"/>
            <w:rtl w:val="0"/>
            <w:lang w:val="nl-NL"/>
          </w:rPr>
          <w:delText>herzogin Luise.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34" w:date="2023-01-13T18:26:59Z" w:author="Jan Groh"/>
          <w:rStyle w:val="Ohne"/>
          <w:rFonts w:ascii="Garamond Premier Pro Caption" w:cs="Garamond Premier Pro Caption" w:hAnsi="Garamond Premier Pro Caption" w:eastAsia="Garamond Premier Pro Caption"/>
          <w:sz w:val="22"/>
          <w:szCs w:val="22"/>
        </w:rPr>
      </w:pPr>
      <w:del w:id="16335" w:date="2023-01-13T18:26:59Z" w:author="Jan Groh">
        <w:r>
          <w:rPr>
            <w:rStyle w:val="Ohne"/>
            <w:rFonts w:ascii="Garamond Premier Pro Caption" w:hAnsi="Garamond Premier Pro Caption"/>
            <w:sz w:val="22"/>
            <w:szCs w:val="22"/>
            <w:rtl w:val="0"/>
            <w:lang w:val="de-DE"/>
          </w:rPr>
          <w:delText>HOLTEI, Carl v. (1798</w:delText>
        </w:r>
      </w:del>
      <w:del w:id="16336" w:date="2023-01-13T18:26:59Z" w:author="Jan Groh">
        <w:r>
          <w:rPr>
            <w:rStyle w:val="Ohne"/>
            <w:rFonts w:ascii="Garamond Premier Pro Caption" w:hAnsi="Garamond Premier Pro Caption" w:hint="default"/>
            <w:sz w:val="22"/>
            <w:szCs w:val="22"/>
            <w:rtl w:val="0"/>
          </w:rPr>
          <w:delText>–</w:delText>
        </w:r>
      </w:del>
      <w:del w:id="16337" w:date="2023-01-13T18:26:59Z" w:author="Jan Groh">
        <w:r>
          <w:rPr>
            <w:rStyle w:val="Ohne"/>
            <w:rFonts w:ascii="Garamond Premier Pro Caption" w:hAnsi="Garamond Premier Pro Caption"/>
            <w:sz w:val="22"/>
            <w:szCs w:val="22"/>
            <w:rtl w:val="0"/>
            <w:lang w:val="de-DE"/>
          </w:rPr>
          <w:delText>1880). Dichter, Dramaturg und Vorleser.</w:delText>
        </w:r>
      </w:del>
      <w:del w:id="16338" w:date="2023-01-13T18:26:59Z" w:author="Jan Groh">
        <w:r>
          <w:rPr>
            <w:rStyle w:val="Ohne"/>
            <w:rFonts w:ascii="Garamond Premier Pro Caption" w:hAnsi="Garamond Premier Pro Caption"/>
            <w:sz w:val="22"/>
            <w:szCs w:val="22"/>
            <w:rtl w:val="0"/>
            <w:lang w:val="de-DE"/>
          </w:rPr>
          <w:delText xml:space="preserve"> </w:delText>
        </w:r>
      </w:del>
      <w:del w:id="16339" w:date="2023-01-13T18:26:59Z" w:author="Jan Groh">
        <w:r>
          <w:rPr>
            <w:rStyle w:val="Ohne"/>
            <w:rFonts w:ascii="Garamond Premier Pro Caption" w:hAnsi="Garamond Premier Pro Caption"/>
            <w:sz w:val="22"/>
            <w:szCs w:val="22"/>
            <w:rtl w:val="0"/>
            <w:lang w:val="de-DE"/>
          </w:rPr>
          <w:delText>War eng mit August von Goethe befreundet, der ihn 1827 mit Goethe zusammenbrachte.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40" w:date="2023-01-13T18:26:59Z" w:author="Jan Groh"/>
          <w:rStyle w:val="Ohne"/>
          <w:rFonts w:ascii="Garamond Premier Pro Caption" w:cs="Garamond Premier Pro Caption" w:hAnsi="Garamond Premier Pro Caption" w:eastAsia="Garamond Premier Pro Caption"/>
          <w:sz w:val="22"/>
          <w:szCs w:val="22"/>
        </w:rPr>
      </w:pPr>
      <w:del w:id="16341" w:date="2023-01-13T18:26:59Z" w:author="Jan Groh">
        <w:r>
          <w:rPr>
            <w:rStyle w:val="Ohne"/>
            <w:rFonts w:ascii="Garamond Premier Pro Caption" w:hAnsi="Garamond Premier Pro Caption"/>
            <w:sz w:val="22"/>
            <w:szCs w:val="22"/>
            <w:rtl w:val="0"/>
            <w:lang w:val="en-US"/>
          </w:rPr>
          <w:delText>JAMESON, Anna (Anna Brownell Jameson) (1794</w:delText>
        </w:r>
      </w:del>
      <w:del w:id="16342" w:date="2023-01-13T18:26:59Z" w:author="Jan Groh">
        <w:r>
          <w:rPr>
            <w:rStyle w:val="Ohne"/>
            <w:rFonts w:ascii="Garamond Premier Pro Caption" w:hAnsi="Garamond Premier Pro Caption" w:hint="default"/>
            <w:sz w:val="22"/>
            <w:szCs w:val="22"/>
            <w:rtl w:val="0"/>
          </w:rPr>
          <w:delText>–</w:delText>
        </w:r>
      </w:del>
      <w:del w:id="16343" w:date="2023-01-13T18:26:59Z" w:author="Jan Groh">
        <w:r>
          <w:rPr>
            <w:rStyle w:val="Ohne"/>
            <w:rFonts w:ascii="Garamond Premier Pro Caption" w:hAnsi="Garamond Premier Pro Caption"/>
            <w:sz w:val="22"/>
            <w:szCs w:val="22"/>
            <w:rtl w:val="0"/>
            <w:lang w:val="de-DE"/>
          </w:rPr>
          <w:delText>1860). Englische</w:delText>
        </w:r>
      </w:del>
      <w:del w:id="16344" w:date="2023-01-13T18:26:59Z" w:author="Jan Groh">
        <w:r>
          <w:rPr>
            <w:rStyle w:val="Ohne"/>
            <w:rFonts w:ascii="Garamond Premier Pro Caption" w:hAnsi="Garamond Premier Pro Caption"/>
            <w:sz w:val="22"/>
            <w:szCs w:val="22"/>
            <w:rtl w:val="0"/>
            <w:lang w:val="de-DE"/>
          </w:rPr>
          <w:delText xml:space="preserve"> </w:delText>
        </w:r>
      </w:del>
      <w:del w:id="16345" w:date="2023-01-13T18:26:59Z" w:author="Jan Groh">
        <w:r>
          <w:rPr>
            <w:rStyle w:val="Ohne"/>
            <w:rFonts w:ascii="Garamond Premier Pro Caption" w:hAnsi="Garamond Premier Pro Caption"/>
            <w:sz w:val="22"/>
            <w:szCs w:val="22"/>
            <w:rtl w:val="0"/>
            <w:lang w:val="de-DE"/>
          </w:rPr>
          <w:delText>Schriftstellerin, die Ottilie durch Adele kennenlernte. Enge Vertraute Ottilies, die ihr auch bei der Geburt von Anna Sibylle in Wien Beistand leistete.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46" w:date="2023-01-13T18:26:59Z" w:author="Jan Groh"/>
          <w:rStyle w:val="Ohne"/>
          <w:rFonts w:ascii="Garamond Premier Pro Caption" w:cs="Garamond Premier Pro Caption" w:hAnsi="Garamond Premier Pro Caption" w:eastAsia="Garamond Premier Pro Caption"/>
          <w:sz w:val="22"/>
          <w:szCs w:val="22"/>
        </w:rPr>
      </w:pPr>
      <w:del w:id="16347" w:date="2023-01-13T18:26:59Z" w:author="Jan Groh">
        <w:r>
          <w:rPr>
            <w:rStyle w:val="Ohne"/>
            <w:rFonts w:ascii="Garamond Premier Pro Caption" w:hAnsi="Garamond Premier Pro Caption"/>
            <w:sz w:val="22"/>
            <w:szCs w:val="22"/>
            <w:rtl w:val="0"/>
            <w:lang w:val="de-DE"/>
          </w:rPr>
          <w:delText>KNEBEL, Karl Ludwig v. (1744</w:delText>
        </w:r>
      </w:del>
      <w:del w:id="16348" w:date="2023-01-13T18:26:59Z" w:author="Jan Groh">
        <w:r>
          <w:rPr>
            <w:rStyle w:val="Ohne"/>
            <w:rFonts w:ascii="Garamond Premier Pro Caption" w:hAnsi="Garamond Premier Pro Caption" w:hint="default"/>
            <w:sz w:val="22"/>
            <w:szCs w:val="22"/>
            <w:rtl w:val="0"/>
          </w:rPr>
          <w:delText>–</w:delText>
        </w:r>
      </w:del>
      <w:del w:id="16349" w:date="2023-01-13T18:26:59Z" w:author="Jan Groh">
        <w:r>
          <w:rPr>
            <w:rStyle w:val="Ohne"/>
            <w:rFonts w:ascii="Garamond Premier Pro Caption" w:hAnsi="Garamond Premier Pro Caption"/>
            <w:sz w:val="22"/>
            <w:szCs w:val="22"/>
            <w:rtl w:val="0"/>
            <w:lang w:val="de-DE"/>
          </w:rPr>
          <w:delText xml:space="preserve">1834). Gilt als der </w:delText>
        </w:r>
      </w:del>
      <w:del w:id="16350" w:date="2023-01-13T18:26:59Z" w:author="Jan Groh">
        <w:r>
          <w:rPr>
            <w:rStyle w:val="Ohne"/>
            <w:rFonts w:ascii="Garamond Premier Pro Caption" w:hAnsi="Garamond Premier Pro Caption" w:hint="default"/>
            <w:sz w:val="22"/>
            <w:szCs w:val="22"/>
            <w:rtl w:val="0"/>
            <w:lang w:val="it-IT"/>
          </w:rPr>
          <w:delText>»</w:delText>
        </w:r>
      </w:del>
      <w:del w:id="16351" w:date="2023-01-13T18:26:59Z" w:author="Jan Groh">
        <w:r>
          <w:rPr>
            <w:rStyle w:val="Ohne"/>
            <w:rFonts w:ascii="Garamond Premier Pro Caption" w:hAnsi="Garamond Premier Pro Caption"/>
            <w:sz w:val="22"/>
            <w:szCs w:val="22"/>
            <w:rtl w:val="0"/>
            <w:lang w:val="de-DE"/>
          </w:rPr>
          <w:delText>Urfreund</w:delText>
        </w:r>
      </w:del>
      <w:del w:id="16352" w:date="2023-01-13T18:26:59Z" w:author="Jan Groh">
        <w:r>
          <w:rPr>
            <w:rStyle w:val="Ohne"/>
            <w:rFonts w:ascii="Garamond Premier Pro Caption" w:hAnsi="Garamond Premier Pro Caption" w:hint="default"/>
            <w:sz w:val="22"/>
            <w:szCs w:val="22"/>
            <w:rtl w:val="0"/>
            <w:lang w:val="fr-FR"/>
          </w:rPr>
          <w:delText>«</w:delText>
        </w:r>
      </w:del>
      <w:del w:id="16353" w:date="2023-01-13T18:26:59Z" w:author="Jan Groh">
        <w:r>
          <w:rPr>
            <w:rStyle w:val="Ohne"/>
            <w:rFonts w:ascii="Garamond Premier Pro Caption" w:hAnsi="Garamond Premier Pro Caption"/>
            <w:sz w:val="22"/>
            <w:szCs w:val="22"/>
            <w:rtl w:val="0"/>
            <w:lang w:val="de-DE"/>
          </w:rPr>
          <w:delText xml:space="preserve"> </w:delText>
        </w:r>
      </w:del>
      <w:del w:id="16354" w:date="2023-01-13T18:26:59Z" w:author="Jan Groh">
        <w:r>
          <w:rPr>
            <w:rStyle w:val="Ohne"/>
            <w:rFonts w:ascii="Garamond Premier Pro Caption" w:hAnsi="Garamond Premier Pro Caption"/>
            <w:sz w:val="22"/>
            <w:szCs w:val="22"/>
            <w:rtl w:val="0"/>
            <w:lang w:val="de-DE"/>
          </w:rPr>
          <w:delText xml:space="preserve">Goethes. Er vermittelte die folgenreiche Bekanntschaft Goethes mit dem Erbprinzen Carl August. </w:delText>
        </w:r>
      </w:del>
      <w:del w:id="16355" w:date="2023-01-13T18:26:59Z" w:author="Jan Groh">
        <w:r>
          <w:rPr>
            <w:rStyle w:val="Ohne"/>
            <w:rFonts w:ascii="Garamond Premier Pro Caption" w:hAnsi="Garamond Premier Pro Caption" w:hint="default"/>
            <w:sz w:val="22"/>
            <w:szCs w:val="22"/>
            <w:rtl w:val="0"/>
            <w:lang w:val="de-DE"/>
          </w:rPr>
          <w:delText>Ü</w:delText>
        </w:r>
      </w:del>
      <w:del w:id="16356" w:date="2023-01-13T18:26:59Z" w:author="Jan Groh">
        <w:r>
          <w:rPr>
            <w:rStyle w:val="Ohne"/>
            <w:rFonts w:ascii="Garamond Premier Pro Caption" w:hAnsi="Garamond Premier Pro Caption"/>
            <w:sz w:val="22"/>
            <w:szCs w:val="22"/>
            <w:rtl w:val="0"/>
            <w:lang w:val="de-DE"/>
          </w:rPr>
          <w:delText>bersetzer von Texten aus dem Altertum. Lebte seit 1796 in Jena.</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57" w:date="2023-01-13T18:26:59Z" w:author="Jan Groh"/>
          <w:rStyle w:val="Ohne"/>
          <w:rFonts w:ascii="Garamond Premier Pro Caption" w:cs="Garamond Premier Pro Caption" w:hAnsi="Garamond Premier Pro Caption" w:eastAsia="Garamond Premier Pro Caption"/>
          <w:sz w:val="22"/>
          <w:szCs w:val="22"/>
        </w:rPr>
      </w:pPr>
      <w:del w:id="16358" w:date="2023-01-13T18:26:59Z" w:author="Jan Groh">
        <w:r>
          <w:rPr>
            <w:rStyle w:val="Ohne"/>
            <w:rFonts w:ascii="Garamond Premier Pro Caption" w:hAnsi="Garamond Premier Pro Caption"/>
            <w:sz w:val="22"/>
            <w:szCs w:val="22"/>
            <w:rtl w:val="0"/>
          </w:rPr>
          <w:delText>K</w:delText>
        </w:r>
      </w:del>
      <w:del w:id="16359" w:date="2023-01-13T18:26:59Z" w:author="Jan Groh">
        <w:r>
          <w:rPr>
            <w:rStyle w:val="Ohne"/>
            <w:rFonts w:ascii="Garamond Premier Pro Caption" w:hAnsi="Garamond Premier Pro Caption" w:hint="default"/>
            <w:sz w:val="22"/>
            <w:szCs w:val="22"/>
            <w:rtl w:val="0"/>
            <w:lang w:val="de-DE"/>
          </w:rPr>
          <w:delText>Ü</w:delText>
        </w:r>
      </w:del>
      <w:del w:id="16360" w:date="2023-01-13T18:26:59Z" w:author="Jan Groh">
        <w:r>
          <w:rPr>
            <w:rStyle w:val="Ohne"/>
            <w:rFonts w:ascii="Garamond Premier Pro Caption" w:hAnsi="Garamond Premier Pro Caption"/>
            <w:sz w:val="22"/>
            <w:szCs w:val="22"/>
            <w:rtl w:val="0"/>
          </w:rPr>
          <w:delText>HNE, Gustav (1806</w:delText>
        </w:r>
      </w:del>
      <w:del w:id="16361" w:date="2023-01-13T18:26:59Z" w:author="Jan Groh">
        <w:r>
          <w:rPr>
            <w:rStyle w:val="Ohne"/>
            <w:rFonts w:ascii="Garamond Premier Pro Caption" w:hAnsi="Garamond Premier Pro Caption" w:hint="default"/>
            <w:sz w:val="22"/>
            <w:szCs w:val="22"/>
            <w:rtl w:val="0"/>
          </w:rPr>
          <w:delText>–</w:delText>
        </w:r>
      </w:del>
      <w:del w:id="16362" w:date="2023-01-13T18:26:59Z" w:author="Jan Groh">
        <w:r>
          <w:rPr>
            <w:rStyle w:val="Ohne"/>
            <w:rFonts w:ascii="Garamond Premier Pro Caption" w:hAnsi="Garamond Premier Pro Caption"/>
            <w:sz w:val="22"/>
            <w:szCs w:val="22"/>
            <w:rtl w:val="0"/>
            <w:lang w:val="de-DE"/>
          </w:rPr>
          <w:delText>1888). Jungdeutscher. Ottilies Leipziger</w:delText>
        </w:r>
      </w:del>
      <w:del w:id="16363" w:date="2023-01-13T18:26:59Z" w:author="Jan Groh">
        <w:r>
          <w:rPr>
            <w:rStyle w:val="Ohne"/>
            <w:rFonts w:ascii="Garamond Premier Pro Caption" w:hAnsi="Garamond Premier Pro Caption"/>
            <w:sz w:val="22"/>
            <w:szCs w:val="22"/>
            <w:rtl w:val="0"/>
            <w:lang w:val="de-DE"/>
          </w:rPr>
          <w:delText xml:space="preserve"> </w:delText>
        </w:r>
      </w:del>
      <w:del w:id="16364" w:date="2023-01-13T18:26:59Z" w:author="Jan Groh">
        <w:r>
          <w:rPr>
            <w:rStyle w:val="Ohne"/>
            <w:rFonts w:ascii="Garamond Premier Pro Caption" w:hAnsi="Garamond Premier Pro Caption"/>
            <w:sz w:val="22"/>
            <w:szCs w:val="22"/>
            <w:rtl w:val="0"/>
            <w:lang w:val="de-DE"/>
          </w:rPr>
          <w:delText>Freund. 1835</w:delText>
        </w:r>
      </w:del>
      <w:del w:id="16365" w:date="2023-01-13T18:26:59Z" w:author="Jan Groh">
        <w:r>
          <w:rPr>
            <w:rStyle w:val="Ohne"/>
            <w:rFonts w:ascii="Garamond Premier Pro Caption" w:hAnsi="Garamond Premier Pro Caption" w:hint="default"/>
            <w:sz w:val="22"/>
            <w:szCs w:val="22"/>
            <w:rtl w:val="0"/>
          </w:rPr>
          <w:delText>–</w:delText>
        </w:r>
      </w:del>
      <w:del w:id="16366" w:date="2023-01-13T18:26:59Z" w:author="Jan Groh">
        <w:r>
          <w:rPr>
            <w:rStyle w:val="Ohne"/>
            <w:rFonts w:ascii="Garamond Premier Pro Caption" w:hAnsi="Garamond Premier Pro Caption"/>
            <w:sz w:val="22"/>
            <w:szCs w:val="22"/>
            <w:rtl w:val="0"/>
            <w:lang w:val="de-DE"/>
          </w:rPr>
          <w:delText xml:space="preserve">1842 war er Herausgeber der </w:delText>
        </w:r>
      </w:del>
      <w:del w:id="16367" w:date="2023-01-13T18:26:59Z" w:author="Jan Groh">
        <w:r>
          <w:rPr>
            <w:rStyle w:val="Ohne"/>
            <w:rFonts w:ascii="Garamond Premier Pro Caption" w:hAnsi="Garamond Premier Pro Caption" w:hint="default"/>
            <w:sz w:val="22"/>
            <w:szCs w:val="22"/>
            <w:rtl w:val="0"/>
            <w:lang w:val="it-IT"/>
          </w:rPr>
          <w:delText>»</w:delText>
        </w:r>
      </w:del>
      <w:del w:id="16368" w:date="2023-01-13T18:26:59Z" w:author="Jan Groh">
        <w:r>
          <w:rPr>
            <w:rStyle w:val="Ohne"/>
            <w:rFonts w:ascii="Garamond Premier Pro Caption" w:hAnsi="Garamond Premier Pro Caption"/>
            <w:sz w:val="22"/>
            <w:szCs w:val="22"/>
            <w:rtl w:val="0"/>
            <w:lang w:val="de-DE"/>
          </w:rPr>
          <w:delText>Zeitung f</w:delText>
        </w:r>
      </w:del>
      <w:del w:id="16369" w:date="2023-01-13T18:26:59Z" w:author="Jan Groh">
        <w:r>
          <w:rPr>
            <w:rStyle w:val="Ohne"/>
            <w:rFonts w:ascii="Garamond Premier Pro Caption" w:hAnsi="Garamond Premier Pro Caption" w:hint="default"/>
            <w:sz w:val="22"/>
            <w:szCs w:val="22"/>
            <w:rtl w:val="0"/>
          </w:rPr>
          <w:delText>ü</w:delText>
        </w:r>
      </w:del>
      <w:del w:id="16370" w:date="2023-01-13T18:26:59Z" w:author="Jan Groh">
        <w:r>
          <w:rPr>
            <w:rStyle w:val="Ohne"/>
            <w:rFonts w:ascii="Garamond Premier Pro Caption" w:hAnsi="Garamond Premier Pro Caption"/>
            <w:sz w:val="22"/>
            <w:szCs w:val="22"/>
            <w:rtl w:val="0"/>
            <w:lang w:val="de-DE"/>
          </w:rPr>
          <w:delText>r die elegante Welt</w:delText>
        </w:r>
      </w:del>
      <w:del w:id="16371" w:date="2023-01-13T18:26:59Z" w:author="Jan Groh">
        <w:r>
          <w:rPr>
            <w:rStyle w:val="Ohne"/>
            <w:rFonts w:ascii="Garamond Premier Pro Caption" w:hAnsi="Garamond Premier Pro Caption" w:hint="default"/>
            <w:sz w:val="22"/>
            <w:szCs w:val="22"/>
            <w:rtl w:val="0"/>
            <w:lang w:val="fr-FR"/>
          </w:rPr>
          <w:delText>«</w:delText>
        </w:r>
      </w:del>
      <w:del w:id="16372" w:date="2023-01-13T18:26:59Z" w:author="Jan Groh">
        <w:r>
          <w:rPr>
            <w:rStyle w:val="Ohne"/>
            <w:rFonts w:ascii="Garamond Premier Pro Caption" w:hAnsi="Garamond Premier Pro Caption"/>
            <w:sz w:val="22"/>
            <w:szCs w:val="22"/>
            <w:rtl w:val="0"/>
            <w:lang w:val="de-DE"/>
          </w:rPr>
          <w:delText>. Gab Ottilie eine Menge literarischer Anregungen.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73" w:date="2023-01-13T18:26:59Z" w:author="Jan Groh"/>
          <w:rStyle w:val="Ohne"/>
          <w:rFonts w:ascii="Garamond Premier Pro Caption" w:cs="Garamond Premier Pro Caption" w:hAnsi="Garamond Premier Pro Caption" w:eastAsia="Garamond Premier Pro Caption"/>
          <w:sz w:val="22"/>
          <w:szCs w:val="22"/>
        </w:rPr>
      </w:pPr>
      <w:del w:id="16374" w:date="2023-01-13T18:26:59Z" w:author="Jan Groh">
        <w:r>
          <w:rPr>
            <w:rStyle w:val="Ohne"/>
            <w:rFonts w:ascii="Garamond Premier Pro Caption" w:hAnsi="Garamond Premier Pro Caption"/>
            <w:sz w:val="22"/>
            <w:szCs w:val="22"/>
            <w:rtl w:val="0"/>
          </w:rPr>
          <w:delText>LI</w:delText>
        </w:r>
      </w:del>
      <w:del w:id="16375" w:date="2023-01-13T18:26:59Z" w:author="Jan Groh">
        <w:r>
          <w:rPr>
            <w:rStyle w:val="Ohne"/>
            <w:rFonts w:ascii="Garamond Premier Pro Caption" w:hAnsi="Garamond Premier Pro Caption"/>
            <w:sz w:val="22"/>
            <w:szCs w:val="22"/>
            <w:rtl w:val="0"/>
            <w:lang w:val="de-DE"/>
          </w:rPr>
          <w:delText>SZ</w:delText>
        </w:r>
      </w:del>
      <w:del w:id="16376" w:date="2023-01-13T18:26:59Z" w:author="Jan Groh">
        <w:r>
          <w:rPr>
            <w:rStyle w:val="Ohne"/>
            <w:rFonts w:ascii="Garamond Premier Pro Caption" w:hAnsi="Garamond Premier Pro Caption"/>
            <w:sz w:val="22"/>
            <w:szCs w:val="22"/>
            <w:rtl w:val="0"/>
            <w:lang w:val="de-DE"/>
          </w:rPr>
          <w:delText>T, Franz (1811</w:delText>
        </w:r>
      </w:del>
      <w:del w:id="16377" w:date="2023-01-13T18:26:59Z" w:author="Jan Groh">
        <w:r>
          <w:rPr>
            <w:rStyle w:val="Ohne"/>
            <w:rFonts w:ascii="Garamond Premier Pro Caption" w:hAnsi="Garamond Premier Pro Caption" w:hint="default"/>
            <w:sz w:val="22"/>
            <w:szCs w:val="22"/>
            <w:rtl w:val="0"/>
          </w:rPr>
          <w:delText>–</w:delText>
        </w:r>
      </w:del>
      <w:del w:id="16378" w:date="2023-01-13T18:26:59Z" w:author="Jan Groh">
        <w:r>
          <w:rPr>
            <w:rStyle w:val="Ohne"/>
            <w:rFonts w:ascii="Garamond Premier Pro Caption" w:hAnsi="Garamond Premier Pro Caption"/>
            <w:sz w:val="22"/>
            <w:szCs w:val="22"/>
            <w:rtl w:val="0"/>
            <w:lang w:val="de-DE"/>
          </w:rPr>
          <w:delText>1886). Komponist und Pianist, seit 1842 war er Hofkapellmeister in Weimar. Ottilie erhoffte sich durch ihn</w:delText>
        </w:r>
      </w:del>
      <w:del w:id="16379" w:date="2023-01-13T18:26:59Z" w:author="Jan Groh">
        <w:r>
          <w:rPr>
            <w:rStyle w:val="Ohne"/>
            <w:rFonts w:ascii="Garamond Premier Pro Caption" w:hAnsi="Garamond Premier Pro Caption"/>
            <w:sz w:val="22"/>
            <w:szCs w:val="22"/>
            <w:rtl w:val="0"/>
            <w:lang w:val="de-DE"/>
          </w:rPr>
          <w:delText xml:space="preserve"> </w:delText>
        </w:r>
      </w:del>
      <w:del w:id="16380" w:date="2023-01-13T18:26:59Z" w:author="Jan Groh">
        <w:r>
          <w:rPr>
            <w:rStyle w:val="Ohne"/>
            <w:rFonts w:ascii="Garamond Premier Pro Caption" w:hAnsi="Garamond Premier Pro Caption"/>
            <w:sz w:val="22"/>
            <w:szCs w:val="22"/>
            <w:rtl w:val="0"/>
            <w:lang w:val="de-DE"/>
          </w:rPr>
          <w:delText>Unterst</w:delText>
        </w:r>
      </w:del>
      <w:del w:id="16381" w:date="2023-01-13T18:26:59Z" w:author="Jan Groh">
        <w:r>
          <w:rPr>
            <w:rStyle w:val="Ohne"/>
            <w:rFonts w:ascii="Garamond Premier Pro Caption" w:hAnsi="Garamond Premier Pro Caption" w:hint="default"/>
            <w:sz w:val="22"/>
            <w:szCs w:val="22"/>
            <w:rtl w:val="0"/>
          </w:rPr>
          <w:delText>ü</w:delText>
        </w:r>
      </w:del>
      <w:del w:id="16382" w:date="2023-01-13T18:26:59Z" w:author="Jan Groh">
        <w:r>
          <w:rPr>
            <w:rStyle w:val="Ohne"/>
            <w:rFonts w:ascii="Garamond Premier Pro Caption" w:hAnsi="Garamond Premier Pro Caption"/>
            <w:sz w:val="22"/>
            <w:szCs w:val="22"/>
            <w:rtl w:val="0"/>
            <w:lang w:val="de-DE"/>
          </w:rPr>
          <w:delText>tzung f</w:delText>
        </w:r>
      </w:del>
      <w:del w:id="16383" w:date="2023-01-13T18:26:59Z" w:author="Jan Groh">
        <w:r>
          <w:rPr>
            <w:rStyle w:val="Ohne"/>
            <w:rFonts w:ascii="Garamond Premier Pro Caption" w:hAnsi="Garamond Premier Pro Caption" w:hint="default"/>
            <w:sz w:val="22"/>
            <w:szCs w:val="22"/>
            <w:rtl w:val="0"/>
          </w:rPr>
          <w:delText>ü</w:delText>
        </w:r>
      </w:del>
      <w:del w:id="16384" w:date="2023-01-13T18:26:59Z" w:author="Jan Groh">
        <w:r>
          <w:rPr>
            <w:rStyle w:val="Ohne"/>
            <w:rFonts w:ascii="Garamond Premier Pro Caption" w:hAnsi="Garamond Premier Pro Caption"/>
            <w:sz w:val="22"/>
            <w:szCs w:val="22"/>
            <w:rtl w:val="0"/>
            <w:lang w:val="de-DE"/>
          </w:rPr>
          <w:delText>r Walther von Goethes Opern.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85" w:date="2023-01-13T18:26:59Z" w:author="Jan Groh"/>
          <w:rStyle w:val="Ohne"/>
          <w:rFonts w:ascii="Garamond Premier Pro Caption" w:cs="Garamond Premier Pro Caption" w:hAnsi="Garamond Premier Pro Caption" w:eastAsia="Garamond Premier Pro Caption"/>
          <w:sz w:val="22"/>
          <w:szCs w:val="22"/>
        </w:rPr>
      </w:pPr>
      <w:del w:id="16386" w:date="2023-01-13T18:26:59Z" w:author="Jan Groh">
        <w:r>
          <w:rPr>
            <w:rStyle w:val="Ohne"/>
            <w:rFonts w:ascii="Garamond Premier Pro Caption" w:hAnsi="Garamond Premier Pro Caption"/>
            <w:sz w:val="22"/>
            <w:szCs w:val="22"/>
            <w:rtl w:val="0"/>
          </w:rPr>
          <w:delText>M</w:delText>
        </w:r>
      </w:del>
      <w:del w:id="16387" w:date="2023-01-13T18:26:59Z" w:author="Jan Groh">
        <w:r>
          <w:rPr>
            <w:rStyle w:val="Ohne"/>
            <w:rFonts w:ascii="Garamond Premier Pro Caption" w:hAnsi="Garamond Premier Pro Caption"/>
            <w:sz w:val="22"/>
            <w:szCs w:val="22"/>
            <w:rtl w:val="0"/>
            <w:lang w:val="de-DE"/>
          </w:rPr>
          <w:delText>A</w:delText>
        </w:r>
      </w:del>
      <w:del w:id="16388" w:date="2023-01-13T18:26:59Z" w:author="Jan Groh">
        <w:r>
          <w:rPr>
            <w:rStyle w:val="Ohne"/>
            <w:rFonts w:ascii="Garamond Premier Pro Caption" w:hAnsi="Garamond Premier Pro Caption"/>
            <w:sz w:val="22"/>
            <w:szCs w:val="22"/>
            <w:rtl w:val="0"/>
            <w:lang w:val="de-DE"/>
          </w:rPr>
          <w:delText>Y, Baronet und Leutnant John. Einer der Engl</w:delText>
        </w:r>
      </w:del>
      <w:del w:id="16389" w:date="2023-01-13T18:26:59Z" w:author="Jan Groh">
        <w:r>
          <w:rPr>
            <w:rStyle w:val="Ohne"/>
            <w:rFonts w:ascii="Garamond Premier Pro Caption" w:hAnsi="Garamond Premier Pro Caption" w:hint="default"/>
            <w:sz w:val="22"/>
            <w:szCs w:val="22"/>
            <w:rtl w:val="0"/>
          </w:rPr>
          <w:delText>ä</w:delText>
        </w:r>
      </w:del>
      <w:del w:id="16390" w:date="2023-01-13T18:26:59Z" w:author="Jan Groh">
        <w:r>
          <w:rPr>
            <w:rStyle w:val="Ohne"/>
            <w:rFonts w:ascii="Garamond Premier Pro Caption" w:hAnsi="Garamond Premier Pro Caption"/>
            <w:sz w:val="22"/>
            <w:szCs w:val="22"/>
            <w:rtl w:val="0"/>
            <w:lang w:val="de-DE"/>
          </w:rPr>
          <w:delText>nder, die am Weimarer Hof eingef</w:delText>
        </w:r>
      </w:del>
      <w:del w:id="16391" w:date="2023-01-13T18:26:59Z" w:author="Jan Groh">
        <w:r>
          <w:rPr>
            <w:rStyle w:val="Ohne"/>
            <w:rFonts w:ascii="Garamond Premier Pro Caption" w:hAnsi="Garamond Premier Pro Caption" w:hint="default"/>
            <w:sz w:val="22"/>
            <w:szCs w:val="22"/>
            <w:rtl w:val="0"/>
          </w:rPr>
          <w:delText>ü</w:delText>
        </w:r>
      </w:del>
      <w:del w:id="16392" w:date="2023-01-13T18:26:59Z" w:author="Jan Groh">
        <w:r>
          <w:rPr>
            <w:rStyle w:val="Ohne"/>
            <w:rFonts w:ascii="Garamond Premier Pro Caption" w:hAnsi="Garamond Premier Pro Caption"/>
            <w:sz w:val="22"/>
            <w:szCs w:val="22"/>
            <w:rtl w:val="0"/>
            <w:lang w:val="de-DE"/>
          </w:rPr>
          <w:delText>hrt waren. Karoline v. Egloffstein verliebte sich in ihn.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393" w:date="2023-01-13T18:26:59Z" w:author="Jan Groh"/>
          <w:rStyle w:val="Ohne"/>
          <w:rFonts w:ascii="Garamond Premier Pro Caption" w:cs="Garamond Premier Pro Caption" w:hAnsi="Garamond Premier Pro Caption" w:eastAsia="Garamond Premier Pro Caption"/>
          <w:sz w:val="22"/>
          <w:szCs w:val="22"/>
        </w:rPr>
      </w:pPr>
      <w:del w:id="16394" w:date="2023-01-13T18:26:59Z" w:author="Jan Groh">
        <w:r>
          <w:rPr>
            <w:rStyle w:val="Ohne"/>
            <w:rFonts w:ascii="Garamond Premier Pro Caption" w:hAnsi="Garamond Premier Pro Caption"/>
            <w:sz w:val="22"/>
            <w:szCs w:val="22"/>
            <w:rtl w:val="0"/>
            <w:lang w:val="de-DE"/>
          </w:rPr>
          <w:delText>MENDELSSOHN-BARTHOLDY, Felix (1809</w:delText>
        </w:r>
      </w:del>
      <w:del w:id="16395" w:date="2023-01-13T18:26:59Z" w:author="Jan Groh">
        <w:r>
          <w:rPr>
            <w:rStyle w:val="Ohne"/>
            <w:rFonts w:ascii="Garamond Premier Pro Caption" w:hAnsi="Garamond Premier Pro Caption" w:hint="default"/>
            <w:sz w:val="22"/>
            <w:szCs w:val="22"/>
            <w:rtl w:val="0"/>
          </w:rPr>
          <w:delText>–</w:delText>
        </w:r>
      </w:del>
      <w:del w:id="16396" w:date="2023-01-13T18:26:59Z" w:author="Jan Groh">
        <w:r>
          <w:rPr>
            <w:rStyle w:val="Ohne"/>
            <w:rFonts w:ascii="Garamond Premier Pro Caption" w:hAnsi="Garamond Premier Pro Caption"/>
            <w:sz w:val="22"/>
            <w:szCs w:val="22"/>
            <w:rtl w:val="0"/>
            <w:lang w:val="de-DE"/>
          </w:rPr>
          <w:delText>1847). Komponist. Galt als Wunderkind und wurde von Zelter, dessen Sch</w:delText>
        </w:r>
      </w:del>
      <w:del w:id="16397" w:date="2023-01-13T18:26:59Z" w:author="Jan Groh">
        <w:r>
          <w:rPr>
            <w:rStyle w:val="Ohne"/>
            <w:rFonts w:ascii="Garamond Premier Pro Caption" w:hAnsi="Garamond Premier Pro Caption" w:hint="default"/>
            <w:sz w:val="22"/>
            <w:szCs w:val="22"/>
            <w:rtl w:val="0"/>
          </w:rPr>
          <w:delText>ü</w:delText>
        </w:r>
      </w:del>
      <w:del w:id="16398" w:date="2023-01-13T18:26:59Z" w:author="Jan Groh">
        <w:r>
          <w:rPr>
            <w:rStyle w:val="Ohne"/>
            <w:rFonts w:ascii="Garamond Premier Pro Caption" w:hAnsi="Garamond Premier Pro Caption"/>
            <w:sz w:val="22"/>
            <w:szCs w:val="22"/>
            <w:rtl w:val="0"/>
            <w:lang w:val="de-DE"/>
          </w:rPr>
          <w:delText>ler er war, bereits mit zw</w:delText>
        </w:r>
      </w:del>
      <w:del w:id="16399" w:date="2023-01-13T18:26:59Z" w:author="Jan Groh">
        <w:r>
          <w:rPr>
            <w:rStyle w:val="Ohne"/>
            <w:rFonts w:ascii="Garamond Premier Pro Caption" w:hAnsi="Garamond Premier Pro Caption" w:hint="default"/>
            <w:sz w:val="22"/>
            <w:szCs w:val="22"/>
            <w:rtl w:val="0"/>
            <w:lang w:val="sv-SE"/>
          </w:rPr>
          <w:delText>ö</w:delText>
        </w:r>
      </w:del>
      <w:del w:id="16400" w:date="2023-01-13T18:26:59Z" w:author="Jan Groh">
        <w:r>
          <w:rPr>
            <w:rStyle w:val="Ohne"/>
            <w:rFonts w:ascii="Garamond Premier Pro Caption" w:hAnsi="Garamond Premier Pro Caption"/>
            <w:sz w:val="22"/>
            <w:szCs w:val="22"/>
            <w:rtl w:val="0"/>
            <w:lang w:val="de-DE"/>
          </w:rPr>
          <w:delText>lf Jahren Goethe vorgestellt. Verstand sich gut mit Ottilie und Adele.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01" w:date="2023-01-13T18:26:59Z" w:author="Jan Groh"/>
          <w:rStyle w:val="Ohne"/>
          <w:rFonts w:ascii="Garamond Premier Pro Caption" w:cs="Garamond Premier Pro Caption" w:hAnsi="Garamond Premier Pro Caption" w:eastAsia="Garamond Premier Pro Caption"/>
          <w:sz w:val="22"/>
          <w:szCs w:val="22"/>
        </w:rPr>
      </w:pPr>
      <w:del w:id="16402" w:date="2023-01-13T18:26:59Z" w:author="Jan Groh">
        <w:r>
          <w:rPr>
            <w:rStyle w:val="Ohne"/>
            <w:rFonts w:ascii="Garamond Premier Pro Caption" w:hAnsi="Garamond Premier Pro Caption"/>
            <w:sz w:val="22"/>
            <w:szCs w:val="22"/>
            <w:rtl w:val="0"/>
            <w:lang w:val="de-DE"/>
          </w:rPr>
          <w:delText>MERTENS-SCHAFFHAUSEN, Sibylle. Arch</w:delText>
        </w:r>
      </w:del>
      <w:del w:id="16403" w:date="2023-01-13T18:26:59Z" w:author="Jan Groh">
        <w:r>
          <w:rPr>
            <w:rStyle w:val="Ohne"/>
            <w:rFonts w:ascii="Garamond Premier Pro Caption" w:hAnsi="Garamond Premier Pro Caption" w:hint="default"/>
            <w:sz w:val="22"/>
            <w:szCs w:val="22"/>
            <w:rtl w:val="0"/>
          </w:rPr>
          <w:delText>ä</w:delText>
        </w:r>
      </w:del>
      <w:del w:id="16404" w:date="2023-01-13T18:26:59Z" w:author="Jan Groh">
        <w:r>
          <w:rPr>
            <w:rStyle w:val="Ohne"/>
            <w:rFonts w:ascii="Garamond Premier Pro Caption" w:hAnsi="Garamond Premier Pro Caption"/>
            <w:sz w:val="22"/>
            <w:szCs w:val="22"/>
            <w:rtl w:val="0"/>
            <w:lang w:val="de-DE"/>
          </w:rPr>
          <w:delText>ologin und Witwe eines Bankiers. Ottilies Freundin. Sie gew</w:delText>
        </w:r>
      </w:del>
      <w:del w:id="16405" w:date="2023-01-13T18:26:59Z" w:author="Jan Groh">
        <w:r>
          <w:rPr>
            <w:rStyle w:val="Ohne"/>
            <w:rFonts w:ascii="Garamond Premier Pro Caption" w:hAnsi="Garamond Premier Pro Caption" w:hint="default"/>
            <w:sz w:val="22"/>
            <w:szCs w:val="22"/>
            <w:rtl w:val="0"/>
          </w:rPr>
          <w:delText>ä</w:delText>
        </w:r>
      </w:del>
      <w:del w:id="16406" w:date="2023-01-13T18:26:59Z" w:author="Jan Groh">
        <w:r>
          <w:rPr>
            <w:rStyle w:val="Ohne"/>
            <w:rFonts w:ascii="Garamond Premier Pro Caption" w:hAnsi="Garamond Premier Pro Caption"/>
            <w:sz w:val="22"/>
            <w:szCs w:val="22"/>
            <w:rtl w:val="0"/>
            <w:lang w:val="de-DE"/>
          </w:rPr>
          <w:delText>hrte ihr oft finanzielle Unterst</w:delText>
        </w:r>
      </w:del>
      <w:del w:id="16407" w:date="2023-01-13T18:26:59Z" w:author="Jan Groh">
        <w:r>
          <w:rPr>
            <w:rStyle w:val="Ohne"/>
            <w:rFonts w:ascii="Garamond Premier Pro Caption" w:hAnsi="Garamond Premier Pro Caption" w:hint="default"/>
            <w:sz w:val="22"/>
            <w:szCs w:val="22"/>
            <w:rtl w:val="0"/>
          </w:rPr>
          <w:delText>ü</w:delText>
        </w:r>
      </w:del>
      <w:del w:id="16408" w:date="2023-01-13T18:26:59Z" w:author="Jan Groh">
        <w:r>
          <w:rPr>
            <w:rStyle w:val="Ohne"/>
            <w:rFonts w:ascii="Garamond Premier Pro Caption" w:hAnsi="Garamond Premier Pro Caption"/>
            <w:sz w:val="22"/>
            <w:szCs w:val="22"/>
            <w:rtl w:val="0"/>
            <w:lang w:val="de-DE"/>
          </w:rPr>
          <w:delText>tzung; sie war die Pflegerin Adele Schopenhauers bis zu deren Tod</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09" w:date="2023-01-13T18:26:59Z" w:author="Jan Groh"/>
          <w:rStyle w:val="Ohne"/>
          <w:rFonts w:ascii="Garamond Premier Pro Caption" w:cs="Garamond Premier Pro Caption" w:hAnsi="Garamond Premier Pro Caption" w:eastAsia="Garamond Premier Pro Caption"/>
          <w:sz w:val="22"/>
          <w:szCs w:val="22"/>
        </w:rPr>
      </w:pPr>
      <w:del w:id="16410" w:date="2023-01-13T18:26:59Z" w:author="Jan Groh">
        <w:r>
          <w:rPr>
            <w:rStyle w:val="Ohne"/>
            <w:rFonts w:ascii="Garamond Premier Pro Caption" w:hAnsi="Garamond Premier Pro Caption"/>
            <w:sz w:val="22"/>
            <w:szCs w:val="22"/>
            <w:rtl w:val="0"/>
          </w:rPr>
          <w:delText>MI</w:delText>
        </w:r>
      </w:del>
      <w:del w:id="16411" w:date="2023-01-13T18:26:59Z" w:author="Jan Groh">
        <w:r>
          <w:rPr>
            <w:rStyle w:val="Ohne"/>
            <w:rFonts w:ascii="Garamond Premier Pro Caption" w:hAnsi="Garamond Premier Pro Caption"/>
            <w:sz w:val="22"/>
            <w:szCs w:val="22"/>
            <w:rtl w:val="0"/>
            <w:lang w:val="de-DE"/>
          </w:rPr>
          <w:delText>C</w:delText>
        </w:r>
      </w:del>
      <w:del w:id="16412" w:date="2023-01-13T18:26:59Z" w:author="Jan Groh">
        <w:r>
          <w:rPr>
            <w:rStyle w:val="Ohne"/>
            <w:rFonts w:ascii="Garamond Premier Pro Caption" w:hAnsi="Garamond Premier Pro Caption"/>
            <w:sz w:val="22"/>
            <w:szCs w:val="22"/>
            <w:rtl w:val="0"/>
            <w:lang w:val="en-US"/>
          </w:rPr>
          <w:delText>KIEWI</w:delText>
        </w:r>
      </w:del>
      <w:del w:id="16413" w:date="2023-01-13T18:26:59Z" w:author="Jan Groh">
        <w:r>
          <w:rPr>
            <w:rStyle w:val="Ohne"/>
            <w:rFonts w:ascii="Garamond Premier Pro Caption" w:hAnsi="Garamond Premier Pro Caption"/>
            <w:sz w:val="22"/>
            <w:szCs w:val="22"/>
            <w:rtl w:val="0"/>
            <w:lang w:val="de-DE"/>
          </w:rPr>
          <w:delText>CZ</w:delText>
        </w:r>
      </w:del>
      <w:del w:id="16414" w:date="2023-01-13T18:26:59Z" w:author="Jan Groh">
        <w:r>
          <w:rPr>
            <w:rStyle w:val="Ohne"/>
            <w:rFonts w:ascii="Garamond Premier Pro Caption" w:hAnsi="Garamond Premier Pro Caption"/>
            <w:sz w:val="22"/>
            <w:szCs w:val="22"/>
            <w:rtl w:val="0"/>
          </w:rPr>
          <w:delText>, Adam (1798</w:delText>
        </w:r>
      </w:del>
      <w:del w:id="16415" w:date="2023-01-13T18:26:59Z" w:author="Jan Groh">
        <w:r>
          <w:rPr>
            <w:rStyle w:val="Ohne"/>
            <w:rFonts w:ascii="Garamond Premier Pro Caption" w:hAnsi="Garamond Premier Pro Caption" w:hint="default"/>
            <w:sz w:val="22"/>
            <w:szCs w:val="22"/>
            <w:rtl w:val="0"/>
          </w:rPr>
          <w:delText>–</w:delText>
        </w:r>
      </w:del>
      <w:del w:id="16416" w:date="2023-01-13T18:26:59Z" w:author="Jan Groh">
        <w:r>
          <w:rPr>
            <w:rStyle w:val="Ohne"/>
            <w:rFonts w:ascii="Garamond Premier Pro Caption" w:hAnsi="Garamond Premier Pro Caption"/>
            <w:sz w:val="22"/>
            <w:szCs w:val="22"/>
            <w:rtl w:val="0"/>
            <w:lang w:val="de-DE"/>
          </w:rPr>
          <w:delText>1855). Polnischer Nationaldichter.</w:delText>
        </w:r>
      </w:del>
      <w:del w:id="16417" w:date="2023-01-13T18:26:59Z" w:author="Jan Groh">
        <w:r>
          <w:rPr>
            <w:rStyle w:val="Ohne"/>
            <w:rFonts w:ascii="Garamond Premier Pro Caption" w:hAnsi="Garamond Premier Pro Caption"/>
            <w:sz w:val="22"/>
            <w:szCs w:val="22"/>
            <w:rtl w:val="0"/>
            <w:lang w:val="de-DE"/>
          </w:rPr>
          <w:delText xml:space="preserve"> </w:delText>
        </w:r>
      </w:del>
      <w:del w:id="16418" w:date="2023-01-13T18:26:59Z" w:author="Jan Groh">
        <w:r>
          <w:rPr>
            <w:rStyle w:val="Ohne"/>
            <w:rFonts w:ascii="Garamond Premier Pro Caption" w:hAnsi="Garamond Premier Pro Caption"/>
            <w:sz w:val="22"/>
            <w:szCs w:val="22"/>
            <w:rtl w:val="0"/>
            <w:lang w:val="de-DE"/>
          </w:rPr>
          <w:delText>Besuchte Goethe zusammen mit seinem Freund Odvniec. Goethe lie</w:delText>
        </w:r>
      </w:del>
      <w:del w:id="16419" w:date="2023-01-13T18:26:59Z" w:author="Jan Groh">
        <w:r>
          <w:rPr>
            <w:rStyle w:val="Ohne"/>
            <w:rFonts w:ascii="Garamond Premier Pro Caption" w:hAnsi="Garamond Premier Pro Caption" w:hint="default"/>
            <w:sz w:val="22"/>
            <w:szCs w:val="22"/>
            <w:rtl w:val="0"/>
            <w:lang w:val="de-DE"/>
          </w:rPr>
          <w:delText xml:space="preserve">ß </w:delText>
        </w:r>
      </w:del>
      <w:del w:id="16420" w:date="2023-01-13T18:26:59Z" w:author="Jan Groh">
        <w:r>
          <w:rPr>
            <w:rStyle w:val="Ohne"/>
            <w:rFonts w:ascii="Garamond Premier Pro Caption" w:hAnsi="Garamond Premier Pro Caption"/>
            <w:sz w:val="22"/>
            <w:szCs w:val="22"/>
            <w:rtl w:val="0"/>
            <w:lang w:val="de-DE"/>
          </w:rPr>
          <w:delText>ihn f</w:delText>
        </w:r>
      </w:del>
      <w:del w:id="16421" w:date="2023-01-13T18:26:59Z" w:author="Jan Groh">
        <w:r>
          <w:rPr>
            <w:rStyle w:val="Ohne"/>
            <w:rFonts w:ascii="Garamond Premier Pro Caption" w:hAnsi="Garamond Premier Pro Caption" w:hint="default"/>
            <w:sz w:val="22"/>
            <w:szCs w:val="22"/>
            <w:rtl w:val="0"/>
          </w:rPr>
          <w:delText>ü</w:delText>
        </w:r>
      </w:del>
      <w:del w:id="16422" w:date="2023-01-13T18:26:59Z" w:author="Jan Groh">
        <w:r>
          <w:rPr>
            <w:rStyle w:val="Ohne"/>
            <w:rFonts w:ascii="Garamond Premier Pro Caption" w:hAnsi="Garamond Premier Pro Caption"/>
            <w:sz w:val="22"/>
            <w:szCs w:val="22"/>
            <w:rtl w:val="0"/>
            <w:lang w:val="de-DE"/>
          </w:rPr>
          <w:delText>r seine Bildnissammlung von Schmeller zeichnen.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23" w:date="2023-01-13T18:26:59Z" w:author="Jan Groh"/>
          <w:rStyle w:val="Ohne"/>
          <w:rFonts w:ascii="Garamond Premier Pro Caption" w:cs="Garamond Premier Pro Caption" w:hAnsi="Garamond Premier Pro Caption" w:eastAsia="Garamond Premier Pro Caption"/>
          <w:sz w:val="22"/>
          <w:szCs w:val="22"/>
        </w:rPr>
      </w:pPr>
      <w:del w:id="16424" w:date="2023-01-13T18:26:59Z" w:author="Jan Groh">
        <w:r>
          <w:rPr>
            <w:rStyle w:val="Ohne"/>
            <w:rFonts w:ascii="Garamond Premier Pro Caption" w:hAnsi="Garamond Premier Pro Caption"/>
            <w:sz w:val="22"/>
            <w:szCs w:val="22"/>
            <w:rtl w:val="0"/>
          </w:rPr>
          <w:delText>M</w:delText>
        </w:r>
      </w:del>
      <w:del w:id="16425" w:date="2023-01-13T18:26:59Z" w:author="Jan Groh">
        <w:r>
          <w:rPr>
            <w:rStyle w:val="Ohne"/>
            <w:rFonts w:ascii="Garamond Premier Pro Caption" w:hAnsi="Garamond Premier Pro Caption" w:hint="default"/>
            <w:sz w:val="22"/>
            <w:szCs w:val="22"/>
            <w:rtl w:val="0"/>
            <w:lang w:val="de-DE"/>
          </w:rPr>
          <w:delText>Ü</w:delText>
        </w:r>
      </w:del>
      <w:del w:id="16426" w:date="2023-01-13T18:26:59Z" w:author="Jan Groh">
        <w:r>
          <w:rPr>
            <w:rStyle w:val="Ohne"/>
            <w:rFonts w:ascii="Garamond Premier Pro Caption" w:hAnsi="Garamond Premier Pro Caption"/>
            <w:sz w:val="22"/>
            <w:szCs w:val="22"/>
            <w:rtl w:val="0"/>
            <w:lang w:val="de-DE"/>
          </w:rPr>
          <w:delText>LLER, Friedrich v. (1779</w:delText>
        </w:r>
      </w:del>
      <w:del w:id="16427" w:date="2023-01-13T18:26:59Z" w:author="Jan Groh">
        <w:r>
          <w:rPr>
            <w:rStyle w:val="Ohne"/>
            <w:rFonts w:ascii="Garamond Premier Pro Caption" w:hAnsi="Garamond Premier Pro Caption" w:hint="default"/>
            <w:sz w:val="22"/>
            <w:szCs w:val="22"/>
            <w:rtl w:val="0"/>
          </w:rPr>
          <w:delText>–</w:delText>
        </w:r>
      </w:del>
      <w:del w:id="16428" w:date="2023-01-13T18:26:59Z" w:author="Jan Groh">
        <w:r>
          <w:rPr>
            <w:rStyle w:val="Ohne"/>
            <w:rFonts w:ascii="Garamond Premier Pro Caption" w:hAnsi="Garamond Premier Pro Caption"/>
            <w:sz w:val="22"/>
            <w:szCs w:val="22"/>
            <w:rtl w:val="0"/>
          </w:rPr>
          <w:delText>1849). M</w:delText>
        </w:r>
      </w:del>
      <w:del w:id="16429" w:date="2023-01-13T18:26:59Z" w:author="Jan Groh">
        <w:r>
          <w:rPr>
            <w:rStyle w:val="Ohne"/>
            <w:rFonts w:ascii="Garamond Premier Pro Caption" w:hAnsi="Garamond Premier Pro Caption" w:hint="default"/>
            <w:sz w:val="22"/>
            <w:szCs w:val="22"/>
            <w:rtl w:val="0"/>
          </w:rPr>
          <w:delText>ü</w:delText>
        </w:r>
      </w:del>
      <w:del w:id="16430" w:date="2023-01-13T18:26:59Z" w:author="Jan Groh">
        <w:r>
          <w:rPr>
            <w:rStyle w:val="Ohne"/>
            <w:rFonts w:ascii="Garamond Premier Pro Caption" w:hAnsi="Garamond Premier Pro Caption"/>
            <w:sz w:val="22"/>
            <w:szCs w:val="22"/>
            <w:rtl w:val="0"/>
            <w:lang w:val="de-DE"/>
          </w:rPr>
          <w:delText>ller wurde 1815 Kanzler (</w:delText>
        </w:r>
      </w:del>
      <w:del w:id="16431" w:date="2023-01-13T18:26:59Z" w:author="Jan Groh">
        <w:r>
          <w:rPr>
            <w:rStyle w:val="Ohne"/>
            <w:rFonts w:ascii="Garamond Premier Pro Caption" w:hAnsi="Garamond Premier Pro Caption"/>
            <w:sz w:val="22"/>
            <w:szCs w:val="22"/>
            <w:rtl w:val="0"/>
            <w:lang w:val="de-DE"/>
          </w:rPr>
          <w:delText>J</w:delText>
        </w:r>
      </w:del>
      <w:del w:id="16432" w:date="2023-01-13T18:26:59Z" w:author="Jan Groh">
        <w:r>
          <w:rPr>
            <w:rStyle w:val="Ohne"/>
            <w:rFonts w:ascii="Garamond Premier Pro Caption" w:hAnsi="Garamond Premier Pro Caption"/>
            <w:sz w:val="22"/>
            <w:szCs w:val="22"/>
            <w:rtl w:val="0"/>
            <w:lang w:val="de-DE"/>
          </w:rPr>
          <w:delText>ustizminister) in Weimar. War Nachla</w:delText>
        </w:r>
      </w:del>
      <w:del w:id="16433" w:date="2023-01-13T18:26:59Z" w:author="Jan Groh">
        <w:r>
          <w:rPr>
            <w:rStyle w:val="Ohne"/>
            <w:rFonts w:ascii="Garamond Premier Pro Caption" w:hAnsi="Garamond Premier Pro Caption" w:hint="default"/>
            <w:sz w:val="22"/>
            <w:szCs w:val="22"/>
            <w:rtl w:val="0"/>
            <w:lang w:val="de-DE"/>
          </w:rPr>
          <w:delText>ß</w:delText>
        </w:r>
      </w:del>
      <w:del w:id="16434" w:date="2023-01-13T18:26:59Z" w:author="Jan Groh">
        <w:r>
          <w:rPr>
            <w:rStyle w:val="Ohne"/>
            <w:rFonts w:ascii="Garamond Premier Pro Caption" w:hAnsi="Garamond Premier Pro Caption"/>
            <w:sz w:val="22"/>
            <w:szCs w:val="22"/>
            <w:rtl w:val="0"/>
            <w:lang w:val="de-DE"/>
          </w:rPr>
          <w:delText>pfleger und von Goethe eingesetzter Vormund der unm</w:delText>
        </w:r>
      </w:del>
      <w:del w:id="16435" w:date="2023-01-13T18:26:59Z" w:author="Jan Groh">
        <w:r>
          <w:rPr>
            <w:rStyle w:val="Ohne"/>
            <w:rFonts w:ascii="Garamond Premier Pro Caption" w:hAnsi="Garamond Premier Pro Caption" w:hint="default"/>
            <w:sz w:val="22"/>
            <w:szCs w:val="22"/>
            <w:rtl w:val="0"/>
          </w:rPr>
          <w:delText>ü</w:delText>
        </w:r>
      </w:del>
      <w:del w:id="16436" w:date="2023-01-13T18:26:59Z" w:author="Jan Groh">
        <w:r>
          <w:rPr>
            <w:rStyle w:val="Ohne"/>
            <w:rFonts w:ascii="Garamond Premier Pro Caption" w:hAnsi="Garamond Premier Pro Caption"/>
            <w:sz w:val="22"/>
            <w:szCs w:val="22"/>
            <w:rtl w:val="0"/>
            <w:lang w:val="de-DE"/>
          </w:rPr>
          <w:delText>ndigen Enkel.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37" w:date="2023-01-13T18:26:59Z" w:author="Jan Groh"/>
          <w:rStyle w:val="Ohne"/>
          <w:rFonts w:ascii="Garamond Premier Pro Caption" w:cs="Garamond Premier Pro Caption" w:hAnsi="Garamond Premier Pro Caption" w:eastAsia="Garamond Premier Pro Caption"/>
          <w:sz w:val="22"/>
          <w:szCs w:val="22"/>
        </w:rPr>
      </w:pPr>
      <w:del w:id="16438" w:date="2023-01-13T18:26:59Z" w:author="Jan Groh">
        <w:r>
          <w:rPr>
            <w:rStyle w:val="Ohne"/>
            <w:rFonts w:ascii="Garamond Premier Pro Caption" w:hAnsi="Garamond Premier Pro Caption"/>
            <w:sz w:val="22"/>
            <w:szCs w:val="22"/>
            <w:rtl w:val="0"/>
            <w:lang w:val="de-DE"/>
          </w:rPr>
          <w:delText>NAYLOR, Samuel (1809</w:delText>
        </w:r>
      </w:del>
      <w:del w:id="16439" w:date="2023-01-13T18:26:59Z" w:author="Jan Groh">
        <w:r>
          <w:rPr>
            <w:rStyle w:val="Ohne"/>
            <w:rFonts w:ascii="Garamond Premier Pro Caption" w:hAnsi="Garamond Premier Pro Caption" w:hint="default"/>
            <w:sz w:val="22"/>
            <w:szCs w:val="22"/>
            <w:rtl w:val="0"/>
          </w:rPr>
          <w:delText>–</w:delText>
        </w:r>
      </w:del>
      <w:del w:id="16440" w:date="2023-01-13T18:26:59Z" w:author="Jan Groh">
        <w:r>
          <w:rPr>
            <w:rStyle w:val="Ohne"/>
            <w:rFonts w:ascii="Garamond Premier Pro Caption" w:hAnsi="Garamond Premier Pro Caption"/>
            <w:sz w:val="22"/>
            <w:szCs w:val="22"/>
            <w:rtl w:val="0"/>
            <w:lang w:val="de-DE"/>
          </w:rPr>
          <w:delText>1865), englischer Student, sp</w:delText>
        </w:r>
      </w:del>
      <w:del w:id="16441" w:date="2023-01-13T18:26:59Z" w:author="Jan Groh">
        <w:r>
          <w:rPr>
            <w:rStyle w:val="Ohne"/>
            <w:rFonts w:ascii="Garamond Premier Pro Caption" w:hAnsi="Garamond Premier Pro Caption" w:hint="default"/>
            <w:sz w:val="22"/>
            <w:szCs w:val="22"/>
            <w:rtl w:val="0"/>
          </w:rPr>
          <w:delText>ä</w:delText>
        </w:r>
      </w:del>
      <w:del w:id="16442" w:date="2023-01-13T18:26:59Z" w:author="Jan Groh">
        <w:r>
          <w:rPr>
            <w:rStyle w:val="Ohne"/>
            <w:rFonts w:ascii="Garamond Premier Pro Caption" w:hAnsi="Garamond Premier Pro Caption"/>
            <w:sz w:val="22"/>
            <w:szCs w:val="22"/>
            <w:rtl w:val="0"/>
            <w:lang w:val="de-DE"/>
          </w:rPr>
          <w:delText>ter Rechtsanwalt in London, wurde 1855 f</w:delText>
        </w:r>
      </w:del>
      <w:del w:id="16443" w:date="2023-01-13T18:26:59Z" w:author="Jan Groh">
        <w:r>
          <w:rPr>
            <w:rStyle w:val="Ohne"/>
            <w:rFonts w:ascii="Garamond Premier Pro Caption" w:hAnsi="Garamond Premier Pro Caption" w:hint="default"/>
            <w:sz w:val="22"/>
            <w:szCs w:val="22"/>
            <w:rtl w:val="0"/>
          </w:rPr>
          <w:delText>ü</w:delText>
        </w:r>
      </w:del>
      <w:del w:id="16444" w:date="2023-01-13T18:26:59Z" w:author="Jan Groh">
        <w:r>
          <w:rPr>
            <w:rStyle w:val="Ohne"/>
            <w:rFonts w:ascii="Garamond Premier Pro Caption" w:hAnsi="Garamond Premier Pro Caption"/>
            <w:sz w:val="22"/>
            <w:szCs w:val="22"/>
            <w:rtl w:val="0"/>
            <w:lang w:val="de-DE"/>
          </w:rPr>
          <w:delText>r unzurechnungsf</w:delText>
        </w:r>
      </w:del>
      <w:del w:id="16445" w:date="2023-01-13T18:26:59Z" w:author="Jan Groh">
        <w:r>
          <w:rPr>
            <w:rStyle w:val="Ohne"/>
            <w:rFonts w:ascii="Garamond Premier Pro Caption" w:hAnsi="Garamond Premier Pro Caption" w:hint="default"/>
            <w:sz w:val="22"/>
            <w:szCs w:val="22"/>
            <w:rtl w:val="0"/>
          </w:rPr>
          <w:delText>ä</w:delText>
        </w:r>
      </w:del>
      <w:del w:id="16446" w:date="2023-01-13T18:26:59Z" w:author="Jan Groh">
        <w:r>
          <w:rPr>
            <w:rStyle w:val="Ohne"/>
            <w:rFonts w:ascii="Garamond Premier Pro Caption" w:hAnsi="Garamond Premier Pro Caption"/>
            <w:sz w:val="22"/>
            <w:szCs w:val="22"/>
            <w:rtl w:val="0"/>
            <w:lang w:val="de-DE"/>
          </w:rPr>
          <w:delText>hig erkl</w:delText>
        </w:r>
      </w:del>
      <w:del w:id="16447" w:date="2023-01-13T18:26:59Z" w:author="Jan Groh">
        <w:r>
          <w:rPr>
            <w:rStyle w:val="Ohne"/>
            <w:rFonts w:ascii="Garamond Premier Pro Caption" w:hAnsi="Garamond Premier Pro Caption" w:hint="default"/>
            <w:sz w:val="22"/>
            <w:szCs w:val="22"/>
            <w:rtl w:val="0"/>
          </w:rPr>
          <w:delText>ä</w:delText>
        </w:r>
      </w:del>
      <w:del w:id="16448" w:date="2023-01-13T18:26:59Z" w:author="Jan Groh">
        <w:r>
          <w:rPr>
            <w:rStyle w:val="Ohne"/>
            <w:rFonts w:ascii="Garamond Premier Pro Caption" w:hAnsi="Garamond Premier Pro Caption"/>
            <w:sz w:val="22"/>
            <w:szCs w:val="22"/>
            <w:rtl w:val="0"/>
            <w:lang w:val="de-DE"/>
          </w:rPr>
          <w:delText>rt. Naylor machte, 22-j</w:delText>
        </w:r>
      </w:del>
      <w:del w:id="16449" w:date="2023-01-13T18:26:59Z" w:author="Jan Groh">
        <w:r>
          <w:rPr>
            <w:rStyle w:val="Ohne"/>
            <w:rFonts w:ascii="Garamond Premier Pro Caption" w:hAnsi="Garamond Premier Pro Caption" w:hint="default"/>
            <w:sz w:val="22"/>
            <w:szCs w:val="22"/>
            <w:rtl w:val="0"/>
          </w:rPr>
          <w:delText>ä</w:delText>
        </w:r>
      </w:del>
      <w:del w:id="16450" w:date="2023-01-13T18:26:59Z" w:author="Jan Groh">
        <w:r>
          <w:rPr>
            <w:rStyle w:val="Ohne"/>
            <w:rFonts w:ascii="Garamond Premier Pro Caption" w:hAnsi="Garamond Premier Pro Caption"/>
            <w:sz w:val="22"/>
            <w:szCs w:val="22"/>
            <w:rtl w:val="0"/>
            <w:lang w:val="de-DE"/>
          </w:rPr>
          <w:delText>hrig, nach Augusts Tod Ottilie einen Heiratsantrag, den sie anzunehmen erwog. Naylor heiratete jedoch 1832 eine Engl</w:delText>
        </w:r>
      </w:del>
      <w:del w:id="16451" w:date="2023-01-13T18:26:59Z" w:author="Jan Groh">
        <w:r>
          <w:rPr>
            <w:rStyle w:val="Ohne"/>
            <w:rFonts w:ascii="Garamond Premier Pro Caption" w:hAnsi="Garamond Premier Pro Caption" w:hint="default"/>
            <w:sz w:val="22"/>
            <w:szCs w:val="22"/>
            <w:rtl w:val="0"/>
          </w:rPr>
          <w:delText>ä</w:delText>
        </w:r>
      </w:del>
      <w:del w:id="16452" w:date="2023-01-13T18:26:59Z" w:author="Jan Groh">
        <w:r>
          <w:rPr>
            <w:rStyle w:val="Ohne"/>
            <w:rFonts w:ascii="Garamond Premier Pro Caption" w:hAnsi="Garamond Premier Pro Caption"/>
            <w:sz w:val="22"/>
            <w:szCs w:val="22"/>
            <w:rtl w:val="0"/>
            <w:lang w:val="de-DE"/>
          </w:rPr>
          <w:delText>nderin, was Ottilie emp</w:delText>
        </w:r>
      </w:del>
      <w:del w:id="16453" w:date="2023-01-13T18:26:59Z" w:author="Jan Groh">
        <w:r>
          <w:rPr>
            <w:rStyle w:val="Ohne"/>
            <w:rFonts w:ascii="Garamond Premier Pro Caption" w:hAnsi="Garamond Premier Pro Caption" w:hint="default"/>
            <w:sz w:val="22"/>
            <w:szCs w:val="22"/>
            <w:rtl w:val="0"/>
            <w:lang w:val="sv-SE"/>
          </w:rPr>
          <w:delText>ö</w:delText>
        </w:r>
      </w:del>
      <w:del w:id="16454" w:date="2023-01-13T18:26:59Z" w:author="Jan Groh">
        <w:r>
          <w:rPr>
            <w:rStyle w:val="Ohne"/>
            <w:rFonts w:ascii="Garamond Premier Pro Caption" w:hAnsi="Garamond Premier Pro Caption"/>
            <w:sz w:val="22"/>
            <w:szCs w:val="22"/>
            <w:rtl w:val="0"/>
            <w:lang w:val="it-IT"/>
          </w:rPr>
          <w:delText>rte.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55" w:date="2023-01-13T18:26:59Z" w:author="Jan Groh"/>
          <w:rStyle w:val="Ohne"/>
          <w:rFonts w:ascii="Garamond Premier Pro Caption" w:cs="Garamond Premier Pro Caption" w:hAnsi="Garamond Premier Pro Caption" w:eastAsia="Garamond Premier Pro Caption"/>
          <w:sz w:val="22"/>
          <w:szCs w:val="22"/>
        </w:rPr>
      </w:pPr>
      <w:del w:id="16456" w:date="2023-01-13T18:26:59Z" w:author="Jan Groh">
        <w:r>
          <w:rPr>
            <w:rStyle w:val="Ohne"/>
            <w:rFonts w:ascii="Garamond Premier Pro Caption" w:hAnsi="Garamond Premier Pro Caption"/>
            <w:sz w:val="22"/>
            <w:szCs w:val="22"/>
            <w:rtl w:val="0"/>
            <w:lang w:val="en-US"/>
          </w:rPr>
          <w:delText>PHIPPS, Edmund (1808</w:delText>
        </w:r>
      </w:del>
      <w:del w:id="16457" w:date="2023-01-13T18:26:59Z" w:author="Jan Groh">
        <w:r>
          <w:rPr>
            <w:rStyle w:val="Ohne"/>
            <w:rFonts w:ascii="Garamond Premier Pro Caption" w:hAnsi="Garamond Premier Pro Caption" w:hint="default"/>
            <w:sz w:val="22"/>
            <w:szCs w:val="22"/>
            <w:rtl w:val="0"/>
          </w:rPr>
          <w:delText>–</w:delText>
        </w:r>
      </w:del>
      <w:del w:id="16458" w:date="2023-01-13T18:26:59Z" w:author="Jan Groh">
        <w:r>
          <w:rPr>
            <w:rStyle w:val="Ohne"/>
            <w:rFonts w:ascii="Garamond Premier Pro Caption" w:hAnsi="Garamond Premier Pro Caption"/>
            <w:sz w:val="22"/>
            <w:szCs w:val="22"/>
            <w:rtl w:val="0"/>
            <w:lang w:val="de-DE"/>
          </w:rPr>
          <w:delText>1857). Englischer Schriftsteller und Freund</w:delText>
        </w:r>
      </w:del>
      <w:del w:id="16459" w:date="2023-01-13T18:26:59Z" w:author="Jan Groh">
        <w:r>
          <w:rPr>
            <w:rStyle w:val="Ohne"/>
            <w:rFonts w:ascii="Garamond Premier Pro Caption" w:hAnsi="Garamond Premier Pro Caption"/>
            <w:sz w:val="22"/>
            <w:szCs w:val="22"/>
            <w:rtl w:val="0"/>
            <w:lang w:val="de-DE"/>
          </w:rPr>
          <w:delText xml:space="preserve"> </w:delText>
        </w:r>
      </w:del>
      <w:del w:id="16460" w:date="2023-01-13T18:26:59Z" w:author="Jan Groh">
        <w:r>
          <w:rPr>
            <w:rStyle w:val="Ohne"/>
            <w:rFonts w:ascii="Garamond Premier Pro Caption" w:hAnsi="Garamond Premier Pro Caption"/>
            <w:sz w:val="22"/>
            <w:szCs w:val="22"/>
            <w:rtl w:val="0"/>
            <w:lang w:val="it-IT"/>
          </w:rPr>
          <w:delText>Ottilies.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61" w:date="2023-01-13T18:26:59Z" w:author="Jan Groh"/>
          <w:rStyle w:val="Ohne"/>
          <w:rFonts w:ascii="Garamond Premier Pro Caption" w:cs="Garamond Premier Pro Caption" w:hAnsi="Garamond Premier Pro Caption" w:eastAsia="Garamond Premier Pro Caption"/>
          <w:sz w:val="22"/>
          <w:szCs w:val="22"/>
        </w:rPr>
      </w:pPr>
      <w:del w:id="16462" w:date="2023-01-13T18:26:59Z" w:author="Jan Groh">
        <w:r>
          <w:rPr>
            <w:rStyle w:val="Ohne"/>
            <w:rFonts w:ascii="Garamond Premier Pro Caption" w:hAnsi="Garamond Premier Pro Caption"/>
            <w:sz w:val="22"/>
            <w:szCs w:val="22"/>
            <w:rtl w:val="0"/>
            <w:lang w:val="da-DK"/>
          </w:rPr>
          <w:delText>POGWISCH, Henriette v., geb. Gr</w:delText>
        </w:r>
      </w:del>
      <w:del w:id="16463" w:date="2023-01-13T18:26:59Z" w:author="Jan Groh">
        <w:r>
          <w:rPr>
            <w:rStyle w:val="Ohne"/>
            <w:rFonts w:ascii="Garamond Premier Pro Caption" w:hAnsi="Garamond Premier Pro Caption" w:hint="default"/>
            <w:sz w:val="22"/>
            <w:szCs w:val="22"/>
            <w:rtl w:val="0"/>
          </w:rPr>
          <w:delText>ä</w:delText>
        </w:r>
      </w:del>
      <w:del w:id="16464" w:date="2023-01-13T18:26:59Z" w:author="Jan Groh">
        <w:r>
          <w:rPr>
            <w:rStyle w:val="Ohne"/>
            <w:rFonts w:ascii="Garamond Premier Pro Caption" w:hAnsi="Garamond Premier Pro Caption"/>
            <w:sz w:val="22"/>
            <w:szCs w:val="22"/>
            <w:rtl w:val="0"/>
            <w:lang w:val="de-DE"/>
          </w:rPr>
          <w:delText>fin Henckel von Donnersmarck</w:delText>
        </w:r>
      </w:del>
      <w:del w:id="16465" w:date="2023-01-13T18:26:59Z" w:author="Jan Groh">
        <w:r>
          <w:rPr>
            <w:rStyle w:val="Ohne"/>
            <w:rFonts w:ascii="Garamond Premier Pro Caption" w:hAnsi="Garamond Premier Pro Caption"/>
            <w:sz w:val="22"/>
            <w:szCs w:val="22"/>
            <w:rtl w:val="0"/>
            <w:lang w:val="de-DE"/>
          </w:rPr>
          <w:delText xml:space="preserve"> </w:delText>
        </w:r>
      </w:del>
      <w:del w:id="16466" w:date="2023-01-13T18:26:59Z" w:author="Jan Groh">
        <w:r>
          <w:rPr>
            <w:rStyle w:val="Ohne"/>
            <w:rFonts w:ascii="Garamond Premier Pro Caption" w:hAnsi="Garamond Premier Pro Caption"/>
            <w:sz w:val="22"/>
            <w:szCs w:val="22"/>
            <w:rtl w:val="0"/>
          </w:rPr>
          <w:delText>(1776</w:delText>
        </w:r>
      </w:del>
      <w:del w:id="16467" w:date="2023-01-13T18:26:59Z" w:author="Jan Groh">
        <w:r>
          <w:rPr>
            <w:rStyle w:val="Ohne"/>
            <w:rFonts w:ascii="Garamond Premier Pro Caption" w:hAnsi="Garamond Premier Pro Caption" w:hint="default"/>
            <w:sz w:val="22"/>
            <w:szCs w:val="22"/>
            <w:rtl w:val="0"/>
          </w:rPr>
          <w:delText>–</w:delText>
        </w:r>
      </w:del>
      <w:del w:id="16468" w:date="2023-01-13T18:26:59Z" w:author="Jan Groh">
        <w:r>
          <w:rPr>
            <w:rStyle w:val="Ohne"/>
            <w:rFonts w:ascii="Garamond Premier Pro Caption" w:hAnsi="Garamond Premier Pro Caption"/>
            <w:sz w:val="22"/>
            <w:szCs w:val="22"/>
            <w:rtl w:val="0"/>
            <w:lang w:val="de-DE"/>
          </w:rPr>
          <w:delText>1851). Ottilies Mutter. Hofdame der Gro</w:delText>
        </w:r>
      </w:del>
      <w:del w:id="16469" w:date="2023-01-13T18:26:59Z" w:author="Jan Groh">
        <w:r>
          <w:rPr>
            <w:rStyle w:val="Ohne"/>
            <w:rFonts w:ascii="Garamond Premier Pro Caption" w:hAnsi="Garamond Premier Pro Caption" w:hint="default"/>
            <w:sz w:val="22"/>
            <w:szCs w:val="22"/>
            <w:rtl w:val="0"/>
            <w:lang w:val="de-DE"/>
          </w:rPr>
          <w:delText>ß</w:delText>
        </w:r>
      </w:del>
      <w:del w:id="16470" w:date="2023-01-13T18:26:59Z" w:author="Jan Groh">
        <w:r>
          <w:rPr>
            <w:rStyle w:val="Ohne"/>
            <w:rFonts w:ascii="Garamond Premier Pro Caption" w:hAnsi="Garamond Premier Pro Caption"/>
            <w:sz w:val="22"/>
            <w:szCs w:val="22"/>
            <w:rtl w:val="0"/>
            <w:lang w:val="nl-NL"/>
          </w:rPr>
          <w:delText>herzogin Luise.</w:delText>
        </w:r>
      </w:del>
      <w:del w:id="16471" w:date="2023-01-13T18:26:59Z" w:author="Jan Groh">
        <w:r>
          <w:rPr>
            <w:rStyle w:val="Ohne"/>
            <w:rFonts w:ascii="Garamond Premier Pro Caption" w:hAnsi="Garamond Premier Pro Caption"/>
            <w:sz w:val="22"/>
            <w:szCs w:val="22"/>
            <w:rtl w:val="0"/>
            <w:lang w:val="de-DE"/>
          </w:rPr>
          <w:delText xml:space="preserve"> </w:delText>
        </w:r>
      </w:del>
      <w:del w:id="16472" w:date="2023-01-13T18:26:59Z" w:author="Jan Groh">
        <w:r>
          <w:rPr>
            <w:rStyle w:val="Ohne"/>
            <w:rFonts w:ascii="Garamond Premier Pro Caption" w:hAnsi="Garamond Premier Pro Caption"/>
            <w:sz w:val="22"/>
            <w:szCs w:val="22"/>
            <w:rtl w:val="0"/>
            <w:lang w:val="de-DE"/>
          </w:rPr>
          <w:delText>Wurde 1820 auf Betreiben ihrer Mutter von ihrem Mann, Major</w:delText>
        </w:r>
      </w:del>
      <w:del w:id="16473" w:date="2023-01-13T18:26:59Z" w:author="Jan Groh">
        <w:r>
          <w:rPr>
            <w:rStyle w:val="Ohne"/>
            <w:rFonts w:ascii="Garamond Premier Pro Caption" w:hAnsi="Garamond Premier Pro Caption"/>
            <w:sz w:val="22"/>
            <w:szCs w:val="22"/>
            <w:rtl w:val="0"/>
            <w:lang w:val="de-DE"/>
          </w:rPr>
          <w:delText xml:space="preserve"> </w:delText>
        </w:r>
      </w:del>
      <w:del w:id="16474" w:date="2023-01-13T18:26:59Z" w:author="Jan Groh">
        <w:r>
          <w:rPr>
            <w:rStyle w:val="Ohne"/>
            <w:rFonts w:ascii="Garamond Premier Pro Caption" w:hAnsi="Garamond Premier Pro Caption"/>
            <w:sz w:val="22"/>
            <w:szCs w:val="22"/>
            <w:rtl w:val="0"/>
            <w:lang w:val="de-DE"/>
          </w:rPr>
          <w:delText>Wilhelm Julius von Pogwisch, geschieden.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75" w:date="2023-01-13T18:26:59Z" w:author="Jan Groh"/>
          <w:rStyle w:val="Ohne"/>
          <w:rFonts w:ascii="Garamond Premier Pro Caption" w:cs="Garamond Premier Pro Caption" w:hAnsi="Garamond Premier Pro Caption" w:eastAsia="Garamond Premier Pro Caption"/>
          <w:sz w:val="22"/>
          <w:szCs w:val="22"/>
        </w:rPr>
      </w:pPr>
      <w:del w:id="16476" w:date="2023-01-13T18:26:59Z" w:author="Jan Groh">
        <w:r>
          <w:rPr>
            <w:rStyle w:val="Ohne"/>
            <w:rFonts w:ascii="Garamond Premier Pro Caption" w:hAnsi="Garamond Premier Pro Caption"/>
            <w:sz w:val="22"/>
            <w:szCs w:val="22"/>
            <w:rtl w:val="0"/>
            <w:lang w:val="de-DE"/>
          </w:rPr>
          <w:delText>POGWISCH, Ulrike v. (1804</w:delText>
        </w:r>
      </w:del>
      <w:del w:id="16477" w:date="2023-01-13T18:26:59Z" w:author="Jan Groh">
        <w:r>
          <w:rPr>
            <w:rStyle w:val="Ohne"/>
            <w:rFonts w:ascii="Garamond Premier Pro Caption" w:hAnsi="Garamond Premier Pro Caption" w:hint="default"/>
            <w:sz w:val="22"/>
            <w:szCs w:val="22"/>
            <w:rtl w:val="0"/>
          </w:rPr>
          <w:delText>–</w:delText>
        </w:r>
      </w:del>
      <w:del w:id="16478" w:date="2023-01-13T18:26:59Z" w:author="Jan Groh">
        <w:r>
          <w:rPr>
            <w:rStyle w:val="Ohne"/>
            <w:rFonts w:ascii="Garamond Premier Pro Caption" w:hAnsi="Garamond Premier Pro Caption"/>
            <w:sz w:val="22"/>
            <w:szCs w:val="22"/>
            <w:rtl w:val="0"/>
            <w:lang w:val="de-DE"/>
          </w:rPr>
          <w:delText>1875). Ottilies einzige Schwester. Starb als Priorin des adligen Fr</w:delText>
        </w:r>
      </w:del>
      <w:del w:id="16479" w:date="2023-01-13T18:26:59Z" w:author="Jan Groh">
        <w:r>
          <w:rPr>
            <w:rStyle w:val="Ohne"/>
            <w:rFonts w:ascii="Garamond Premier Pro Caption" w:hAnsi="Garamond Premier Pro Caption" w:hint="default"/>
            <w:sz w:val="22"/>
            <w:szCs w:val="22"/>
            <w:rtl w:val="0"/>
          </w:rPr>
          <w:delText>ä</w:delText>
        </w:r>
      </w:del>
      <w:del w:id="16480" w:date="2023-01-13T18:26:59Z" w:author="Jan Groh">
        <w:r>
          <w:rPr>
            <w:rStyle w:val="Ohne"/>
            <w:rFonts w:ascii="Garamond Premier Pro Caption" w:hAnsi="Garamond Premier Pro Caption"/>
            <w:sz w:val="22"/>
            <w:szCs w:val="22"/>
            <w:rtl w:val="0"/>
            <w:lang w:val="de-DE"/>
          </w:rPr>
          <w:delText>uleinstiftes St.-Johannis-Kloster in Schleswig.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81" w:date="2023-01-13T18:26:59Z" w:author="Jan Groh"/>
          <w:rStyle w:val="Ohne"/>
          <w:rFonts w:ascii="Garamond Premier Pro Caption" w:cs="Garamond Premier Pro Caption" w:hAnsi="Garamond Premier Pro Caption" w:eastAsia="Garamond Premier Pro Caption"/>
          <w:sz w:val="22"/>
          <w:szCs w:val="22"/>
        </w:rPr>
      </w:pPr>
      <w:del w:id="16482" w:date="2023-01-13T18:26:59Z" w:author="Jan Groh">
        <w:r>
          <w:rPr>
            <w:rStyle w:val="Ohne"/>
            <w:rFonts w:ascii="Garamond Premier Pro Caption" w:hAnsi="Garamond Premier Pro Caption"/>
            <w:sz w:val="22"/>
            <w:szCs w:val="22"/>
            <w:rtl w:val="0"/>
            <w:lang w:val="de-DE"/>
          </w:rPr>
          <w:delText>PRELLER, Friedrich (1804</w:delText>
        </w:r>
      </w:del>
      <w:del w:id="16483" w:date="2023-01-13T18:26:59Z" w:author="Jan Groh">
        <w:r>
          <w:rPr>
            <w:rStyle w:val="Ohne"/>
            <w:rFonts w:ascii="Garamond Premier Pro Caption" w:hAnsi="Garamond Premier Pro Caption" w:hint="default"/>
            <w:sz w:val="22"/>
            <w:szCs w:val="22"/>
            <w:rtl w:val="0"/>
          </w:rPr>
          <w:delText>–</w:delText>
        </w:r>
      </w:del>
      <w:del w:id="16484" w:date="2023-01-13T18:26:59Z" w:author="Jan Groh">
        <w:r>
          <w:rPr>
            <w:rStyle w:val="Ohne"/>
            <w:rFonts w:ascii="Garamond Premier Pro Caption" w:hAnsi="Garamond Premier Pro Caption"/>
            <w:sz w:val="22"/>
            <w:szCs w:val="22"/>
            <w:rtl w:val="0"/>
            <w:lang w:val="de-DE"/>
          </w:rPr>
          <w:delText>1878). Maler. Aufgrund von Goethes Empfehlungen lie</w:delText>
        </w:r>
      </w:del>
      <w:del w:id="16485" w:date="2023-01-13T18:26:59Z" w:author="Jan Groh">
        <w:r>
          <w:rPr>
            <w:rStyle w:val="Ohne"/>
            <w:rFonts w:ascii="Garamond Premier Pro Caption" w:hAnsi="Garamond Premier Pro Caption" w:hint="default"/>
            <w:sz w:val="22"/>
            <w:szCs w:val="22"/>
            <w:rtl w:val="0"/>
            <w:lang w:val="de-DE"/>
          </w:rPr>
          <w:delText xml:space="preserve">ß </w:delText>
        </w:r>
      </w:del>
      <w:del w:id="16486" w:date="2023-01-13T18:26:59Z" w:author="Jan Groh">
        <w:r>
          <w:rPr>
            <w:rStyle w:val="Ohne"/>
            <w:rFonts w:ascii="Garamond Premier Pro Caption" w:hAnsi="Garamond Premier Pro Caption"/>
            <w:sz w:val="22"/>
            <w:szCs w:val="22"/>
            <w:rtl w:val="0"/>
            <w:lang w:val="de-DE"/>
          </w:rPr>
          <w:delText>ihn der Gro</w:delText>
        </w:r>
      </w:del>
      <w:del w:id="16487" w:date="2023-01-13T18:26:59Z" w:author="Jan Groh">
        <w:r>
          <w:rPr>
            <w:rStyle w:val="Ohne"/>
            <w:rFonts w:ascii="Garamond Premier Pro Caption" w:hAnsi="Garamond Premier Pro Caption" w:hint="default"/>
            <w:sz w:val="22"/>
            <w:szCs w:val="22"/>
            <w:rtl w:val="0"/>
            <w:lang w:val="de-DE"/>
          </w:rPr>
          <w:delText>ß</w:delText>
        </w:r>
      </w:del>
      <w:del w:id="16488" w:date="2023-01-13T18:26:59Z" w:author="Jan Groh">
        <w:r>
          <w:rPr>
            <w:rStyle w:val="Ohne"/>
            <w:rFonts w:ascii="Garamond Premier Pro Caption" w:hAnsi="Garamond Premier Pro Caption"/>
            <w:sz w:val="22"/>
            <w:szCs w:val="22"/>
            <w:rtl w:val="0"/>
            <w:lang w:val="nl-NL"/>
          </w:rPr>
          <w:delText>herzog k</w:delText>
        </w:r>
      </w:del>
      <w:del w:id="16489" w:date="2023-01-13T18:26:59Z" w:author="Jan Groh">
        <w:r>
          <w:rPr>
            <w:rStyle w:val="Ohne"/>
            <w:rFonts w:ascii="Garamond Premier Pro Caption" w:hAnsi="Garamond Premier Pro Caption" w:hint="default"/>
            <w:sz w:val="22"/>
            <w:szCs w:val="22"/>
            <w:rtl w:val="0"/>
          </w:rPr>
          <w:delText>ü</w:delText>
        </w:r>
      </w:del>
      <w:del w:id="16490" w:date="2023-01-13T18:26:59Z" w:author="Jan Groh">
        <w:r>
          <w:rPr>
            <w:rStyle w:val="Ohne"/>
            <w:rFonts w:ascii="Garamond Premier Pro Caption" w:hAnsi="Garamond Premier Pro Caption"/>
            <w:sz w:val="22"/>
            <w:szCs w:val="22"/>
            <w:rtl w:val="0"/>
            <w:lang w:val="de-DE"/>
          </w:rPr>
          <w:delText>nstlerisch ausbilden.</w:delText>
        </w:r>
      </w:del>
      <w:del w:id="16491" w:date="2023-01-13T18:26:59Z" w:author="Jan Groh">
        <w:r>
          <w:rPr>
            <w:rStyle w:val="Ohne"/>
            <w:rFonts w:ascii="Garamond Premier Pro Caption" w:hAnsi="Garamond Premier Pro Caption"/>
            <w:sz w:val="22"/>
            <w:szCs w:val="22"/>
            <w:rtl w:val="0"/>
            <w:lang w:val="de-DE"/>
          </w:rPr>
          <w:delText xml:space="preserve"> </w:delText>
        </w:r>
      </w:del>
      <w:del w:id="16492" w:date="2023-01-13T18:26:59Z" w:author="Jan Groh">
        <w:r>
          <w:rPr>
            <w:rStyle w:val="Ohne"/>
            <w:rFonts w:ascii="Garamond Premier Pro Caption" w:hAnsi="Garamond Premier Pro Caption"/>
            <w:sz w:val="22"/>
            <w:szCs w:val="22"/>
            <w:rtl w:val="0"/>
            <w:lang w:val="de-DE"/>
          </w:rPr>
          <w:delText>Preller war der einzige, dem Ottilie gestattete, Goethe auf dem Sterbebett zu zeichnen.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493" w:date="2023-01-13T18:26:59Z" w:author="Jan Groh"/>
          <w:rStyle w:val="Ohne"/>
          <w:rFonts w:ascii="Garamond Premier Pro Caption" w:cs="Garamond Premier Pro Caption" w:hAnsi="Garamond Premier Pro Caption" w:eastAsia="Garamond Premier Pro Caption"/>
          <w:sz w:val="22"/>
          <w:szCs w:val="22"/>
        </w:rPr>
      </w:pPr>
      <w:del w:id="16494" w:date="2023-01-13T18:26:59Z" w:author="Jan Groh">
        <w:r>
          <w:rPr>
            <w:rStyle w:val="Ohne"/>
            <w:rFonts w:ascii="Garamond Premier Pro Caption" w:hAnsi="Garamond Premier Pro Caption"/>
            <w:sz w:val="22"/>
            <w:szCs w:val="22"/>
            <w:rtl w:val="0"/>
            <w:lang w:val="de-DE"/>
          </w:rPr>
          <w:delText>RIEMER, Friedrich Wilhelm (1774</w:delText>
        </w:r>
      </w:del>
      <w:del w:id="16495" w:date="2023-01-13T18:26:59Z" w:author="Jan Groh">
        <w:r>
          <w:rPr>
            <w:rStyle w:val="Ohne"/>
            <w:rFonts w:ascii="Garamond Premier Pro Caption" w:hAnsi="Garamond Premier Pro Caption" w:hint="default"/>
            <w:sz w:val="22"/>
            <w:szCs w:val="22"/>
            <w:rtl w:val="0"/>
          </w:rPr>
          <w:delText>–</w:delText>
        </w:r>
      </w:del>
      <w:del w:id="16496" w:date="2023-01-13T18:26:59Z" w:author="Jan Groh">
        <w:r>
          <w:rPr>
            <w:rStyle w:val="Ohne"/>
            <w:rFonts w:ascii="Garamond Premier Pro Caption" w:hAnsi="Garamond Premier Pro Caption"/>
            <w:sz w:val="22"/>
            <w:szCs w:val="22"/>
            <w:rtl w:val="0"/>
            <w:lang w:val="de-DE"/>
          </w:rPr>
          <w:delText>1845). Riemer lebte von</w:delText>
        </w:r>
      </w:del>
      <w:del w:id="16497" w:date="2023-01-13T18:26:59Z" w:author="Jan Groh">
        <w:r>
          <w:rPr>
            <w:rStyle w:val="Ohne"/>
            <w:rFonts w:ascii="Garamond Premier Pro Caption" w:hAnsi="Garamond Premier Pro Caption"/>
            <w:sz w:val="22"/>
            <w:szCs w:val="22"/>
            <w:rtl w:val="0"/>
            <w:lang w:val="de-DE"/>
          </w:rPr>
          <w:delText xml:space="preserve"> </w:delText>
        </w:r>
      </w:del>
      <w:del w:id="16498" w:date="2023-01-13T18:26:59Z" w:author="Jan Groh">
        <w:r>
          <w:rPr>
            <w:rStyle w:val="Ohne"/>
            <w:rFonts w:ascii="Garamond Premier Pro Caption" w:hAnsi="Garamond Premier Pro Caption"/>
            <w:sz w:val="22"/>
            <w:szCs w:val="22"/>
            <w:rtl w:val="0"/>
          </w:rPr>
          <w:delText>1803</w:delText>
        </w:r>
      </w:del>
      <w:del w:id="16499" w:date="2023-01-13T18:26:59Z" w:author="Jan Groh">
        <w:r>
          <w:rPr>
            <w:rStyle w:val="Ohne"/>
            <w:rFonts w:ascii="Garamond Premier Pro Caption" w:hAnsi="Garamond Premier Pro Caption" w:hint="default"/>
            <w:sz w:val="22"/>
            <w:szCs w:val="22"/>
            <w:rtl w:val="0"/>
          </w:rPr>
          <w:delText>–</w:delText>
        </w:r>
      </w:del>
      <w:del w:id="16500" w:date="2023-01-13T18:26:59Z" w:author="Jan Groh">
        <w:r>
          <w:rPr>
            <w:rStyle w:val="Ohne"/>
            <w:rFonts w:ascii="Garamond Premier Pro Caption" w:hAnsi="Garamond Premier Pro Caption"/>
            <w:sz w:val="22"/>
            <w:szCs w:val="22"/>
            <w:rtl w:val="0"/>
            <w:lang w:val="de-DE"/>
          </w:rPr>
          <w:delText>1812 in Goethes Haus. Er war zuerst Hauslehrer von August, sp</w:delText>
        </w:r>
      </w:del>
      <w:del w:id="16501" w:date="2023-01-13T18:26:59Z" w:author="Jan Groh">
        <w:r>
          <w:rPr>
            <w:rStyle w:val="Ohne"/>
            <w:rFonts w:ascii="Garamond Premier Pro Caption" w:hAnsi="Garamond Premier Pro Caption" w:hint="default"/>
            <w:sz w:val="22"/>
            <w:szCs w:val="22"/>
            <w:rtl w:val="0"/>
          </w:rPr>
          <w:delText>ä</w:delText>
        </w:r>
      </w:del>
      <w:del w:id="16502" w:date="2023-01-13T18:26:59Z" w:author="Jan Groh">
        <w:r>
          <w:rPr>
            <w:rStyle w:val="Ohne"/>
            <w:rFonts w:ascii="Garamond Premier Pro Caption" w:hAnsi="Garamond Premier Pro Caption"/>
            <w:sz w:val="22"/>
            <w:szCs w:val="22"/>
            <w:rtl w:val="0"/>
            <w:lang w:val="de-DE"/>
          </w:rPr>
          <w:delText xml:space="preserve">ter dann Goethes Helfer bei wissenschaftlichen Studien. Ihm und Eckermann </w:delText>
        </w:r>
      </w:del>
      <w:del w:id="16503" w:date="2023-01-13T18:26:59Z" w:author="Jan Groh">
        <w:r>
          <w:rPr>
            <w:rStyle w:val="Ohne"/>
            <w:rFonts w:ascii="Garamond Premier Pro Caption" w:hAnsi="Garamond Premier Pro Caption" w:hint="default"/>
            <w:sz w:val="22"/>
            <w:szCs w:val="22"/>
            <w:rtl w:val="0"/>
          </w:rPr>
          <w:delText>ü</w:delText>
        </w:r>
      </w:del>
      <w:del w:id="16504" w:date="2023-01-13T18:26:59Z" w:author="Jan Groh">
        <w:r>
          <w:rPr>
            <w:rStyle w:val="Ohne"/>
            <w:rFonts w:ascii="Garamond Premier Pro Caption" w:hAnsi="Garamond Premier Pro Caption"/>
            <w:sz w:val="22"/>
            <w:szCs w:val="22"/>
            <w:rtl w:val="0"/>
            <w:lang w:val="de-DE"/>
          </w:rPr>
          <w:delText>bertrug Goethe die Herausgabe seines Nachlasses.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05" w:date="2023-01-13T18:26:59Z" w:author="Jan Groh"/>
          <w:rStyle w:val="Ohne"/>
          <w:rFonts w:ascii="Garamond Premier Pro Caption" w:cs="Garamond Premier Pro Caption" w:hAnsi="Garamond Premier Pro Caption" w:eastAsia="Garamond Premier Pro Caption"/>
          <w:sz w:val="22"/>
          <w:szCs w:val="22"/>
        </w:rPr>
      </w:pPr>
      <w:del w:id="16506" w:date="2023-01-13T18:26:59Z" w:author="Jan Groh">
        <w:r>
          <w:rPr>
            <w:rStyle w:val="Ohne"/>
            <w:rFonts w:ascii="Garamond Premier Pro Caption" w:hAnsi="Garamond Premier Pro Caption"/>
            <w:sz w:val="22"/>
            <w:szCs w:val="22"/>
            <w:rtl w:val="0"/>
            <w:lang w:val="de-DE"/>
          </w:rPr>
          <w:delText>SEIDLER, Caroline Luise (1786</w:delText>
        </w:r>
      </w:del>
      <w:del w:id="16507" w:date="2023-01-13T18:26:59Z" w:author="Jan Groh">
        <w:r>
          <w:rPr>
            <w:rStyle w:val="Ohne"/>
            <w:rFonts w:ascii="Garamond Premier Pro Caption" w:hAnsi="Garamond Premier Pro Caption" w:hint="default"/>
            <w:sz w:val="22"/>
            <w:szCs w:val="22"/>
            <w:rtl w:val="0"/>
          </w:rPr>
          <w:delText>–</w:delText>
        </w:r>
      </w:del>
      <w:del w:id="16508" w:date="2023-01-13T18:26:59Z" w:author="Jan Groh">
        <w:r>
          <w:rPr>
            <w:rStyle w:val="Ohne"/>
            <w:rFonts w:ascii="Garamond Premier Pro Caption" w:hAnsi="Garamond Premier Pro Caption"/>
            <w:sz w:val="22"/>
            <w:szCs w:val="22"/>
            <w:rtl w:val="0"/>
            <w:lang w:val="de-DE"/>
          </w:rPr>
          <w:delText>1866). Goethe sorgte auch bei ihr f</w:delText>
        </w:r>
      </w:del>
      <w:del w:id="16509" w:date="2023-01-13T18:26:59Z" w:author="Jan Groh">
        <w:r>
          <w:rPr>
            <w:rStyle w:val="Ohne"/>
            <w:rFonts w:ascii="Garamond Premier Pro Caption" w:hAnsi="Garamond Premier Pro Caption" w:hint="default"/>
            <w:sz w:val="22"/>
            <w:szCs w:val="22"/>
            <w:rtl w:val="0"/>
          </w:rPr>
          <w:delText>ü</w:delText>
        </w:r>
      </w:del>
      <w:del w:id="16510" w:date="2023-01-13T18:26:59Z" w:author="Jan Groh">
        <w:r>
          <w:rPr>
            <w:rStyle w:val="Ohne"/>
            <w:rFonts w:ascii="Garamond Premier Pro Caption" w:hAnsi="Garamond Premier Pro Caption"/>
            <w:sz w:val="22"/>
            <w:szCs w:val="22"/>
            <w:rtl w:val="0"/>
            <w:lang w:val="de-DE"/>
          </w:rPr>
          <w:delText>r eine k</w:delText>
        </w:r>
      </w:del>
      <w:del w:id="16511" w:date="2023-01-13T18:26:59Z" w:author="Jan Groh">
        <w:r>
          <w:rPr>
            <w:rStyle w:val="Ohne"/>
            <w:rFonts w:ascii="Garamond Premier Pro Caption" w:hAnsi="Garamond Premier Pro Caption" w:hint="default"/>
            <w:sz w:val="22"/>
            <w:szCs w:val="22"/>
            <w:rtl w:val="0"/>
          </w:rPr>
          <w:delText>ü</w:delText>
        </w:r>
      </w:del>
      <w:del w:id="16512" w:date="2023-01-13T18:26:59Z" w:author="Jan Groh">
        <w:r>
          <w:rPr>
            <w:rStyle w:val="Ohne"/>
            <w:rFonts w:ascii="Garamond Premier Pro Caption" w:hAnsi="Garamond Premier Pro Caption"/>
            <w:sz w:val="22"/>
            <w:szCs w:val="22"/>
            <w:rtl w:val="0"/>
            <w:lang w:val="de-DE"/>
          </w:rPr>
          <w:delText>nstlerische Ausbildung, nachdem ihm ihr Talent als Malerin aufgefallen war. Er sorgte mehrmals f</w:delText>
        </w:r>
      </w:del>
      <w:del w:id="16513" w:date="2023-01-13T18:26:59Z" w:author="Jan Groh">
        <w:r>
          <w:rPr>
            <w:rStyle w:val="Ohne"/>
            <w:rFonts w:ascii="Garamond Premier Pro Caption" w:hAnsi="Garamond Premier Pro Caption" w:hint="default"/>
            <w:sz w:val="22"/>
            <w:szCs w:val="22"/>
            <w:rtl w:val="0"/>
          </w:rPr>
          <w:delText>ü</w:delText>
        </w:r>
      </w:del>
      <w:del w:id="16514" w:date="2023-01-13T18:26:59Z" w:author="Jan Groh">
        <w:r>
          <w:rPr>
            <w:rStyle w:val="Ohne"/>
            <w:rFonts w:ascii="Garamond Premier Pro Caption" w:hAnsi="Garamond Premier Pro Caption"/>
            <w:sz w:val="22"/>
            <w:szCs w:val="22"/>
            <w:rtl w:val="0"/>
            <w:lang w:val="de-DE"/>
          </w:rPr>
          <w:delText>r gro</w:delText>
        </w:r>
      </w:del>
      <w:del w:id="16515" w:date="2023-01-13T18:26:59Z" w:author="Jan Groh">
        <w:r>
          <w:rPr>
            <w:rStyle w:val="Ohne"/>
            <w:rFonts w:ascii="Garamond Premier Pro Caption" w:hAnsi="Garamond Premier Pro Caption" w:hint="default"/>
            <w:sz w:val="22"/>
            <w:szCs w:val="22"/>
            <w:rtl w:val="0"/>
            <w:lang w:val="de-DE"/>
          </w:rPr>
          <w:delText>ß</w:delText>
        </w:r>
      </w:del>
      <w:del w:id="16516" w:date="2023-01-13T18:26:59Z" w:author="Jan Groh">
        <w:r>
          <w:rPr>
            <w:rStyle w:val="Ohne"/>
            <w:rFonts w:ascii="Garamond Premier Pro Caption" w:hAnsi="Garamond Premier Pro Caption"/>
            <w:sz w:val="22"/>
            <w:szCs w:val="22"/>
            <w:rtl w:val="0"/>
          </w:rPr>
          <w:delText>z</w:delText>
        </w:r>
      </w:del>
      <w:del w:id="16517" w:date="2023-01-13T18:26:59Z" w:author="Jan Groh">
        <w:r>
          <w:rPr>
            <w:rStyle w:val="Ohne"/>
            <w:rFonts w:ascii="Garamond Premier Pro Caption" w:hAnsi="Garamond Premier Pro Caption" w:hint="default"/>
            <w:sz w:val="22"/>
            <w:szCs w:val="22"/>
            <w:rtl w:val="0"/>
          </w:rPr>
          <w:delText>ü</w:delText>
        </w:r>
      </w:del>
      <w:del w:id="16518" w:date="2023-01-13T18:26:59Z" w:author="Jan Groh">
        <w:r>
          <w:rPr>
            <w:rStyle w:val="Ohne"/>
            <w:rFonts w:ascii="Garamond Premier Pro Caption" w:hAnsi="Garamond Premier Pro Caption"/>
            <w:sz w:val="22"/>
            <w:szCs w:val="22"/>
            <w:rtl w:val="0"/>
            <w:lang w:val="de-DE"/>
          </w:rPr>
          <w:delText xml:space="preserve">gige Stipendien. 1824 wurde ihr die Aufsicht </w:delText>
        </w:r>
      </w:del>
      <w:del w:id="16519" w:date="2023-01-13T18:26:59Z" w:author="Jan Groh">
        <w:r>
          <w:rPr>
            <w:rStyle w:val="Ohne"/>
            <w:rFonts w:ascii="Garamond Premier Pro Caption" w:hAnsi="Garamond Premier Pro Caption" w:hint="default"/>
            <w:sz w:val="22"/>
            <w:szCs w:val="22"/>
            <w:rtl w:val="0"/>
          </w:rPr>
          <w:delText>ü</w:delText>
        </w:r>
      </w:del>
      <w:del w:id="16520" w:date="2023-01-13T18:26:59Z" w:author="Jan Groh">
        <w:r>
          <w:rPr>
            <w:rStyle w:val="Ohne"/>
            <w:rFonts w:ascii="Garamond Premier Pro Caption" w:hAnsi="Garamond Premier Pro Caption"/>
            <w:sz w:val="22"/>
            <w:szCs w:val="22"/>
            <w:rtl w:val="0"/>
            <w:lang w:val="de-DE"/>
          </w:rPr>
          <w:delText>ber die herzogliche Gem</w:delText>
        </w:r>
      </w:del>
      <w:del w:id="16521" w:date="2023-01-13T18:26:59Z" w:author="Jan Groh">
        <w:r>
          <w:rPr>
            <w:rStyle w:val="Ohne"/>
            <w:rFonts w:ascii="Garamond Premier Pro Caption" w:hAnsi="Garamond Premier Pro Caption" w:hint="default"/>
            <w:sz w:val="22"/>
            <w:szCs w:val="22"/>
            <w:rtl w:val="0"/>
          </w:rPr>
          <w:delText>ä</w:delText>
        </w:r>
      </w:del>
      <w:del w:id="16522" w:date="2023-01-13T18:26:59Z" w:author="Jan Groh">
        <w:r>
          <w:rPr>
            <w:rStyle w:val="Ohne"/>
            <w:rFonts w:ascii="Garamond Premier Pro Caption" w:hAnsi="Garamond Premier Pro Caption"/>
            <w:sz w:val="22"/>
            <w:szCs w:val="22"/>
            <w:rtl w:val="0"/>
            <w:lang w:val="de-DE"/>
          </w:rPr>
          <w:delText xml:space="preserve">ldesammlung </w:delText>
        </w:r>
      </w:del>
      <w:del w:id="16523" w:date="2023-01-13T18:26:59Z" w:author="Jan Groh">
        <w:r>
          <w:rPr>
            <w:rStyle w:val="Ohne"/>
            <w:rFonts w:ascii="Garamond Premier Pro Caption" w:hAnsi="Garamond Premier Pro Caption" w:hint="default"/>
            <w:sz w:val="22"/>
            <w:szCs w:val="22"/>
            <w:rtl w:val="0"/>
          </w:rPr>
          <w:delText>ü</w:delText>
        </w:r>
      </w:del>
      <w:del w:id="16524" w:date="2023-01-13T18:26:59Z" w:author="Jan Groh">
        <w:r>
          <w:rPr>
            <w:rStyle w:val="Ohne"/>
            <w:rFonts w:ascii="Garamond Premier Pro Caption" w:hAnsi="Garamond Premier Pro Caption"/>
            <w:sz w:val="22"/>
            <w:szCs w:val="22"/>
            <w:rtl w:val="0"/>
            <w:lang w:val="de-DE"/>
          </w:rPr>
          <w:delText>bertragen.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25" w:date="2023-01-13T18:26:59Z" w:author="Jan Groh"/>
          <w:rStyle w:val="Ohne"/>
          <w:rFonts w:ascii="Garamond Premier Pro Caption" w:cs="Garamond Premier Pro Caption" w:hAnsi="Garamond Premier Pro Caption" w:eastAsia="Garamond Premier Pro Caption"/>
          <w:sz w:val="22"/>
          <w:szCs w:val="22"/>
        </w:rPr>
      </w:pPr>
      <w:del w:id="16526" w:date="2023-01-13T18:26:59Z" w:author="Jan Groh">
        <w:r>
          <w:rPr>
            <w:rStyle w:val="Ohne"/>
            <w:rFonts w:ascii="Garamond Premier Pro Caption" w:hAnsi="Garamond Premier Pro Caption"/>
            <w:sz w:val="22"/>
            <w:szCs w:val="22"/>
            <w:rtl w:val="0"/>
            <w:lang w:val="de-DE"/>
          </w:rPr>
          <w:delText>SELIGMANN, Romeo (1808</w:delText>
        </w:r>
      </w:del>
      <w:del w:id="16527" w:date="2023-01-13T18:26:59Z" w:author="Jan Groh">
        <w:r>
          <w:rPr>
            <w:rStyle w:val="Ohne"/>
            <w:rFonts w:ascii="Garamond Premier Pro Caption" w:hAnsi="Garamond Premier Pro Caption" w:hint="default"/>
            <w:sz w:val="22"/>
            <w:szCs w:val="22"/>
            <w:rtl w:val="0"/>
          </w:rPr>
          <w:delText>–</w:delText>
        </w:r>
      </w:del>
      <w:del w:id="16528" w:date="2023-01-13T18:26:59Z" w:author="Jan Groh">
        <w:r>
          <w:rPr>
            <w:rStyle w:val="Ohne"/>
            <w:rFonts w:ascii="Garamond Premier Pro Caption" w:hAnsi="Garamond Premier Pro Caption"/>
            <w:sz w:val="22"/>
            <w:szCs w:val="22"/>
            <w:rtl w:val="0"/>
            <w:lang w:val="de-DE"/>
          </w:rPr>
          <w:delText>1890). Arzt und Kulturhistoriker. Professor an der Wiener Universit</w:delText>
        </w:r>
      </w:del>
      <w:del w:id="16529" w:date="2023-01-13T18:26:59Z" w:author="Jan Groh">
        <w:r>
          <w:rPr>
            <w:rStyle w:val="Ohne"/>
            <w:rFonts w:ascii="Garamond Premier Pro Caption" w:hAnsi="Garamond Premier Pro Caption" w:hint="default"/>
            <w:sz w:val="22"/>
            <w:szCs w:val="22"/>
            <w:rtl w:val="0"/>
          </w:rPr>
          <w:delText>ä</w:delText>
        </w:r>
      </w:del>
      <w:del w:id="16530" w:date="2023-01-13T18:26:59Z" w:author="Jan Groh">
        <w:r>
          <w:rPr>
            <w:rStyle w:val="Ohne"/>
            <w:rFonts w:ascii="Garamond Premier Pro Caption" w:hAnsi="Garamond Premier Pro Caption"/>
            <w:sz w:val="22"/>
            <w:szCs w:val="22"/>
            <w:rtl w:val="0"/>
            <w:lang w:val="de-DE"/>
          </w:rPr>
          <w:delText>t. Wohl der treueste Freund</w:delText>
        </w:r>
      </w:del>
      <w:del w:id="16531" w:date="2023-01-13T18:26:59Z" w:author="Jan Groh">
        <w:r>
          <w:rPr>
            <w:rStyle w:val="Ohne"/>
            <w:rFonts w:ascii="Garamond Premier Pro Caption" w:hAnsi="Garamond Premier Pro Caption"/>
            <w:sz w:val="22"/>
            <w:szCs w:val="22"/>
            <w:rtl w:val="0"/>
            <w:lang w:val="de-DE"/>
          </w:rPr>
          <w:delText xml:space="preserve"> </w:delText>
        </w:r>
      </w:del>
      <w:del w:id="16532" w:date="2023-01-13T18:26:59Z" w:author="Jan Groh">
        <w:r>
          <w:rPr>
            <w:rStyle w:val="Ohne"/>
            <w:rFonts w:ascii="Garamond Premier Pro Caption" w:hAnsi="Garamond Premier Pro Caption"/>
            <w:sz w:val="22"/>
            <w:szCs w:val="22"/>
            <w:rtl w:val="0"/>
            <w:lang w:val="de-DE"/>
          </w:rPr>
          <w:delText>Ottilies. Sie lernte ihn im Februar 1835 kennen.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33" w:date="2023-01-13T18:26:59Z" w:author="Jan Groh"/>
          <w:rStyle w:val="Ohne"/>
          <w:rFonts w:ascii="Garamond Premier Pro Caption" w:cs="Garamond Premier Pro Caption" w:hAnsi="Garamond Premier Pro Caption" w:eastAsia="Garamond Premier Pro Caption"/>
          <w:sz w:val="22"/>
          <w:szCs w:val="22"/>
        </w:rPr>
      </w:pPr>
      <w:del w:id="16534" w:date="2023-01-13T18:26:59Z" w:author="Jan Groh">
        <w:r>
          <w:rPr>
            <w:rStyle w:val="Ohne"/>
            <w:rFonts w:ascii="Garamond Premier Pro Caption" w:hAnsi="Garamond Premier Pro Caption"/>
            <w:sz w:val="22"/>
            <w:szCs w:val="22"/>
            <w:rtl w:val="0"/>
            <w:lang w:val="it-IT"/>
          </w:rPr>
          <w:delText>SEYFRIED, Ignaz Ritter v. (1776</w:delText>
        </w:r>
      </w:del>
      <w:del w:id="16535" w:date="2023-01-13T18:26:59Z" w:author="Jan Groh">
        <w:r>
          <w:rPr>
            <w:rStyle w:val="Ohne"/>
            <w:rFonts w:ascii="Garamond Premier Pro Caption" w:hAnsi="Garamond Premier Pro Caption" w:hint="default"/>
            <w:sz w:val="22"/>
            <w:szCs w:val="22"/>
            <w:rtl w:val="0"/>
          </w:rPr>
          <w:delText>–</w:delText>
        </w:r>
      </w:del>
      <w:del w:id="16536" w:date="2023-01-13T18:26:59Z" w:author="Jan Groh">
        <w:r>
          <w:rPr>
            <w:rStyle w:val="Ohne"/>
            <w:rFonts w:ascii="Garamond Premier Pro Caption" w:hAnsi="Garamond Premier Pro Caption"/>
            <w:sz w:val="22"/>
            <w:szCs w:val="22"/>
            <w:rtl w:val="0"/>
            <w:lang w:val="de-DE"/>
          </w:rPr>
          <w:delText>1841). Musikdirektor in Wien.</w:delText>
        </w:r>
      </w:del>
      <w:del w:id="16537" w:date="2023-01-13T18:26:59Z" w:author="Jan Groh">
        <w:r>
          <w:rPr>
            <w:rStyle w:val="Ohne"/>
            <w:rFonts w:ascii="Garamond Premier Pro Caption" w:hAnsi="Garamond Premier Pro Caption"/>
            <w:sz w:val="22"/>
            <w:szCs w:val="22"/>
            <w:rtl w:val="0"/>
            <w:lang w:val="de-DE"/>
          </w:rPr>
          <w:delText xml:space="preserve"> </w:delText>
        </w:r>
      </w:del>
      <w:del w:id="16538" w:date="2023-01-13T18:26:59Z" w:author="Jan Groh">
        <w:r>
          <w:rPr>
            <w:rStyle w:val="Ohne"/>
            <w:rFonts w:ascii="Garamond Premier Pro Caption" w:hAnsi="Garamond Premier Pro Caption"/>
            <w:sz w:val="22"/>
            <w:szCs w:val="22"/>
            <w:rtl w:val="0"/>
            <w:lang w:val="de-DE"/>
          </w:rPr>
          <w:delText>Lehrer und Freund Walther von Goethes.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39" w:date="2023-01-13T18:26:59Z" w:author="Jan Groh"/>
          <w:rStyle w:val="Ohne"/>
          <w:rFonts w:ascii="Garamond Premier Pro Caption" w:cs="Garamond Premier Pro Caption" w:hAnsi="Garamond Premier Pro Caption" w:eastAsia="Garamond Premier Pro Caption"/>
          <w:sz w:val="22"/>
          <w:szCs w:val="22"/>
        </w:rPr>
      </w:pPr>
      <w:del w:id="16540" w:date="2023-01-13T18:26:59Z" w:author="Jan Groh">
        <w:r>
          <w:rPr>
            <w:rStyle w:val="Ohne"/>
            <w:rFonts w:ascii="Garamond Premier Pro Caption" w:hAnsi="Garamond Premier Pro Caption"/>
            <w:sz w:val="22"/>
            <w:szCs w:val="22"/>
            <w:rtl w:val="0"/>
            <w:lang w:val="de-DE"/>
          </w:rPr>
          <w:delText>SCHOBER, Franz v. (1796</w:delText>
        </w:r>
      </w:del>
      <w:del w:id="16541" w:date="2023-01-13T18:26:59Z" w:author="Jan Groh">
        <w:r>
          <w:rPr>
            <w:rStyle w:val="Ohne"/>
            <w:rFonts w:ascii="Garamond Premier Pro Caption" w:hAnsi="Garamond Premier Pro Caption" w:hint="default"/>
            <w:sz w:val="22"/>
            <w:szCs w:val="22"/>
            <w:rtl w:val="0"/>
          </w:rPr>
          <w:delText>–</w:delText>
        </w:r>
      </w:del>
      <w:del w:id="16542" w:date="2023-01-13T18:26:59Z" w:author="Jan Groh">
        <w:r>
          <w:rPr>
            <w:rStyle w:val="Ohne"/>
            <w:rFonts w:ascii="Garamond Premier Pro Caption" w:hAnsi="Garamond Premier Pro Caption"/>
            <w:sz w:val="22"/>
            <w:szCs w:val="22"/>
            <w:rtl w:val="0"/>
            <w:lang w:val="de-DE"/>
          </w:rPr>
          <w:delText>1882). Dichter. Schubert vertonte einige Gedichte von ihm. War befreundet mit Ottilie und Seligmann.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43" w:date="2023-01-13T18:26:59Z" w:author="Jan Groh"/>
          <w:rStyle w:val="Ohne"/>
          <w:rFonts w:ascii="Garamond Premier Pro Caption" w:cs="Garamond Premier Pro Caption" w:hAnsi="Garamond Premier Pro Caption" w:eastAsia="Garamond Premier Pro Caption"/>
          <w:sz w:val="22"/>
          <w:szCs w:val="22"/>
        </w:rPr>
      </w:pPr>
      <w:del w:id="16544" w:date="2023-01-13T18:26:59Z" w:author="Jan Groh">
        <w:r>
          <w:rPr>
            <w:rStyle w:val="Ohne"/>
            <w:rFonts w:ascii="Garamond Premier Pro Caption" w:hAnsi="Garamond Premier Pro Caption"/>
            <w:sz w:val="22"/>
            <w:szCs w:val="22"/>
            <w:rtl w:val="0"/>
            <w:lang w:val="de-DE"/>
          </w:rPr>
          <w:delText>SCHOPENHAUER, Arthur (1788</w:delText>
        </w:r>
      </w:del>
      <w:del w:id="16545" w:date="2023-01-13T18:26:59Z" w:author="Jan Groh">
        <w:r>
          <w:rPr>
            <w:rStyle w:val="Ohne"/>
            <w:rFonts w:ascii="Garamond Premier Pro Caption" w:hAnsi="Garamond Premier Pro Caption" w:hint="default"/>
            <w:sz w:val="22"/>
            <w:szCs w:val="22"/>
            <w:rtl w:val="0"/>
          </w:rPr>
          <w:delText>–</w:delText>
        </w:r>
      </w:del>
      <w:del w:id="16546" w:date="2023-01-13T18:26:59Z" w:author="Jan Groh">
        <w:r>
          <w:rPr>
            <w:rStyle w:val="Ohne"/>
            <w:rFonts w:ascii="Garamond Premier Pro Caption" w:hAnsi="Garamond Premier Pro Caption"/>
            <w:sz w:val="22"/>
            <w:szCs w:val="22"/>
            <w:rtl w:val="0"/>
            <w:lang w:val="de-DE"/>
          </w:rPr>
          <w:delText>1860). Philosoph. Sohn der Johanna Sch. Er siedelte wegen M</w:delText>
        </w:r>
      </w:del>
      <w:del w:id="16547" w:date="2023-01-13T18:26:59Z" w:author="Jan Groh">
        <w:r>
          <w:rPr>
            <w:rStyle w:val="Ohne"/>
            <w:rFonts w:ascii="Garamond Premier Pro Caption" w:hAnsi="Garamond Premier Pro Caption" w:hint="default"/>
            <w:sz w:val="22"/>
            <w:szCs w:val="22"/>
            <w:rtl w:val="0"/>
          </w:rPr>
          <w:delText>ü</w:delText>
        </w:r>
      </w:del>
      <w:del w:id="16548" w:date="2023-01-13T18:26:59Z" w:author="Jan Groh">
        <w:r>
          <w:rPr>
            <w:rStyle w:val="Ohne"/>
            <w:rFonts w:ascii="Garamond Premier Pro Caption" w:hAnsi="Garamond Premier Pro Caption"/>
            <w:sz w:val="22"/>
            <w:szCs w:val="22"/>
            <w:rtl w:val="0"/>
            <w:lang w:val="de-DE"/>
          </w:rPr>
          <w:delText xml:space="preserve">ller v. Gerstenbergk nicht mit nach Weimar </w:delText>
        </w:r>
      </w:del>
      <w:del w:id="16549" w:date="2023-01-13T18:26:59Z" w:author="Jan Groh">
        <w:r>
          <w:rPr>
            <w:rStyle w:val="Ohne"/>
            <w:rFonts w:ascii="Garamond Premier Pro Caption" w:hAnsi="Garamond Premier Pro Caption" w:hint="default"/>
            <w:sz w:val="22"/>
            <w:szCs w:val="22"/>
            <w:rtl w:val="0"/>
          </w:rPr>
          <w:delText>ü</w:delText>
        </w:r>
      </w:del>
      <w:del w:id="16550" w:date="2023-01-13T18:26:59Z" w:author="Jan Groh">
        <w:r>
          <w:rPr>
            <w:rStyle w:val="Ohne"/>
            <w:rFonts w:ascii="Garamond Premier Pro Caption" w:hAnsi="Garamond Premier Pro Caption"/>
            <w:sz w:val="22"/>
            <w:szCs w:val="22"/>
            <w:rtl w:val="0"/>
            <w:lang w:val="de-DE"/>
          </w:rPr>
          <w:delText>ber. 1813 sandte er Goethe seine Dissertation, sp</w:delText>
        </w:r>
      </w:del>
      <w:del w:id="16551" w:date="2023-01-13T18:26:59Z" w:author="Jan Groh">
        <w:r>
          <w:rPr>
            <w:rStyle w:val="Ohne"/>
            <w:rFonts w:ascii="Garamond Premier Pro Caption" w:hAnsi="Garamond Premier Pro Caption" w:hint="default"/>
            <w:sz w:val="22"/>
            <w:szCs w:val="22"/>
            <w:rtl w:val="0"/>
          </w:rPr>
          <w:delText>ä</w:delText>
        </w:r>
      </w:del>
      <w:del w:id="16552" w:date="2023-01-13T18:26:59Z" w:author="Jan Groh">
        <w:r>
          <w:rPr>
            <w:rStyle w:val="Ohne"/>
            <w:rFonts w:ascii="Garamond Premier Pro Caption" w:hAnsi="Garamond Premier Pro Caption"/>
            <w:sz w:val="22"/>
            <w:szCs w:val="22"/>
            <w:rtl w:val="0"/>
            <w:lang w:val="de-DE"/>
          </w:rPr>
          <w:delText xml:space="preserve">ter auch sein Hauptwerk </w:delText>
        </w:r>
      </w:del>
      <w:del w:id="16553" w:date="2023-01-13T18:26:59Z" w:author="Jan Groh">
        <w:r>
          <w:rPr>
            <w:rStyle w:val="Ohne"/>
            <w:rFonts w:ascii="Garamond Premier Pro Caption" w:hAnsi="Garamond Premier Pro Caption" w:hint="default"/>
            <w:sz w:val="22"/>
            <w:szCs w:val="22"/>
            <w:rtl w:val="0"/>
            <w:lang w:val="it-IT"/>
          </w:rPr>
          <w:delText>»</w:delText>
        </w:r>
      </w:del>
      <w:del w:id="16554" w:date="2023-01-13T18:26:59Z" w:author="Jan Groh">
        <w:r>
          <w:rPr>
            <w:rStyle w:val="Ohne"/>
            <w:rFonts w:ascii="Garamond Premier Pro Caption" w:hAnsi="Garamond Premier Pro Caption"/>
            <w:sz w:val="22"/>
            <w:szCs w:val="22"/>
            <w:rtl w:val="0"/>
            <w:lang w:val="de-DE"/>
          </w:rPr>
          <w:delText>Die Welt als Wille und Vorstellung</w:delText>
        </w:r>
      </w:del>
      <w:del w:id="16555" w:date="2023-01-13T18:26:59Z" w:author="Jan Groh">
        <w:r>
          <w:rPr>
            <w:rStyle w:val="Ohne"/>
            <w:rFonts w:ascii="Garamond Premier Pro Caption" w:hAnsi="Garamond Premier Pro Caption" w:hint="default"/>
            <w:sz w:val="22"/>
            <w:szCs w:val="22"/>
            <w:rtl w:val="0"/>
            <w:lang w:val="fr-FR"/>
          </w:rPr>
          <w:delText>«</w:delText>
        </w:r>
      </w:del>
      <w:del w:id="16556" w:date="2023-01-13T18:26:59Z" w:author="Jan Groh">
        <w:r>
          <w:rPr>
            <w:rStyle w:val="Ohne"/>
            <w:rFonts w:ascii="Garamond Premier Pro Caption" w:hAnsi="Garamond Premier Pro Caption"/>
            <w:sz w:val="22"/>
            <w:szCs w:val="22"/>
            <w:rtl w:val="0"/>
          </w:rPr>
          <w:del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57" w:date="2023-01-13T18:26:59Z" w:author="Jan Groh"/>
          <w:rStyle w:val="Ohne"/>
          <w:rFonts w:ascii="Garamond Premier Pro Caption" w:cs="Garamond Premier Pro Caption" w:hAnsi="Garamond Premier Pro Caption" w:eastAsia="Garamond Premier Pro Caption"/>
          <w:sz w:val="22"/>
          <w:szCs w:val="22"/>
        </w:rPr>
      </w:pPr>
      <w:del w:id="16558" w:date="2023-01-13T18:26:59Z" w:author="Jan Groh">
        <w:r>
          <w:rPr>
            <w:rStyle w:val="Ohne"/>
            <w:rFonts w:ascii="Garamond Premier Pro Caption" w:hAnsi="Garamond Premier Pro Caption"/>
            <w:sz w:val="22"/>
            <w:szCs w:val="22"/>
            <w:rtl w:val="0"/>
            <w:lang w:val="de-DE"/>
          </w:rPr>
          <w:delText>SCHOPENHAUER, Johanna, geb. Trosiener (1766</w:delText>
        </w:r>
      </w:del>
      <w:del w:id="16559" w:date="2023-01-13T18:26:59Z" w:author="Jan Groh">
        <w:r>
          <w:rPr>
            <w:rStyle w:val="Ohne"/>
            <w:rFonts w:ascii="Garamond Premier Pro Caption" w:hAnsi="Garamond Premier Pro Caption" w:hint="default"/>
            <w:sz w:val="22"/>
            <w:szCs w:val="22"/>
            <w:rtl w:val="0"/>
          </w:rPr>
          <w:delText>–</w:delText>
        </w:r>
      </w:del>
      <w:del w:id="16560" w:date="2023-01-13T18:26:59Z" w:author="Jan Groh">
        <w:r>
          <w:rPr>
            <w:rStyle w:val="Ohne"/>
            <w:rFonts w:ascii="Garamond Premier Pro Caption" w:hAnsi="Garamond Premier Pro Caption"/>
            <w:sz w:val="22"/>
            <w:szCs w:val="22"/>
            <w:rtl w:val="0"/>
            <w:lang w:val="de-DE"/>
          </w:rPr>
          <w:delText>1838). Sie war mit</w:delText>
        </w:r>
      </w:del>
      <w:del w:id="16561" w:date="2023-01-13T18:26:59Z" w:author="Jan Groh">
        <w:r>
          <w:rPr>
            <w:rStyle w:val="Ohne"/>
            <w:rFonts w:ascii="Garamond Premier Pro Caption" w:hAnsi="Garamond Premier Pro Caption"/>
            <w:sz w:val="22"/>
            <w:szCs w:val="22"/>
            <w:rtl w:val="0"/>
            <w:lang w:val="de-DE"/>
          </w:rPr>
          <w:delText xml:space="preserve"> </w:delText>
        </w:r>
      </w:del>
      <w:del w:id="16562" w:date="2023-01-13T18:26:59Z" w:author="Jan Groh">
        <w:r>
          <w:rPr>
            <w:rStyle w:val="Ohne"/>
            <w:rFonts w:ascii="Garamond Premier Pro Caption" w:hAnsi="Garamond Premier Pro Caption"/>
            <w:sz w:val="22"/>
            <w:szCs w:val="22"/>
            <w:rtl w:val="0"/>
            <w:lang w:val="de-DE"/>
          </w:rPr>
          <w:delText>einem Danziger Kaufmann verm</w:delText>
        </w:r>
      </w:del>
      <w:del w:id="16563" w:date="2023-01-13T18:26:59Z" w:author="Jan Groh">
        <w:r>
          <w:rPr>
            <w:rStyle w:val="Ohne"/>
            <w:rFonts w:ascii="Garamond Premier Pro Caption" w:hAnsi="Garamond Premier Pro Caption" w:hint="default"/>
            <w:sz w:val="22"/>
            <w:szCs w:val="22"/>
            <w:rtl w:val="0"/>
          </w:rPr>
          <w:delText>ä</w:delText>
        </w:r>
      </w:del>
      <w:del w:id="16564" w:date="2023-01-13T18:26:59Z" w:author="Jan Groh">
        <w:r>
          <w:rPr>
            <w:rStyle w:val="Ohne"/>
            <w:rFonts w:ascii="Garamond Premier Pro Caption" w:hAnsi="Garamond Premier Pro Caption"/>
            <w:sz w:val="22"/>
            <w:szCs w:val="22"/>
            <w:rtl w:val="0"/>
            <w:lang w:val="de-DE"/>
          </w:rPr>
          <w:delText>hlt, der 180</w:delText>
        </w:r>
      </w:del>
      <w:del w:id="16565" w:date="2023-01-13T18:26:59Z" w:author="Jan Groh">
        <w:r>
          <w:rPr>
            <w:rStyle w:val="Ohne"/>
            <w:rFonts w:ascii="Garamond Premier Pro Caption" w:hAnsi="Garamond Premier Pro Caption"/>
            <w:sz w:val="22"/>
            <w:szCs w:val="22"/>
            <w:rtl w:val="0"/>
            <w:lang w:val="de-DE"/>
          </w:rPr>
          <w:delText>5</w:delText>
        </w:r>
      </w:del>
      <w:del w:id="16566" w:date="2023-01-13T18:26:59Z" w:author="Jan Groh">
        <w:r>
          <w:rPr>
            <w:rStyle w:val="Ohne"/>
            <w:rFonts w:ascii="Garamond Premier Pro Caption" w:hAnsi="Garamond Premier Pro Caption"/>
            <w:sz w:val="22"/>
            <w:szCs w:val="22"/>
            <w:rtl w:val="0"/>
            <w:lang w:val="de-DE"/>
          </w:rPr>
          <w:delText xml:space="preserve"> starb. Romanschriftstellerin; wurde als solche auch von Goethe sehr gesch</w:delText>
        </w:r>
      </w:del>
      <w:del w:id="16567" w:date="2023-01-13T18:26:59Z" w:author="Jan Groh">
        <w:r>
          <w:rPr>
            <w:rStyle w:val="Ohne"/>
            <w:rFonts w:ascii="Garamond Premier Pro Caption" w:hAnsi="Garamond Premier Pro Caption" w:hint="default"/>
            <w:sz w:val="22"/>
            <w:szCs w:val="22"/>
            <w:rtl w:val="0"/>
          </w:rPr>
          <w:delText>ä</w:delText>
        </w:r>
      </w:del>
      <w:del w:id="16568" w:date="2023-01-13T18:26:59Z" w:author="Jan Groh">
        <w:r>
          <w:rPr>
            <w:rStyle w:val="Ohne"/>
            <w:rFonts w:ascii="Garamond Premier Pro Caption" w:hAnsi="Garamond Premier Pro Caption"/>
            <w:sz w:val="22"/>
            <w:szCs w:val="22"/>
            <w:rtl w:val="0"/>
            <w:lang w:val="de-DE"/>
          </w:rPr>
          <w:delText>tzt.</w:delText>
        </w:r>
      </w:del>
      <w:del w:id="16569" w:date="2023-01-13T18:26:59Z" w:author="Jan Groh">
        <w:r>
          <w:rPr>
            <w:rStyle w:val="Ohne"/>
            <w:rFonts w:ascii="Garamond Premier Pro Caption" w:hAnsi="Garamond Premier Pro Caption"/>
            <w:sz w:val="22"/>
            <w:szCs w:val="22"/>
            <w:rtl w:val="0"/>
            <w:lang w:val="de-DE"/>
          </w:rPr>
          <w:delText xml:space="preserve"> </w:delText>
        </w:r>
      </w:del>
      <w:del w:id="16570" w:date="2023-01-13T18:26:59Z" w:author="Jan Groh">
        <w:r>
          <w:rPr>
            <w:rStyle w:val="Ohne"/>
            <w:rFonts w:ascii="Garamond Premier Pro Caption" w:hAnsi="Garamond Premier Pro Caption"/>
            <w:sz w:val="22"/>
            <w:szCs w:val="22"/>
            <w:rtl w:val="0"/>
            <w:lang w:val="de-DE"/>
          </w:rPr>
          <w:delText>Ihr Salon bildete einen Mittelpunkt in der Weimarer Gesellschaft.</w:delText>
        </w:r>
      </w:del>
      <w:del w:id="16571" w:date="2023-01-13T18:26:59Z" w:author="Jan Groh">
        <w:r>
          <w:rPr>
            <w:rStyle w:val="Ohne"/>
            <w:rFonts w:ascii="Garamond Premier Pro Caption" w:hAnsi="Garamond Premier Pro Caption"/>
            <w:sz w:val="22"/>
            <w:szCs w:val="22"/>
            <w:rtl w:val="0"/>
            <w:lang w:val="de-DE"/>
          </w:rPr>
          <w:delText xml:space="preserve"> </w:delText>
        </w:r>
      </w:del>
      <w:del w:id="16572" w:date="2023-01-13T18:26:59Z" w:author="Jan Groh">
        <w:r>
          <w:rPr>
            <w:rStyle w:val="Ohne"/>
            <w:rFonts w:ascii="Garamond Premier Pro Caption" w:hAnsi="Garamond Premier Pro Caption"/>
            <w:sz w:val="22"/>
            <w:szCs w:val="22"/>
            <w:rtl w:val="0"/>
            <w:lang w:val="de-DE"/>
          </w:rPr>
          <w:delText>Sie half Goethe, Christiane Vulpius in die Weimarer Gesellschaft einzuf</w:delText>
        </w:r>
      </w:del>
      <w:del w:id="16573" w:date="2023-01-13T18:26:59Z" w:author="Jan Groh">
        <w:r>
          <w:rPr>
            <w:rStyle w:val="Ohne"/>
            <w:rFonts w:ascii="Garamond Premier Pro Caption" w:hAnsi="Garamond Premier Pro Caption" w:hint="default"/>
            <w:sz w:val="22"/>
            <w:szCs w:val="22"/>
            <w:rtl w:val="0"/>
          </w:rPr>
          <w:delText>ü</w:delText>
        </w:r>
      </w:del>
      <w:del w:id="16574" w:date="2023-01-13T18:26:59Z" w:author="Jan Groh">
        <w:r>
          <w:rPr>
            <w:rStyle w:val="Ohne"/>
            <w:rFonts w:ascii="Garamond Premier Pro Caption" w:hAnsi="Garamond Premier Pro Caption"/>
            <w:sz w:val="22"/>
            <w:szCs w:val="22"/>
            <w:rtl w:val="0"/>
            <w:lang w:val="de-DE"/>
          </w:rPr>
          <w:delText>hren. Von 1806</w:delText>
        </w:r>
      </w:del>
      <w:del w:id="16575" w:date="2023-01-13T18:26:59Z" w:author="Jan Groh">
        <w:r>
          <w:rPr>
            <w:rStyle w:val="Ohne"/>
            <w:rFonts w:ascii="Garamond Premier Pro Caption" w:hAnsi="Garamond Premier Pro Caption" w:hint="default"/>
            <w:sz w:val="22"/>
            <w:szCs w:val="22"/>
            <w:rtl w:val="0"/>
          </w:rPr>
          <w:delText>–</w:delText>
        </w:r>
      </w:del>
      <w:del w:id="16576" w:date="2023-01-13T18:26:59Z" w:author="Jan Groh">
        <w:r>
          <w:rPr>
            <w:rStyle w:val="Ohne"/>
            <w:rFonts w:ascii="Garamond Premier Pro Caption" w:hAnsi="Garamond Premier Pro Caption"/>
            <w:sz w:val="22"/>
            <w:szCs w:val="22"/>
            <w:rtl w:val="0"/>
            <w:lang w:val="de-DE"/>
          </w:rPr>
          <w:delText>1813 nahm Goethe regelm</w:delText>
        </w:r>
      </w:del>
      <w:del w:id="16577" w:date="2023-01-13T18:26:59Z" w:author="Jan Groh">
        <w:r>
          <w:rPr>
            <w:rStyle w:val="Ohne"/>
            <w:rFonts w:ascii="Garamond Premier Pro Caption" w:hAnsi="Garamond Premier Pro Caption" w:hint="default"/>
            <w:sz w:val="22"/>
            <w:szCs w:val="22"/>
            <w:rtl w:val="0"/>
            <w:lang w:val="de-DE"/>
          </w:rPr>
          <w:delText>äß</w:delText>
        </w:r>
      </w:del>
      <w:del w:id="16578" w:date="2023-01-13T18:26:59Z" w:author="Jan Groh">
        <w:r>
          <w:rPr>
            <w:rStyle w:val="Ohne"/>
            <w:rFonts w:ascii="Garamond Premier Pro Caption" w:hAnsi="Garamond Premier Pro Caption"/>
            <w:sz w:val="22"/>
            <w:szCs w:val="22"/>
            <w:rtl w:val="0"/>
            <w:lang w:val="de-DE"/>
          </w:rPr>
          <w:delText>ig an den w</w:delText>
        </w:r>
      </w:del>
      <w:del w:id="16579" w:date="2023-01-13T18:26:59Z" w:author="Jan Groh">
        <w:r>
          <w:rPr>
            <w:rStyle w:val="Ohne"/>
            <w:rFonts w:ascii="Garamond Premier Pro Caption" w:hAnsi="Garamond Premier Pro Caption" w:hint="default"/>
            <w:sz w:val="22"/>
            <w:szCs w:val="22"/>
            <w:rtl w:val="0"/>
            <w:lang w:val="sv-SE"/>
          </w:rPr>
          <w:delText>ö</w:delText>
        </w:r>
      </w:del>
      <w:del w:id="16580" w:date="2023-01-13T18:26:59Z" w:author="Jan Groh">
        <w:r>
          <w:rPr>
            <w:rStyle w:val="Ohne"/>
            <w:rFonts w:ascii="Garamond Premier Pro Caption" w:hAnsi="Garamond Premier Pro Caption"/>
            <w:sz w:val="22"/>
            <w:szCs w:val="22"/>
            <w:rtl w:val="0"/>
            <w:lang w:val="de-DE"/>
          </w:rPr>
          <w:delText xml:space="preserve">chentlichen </w:delText>
        </w:r>
      </w:del>
      <w:del w:id="16581" w:date="2023-01-13T18:26:59Z" w:author="Jan Groh">
        <w:r>
          <w:rPr>
            <w:rStyle w:val="Ohne"/>
            <w:rFonts w:ascii="Garamond Premier Pro Caption" w:hAnsi="Garamond Premier Pro Caption" w:hint="default"/>
            <w:sz w:val="22"/>
            <w:szCs w:val="22"/>
            <w:rtl w:val="0"/>
            <w:lang w:val="it-IT"/>
          </w:rPr>
          <w:delText>»</w:delText>
        </w:r>
      </w:del>
      <w:del w:id="16582" w:date="2023-01-13T18:26:59Z" w:author="Jan Groh">
        <w:r>
          <w:rPr>
            <w:rStyle w:val="Ohne"/>
            <w:rFonts w:ascii="Garamond Premier Pro Caption" w:hAnsi="Garamond Premier Pro Caption"/>
            <w:sz w:val="22"/>
            <w:szCs w:val="22"/>
            <w:rtl w:val="0"/>
            <w:lang w:val="de-DE"/>
          </w:rPr>
          <w:delText>Abendunterhaltungen</w:delText>
        </w:r>
      </w:del>
      <w:del w:id="16583" w:date="2023-01-13T18:26:59Z" w:author="Jan Groh">
        <w:r>
          <w:rPr>
            <w:rStyle w:val="Ohne"/>
            <w:rFonts w:ascii="Garamond Premier Pro Caption" w:hAnsi="Garamond Premier Pro Caption" w:hint="default"/>
            <w:sz w:val="22"/>
            <w:szCs w:val="22"/>
            <w:rtl w:val="0"/>
            <w:lang w:val="fr-FR"/>
          </w:rPr>
          <w:delText xml:space="preserve">« </w:delText>
        </w:r>
      </w:del>
      <w:del w:id="16584" w:date="2023-01-13T18:26:59Z" w:author="Jan Groh">
        <w:r>
          <w:rPr>
            <w:rStyle w:val="Ohne"/>
            <w:rFonts w:ascii="Garamond Premier Pro Caption" w:hAnsi="Garamond Premier Pro Caption"/>
            <w:sz w:val="22"/>
            <w:szCs w:val="22"/>
            <w:rtl w:val="0"/>
            <w:lang w:val="de-DE"/>
          </w:rPr>
          <w:delText>im Hause Schopenhauer teil. Johanna war die Patin von Ottilies Sohn Wolfgang.</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85" w:date="2023-01-13T18:26:59Z" w:author="Jan Groh"/>
          <w:rStyle w:val="Ohne"/>
          <w:rFonts w:ascii="Garamond Premier Pro Caption" w:cs="Garamond Premier Pro Caption" w:hAnsi="Garamond Premier Pro Caption" w:eastAsia="Garamond Premier Pro Caption"/>
          <w:sz w:val="22"/>
          <w:szCs w:val="22"/>
        </w:rPr>
      </w:pPr>
      <w:del w:id="16586" w:date="2023-01-13T18:26:59Z" w:author="Jan Groh">
        <w:r>
          <w:rPr>
            <w:rStyle w:val="Ohne"/>
            <w:rFonts w:ascii="Garamond Premier Pro Caption" w:hAnsi="Garamond Premier Pro Caption"/>
            <w:sz w:val="22"/>
            <w:szCs w:val="22"/>
            <w:rtl w:val="0"/>
            <w:lang w:val="de-DE"/>
          </w:rPr>
          <w:delText>SCHUCHARDT, Christian (1799</w:delText>
        </w:r>
      </w:del>
      <w:del w:id="16587" w:date="2023-01-13T18:26:59Z" w:author="Jan Groh">
        <w:r>
          <w:rPr>
            <w:rStyle w:val="Ohne"/>
            <w:rFonts w:ascii="Garamond Premier Pro Caption" w:hAnsi="Garamond Premier Pro Caption" w:hint="default"/>
            <w:sz w:val="22"/>
            <w:szCs w:val="22"/>
            <w:rtl w:val="0"/>
          </w:rPr>
          <w:delText>–</w:delText>
        </w:r>
      </w:del>
      <w:del w:id="16588" w:date="2023-01-13T18:26:59Z" w:author="Jan Groh">
        <w:r>
          <w:rPr>
            <w:rStyle w:val="Ohne"/>
            <w:rFonts w:ascii="Garamond Premier Pro Caption" w:hAnsi="Garamond Premier Pro Caption"/>
            <w:sz w:val="22"/>
            <w:szCs w:val="22"/>
            <w:rtl w:val="0"/>
            <w:lang w:val="de-DE"/>
          </w:rPr>
          <w:delText>1870). Hauslehrer von Goethes Enkeln. Beaufsichtigte sp</w:delText>
        </w:r>
      </w:del>
      <w:del w:id="16589" w:date="2023-01-13T18:26:59Z" w:author="Jan Groh">
        <w:r>
          <w:rPr>
            <w:rStyle w:val="Ohne"/>
            <w:rFonts w:ascii="Garamond Premier Pro Caption" w:hAnsi="Garamond Premier Pro Caption" w:hint="default"/>
            <w:sz w:val="22"/>
            <w:szCs w:val="22"/>
            <w:rtl w:val="0"/>
          </w:rPr>
          <w:delText>ä</w:delText>
        </w:r>
      </w:del>
      <w:del w:id="16590" w:date="2023-01-13T18:26:59Z" w:author="Jan Groh">
        <w:r>
          <w:rPr>
            <w:rStyle w:val="Ohne"/>
            <w:rFonts w:ascii="Garamond Premier Pro Caption" w:hAnsi="Garamond Premier Pro Caption"/>
            <w:sz w:val="22"/>
            <w:szCs w:val="22"/>
            <w:rtl w:val="0"/>
            <w:lang w:val="de-DE"/>
          </w:rPr>
          <w:delText>ter die Sammlungen des Weimarer Goethehauses. Er war der letzte Sekret</w:delText>
        </w:r>
      </w:del>
      <w:del w:id="16591" w:date="2023-01-13T18:26:59Z" w:author="Jan Groh">
        <w:r>
          <w:rPr>
            <w:rStyle w:val="Ohne"/>
            <w:rFonts w:ascii="Garamond Premier Pro Caption" w:hAnsi="Garamond Premier Pro Caption" w:hint="default"/>
            <w:sz w:val="22"/>
            <w:szCs w:val="22"/>
            <w:rtl w:val="0"/>
          </w:rPr>
          <w:delText>ä</w:delText>
        </w:r>
      </w:del>
      <w:del w:id="16592" w:date="2023-01-13T18:26:59Z" w:author="Jan Groh">
        <w:r>
          <w:rPr>
            <w:rStyle w:val="Ohne"/>
            <w:rFonts w:ascii="Garamond Premier Pro Caption" w:hAnsi="Garamond Premier Pro Caption"/>
            <w:sz w:val="22"/>
            <w:szCs w:val="22"/>
            <w:rtl w:val="0"/>
            <w:lang w:val="en-US"/>
          </w:rPr>
          <w:delText>r Goethes.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593" w:date="2023-01-13T18:26:59Z" w:author="Jan Groh"/>
          <w:rStyle w:val="Ohne"/>
          <w:rFonts w:ascii="Garamond Premier Pro Caption" w:cs="Garamond Premier Pro Caption" w:hAnsi="Garamond Premier Pro Caption" w:eastAsia="Garamond Premier Pro Caption"/>
          <w:sz w:val="22"/>
          <w:szCs w:val="22"/>
        </w:rPr>
      </w:pPr>
      <w:del w:id="16594" w:date="2023-01-13T18:26:59Z" w:author="Jan Groh">
        <w:r>
          <w:rPr>
            <w:rStyle w:val="Ohne"/>
            <w:rFonts w:ascii="Garamond Premier Pro Caption" w:hAnsi="Garamond Premier Pro Caption"/>
            <w:sz w:val="22"/>
            <w:szCs w:val="22"/>
            <w:rtl w:val="0"/>
            <w:lang w:val="de-DE"/>
          </w:rPr>
          <w:delText>STEIN, Fritz v. (1772</w:delText>
        </w:r>
      </w:del>
      <w:del w:id="16595" w:date="2023-01-13T18:26:59Z" w:author="Jan Groh">
        <w:r>
          <w:rPr>
            <w:rStyle w:val="Ohne"/>
            <w:rFonts w:ascii="Garamond Premier Pro Caption" w:hAnsi="Garamond Premier Pro Caption" w:hint="default"/>
            <w:sz w:val="22"/>
            <w:szCs w:val="22"/>
            <w:rtl w:val="0"/>
          </w:rPr>
          <w:delText>–</w:delText>
        </w:r>
      </w:del>
      <w:del w:id="16596" w:date="2023-01-13T18:26:59Z" w:author="Jan Groh">
        <w:r>
          <w:rPr>
            <w:rStyle w:val="Ohne"/>
            <w:rFonts w:ascii="Garamond Premier Pro Caption" w:hAnsi="Garamond Premier Pro Caption"/>
            <w:sz w:val="22"/>
            <w:szCs w:val="22"/>
            <w:rtl w:val="0"/>
            <w:lang w:val="de-DE"/>
          </w:rPr>
          <w:delText>1844). Sohn von Charlotte v. St. Lebte im Mai 1783 vor</w:delText>
        </w:r>
      </w:del>
      <w:del w:id="16597" w:date="2023-01-13T18:26:59Z" w:author="Jan Groh">
        <w:r>
          <w:rPr>
            <w:rStyle w:val="Ohne"/>
            <w:rFonts w:ascii="Garamond Premier Pro Caption" w:hAnsi="Garamond Premier Pro Caption" w:hint="default"/>
            <w:sz w:val="22"/>
            <w:szCs w:val="22"/>
            <w:rtl w:val="0"/>
          </w:rPr>
          <w:delText>ü</w:delText>
        </w:r>
      </w:del>
      <w:del w:id="16598" w:date="2023-01-13T18:26:59Z" w:author="Jan Groh">
        <w:r>
          <w:rPr>
            <w:rStyle w:val="Ohne"/>
            <w:rFonts w:ascii="Garamond Premier Pro Caption" w:hAnsi="Garamond Premier Pro Caption"/>
            <w:sz w:val="22"/>
            <w:szCs w:val="22"/>
            <w:rtl w:val="0"/>
            <w:lang w:val="de-DE"/>
          </w:rPr>
          <w:delText>bergehend bei Goethe, als dessen Z</w:delText>
        </w:r>
      </w:del>
      <w:del w:id="16599" w:date="2023-01-13T18:26:59Z" w:author="Jan Groh">
        <w:r>
          <w:rPr>
            <w:rStyle w:val="Ohne"/>
            <w:rFonts w:ascii="Garamond Premier Pro Caption" w:hAnsi="Garamond Premier Pro Caption" w:hint="default"/>
            <w:sz w:val="22"/>
            <w:szCs w:val="22"/>
            <w:rtl w:val="0"/>
            <w:lang w:val="sv-SE"/>
          </w:rPr>
          <w:delText>ö</w:delText>
        </w:r>
      </w:del>
      <w:del w:id="16600" w:date="2023-01-13T18:26:59Z" w:author="Jan Groh">
        <w:r>
          <w:rPr>
            <w:rStyle w:val="Ohne"/>
            <w:rFonts w:ascii="Garamond Premier Pro Caption" w:hAnsi="Garamond Premier Pro Caption"/>
            <w:sz w:val="22"/>
            <w:szCs w:val="22"/>
            <w:rtl w:val="0"/>
            <w:lang w:val="de-DE"/>
          </w:rPr>
          <w:delText>gling er gewisserma</w:delText>
        </w:r>
      </w:del>
      <w:del w:id="16601" w:date="2023-01-13T18:26:59Z" w:author="Jan Groh">
        <w:r>
          <w:rPr>
            <w:rStyle w:val="Ohne"/>
            <w:rFonts w:ascii="Garamond Premier Pro Caption" w:hAnsi="Garamond Premier Pro Caption" w:hint="default"/>
            <w:sz w:val="22"/>
            <w:szCs w:val="22"/>
            <w:rtl w:val="0"/>
            <w:lang w:val="de-DE"/>
          </w:rPr>
          <w:delText>ß</w:delText>
        </w:r>
      </w:del>
      <w:del w:id="16602" w:date="2023-01-13T18:26:59Z" w:author="Jan Groh">
        <w:r>
          <w:rPr>
            <w:rStyle w:val="Ohne"/>
            <w:rFonts w:ascii="Garamond Premier Pro Caption" w:hAnsi="Garamond Premier Pro Caption"/>
            <w:sz w:val="22"/>
            <w:szCs w:val="22"/>
            <w:rtl w:val="0"/>
            <w:lang w:val="de-DE"/>
          </w:rPr>
          <w:delText>en gelten darf. Wurde sp</w:delText>
        </w:r>
      </w:del>
      <w:del w:id="16603" w:date="2023-01-13T18:26:59Z" w:author="Jan Groh">
        <w:r>
          <w:rPr>
            <w:rStyle w:val="Ohne"/>
            <w:rFonts w:ascii="Garamond Premier Pro Caption" w:hAnsi="Garamond Premier Pro Caption" w:hint="default"/>
            <w:sz w:val="22"/>
            <w:szCs w:val="22"/>
            <w:rtl w:val="0"/>
          </w:rPr>
          <w:delText>ä</w:delText>
        </w:r>
      </w:del>
      <w:del w:id="16604" w:date="2023-01-13T18:26:59Z" w:author="Jan Groh">
        <w:r>
          <w:rPr>
            <w:rStyle w:val="Ohne"/>
            <w:rFonts w:ascii="Garamond Premier Pro Caption" w:hAnsi="Garamond Premier Pro Caption"/>
            <w:sz w:val="22"/>
            <w:szCs w:val="22"/>
            <w:rtl w:val="0"/>
            <w:lang w:val="de-DE"/>
          </w:rPr>
          <w:delText>ter Generallandschaftspr</w:delText>
        </w:r>
      </w:del>
      <w:del w:id="16605" w:date="2023-01-13T18:26:59Z" w:author="Jan Groh">
        <w:r>
          <w:rPr>
            <w:rStyle w:val="Ohne"/>
            <w:rFonts w:ascii="Garamond Premier Pro Caption" w:hAnsi="Garamond Premier Pro Caption" w:hint="default"/>
            <w:sz w:val="22"/>
            <w:szCs w:val="22"/>
            <w:rtl w:val="0"/>
          </w:rPr>
          <w:delText>ä</w:delText>
        </w:r>
      </w:del>
      <w:del w:id="16606" w:date="2023-01-13T18:26:59Z" w:author="Jan Groh">
        <w:r>
          <w:rPr>
            <w:rStyle w:val="Ohne"/>
            <w:rFonts w:ascii="Garamond Premier Pro Caption" w:hAnsi="Garamond Premier Pro Caption"/>
            <w:sz w:val="22"/>
            <w:szCs w:val="22"/>
            <w:rtl w:val="0"/>
            <w:lang w:val="de-DE"/>
          </w:rPr>
          <w:delText>sident von Breslau.</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07" w:date="2023-01-13T18:26:59Z" w:author="Jan Groh"/>
          <w:rStyle w:val="Ohne"/>
          <w:rFonts w:ascii="Garamond Premier Pro Caption" w:cs="Garamond Premier Pro Caption" w:hAnsi="Garamond Premier Pro Caption" w:eastAsia="Garamond Premier Pro Caption"/>
          <w:sz w:val="22"/>
          <w:szCs w:val="22"/>
        </w:rPr>
      </w:pPr>
      <w:del w:id="16608" w:date="2023-01-13T18:26:59Z" w:author="Jan Groh">
        <w:r>
          <w:rPr>
            <w:rStyle w:val="Ohne"/>
            <w:rFonts w:ascii="Garamond Premier Pro Caption" w:hAnsi="Garamond Premier Pro Caption"/>
            <w:sz w:val="22"/>
            <w:szCs w:val="22"/>
            <w:rtl w:val="0"/>
            <w:lang w:val="de-DE"/>
          </w:rPr>
          <w:delText>STERLING, Charles (1804</w:delText>
        </w:r>
      </w:del>
      <w:del w:id="16609" w:date="2023-01-13T18:26:59Z" w:author="Jan Groh">
        <w:r>
          <w:rPr>
            <w:rStyle w:val="Ohne"/>
            <w:rFonts w:ascii="Garamond Premier Pro Caption" w:hAnsi="Garamond Premier Pro Caption" w:hint="default"/>
            <w:sz w:val="22"/>
            <w:szCs w:val="22"/>
            <w:rtl w:val="0"/>
          </w:rPr>
          <w:delText>–</w:delText>
        </w:r>
      </w:del>
      <w:del w:id="16610" w:date="2023-01-13T18:26:59Z" w:author="Jan Groh">
        <w:r>
          <w:rPr>
            <w:rStyle w:val="Ohne"/>
            <w:rFonts w:ascii="Garamond Premier Pro Caption" w:hAnsi="Garamond Premier Pro Caption"/>
            <w:sz w:val="22"/>
            <w:szCs w:val="22"/>
            <w:rtl w:val="0"/>
            <w:lang w:val="de-DE"/>
          </w:rPr>
          <w:delText>1880). Sohn des englischen Konsuls in Genua. Er wurde durch einen Empfehlungsbrief Lord Byrons bei Goethe eingef</w:delText>
        </w:r>
      </w:del>
      <w:del w:id="16611" w:date="2023-01-13T18:26:59Z" w:author="Jan Groh">
        <w:r>
          <w:rPr>
            <w:rStyle w:val="Ohne"/>
            <w:rFonts w:ascii="Garamond Premier Pro Caption" w:hAnsi="Garamond Premier Pro Caption" w:hint="default"/>
            <w:sz w:val="22"/>
            <w:szCs w:val="22"/>
            <w:rtl w:val="0"/>
          </w:rPr>
          <w:delText>ü</w:delText>
        </w:r>
      </w:del>
      <w:del w:id="16612" w:date="2023-01-13T18:26:59Z" w:author="Jan Groh">
        <w:r>
          <w:rPr>
            <w:rStyle w:val="Ohne"/>
            <w:rFonts w:ascii="Garamond Premier Pro Caption" w:hAnsi="Garamond Premier Pro Caption"/>
            <w:sz w:val="22"/>
            <w:szCs w:val="22"/>
            <w:rtl w:val="0"/>
            <w:lang w:val="de-DE"/>
          </w:rPr>
          <w:delText xml:space="preserve">hrt. Goethe nannte ihn einmal einen </w:delText>
        </w:r>
      </w:del>
      <w:del w:id="16613" w:date="2023-01-13T18:26:59Z" w:author="Jan Groh">
        <w:r>
          <w:rPr>
            <w:rStyle w:val="Ohne"/>
            <w:rFonts w:ascii="Garamond Premier Pro Caption" w:hAnsi="Garamond Premier Pro Caption" w:hint="default"/>
            <w:sz w:val="22"/>
            <w:szCs w:val="22"/>
            <w:rtl w:val="0"/>
            <w:lang w:val="it-IT"/>
          </w:rPr>
          <w:delText>»</w:delText>
        </w:r>
      </w:del>
      <w:del w:id="16614" w:date="2023-01-13T18:26:59Z" w:author="Jan Groh">
        <w:r>
          <w:rPr>
            <w:rStyle w:val="Ohne"/>
            <w:rFonts w:ascii="Garamond Premier Pro Caption" w:hAnsi="Garamond Premier Pro Caption"/>
            <w:sz w:val="22"/>
            <w:szCs w:val="22"/>
            <w:rtl w:val="0"/>
          </w:rPr>
          <w:delText>d</w:delText>
        </w:r>
      </w:del>
      <w:del w:id="16615" w:date="2023-01-13T18:26:59Z" w:author="Jan Groh">
        <w:r>
          <w:rPr>
            <w:rStyle w:val="Ohne"/>
            <w:rFonts w:ascii="Garamond Premier Pro Caption" w:hAnsi="Garamond Premier Pro Caption" w:hint="default"/>
            <w:sz w:val="22"/>
            <w:szCs w:val="22"/>
            <w:rtl w:val="0"/>
          </w:rPr>
          <w:delText>ä</w:delText>
        </w:r>
      </w:del>
      <w:del w:id="16616" w:date="2023-01-13T18:26:59Z" w:author="Jan Groh">
        <w:r>
          <w:rPr>
            <w:rStyle w:val="Ohne"/>
            <w:rFonts w:ascii="Garamond Premier Pro Caption" w:hAnsi="Garamond Premier Pro Caption"/>
            <w:sz w:val="22"/>
            <w:szCs w:val="22"/>
            <w:rtl w:val="0"/>
            <w:lang w:val="de-DE"/>
          </w:rPr>
          <w:delText>monischen J</w:delText>
        </w:r>
      </w:del>
      <w:del w:id="16617" w:date="2023-01-13T18:26:59Z" w:author="Jan Groh">
        <w:r>
          <w:rPr>
            <w:rStyle w:val="Ohne"/>
            <w:rFonts w:ascii="Garamond Premier Pro Caption" w:hAnsi="Garamond Premier Pro Caption" w:hint="default"/>
            <w:sz w:val="22"/>
            <w:szCs w:val="22"/>
            <w:rtl w:val="0"/>
          </w:rPr>
          <w:delText>ü</w:delText>
        </w:r>
      </w:del>
      <w:del w:id="16618" w:date="2023-01-13T18:26:59Z" w:author="Jan Groh">
        <w:r>
          <w:rPr>
            <w:rStyle w:val="Ohne"/>
            <w:rFonts w:ascii="Garamond Premier Pro Caption" w:hAnsi="Garamond Premier Pro Caption"/>
            <w:sz w:val="22"/>
            <w:szCs w:val="22"/>
            <w:rtl w:val="0"/>
          </w:rPr>
          <w:delText>ngling</w:delText>
        </w:r>
      </w:del>
      <w:del w:id="16619" w:date="2023-01-13T18:26:59Z" w:author="Jan Groh">
        <w:r>
          <w:rPr>
            <w:rStyle w:val="Ohne"/>
            <w:rFonts w:ascii="Garamond Premier Pro Caption" w:hAnsi="Garamond Premier Pro Caption" w:hint="default"/>
            <w:sz w:val="22"/>
            <w:szCs w:val="22"/>
            <w:rtl w:val="0"/>
            <w:lang w:val="fr-FR"/>
          </w:rPr>
          <w:delText>«</w:delText>
        </w:r>
      </w:del>
      <w:del w:id="16620" w:date="2023-01-13T18:26:59Z" w:author="Jan Groh">
        <w:r>
          <w:rPr>
            <w:rStyle w:val="Ohne"/>
            <w:rFonts w:ascii="Garamond Premier Pro Caption" w:hAnsi="Garamond Premier Pro Caption"/>
            <w:sz w:val="22"/>
            <w:szCs w:val="22"/>
            <w:rtl w:val="0"/>
            <w:lang w:val="de-DE"/>
          </w:rPr>
          <w:delText>. Er wurde Ottilies gro</w:delText>
        </w:r>
      </w:del>
      <w:del w:id="16621" w:date="2023-01-13T18:26:59Z" w:author="Jan Groh">
        <w:r>
          <w:rPr>
            <w:rStyle w:val="Ohne"/>
            <w:rFonts w:ascii="Garamond Premier Pro Caption" w:hAnsi="Garamond Premier Pro Caption" w:hint="default"/>
            <w:sz w:val="22"/>
            <w:szCs w:val="22"/>
            <w:rtl w:val="0"/>
            <w:lang w:val="de-DE"/>
          </w:rPr>
          <w:delText>ß</w:delText>
        </w:r>
      </w:del>
      <w:del w:id="16622" w:date="2023-01-13T18:26:59Z" w:author="Jan Groh">
        <w:r>
          <w:rPr>
            <w:rStyle w:val="Ohne"/>
            <w:rFonts w:ascii="Garamond Premier Pro Caption" w:hAnsi="Garamond Premier Pro Caption"/>
            <w:sz w:val="22"/>
            <w:szCs w:val="22"/>
            <w:rtl w:val="0"/>
            <w:lang w:val="de-DE"/>
          </w:rPr>
          <w:delText>e Liebe.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23" w:date="2023-01-13T18:26:59Z" w:author="Jan Groh"/>
          <w:rStyle w:val="Ohne"/>
          <w:rFonts w:ascii="Garamond Premier Pro Caption" w:cs="Garamond Premier Pro Caption" w:hAnsi="Garamond Premier Pro Caption" w:eastAsia="Garamond Premier Pro Caption"/>
          <w:sz w:val="22"/>
          <w:szCs w:val="22"/>
        </w:rPr>
      </w:pPr>
      <w:del w:id="16624" w:date="2023-01-13T18:26:59Z" w:author="Jan Groh">
        <w:r>
          <w:rPr>
            <w:rStyle w:val="Ohne"/>
            <w:rFonts w:ascii="Garamond Premier Pro Caption" w:hAnsi="Garamond Premier Pro Caption"/>
            <w:sz w:val="22"/>
            <w:szCs w:val="22"/>
            <w:rtl w:val="0"/>
            <w:lang w:val="de-DE"/>
          </w:rPr>
          <w:delText>STORY, Captain. Einer von Ottilies Verehrern. Wahrscheinlich war er der Vater von Ottilies viertem Kind, Anna Sibylle.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25" w:date="2023-01-13T18:26:59Z" w:author="Jan Groh"/>
          <w:rStyle w:val="Ohne"/>
          <w:rFonts w:ascii="Garamond Premier Pro Caption" w:cs="Garamond Premier Pro Caption" w:hAnsi="Garamond Premier Pro Caption" w:eastAsia="Garamond Premier Pro Caption"/>
          <w:sz w:val="22"/>
          <w:szCs w:val="22"/>
        </w:rPr>
      </w:pPr>
      <w:del w:id="16626" w:date="2023-01-13T18:26:59Z" w:author="Jan Groh">
        <w:r>
          <w:rPr>
            <w:rStyle w:val="Ohne"/>
            <w:rFonts w:ascii="Garamond Premier Pro Caption" w:hAnsi="Garamond Premier Pro Caption"/>
            <w:sz w:val="22"/>
            <w:szCs w:val="22"/>
            <w:rtl w:val="0"/>
            <w:lang w:val="de-DE"/>
          </w:rPr>
          <w:delText>VARNHAGEN, Rahel, geb. Lewin-Robert (1771</w:delText>
        </w:r>
      </w:del>
      <w:del w:id="16627" w:date="2023-01-13T18:26:59Z" w:author="Jan Groh">
        <w:r>
          <w:rPr>
            <w:rStyle w:val="Ohne"/>
            <w:rFonts w:ascii="Garamond Premier Pro Caption" w:hAnsi="Garamond Premier Pro Caption" w:hint="default"/>
            <w:sz w:val="22"/>
            <w:szCs w:val="22"/>
            <w:rtl w:val="0"/>
          </w:rPr>
          <w:delText>–</w:delText>
        </w:r>
      </w:del>
      <w:del w:id="16628" w:date="2023-01-13T18:26:59Z" w:author="Jan Groh">
        <w:r>
          <w:rPr>
            <w:rStyle w:val="Ohne"/>
            <w:rFonts w:ascii="Garamond Premier Pro Caption" w:hAnsi="Garamond Premier Pro Caption"/>
            <w:sz w:val="22"/>
            <w:szCs w:val="22"/>
            <w:rtl w:val="0"/>
            <w:lang w:val="de-DE"/>
          </w:rPr>
          <w:delText>1833). Inszenierte literarische und kulturelle Veranstaltungen in Berlin und war zumeist deren Mittelpunkt.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29" w:date="2023-01-13T18:26:59Z" w:author="Jan Groh"/>
          <w:rStyle w:val="Ohne"/>
          <w:rFonts w:ascii="Garamond Premier Pro Caption" w:cs="Garamond Premier Pro Caption" w:hAnsi="Garamond Premier Pro Caption" w:eastAsia="Garamond Premier Pro Caption"/>
          <w:sz w:val="22"/>
          <w:szCs w:val="22"/>
        </w:rPr>
      </w:pPr>
      <w:del w:id="16630" w:date="2023-01-13T18:26:59Z" w:author="Jan Groh">
        <w:r>
          <w:rPr>
            <w:rStyle w:val="Ohne"/>
            <w:rFonts w:ascii="Garamond Premier Pro Caption" w:hAnsi="Garamond Premier Pro Caption"/>
            <w:sz w:val="22"/>
            <w:szCs w:val="22"/>
            <w:rtl w:val="0"/>
            <w:lang w:val="de-DE"/>
          </w:rPr>
          <w:delText>VOGEL, Hofrat Karl (1798</w:delText>
        </w:r>
      </w:del>
      <w:del w:id="16631" w:date="2023-01-13T18:26:59Z" w:author="Jan Groh">
        <w:r>
          <w:rPr>
            <w:rStyle w:val="Ohne"/>
            <w:rFonts w:ascii="Garamond Premier Pro Caption" w:hAnsi="Garamond Premier Pro Caption" w:hint="default"/>
            <w:sz w:val="22"/>
            <w:szCs w:val="22"/>
            <w:rtl w:val="0"/>
          </w:rPr>
          <w:delText>–</w:delText>
        </w:r>
      </w:del>
      <w:del w:id="16632" w:date="2023-01-13T18:26:59Z" w:author="Jan Groh">
        <w:r>
          <w:rPr>
            <w:rStyle w:val="Ohne"/>
            <w:rFonts w:ascii="Garamond Premier Pro Caption" w:hAnsi="Garamond Premier Pro Caption"/>
            <w:sz w:val="22"/>
            <w:szCs w:val="22"/>
            <w:rtl w:val="0"/>
            <w:lang w:val="de-DE"/>
          </w:rPr>
          <w:delText>1864). Geh. Hofrat und Weimarer Hofmediziner.</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33" w:date="2023-01-13T18:26:59Z" w:author="Jan Groh"/>
          <w:rStyle w:val="Ohne"/>
          <w:rFonts w:ascii="Garamond Premier Pro Caption" w:cs="Garamond Premier Pro Caption" w:hAnsi="Garamond Premier Pro Caption" w:eastAsia="Garamond Premier Pro Caption"/>
          <w:sz w:val="22"/>
          <w:szCs w:val="22"/>
        </w:rPr>
      </w:pPr>
      <w:del w:id="16634" w:date="2023-01-13T18:26:59Z" w:author="Jan Groh">
        <w:r>
          <w:rPr>
            <w:rStyle w:val="Ohne"/>
            <w:rFonts w:ascii="Garamond Premier Pro Caption" w:hAnsi="Garamond Premier Pro Caption"/>
            <w:sz w:val="22"/>
            <w:szCs w:val="22"/>
            <w:rtl w:val="0"/>
            <w:lang w:val="de-DE"/>
          </w:rPr>
          <w:delText>WALDERSEE, Friedrich Graf v. (1795</w:delText>
        </w:r>
      </w:del>
      <w:del w:id="16635" w:date="2023-01-13T18:26:59Z" w:author="Jan Groh">
        <w:r>
          <w:rPr>
            <w:rStyle w:val="Ohne"/>
            <w:rFonts w:ascii="Garamond Premier Pro Caption" w:hAnsi="Garamond Premier Pro Caption" w:hint="default"/>
            <w:sz w:val="22"/>
            <w:szCs w:val="22"/>
            <w:rtl w:val="0"/>
          </w:rPr>
          <w:delText>–</w:delText>
        </w:r>
      </w:del>
      <w:del w:id="16636" w:date="2023-01-13T18:26:59Z" w:author="Jan Groh">
        <w:r>
          <w:rPr>
            <w:rStyle w:val="Ohne"/>
            <w:rFonts w:ascii="Garamond Premier Pro Caption" w:hAnsi="Garamond Premier Pro Caption"/>
            <w:sz w:val="22"/>
            <w:szCs w:val="22"/>
            <w:rtl w:val="0"/>
          </w:rPr>
          <w:delText>1864). Milit</w:delText>
        </w:r>
      </w:del>
      <w:del w:id="16637" w:date="2023-01-13T18:26:59Z" w:author="Jan Groh">
        <w:r>
          <w:rPr>
            <w:rStyle w:val="Ohne"/>
            <w:rFonts w:ascii="Garamond Premier Pro Caption" w:hAnsi="Garamond Premier Pro Caption" w:hint="default"/>
            <w:sz w:val="22"/>
            <w:szCs w:val="22"/>
            <w:rtl w:val="0"/>
          </w:rPr>
          <w:delText>ä</w:delText>
        </w:r>
      </w:del>
      <w:del w:id="16638" w:date="2023-01-13T18:26:59Z" w:author="Jan Groh">
        <w:r>
          <w:rPr>
            <w:rStyle w:val="Ohne"/>
            <w:rFonts w:ascii="Garamond Premier Pro Caption" w:hAnsi="Garamond Premier Pro Caption"/>
            <w:sz w:val="22"/>
            <w:szCs w:val="22"/>
            <w:rtl w:val="0"/>
            <w:lang w:val="de-DE"/>
          </w:rPr>
          <w:delText>rschriftsteller. Die sechs Kinder der Familie geh</w:delText>
        </w:r>
      </w:del>
      <w:del w:id="16639" w:date="2023-01-13T18:26:59Z" w:author="Jan Groh">
        <w:r>
          <w:rPr>
            <w:rStyle w:val="Ohne"/>
            <w:rFonts w:ascii="Garamond Premier Pro Caption" w:hAnsi="Garamond Premier Pro Caption" w:hint="default"/>
            <w:sz w:val="22"/>
            <w:szCs w:val="22"/>
            <w:rtl w:val="0"/>
            <w:lang w:val="sv-SE"/>
          </w:rPr>
          <w:delText>ö</w:delText>
        </w:r>
      </w:del>
      <w:del w:id="16640" w:date="2023-01-13T18:26:59Z" w:author="Jan Groh">
        <w:r>
          <w:rPr>
            <w:rStyle w:val="Ohne"/>
            <w:rFonts w:ascii="Garamond Premier Pro Caption" w:hAnsi="Garamond Premier Pro Caption"/>
            <w:sz w:val="22"/>
            <w:szCs w:val="22"/>
            <w:rtl w:val="0"/>
            <w:lang w:val="de-DE"/>
          </w:rPr>
          <w:delText>rten zu den n</w:delText>
        </w:r>
      </w:del>
      <w:del w:id="16641" w:date="2023-01-13T18:26:59Z" w:author="Jan Groh">
        <w:r>
          <w:rPr>
            <w:rStyle w:val="Ohne"/>
            <w:rFonts w:ascii="Garamond Premier Pro Caption" w:hAnsi="Garamond Premier Pro Caption" w:hint="default"/>
            <w:sz w:val="22"/>
            <w:szCs w:val="22"/>
            <w:rtl w:val="0"/>
          </w:rPr>
          <w:delText>ä</w:delText>
        </w:r>
      </w:del>
      <w:del w:id="16642" w:date="2023-01-13T18:26:59Z" w:author="Jan Groh">
        <w:r>
          <w:rPr>
            <w:rStyle w:val="Ohne"/>
            <w:rFonts w:ascii="Garamond Premier Pro Caption" w:hAnsi="Garamond Premier Pro Caption"/>
            <w:sz w:val="22"/>
            <w:szCs w:val="22"/>
            <w:rtl w:val="0"/>
            <w:lang w:val="de-DE"/>
          </w:rPr>
          <w:delText>chsten Freunden Ottilies.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43" w:date="2023-01-13T18:26:59Z" w:author="Jan Groh"/>
          <w:rStyle w:val="Ohne"/>
          <w:rFonts w:ascii="Garamond Premier Pro Caption" w:cs="Garamond Premier Pro Caption" w:hAnsi="Garamond Premier Pro Caption" w:eastAsia="Garamond Premier Pro Caption"/>
          <w:sz w:val="22"/>
          <w:szCs w:val="22"/>
        </w:rPr>
      </w:pPr>
      <w:del w:id="16644" w:date="2023-01-13T18:26:59Z" w:author="Jan Groh">
        <w:r>
          <w:rPr>
            <w:rStyle w:val="Ohne"/>
            <w:rFonts w:ascii="Garamond Premier Pro Caption" w:hAnsi="Garamond Premier Pro Caption"/>
            <w:sz w:val="22"/>
            <w:szCs w:val="22"/>
            <w:rtl w:val="0"/>
            <w:lang w:val="de-DE"/>
          </w:rPr>
          <w:delText>ZELTER, Carl Friedrich (1758</w:delText>
        </w:r>
      </w:del>
      <w:del w:id="16645" w:date="2023-01-13T18:26:59Z" w:author="Jan Groh">
        <w:r>
          <w:rPr>
            <w:rStyle w:val="Ohne"/>
            <w:rFonts w:ascii="Garamond Premier Pro Caption" w:hAnsi="Garamond Premier Pro Caption" w:hint="default"/>
            <w:sz w:val="22"/>
            <w:szCs w:val="22"/>
            <w:rtl w:val="0"/>
          </w:rPr>
          <w:delText>–</w:delText>
        </w:r>
      </w:del>
      <w:del w:id="16646" w:date="2023-01-13T18:26:59Z" w:author="Jan Groh">
        <w:r>
          <w:rPr>
            <w:rStyle w:val="Ohne"/>
            <w:rFonts w:ascii="Garamond Premier Pro Caption" w:hAnsi="Garamond Premier Pro Caption"/>
            <w:sz w:val="22"/>
            <w:szCs w:val="22"/>
            <w:rtl w:val="0"/>
            <w:lang w:val="de-DE"/>
          </w:rPr>
          <w:delText>1832). Intimer Freund Goethes.</w:delText>
        </w:r>
      </w:del>
      <w:del w:id="16647" w:date="2023-01-13T18:26:59Z" w:author="Jan Groh">
        <w:r>
          <w:rPr>
            <w:rStyle w:val="Ohne"/>
            <w:rFonts w:ascii="Garamond Premier Pro Caption" w:hAnsi="Garamond Premier Pro Caption"/>
            <w:sz w:val="22"/>
            <w:szCs w:val="22"/>
            <w:rtl w:val="0"/>
            <w:lang w:val="de-DE"/>
          </w:rPr>
          <w:delText xml:space="preserve"> </w:delText>
        </w:r>
      </w:del>
      <w:del w:id="16648" w:date="2023-01-13T18:26:59Z" w:author="Jan Groh">
        <w:r>
          <w:rPr>
            <w:rStyle w:val="Ohne"/>
            <w:rFonts w:ascii="Garamond Premier Pro Caption" w:hAnsi="Garamond Premier Pro Caption"/>
            <w:sz w:val="22"/>
            <w:szCs w:val="22"/>
            <w:rtl w:val="0"/>
            <w:lang w:val="de-DE"/>
          </w:rPr>
          <w:delText>Musikorganisator und Komponist. War Maurermeister und studierte Architektur. Leiter der Singakademie und Begr</w:delText>
        </w:r>
      </w:del>
      <w:del w:id="16649" w:date="2023-01-13T18:26:59Z" w:author="Jan Groh">
        <w:r>
          <w:rPr>
            <w:rStyle w:val="Ohne"/>
            <w:rFonts w:ascii="Garamond Premier Pro Caption" w:hAnsi="Garamond Premier Pro Caption" w:hint="default"/>
            <w:sz w:val="22"/>
            <w:szCs w:val="22"/>
            <w:rtl w:val="0"/>
          </w:rPr>
          <w:delText>ü</w:delText>
        </w:r>
      </w:del>
      <w:del w:id="16650" w:date="2023-01-13T18:26:59Z" w:author="Jan Groh">
        <w:r>
          <w:rPr>
            <w:rStyle w:val="Ohne"/>
            <w:rFonts w:ascii="Garamond Premier Pro Caption" w:hAnsi="Garamond Premier Pro Caption"/>
            <w:sz w:val="22"/>
            <w:szCs w:val="22"/>
            <w:rtl w:val="0"/>
            <w:lang w:val="de-DE"/>
          </w:rPr>
          <w:delText>nder der Liedertafel.</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6651" w:date="2023-01-13T18:26:59Z" w:author="Jan Groh">
        <w:r>
          <w:rPr>
            <w:rStyle w:val="Ohne"/>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52" w:date="2023-01-13T18:26:59Z" w:author="Jan Groh"/>
          <w:rFonts w:ascii="Garamond Premier Pro Bold" w:cs="Garamond Premier Pro Bold" w:hAnsi="Garamond Premier Pro Bold" w:eastAsia="Garamond Premier Pro Bold"/>
          <w:sz w:val="22"/>
          <w:szCs w:val="22"/>
        </w:rPr>
      </w:pPr>
      <w:del w:id="16653" w:date="2023-01-13T18:26:59Z" w:author="Jan Groh">
        <w:r>
          <w:rPr>
            <w:rFonts w:ascii="Garamond Premier Pro Bold" w:hAnsi="Garamond Premier Pro Bold"/>
            <w:sz w:val="22"/>
            <w:szCs w:val="22"/>
            <w:rtl w:val="0"/>
            <w:lang w:val="de-DE"/>
          </w:rPr>
          <w:delText>Literaturverzeichnis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654" w:date="2023-01-13T18:26:59Z" w:author="Jan Groh"/>
          <w:rFonts w:ascii="Garamond Premier Pro Bold" w:cs="Garamond Premier Pro Bold" w:hAnsi="Garamond Premier Pro Bold" w:eastAsia="Garamond Premier Pro Bold"/>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655" w:date="2023-01-13T18:26:59Z" w:author="Jan Groh"/>
          <w:rStyle w:val="Ohne"/>
          <w:rFonts w:ascii="Garamond Premier Pro Caption" w:cs="Garamond Premier Pro Caption" w:hAnsi="Garamond Premier Pro Caption" w:eastAsia="Garamond Premier Pro Caption"/>
          <w:sz w:val="22"/>
          <w:szCs w:val="22"/>
        </w:rPr>
      </w:pPr>
      <w:del w:id="16656" w:date="2023-01-13T18:26:59Z" w:author="Jan Groh">
        <w:r>
          <w:rPr>
            <w:rStyle w:val="Ohne"/>
            <w:rFonts w:ascii="Garamond Premier Pro Italic" w:hAnsi="Garamond Premier Pro Italic"/>
            <w:sz w:val="22"/>
            <w:szCs w:val="22"/>
            <w:rtl w:val="0"/>
            <w:lang w:val="pt-PT"/>
          </w:rPr>
          <w:delText>Chaos</w:delText>
        </w:r>
      </w:del>
      <w:del w:id="16657" w:date="2023-01-13T18:26:59Z" w:author="Jan Groh">
        <w:r>
          <w:rPr>
            <w:rStyle w:val="Ohne"/>
            <w:rFonts w:ascii="Garamond Premier Pro Caption" w:hAnsi="Garamond Premier Pro Caption"/>
            <w:sz w:val="22"/>
            <w:szCs w:val="22"/>
            <w:rtl w:val="0"/>
            <w:lang w:val="de-DE"/>
          </w:rPr>
          <w:delText>. Hg. von Ottilie von Goethe. Weimar 1829</w:delText>
        </w:r>
      </w:del>
      <w:del w:id="16658" w:date="2023-01-13T18:26:59Z" w:author="Jan Groh">
        <w:r>
          <w:rPr>
            <w:rStyle w:val="Ohne"/>
            <w:rFonts w:ascii="Garamond Premier Pro Caption" w:hAnsi="Garamond Premier Pro Caption" w:hint="default"/>
            <w:sz w:val="22"/>
            <w:szCs w:val="22"/>
            <w:rtl w:val="0"/>
          </w:rPr>
          <w:delText>–</w:delText>
        </w:r>
      </w:del>
      <w:del w:id="16659" w:date="2023-01-13T18:26:59Z" w:author="Jan Groh">
        <w:r>
          <w:rPr>
            <w:rStyle w:val="Ohne"/>
            <w:rFonts w:ascii="Garamond Premier Pro Caption" w:hAnsi="Garamond Premier Pro Caption"/>
            <w:sz w:val="22"/>
            <w:szCs w:val="22"/>
            <w:rtl w:val="0"/>
            <w:lang w:val="de-DE"/>
          </w:rPr>
          <w:delText>31. Nachdruck:</w:delText>
        </w:r>
      </w:del>
      <w:del w:id="16660" w:date="2023-01-13T18:26:59Z" w:author="Jan Groh">
        <w:r>
          <w:rPr>
            <w:rStyle w:val="Ohne"/>
            <w:rFonts w:ascii="Garamond Premier Pro Caption" w:hAnsi="Garamond Premier Pro Caption"/>
            <w:sz w:val="22"/>
            <w:szCs w:val="22"/>
            <w:rtl w:val="0"/>
            <w:lang w:val="de-DE"/>
          </w:rPr>
          <w:delText xml:space="preserve"> </w:delText>
        </w:r>
      </w:del>
      <w:del w:id="16661" w:date="2023-01-13T18:26:59Z" w:author="Jan Groh">
        <w:r>
          <w:rPr>
            <w:rStyle w:val="Ohne"/>
            <w:rFonts w:ascii="Garamond Premier Pro Caption" w:hAnsi="Garamond Premier Pro Caption"/>
            <w:sz w:val="22"/>
            <w:szCs w:val="22"/>
            <w:rtl w:val="0"/>
            <w:lang w:val="de-DE"/>
          </w:rPr>
          <w:delText>Bern (Lang) 1968.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662" w:date="2023-01-13T18:26:59Z" w:author="Jan Groh"/>
          <w:rStyle w:val="Ohne"/>
          <w:rFonts w:ascii="Garamond Premier Pro Caption" w:cs="Garamond Premier Pro Caption" w:hAnsi="Garamond Premier Pro Caption" w:eastAsia="Garamond Premier Pro Caption"/>
          <w:sz w:val="22"/>
          <w:szCs w:val="22"/>
        </w:rPr>
      </w:pPr>
      <w:del w:id="16663" w:date="2023-01-13T18:26:59Z" w:author="Jan Groh">
        <w:r>
          <w:rPr>
            <w:rStyle w:val="Ohne"/>
            <w:rFonts w:ascii="Garamond Premier Pro Caption" w:hAnsi="Garamond Premier Pro Caption"/>
            <w:sz w:val="22"/>
            <w:szCs w:val="22"/>
            <w:rtl w:val="0"/>
            <w:lang w:val="de-DE"/>
          </w:rPr>
          <w:delText xml:space="preserve">Jenny von Gerstenbergk, </w:delText>
        </w:r>
      </w:del>
      <w:del w:id="16664" w:date="2023-01-13T18:26:59Z" w:author="Jan Groh">
        <w:r>
          <w:rPr>
            <w:rStyle w:val="Ohne"/>
            <w:rFonts w:ascii="Garamond Premier Pro Italic" w:hAnsi="Garamond Premier Pro Italic"/>
            <w:sz w:val="22"/>
            <w:szCs w:val="22"/>
            <w:rtl w:val="0"/>
            <w:lang w:val="de-DE"/>
          </w:rPr>
          <w:delText>Ottilie von Goethe und ihre S</w:delText>
        </w:r>
      </w:del>
      <w:del w:id="16665" w:date="2023-01-13T18:26:59Z" w:author="Jan Groh">
        <w:r>
          <w:rPr>
            <w:rStyle w:val="Ohne"/>
            <w:rFonts w:ascii="Garamond Premier Pro Italic" w:hAnsi="Garamond Premier Pro Italic" w:hint="default"/>
            <w:sz w:val="22"/>
            <w:szCs w:val="22"/>
            <w:rtl w:val="0"/>
            <w:lang w:val="sv-SE"/>
          </w:rPr>
          <w:delText>ö</w:delText>
        </w:r>
      </w:del>
      <w:del w:id="16666" w:date="2023-01-13T18:26:59Z" w:author="Jan Groh">
        <w:r>
          <w:rPr>
            <w:rStyle w:val="Ohne"/>
            <w:rFonts w:ascii="Garamond Premier Pro Italic" w:hAnsi="Garamond Premier Pro Italic"/>
            <w:sz w:val="22"/>
            <w:szCs w:val="22"/>
            <w:rtl w:val="0"/>
            <w:lang w:val="de-DE"/>
          </w:rPr>
          <w:delText>hne Walther und Wolf.</w:delText>
        </w:r>
      </w:del>
      <w:del w:id="16667" w:date="2023-01-13T18:26:59Z" w:author="Jan Groh">
        <w:r>
          <w:rPr>
            <w:rStyle w:val="Ohne"/>
            <w:rFonts w:ascii="Garamond Premier Pro Caption" w:hAnsi="Garamond Premier Pro Caption"/>
            <w:sz w:val="22"/>
            <w:szCs w:val="22"/>
            <w:rtl w:val="0"/>
            <w:lang w:val="de-DE"/>
          </w:rPr>
          <w:delText xml:space="preserve"> In Briefen und pers</w:delText>
        </w:r>
      </w:del>
      <w:del w:id="16668" w:date="2023-01-13T18:26:59Z" w:author="Jan Groh">
        <w:r>
          <w:rPr>
            <w:rStyle w:val="Ohne"/>
            <w:rFonts w:ascii="Garamond Premier Pro Caption" w:hAnsi="Garamond Premier Pro Caption" w:hint="default"/>
            <w:sz w:val="22"/>
            <w:szCs w:val="22"/>
            <w:rtl w:val="0"/>
            <w:lang w:val="sv-SE"/>
          </w:rPr>
          <w:delText>ö</w:delText>
        </w:r>
      </w:del>
      <w:del w:id="16669" w:date="2023-01-13T18:26:59Z" w:author="Jan Groh">
        <w:r>
          <w:rPr>
            <w:rStyle w:val="Ohne"/>
            <w:rFonts w:ascii="Garamond Premier Pro Caption" w:hAnsi="Garamond Premier Pro Caption"/>
            <w:sz w:val="22"/>
            <w:szCs w:val="22"/>
            <w:rtl w:val="0"/>
            <w:lang w:val="de-DE"/>
          </w:rPr>
          <w:delText>nlichen Erinnerungen. Stuttgart</w:delText>
        </w:r>
      </w:del>
      <w:del w:id="16670" w:date="2023-01-13T18:26:59Z" w:author="Jan Groh">
        <w:r>
          <w:rPr>
            <w:rStyle w:val="Ohne"/>
            <w:rFonts w:ascii="Garamond Premier Pro Caption" w:hAnsi="Garamond Premier Pro Caption"/>
            <w:sz w:val="22"/>
            <w:szCs w:val="22"/>
            <w:rtl w:val="0"/>
            <w:lang w:val="de-DE"/>
          </w:rPr>
          <w:delText xml:space="preserve"> </w:delText>
        </w:r>
      </w:del>
      <w:del w:id="16671" w:date="2023-01-13T18:26:59Z" w:author="Jan Groh">
        <w:r>
          <w:rPr>
            <w:rStyle w:val="Ohne"/>
            <w:rFonts w:ascii="Garamond Premier Pro Caption" w:hAnsi="Garamond Premier Pro Caption"/>
            <w:sz w:val="22"/>
            <w:szCs w:val="22"/>
            <w:rtl w:val="0"/>
          </w:rPr>
          <w:delText>1901.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672" w:date="2023-01-13T18:26:59Z" w:author="Jan Groh"/>
          <w:rStyle w:val="Ohne"/>
          <w:rFonts w:ascii="Garamond Premier Pro Caption" w:cs="Garamond Premier Pro Caption" w:hAnsi="Garamond Premier Pro Caption" w:eastAsia="Garamond Premier Pro Caption"/>
          <w:sz w:val="22"/>
          <w:szCs w:val="22"/>
        </w:rPr>
      </w:pPr>
      <w:del w:id="16673" w:date="2023-01-13T18:26:59Z" w:author="Jan Groh">
        <w:r>
          <w:rPr>
            <w:rStyle w:val="Ohne"/>
            <w:rFonts w:ascii="Garamond Premier Pro Italic" w:hAnsi="Garamond Premier Pro Italic"/>
            <w:sz w:val="22"/>
            <w:szCs w:val="22"/>
            <w:rtl w:val="0"/>
            <w:lang w:val="de-DE"/>
          </w:rPr>
          <w:delText>Aus Ottilie von Goethes Nachla</w:delText>
        </w:r>
      </w:del>
      <w:del w:id="16674" w:date="2023-01-13T18:26:59Z" w:author="Jan Groh">
        <w:r>
          <w:rPr>
            <w:rStyle w:val="Ohne"/>
            <w:rFonts w:ascii="Garamond Premier Pro Italic" w:hAnsi="Garamond Premier Pro Italic" w:hint="default"/>
            <w:sz w:val="22"/>
            <w:szCs w:val="22"/>
            <w:rtl w:val="0"/>
            <w:lang w:val="de-DE"/>
          </w:rPr>
          <w:delText>ß</w:delText>
        </w:r>
      </w:del>
      <w:del w:id="16675" w:date="2023-01-13T18:26:59Z" w:author="Jan Groh">
        <w:r>
          <w:rPr>
            <w:rStyle w:val="Ohne"/>
            <w:rFonts w:ascii="Garamond Premier Pro Italic" w:hAnsi="Garamond Premier Pro Italic"/>
            <w:sz w:val="22"/>
            <w:szCs w:val="22"/>
            <w:rtl w:val="0"/>
          </w:rPr>
          <w:delText>.</w:delText>
        </w:r>
      </w:del>
      <w:del w:id="16676" w:date="2023-01-13T18:26:59Z" w:author="Jan Groh">
        <w:r>
          <w:rPr>
            <w:rStyle w:val="Ohne"/>
            <w:rFonts w:ascii="Garamond Premier Pro Caption" w:hAnsi="Garamond Premier Pro Caption"/>
            <w:sz w:val="22"/>
            <w:szCs w:val="22"/>
            <w:rtl w:val="0"/>
            <w:lang w:val="de-DE"/>
          </w:rPr>
          <w:delText xml:space="preserve"> Briefe und Tageb</w:delText>
        </w:r>
      </w:del>
      <w:del w:id="16677" w:date="2023-01-13T18:26:59Z" w:author="Jan Groh">
        <w:r>
          <w:rPr>
            <w:rStyle w:val="Ohne"/>
            <w:rFonts w:ascii="Garamond Premier Pro Caption" w:hAnsi="Garamond Premier Pro Caption" w:hint="default"/>
            <w:sz w:val="22"/>
            <w:szCs w:val="22"/>
            <w:rtl w:val="0"/>
          </w:rPr>
          <w:delText>ü</w:delText>
        </w:r>
      </w:del>
      <w:del w:id="16678" w:date="2023-01-13T18:26:59Z" w:author="Jan Groh">
        <w:r>
          <w:rPr>
            <w:rStyle w:val="Ohne"/>
            <w:rFonts w:ascii="Garamond Premier Pro Caption" w:hAnsi="Garamond Premier Pro Caption"/>
            <w:sz w:val="22"/>
            <w:szCs w:val="22"/>
            <w:rtl w:val="0"/>
            <w:lang w:val="de-DE"/>
          </w:rPr>
          <w:delText>cher von ihr und an sie. 1806 bis 1832. Hg. von Wolfgang von Oettingen.</w:delText>
        </w:r>
      </w:del>
      <w:del w:id="16679" w:date="2023-01-13T18:26:59Z" w:author="Jan Groh">
        <w:r>
          <w:rPr>
            <w:rStyle w:val="Ohne"/>
            <w:rFonts w:ascii="Garamond Premier Pro Caption" w:hAnsi="Garamond Premier Pro Caption"/>
            <w:sz w:val="22"/>
            <w:szCs w:val="22"/>
            <w:rtl w:val="0"/>
            <w:lang w:val="de-DE"/>
          </w:rPr>
          <w:delText xml:space="preserve"> </w:delText>
        </w:r>
      </w:del>
      <w:del w:id="16680" w:date="2023-01-13T18:26:59Z" w:author="Jan Groh">
        <w:r>
          <w:rPr>
            <w:rStyle w:val="Ohne"/>
            <w:rFonts w:ascii="Garamond Premier Pro Caption" w:hAnsi="Garamond Premier Pro Caption"/>
            <w:sz w:val="22"/>
            <w:szCs w:val="22"/>
            <w:rtl w:val="0"/>
            <w:lang w:val="de-DE"/>
          </w:rPr>
          <w:delText>Schriften der Goethe-Gesellschaft. Bd. 27 und 28. Weimar 1912/13.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681" w:date="2023-01-13T18:26:59Z" w:author="Jan Groh"/>
          <w:rStyle w:val="Ohne"/>
          <w:rFonts w:ascii="Garamond Premier Pro Caption" w:cs="Garamond Premier Pro Caption" w:hAnsi="Garamond Premier Pro Caption" w:eastAsia="Garamond Premier Pro Caption"/>
          <w:sz w:val="22"/>
          <w:szCs w:val="22"/>
        </w:rPr>
      </w:pPr>
      <w:del w:id="16682" w:date="2023-01-13T18:26:59Z" w:author="Jan Groh">
        <w:r>
          <w:rPr>
            <w:rStyle w:val="Ohne"/>
            <w:rFonts w:ascii="Garamond Premier Pro Italic" w:hAnsi="Garamond Premier Pro Italic"/>
            <w:sz w:val="22"/>
            <w:szCs w:val="22"/>
            <w:rtl w:val="0"/>
            <w:lang w:val="de-DE"/>
          </w:rPr>
          <w:delText>Ottilie von Goethe. Erlebnisse und Gest</w:delText>
        </w:r>
      </w:del>
      <w:del w:id="16683" w:date="2023-01-13T18:26:59Z" w:author="Jan Groh">
        <w:r>
          <w:rPr>
            <w:rStyle w:val="Ohne"/>
            <w:rFonts w:ascii="Garamond Premier Pro Italic" w:hAnsi="Garamond Premier Pro Italic" w:hint="default"/>
            <w:sz w:val="22"/>
            <w:szCs w:val="22"/>
            <w:rtl w:val="0"/>
          </w:rPr>
          <w:delText>ä</w:delText>
        </w:r>
      </w:del>
      <w:del w:id="16684" w:date="2023-01-13T18:26:59Z" w:author="Jan Groh">
        <w:r>
          <w:rPr>
            <w:rStyle w:val="Ohne"/>
            <w:rFonts w:ascii="Garamond Premier Pro Italic" w:hAnsi="Garamond Premier Pro Italic"/>
            <w:sz w:val="22"/>
            <w:szCs w:val="22"/>
            <w:rtl w:val="0"/>
            <w:lang w:val="de-DE"/>
          </w:rPr>
          <w:delText>ndnisse 1832 bis 1857.</w:delText>
        </w:r>
      </w:del>
      <w:del w:id="16685" w:date="2023-01-13T18:26:59Z" w:author="Jan Groh">
        <w:r>
          <w:rPr>
            <w:rStyle w:val="Ohne"/>
            <w:rFonts w:ascii="Garamond Premier Pro Caption" w:hAnsi="Garamond Premier Pro Caption"/>
            <w:sz w:val="22"/>
            <w:szCs w:val="22"/>
            <w:rtl w:val="0"/>
          </w:rPr>
          <w:delText xml:space="preserve"> Hg. von</w:delText>
        </w:r>
      </w:del>
      <w:del w:id="16686" w:date="2023-01-13T18:26:59Z" w:author="Jan Groh">
        <w:r>
          <w:rPr>
            <w:rStyle w:val="Ohne"/>
            <w:rFonts w:ascii="Garamond Premier Pro Caption" w:hAnsi="Garamond Premier Pro Caption"/>
            <w:sz w:val="22"/>
            <w:szCs w:val="22"/>
            <w:rtl w:val="0"/>
            <w:lang w:val="de-DE"/>
          </w:rPr>
          <w:delText xml:space="preserve"> </w:delText>
        </w:r>
      </w:del>
      <w:del w:id="16687" w:date="2023-01-13T18:26:59Z" w:author="Jan Groh">
        <w:r>
          <w:rPr>
            <w:rStyle w:val="Ohne"/>
            <w:rFonts w:ascii="Garamond Premier Pro Caption" w:hAnsi="Garamond Premier Pro Caption"/>
            <w:sz w:val="22"/>
            <w:szCs w:val="22"/>
            <w:rtl w:val="0"/>
            <w:lang w:val="de-DE"/>
          </w:rPr>
          <w:delText>H. H. Houben. Leipzig 1923.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688" w:date="2023-01-13T18:26:59Z" w:author="Jan Groh"/>
          <w:rStyle w:val="Ohne"/>
          <w:rFonts w:ascii="Garamond Premier Pro Caption" w:cs="Garamond Premier Pro Caption" w:hAnsi="Garamond Premier Pro Caption" w:eastAsia="Garamond Premier Pro Caption"/>
          <w:sz w:val="22"/>
          <w:szCs w:val="22"/>
        </w:rPr>
      </w:pPr>
      <w:del w:id="16689" w:date="2023-01-13T18:26:59Z" w:author="Jan Groh">
        <w:r>
          <w:rPr>
            <w:rStyle w:val="Ohne"/>
            <w:rFonts w:ascii="Garamond Premier Pro Italic" w:hAnsi="Garamond Premier Pro Italic"/>
            <w:sz w:val="22"/>
            <w:szCs w:val="22"/>
            <w:rtl w:val="0"/>
            <w:lang w:val="de-DE"/>
          </w:rPr>
          <w:delText>Ottilie von Goethe. Ein Portr</w:delText>
        </w:r>
      </w:del>
      <w:del w:id="16690" w:date="2023-01-13T18:26:59Z" w:author="Jan Groh">
        <w:r>
          <w:rPr>
            <w:rStyle w:val="Ohne"/>
            <w:rFonts w:ascii="Garamond Premier Pro Italic" w:hAnsi="Garamond Premier Pro Italic" w:hint="default"/>
            <w:sz w:val="22"/>
            <w:szCs w:val="22"/>
            <w:rtl w:val="0"/>
          </w:rPr>
          <w:delText>ä</w:delText>
        </w:r>
      </w:del>
      <w:del w:id="16691" w:date="2023-01-13T18:26:59Z" w:author="Jan Groh">
        <w:r>
          <w:rPr>
            <w:rStyle w:val="Ohne"/>
            <w:rFonts w:ascii="Garamond Premier Pro Italic" w:hAnsi="Garamond Premier Pro Italic"/>
            <w:sz w:val="22"/>
            <w:szCs w:val="22"/>
            <w:rtl w:val="0"/>
          </w:rPr>
          <w:delText>t.</w:delText>
        </w:r>
      </w:del>
      <w:del w:id="16692" w:date="2023-01-13T18:26:59Z" w:author="Jan Groh">
        <w:r>
          <w:rPr>
            <w:rStyle w:val="Ohne"/>
            <w:rFonts w:ascii="Garamond Premier Pro Caption" w:hAnsi="Garamond Premier Pro Caption"/>
            <w:sz w:val="22"/>
            <w:szCs w:val="22"/>
            <w:rtl w:val="0"/>
            <w:lang w:val="de-DE"/>
          </w:rPr>
          <w:delText xml:space="preserve"> Aus Dokumenten ausgew</w:delText>
        </w:r>
      </w:del>
      <w:del w:id="16693" w:date="2023-01-13T18:26:59Z" w:author="Jan Groh">
        <w:r>
          <w:rPr>
            <w:rStyle w:val="Ohne"/>
            <w:rFonts w:ascii="Garamond Premier Pro Caption" w:hAnsi="Garamond Premier Pro Caption" w:hint="default"/>
            <w:sz w:val="22"/>
            <w:szCs w:val="22"/>
            <w:rtl w:val="0"/>
          </w:rPr>
          <w:delText>ä</w:delText>
        </w:r>
      </w:del>
      <w:del w:id="16694" w:date="2023-01-13T18:26:59Z" w:author="Jan Groh">
        <w:r>
          <w:rPr>
            <w:rStyle w:val="Ohne"/>
            <w:rFonts w:ascii="Garamond Premier Pro Caption" w:hAnsi="Garamond Premier Pro Caption"/>
            <w:sz w:val="22"/>
            <w:szCs w:val="22"/>
            <w:rtl w:val="0"/>
            <w:lang w:val="de-DE"/>
          </w:rPr>
          <w:delText>hlt und eingeleitet von Ilse Linden. Berlin o. J. (1924).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695" w:date="2023-01-13T18:26:59Z" w:author="Jan Groh"/>
          <w:rStyle w:val="Ohne"/>
          <w:rFonts w:ascii="Garamond Premier Pro Caption" w:cs="Garamond Premier Pro Caption" w:hAnsi="Garamond Premier Pro Caption" w:eastAsia="Garamond Premier Pro Caption"/>
          <w:sz w:val="22"/>
          <w:szCs w:val="22"/>
        </w:rPr>
      </w:pPr>
      <w:del w:id="16696" w:date="2023-01-13T18:26:59Z" w:author="Jan Groh">
        <w:r>
          <w:rPr>
            <w:rStyle w:val="Ohne"/>
            <w:rFonts w:ascii="Garamond Premier Pro Italic" w:hAnsi="Garamond Premier Pro Italic"/>
            <w:sz w:val="22"/>
            <w:szCs w:val="22"/>
            <w:rtl w:val="0"/>
            <w:lang w:val="de-DE"/>
          </w:rPr>
          <w:delText>Ottilie von Goethe an den Schwiegervater.</w:delText>
        </w:r>
      </w:del>
      <w:del w:id="16697" w:date="2023-01-13T18:26:59Z" w:author="Jan Groh">
        <w:r>
          <w:rPr>
            <w:rStyle w:val="Ohne"/>
            <w:rFonts w:ascii="Garamond Premier Pro Caption" w:hAnsi="Garamond Premier Pro Caption"/>
            <w:sz w:val="22"/>
            <w:szCs w:val="22"/>
            <w:rtl w:val="0"/>
            <w:lang w:val="de-DE"/>
          </w:rPr>
          <w:delText xml:space="preserve"> Mitgeteilt von Max Hecker.</w:delText>
        </w:r>
      </w:del>
      <w:del w:id="16698" w:date="2023-01-13T18:26:59Z" w:author="Jan Groh">
        <w:r>
          <w:rPr>
            <w:rStyle w:val="Ohne"/>
            <w:rFonts w:ascii="Garamond Premier Pro Caption" w:hAnsi="Garamond Premier Pro Caption"/>
            <w:sz w:val="22"/>
            <w:szCs w:val="22"/>
            <w:rtl w:val="0"/>
            <w:lang w:val="de-DE"/>
          </w:rPr>
          <w:delText xml:space="preserve"> </w:delText>
        </w:r>
      </w:del>
      <w:del w:id="16699" w:date="2023-01-13T18:26:59Z" w:author="Jan Groh">
        <w:r>
          <w:rPr>
            <w:rStyle w:val="Ohne"/>
            <w:rFonts w:ascii="Garamond Premier Pro Caption" w:hAnsi="Garamond Premier Pro Caption"/>
            <w:sz w:val="22"/>
            <w:szCs w:val="22"/>
            <w:rtl w:val="0"/>
            <w:lang w:val="de-DE"/>
          </w:rPr>
          <w:delText>Jahrbuch der Goethe-Gesellschaft. Bd. 13. Weimar 1927.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00" w:date="2023-01-13T18:26:59Z" w:author="Jan Groh"/>
          <w:rStyle w:val="Ohne"/>
          <w:rFonts w:ascii="Garamond Premier Pro Caption" w:cs="Garamond Premier Pro Caption" w:hAnsi="Garamond Premier Pro Caption" w:eastAsia="Garamond Premier Pro Caption"/>
          <w:sz w:val="22"/>
          <w:szCs w:val="22"/>
        </w:rPr>
      </w:pPr>
      <w:del w:id="16701" w:date="2023-01-13T18:26:59Z" w:author="Jan Groh">
        <w:r>
          <w:rPr>
            <w:rStyle w:val="Ohne"/>
            <w:rFonts w:ascii="Garamond Premier Pro Caption" w:hAnsi="Garamond Premier Pro Caption"/>
            <w:sz w:val="22"/>
            <w:szCs w:val="22"/>
            <w:rtl w:val="0"/>
          </w:rPr>
          <w:delText xml:space="preserve">A. F. Seligmann, </w:delText>
        </w:r>
      </w:del>
      <w:del w:id="16702" w:date="2023-01-13T18:26:59Z" w:author="Jan Groh">
        <w:r>
          <w:rPr>
            <w:rStyle w:val="Ohne"/>
            <w:rFonts w:ascii="Garamond Premier Pro Italic" w:hAnsi="Garamond Premier Pro Italic"/>
            <w:sz w:val="22"/>
            <w:szCs w:val="22"/>
            <w:rtl w:val="0"/>
            <w:lang w:val="de-DE"/>
          </w:rPr>
          <w:delText>Aus den Briefen Ottiliens von Goethe an einen Wiener Freund</w:delText>
        </w:r>
      </w:del>
      <w:del w:id="16703" w:date="2023-01-13T18:26:59Z" w:author="Jan Groh">
        <w:r>
          <w:rPr>
            <w:rStyle w:val="Ohne"/>
            <w:rFonts w:ascii="Garamond Premier Pro Caption" w:hAnsi="Garamond Premier Pro Caption"/>
            <w:sz w:val="22"/>
            <w:szCs w:val="22"/>
            <w:rtl w:val="0"/>
            <w:lang w:val="de-DE"/>
          </w:rPr>
          <w:delText>. Chronik des Wiener-Goethe-Vereins. Bd. 35. Wien</w:delText>
        </w:r>
      </w:del>
      <w:del w:id="16704" w:date="2023-01-13T18:26:59Z" w:author="Jan Groh">
        <w:r>
          <w:rPr>
            <w:rStyle w:val="Ohne"/>
            <w:rFonts w:ascii="Garamond Premier Pro Caption" w:hAnsi="Garamond Premier Pro Caption"/>
            <w:sz w:val="22"/>
            <w:szCs w:val="22"/>
            <w:rtl w:val="0"/>
            <w:lang w:val="de-DE"/>
          </w:rPr>
          <w:delText xml:space="preserve"> </w:delText>
        </w:r>
      </w:del>
      <w:del w:id="16705" w:date="2023-01-13T18:26:59Z" w:author="Jan Groh">
        <w:r>
          <w:rPr>
            <w:rStyle w:val="Ohne"/>
            <w:rFonts w:ascii="Garamond Premier Pro Caption" w:hAnsi="Garamond Premier Pro Caption"/>
            <w:sz w:val="22"/>
            <w:szCs w:val="22"/>
            <w:rtl w:val="0"/>
          </w:rPr>
          <w:delText>1928.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06" w:date="2023-01-13T18:26:59Z" w:author="Jan Groh"/>
          <w:rStyle w:val="Ohne"/>
          <w:rFonts w:ascii="Garamond Premier Pro Caption" w:cs="Garamond Premier Pro Caption" w:hAnsi="Garamond Premier Pro Caption" w:eastAsia="Garamond Premier Pro Caption"/>
          <w:sz w:val="22"/>
          <w:szCs w:val="22"/>
        </w:rPr>
      </w:pPr>
      <w:del w:id="16707" w:date="2023-01-13T18:26:59Z" w:author="Jan Groh">
        <w:r>
          <w:rPr>
            <w:rStyle w:val="Ohne"/>
            <w:rFonts w:ascii="Garamond Premier Pro Italic" w:hAnsi="Garamond Premier Pro Italic"/>
            <w:sz w:val="22"/>
            <w:szCs w:val="22"/>
            <w:rtl w:val="0"/>
            <w:lang w:val="de-DE"/>
          </w:rPr>
          <w:delText>Goethes Familie in Bad Frankenhausen.</w:delText>
        </w:r>
      </w:del>
      <w:del w:id="16708" w:date="2023-01-13T18:26:59Z" w:author="Jan Groh">
        <w:r>
          <w:rPr>
            <w:rStyle w:val="Ohne"/>
            <w:rFonts w:ascii="Garamond Premier Pro Caption" w:hAnsi="Garamond Premier Pro Caption"/>
            <w:sz w:val="22"/>
            <w:szCs w:val="22"/>
            <w:rtl w:val="0"/>
            <w:lang w:val="de-DE"/>
          </w:rPr>
          <w:delText xml:space="preserve"> Mit bisher unver</w:delText>
        </w:r>
      </w:del>
      <w:del w:id="16709" w:date="2023-01-13T18:26:59Z" w:author="Jan Groh">
        <w:r>
          <w:rPr>
            <w:rStyle w:val="Ohne"/>
            <w:rFonts w:ascii="Garamond Premier Pro Caption" w:hAnsi="Garamond Premier Pro Caption" w:hint="default"/>
            <w:sz w:val="22"/>
            <w:szCs w:val="22"/>
            <w:rtl w:val="0"/>
            <w:lang w:val="sv-SE"/>
          </w:rPr>
          <w:delText>ö</w:delText>
        </w:r>
      </w:del>
      <w:del w:id="16710" w:date="2023-01-13T18:26:59Z" w:author="Jan Groh">
        <w:r>
          <w:rPr>
            <w:rStyle w:val="Ohne"/>
            <w:rFonts w:ascii="Garamond Premier Pro Caption" w:hAnsi="Garamond Premier Pro Caption"/>
            <w:sz w:val="22"/>
            <w:szCs w:val="22"/>
            <w:rtl w:val="0"/>
            <w:lang w:val="de-DE"/>
          </w:rPr>
          <w:delText>ffentlichten Briefen und Tagebuchbl</w:delText>
        </w:r>
      </w:del>
      <w:del w:id="16711" w:date="2023-01-13T18:26:59Z" w:author="Jan Groh">
        <w:r>
          <w:rPr>
            <w:rStyle w:val="Ohne"/>
            <w:rFonts w:ascii="Garamond Premier Pro Caption" w:hAnsi="Garamond Premier Pro Caption" w:hint="default"/>
            <w:sz w:val="22"/>
            <w:szCs w:val="22"/>
            <w:rtl w:val="0"/>
          </w:rPr>
          <w:delText>ä</w:delText>
        </w:r>
      </w:del>
      <w:del w:id="16712" w:date="2023-01-13T18:26:59Z" w:author="Jan Groh">
        <w:r>
          <w:rPr>
            <w:rStyle w:val="Ohne"/>
            <w:rFonts w:ascii="Garamond Premier Pro Caption" w:hAnsi="Garamond Premier Pro Caption"/>
            <w:sz w:val="22"/>
            <w:szCs w:val="22"/>
            <w:rtl w:val="0"/>
            <w:lang w:val="de-DE"/>
          </w:rPr>
          <w:delText>ttern von Ottilie und Walther von Goethe. Hg. von Leonhard Schrickel. Bad Frankenhausen 1930.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13" w:date="2023-01-13T18:26:59Z" w:author="Jan Groh"/>
          <w:rStyle w:val="Ohne"/>
          <w:rFonts w:ascii="Garamond Premier Pro Caption" w:cs="Garamond Premier Pro Caption" w:hAnsi="Garamond Premier Pro Caption" w:eastAsia="Garamond Premier Pro Caption"/>
          <w:sz w:val="22"/>
          <w:szCs w:val="22"/>
        </w:rPr>
      </w:pPr>
      <w:del w:id="16714" w:date="2023-01-13T18:26:59Z" w:author="Jan Groh">
        <w:r>
          <w:rPr>
            <w:rStyle w:val="Ohne"/>
            <w:rFonts w:ascii="Garamond Premier Pro Italic" w:hAnsi="Garamond Premier Pro Italic"/>
            <w:sz w:val="22"/>
            <w:szCs w:val="22"/>
            <w:rtl w:val="0"/>
            <w:lang w:val="de-DE"/>
          </w:rPr>
          <w:delText>Zum Goethe-Jahr.</w:delText>
        </w:r>
      </w:del>
      <w:del w:id="16715" w:date="2023-01-13T18:26:59Z" w:author="Jan Groh">
        <w:r>
          <w:rPr>
            <w:rStyle w:val="Ohne"/>
            <w:rFonts w:ascii="Garamond Premier Pro Caption" w:hAnsi="Garamond Premier Pro Caption"/>
            <w:sz w:val="22"/>
            <w:szCs w:val="22"/>
            <w:rtl w:val="0"/>
            <w:lang w:val="de-DE"/>
          </w:rPr>
          <w:delText xml:space="preserve"> Ungedruckte Briefe von Ottilie von Goethe an Felix Mendelssohn-Bartholdy. Amerika-Post 4 (1932).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16" w:date="2023-01-13T18:26:59Z" w:author="Jan Groh"/>
          <w:rStyle w:val="Ohne"/>
          <w:rFonts w:ascii="Garamond Premier Pro Caption" w:cs="Garamond Premier Pro Caption" w:hAnsi="Garamond Premier Pro Caption" w:eastAsia="Garamond Premier Pro Caption"/>
          <w:sz w:val="22"/>
          <w:szCs w:val="22"/>
        </w:rPr>
      </w:pPr>
      <w:del w:id="16717" w:date="2023-01-13T18:26:59Z" w:author="Jan Groh">
        <w:r>
          <w:rPr>
            <w:rStyle w:val="Ohne"/>
            <w:rFonts w:ascii="Garamond Premier Pro Italic" w:hAnsi="Garamond Premier Pro Italic"/>
            <w:sz w:val="22"/>
            <w:szCs w:val="22"/>
            <w:rtl w:val="0"/>
            <w:lang w:val="de-DE"/>
          </w:rPr>
          <w:delText>Neue Briefe der Familie von Goethe.</w:delText>
        </w:r>
      </w:del>
      <w:del w:id="16718" w:date="2023-01-13T18:26:59Z" w:author="Jan Groh">
        <w:r>
          <w:rPr>
            <w:rStyle w:val="Ohne"/>
            <w:rFonts w:ascii="Garamond Premier Pro Caption" w:hAnsi="Garamond Premier Pro Caption"/>
            <w:sz w:val="22"/>
            <w:szCs w:val="22"/>
            <w:rtl w:val="0"/>
            <w:lang w:val="de-DE"/>
          </w:rPr>
          <w:delText xml:space="preserve"> Mitgeteilt von Heinz E. Kroeger.</w:delText>
        </w:r>
      </w:del>
      <w:del w:id="16719" w:date="2023-01-13T18:26:59Z" w:author="Jan Groh">
        <w:r>
          <w:rPr>
            <w:rStyle w:val="Ohne"/>
            <w:rFonts w:ascii="Garamond Premier Pro Caption" w:hAnsi="Garamond Premier Pro Caption"/>
            <w:sz w:val="22"/>
            <w:szCs w:val="22"/>
            <w:rtl w:val="0"/>
            <w:lang w:val="de-DE"/>
          </w:rPr>
          <w:delText xml:space="preserve"> </w:delText>
        </w:r>
      </w:del>
      <w:del w:id="16720" w:date="2023-01-13T18:26:59Z" w:author="Jan Groh">
        <w:r>
          <w:rPr>
            <w:rStyle w:val="Ohne"/>
            <w:rFonts w:ascii="Garamond Premier Pro Caption" w:hAnsi="Garamond Premier Pro Caption"/>
            <w:sz w:val="22"/>
            <w:szCs w:val="22"/>
            <w:rtl w:val="0"/>
            <w:lang w:val="de-DE"/>
          </w:rPr>
          <w:delText>Hochland. Jg. 29. H. 8. Kempten/ M</w:delText>
        </w:r>
      </w:del>
      <w:del w:id="16721" w:date="2023-01-13T18:26:59Z" w:author="Jan Groh">
        <w:r>
          <w:rPr>
            <w:rStyle w:val="Ohne"/>
            <w:rFonts w:ascii="Garamond Premier Pro Caption" w:hAnsi="Garamond Premier Pro Caption" w:hint="default"/>
            <w:sz w:val="22"/>
            <w:szCs w:val="22"/>
            <w:rtl w:val="0"/>
          </w:rPr>
          <w:delText>ü</w:delText>
        </w:r>
      </w:del>
      <w:del w:id="16722" w:date="2023-01-13T18:26:59Z" w:author="Jan Groh">
        <w:r>
          <w:rPr>
            <w:rStyle w:val="Ohne"/>
            <w:rFonts w:ascii="Garamond Premier Pro Caption" w:hAnsi="Garamond Premier Pro Caption"/>
            <w:sz w:val="22"/>
            <w:szCs w:val="22"/>
            <w:rtl w:val="0"/>
            <w:lang w:val="de-DE"/>
          </w:rPr>
          <w:delText>nchen 1931/32.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23" w:date="2023-01-13T18:26:59Z" w:author="Jan Groh"/>
          <w:rStyle w:val="Ohne"/>
          <w:rFonts w:ascii="Garamond Premier Pro Caption" w:cs="Garamond Premier Pro Caption" w:hAnsi="Garamond Premier Pro Caption" w:eastAsia="Garamond Premier Pro Caption"/>
          <w:sz w:val="22"/>
          <w:szCs w:val="22"/>
        </w:rPr>
      </w:pPr>
      <w:del w:id="16724" w:date="2023-01-13T18:26:59Z" w:author="Jan Groh">
        <w:r>
          <w:rPr>
            <w:rStyle w:val="Ohne"/>
            <w:rFonts w:ascii="Garamond Premier Pro Italic" w:hAnsi="Garamond Premier Pro Italic"/>
            <w:sz w:val="22"/>
            <w:szCs w:val="22"/>
            <w:rtl w:val="0"/>
            <w:lang w:val="en-US"/>
          </w:rPr>
          <w:delText xml:space="preserve">Letters of Anna </w:delText>
        </w:r>
      </w:del>
      <w:del w:id="16725" w:date="2023-01-13T18:26:59Z" w:author="Jan Groh">
        <w:r>
          <w:rPr>
            <w:rStyle w:val="Ohne"/>
            <w:rFonts w:ascii="Garamond Premier Pro Italic" w:hAnsi="Garamond Premier Pro Italic"/>
            <w:sz w:val="22"/>
            <w:szCs w:val="22"/>
            <w:rtl w:val="0"/>
            <w:lang w:val="de-DE"/>
          </w:rPr>
          <w:delText>J</w:delText>
        </w:r>
      </w:del>
      <w:del w:id="16726" w:date="2023-01-13T18:26:59Z" w:author="Jan Groh">
        <w:r>
          <w:rPr>
            <w:rStyle w:val="Ohne"/>
            <w:rFonts w:ascii="Garamond Premier Pro Italic" w:hAnsi="Garamond Premier Pro Italic"/>
            <w:sz w:val="22"/>
            <w:szCs w:val="22"/>
            <w:rtl w:val="0"/>
            <w:lang w:val="de-DE"/>
          </w:rPr>
          <w:delText>ameson to Ottilie von Goethe.</w:delText>
        </w:r>
      </w:del>
      <w:del w:id="16727" w:date="2023-01-13T18:26:59Z" w:author="Jan Groh">
        <w:r>
          <w:rPr>
            <w:rStyle w:val="Ohne"/>
            <w:rFonts w:ascii="Garamond Premier Pro Caption" w:hAnsi="Garamond Premier Pro Caption"/>
            <w:sz w:val="22"/>
            <w:szCs w:val="22"/>
            <w:rtl w:val="0"/>
          </w:rPr>
          <w:delText xml:space="preserve"> Ed. by George Henry</w:delText>
        </w:r>
      </w:del>
      <w:del w:id="16728" w:date="2023-01-13T18:26:59Z" w:author="Jan Groh">
        <w:r>
          <w:rPr>
            <w:rStyle w:val="Ohne"/>
            <w:rFonts w:ascii="Garamond Premier Pro Caption" w:hAnsi="Garamond Premier Pro Caption"/>
            <w:sz w:val="22"/>
            <w:szCs w:val="22"/>
            <w:rtl w:val="0"/>
            <w:lang w:val="de-DE"/>
          </w:rPr>
          <w:delText xml:space="preserve"> </w:delText>
        </w:r>
      </w:del>
      <w:del w:id="16729" w:date="2023-01-13T18:26:59Z" w:author="Jan Groh">
        <w:r>
          <w:rPr>
            <w:rStyle w:val="Ohne"/>
            <w:rFonts w:ascii="Garamond Premier Pro Caption" w:hAnsi="Garamond Premier Pro Caption"/>
            <w:sz w:val="22"/>
            <w:szCs w:val="22"/>
            <w:rtl w:val="0"/>
          </w:rPr>
          <w:delText>Needler. Oxford 1939.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30" w:date="2023-01-13T18:26:59Z" w:author="Jan Groh"/>
          <w:rStyle w:val="Ohne"/>
          <w:rFonts w:ascii="Garamond Premier Pro Caption" w:cs="Garamond Premier Pro Caption" w:hAnsi="Garamond Premier Pro Caption" w:eastAsia="Garamond Premier Pro Caption"/>
          <w:sz w:val="22"/>
          <w:szCs w:val="22"/>
        </w:rPr>
      </w:pPr>
      <w:del w:id="16731" w:date="2023-01-13T18:26:59Z" w:author="Jan Groh">
        <w:r>
          <w:rPr>
            <w:rStyle w:val="Ohne"/>
            <w:rFonts w:ascii="Garamond Premier Pro Italic" w:hAnsi="Garamond Premier Pro Italic"/>
            <w:sz w:val="22"/>
            <w:szCs w:val="22"/>
            <w:rtl w:val="0"/>
            <w:lang w:val="de-DE"/>
          </w:rPr>
          <w:delText>Ottilie von Goethe an Anna Gargallo.</w:delText>
        </w:r>
      </w:del>
      <w:del w:id="16732" w:date="2023-01-13T18:26:59Z" w:author="Jan Groh">
        <w:r>
          <w:rPr>
            <w:rStyle w:val="Ohne"/>
            <w:rFonts w:ascii="Garamond Premier Pro Caption" w:hAnsi="Garamond Premier Pro Caption"/>
            <w:sz w:val="22"/>
            <w:szCs w:val="22"/>
            <w:rtl w:val="0"/>
            <w:lang w:val="de-DE"/>
          </w:rPr>
          <w:delText xml:space="preserve"> Briefe an eine italienische Freundin. Hg. von Gabriele von K</w:delText>
        </w:r>
      </w:del>
      <w:del w:id="16733" w:date="2023-01-13T18:26:59Z" w:author="Jan Groh">
        <w:r>
          <w:rPr>
            <w:rStyle w:val="Ohne"/>
            <w:rFonts w:ascii="Garamond Premier Pro Caption" w:hAnsi="Garamond Premier Pro Caption" w:hint="default"/>
            <w:sz w:val="22"/>
            <w:szCs w:val="22"/>
            <w:rtl w:val="0"/>
            <w:lang w:val="sv-SE"/>
          </w:rPr>
          <w:delText>ö</w:delText>
        </w:r>
      </w:del>
      <w:del w:id="16734" w:date="2023-01-13T18:26:59Z" w:author="Jan Groh">
        <w:r>
          <w:rPr>
            <w:rStyle w:val="Ohne"/>
            <w:rFonts w:ascii="Garamond Premier Pro Caption" w:hAnsi="Garamond Premier Pro Caption"/>
            <w:sz w:val="22"/>
            <w:szCs w:val="22"/>
            <w:rtl w:val="0"/>
            <w:lang w:val="de-DE"/>
          </w:rPr>
          <w:delText>nig-Wartenhausen. Wien</w:delText>
        </w:r>
      </w:del>
      <w:del w:id="16735" w:date="2023-01-13T18:26:59Z" w:author="Jan Groh">
        <w:r>
          <w:rPr>
            <w:rStyle w:val="Ohne"/>
            <w:rFonts w:ascii="Garamond Premier Pro Caption" w:hAnsi="Garamond Premier Pro Caption"/>
            <w:sz w:val="22"/>
            <w:szCs w:val="22"/>
            <w:rtl w:val="0"/>
            <w:lang w:val="de-DE"/>
          </w:rPr>
          <w:delText xml:space="preserve"> </w:delText>
        </w:r>
      </w:del>
      <w:del w:id="16736" w:date="2023-01-13T18:26:59Z" w:author="Jan Groh">
        <w:r>
          <w:rPr>
            <w:rStyle w:val="Ohne"/>
            <w:rFonts w:ascii="Garamond Premier Pro Caption" w:hAnsi="Garamond Premier Pro Caption"/>
            <w:sz w:val="22"/>
            <w:szCs w:val="22"/>
            <w:rtl w:val="0"/>
          </w:rPr>
          <w:delText>1944.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37" w:date="2023-01-13T18:26:59Z" w:author="Jan Groh"/>
          <w:rStyle w:val="Ohne"/>
          <w:rFonts w:ascii="Garamond Premier Pro Caption" w:cs="Garamond Premier Pro Caption" w:hAnsi="Garamond Premier Pro Caption" w:eastAsia="Garamond Premier Pro Caption"/>
          <w:sz w:val="22"/>
          <w:szCs w:val="22"/>
        </w:rPr>
      </w:pPr>
      <w:del w:id="16738" w:date="2023-01-13T18:26:59Z" w:author="Jan Groh">
        <w:r>
          <w:rPr>
            <w:rStyle w:val="Ohne"/>
            <w:rFonts w:ascii="Garamond Premier Pro Caption" w:hAnsi="Garamond Premier Pro Caption"/>
            <w:sz w:val="22"/>
            <w:szCs w:val="22"/>
            <w:rtl w:val="0"/>
          </w:rPr>
          <w:delText xml:space="preserve">Othmar Feyl, </w:delText>
        </w:r>
      </w:del>
      <w:del w:id="16739" w:date="2023-01-13T18:26:59Z" w:author="Jan Groh">
        <w:r>
          <w:rPr>
            <w:rStyle w:val="Ohne"/>
            <w:rFonts w:ascii="Garamond Premier Pro Italic" w:hAnsi="Garamond Premier Pro Italic"/>
            <w:sz w:val="22"/>
            <w:szCs w:val="22"/>
            <w:rtl w:val="0"/>
            <w:lang w:val="de-DE"/>
          </w:rPr>
          <w:delText>Ein unbekannter Brief Adam Mickiewicz an Ottilie von Goethe.</w:delText>
        </w:r>
      </w:del>
      <w:del w:id="16740" w:date="2023-01-13T18:26:59Z" w:author="Jan Groh">
        <w:r>
          <w:rPr>
            <w:rStyle w:val="Ohne"/>
            <w:rFonts w:ascii="Garamond Premier Pro Caption" w:hAnsi="Garamond Premier Pro Caption"/>
            <w:sz w:val="22"/>
            <w:szCs w:val="22"/>
            <w:rtl w:val="0"/>
            <w:lang w:val="de-DE"/>
          </w:rPr>
          <w:delText xml:space="preserve"> Weimarer Beitr</w:delText>
        </w:r>
      </w:del>
      <w:del w:id="16741" w:date="2023-01-13T18:26:59Z" w:author="Jan Groh">
        <w:r>
          <w:rPr>
            <w:rStyle w:val="Ohne"/>
            <w:rFonts w:ascii="Garamond Premier Pro Caption" w:hAnsi="Garamond Premier Pro Caption" w:hint="default"/>
            <w:sz w:val="22"/>
            <w:szCs w:val="22"/>
            <w:rtl w:val="0"/>
          </w:rPr>
          <w:delText>ä</w:delText>
        </w:r>
      </w:del>
      <w:del w:id="16742" w:date="2023-01-13T18:26:59Z" w:author="Jan Groh">
        <w:r>
          <w:rPr>
            <w:rStyle w:val="Ohne"/>
            <w:rFonts w:ascii="Garamond Premier Pro Caption" w:hAnsi="Garamond Premier Pro Caption"/>
            <w:sz w:val="22"/>
            <w:szCs w:val="22"/>
            <w:rtl w:val="0"/>
          </w:rPr>
          <w:delText>ge 2 (1956).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43" w:date="2023-01-13T18:26:59Z" w:author="Jan Groh"/>
          <w:rStyle w:val="Ohne"/>
          <w:rFonts w:ascii="Garamond Premier Pro Caption" w:cs="Garamond Premier Pro Caption" w:hAnsi="Garamond Premier Pro Caption" w:eastAsia="Garamond Premier Pro Caption"/>
          <w:sz w:val="22"/>
          <w:szCs w:val="22"/>
        </w:rPr>
      </w:pPr>
      <w:del w:id="16744" w:date="2023-01-13T18:26:59Z" w:author="Jan Groh">
        <w:r>
          <w:rPr>
            <w:rStyle w:val="Ohne"/>
            <w:rFonts w:ascii="Garamond Premier Pro Caption" w:hAnsi="Garamond Premier Pro Caption"/>
            <w:sz w:val="22"/>
            <w:szCs w:val="22"/>
            <w:rtl w:val="0"/>
            <w:lang w:val="de-DE"/>
          </w:rPr>
          <w:delText xml:space="preserve">August von Goethe und Ottilie von Pogwisch. </w:delText>
        </w:r>
      </w:del>
      <w:del w:id="16745" w:date="2023-01-13T18:26:59Z" w:author="Jan Groh">
        <w:r>
          <w:rPr>
            <w:rStyle w:val="Ohne"/>
            <w:rFonts w:ascii="Garamond Premier Pro Italic" w:hAnsi="Garamond Premier Pro Italic"/>
            <w:sz w:val="22"/>
            <w:szCs w:val="22"/>
            <w:rtl w:val="0"/>
            <w:lang w:val="de-DE"/>
          </w:rPr>
          <w:delText>Briefe aus der Verlobungszeit.</w:delText>
        </w:r>
      </w:del>
      <w:del w:id="16746" w:date="2023-01-13T18:26:59Z" w:author="Jan Groh">
        <w:r>
          <w:rPr>
            <w:rStyle w:val="Ohne"/>
            <w:rFonts w:ascii="Garamond Premier Pro Caption" w:hAnsi="Garamond Premier Pro Caption"/>
            <w:sz w:val="22"/>
            <w:szCs w:val="22"/>
            <w:rtl w:val="0"/>
            <w:lang w:val="de-DE"/>
          </w:rPr>
          <w:delText xml:space="preserve"> Hg. von Heinz Bluhm. Weimar 1962.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47" w:date="2023-01-13T18:26:59Z" w:author="Jan Groh"/>
          <w:rStyle w:val="Ohne"/>
          <w:rFonts w:ascii="Garamond Premier Pro Caption" w:cs="Garamond Premier Pro Caption" w:hAnsi="Garamond Premier Pro Caption" w:eastAsia="Garamond Premier Pro Caption"/>
          <w:sz w:val="22"/>
          <w:szCs w:val="22"/>
        </w:rPr>
      </w:pPr>
      <w:del w:id="16748" w:date="2023-01-13T18:26:59Z" w:author="Jan Groh">
        <w:r>
          <w:rPr>
            <w:rStyle w:val="Ohne"/>
            <w:rFonts w:ascii="Garamond Premier Pro Italic" w:hAnsi="Garamond Premier Pro Italic"/>
            <w:sz w:val="22"/>
            <w:szCs w:val="22"/>
            <w:rtl w:val="0"/>
            <w:lang w:val="de-DE"/>
          </w:rPr>
          <w:delText>Tageb</w:delText>
        </w:r>
      </w:del>
      <w:del w:id="16749" w:date="2023-01-13T18:26:59Z" w:author="Jan Groh">
        <w:r>
          <w:rPr>
            <w:rStyle w:val="Ohne"/>
            <w:rFonts w:ascii="Garamond Premier Pro Italic" w:hAnsi="Garamond Premier Pro Italic" w:hint="default"/>
            <w:sz w:val="22"/>
            <w:szCs w:val="22"/>
            <w:rtl w:val="0"/>
          </w:rPr>
          <w:delText>ü</w:delText>
        </w:r>
      </w:del>
      <w:del w:id="16750" w:date="2023-01-13T18:26:59Z" w:author="Jan Groh">
        <w:r>
          <w:rPr>
            <w:rStyle w:val="Ohne"/>
            <w:rFonts w:ascii="Garamond Premier Pro Italic" w:hAnsi="Garamond Premier Pro Italic"/>
            <w:sz w:val="22"/>
            <w:szCs w:val="22"/>
            <w:rtl w:val="0"/>
            <w:lang w:val="de-DE"/>
          </w:rPr>
          <w:delText>cher und Briefe von und an Ottilie von Goethe.</w:delText>
        </w:r>
      </w:del>
      <w:del w:id="16751" w:date="2023-01-13T18:26:59Z" w:author="Jan Groh">
        <w:r>
          <w:rPr>
            <w:rStyle w:val="Ohne"/>
            <w:rFonts w:ascii="Garamond Premier Pro Caption" w:hAnsi="Garamond Premier Pro Caption"/>
            <w:sz w:val="22"/>
            <w:szCs w:val="22"/>
            <w:rtl w:val="0"/>
            <w:lang w:val="de-DE"/>
          </w:rPr>
          <w:delText xml:space="preserve"> Hg. und eingeleitet von Heinz Bluhm. 5 Bde. Wien 1962</w:delText>
        </w:r>
      </w:del>
      <w:del w:id="16752" w:date="2023-01-13T18:26:59Z" w:author="Jan Groh">
        <w:r>
          <w:rPr>
            <w:rStyle w:val="Ohne"/>
            <w:rFonts w:ascii="Garamond Premier Pro Caption" w:hAnsi="Garamond Premier Pro Caption" w:hint="default"/>
            <w:sz w:val="22"/>
            <w:szCs w:val="22"/>
            <w:rtl w:val="0"/>
          </w:rPr>
          <w:delText>–</w:delText>
        </w:r>
      </w:del>
      <w:del w:id="16753" w:date="2023-01-13T18:26:59Z" w:author="Jan Groh">
        <w:r>
          <w:rPr>
            <w:rStyle w:val="Ohne"/>
            <w:rFonts w:ascii="Garamond Premier Pro Caption" w:hAnsi="Garamond Premier Pro Caption"/>
            <w:sz w:val="22"/>
            <w:szCs w:val="22"/>
            <w:rtl w:val="0"/>
          </w:rPr>
          <w:delText>1968.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54"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55" w:date="2023-01-13T18:26:59Z" w:author="Jan Groh"/>
          <w:rStyle w:val="Ohne"/>
          <w:rFonts w:ascii="Garamond Premier Pro Caption" w:cs="Garamond Premier Pro Caption" w:hAnsi="Garamond Premier Pro Caption" w:eastAsia="Garamond Premier Pro Caption"/>
          <w:sz w:val="22"/>
          <w:szCs w:val="22"/>
        </w:rPr>
      </w:pPr>
      <w:del w:id="16756" w:date="2023-01-13T18:26:59Z" w:author="Jan Groh">
        <w:r>
          <w:rPr>
            <w:rStyle w:val="Ohne"/>
            <w:rFonts w:ascii="Garamond Premier Pro Italic" w:hAnsi="Garamond Premier Pro Italic"/>
            <w:sz w:val="22"/>
            <w:szCs w:val="22"/>
            <w:rtl w:val="0"/>
            <w:lang w:val="de-DE"/>
          </w:rPr>
          <w:delText>Goethes Briefe. Goethes Werke.</w:delText>
        </w:r>
      </w:del>
      <w:del w:id="16757" w:date="2023-01-13T18:26:59Z" w:author="Jan Groh">
        <w:r>
          <w:rPr>
            <w:rStyle w:val="Ohne"/>
            <w:rFonts w:ascii="Garamond Premier Pro Caption" w:hAnsi="Garamond Premier Pro Caption"/>
            <w:sz w:val="22"/>
            <w:szCs w:val="22"/>
            <w:rtl w:val="0"/>
            <w:lang w:val="de-DE"/>
          </w:rPr>
          <w:delText xml:space="preserve"> Hg. im Auftrag der Gro</w:delText>
        </w:r>
      </w:del>
      <w:del w:id="16758" w:date="2023-01-13T18:26:59Z" w:author="Jan Groh">
        <w:r>
          <w:rPr>
            <w:rStyle w:val="Ohne"/>
            <w:rFonts w:ascii="Garamond Premier Pro Caption" w:hAnsi="Garamond Premier Pro Caption" w:hint="default"/>
            <w:sz w:val="22"/>
            <w:szCs w:val="22"/>
            <w:rtl w:val="0"/>
            <w:lang w:val="de-DE"/>
          </w:rPr>
          <w:delText>ß</w:delText>
        </w:r>
      </w:del>
      <w:del w:id="16759" w:date="2023-01-13T18:26:59Z" w:author="Jan Groh">
        <w:r>
          <w:rPr>
            <w:rStyle w:val="Ohne"/>
            <w:rFonts w:ascii="Garamond Premier Pro Caption" w:hAnsi="Garamond Premier Pro Caption"/>
            <w:sz w:val="22"/>
            <w:szCs w:val="22"/>
            <w:rtl w:val="0"/>
            <w:lang w:val="de-DE"/>
          </w:rPr>
          <w:delText>herzogin von Sachsen-Weimar. IV. Abtlg. Weimar 1887</w:delText>
        </w:r>
      </w:del>
      <w:del w:id="16760" w:date="2023-01-13T18:26:59Z" w:author="Jan Groh">
        <w:r>
          <w:rPr>
            <w:rStyle w:val="Ohne"/>
            <w:rFonts w:ascii="Garamond Premier Pro Caption" w:hAnsi="Garamond Premier Pro Caption" w:hint="default"/>
            <w:sz w:val="22"/>
            <w:szCs w:val="22"/>
            <w:rtl w:val="0"/>
          </w:rPr>
          <w:delText>–</w:delText>
        </w:r>
      </w:del>
      <w:del w:id="16761" w:date="2023-01-13T18:26:59Z" w:author="Jan Groh">
        <w:r>
          <w:rPr>
            <w:rStyle w:val="Ohne"/>
            <w:rFonts w:ascii="Garamond Premier Pro Caption" w:hAnsi="Garamond Premier Pro Caption"/>
            <w:sz w:val="22"/>
            <w:szCs w:val="22"/>
            <w:rtl w:val="0"/>
          </w:rPr>
          <w:delText>1912.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62" w:date="2023-01-13T18:26:59Z" w:author="Jan Groh"/>
          <w:rStyle w:val="Ohne"/>
          <w:rFonts w:ascii="Garamond Premier Pro Caption" w:cs="Garamond Premier Pro Caption" w:hAnsi="Garamond Premier Pro Caption" w:eastAsia="Garamond Premier Pro Caption"/>
          <w:sz w:val="22"/>
          <w:szCs w:val="22"/>
        </w:rPr>
      </w:pPr>
      <w:del w:id="16763" w:date="2023-01-13T18:26:59Z" w:author="Jan Groh">
        <w:r>
          <w:rPr>
            <w:rStyle w:val="Ohne"/>
            <w:rFonts w:ascii="Garamond Premier Pro Italic" w:hAnsi="Garamond Premier Pro Italic"/>
            <w:sz w:val="22"/>
            <w:szCs w:val="22"/>
            <w:rtl w:val="0"/>
            <w:lang w:val="de-DE"/>
          </w:rPr>
          <w:delText>Goethes letzte Lebenslese.</w:delText>
        </w:r>
      </w:del>
      <w:del w:id="16764" w:date="2023-01-13T18:26:59Z" w:author="Jan Groh">
        <w:r>
          <w:rPr>
            <w:rStyle w:val="Ohne"/>
            <w:rFonts w:ascii="Garamond Premier Pro Caption" w:hAnsi="Garamond Premier Pro Caption"/>
            <w:sz w:val="22"/>
            <w:szCs w:val="22"/>
            <w:rtl w:val="0"/>
            <w:lang w:val="de-DE"/>
          </w:rPr>
          <w:delText xml:space="preserve"> Hg. u. eingeleitet von Jutta Hecker.</w:delText>
        </w:r>
      </w:del>
      <w:del w:id="16765" w:date="2023-01-13T18:26:59Z" w:author="Jan Groh">
        <w:r>
          <w:rPr>
            <w:rStyle w:val="Ohne"/>
            <w:rFonts w:ascii="Garamond Premier Pro Caption" w:hAnsi="Garamond Premier Pro Caption"/>
            <w:sz w:val="22"/>
            <w:szCs w:val="22"/>
            <w:rtl w:val="0"/>
            <w:lang w:val="de-DE"/>
          </w:rPr>
          <w:delText xml:space="preserve"> </w:delText>
        </w:r>
      </w:del>
      <w:del w:id="16766" w:date="2023-01-13T18:26:59Z" w:author="Jan Groh">
        <w:r>
          <w:rPr>
            <w:rStyle w:val="Ohne"/>
            <w:rFonts w:ascii="Garamond Premier Pro Caption" w:hAnsi="Garamond Premier Pro Caption"/>
            <w:sz w:val="22"/>
            <w:szCs w:val="22"/>
            <w:rtl w:val="0"/>
            <w:lang w:val="en-US"/>
          </w:rPr>
          <w:delText>Th</w:delText>
        </w:r>
      </w:del>
      <w:del w:id="16767" w:date="2023-01-13T18:26:59Z" w:author="Jan Groh">
        <w:r>
          <w:rPr>
            <w:rStyle w:val="Ohne"/>
            <w:rFonts w:ascii="Garamond Premier Pro Caption" w:hAnsi="Garamond Premier Pro Caption" w:hint="default"/>
            <w:sz w:val="22"/>
            <w:szCs w:val="22"/>
            <w:rtl w:val="0"/>
          </w:rPr>
          <w:delText>ü</w:delText>
        </w:r>
      </w:del>
      <w:del w:id="16768" w:date="2023-01-13T18:26:59Z" w:author="Jan Groh">
        <w:r>
          <w:rPr>
            <w:rStyle w:val="Ohne"/>
            <w:rFonts w:ascii="Garamond Premier Pro Caption" w:hAnsi="Garamond Premier Pro Caption"/>
            <w:sz w:val="22"/>
            <w:szCs w:val="22"/>
            <w:rtl w:val="0"/>
            <w:lang w:val="de-DE"/>
          </w:rPr>
          <w:delText>ringer Tageblatt. 1951, Nr. 166. Sonderausgabe. Als Ms.</w:delText>
        </w:r>
      </w:del>
      <w:del w:id="16769" w:date="2023-01-13T18:26:59Z" w:author="Jan Groh">
        <w:r>
          <w:rPr>
            <w:rStyle w:val="Ohne"/>
            <w:rFonts w:ascii="Garamond Premier Pro Caption" w:hAnsi="Garamond Premier Pro Caption"/>
            <w:sz w:val="22"/>
            <w:szCs w:val="22"/>
            <w:rtl w:val="0"/>
            <w:lang w:val="de-DE"/>
          </w:rPr>
          <w:delText xml:space="preserve"> </w:delText>
        </w:r>
      </w:del>
      <w:del w:id="16770" w:date="2023-01-13T18:26:59Z" w:author="Jan Groh">
        <w:r>
          <w:rPr>
            <w:rStyle w:val="Ohne"/>
            <w:rFonts w:ascii="Garamond Premier Pro Caption" w:hAnsi="Garamond Premier Pro Caption"/>
            <w:sz w:val="22"/>
            <w:szCs w:val="22"/>
            <w:rtl w:val="0"/>
            <w:lang w:val="de-DE"/>
          </w:rPr>
          <w:delText>gedruckt (1951).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71" w:date="2023-01-13T18:26:59Z" w:author="Jan Groh"/>
          <w:rStyle w:val="Ohne"/>
          <w:rFonts w:ascii="Garamond Premier Pro Caption" w:cs="Garamond Premier Pro Caption" w:hAnsi="Garamond Premier Pro Caption" w:eastAsia="Garamond Premier Pro Caption"/>
          <w:sz w:val="22"/>
          <w:szCs w:val="22"/>
        </w:rPr>
      </w:pPr>
      <w:del w:id="16772" w:date="2023-01-13T18:26:59Z" w:author="Jan Groh">
        <w:r>
          <w:rPr>
            <w:rStyle w:val="Ohne"/>
            <w:rFonts w:ascii="Garamond Premier Pro Italic" w:hAnsi="Garamond Premier Pro Italic"/>
            <w:sz w:val="22"/>
            <w:szCs w:val="22"/>
            <w:rtl w:val="0"/>
            <w:lang w:val="de-DE"/>
          </w:rPr>
          <w:delText>Goethes Gespr</w:delText>
        </w:r>
      </w:del>
      <w:del w:id="16773" w:date="2023-01-13T18:26:59Z" w:author="Jan Groh">
        <w:r>
          <w:rPr>
            <w:rStyle w:val="Ohne"/>
            <w:rFonts w:ascii="Garamond Premier Pro Italic" w:hAnsi="Garamond Premier Pro Italic" w:hint="default"/>
            <w:sz w:val="22"/>
            <w:szCs w:val="22"/>
            <w:rtl w:val="0"/>
          </w:rPr>
          <w:delText>ä</w:delText>
        </w:r>
      </w:del>
      <w:del w:id="16774" w:date="2023-01-13T18:26:59Z" w:author="Jan Groh">
        <w:r>
          <w:rPr>
            <w:rStyle w:val="Ohne"/>
            <w:rFonts w:ascii="Garamond Premier Pro Italic" w:hAnsi="Garamond Premier Pro Italic"/>
            <w:sz w:val="22"/>
            <w:szCs w:val="22"/>
            <w:rtl w:val="0"/>
            <w:lang w:val="it-IT"/>
          </w:rPr>
          <w:delText>che.</w:delText>
        </w:r>
      </w:del>
      <w:del w:id="16775" w:date="2023-01-13T18:26:59Z" w:author="Jan Groh">
        <w:r>
          <w:rPr>
            <w:rStyle w:val="Ohne"/>
            <w:rFonts w:ascii="Garamond Premier Pro Caption" w:hAnsi="Garamond Premier Pro Caption"/>
            <w:sz w:val="22"/>
            <w:szCs w:val="22"/>
            <w:rtl w:val="0"/>
            <w:lang w:val="de-DE"/>
          </w:rPr>
          <w:delText xml:space="preserve"> In Auswahl hg. von Flodoard von Biedermann.</w:delText>
        </w:r>
      </w:del>
      <w:del w:id="16776" w:date="2023-01-13T18:26:59Z" w:author="Jan Groh">
        <w:r>
          <w:rPr>
            <w:rStyle w:val="Ohne"/>
            <w:rFonts w:ascii="Garamond Premier Pro Caption" w:hAnsi="Garamond Premier Pro Caption"/>
            <w:sz w:val="22"/>
            <w:szCs w:val="22"/>
            <w:rtl w:val="0"/>
            <w:lang w:val="de-DE"/>
          </w:rPr>
          <w:delText xml:space="preserve"> </w:delText>
        </w:r>
      </w:del>
      <w:del w:id="16777" w:date="2023-01-13T18:26:59Z" w:author="Jan Groh">
        <w:r>
          <w:rPr>
            <w:rStyle w:val="Ohne"/>
            <w:rFonts w:ascii="Garamond Premier Pro Caption" w:hAnsi="Garamond Premier Pro Caption"/>
            <w:sz w:val="22"/>
            <w:szCs w:val="22"/>
            <w:rtl w:val="0"/>
            <w:lang w:val="de-DE"/>
          </w:rPr>
          <w:delText>Wiesbaden 1957.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78" w:date="2023-01-13T18:26:59Z" w:author="Jan Groh"/>
          <w:rStyle w:val="Ohne"/>
          <w:rFonts w:ascii="Garamond Premier Pro Caption" w:cs="Garamond Premier Pro Caption" w:hAnsi="Garamond Premier Pro Caption" w:eastAsia="Garamond Premier Pro Caption"/>
          <w:sz w:val="22"/>
          <w:szCs w:val="22"/>
        </w:rPr>
      </w:pPr>
      <w:del w:id="16779" w:date="2023-01-13T18:26:59Z" w:author="Jan Groh">
        <w:r>
          <w:rPr>
            <w:rStyle w:val="Ohne"/>
            <w:rFonts w:ascii="Garamond Premier Pro Italic" w:hAnsi="Garamond Premier Pro Italic"/>
            <w:sz w:val="22"/>
            <w:szCs w:val="22"/>
            <w:rtl w:val="0"/>
            <w:lang w:val="de-DE"/>
          </w:rPr>
          <w:delText>Johann Wolfgang von Goethe.</w:delText>
        </w:r>
      </w:del>
      <w:del w:id="16780" w:date="2023-01-13T18:26:59Z" w:author="Jan Groh">
        <w:r>
          <w:rPr>
            <w:rStyle w:val="Ohne"/>
            <w:rFonts w:ascii="Garamond Premier Pro Caption" w:hAnsi="Garamond Premier Pro Caption"/>
            <w:sz w:val="22"/>
            <w:szCs w:val="22"/>
            <w:rtl w:val="0"/>
            <w:lang w:val="de-DE"/>
          </w:rPr>
          <w:delText xml:space="preserve"> Tageb</w:delText>
        </w:r>
      </w:del>
      <w:del w:id="16781" w:date="2023-01-13T18:26:59Z" w:author="Jan Groh">
        <w:r>
          <w:rPr>
            <w:rStyle w:val="Ohne"/>
            <w:rFonts w:ascii="Garamond Premier Pro Caption" w:hAnsi="Garamond Premier Pro Caption" w:hint="default"/>
            <w:sz w:val="22"/>
            <w:szCs w:val="22"/>
            <w:rtl w:val="0"/>
          </w:rPr>
          <w:delText>ü</w:delText>
        </w:r>
      </w:del>
      <w:del w:id="16782" w:date="2023-01-13T18:26:59Z" w:author="Jan Groh">
        <w:r>
          <w:rPr>
            <w:rStyle w:val="Ohne"/>
            <w:rFonts w:ascii="Garamond Premier Pro Caption" w:hAnsi="Garamond Premier Pro Caption"/>
            <w:sz w:val="22"/>
            <w:szCs w:val="22"/>
            <w:rtl w:val="0"/>
            <w:lang w:val="de-DE"/>
          </w:rPr>
          <w:delText>cher. Hg. von Ernst Beutler.</w:delText>
        </w:r>
      </w:del>
      <w:del w:id="16783" w:date="2023-01-13T18:26:59Z" w:author="Jan Groh">
        <w:r>
          <w:rPr>
            <w:rStyle w:val="Ohne"/>
            <w:rFonts w:ascii="Garamond Premier Pro Caption" w:hAnsi="Garamond Premier Pro Caption"/>
            <w:sz w:val="22"/>
            <w:szCs w:val="22"/>
            <w:rtl w:val="0"/>
            <w:lang w:val="de-DE"/>
          </w:rPr>
          <w:delText xml:space="preserve"> </w:delText>
        </w:r>
      </w:del>
      <w:del w:id="16784" w:date="2023-01-13T18:26:59Z" w:author="Jan Groh">
        <w:r>
          <w:rPr>
            <w:rStyle w:val="Ohne"/>
            <w:rFonts w:ascii="Garamond Premier Pro Caption" w:hAnsi="Garamond Premier Pro Caption"/>
            <w:sz w:val="22"/>
            <w:szCs w:val="22"/>
            <w:rtl w:val="0"/>
          </w:rPr>
          <w:delText>Z</w:delText>
        </w:r>
      </w:del>
      <w:del w:id="16785" w:date="2023-01-13T18:26:59Z" w:author="Jan Groh">
        <w:r>
          <w:rPr>
            <w:rStyle w:val="Ohne"/>
            <w:rFonts w:ascii="Garamond Premier Pro Caption" w:hAnsi="Garamond Premier Pro Caption" w:hint="default"/>
            <w:sz w:val="22"/>
            <w:szCs w:val="22"/>
            <w:rtl w:val="0"/>
          </w:rPr>
          <w:delText>ü</w:delText>
        </w:r>
      </w:del>
      <w:del w:id="16786" w:date="2023-01-13T18:26:59Z" w:author="Jan Groh">
        <w:r>
          <w:rPr>
            <w:rStyle w:val="Ohne"/>
            <w:rFonts w:ascii="Garamond Premier Pro Caption" w:hAnsi="Garamond Premier Pro Caption"/>
            <w:sz w:val="22"/>
            <w:szCs w:val="22"/>
            <w:rtl w:val="0"/>
            <w:lang w:val="de-DE"/>
          </w:rPr>
          <w:delText>rich 1964.</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87"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88" w:date="2023-01-13T18:26:59Z" w:author="Jan Groh"/>
          <w:rStyle w:val="Ohne"/>
          <w:rFonts w:ascii="Garamond Premier Pro Caption" w:cs="Garamond Premier Pro Caption" w:hAnsi="Garamond Premier Pro Caption" w:eastAsia="Garamond Premier Pro Caption"/>
          <w:sz w:val="22"/>
          <w:szCs w:val="22"/>
        </w:rPr>
      </w:pPr>
      <w:del w:id="16789" w:date="2023-01-13T18:26:59Z" w:author="Jan Groh">
        <w:r>
          <w:rPr>
            <w:rStyle w:val="Ohne"/>
            <w:rFonts w:ascii="Garamond Premier Pro Italic" w:hAnsi="Garamond Premier Pro Italic"/>
            <w:sz w:val="22"/>
            <w:szCs w:val="22"/>
            <w:rtl w:val="0"/>
            <w:lang w:val="de-DE"/>
          </w:rPr>
          <w:delText>Adele Schopenhauer.</w:delText>
        </w:r>
      </w:del>
      <w:del w:id="16790" w:date="2023-01-13T18:26:59Z" w:author="Jan Groh">
        <w:r>
          <w:rPr>
            <w:rStyle w:val="Ohne"/>
            <w:rFonts w:ascii="Garamond Premier Pro Caption" w:hAnsi="Garamond Premier Pro Caption"/>
            <w:sz w:val="22"/>
            <w:szCs w:val="22"/>
            <w:rtl w:val="0"/>
            <w:lang w:val="de-DE"/>
          </w:rPr>
          <w:delText xml:space="preserve"> Tageb</w:delText>
        </w:r>
      </w:del>
      <w:del w:id="16791" w:date="2023-01-13T18:26:59Z" w:author="Jan Groh">
        <w:r>
          <w:rPr>
            <w:rStyle w:val="Ohne"/>
            <w:rFonts w:ascii="Garamond Premier Pro Caption" w:hAnsi="Garamond Premier Pro Caption" w:hint="default"/>
            <w:sz w:val="22"/>
            <w:szCs w:val="22"/>
            <w:rtl w:val="0"/>
          </w:rPr>
          <w:delText>ü</w:delText>
        </w:r>
      </w:del>
      <w:del w:id="16792" w:date="2023-01-13T18:26:59Z" w:author="Jan Groh">
        <w:r>
          <w:rPr>
            <w:rStyle w:val="Ohne"/>
            <w:rFonts w:ascii="Garamond Premier Pro Caption" w:hAnsi="Garamond Premier Pro Caption"/>
            <w:sz w:val="22"/>
            <w:szCs w:val="22"/>
            <w:rtl w:val="0"/>
            <w:lang w:val="de-DE"/>
          </w:rPr>
          <w:delText>cher. Hg. von Kurt Wolff. 2 Bde.</w:delText>
        </w:r>
      </w:del>
      <w:del w:id="16793" w:date="2023-01-13T18:26:59Z" w:author="Jan Groh">
        <w:r>
          <w:rPr>
            <w:rStyle w:val="Ohne"/>
            <w:rFonts w:ascii="Garamond Premier Pro Caption" w:hAnsi="Garamond Premier Pro Caption"/>
            <w:sz w:val="22"/>
            <w:szCs w:val="22"/>
            <w:rtl w:val="0"/>
            <w:lang w:val="de-DE"/>
          </w:rPr>
          <w:delText xml:space="preserve"> </w:delText>
        </w:r>
      </w:del>
      <w:del w:id="16794" w:date="2023-01-13T18:26:59Z" w:author="Jan Groh">
        <w:r>
          <w:rPr>
            <w:rStyle w:val="Ohne"/>
            <w:rFonts w:ascii="Garamond Premier Pro Caption" w:hAnsi="Garamond Premier Pro Caption"/>
            <w:sz w:val="22"/>
            <w:szCs w:val="22"/>
            <w:rtl w:val="0"/>
            <w:lang w:val="de-DE"/>
          </w:rPr>
          <w:delText>Leipzig 1909.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795" w:date="2023-01-13T18:26:59Z" w:author="Jan Groh"/>
          <w:rStyle w:val="Ohne"/>
          <w:rFonts w:ascii="Garamond Premier Pro Caption" w:cs="Garamond Premier Pro Caption" w:hAnsi="Garamond Premier Pro Caption" w:eastAsia="Garamond Premier Pro Caption"/>
          <w:sz w:val="22"/>
          <w:szCs w:val="22"/>
        </w:rPr>
      </w:pPr>
      <w:del w:id="16796" w:date="2023-01-13T18:26:59Z" w:author="Jan Groh">
        <w:r>
          <w:rPr>
            <w:rStyle w:val="Ohne"/>
            <w:rFonts w:ascii="Garamond Premier Pro Italic" w:hAnsi="Garamond Premier Pro Italic"/>
            <w:sz w:val="22"/>
            <w:szCs w:val="22"/>
            <w:rtl w:val="0"/>
            <w:lang w:val="de-DE"/>
          </w:rPr>
          <w:delText>Adele Schopenhauer.</w:delText>
        </w:r>
      </w:del>
      <w:del w:id="16797" w:date="2023-01-13T18:26:59Z" w:author="Jan Groh">
        <w:r>
          <w:rPr>
            <w:rStyle w:val="Ohne"/>
            <w:rFonts w:ascii="Garamond Premier Pro Caption" w:hAnsi="Garamond Premier Pro Caption"/>
            <w:sz w:val="22"/>
            <w:szCs w:val="22"/>
            <w:rtl w:val="0"/>
            <w:lang w:val="de-DE"/>
          </w:rPr>
          <w:delText xml:space="preserve"> Tagebuch einer Einsamen. Hg. von H. H.</w:delText>
        </w:r>
      </w:del>
      <w:del w:id="16798" w:date="2023-01-13T18:26:59Z" w:author="Jan Groh">
        <w:r>
          <w:rPr>
            <w:rStyle w:val="Ohne"/>
            <w:rFonts w:ascii="Garamond Premier Pro Caption" w:hAnsi="Garamond Premier Pro Caption"/>
            <w:sz w:val="22"/>
            <w:szCs w:val="22"/>
            <w:rtl w:val="0"/>
            <w:lang w:val="de-DE"/>
          </w:rPr>
          <w:delText xml:space="preserve"> </w:delText>
        </w:r>
      </w:del>
      <w:del w:id="16799" w:date="2023-01-13T18:26:59Z" w:author="Jan Groh">
        <w:r>
          <w:rPr>
            <w:rStyle w:val="Ohne"/>
            <w:rFonts w:ascii="Garamond Premier Pro Caption" w:hAnsi="Garamond Premier Pro Caption"/>
            <w:sz w:val="22"/>
            <w:szCs w:val="22"/>
            <w:rtl w:val="0"/>
            <w:lang w:val="de-DE"/>
          </w:rPr>
          <w:delText>Houben. Leipzig 1921.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00" w:date="2023-01-13T18:26:59Z" w:author="Jan Groh"/>
          <w:rStyle w:val="Ohne"/>
          <w:rFonts w:ascii="Garamond Premier Pro Caption" w:cs="Garamond Premier Pro Caption" w:hAnsi="Garamond Premier Pro Caption" w:eastAsia="Garamond Premier Pro Caption"/>
          <w:sz w:val="22"/>
          <w:szCs w:val="22"/>
        </w:rPr>
      </w:pPr>
      <w:del w:id="16801" w:date="2023-01-13T18:26:59Z" w:author="Jan Groh">
        <w:r>
          <w:rPr>
            <w:rStyle w:val="Ohne"/>
            <w:rFonts w:ascii="Garamond Premier Pro Caption" w:hAnsi="Garamond Premier Pro Caption"/>
            <w:sz w:val="22"/>
            <w:szCs w:val="22"/>
            <w:rtl w:val="0"/>
            <w:lang w:val="de-DE"/>
          </w:rPr>
          <w:delText xml:space="preserve">Max Hecker, </w:delText>
        </w:r>
      </w:del>
      <w:del w:id="16802" w:date="2023-01-13T18:26:59Z" w:author="Jan Groh">
        <w:r>
          <w:rPr>
            <w:rStyle w:val="Ohne"/>
            <w:rFonts w:ascii="Garamond Premier Pro Italic" w:hAnsi="Garamond Premier Pro Italic"/>
            <w:sz w:val="22"/>
            <w:szCs w:val="22"/>
            <w:rtl w:val="0"/>
            <w:lang w:val="de-DE"/>
          </w:rPr>
          <w:delText>Ferdinand Heinke in Weimar</w:delText>
        </w:r>
      </w:del>
      <w:del w:id="16803" w:date="2023-01-13T18:26:59Z" w:author="Jan Groh">
        <w:r>
          <w:rPr>
            <w:rStyle w:val="Ohne"/>
            <w:rFonts w:ascii="Garamond Premier Pro Caption" w:hAnsi="Garamond Premier Pro Caption"/>
            <w:sz w:val="22"/>
            <w:szCs w:val="22"/>
            <w:rtl w:val="0"/>
            <w:lang w:val="de-DE"/>
          </w:rPr>
          <w:delText>. Jahrbuch der Goethe-Gesellschaft. Bd. 13. Weimar 1927.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04" w:date="2023-01-13T18:26:59Z" w:author="Jan Groh"/>
          <w:rStyle w:val="Ohne"/>
          <w:rFonts w:ascii="Garamond Premier Pro Caption" w:cs="Garamond Premier Pro Caption" w:hAnsi="Garamond Premier Pro Caption" w:eastAsia="Garamond Premier Pro Caption"/>
          <w:sz w:val="22"/>
          <w:szCs w:val="22"/>
        </w:rPr>
      </w:pPr>
      <w:del w:id="16805" w:date="2023-01-13T18:26:59Z" w:author="Jan Groh">
        <w:r>
          <w:rPr>
            <w:rStyle w:val="Ohne"/>
            <w:rFonts w:ascii="Garamond Premier Pro Italic" w:hAnsi="Garamond Premier Pro Italic"/>
            <w:sz w:val="22"/>
            <w:szCs w:val="22"/>
            <w:rtl w:val="0"/>
            <w:lang w:val="de-DE"/>
          </w:rPr>
          <w:delText>Die Briefe der Annette von Droste-H</w:delText>
        </w:r>
      </w:del>
      <w:del w:id="16806" w:date="2023-01-13T18:26:59Z" w:author="Jan Groh">
        <w:r>
          <w:rPr>
            <w:rStyle w:val="Ohne"/>
            <w:rFonts w:ascii="Garamond Premier Pro Italic" w:hAnsi="Garamond Premier Pro Italic" w:hint="default"/>
            <w:sz w:val="22"/>
            <w:szCs w:val="22"/>
            <w:rtl w:val="0"/>
          </w:rPr>
          <w:delText>ü</w:delText>
        </w:r>
      </w:del>
      <w:del w:id="16807" w:date="2023-01-13T18:26:59Z" w:author="Jan Groh">
        <w:r>
          <w:rPr>
            <w:rStyle w:val="Ohne"/>
            <w:rFonts w:ascii="Garamond Premier Pro Italic" w:hAnsi="Garamond Premier Pro Italic"/>
            <w:sz w:val="22"/>
            <w:szCs w:val="22"/>
            <w:rtl w:val="0"/>
            <w:lang w:val="de-DE"/>
          </w:rPr>
          <w:delText>lshoff.</w:delText>
        </w:r>
      </w:del>
      <w:del w:id="16808" w:date="2023-01-13T18:26:59Z" w:author="Jan Groh">
        <w:r>
          <w:rPr>
            <w:rStyle w:val="Ohne"/>
            <w:rFonts w:ascii="Garamond Premier Pro Caption" w:hAnsi="Garamond Premier Pro Caption"/>
            <w:sz w:val="22"/>
            <w:szCs w:val="22"/>
            <w:rtl w:val="0"/>
            <w:lang w:val="de-DE"/>
          </w:rPr>
          <w:delText xml:space="preserve"> Gesamtausgabe. 2 Bde.</w:delText>
        </w:r>
      </w:del>
      <w:del w:id="16809" w:date="2023-01-13T18:26:59Z" w:author="Jan Groh">
        <w:r>
          <w:rPr>
            <w:rStyle w:val="Ohne"/>
            <w:rFonts w:ascii="Garamond Premier Pro Caption" w:hAnsi="Garamond Premier Pro Caption"/>
            <w:sz w:val="22"/>
            <w:szCs w:val="22"/>
            <w:rtl w:val="0"/>
            <w:lang w:val="de-DE"/>
          </w:rPr>
          <w:delText xml:space="preserve"> </w:delText>
        </w:r>
      </w:del>
      <w:del w:id="16810" w:date="2023-01-13T18:26:59Z" w:author="Jan Groh">
        <w:r>
          <w:rPr>
            <w:rStyle w:val="Ohne"/>
            <w:rFonts w:ascii="Garamond Premier Pro Caption" w:hAnsi="Garamond Premier Pro Caption"/>
            <w:sz w:val="22"/>
            <w:szCs w:val="22"/>
            <w:rtl w:val="0"/>
            <w:lang w:val="de-DE"/>
          </w:rPr>
          <w:delText>Hg. von Karl Schulte-Kemminghausen. Bd. 2. Darmstadt 1968.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11"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12" w:date="2023-01-13T18:26:59Z" w:author="Jan Groh"/>
          <w:rStyle w:val="Ohne"/>
          <w:rFonts w:ascii="Garamond Premier Pro Caption" w:cs="Garamond Premier Pro Caption" w:hAnsi="Garamond Premier Pro Caption" w:eastAsia="Garamond Premier Pro Caption"/>
          <w:sz w:val="22"/>
          <w:szCs w:val="22"/>
        </w:rPr>
      </w:pPr>
      <w:del w:id="16813" w:date="2023-01-13T18:26:59Z" w:author="Jan Groh">
        <w:r>
          <w:rPr>
            <w:rStyle w:val="Ohne"/>
            <w:rFonts w:ascii="Garamond Premier Pro Caption" w:hAnsi="Garamond Premier Pro Caption"/>
            <w:sz w:val="22"/>
            <w:szCs w:val="22"/>
            <w:rtl w:val="0"/>
            <w:lang w:val="es-ES_tradnl"/>
          </w:rPr>
          <w:delText xml:space="preserve">Otto Mejer, </w:delText>
        </w:r>
      </w:del>
      <w:del w:id="16814" w:date="2023-01-13T18:26:59Z" w:author="Jan Groh">
        <w:r>
          <w:rPr>
            <w:rStyle w:val="Ohne"/>
            <w:rFonts w:ascii="Garamond Premier Pro Italic" w:hAnsi="Garamond Premier Pro Italic"/>
            <w:sz w:val="22"/>
            <w:szCs w:val="22"/>
            <w:rtl w:val="0"/>
            <w:lang w:val="en-US"/>
          </w:rPr>
          <w:delText>Wolf Goethe.</w:delText>
        </w:r>
      </w:del>
      <w:del w:id="16815" w:date="2023-01-13T18:26:59Z" w:author="Jan Groh">
        <w:r>
          <w:rPr>
            <w:rStyle w:val="Ohne"/>
            <w:rFonts w:ascii="Garamond Premier Pro Caption" w:hAnsi="Garamond Premier Pro Caption"/>
            <w:sz w:val="22"/>
            <w:szCs w:val="22"/>
            <w:rtl w:val="0"/>
            <w:lang w:val="de-DE"/>
          </w:rPr>
          <w:delText xml:space="preserve"> Weimar 1889.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16" w:date="2023-01-13T18:26:59Z" w:author="Jan Groh"/>
          <w:rStyle w:val="Ohne"/>
          <w:rFonts w:ascii="Garamond Premier Pro Caption" w:cs="Garamond Premier Pro Caption" w:hAnsi="Garamond Premier Pro Caption" w:eastAsia="Garamond Premier Pro Caption"/>
          <w:sz w:val="22"/>
          <w:szCs w:val="22"/>
        </w:rPr>
      </w:pPr>
      <w:del w:id="16817" w:date="2023-01-13T18:26:59Z" w:author="Jan Groh">
        <w:r>
          <w:rPr>
            <w:rStyle w:val="Ohne"/>
            <w:rFonts w:ascii="Garamond Premier Pro Caption" w:hAnsi="Garamond Premier Pro Caption"/>
            <w:sz w:val="22"/>
            <w:szCs w:val="22"/>
            <w:rtl w:val="0"/>
            <w:lang w:val="de-DE"/>
          </w:rPr>
          <w:delText xml:space="preserve">Ludwig Geiger, </w:delText>
        </w:r>
      </w:del>
      <w:del w:id="16818" w:date="2023-01-13T18:26:59Z" w:author="Jan Groh">
        <w:r>
          <w:rPr>
            <w:rStyle w:val="Ohne"/>
            <w:rFonts w:ascii="Garamond Premier Pro Italic" w:hAnsi="Garamond Premier Pro Italic"/>
            <w:sz w:val="22"/>
            <w:szCs w:val="22"/>
            <w:rtl w:val="0"/>
            <w:lang w:val="de-DE"/>
          </w:rPr>
          <w:delText>Goethe und die Seinen.</w:delText>
        </w:r>
      </w:del>
      <w:del w:id="16819" w:date="2023-01-13T18:26:59Z" w:author="Jan Groh">
        <w:r>
          <w:rPr>
            <w:rStyle w:val="Ohne"/>
            <w:rFonts w:ascii="Garamond Premier Pro Caption" w:hAnsi="Garamond Premier Pro Caption"/>
            <w:sz w:val="22"/>
            <w:szCs w:val="22"/>
            <w:rtl w:val="0"/>
            <w:lang w:val="de-DE"/>
          </w:rPr>
          <w:delText xml:space="preserve"> Leipzig 1908.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20" w:date="2023-01-13T18:26:59Z" w:author="Jan Groh"/>
          <w:rStyle w:val="Ohne"/>
          <w:rFonts w:ascii="Garamond Premier Pro Caption" w:cs="Garamond Premier Pro Caption" w:hAnsi="Garamond Premier Pro Caption" w:eastAsia="Garamond Premier Pro Caption"/>
          <w:sz w:val="22"/>
          <w:szCs w:val="22"/>
        </w:rPr>
      </w:pPr>
      <w:del w:id="16821" w:date="2023-01-13T18:26:59Z" w:author="Jan Groh">
        <w:r>
          <w:rPr>
            <w:rStyle w:val="Ohne"/>
            <w:rFonts w:ascii="Garamond Premier Pro Caption" w:hAnsi="Garamond Premier Pro Caption"/>
            <w:sz w:val="22"/>
            <w:szCs w:val="22"/>
            <w:rtl w:val="0"/>
            <w:lang w:val="de-DE"/>
          </w:rPr>
          <w:delText xml:space="preserve">Wilhelm Bode, </w:delText>
        </w:r>
      </w:del>
      <w:del w:id="16822" w:date="2023-01-13T18:26:59Z" w:author="Jan Groh">
        <w:r>
          <w:rPr>
            <w:rStyle w:val="Ohne"/>
            <w:rFonts w:ascii="Garamond Premier Pro Italic" w:hAnsi="Garamond Premier Pro Italic"/>
            <w:sz w:val="22"/>
            <w:szCs w:val="22"/>
            <w:rtl w:val="0"/>
            <w:lang w:val="de-DE"/>
          </w:rPr>
          <w:delText>Goethes Sohn.</w:delText>
        </w:r>
      </w:del>
      <w:del w:id="16823" w:date="2023-01-13T18:26:59Z" w:author="Jan Groh">
        <w:r>
          <w:rPr>
            <w:rStyle w:val="Ohne"/>
            <w:rFonts w:ascii="Garamond Premier Pro Caption" w:hAnsi="Garamond Premier Pro Caption"/>
            <w:sz w:val="22"/>
            <w:szCs w:val="22"/>
            <w:rtl w:val="0"/>
            <w:lang w:val="de-DE"/>
          </w:rPr>
          <w:delText xml:space="preserve"> Berlin 1918.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24" w:date="2023-01-13T18:26:59Z" w:author="Jan Groh"/>
          <w:rStyle w:val="Ohne"/>
          <w:rFonts w:ascii="Garamond Premier Pro Caption" w:cs="Garamond Premier Pro Caption" w:hAnsi="Garamond Premier Pro Caption" w:eastAsia="Garamond Premier Pro Caption"/>
          <w:sz w:val="22"/>
          <w:szCs w:val="22"/>
        </w:rPr>
      </w:pPr>
      <w:del w:id="16825" w:date="2023-01-13T18:26:59Z" w:author="Jan Groh">
        <w:r>
          <w:rPr>
            <w:rStyle w:val="Ohne"/>
            <w:rFonts w:ascii="Garamond Premier Pro Caption" w:hAnsi="Garamond Premier Pro Caption"/>
            <w:sz w:val="22"/>
            <w:szCs w:val="22"/>
            <w:rtl w:val="0"/>
            <w:lang w:val="en-US"/>
          </w:rPr>
          <w:delText xml:space="preserve">Lily Braun, </w:delText>
        </w:r>
      </w:del>
      <w:del w:id="16826" w:date="2023-01-13T18:26:59Z" w:author="Jan Groh">
        <w:r>
          <w:rPr>
            <w:rStyle w:val="Ohne"/>
            <w:rFonts w:ascii="Garamond Premier Pro Italic" w:hAnsi="Garamond Premier Pro Italic"/>
            <w:sz w:val="22"/>
            <w:szCs w:val="22"/>
            <w:rtl w:val="0"/>
            <w:lang w:val="de-DE"/>
          </w:rPr>
          <w:delText>Im Schatten der Titanen.</w:delText>
        </w:r>
      </w:del>
      <w:del w:id="16827" w:date="2023-01-13T18:26:59Z" w:author="Jan Groh">
        <w:r>
          <w:rPr>
            <w:rStyle w:val="Ohne"/>
            <w:rFonts w:ascii="Garamond Premier Pro Caption" w:hAnsi="Garamond Premier Pro Caption"/>
            <w:sz w:val="22"/>
            <w:szCs w:val="22"/>
            <w:rtl w:val="0"/>
          </w:rPr>
          <w:delText xml:space="preserve"> Berlin o.J. (1923).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28" w:date="2023-01-13T18:26:59Z" w:author="Jan Groh"/>
          <w:rStyle w:val="Ohne"/>
          <w:rFonts w:ascii="Garamond Premier Pro Caption" w:cs="Garamond Premier Pro Caption" w:hAnsi="Garamond Premier Pro Caption" w:eastAsia="Garamond Premier Pro Caption"/>
          <w:sz w:val="22"/>
          <w:szCs w:val="22"/>
        </w:rPr>
      </w:pPr>
      <w:del w:id="16829" w:date="2023-01-13T18:26:59Z" w:author="Jan Groh">
        <w:r>
          <w:rPr>
            <w:rStyle w:val="Ohne"/>
            <w:rFonts w:ascii="Garamond Premier Pro Italic" w:hAnsi="Garamond Premier Pro Italic"/>
            <w:sz w:val="22"/>
            <w:szCs w:val="22"/>
            <w:rtl w:val="0"/>
            <w:lang w:val="de-DE"/>
          </w:rPr>
          <w:delText>Goethe und seine Welt.</w:delText>
        </w:r>
      </w:del>
      <w:del w:id="16830" w:date="2023-01-13T18:26:59Z" w:author="Jan Groh">
        <w:r>
          <w:rPr>
            <w:rStyle w:val="Ohne"/>
            <w:rFonts w:ascii="Garamond Premier Pro Caption" w:hAnsi="Garamond Premier Pro Caption"/>
            <w:sz w:val="22"/>
            <w:szCs w:val="22"/>
            <w:rtl w:val="0"/>
            <w:lang w:val="de-DE"/>
          </w:rPr>
          <w:delText xml:space="preserve"> Unter Mitwirkung von Ernst Beutler hg. von Hans Wahl und Anton Kippenberg. Leipzig 1932.</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31" w:date="2023-01-13T18:26:59Z" w:author="Jan Groh"/>
          <w:rStyle w:val="Ohne"/>
          <w:rFonts w:ascii="Garamond Premier Pro Caption" w:cs="Garamond Premier Pro Caption" w:hAnsi="Garamond Premier Pro Caption" w:eastAsia="Garamond Premier Pro Caption"/>
          <w:sz w:val="22"/>
          <w:szCs w:val="22"/>
        </w:rPr>
      </w:pPr>
      <w:del w:id="16832" w:date="2023-01-13T18:26:59Z" w:author="Jan Groh">
        <w:r>
          <w:rPr>
            <w:rStyle w:val="Ohne"/>
            <w:rFonts w:ascii="Garamond Premier Pro Caption" w:hAnsi="Garamond Premier Pro Caption"/>
            <w:sz w:val="22"/>
            <w:szCs w:val="22"/>
            <w:rtl w:val="0"/>
            <w:lang w:val="en-US"/>
          </w:rPr>
          <w:delText xml:space="preserve">Eduard Castle, </w:delText>
        </w:r>
      </w:del>
      <w:del w:id="16833" w:date="2023-01-13T18:26:59Z" w:author="Jan Groh">
        <w:r>
          <w:rPr>
            <w:rStyle w:val="Ohne"/>
            <w:rFonts w:ascii="Garamond Premier Pro Italic" w:hAnsi="Garamond Premier Pro Italic"/>
            <w:sz w:val="22"/>
            <w:szCs w:val="22"/>
            <w:rtl w:val="0"/>
            <w:lang w:val="de-DE"/>
          </w:rPr>
          <w:delText>Ottilie von Goethe in Wien.</w:delText>
        </w:r>
      </w:del>
      <w:del w:id="16834" w:date="2023-01-13T18:26:59Z" w:author="Jan Groh">
        <w:r>
          <w:rPr>
            <w:rStyle w:val="Ohne"/>
            <w:rFonts w:ascii="Garamond Premier Pro Caption" w:hAnsi="Garamond Premier Pro Caption"/>
            <w:sz w:val="22"/>
            <w:szCs w:val="22"/>
            <w:rtl w:val="0"/>
            <w:lang w:val="de-DE"/>
          </w:rPr>
          <w:delText xml:space="preserve"> Chronik des Wiener</w:delText>
        </w:r>
      </w:del>
      <w:del w:id="16835" w:date="2023-01-13T18:26:59Z" w:author="Jan Groh">
        <w:r>
          <w:rPr>
            <w:rStyle w:val="Ohne"/>
            <w:rFonts w:ascii="Garamond Premier Pro Caption" w:hAnsi="Garamond Premier Pro Caption"/>
            <w:sz w:val="22"/>
            <w:szCs w:val="22"/>
            <w:rtl w:val="0"/>
            <w:lang w:val="de-DE"/>
          </w:rPr>
          <w:delText xml:space="preserve"> </w:delText>
        </w:r>
      </w:del>
      <w:del w:id="16836" w:date="2023-01-13T18:26:59Z" w:author="Jan Groh">
        <w:r>
          <w:rPr>
            <w:rStyle w:val="Ohne"/>
            <w:rFonts w:ascii="Garamond Premier Pro Caption" w:hAnsi="Garamond Premier Pro Caption"/>
            <w:sz w:val="22"/>
            <w:szCs w:val="22"/>
            <w:rtl w:val="0"/>
            <w:lang w:val="de-DE"/>
          </w:rPr>
          <w:delText>Goethe-Vereins. Bd. 40. Wien 1935.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37" w:date="2023-01-13T18:26:59Z" w:author="Jan Groh"/>
          <w:rStyle w:val="Ohne"/>
          <w:rFonts w:ascii="Garamond Premier Pro Caption" w:cs="Garamond Premier Pro Caption" w:hAnsi="Garamond Premier Pro Caption" w:eastAsia="Garamond Premier Pro Caption"/>
          <w:sz w:val="22"/>
          <w:szCs w:val="22"/>
        </w:rPr>
      </w:pPr>
      <w:del w:id="16838" w:date="2023-01-13T18:26:59Z" w:author="Jan Groh">
        <w:r>
          <w:rPr>
            <w:rStyle w:val="Ohne"/>
            <w:rFonts w:ascii="Garamond Premier Pro Caption" w:hAnsi="Garamond Premier Pro Caption"/>
            <w:sz w:val="22"/>
            <w:szCs w:val="22"/>
            <w:rtl w:val="0"/>
            <w:lang w:val="de-DE"/>
          </w:rPr>
          <w:delText xml:space="preserve">Reinhard Fink, </w:delText>
        </w:r>
      </w:del>
      <w:del w:id="16839" w:date="2023-01-13T18:26:59Z" w:author="Jan Groh">
        <w:r>
          <w:rPr>
            <w:rStyle w:val="Ohne"/>
            <w:rFonts w:ascii="Garamond Premier Pro Italic" w:hAnsi="Garamond Premier Pro Italic"/>
            <w:sz w:val="22"/>
            <w:szCs w:val="22"/>
            <w:rtl w:val="0"/>
            <w:lang w:val="de-DE"/>
          </w:rPr>
          <w:delText xml:space="preserve">Das </w:delText>
        </w:r>
      </w:del>
      <w:del w:id="16840" w:date="2023-01-13T18:26:59Z" w:author="Jan Groh">
        <w:r>
          <w:rPr>
            <w:rStyle w:val="Ohne"/>
            <w:rFonts w:ascii="Garamond Premier Pro Italic" w:hAnsi="Garamond Premier Pro Italic" w:hint="default"/>
            <w:sz w:val="22"/>
            <w:szCs w:val="22"/>
            <w:rtl w:val="0"/>
            <w:lang w:val="it-IT"/>
          </w:rPr>
          <w:delText>»</w:delText>
        </w:r>
      </w:del>
      <w:del w:id="16841" w:date="2023-01-13T18:26:59Z" w:author="Jan Groh">
        <w:r>
          <w:rPr>
            <w:rStyle w:val="Ohne"/>
            <w:rFonts w:ascii="Garamond Premier Pro Italic" w:hAnsi="Garamond Premier Pro Italic"/>
            <w:sz w:val="22"/>
            <w:szCs w:val="22"/>
            <w:rtl w:val="0"/>
            <w:lang w:val="pt-PT"/>
          </w:rPr>
          <w:delText>Chaos</w:delText>
        </w:r>
      </w:del>
      <w:del w:id="16842" w:date="2023-01-13T18:26:59Z" w:author="Jan Groh">
        <w:r>
          <w:rPr>
            <w:rStyle w:val="Ohne"/>
            <w:rFonts w:ascii="Garamond Premier Pro Italic" w:hAnsi="Garamond Premier Pro Italic" w:hint="default"/>
            <w:sz w:val="22"/>
            <w:szCs w:val="22"/>
            <w:rtl w:val="0"/>
            <w:lang w:val="fr-FR"/>
          </w:rPr>
          <w:delText xml:space="preserve">« </w:delText>
        </w:r>
      </w:del>
      <w:del w:id="16843" w:date="2023-01-13T18:26:59Z" w:author="Jan Groh">
        <w:r>
          <w:rPr>
            <w:rStyle w:val="Ohne"/>
            <w:rFonts w:ascii="Garamond Premier Pro Italic" w:hAnsi="Garamond Premier Pro Italic"/>
            <w:sz w:val="22"/>
            <w:szCs w:val="22"/>
            <w:rtl w:val="0"/>
            <w:lang w:val="de-DE"/>
          </w:rPr>
          <w:delText>und seine Mitarbeiter.</w:delText>
        </w:r>
      </w:del>
      <w:del w:id="16844" w:date="2023-01-13T18:26:59Z" w:author="Jan Groh">
        <w:r>
          <w:rPr>
            <w:rStyle w:val="Ohne"/>
            <w:rFonts w:ascii="Garamond Premier Pro Caption" w:hAnsi="Garamond Premier Pro Caption"/>
            <w:sz w:val="22"/>
            <w:szCs w:val="22"/>
            <w:rtl w:val="0"/>
            <w:lang w:val="de-DE"/>
          </w:rPr>
          <w:delText xml:space="preserve"> In: Otto Glauning zum 60. Geburtstag. Hg. von Heinrich Schreiber. Festschrift aus Wissenschaft und Bibliothek. Leipzig 1936.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45" w:date="2023-01-13T18:26:59Z" w:author="Jan Groh"/>
          <w:rStyle w:val="Ohne"/>
          <w:rFonts w:ascii="Garamond Premier Pro Caption" w:cs="Garamond Premier Pro Caption" w:hAnsi="Garamond Premier Pro Caption" w:eastAsia="Garamond Premier Pro Caption"/>
          <w:sz w:val="22"/>
          <w:szCs w:val="22"/>
        </w:rPr>
      </w:pPr>
      <w:del w:id="16846" w:date="2023-01-13T18:26:59Z" w:author="Jan Groh">
        <w:r>
          <w:rPr>
            <w:rStyle w:val="Ohne"/>
            <w:rFonts w:ascii="Garamond Premier Pro Caption" w:hAnsi="Garamond Premier Pro Caption"/>
            <w:sz w:val="22"/>
            <w:szCs w:val="22"/>
            <w:rtl w:val="0"/>
          </w:rPr>
          <w:delText xml:space="preserve">Oskar Jellinek, </w:delText>
        </w:r>
      </w:del>
      <w:del w:id="16847" w:date="2023-01-13T18:26:59Z" w:author="Jan Groh">
        <w:r>
          <w:rPr>
            <w:rStyle w:val="Ohne"/>
            <w:rFonts w:ascii="Garamond Premier Pro Italic" w:hAnsi="Garamond Premier Pro Italic"/>
            <w:sz w:val="22"/>
            <w:szCs w:val="22"/>
            <w:rtl w:val="0"/>
            <w:lang w:val="de-DE"/>
          </w:rPr>
          <w:delText>Die Geistes- und Lebenstrag</w:delText>
        </w:r>
      </w:del>
      <w:del w:id="16848" w:date="2023-01-13T18:26:59Z" w:author="Jan Groh">
        <w:r>
          <w:rPr>
            <w:rStyle w:val="Ohne"/>
            <w:rFonts w:ascii="Garamond Premier Pro Italic" w:hAnsi="Garamond Premier Pro Italic" w:hint="default"/>
            <w:sz w:val="22"/>
            <w:szCs w:val="22"/>
            <w:rtl w:val="0"/>
            <w:lang w:val="sv-SE"/>
          </w:rPr>
          <w:delText>ö</w:delText>
        </w:r>
      </w:del>
      <w:del w:id="16849" w:date="2023-01-13T18:26:59Z" w:author="Jan Groh">
        <w:r>
          <w:rPr>
            <w:rStyle w:val="Ohne"/>
            <w:rFonts w:ascii="Garamond Premier Pro Italic" w:hAnsi="Garamond Premier Pro Italic"/>
            <w:sz w:val="22"/>
            <w:szCs w:val="22"/>
            <w:rtl w:val="0"/>
            <w:lang w:val="de-DE"/>
          </w:rPr>
          <w:delText>die der Enkel Goethes.</w:delText>
        </w:r>
      </w:del>
      <w:del w:id="16850" w:date="2023-01-13T18:26:59Z" w:author="Jan Groh">
        <w:r>
          <w:rPr>
            <w:rStyle w:val="Ohne"/>
            <w:rFonts w:ascii="Garamond Premier Pro Caption" w:hAnsi="Garamond Premier Pro Caption"/>
            <w:sz w:val="22"/>
            <w:szCs w:val="22"/>
            <w:rtl w:val="0"/>
            <w:lang w:val="de-DE"/>
          </w:rPr>
          <w:delText xml:space="preserve"> Ein gesprochenes Buch. Z</w:delText>
        </w:r>
      </w:del>
      <w:del w:id="16851" w:date="2023-01-13T18:26:59Z" w:author="Jan Groh">
        <w:r>
          <w:rPr>
            <w:rStyle w:val="Ohne"/>
            <w:rFonts w:ascii="Garamond Premier Pro Caption" w:hAnsi="Garamond Premier Pro Caption" w:hint="default"/>
            <w:sz w:val="22"/>
            <w:szCs w:val="22"/>
            <w:rtl w:val="0"/>
          </w:rPr>
          <w:delText>ü</w:delText>
        </w:r>
      </w:del>
      <w:del w:id="16852" w:date="2023-01-13T18:26:59Z" w:author="Jan Groh">
        <w:r>
          <w:rPr>
            <w:rStyle w:val="Ohne"/>
            <w:rFonts w:ascii="Garamond Premier Pro Caption" w:hAnsi="Garamond Premier Pro Caption"/>
            <w:sz w:val="22"/>
            <w:szCs w:val="22"/>
            <w:rtl w:val="0"/>
            <w:lang w:val="de-DE"/>
          </w:rPr>
          <w:delText xml:space="preserve">rich 1938. </w:delText>
        </w:r>
      </w:del>
      <w:del w:id="16853" w:date="2023-01-13T18:26:59Z" w:author="Jan Groh">
        <w:r>
          <w:rPr>
            <w:rStyle w:val="Ohne"/>
            <w:rFonts w:ascii="Garamond Premier Pro Caption" w:hAnsi="Garamond Premier Pro Caption" w:hint="default"/>
            <w:sz w:val="22"/>
            <w:szCs w:val="22"/>
            <w:rtl w:val="0"/>
          </w:rPr>
          <w:delText xml:space="preserve">– </w:delText>
        </w:r>
      </w:del>
      <w:del w:id="16854" w:date="2023-01-13T18:26:59Z" w:author="Jan Groh">
        <w:r>
          <w:rPr>
            <w:rStyle w:val="Ohne"/>
            <w:rFonts w:ascii="Garamond Premier Pro Caption" w:hAnsi="Garamond Premier Pro Caption"/>
            <w:sz w:val="22"/>
            <w:szCs w:val="22"/>
            <w:rtl w:val="0"/>
            <w:lang w:val="de-DE"/>
          </w:rPr>
          <w:delText>Neuausgabe: Wien 1953.</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55" w:date="2023-01-13T18:26:59Z" w:author="Jan Groh"/>
          <w:rStyle w:val="Ohne"/>
          <w:rFonts w:ascii="Garamond Premier Pro Caption" w:cs="Garamond Premier Pro Caption" w:hAnsi="Garamond Premier Pro Caption" w:eastAsia="Garamond Premier Pro Caption"/>
          <w:sz w:val="22"/>
          <w:szCs w:val="22"/>
        </w:rPr>
      </w:pPr>
      <w:del w:id="16856" w:date="2023-01-13T18:26:59Z" w:author="Jan Groh">
        <w:r>
          <w:rPr>
            <w:rStyle w:val="Ohne"/>
            <w:rFonts w:ascii="Garamond Premier Pro Caption" w:hAnsi="Garamond Premier Pro Caption"/>
            <w:sz w:val="22"/>
            <w:szCs w:val="22"/>
            <w:rtl w:val="0"/>
            <w:lang w:val="de-DE"/>
          </w:rPr>
          <w:delText xml:space="preserve">Carmen Kahn-Wallerstein, </w:delText>
        </w:r>
      </w:del>
      <w:del w:id="16857" w:date="2023-01-13T18:26:59Z" w:author="Jan Groh">
        <w:r>
          <w:rPr>
            <w:rStyle w:val="Ohne"/>
            <w:rFonts w:ascii="Garamond Premier Pro Italic" w:hAnsi="Garamond Premier Pro Italic"/>
            <w:sz w:val="22"/>
            <w:szCs w:val="22"/>
            <w:rtl w:val="0"/>
            <w:lang w:val="de-DE"/>
          </w:rPr>
          <w:delText>Die Frau vom andern Stern.</w:delText>
        </w:r>
      </w:del>
      <w:del w:id="16858" w:date="2023-01-13T18:26:59Z" w:author="Jan Groh">
        <w:r>
          <w:rPr>
            <w:rStyle w:val="Ohne"/>
            <w:rFonts w:ascii="Garamond Premier Pro Caption" w:hAnsi="Garamond Premier Pro Caption"/>
            <w:sz w:val="22"/>
            <w:szCs w:val="22"/>
            <w:rtl w:val="0"/>
            <w:lang w:val="en-US"/>
          </w:rPr>
          <w:delText xml:space="preserve"> Goethes</w:delText>
        </w:r>
      </w:del>
      <w:del w:id="16859" w:date="2023-01-13T18:26:59Z" w:author="Jan Groh">
        <w:r>
          <w:rPr>
            <w:rStyle w:val="Ohne"/>
            <w:rFonts w:ascii="Garamond Premier Pro Caption" w:hAnsi="Garamond Premier Pro Caption"/>
            <w:sz w:val="22"/>
            <w:szCs w:val="22"/>
            <w:rtl w:val="0"/>
            <w:lang w:val="de-DE"/>
          </w:rPr>
          <w:delText xml:space="preserve"> </w:delText>
        </w:r>
      </w:del>
      <w:del w:id="16860" w:date="2023-01-13T18:26:59Z" w:author="Jan Groh">
        <w:r>
          <w:rPr>
            <w:rStyle w:val="Ohne"/>
            <w:rFonts w:ascii="Garamond Premier Pro Caption" w:hAnsi="Garamond Premier Pro Caption"/>
            <w:sz w:val="22"/>
            <w:szCs w:val="22"/>
            <w:rtl w:val="0"/>
            <w:lang w:val="de-DE"/>
          </w:rPr>
          <w:delText>Schwiegertochter. Bern 1948.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61" w:date="2023-01-13T18:26:59Z" w:author="Jan Groh"/>
          <w:rStyle w:val="Ohne"/>
          <w:rFonts w:ascii="Garamond Premier Pro Caption" w:cs="Garamond Premier Pro Caption" w:hAnsi="Garamond Premier Pro Caption" w:eastAsia="Garamond Premier Pro Caption"/>
          <w:sz w:val="22"/>
          <w:szCs w:val="22"/>
        </w:rPr>
      </w:pPr>
      <w:del w:id="16862" w:date="2023-01-13T18:26:59Z" w:author="Jan Groh">
        <w:r>
          <w:rPr>
            <w:rStyle w:val="Ohne"/>
            <w:rFonts w:ascii="Garamond Premier Pro Caption" w:hAnsi="Garamond Premier Pro Caption"/>
            <w:sz w:val="22"/>
            <w:szCs w:val="22"/>
            <w:rtl w:val="0"/>
            <w:lang w:val="de-DE"/>
          </w:rPr>
          <w:delText xml:space="preserve">Walter Dexel, </w:delText>
        </w:r>
      </w:del>
      <w:del w:id="16863" w:date="2023-01-13T18:26:59Z" w:author="Jan Groh">
        <w:r>
          <w:rPr>
            <w:rStyle w:val="Ohne"/>
            <w:rFonts w:ascii="Garamond Premier Pro Italic" w:hAnsi="Garamond Premier Pro Italic"/>
            <w:sz w:val="22"/>
            <w:szCs w:val="22"/>
            <w:rtl w:val="0"/>
            <w:lang w:val="de-DE"/>
          </w:rPr>
          <w:delText>Das Goethehaus in Weimar.</w:delText>
        </w:r>
      </w:del>
      <w:del w:id="16864" w:date="2023-01-13T18:26:59Z" w:author="Jan Groh">
        <w:r>
          <w:rPr>
            <w:rStyle w:val="Ohne"/>
            <w:rFonts w:ascii="Garamond Premier Pro Caption" w:hAnsi="Garamond Premier Pro Caption"/>
            <w:sz w:val="22"/>
            <w:szCs w:val="22"/>
            <w:rtl w:val="0"/>
            <w:lang w:val="de-DE"/>
          </w:rPr>
          <w:delText xml:space="preserve"> Darmstadt 1956.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65" w:date="2023-01-13T18:26:59Z" w:author="Jan Groh"/>
          <w:rStyle w:val="Ohne"/>
          <w:rFonts w:ascii="Garamond Premier Pro Caption" w:cs="Garamond Premier Pro Caption" w:hAnsi="Garamond Premier Pro Caption" w:eastAsia="Garamond Premier Pro Caption"/>
          <w:sz w:val="22"/>
          <w:szCs w:val="22"/>
        </w:rPr>
      </w:pPr>
      <w:del w:id="16866" w:date="2023-01-13T18:26:59Z" w:author="Jan Groh">
        <w:r>
          <w:rPr>
            <w:rStyle w:val="Ohne"/>
            <w:rFonts w:ascii="Garamond Premier Pro Caption" w:hAnsi="Garamond Premier Pro Caption"/>
            <w:sz w:val="22"/>
            <w:szCs w:val="22"/>
            <w:rtl w:val="0"/>
            <w:lang w:val="da-DK"/>
          </w:rPr>
          <w:delText xml:space="preserve">Elisabeth Mangold, </w:delText>
        </w:r>
      </w:del>
      <w:del w:id="16867" w:date="2023-01-13T18:26:59Z" w:author="Jan Groh">
        <w:r>
          <w:rPr>
            <w:rStyle w:val="Ohne"/>
            <w:rFonts w:ascii="Garamond Premier Pro Italic" w:hAnsi="Garamond Premier Pro Italic"/>
            <w:sz w:val="22"/>
            <w:szCs w:val="22"/>
            <w:rtl w:val="0"/>
            <w:lang w:val="de-DE"/>
          </w:rPr>
          <w:delText>Ottilie von Goethe.</w:delText>
        </w:r>
      </w:del>
      <w:del w:id="16868" w:date="2023-01-13T18:26:59Z" w:author="Jan Groh">
        <w:r>
          <w:rPr>
            <w:rStyle w:val="Ohne"/>
            <w:rFonts w:ascii="Garamond Premier Pro Caption" w:hAnsi="Garamond Premier Pro Caption"/>
            <w:sz w:val="22"/>
            <w:szCs w:val="22"/>
            <w:rtl w:val="0"/>
          </w:rPr>
          <w:delText xml:space="preserve"> K</w:delText>
        </w:r>
      </w:del>
      <w:del w:id="16869" w:date="2023-01-13T18:26:59Z" w:author="Jan Groh">
        <w:r>
          <w:rPr>
            <w:rStyle w:val="Ohne"/>
            <w:rFonts w:ascii="Garamond Premier Pro Caption" w:hAnsi="Garamond Premier Pro Caption" w:hint="default"/>
            <w:sz w:val="22"/>
            <w:szCs w:val="22"/>
            <w:rtl w:val="0"/>
            <w:lang w:val="sv-SE"/>
          </w:rPr>
          <w:delText>ö</w:delText>
        </w:r>
      </w:del>
      <w:del w:id="16870" w:date="2023-01-13T18:26:59Z" w:author="Jan Groh">
        <w:r>
          <w:rPr>
            <w:rStyle w:val="Ohne"/>
            <w:rFonts w:ascii="Garamond Premier Pro Caption" w:hAnsi="Garamond Premier Pro Caption"/>
            <w:sz w:val="22"/>
            <w:szCs w:val="22"/>
            <w:rtl w:val="0"/>
            <w:lang w:val="de-DE"/>
          </w:rPr>
          <w:delText>ln und Graz 1965.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71" w:date="2023-01-13T18:26:59Z" w:author="Jan Groh"/>
          <w:rStyle w:val="Ohne"/>
          <w:rFonts w:ascii="Garamond Premier Pro Caption" w:cs="Garamond Premier Pro Caption" w:hAnsi="Garamond Premier Pro Caption" w:eastAsia="Garamond Premier Pro Caption"/>
          <w:sz w:val="22"/>
          <w:szCs w:val="22"/>
        </w:rPr>
      </w:pPr>
      <w:del w:id="16872" w:date="2023-01-13T18:26:59Z" w:author="Jan Groh">
        <w:r>
          <w:rPr>
            <w:rStyle w:val="Ohne"/>
            <w:rFonts w:ascii="Garamond Premier Pro Caption" w:hAnsi="Garamond Premier Pro Caption"/>
            <w:sz w:val="22"/>
            <w:szCs w:val="22"/>
            <w:rtl w:val="0"/>
            <w:lang w:val="fr-FR"/>
          </w:rPr>
          <w:delText xml:space="preserve">Ilse-Marie Barth, </w:delText>
        </w:r>
      </w:del>
      <w:del w:id="16873" w:date="2023-01-13T18:26:59Z" w:author="Jan Groh">
        <w:r>
          <w:rPr>
            <w:rStyle w:val="Ohne"/>
            <w:rFonts w:ascii="Garamond Premier Pro Italic" w:hAnsi="Garamond Premier Pro Italic"/>
            <w:sz w:val="22"/>
            <w:szCs w:val="22"/>
            <w:rtl w:val="0"/>
            <w:lang w:val="de-DE"/>
          </w:rPr>
          <w:delText>Literarisches Weimar.</w:delText>
        </w:r>
      </w:del>
      <w:del w:id="16874" w:date="2023-01-13T18:26:59Z" w:author="Jan Groh">
        <w:r>
          <w:rPr>
            <w:rStyle w:val="Ohne"/>
            <w:rFonts w:ascii="Garamond Premier Pro Caption" w:hAnsi="Garamond Premier Pro Caption"/>
            <w:sz w:val="22"/>
            <w:szCs w:val="22"/>
            <w:rtl w:val="0"/>
            <w:lang w:val="de-DE"/>
          </w:rPr>
          <w:delText xml:space="preserve"> Stuttgart 1971.</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75"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76" w:date="2023-01-13T18:26:59Z" w:author="Jan Groh"/>
          <w:rStyle w:val="Ohne"/>
          <w:rFonts w:ascii="Garamond Premier Pro Caption" w:cs="Garamond Premier Pro Caption" w:hAnsi="Garamond Premier Pro Caption" w:eastAsia="Garamond Premier Pro Caption"/>
          <w:sz w:val="22"/>
          <w:szCs w:val="22"/>
        </w:rPr>
      </w:pPr>
      <w:del w:id="16877" w:date="2023-01-13T18:26:59Z" w:author="Jan Groh">
        <w:r>
          <w:rPr>
            <w:rStyle w:val="Ohne"/>
            <w:rFonts w:ascii="Garamond Premier Pro Caption" w:hAnsi="Garamond Premier Pro Caption"/>
            <w:sz w:val="22"/>
            <w:szCs w:val="22"/>
            <w:rtl w:val="0"/>
            <w:lang w:val="de-DE"/>
          </w:rPr>
          <w:delText xml:space="preserve">Thomas Mann, </w:delText>
        </w:r>
      </w:del>
      <w:del w:id="16878" w:date="2023-01-13T18:26:59Z" w:author="Jan Groh">
        <w:r>
          <w:rPr>
            <w:rStyle w:val="Ohne"/>
            <w:rFonts w:ascii="Garamond Premier Pro Italic" w:hAnsi="Garamond Premier Pro Italic"/>
            <w:sz w:val="22"/>
            <w:szCs w:val="22"/>
            <w:rtl w:val="0"/>
            <w:lang w:val="de-DE"/>
          </w:rPr>
          <w:delText>Lotte in Weimar.</w:delText>
        </w:r>
      </w:del>
      <w:del w:id="16879" w:date="2023-01-13T18:26:59Z" w:author="Jan Groh">
        <w:r>
          <w:rPr>
            <w:rStyle w:val="Ohne"/>
            <w:rFonts w:ascii="Garamond Premier Pro Caption" w:hAnsi="Garamond Premier Pro Caption"/>
            <w:sz w:val="22"/>
            <w:szCs w:val="22"/>
            <w:rtl w:val="0"/>
            <w:lang w:val="sv-SE"/>
          </w:rPr>
          <w:delText xml:space="preserve"> Stockholm 1939.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80" w:date="2023-01-13T18:26:59Z" w:author="Jan Groh"/>
          <w:rStyle w:val="Ohne"/>
          <w:rFonts w:ascii="Garamond Premier Pro Caption" w:cs="Garamond Premier Pro Caption" w:hAnsi="Garamond Premier Pro Caption" w:eastAsia="Garamond Premier Pro Caption"/>
          <w:sz w:val="22"/>
          <w:szCs w:val="22"/>
        </w:rPr>
      </w:pPr>
      <w:del w:id="16881" w:date="2023-01-13T18:26:59Z" w:author="Jan Groh">
        <w:r>
          <w:rPr>
            <w:rStyle w:val="Ohne"/>
            <w:rFonts w:ascii="Garamond Premier Pro Caption" w:hAnsi="Garamond Premier Pro Caption"/>
            <w:sz w:val="22"/>
            <w:szCs w:val="22"/>
            <w:rtl w:val="0"/>
            <w:lang w:val="en-US"/>
          </w:rPr>
          <w:delText xml:space="preserve">Dorothea Zeemann, </w:delText>
        </w:r>
      </w:del>
      <w:del w:id="16882" w:date="2023-01-13T18:26:59Z" w:author="Jan Groh">
        <w:r>
          <w:rPr>
            <w:rStyle w:val="Ohne"/>
            <w:rFonts w:ascii="Garamond Premier Pro Italic" w:hAnsi="Garamond Premier Pro Italic"/>
            <w:sz w:val="22"/>
            <w:szCs w:val="22"/>
            <w:rtl w:val="0"/>
            <w:lang w:val="it-IT"/>
          </w:rPr>
          <w:delText>Ottilie.</w:delText>
        </w:r>
      </w:del>
      <w:del w:id="16883" w:date="2023-01-13T18:26:59Z" w:author="Jan Groh">
        <w:r>
          <w:rPr>
            <w:rStyle w:val="Ohne"/>
            <w:rFonts w:ascii="Garamond Premier Pro Caption" w:hAnsi="Garamond Premier Pro Caption"/>
            <w:sz w:val="22"/>
            <w:szCs w:val="22"/>
            <w:rtl w:val="0"/>
            <w:lang w:val="de-DE"/>
          </w:rPr>
          <w:delText xml:space="preserve"> Ein Schicksal um Goethe. Roman.</w:delText>
        </w:r>
      </w:del>
      <w:del w:id="16884" w:date="2023-01-13T18:26:59Z" w:author="Jan Groh">
        <w:r>
          <w:rPr>
            <w:rStyle w:val="Ohne"/>
            <w:rFonts w:ascii="Garamond Premier Pro Caption" w:hAnsi="Garamond Premier Pro Caption"/>
            <w:sz w:val="22"/>
            <w:szCs w:val="22"/>
            <w:rtl w:val="0"/>
            <w:lang w:val="de-DE"/>
          </w:rPr>
          <w:delText xml:space="preserve"> </w:delText>
        </w:r>
      </w:del>
      <w:del w:id="16885" w:date="2023-01-13T18:26:59Z" w:author="Jan Groh">
        <w:r>
          <w:rPr>
            <w:rStyle w:val="Ohne"/>
            <w:rFonts w:ascii="Garamond Premier Pro Caption" w:hAnsi="Garamond Premier Pro Caption"/>
            <w:sz w:val="22"/>
            <w:szCs w:val="22"/>
            <w:rtl w:val="0"/>
            <w:lang w:val="de-DE"/>
          </w:rPr>
          <w:delText>Salzburg 1949.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6886" w:date="2023-01-13T18:26:59Z" w:author="Jan Groh">
        <w:r>
          <w:rPr>
            <w:rStyle w:val="Ohne"/>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887" w:date="2023-01-13T18:26:59Z" w:author="Jan Groh"/>
          <w:rStyle w:val="Ohne"/>
          <w:rFonts w:ascii="Garamond Premier Pro Caption" w:cs="Garamond Premier Pro Caption" w:hAnsi="Garamond Premier Pro Caption" w:eastAsia="Garamond Premier Pro Caption"/>
          <w:sz w:val="22"/>
          <w:szCs w:val="22"/>
        </w:rPr>
      </w:pPr>
      <w:del w:id="16888" w:date="2023-01-13T18:26:59Z" w:author="Jan Groh">
        <w:r>
          <w:rPr>
            <w:rFonts w:ascii="Garamond Premier Pro Bold" w:hAnsi="Garamond Premier Pro Bold"/>
            <w:sz w:val="22"/>
            <w:szCs w:val="22"/>
            <w:rtl w:val="0"/>
            <w:lang w:val="de-DE"/>
          </w:rPr>
          <w:delText>Bildnachweis</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889" w:date="2023-01-13T18:26:59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90" w:date="2023-01-13T18:26:59Z" w:author="Jan Groh"/>
          <w:rStyle w:val="Ohne"/>
          <w:rFonts w:ascii="Garamond Premier Pro Caption" w:cs="Garamond Premier Pro Caption" w:hAnsi="Garamond Premier Pro Caption" w:eastAsia="Garamond Premier Pro Caption"/>
          <w:sz w:val="22"/>
          <w:szCs w:val="22"/>
        </w:rPr>
      </w:pPr>
      <w:del w:id="16891" w:date="2023-01-13T18:26:59Z" w:author="Jan Groh">
        <w:r>
          <w:rPr>
            <w:rStyle w:val="Ohne"/>
            <w:rFonts w:ascii="Garamond Premier Pro Caption" w:hAnsi="Garamond Premier Pro Caption"/>
            <w:sz w:val="22"/>
            <w:szCs w:val="22"/>
            <w:rtl w:val="0"/>
            <w:lang w:val="en-US"/>
          </w:rPr>
          <w:delText>Yale University, New Haven, Connecticut 1, 13, 14, 15</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92" w:date="2023-01-13T18:26:59Z" w:author="Jan Groh"/>
          <w:rStyle w:val="Ohne"/>
          <w:rFonts w:ascii="Garamond Premier Pro Caption" w:cs="Garamond Premier Pro Caption" w:hAnsi="Garamond Premier Pro Caption" w:eastAsia="Garamond Premier Pro Caption"/>
          <w:sz w:val="22"/>
          <w:szCs w:val="22"/>
        </w:rPr>
      </w:pPr>
      <w:del w:id="16893" w:date="2023-01-13T18:26:59Z" w:author="Jan Groh">
        <w:r>
          <w:rPr>
            <w:rStyle w:val="Ohne"/>
            <w:rFonts w:ascii="Garamond Premier Pro Caption" w:hAnsi="Garamond Premier Pro Caption"/>
            <w:sz w:val="22"/>
            <w:szCs w:val="22"/>
            <w:rtl w:val="0"/>
            <w:lang w:val="de-DE"/>
          </w:rPr>
          <w:delText>Goethe Nationalmuseum, Weimar Titelbild 2, 18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894" w:date="2023-01-13T18:26:59Z" w:author="Jan Groh"/>
          <w:rStyle w:val="Ohne"/>
          <w:rFonts w:ascii="Garamond Premier Pro Caption" w:cs="Garamond Premier Pro Caption" w:hAnsi="Garamond Premier Pro Caption" w:eastAsia="Garamond Premier Pro Caption"/>
          <w:sz w:val="22"/>
          <w:szCs w:val="22"/>
        </w:rPr>
      </w:pPr>
      <w:del w:id="16895" w:date="2023-01-13T18:26:59Z" w:author="Jan Groh">
        <w:r>
          <w:rPr>
            <w:rStyle w:val="Ohne"/>
            <w:rFonts w:ascii="Garamond Premier Pro Caption" w:hAnsi="Garamond Premier Pro Caption"/>
            <w:sz w:val="22"/>
            <w:szCs w:val="22"/>
            <w:rtl w:val="0"/>
            <w:lang w:val="de-DE"/>
          </w:rPr>
          <w:delText>Goethe- u. Schiller-Archiv der Nationalen Forschungs- und Gedenkst</w:delText>
        </w:r>
      </w:del>
      <w:del w:id="16896" w:date="2023-01-13T18:26:59Z" w:author="Jan Groh">
        <w:r>
          <w:rPr>
            <w:rStyle w:val="Ohne"/>
            <w:rFonts w:ascii="Garamond Premier Pro Caption" w:hAnsi="Garamond Premier Pro Caption" w:hint="default"/>
            <w:sz w:val="22"/>
            <w:szCs w:val="22"/>
            <w:rtl w:val="0"/>
          </w:rPr>
          <w:delText>ä</w:delText>
        </w:r>
      </w:del>
      <w:del w:id="16897" w:date="2023-01-13T18:26:59Z" w:author="Jan Groh">
        <w:r>
          <w:rPr>
            <w:rStyle w:val="Ohne"/>
            <w:rFonts w:ascii="Garamond Premier Pro Caption" w:hAnsi="Garamond Premier Pro Caption"/>
            <w:sz w:val="22"/>
            <w:szCs w:val="22"/>
            <w:rtl w:val="0"/>
            <w:lang w:val="de-DE"/>
          </w:rPr>
          <w:delText>tten der klassischen deutschen Literatur in Weimar 3,</w:delText>
        </w:r>
      </w:del>
      <w:del w:id="16898" w:date="2023-01-13T18:26:59Z" w:author="Jan Groh">
        <w:r>
          <w:rPr>
            <w:rStyle w:val="Ohne"/>
            <w:rFonts w:ascii="Garamond Premier Pro Caption" w:hAnsi="Garamond Premier Pro Caption"/>
            <w:sz w:val="22"/>
            <w:szCs w:val="22"/>
            <w:rtl w:val="0"/>
            <w:lang w:val="de-DE"/>
          </w:rPr>
          <w:delText xml:space="preserve"> </w:delText>
        </w:r>
      </w:del>
      <w:del w:id="16899" w:date="2023-01-13T18:26:59Z" w:author="Jan Groh">
        <w:r>
          <w:rPr>
            <w:rStyle w:val="Ohne"/>
            <w:rFonts w:ascii="Garamond Premier Pro Caption" w:hAnsi="Garamond Premier Pro Caption"/>
            <w:sz w:val="22"/>
            <w:szCs w:val="22"/>
            <w:rtl w:val="0"/>
          </w:rPr>
          <w:delText>5, 6, 7, 8, 9, 10, 11, 12, 20</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900" w:date="2023-01-13T18:26:59Z" w:author="Jan Groh"/>
          <w:rStyle w:val="Ohne"/>
          <w:rFonts w:ascii="Garamond Premier Pro Caption" w:cs="Garamond Premier Pro Caption" w:hAnsi="Garamond Premier Pro Caption" w:eastAsia="Garamond Premier Pro Caption"/>
          <w:sz w:val="22"/>
          <w:szCs w:val="22"/>
        </w:rPr>
      </w:pPr>
      <w:del w:id="16901" w:date="2023-01-13T18:26:59Z" w:author="Jan Groh">
        <w:r>
          <w:rPr>
            <w:rStyle w:val="Ohne"/>
            <w:rFonts w:ascii="Garamond Premier Pro Caption" w:hAnsi="Garamond Premier Pro Caption"/>
            <w:sz w:val="22"/>
            <w:szCs w:val="22"/>
            <w:rtl w:val="0"/>
            <w:lang w:val="de-DE"/>
          </w:rPr>
          <w:delText>H. H. Houben: Ottilie von Goethe. Erlebnisse und Gest</w:delText>
        </w:r>
      </w:del>
      <w:del w:id="16902" w:date="2023-01-13T18:26:59Z" w:author="Jan Groh">
        <w:r>
          <w:rPr>
            <w:rStyle w:val="Ohne"/>
            <w:rFonts w:ascii="Garamond Premier Pro Caption" w:hAnsi="Garamond Premier Pro Caption" w:hint="default"/>
            <w:sz w:val="22"/>
            <w:szCs w:val="22"/>
            <w:rtl w:val="0"/>
          </w:rPr>
          <w:delText>ä</w:delText>
        </w:r>
      </w:del>
      <w:del w:id="16903" w:date="2023-01-13T18:26:59Z" w:author="Jan Groh">
        <w:r>
          <w:rPr>
            <w:rStyle w:val="Ohne"/>
            <w:rFonts w:ascii="Garamond Premier Pro Caption" w:hAnsi="Garamond Premier Pro Caption"/>
            <w:sz w:val="22"/>
            <w:szCs w:val="22"/>
            <w:rtl w:val="0"/>
            <w:lang w:val="de-DE"/>
          </w:rPr>
          <w:delText>ndnisse 16</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904" w:date="2023-01-13T18:26:59Z" w:author="Jan Groh"/>
          <w:rStyle w:val="Ohne"/>
          <w:rFonts w:ascii="Garamond Premier Pro Caption" w:cs="Garamond Premier Pro Caption" w:hAnsi="Garamond Premier Pro Caption" w:eastAsia="Garamond Premier Pro Caption"/>
          <w:sz w:val="22"/>
          <w:szCs w:val="22"/>
        </w:rPr>
      </w:pPr>
      <w:del w:id="16905" w:date="2023-01-13T18:26:59Z" w:author="Jan Groh">
        <w:r>
          <w:rPr>
            <w:rStyle w:val="Ohne"/>
            <w:rFonts w:ascii="Garamond Premier Pro Caption" w:hAnsi="Garamond Premier Pro Caption"/>
            <w:sz w:val="22"/>
            <w:szCs w:val="22"/>
            <w:rtl w:val="0"/>
            <w:lang w:val="de-DE"/>
          </w:rPr>
          <w:delText>Kupferstichkabinett, Deutsche Fotothek, Dresden 17</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ind w:left="567" w:hanging="567"/>
        <w:rPr>
          <w:del w:id="16906" w:date="2023-01-13T18:26:59Z" w:author="Jan Groh"/>
          <w:rStyle w:val="Ohne"/>
          <w:rFonts w:ascii="Garamond Premier Pro Caption" w:cs="Garamond Premier Pro Caption" w:hAnsi="Garamond Premier Pro Caption" w:eastAsia="Garamond Premier Pro Caption"/>
          <w:sz w:val="22"/>
          <w:szCs w:val="22"/>
        </w:rPr>
      </w:pPr>
      <w:del w:id="16907" w:date="2023-01-13T18:26:59Z" w:author="Jan Groh">
        <w:r>
          <w:rPr>
            <w:rStyle w:val="Ohne"/>
            <w:rFonts w:ascii="Garamond Premier Pro Caption" w:hAnsi="Garamond Premier Pro Caption"/>
            <w:sz w:val="22"/>
            <w:szCs w:val="22"/>
            <w:rtl w:val="0"/>
            <w:lang w:val="de-DE"/>
          </w:rPr>
          <w:delText>Carmen Kahn-Wallerstein: Die Frau vom andern Stern 19</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6908" w:date="2023-01-10T12:17:45Z" w:author="Jan Groh">
        <w:r>
          <w:rPr>
            <w:rStyle w:val="Ohne"/>
            <w:rFonts w:ascii="Arial Unicode MS" w:cs="Arial Unicode MS" w:hAnsi="Arial Unicode MS" w:eastAsia="Arial Unicode MS"/>
            <w:b w:val="0"/>
            <w:bCs w:val="0"/>
            <w:i w:val="0"/>
            <w:iCs w:val="0"/>
            <w:sz w:val="22"/>
            <w:szCs w:val="22"/>
          </w:rPr>
          <w:br w:type="page"/>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09" w:date="2023-01-10T12:17:45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10" w:date="2023-01-10T12:17:45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11" w:date="2023-01-10T12:17:45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12" w:date="2023-01-10T12:17:45Z" w:author="Jan Groh"/>
          <w:rStyle w:val="Ohne"/>
          <w:rFonts w:ascii="Garamond Premier Pro Caption" w:cs="Garamond Premier Pro Caption" w:hAnsi="Garamond Premier Pro Caption" w:eastAsia="Garamond Premier Pro Caption"/>
          <w:sz w:val="22"/>
          <w:szCs w:val="22"/>
        </w:rPr>
      </w:pPr>
      <w:del w:id="16913" w:date="2023-01-10T12:17:45Z" w:author="Jan Groh">
        <w:r>
          <w:rPr>
            <w:rFonts w:ascii="Garamond Premier Pro Bold" w:hAnsi="Garamond Premier Pro Bold"/>
            <w:sz w:val="22"/>
            <w:szCs w:val="22"/>
            <w:rtl w:val="0"/>
            <w:lang w:val="de-DE"/>
          </w:rPr>
          <w:delText>Klappentext</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14" w:date="2023-01-10T12:17:45Z" w:author="Jan Groh"/>
          <w:rStyle w:val="Ohne"/>
          <w:rFonts w:ascii="Garamond Premier Pro Caption" w:cs="Garamond Premier Pro Caption" w:hAnsi="Garamond Premier Pro Caption" w:eastAsia="Garamond Premier Pro Caption"/>
          <w:sz w:val="22"/>
          <w:szCs w:val="22"/>
        </w:rPr>
      </w:pPr>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15" w:date="2023-01-10T12:17:45Z" w:author="Jan Groh"/>
          <w:rStyle w:val="Ohne"/>
          <w:rFonts w:ascii="Garamond Premier Pro Caption" w:cs="Garamond Premier Pro Caption" w:hAnsi="Garamond Premier Pro Caption" w:eastAsia="Garamond Premier Pro Caption"/>
          <w:sz w:val="22"/>
          <w:szCs w:val="22"/>
        </w:rPr>
      </w:pPr>
      <w:del w:id="16916" w:date="2023-01-10T12:17:45Z" w:author="Jan Groh">
        <w:r>
          <w:rPr>
            <w:rStyle w:val="Ohne"/>
            <w:rFonts w:ascii="Garamond Premier Pro Caption" w:hAnsi="Garamond Premier Pro Caption" w:hint="default"/>
            <w:sz w:val="22"/>
            <w:szCs w:val="22"/>
            <w:rtl w:val="0"/>
          </w:rPr>
          <w:delText xml:space="preserve">»… </w:delText>
        </w:r>
      </w:del>
      <w:del w:id="16917" w:date="2023-01-10T12:17:45Z" w:author="Jan Groh">
        <w:r>
          <w:rPr>
            <w:rStyle w:val="Ohne"/>
            <w:rFonts w:ascii="Garamond Premier Pro Caption" w:hAnsi="Garamond Premier Pro Caption"/>
            <w:sz w:val="22"/>
            <w:szCs w:val="22"/>
            <w:rtl w:val="0"/>
            <w:lang w:val="de-DE"/>
          </w:rPr>
          <w:delText>mein Leben ist ja reich. Kann man denn nicht begreifen, da</w:delText>
        </w:r>
      </w:del>
      <w:del w:id="16918" w:date="2023-01-10T12:17:45Z" w:author="Jan Groh">
        <w:r>
          <w:rPr>
            <w:rStyle w:val="Ohne"/>
            <w:rFonts w:ascii="Garamond Premier Pro Caption" w:hAnsi="Garamond Premier Pro Caption" w:hint="default"/>
            <w:sz w:val="22"/>
            <w:szCs w:val="22"/>
            <w:rtl w:val="0"/>
            <w:lang w:val="de-DE"/>
          </w:rPr>
          <w:delText xml:space="preserve">ß </w:delText>
        </w:r>
      </w:del>
      <w:del w:id="16919" w:date="2023-01-10T12:17:45Z" w:author="Jan Groh">
        <w:r>
          <w:rPr>
            <w:rStyle w:val="Ohne"/>
            <w:rFonts w:ascii="Garamond Premier Pro Caption" w:hAnsi="Garamond Premier Pro Caption"/>
            <w:sz w:val="22"/>
            <w:szCs w:val="22"/>
            <w:rtl w:val="0"/>
            <w:lang w:val="de-DE"/>
          </w:rPr>
          <w:delText>ich es erkenne und doch wehm</w:delText>
        </w:r>
      </w:del>
      <w:del w:id="16920" w:date="2023-01-10T12:17:45Z" w:author="Jan Groh">
        <w:r>
          <w:rPr>
            <w:rStyle w:val="Ohne"/>
            <w:rFonts w:ascii="Garamond Premier Pro Caption" w:hAnsi="Garamond Premier Pro Caption" w:hint="default"/>
            <w:sz w:val="22"/>
            <w:szCs w:val="22"/>
            <w:rtl w:val="0"/>
          </w:rPr>
          <w:delText>ü</w:delText>
        </w:r>
      </w:del>
      <w:del w:id="16921" w:date="2023-01-10T12:17:45Z" w:author="Jan Groh">
        <w:r>
          <w:rPr>
            <w:rStyle w:val="Ohne"/>
            <w:rFonts w:ascii="Garamond Premier Pro Caption" w:hAnsi="Garamond Premier Pro Caption"/>
            <w:sz w:val="22"/>
            <w:szCs w:val="22"/>
            <w:rtl w:val="0"/>
            <w:lang w:val="de-DE"/>
          </w:rPr>
          <w:delText>tig bin? Es ist eine reiche Landschaft; prachtvolle Geb</w:delText>
        </w:r>
      </w:del>
      <w:del w:id="16922" w:date="2023-01-10T12:17:45Z" w:author="Jan Groh">
        <w:r>
          <w:rPr>
            <w:rStyle w:val="Ohne"/>
            <w:rFonts w:ascii="Garamond Premier Pro Caption" w:hAnsi="Garamond Premier Pro Caption" w:hint="default"/>
            <w:sz w:val="22"/>
            <w:szCs w:val="22"/>
            <w:rtl w:val="0"/>
          </w:rPr>
          <w:delText>ä</w:delText>
        </w:r>
      </w:del>
      <w:del w:id="16923" w:date="2023-01-10T12:17:45Z" w:author="Jan Groh">
        <w:r>
          <w:rPr>
            <w:rStyle w:val="Ohne"/>
            <w:rFonts w:ascii="Garamond Premier Pro Caption" w:hAnsi="Garamond Premier Pro Caption"/>
            <w:sz w:val="22"/>
            <w:szCs w:val="22"/>
            <w:rtl w:val="0"/>
            <w:lang w:val="da-DK"/>
          </w:rPr>
          <w:delText>ude, f</w:delText>
        </w:r>
      </w:del>
      <w:del w:id="16924" w:date="2023-01-10T12:17:45Z" w:author="Jan Groh">
        <w:r>
          <w:rPr>
            <w:rStyle w:val="Ohne"/>
            <w:rFonts w:ascii="Garamond Premier Pro Caption" w:hAnsi="Garamond Premier Pro Caption" w:hint="default"/>
            <w:sz w:val="22"/>
            <w:szCs w:val="22"/>
            <w:rtl w:val="0"/>
          </w:rPr>
          <w:delText>ü</w:delText>
        </w:r>
      </w:del>
      <w:del w:id="16925" w:date="2023-01-10T12:17:45Z" w:author="Jan Groh">
        <w:r>
          <w:rPr>
            <w:rStyle w:val="Ohne"/>
            <w:rFonts w:ascii="Garamond Premier Pro Caption" w:hAnsi="Garamond Premier Pro Caption"/>
            <w:sz w:val="22"/>
            <w:szCs w:val="22"/>
            <w:rtl w:val="0"/>
            <w:lang w:val="de-DE"/>
          </w:rPr>
          <w:delText>r Jahrhunderte begr</w:delText>
        </w:r>
      </w:del>
      <w:del w:id="16926" w:date="2023-01-10T12:17:45Z" w:author="Jan Groh">
        <w:r>
          <w:rPr>
            <w:rStyle w:val="Ohne"/>
            <w:rFonts w:ascii="Garamond Premier Pro Caption" w:hAnsi="Garamond Premier Pro Caption" w:hint="default"/>
            <w:sz w:val="22"/>
            <w:szCs w:val="22"/>
            <w:rtl w:val="0"/>
          </w:rPr>
          <w:delText>ü</w:delText>
        </w:r>
      </w:del>
      <w:del w:id="16927" w:date="2023-01-10T12:17:45Z" w:author="Jan Groh">
        <w:r>
          <w:rPr>
            <w:rStyle w:val="Ohne"/>
            <w:rFonts w:ascii="Garamond Premier Pro Caption" w:hAnsi="Garamond Premier Pro Caption"/>
            <w:sz w:val="22"/>
            <w:szCs w:val="22"/>
            <w:rtl w:val="0"/>
            <w:lang w:val="de-DE"/>
          </w:rPr>
          <w:delText>ndet; liebliche Wiesen, Wasserf</w:delText>
        </w:r>
      </w:del>
      <w:del w:id="16928" w:date="2023-01-10T12:17:45Z" w:author="Jan Groh">
        <w:r>
          <w:rPr>
            <w:rStyle w:val="Ohne"/>
            <w:rFonts w:ascii="Garamond Premier Pro Caption" w:hAnsi="Garamond Premier Pro Caption" w:hint="default"/>
            <w:sz w:val="22"/>
            <w:szCs w:val="22"/>
            <w:rtl w:val="0"/>
          </w:rPr>
          <w:delText>ä</w:delText>
        </w:r>
      </w:del>
      <w:del w:id="16929" w:date="2023-01-10T12:17:45Z" w:author="Jan Groh">
        <w:r>
          <w:rPr>
            <w:rStyle w:val="Ohne"/>
            <w:rFonts w:ascii="Garamond Premier Pro Caption" w:hAnsi="Garamond Premier Pro Caption"/>
            <w:sz w:val="22"/>
            <w:szCs w:val="22"/>
            <w:rtl w:val="0"/>
            <w:lang w:val="de-DE"/>
          </w:rPr>
          <w:delText>lle, die es pl</w:delText>
        </w:r>
      </w:del>
      <w:del w:id="16930" w:date="2023-01-10T12:17:45Z" w:author="Jan Groh">
        <w:r>
          <w:rPr>
            <w:rStyle w:val="Ohne"/>
            <w:rFonts w:ascii="Garamond Premier Pro Caption" w:hAnsi="Garamond Premier Pro Caption" w:hint="default"/>
            <w:sz w:val="22"/>
            <w:szCs w:val="22"/>
            <w:rtl w:val="0"/>
          </w:rPr>
          <w:delText>ä</w:delText>
        </w:r>
      </w:del>
      <w:del w:id="16931" w:date="2023-01-10T12:17:45Z" w:author="Jan Groh">
        <w:r>
          <w:rPr>
            <w:rStyle w:val="Ohne"/>
            <w:rFonts w:ascii="Garamond Premier Pro Caption" w:hAnsi="Garamond Premier Pro Caption"/>
            <w:sz w:val="22"/>
            <w:szCs w:val="22"/>
            <w:rtl w:val="0"/>
            <w:lang w:val="de-DE"/>
          </w:rPr>
          <w:delText>tschernd beleben, Blumen, B</w:delText>
        </w:r>
      </w:del>
      <w:del w:id="16932" w:date="2023-01-10T12:17:45Z" w:author="Jan Groh">
        <w:r>
          <w:rPr>
            <w:rStyle w:val="Ohne"/>
            <w:rFonts w:ascii="Garamond Premier Pro Caption" w:hAnsi="Garamond Premier Pro Caption" w:hint="default"/>
            <w:sz w:val="22"/>
            <w:szCs w:val="22"/>
            <w:rtl w:val="0"/>
          </w:rPr>
          <w:delText>ä</w:delText>
        </w:r>
      </w:del>
      <w:del w:id="16933" w:date="2023-01-10T12:17:45Z" w:author="Jan Groh">
        <w:r>
          <w:rPr>
            <w:rStyle w:val="Ohne"/>
            <w:rFonts w:ascii="Garamond Premier Pro Caption" w:hAnsi="Garamond Premier Pro Caption"/>
            <w:sz w:val="22"/>
            <w:szCs w:val="22"/>
            <w:rtl w:val="0"/>
          </w:rPr>
          <w:delText xml:space="preserve">ume </w:delText>
        </w:r>
      </w:del>
      <w:del w:id="16934" w:date="2023-01-10T12:17:45Z" w:author="Jan Groh">
        <w:r>
          <w:rPr>
            <w:rStyle w:val="Ohne"/>
            <w:rFonts w:ascii="Garamond Premier Pro Caption" w:hAnsi="Garamond Premier Pro Caption" w:hint="default"/>
            <w:sz w:val="22"/>
            <w:szCs w:val="22"/>
            <w:rtl w:val="0"/>
          </w:rPr>
          <w:delText xml:space="preserve">– </w:delText>
        </w:r>
      </w:del>
      <w:del w:id="16935" w:date="2023-01-10T12:17:45Z" w:author="Jan Groh">
        <w:r>
          <w:rPr>
            <w:rStyle w:val="Ohne"/>
            <w:rFonts w:ascii="Garamond Premier Pro Caption" w:hAnsi="Garamond Premier Pro Caption"/>
            <w:sz w:val="22"/>
            <w:szCs w:val="22"/>
            <w:rtl w:val="0"/>
            <w:lang w:val="de-DE"/>
          </w:rPr>
          <w:delText>das alles ist da -, doch es fehlt die Beleuchtung, ein bedeckter Himmel umschlie</w:delText>
        </w:r>
      </w:del>
      <w:del w:id="16936" w:date="2023-01-10T12:17:45Z" w:author="Jan Groh">
        <w:r>
          <w:rPr>
            <w:rStyle w:val="Ohne"/>
            <w:rFonts w:ascii="Garamond Premier Pro Caption" w:hAnsi="Garamond Premier Pro Caption" w:hint="default"/>
            <w:sz w:val="22"/>
            <w:szCs w:val="22"/>
            <w:rtl w:val="0"/>
            <w:lang w:val="de-DE"/>
          </w:rPr>
          <w:delText>ß</w:delText>
        </w:r>
      </w:del>
      <w:del w:id="16937" w:date="2023-01-10T12:17:45Z" w:author="Jan Groh">
        <w:r>
          <w:rPr>
            <w:rStyle w:val="Ohne"/>
            <w:rFonts w:ascii="Garamond Premier Pro Caption" w:hAnsi="Garamond Premier Pro Caption"/>
            <w:sz w:val="22"/>
            <w:szCs w:val="22"/>
            <w:rtl w:val="0"/>
            <w:lang w:val="de-DE"/>
          </w:rPr>
          <w:delText>t, was im Sonnenstrahl ein Paradies sein w</w:delText>
        </w:r>
      </w:del>
      <w:del w:id="16938" w:date="2023-01-10T12:17:45Z" w:author="Jan Groh">
        <w:r>
          <w:rPr>
            <w:rStyle w:val="Ohne"/>
            <w:rFonts w:ascii="Garamond Premier Pro Caption" w:hAnsi="Garamond Premier Pro Caption" w:hint="default"/>
            <w:sz w:val="22"/>
            <w:szCs w:val="22"/>
            <w:rtl w:val="0"/>
          </w:rPr>
          <w:delText>ü</w:delText>
        </w:r>
      </w:del>
      <w:del w:id="16939" w:date="2023-01-10T12:17:45Z" w:author="Jan Groh">
        <w:r>
          <w:rPr>
            <w:rStyle w:val="Ohne"/>
            <w:rFonts w:ascii="Garamond Premier Pro Caption" w:hAnsi="Garamond Premier Pro Caption"/>
            <w:sz w:val="22"/>
            <w:szCs w:val="22"/>
            <w:rtl w:val="0"/>
            <w:lang w:val="ru-RU"/>
          </w:rPr>
          <w:delText>rde!</w:delText>
        </w:r>
      </w:del>
      <w:del w:id="16940" w:date="2023-01-10T12:17:45Z" w:author="Jan Groh">
        <w:r>
          <w:rPr>
            <w:rStyle w:val="Ohne"/>
            <w:rFonts w:ascii="Garamond Premier Pro Caption" w:hAnsi="Garamond Premier Pro Caption" w:hint="default"/>
            <w:sz w:val="22"/>
            <w:szCs w:val="22"/>
            <w:rtl w:val="0"/>
            <w:lang w:val="fr-FR"/>
          </w:rPr>
          <w:delText xml:space="preserve">« </w:delText>
        </w:r>
      </w:del>
      <w:del w:id="16941" w:date="2023-01-10T12:17:45Z" w:author="Jan Groh">
        <w:r>
          <w:rPr>
            <w:rStyle w:val="Ohne"/>
            <w:rFonts w:ascii="Garamond Premier Pro Caption" w:hAnsi="Garamond Premier Pro Caption"/>
            <w:sz w:val="22"/>
            <w:szCs w:val="22"/>
            <w:rtl w:val="0"/>
            <w:lang w:val="de-DE"/>
          </w:rPr>
          <w:delText>(Aus Ottilies Tagebuch, 1828)</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42" w:date="2023-01-10T12:17:45Z" w:author="Jan Groh"/>
          <w:rStyle w:val="Ohne"/>
          <w:rFonts w:ascii="Garamond Premier Pro Caption" w:cs="Garamond Premier Pro Caption" w:hAnsi="Garamond Premier Pro Caption" w:eastAsia="Garamond Premier Pro Caption"/>
          <w:sz w:val="22"/>
          <w:szCs w:val="22"/>
        </w:rPr>
      </w:pPr>
      <w:del w:id="16943" w:date="2023-01-10T12:17:45Z" w:author="Jan Groh">
        <w:r>
          <w:rPr>
            <w:rStyle w:val="Ohne"/>
            <w:rFonts w:ascii="Garamond Premier Pro Caption" w:hAnsi="Garamond Premier Pro Caption"/>
            <w:sz w:val="22"/>
            <w:szCs w:val="22"/>
            <w:rtl w:val="0"/>
            <w:lang w:val="de-DE"/>
          </w:rPr>
          <w:delText xml:space="preserve">Ottilie von Goethe, Schwiegertochter Johann Wolfgang von Goethes und Mutter der letzten Nachkommen und Erben, war nicht nur die </w:delText>
        </w:r>
      </w:del>
      <w:del w:id="16944" w:date="2023-01-10T12:17:45Z" w:author="Jan Groh">
        <w:r>
          <w:rPr>
            <w:rStyle w:val="Ohne"/>
            <w:rFonts w:ascii="Garamond Premier Pro Caption" w:hAnsi="Garamond Premier Pro Caption" w:hint="default"/>
            <w:sz w:val="22"/>
            <w:szCs w:val="22"/>
            <w:rtl w:val="0"/>
          </w:rPr>
          <w:delText>›</w:delText>
        </w:r>
      </w:del>
      <w:del w:id="16945" w:date="2023-01-10T12:17:45Z" w:author="Jan Groh">
        <w:r>
          <w:rPr>
            <w:rStyle w:val="Ohne"/>
            <w:rFonts w:ascii="Garamond Premier Pro Caption" w:hAnsi="Garamond Premier Pro Caption"/>
            <w:sz w:val="22"/>
            <w:szCs w:val="22"/>
            <w:rtl w:val="0"/>
            <w:lang w:val="de-DE"/>
          </w:rPr>
          <w:delText>selbstlose</w:delText>
        </w:r>
      </w:del>
      <w:del w:id="16946" w:date="2023-01-10T12:17:45Z" w:author="Jan Groh">
        <w:r>
          <w:rPr>
            <w:rStyle w:val="Ohne"/>
            <w:rFonts w:ascii="Garamond Premier Pro Caption" w:hAnsi="Garamond Premier Pro Caption" w:hint="default"/>
            <w:sz w:val="22"/>
            <w:szCs w:val="22"/>
            <w:rtl w:val="0"/>
          </w:rPr>
          <w:delText xml:space="preserve">‹ </w:delText>
        </w:r>
      </w:del>
      <w:del w:id="16947" w:date="2023-01-10T12:17:45Z" w:author="Jan Groh">
        <w:r>
          <w:rPr>
            <w:rStyle w:val="Ohne"/>
            <w:rFonts w:ascii="Garamond Premier Pro Caption" w:hAnsi="Garamond Premier Pro Caption"/>
            <w:sz w:val="22"/>
            <w:szCs w:val="22"/>
            <w:rtl w:val="0"/>
            <w:lang w:val="de-DE"/>
          </w:rPr>
          <w:delText xml:space="preserve">und </w:delText>
        </w:r>
      </w:del>
      <w:del w:id="16948" w:date="2023-01-10T12:17:45Z" w:author="Jan Groh">
        <w:r>
          <w:rPr>
            <w:rStyle w:val="Ohne"/>
            <w:rFonts w:ascii="Garamond Premier Pro Caption" w:hAnsi="Garamond Premier Pro Caption" w:hint="default"/>
            <w:sz w:val="22"/>
            <w:szCs w:val="22"/>
            <w:rtl w:val="0"/>
          </w:rPr>
          <w:delText>›</w:delText>
        </w:r>
      </w:del>
      <w:del w:id="16949" w:date="2023-01-10T12:17:45Z" w:author="Jan Groh">
        <w:r>
          <w:rPr>
            <w:rStyle w:val="Ohne"/>
            <w:rFonts w:ascii="Garamond Premier Pro Caption" w:hAnsi="Garamond Premier Pro Caption"/>
            <w:sz w:val="22"/>
            <w:szCs w:val="22"/>
            <w:rtl w:val="0"/>
            <w:lang w:val="de-DE"/>
          </w:rPr>
          <w:delText>hingabebereite</w:delText>
        </w:r>
      </w:del>
      <w:del w:id="16950" w:date="2023-01-10T12:17:45Z" w:author="Jan Groh">
        <w:r>
          <w:rPr>
            <w:rStyle w:val="Ohne"/>
            <w:rFonts w:ascii="Garamond Premier Pro Caption" w:hAnsi="Garamond Premier Pro Caption" w:hint="default"/>
            <w:sz w:val="22"/>
            <w:szCs w:val="22"/>
            <w:rtl w:val="0"/>
          </w:rPr>
          <w:delText xml:space="preserve">‹ </w:delText>
        </w:r>
      </w:del>
      <w:del w:id="16951" w:date="2023-01-10T12:17:45Z" w:author="Jan Groh">
        <w:r>
          <w:rPr>
            <w:rStyle w:val="Ohne"/>
            <w:rFonts w:ascii="Garamond Premier Pro Caption" w:hAnsi="Garamond Premier Pro Caption"/>
            <w:sz w:val="22"/>
            <w:szCs w:val="22"/>
            <w:rtl w:val="0"/>
            <w:lang w:val="de-DE"/>
          </w:rPr>
          <w:delText>Krankenpflegerin des alten Goethe. Sie war auch eine sehr selbstbewu</w:delText>
        </w:r>
      </w:del>
      <w:del w:id="16952" w:date="2023-01-10T12:17:45Z" w:author="Jan Groh">
        <w:r>
          <w:rPr>
            <w:rStyle w:val="Ohne"/>
            <w:rFonts w:ascii="Garamond Premier Pro Caption" w:hAnsi="Garamond Premier Pro Caption" w:hint="default"/>
            <w:sz w:val="22"/>
            <w:szCs w:val="22"/>
            <w:rtl w:val="0"/>
            <w:lang w:val="de-DE"/>
          </w:rPr>
          <w:delText>ß</w:delText>
        </w:r>
      </w:del>
      <w:del w:id="16953" w:date="2023-01-10T12:17:45Z" w:author="Jan Groh">
        <w:r>
          <w:rPr>
            <w:rStyle w:val="Ohne"/>
            <w:rFonts w:ascii="Garamond Premier Pro Caption" w:hAnsi="Garamond Premier Pro Caption"/>
            <w:sz w:val="22"/>
            <w:szCs w:val="22"/>
            <w:rtl w:val="0"/>
            <w:lang w:val="de-DE"/>
          </w:rPr>
          <w:delText>te und faszinierende Frau, die sich nicht immer an die Regeln hielt, die man ihr als Tr</w:delText>
        </w:r>
      </w:del>
      <w:del w:id="16954" w:date="2023-01-10T12:17:45Z" w:author="Jan Groh">
        <w:r>
          <w:rPr>
            <w:rStyle w:val="Ohne"/>
            <w:rFonts w:ascii="Garamond Premier Pro Caption" w:hAnsi="Garamond Premier Pro Caption" w:hint="default"/>
            <w:sz w:val="22"/>
            <w:szCs w:val="22"/>
            <w:rtl w:val="0"/>
          </w:rPr>
          <w:delText>ä</w:delText>
        </w:r>
      </w:del>
      <w:del w:id="16955" w:date="2023-01-10T12:17:45Z" w:author="Jan Groh">
        <w:r>
          <w:rPr>
            <w:rStyle w:val="Ohne"/>
            <w:rFonts w:ascii="Garamond Premier Pro Caption" w:hAnsi="Garamond Premier Pro Caption"/>
            <w:sz w:val="22"/>
            <w:szCs w:val="22"/>
            <w:rtl w:val="0"/>
            <w:lang w:val="de-DE"/>
          </w:rPr>
          <w:delText>gerin des gro</w:delText>
        </w:r>
      </w:del>
      <w:del w:id="16956" w:date="2023-01-10T12:17:45Z" w:author="Jan Groh">
        <w:r>
          <w:rPr>
            <w:rStyle w:val="Ohne"/>
            <w:rFonts w:ascii="Garamond Premier Pro Caption" w:hAnsi="Garamond Premier Pro Caption" w:hint="default"/>
            <w:sz w:val="22"/>
            <w:szCs w:val="22"/>
            <w:rtl w:val="0"/>
            <w:lang w:val="de-DE"/>
          </w:rPr>
          <w:delText>ß</w:delText>
        </w:r>
      </w:del>
      <w:del w:id="16957" w:date="2023-01-10T12:17:45Z" w:author="Jan Groh">
        <w:r>
          <w:rPr>
            <w:rStyle w:val="Ohne"/>
            <w:rFonts w:ascii="Garamond Premier Pro Caption" w:hAnsi="Garamond Premier Pro Caption"/>
            <w:sz w:val="22"/>
            <w:szCs w:val="22"/>
            <w:rtl w:val="0"/>
            <w:lang w:val="de-DE"/>
          </w:rPr>
          <w:delText>en Namens auferlegte. Ihre f</w:delText>
        </w:r>
      </w:del>
      <w:del w:id="16958" w:date="2023-01-10T12:17:45Z" w:author="Jan Groh">
        <w:r>
          <w:rPr>
            <w:rStyle w:val="Ohne"/>
            <w:rFonts w:ascii="Garamond Premier Pro Caption" w:hAnsi="Garamond Premier Pro Caption" w:hint="default"/>
            <w:sz w:val="22"/>
            <w:szCs w:val="22"/>
            <w:rtl w:val="0"/>
          </w:rPr>
          <w:delText>ü</w:delText>
        </w:r>
      </w:del>
      <w:del w:id="16959" w:date="2023-01-10T12:17:45Z" w:author="Jan Groh">
        <w:r>
          <w:rPr>
            <w:rStyle w:val="Ohne"/>
            <w:rFonts w:ascii="Garamond Premier Pro Caption" w:hAnsi="Garamond Premier Pro Caption"/>
            <w:sz w:val="22"/>
            <w:szCs w:val="22"/>
            <w:rtl w:val="0"/>
            <w:lang w:val="de-DE"/>
          </w:rPr>
          <w:delText>r damalige Verh</w:delText>
        </w:r>
      </w:del>
      <w:del w:id="16960" w:date="2023-01-10T12:17:45Z" w:author="Jan Groh">
        <w:r>
          <w:rPr>
            <w:rStyle w:val="Ohne"/>
            <w:rFonts w:ascii="Garamond Premier Pro Caption" w:hAnsi="Garamond Premier Pro Caption" w:hint="default"/>
            <w:sz w:val="22"/>
            <w:szCs w:val="22"/>
            <w:rtl w:val="0"/>
          </w:rPr>
          <w:delText>ä</w:delText>
        </w:r>
      </w:del>
      <w:del w:id="16961" w:date="2023-01-10T12:17:45Z" w:author="Jan Groh">
        <w:r>
          <w:rPr>
            <w:rStyle w:val="Ohne"/>
            <w:rFonts w:ascii="Garamond Premier Pro Caption" w:hAnsi="Garamond Premier Pro Caption"/>
            <w:sz w:val="22"/>
            <w:szCs w:val="22"/>
            <w:rtl w:val="0"/>
            <w:lang w:val="de-DE"/>
          </w:rPr>
          <w:delText>ltnisse wohl konflikttr</w:delText>
        </w:r>
      </w:del>
      <w:del w:id="16962" w:date="2023-01-10T12:17:45Z" w:author="Jan Groh">
        <w:r>
          <w:rPr>
            <w:rStyle w:val="Ohne"/>
            <w:rFonts w:ascii="Garamond Premier Pro Caption" w:hAnsi="Garamond Premier Pro Caption" w:hint="default"/>
            <w:sz w:val="22"/>
            <w:szCs w:val="22"/>
            <w:rtl w:val="0"/>
          </w:rPr>
          <w:delText>ä</w:delText>
        </w:r>
      </w:del>
      <w:del w:id="16963" w:date="2023-01-10T12:17:45Z" w:author="Jan Groh">
        <w:r>
          <w:rPr>
            <w:rStyle w:val="Ohne"/>
            <w:rFonts w:ascii="Garamond Premier Pro Caption" w:hAnsi="Garamond Premier Pro Caption"/>
            <w:sz w:val="22"/>
            <w:szCs w:val="22"/>
            <w:rtl w:val="0"/>
            <w:lang w:val="de-DE"/>
          </w:rPr>
          <w:delText>chtige Lebensweise lie</w:delText>
        </w:r>
      </w:del>
      <w:del w:id="16964" w:date="2023-01-10T12:17:45Z" w:author="Jan Groh">
        <w:r>
          <w:rPr>
            <w:rStyle w:val="Ohne"/>
            <w:rFonts w:ascii="Garamond Premier Pro Caption" w:hAnsi="Garamond Premier Pro Caption" w:hint="default"/>
            <w:sz w:val="22"/>
            <w:szCs w:val="22"/>
            <w:rtl w:val="0"/>
            <w:lang w:val="de-DE"/>
          </w:rPr>
          <w:delText>ß</w:delText>
        </w:r>
      </w:del>
      <w:del w:id="16965" w:date="2023-01-10T12:17:45Z" w:author="Jan Groh">
        <w:r>
          <w:rPr>
            <w:rStyle w:val="Ohne"/>
            <w:rFonts w:ascii="Garamond Premier Pro Caption" w:hAnsi="Garamond Premier Pro Caption"/>
            <w:sz w:val="22"/>
            <w:szCs w:val="22"/>
            <w:rtl w:val="0"/>
            <w:lang w:val="de-DE"/>
          </w:rPr>
          <w:delText>e sich aus heutiger Sicht als Selbstfindungsproze</w:delText>
        </w:r>
      </w:del>
      <w:del w:id="16966" w:date="2023-01-10T12:17:45Z" w:author="Jan Groh">
        <w:r>
          <w:rPr>
            <w:rStyle w:val="Ohne"/>
            <w:rFonts w:ascii="Garamond Premier Pro Caption" w:hAnsi="Garamond Premier Pro Caption" w:hint="default"/>
            <w:sz w:val="22"/>
            <w:szCs w:val="22"/>
            <w:rtl w:val="0"/>
            <w:lang w:val="de-DE"/>
          </w:rPr>
          <w:delText xml:space="preserve">ß </w:delText>
        </w:r>
      </w:del>
      <w:del w:id="16967" w:date="2023-01-10T12:17:45Z" w:author="Jan Groh">
        <w:r>
          <w:rPr>
            <w:rStyle w:val="Ohne"/>
            <w:rFonts w:ascii="Garamond Premier Pro Caption" w:hAnsi="Garamond Premier Pro Caption"/>
            <w:sz w:val="22"/>
            <w:szCs w:val="22"/>
            <w:rtl w:val="0"/>
            <w:lang w:val="de-DE"/>
          </w:rPr>
          <w:delText>einer Frau beschreiben, die sich gegen Verhaltensnormen wehrte.</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rPr>
          <w:del w:id="16968" w:date="2023-01-10T12:17:45Z" w:author="Jan Groh"/>
          <w:rStyle w:val="Ohne"/>
          <w:rFonts w:ascii="Garamond Premier Pro Caption" w:cs="Garamond Premier Pro Caption" w:hAnsi="Garamond Premier Pro Caption" w:eastAsia="Garamond Premier Pro Caption"/>
          <w:sz w:val="22"/>
          <w:szCs w:val="22"/>
        </w:rPr>
      </w:pPr>
      <w:del w:id="16969" w:date="2023-01-10T12:17:45Z" w:author="Jan Groh">
        <w:r>
          <w:rPr>
            <w:rStyle w:val="Ohne"/>
            <w:rFonts w:ascii="Garamond Premier Pro Caption" w:hAnsi="Garamond Premier Pro Caption"/>
            <w:sz w:val="22"/>
            <w:szCs w:val="22"/>
            <w:rtl w:val="0"/>
            <w:lang w:val="de-DE"/>
          </w:rPr>
          <w:delText>Zeugnis f</w:delText>
        </w:r>
      </w:del>
      <w:del w:id="16970" w:date="2023-01-10T12:17:45Z" w:author="Jan Groh">
        <w:r>
          <w:rPr>
            <w:rStyle w:val="Ohne"/>
            <w:rFonts w:ascii="Garamond Premier Pro Caption" w:hAnsi="Garamond Premier Pro Caption" w:hint="default"/>
            <w:sz w:val="22"/>
            <w:szCs w:val="22"/>
            <w:rtl w:val="0"/>
          </w:rPr>
          <w:delText>ü</w:delText>
        </w:r>
      </w:del>
      <w:del w:id="16971" w:date="2023-01-10T12:17:45Z" w:author="Jan Groh">
        <w:r>
          <w:rPr>
            <w:rStyle w:val="Ohne"/>
            <w:rFonts w:ascii="Garamond Premier Pro Caption" w:hAnsi="Garamond Premier Pro Caption"/>
            <w:sz w:val="22"/>
            <w:szCs w:val="22"/>
            <w:rtl w:val="0"/>
            <w:lang w:val="de-DE"/>
          </w:rPr>
          <w:delText>r ihre ausgepr</w:delText>
        </w:r>
      </w:del>
      <w:del w:id="16972" w:date="2023-01-10T12:17:45Z" w:author="Jan Groh">
        <w:r>
          <w:rPr>
            <w:rStyle w:val="Ohne"/>
            <w:rFonts w:ascii="Garamond Premier Pro Caption" w:hAnsi="Garamond Premier Pro Caption" w:hint="default"/>
            <w:sz w:val="22"/>
            <w:szCs w:val="22"/>
            <w:rtl w:val="0"/>
          </w:rPr>
          <w:delText>ä</w:delText>
        </w:r>
      </w:del>
      <w:del w:id="16973" w:date="2023-01-10T12:17:45Z" w:author="Jan Groh">
        <w:r>
          <w:rPr>
            <w:rStyle w:val="Ohne"/>
            <w:rFonts w:ascii="Garamond Premier Pro Caption" w:hAnsi="Garamond Premier Pro Caption"/>
            <w:sz w:val="22"/>
            <w:szCs w:val="22"/>
            <w:rtl w:val="0"/>
            <w:lang w:val="de-DE"/>
          </w:rPr>
          <w:delText>gte Pers</w:delText>
        </w:r>
      </w:del>
      <w:del w:id="16974" w:date="2023-01-10T12:17:45Z" w:author="Jan Groh">
        <w:r>
          <w:rPr>
            <w:rStyle w:val="Ohne"/>
            <w:rFonts w:ascii="Garamond Premier Pro Caption" w:hAnsi="Garamond Premier Pro Caption" w:hint="default"/>
            <w:sz w:val="22"/>
            <w:szCs w:val="22"/>
            <w:rtl w:val="0"/>
            <w:lang w:val="sv-SE"/>
          </w:rPr>
          <w:delText>ö</w:delText>
        </w:r>
      </w:del>
      <w:del w:id="16975" w:date="2023-01-10T12:17:45Z" w:author="Jan Groh">
        <w:r>
          <w:rPr>
            <w:rStyle w:val="Ohne"/>
            <w:rFonts w:ascii="Garamond Premier Pro Caption" w:hAnsi="Garamond Premier Pro Caption"/>
            <w:sz w:val="22"/>
            <w:szCs w:val="22"/>
            <w:rtl w:val="0"/>
            <w:lang w:val="de-DE"/>
          </w:rPr>
          <w:delText>nlichkeit und f</w:delText>
        </w:r>
      </w:del>
      <w:del w:id="16976" w:date="2023-01-10T12:17:45Z" w:author="Jan Groh">
        <w:r>
          <w:rPr>
            <w:rStyle w:val="Ohne"/>
            <w:rFonts w:ascii="Garamond Premier Pro Caption" w:hAnsi="Garamond Premier Pro Caption" w:hint="default"/>
            <w:sz w:val="22"/>
            <w:szCs w:val="22"/>
            <w:rtl w:val="0"/>
          </w:rPr>
          <w:delText>ü</w:delText>
        </w:r>
      </w:del>
      <w:del w:id="16977" w:date="2023-01-10T12:17:45Z" w:author="Jan Groh">
        <w:r>
          <w:rPr>
            <w:rStyle w:val="Ohne"/>
            <w:rFonts w:ascii="Garamond Premier Pro Caption" w:hAnsi="Garamond Premier Pro Caption"/>
            <w:sz w:val="22"/>
            <w:szCs w:val="22"/>
            <w:rtl w:val="0"/>
            <w:lang w:val="de-DE"/>
          </w:rPr>
          <w:delText xml:space="preserve">r ihre literarischen Ambitionen geben einerseits ihre herausragende Stellung in den Weimarer Kultur- und Literaturkreisen, andererseits die von ihr edierte Zeitschrift </w:delText>
        </w:r>
      </w:del>
      <w:del w:id="16978" w:date="2023-01-10T12:17:45Z" w:author="Jan Groh">
        <w:r>
          <w:rPr>
            <w:rStyle w:val="Ohne"/>
            <w:rFonts w:ascii="Garamond Premier Pro Caption" w:hAnsi="Garamond Premier Pro Caption" w:hint="default"/>
            <w:sz w:val="22"/>
            <w:szCs w:val="22"/>
            <w:rtl w:val="0"/>
          </w:rPr>
          <w:delText>›</w:delText>
        </w:r>
      </w:del>
      <w:del w:id="16979" w:date="2023-01-10T12:17:45Z" w:author="Jan Groh">
        <w:r>
          <w:rPr>
            <w:rStyle w:val="Ohne"/>
            <w:rFonts w:ascii="Garamond Premier Pro Caption" w:hAnsi="Garamond Premier Pro Caption"/>
            <w:sz w:val="22"/>
            <w:szCs w:val="22"/>
            <w:rtl w:val="0"/>
            <w:lang w:val="pt-PT"/>
          </w:rPr>
          <w:delText>Chaos</w:delText>
        </w:r>
      </w:del>
      <w:del w:id="16980" w:date="2023-01-10T12:17:45Z" w:author="Jan Groh">
        <w:r>
          <w:rPr>
            <w:rStyle w:val="Ohne"/>
            <w:rFonts w:ascii="Garamond Premier Pro Caption" w:hAnsi="Garamond Premier Pro Caption" w:hint="default"/>
            <w:sz w:val="22"/>
            <w:szCs w:val="22"/>
            <w:rtl w:val="0"/>
          </w:rPr>
          <w:delText>‹</w:delText>
        </w:r>
      </w:del>
      <w:del w:id="16981" w:date="2023-01-10T12:17:45Z" w:author="Jan Groh">
        <w:r>
          <w:rPr>
            <w:rStyle w:val="Ohne"/>
            <w:rFonts w:ascii="Garamond Premier Pro Caption" w:hAnsi="Garamond Premier Pro Caption"/>
            <w:sz w:val="22"/>
            <w:szCs w:val="22"/>
            <w:rtl w:val="0"/>
            <w:lang w:val="de-DE"/>
          </w:rPr>
          <w:delText>, in der Goethe selbst, aber auch Chamisso und La Motte Fouqu</w:delText>
        </w:r>
      </w:del>
      <w:del w:id="16982" w:date="2023-01-10T12:17:45Z" w:author="Jan Groh">
        <w:r>
          <w:rPr>
            <w:rStyle w:val="Ohne"/>
            <w:rFonts w:ascii="Garamond Premier Pro Caption" w:hAnsi="Garamond Premier Pro Caption" w:hint="default"/>
            <w:sz w:val="22"/>
            <w:szCs w:val="22"/>
            <w:rtl w:val="0"/>
            <w:lang w:val="fr-FR"/>
          </w:rPr>
          <w:delText xml:space="preserve">é </w:delText>
        </w:r>
      </w:del>
      <w:del w:id="16983" w:date="2023-01-10T12:17:45Z" w:author="Jan Groh">
        <w:r>
          <w:rPr>
            <w:rStyle w:val="Ohne"/>
            <w:rFonts w:ascii="Garamond Premier Pro Caption" w:hAnsi="Garamond Premier Pro Caption"/>
            <w:sz w:val="22"/>
            <w:szCs w:val="22"/>
            <w:rtl w:val="0"/>
            <w:lang w:val="de-DE"/>
          </w:rPr>
          <w:delText>publizierten.</w:delText>
        </w:r>
      </w:del>
    </w:p>
    <w:p>
      <w:pPr>
        <w:pStyle w:val="Standard"/>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40"/>
          <w:tab w:val="left" w:pos="1160"/>
          <w:tab w:val="left" w:pos="1180"/>
          <w:tab w:val="left" w:pos="1200"/>
          <w:tab w:val="left" w:pos="1220"/>
          <w:tab w:val="left" w:pos="1240"/>
          <w:tab w:val="left" w:pos="1260"/>
          <w:tab w:val="left" w:pos="1280"/>
          <w:tab w:val="left" w:pos="1300"/>
          <w:tab w:val="left" w:pos="1320"/>
        </w:tabs>
      </w:pPr>
      <w:del w:id="16984" w:date="2023-01-10T12:17:45Z" w:author="Jan Groh">
        <w:r>
          <w:rPr>
            <w:rStyle w:val="Ohne"/>
            <w:rFonts w:ascii="Garamond Premier Pro Caption" w:hAnsi="Garamond Premier Pro Caption"/>
            <w:sz w:val="22"/>
            <w:szCs w:val="22"/>
            <w:rtl w:val="0"/>
            <w:lang w:val="de-DE"/>
          </w:rPr>
          <w:delText>Unter Verwendung bisher kaum genutzter Quellen versucht diese Auswahl, eine vorurteilsfreie Darstellung des Lebens und der Bedeutung von Goethes Schwiegertochter zu geben.</w:delText>
        </w:r>
      </w:del>
    </w:p>
    <w:sectPr>
      <w:headerReference w:type="default" r:id="rId4"/>
      <w:footerReference w:type="default" r:id="rId5"/>
      <w:pgSz w:w="11906" w:h="16838" w:orient="portrait"/>
      <w:pgMar w:top="1134" w:right="1134" w:bottom="1134" w:left="1134" w:header="709" w:footer="850"/>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20" w:author="Jan Groh" w:date="2022-12-07T17:44:46Z">
    <w:p w14:paraId="1111FFFF">
      <w:pPr>
        <w:pStyle w:val="Standard"/>
      </w:pPr>
    </w:p>
    <w:p w14:paraId="11120000">
      <w:pPr>
        <w:pStyle w:val="Standard"/>
      </w:pPr>
      <w:r>
        <w:rPr>
          <w:rtl w:val="0"/>
        </w:rPr>
        <w:t>Der Titel gef</w:t>
      </w:r>
      <w:r>
        <w:rPr>
          <w:rtl w:val="0"/>
        </w:rPr>
        <w:t>ä</w:t>
      </w:r>
      <w:r>
        <w:rPr>
          <w:rtl w:val="0"/>
        </w:rPr>
        <w:t>llt mir nicht so richtig. Ich denke wir sollten betonen, dass das Buch wesentlich aus Selbstzeugnissen besteht. So in die Richtung:</w:t>
      </w:r>
    </w:p>
    <w:p w14:paraId="11120001">
      <w:pPr>
        <w:pStyle w:val="Standard"/>
      </w:pPr>
      <w:r>
        <w:rPr>
          <w:rtl w:val="0"/>
        </w:rPr>
        <w:t>Ottilie by herself.</w:t>
      </w:r>
    </w:p>
  </w:comment>
  <w:comment w:id="100" w:author="Jan Groh" w:date="2022-12-07T15:50:03Z">
    <w:p w14:paraId="11120002">
      <w:pPr>
        <w:pStyle w:val="Standard"/>
      </w:pPr>
    </w:p>
    <w:p w14:paraId="11120003">
      <w:pPr>
        <w:pStyle w:val="Standard"/>
      </w:pPr>
      <w:r>
        <w:rPr>
          <w:rtl w:val="0"/>
        </w:rPr>
        <w:t xml:space="preserve">Dieser </w:t>
      </w:r>
      <w:r>
        <w:rPr>
          <w:rtl w:val="0"/>
        </w:rPr>
        <w:t>„</w:t>
      </w:r>
      <w:r>
        <w:rPr>
          <w:rtl w:val="0"/>
        </w:rPr>
        <w:t>Kommentar</w:t>
      </w:r>
      <w:r>
        <w:rPr>
          <w:rtl w:val="0"/>
        </w:rPr>
        <w:t xml:space="preserve">“ </w:t>
      </w:r>
      <w:r>
        <w:rPr>
          <w:rtl w:val="0"/>
        </w:rPr>
        <w:t xml:space="preserve">Goethes zu Ottilie liest sich heute als herausgehobene Frauenfeindlichkeit. Ottilie wird dadurch </w:t>
      </w:r>
      <w:r>
        <w:rPr>
          <w:rtl w:val="0"/>
        </w:rPr>
        <w:t>„</w:t>
      </w:r>
      <w:r>
        <w:rPr>
          <w:rtl w:val="0"/>
        </w:rPr>
        <w:t>belohnt</w:t>
      </w:r>
      <w:r>
        <w:rPr>
          <w:rtl w:val="0"/>
        </w:rPr>
        <w:t>“</w:t>
      </w:r>
      <w:r>
        <w:rPr>
          <w:rtl w:val="0"/>
        </w:rPr>
        <w:t xml:space="preserve">, dass sie sich von August </w:t>
      </w:r>
      <w:r>
        <w:rPr>
          <w:rtl w:val="0"/>
        </w:rPr>
        <w:t xml:space="preserve">– </w:t>
      </w:r>
      <w:r>
        <w:rPr>
          <w:rtl w:val="0"/>
        </w:rPr>
        <w:t xml:space="preserve">wenn schon nicht von Johann Wolfgang </w:t>
      </w:r>
      <w:r>
        <w:rPr>
          <w:rtl w:val="0"/>
        </w:rPr>
        <w:t xml:space="preserve">– </w:t>
      </w:r>
      <w:r>
        <w:rPr>
          <w:rtl w:val="0"/>
        </w:rPr>
        <w:t>von Goethe schw</w:t>
      </w:r>
      <w:r>
        <w:rPr>
          <w:rtl w:val="0"/>
        </w:rPr>
        <w:t>ä</w:t>
      </w:r>
      <w:r>
        <w:rPr>
          <w:rtl w:val="0"/>
        </w:rPr>
        <w:t>ngern l</w:t>
      </w:r>
      <w:r>
        <w:rPr>
          <w:rtl w:val="0"/>
        </w:rPr>
        <w:t>ä</w:t>
      </w:r>
      <w:r>
        <w:rPr>
          <w:rtl w:val="0"/>
        </w:rPr>
        <w:t>sst und anschlie</w:t>
      </w:r>
      <w:r>
        <w:rPr>
          <w:rtl w:val="0"/>
        </w:rPr>
        <w:t>ß</w:t>
      </w:r>
      <w:r>
        <w:rPr>
          <w:rtl w:val="0"/>
        </w:rPr>
        <w:t>end S</w:t>
      </w:r>
      <w:r>
        <w:rPr>
          <w:rtl w:val="0"/>
        </w:rPr>
        <w:t>ö</w:t>
      </w:r>
      <w:r>
        <w:rPr>
          <w:rtl w:val="0"/>
        </w:rPr>
        <w:t>hne geb</w:t>
      </w:r>
      <w:r>
        <w:rPr>
          <w:rtl w:val="0"/>
        </w:rPr>
        <w:t>ä</w:t>
      </w:r>
      <w:r>
        <w:rPr>
          <w:rtl w:val="0"/>
        </w:rPr>
        <w:t>ren darf.</w:t>
      </w:r>
    </w:p>
    <w:p w14:paraId="11120004">
      <w:pPr>
        <w:pStyle w:val="Standard"/>
      </w:pPr>
    </w:p>
    <w:p w14:paraId="11120005">
      <w:pPr>
        <w:pStyle w:val="Standard"/>
      </w:pPr>
      <w:r>
        <w:rPr>
          <w:rtl w:val="0"/>
        </w:rPr>
        <w:t>Wenn wir dieses Gedicht (alleine!) als Quasi-Widmung stehen lassen, braucht es mindestens eine Einordnung!</w:t>
      </w:r>
    </w:p>
  </w:comment>
  <w:comment w:id="433" w:author="Jan Groh" w:date="2023-01-08T17:04:08Z">
    <w:p w14:paraId="11120006">
      <w:pPr>
        <w:pStyle w:val="Standard"/>
      </w:pPr>
    </w:p>
    <w:p w14:paraId="11120007">
      <w:pPr>
        <w:pStyle w:val="Standard"/>
      </w:pPr>
      <w:r>
        <w:rPr>
          <w:rtl w:val="0"/>
        </w:rPr>
        <w:t xml:space="preserve">Stimmt dieses Jahr? </w:t>
      </w:r>
    </w:p>
    <w:p w14:paraId="11120008">
      <w:pPr>
        <w:pStyle w:val="Standard"/>
      </w:pPr>
      <w:r>
        <w:rPr>
          <w:rtl w:val="0"/>
        </w:rPr>
        <w:t>von Gerstdorff schreibt verklausuliert von 1806.</w:t>
      </w:r>
    </w:p>
  </w:comment>
  <w:comment w:id="434" w:author="Jan Groh" w:date="2023-01-08T15:21:11Z">
    <w:p w14:paraId="11120009">
      <w:pPr>
        <w:pStyle w:val="Standard"/>
      </w:pPr>
    </w:p>
    <w:p w14:paraId="1112000A">
      <w:pPr>
        <w:pStyle w:val="Standard"/>
      </w:pPr>
      <w:r>
        <w:rPr>
          <w:rtl w:val="0"/>
        </w:rPr>
        <w:t xml:space="preserve">Ich kann nicht sicher bestimmen, wer diese </w:t>
      </w:r>
      <w:r>
        <w:rPr>
          <w:rtl w:val="0"/>
        </w:rPr>
        <w:t>„</w:t>
      </w:r>
      <w:r>
        <w:rPr>
          <w:rtl w:val="0"/>
        </w:rPr>
        <w:t>Erbprinzessin Luise</w:t>
      </w:r>
      <w:r>
        <w:rPr>
          <w:rtl w:val="0"/>
        </w:rPr>
        <w:t xml:space="preserve">“ </w:t>
      </w:r>
      <w:r>
        <w:rPr>
          <w:rtl w:val="0"/>
        </w:rPr>
        <w:t>war.</w:t>
      </w:r>
    </w:p>
    <w:p w14:paraId="1112000B">
      <w:pPr>
        <w:pStyle w:val="Standard"/>
      </w:pPr>
      <w:r>
        <w:rPr>
          <w:rtl w:val="0"/>
        </w:rPr>
        <w:t xml:space="preserve">Ersetzen durch: </w:t>
      </w:r>
      <w:r>
        <w:rPr>
          <w:rtl w:val="0"/>
        </w:rPr>
        <w:t>„</w:t>
      </w:r>
      <w:r>
        <w:rPr>
          <w:rtl w:val="0"/>
        </w:rPr>
        <w:t>am Weimarer Hof</w:t>
      </w:r>
      <w:r>
        <w:rPr>
          <w:rtl w:val="0"/>
        </w:rPr>
        <w:t>“</w:t>
      </w:r>
      <w:r>
        <w:rPr>
          <w:rtl w:val="0"/>
        </w:rPr>
        <w:t>?</w:t>
      </w:r>
    </w:p>
  </w:comment>
  <w:comment w:id="472" w:author="Jan Groh" w:date="2023-01-08T22:10:41Z">
    <w:p w14:paraId="1112000C">
      <w:pPr>
        <w:pStyle w:val="Standard"/>
      </w:pPr>
    </w:p>
    <w:p w14:paraId="1112000D">
      <w:pPr>
        <w:pStyle w:val="Standard"/>
      </w:pPr>
      <w:r>
        <w:rPr>
          <w:rtl w:val="0"/>
        </w:rPr>
        <w:t xml:space="preserve">von Gersdorff schreibt ihn </w:t>
      </w:r>
      <w:r>
        <w:rPr>
          <w:rtl w:val="0"/>
        </w:rPr>
        <w:t>„</w:t>
      </w:r>
      <w:r>
        <w:rPr>
          <w:rtl w:val="0"/>
        </w:rPr>
        <w:t>Batist</w:t>
      </w:r>
      <w:r>
        <w:rPr>
          <w:rtl w:val="0"/>
        </w:rPr>
        <w:t xml:space="preserve">“ </w:t>
      </w:r>
      <w:r>
        <w:rPr>
          <w:rtl w:val="0"/>
        </w:rPr>
        <w:t>- ?</w:t>
      </w:r>
    </w:p>
  </w:comment>
  <w:comment w:id="473" w:author="Jan Groh" w:date="2023-01-08T22:12:04Z">
    <w:p w14:paraId="1112000E">
      <w:pPr>
        <w:pStyle w:val="Standard"/>
      </w:pPr>
    </w:p>
    <w:p w14:paraId="1112000F">
      <w:pPr>
        <w:pStyle w:val="Standard"/>
      </w:pPr>
      <w:r>
        <w:rPr>
          <w:rtl w:val="0"/>
        </w:rPr>
        <w:t>immerhin ca. 160 Reisekilometer</w:t>
      </w:r>
    </w:p>
  </w:comment>
  <w:comment w:id="495" w:author="Jan Groh" w:date="2023-01-09T16:15:29Z">
    <w:p w14:paraId="11120010">
      <w:pPr>
        <w:pStyle w:val="Standard"/>
      </w:pPr>
    </w:p>
    <w:p w14:paraId="11120011">
      <w:pPr>
        <w:pStyle w:val="Standard"/>
      </w:pPr>
      <w:r>
        <w:rPr>
          <w:rtl w:val="0"/>
        </w:rPr>
        <w:t>Sollte man nicht erw</w:t>
      </w:r>
      <w:r>
        <w:rPr>
          <w:rtl w:val="0"/>
        </w:rPr>
        <w:t>ä</w:t>
      </w:r>
      <w:r>
        <w:rPr>
          <w:rtl w:val="0"/>
        </w:rPr>
        <w:t>hnen, dass Goethe Ottilie sogar deutlich ermutigt hat, sich in jeder form auf die Aff</w:t>
      </w:r>
      <w:r>
        <w:rPr>
          <w:rtl w:val="0"/>
        </w:rPr>
        <w:t>ä</w:t>
      </w:r>
      <w:r>
        <w:rPr>
          <w:rtl w:val="0"/>
        </w:rPr>
        <w:t xml:space="preserve">ren einzulassen? </w:t>
      </w:r>
      <w:r>
        <w:rPr>
          <w:rtl w:val="0"/>
        </w:rPr>
        <w:t xml:space="preserve">– </w:t>
      </w:r>
      <w:r>
        <w:rPr>
          <w:rtl w:val="0"/>
        </w:rPr>
        <w:t xml:space="preserve">Warum auch immer er das tat </w:t>
      </w:r>
      <w:r>
        <w:rPr>
          <w:rtl w:val="0"/>
        </w:rPr>
        <w:t xml:space="preserve">… </w:t>
      </w:r>
      <w:r>
        <w:rPr>
          <w:rtl w:val="0"/>
        </w:rPr>
        <w:t>(wohl eher nicht aus Einf</w:t>
      </w:r>
      <w:r>
        <w:rPr>
          <w:rtl w:val="0"/>
        </w:rPr>
        <w:t>ü</w:t>
      </w:r>
      <w:r>
        <w:rPr>
          <w:rtl w:val="0"/>
        </w:rPr>
        <w:t>hlungsverm</w:t>
      </w:r>
      <w:r>
        <w:rPr>
          <w:rtl w:val="0"/>
        </w:rPr>
        <w:t>ö</w:t>
      </w:r>
      <w:r>
        <w:rPr>
          <w:rtl w:val="0"/>
        </w:rPr>
        <w:t>gen in die gesellschaftlichen Verhaltensregeln f</w:t>
      </w:r>
      <w:r>
        <w:rPr>
          <w:rtl w:val="0"/>
        </w:rPr>
        <w:t>ü</w:t>
      </w:r>
      <w:r>
        <w:rPr>
          <w:rtl w:val="0"/>
        </w:rPr>
        <w:t>r Frauen).</w:t>
      </w:r>
    </w:p>
  </w:comment>
  <w:comment w:id="502" w:author="Jan Groh" w:date="2023-01-09T16:43:30Z">
    <w:p w14:paraId="11120012">
      <w:pPr>
        <w:pStyle w:val="Standard"/>
      </w:pPr>
    </w:p>
    <w:p w14:paraId="11120013">
      <w:pPr>
        <w:pStyle w:val="Standard"/>
      </w:pPr>
      <w:r>
        <w:rPr>
          <w:rtl w:val="0"/>
        </w:rPr>
        <w:t>sic!</w:t>
      </w:r>
    </w:p>
  </w:comment>
  <w:comment w:id="522" w:author="Jan Groh" w:date="2023-01-09T21:03:02Z">
    <w:p w14:paraId="11120014">
      <w:pPr>
        <w:pStyle w:val="Standard"/>
      </w:pPr>
    </w:p>
    <w:p w14:paraId="11120015">
      <w:pPr>
        <w:pStyle w:val="Standard"/>
      </w:pPr>
      <w:r>
        <w:rPr>
          <w:rtl w:val="0"/>
        </w:rPr>
        <w:t>Gute Formulierung? Nicht zu heroisierend f</w:t>
      </w:r>
      <w:r>
        <w:rPr>
          <w:rtl w:val="0"/>
        </w:rPr>
        <w:t>ü</w:t>
      </w:r>
      <w:r>
        <w:rPr>
          <w:rtl w:val="0"/>
        </w:rPr>
        <w:t>r sein menschliches Versagen?</w:t>
      </w:r>
    </w:p>
  </w:comment>
  <w:comment w:id="633" w:author="Jan Groh" w:date="2023-01-09T21:36:55Z">
    <w:p w14:paraId="11120016">
      <w:pPr>
        <w:pStyle w:val="Standard"/>
      </w:pPr>
    </w:p>
    <w:p w14:paraId="11120017">
      <w:pPr>
        <w:pStyle w:val="Standard"/>
      </w:pPr>
      <w:r>
        <w:rPr>
          <w:rtl w:val="0"/>
        </w:rPr>
        <w:t xml:space="preserve">Gab es damals ein </w:t>
      </w:r>
      <w:r>
        <w:rPr>
          <w:rtl w:val="0"/>
        </w:rPr>
        <w:t>„</w:t>
      </w:r>
      <w:r>
        <w:rPr>
          <w:rtl w:val="0"/>
        </w:rPr>
        <w:t>Abitur</w:t>
      </w:r>
      <w:r>
        <w:rPr>
          <w:rtl w:val="0"/>
        </w:rPr>
        <w:t>“</w:t>
      </w:r>
      <w:r>
        <w:rPr>
          <w:rtl w:val="0"/>
        </w:rPr>
        <w:t>? Alternativ: Schulabschluss.</w:t>
      </w:r>
    </w:p>
  </w:comment>
  <w:comment w:id="680" w:author="Jan Groh" w:date="2023-01-09T21:48:07Z">
    <w:p w14:paraId="11120018">
      <w:pPr>
        <w:pStyle w:val="Standard"/>
      </w:pPr>
    </w:p>
    <w:p w14:paraId="11120019">
      <w:pPr>
        <w:pStyle w:val="Standard"/>
      </w:pPr>
      <w:r>
        <w:rPr>
          <w:rtl w:val="0"/>
        </w:rPr>
        <w:t>Ist da der richtige Th. K</w:t>
      </w:r>
      <w:r>
        <w:rPr>
          <w:rtl w:val="0"/>
        </w:rPr>
        <w:t>ö</w:t>
      </w:r>
      <w:r>
        <w:rPr>
          <w:rtl w:val="0"/>
        </w:rPr>
        <w:t xml:space="preserve">rner? Und sollte es dann nicht </w:t>
      </w:r>
      <w:r>
        <w:rPr>
          <w:rtl w:val="0"/>
        </w:rPr>
        <w:t>„</w:t>
      </w:r>
      <w:r>
        <w:rPr>
          <w:rtl w:val="0"/>
        </w:rPr>
        <w:t>hatte geschrieben</w:t>
      </w:r>
      <w:r>
        <w:rPr>
          <w:rtl w:val="0"/>
        </w:rPr>
        <w:t xml:space="preserve">“ </w:t>
      </w:r>
      <w:r>
        <w:rPr>
          <w:rtl w:val="0"/>
        </w:rPr>
        <w:t>hei</w:t>
      </w:r>
      <w:r>
        <w:rPr>
          <w:rtl w:val="0"/>
        </w:rPr>
        <w:t>ß</w:t>
      </w:r>
      <w:r>
        <w:rPr>
          <w:rtl w:val="0"/>
        </w:rPr>
        <w:t>en, weil er bereits tot war?</w:t>
      </w:r>
    </w:p>
  </w:comment>
  <w:comment w:id="1251" w:author="Jan Groh" w:date="2023-01-08T16:47:33Z">
    <w:p w14:paraId="1112001A">
      <w:pPr>
        <w:pStyle w:val="Standard"/>
      </w:pPr>
    </w:p>
    <w:p w14:paraId="1112001B">
      <w:pPr>
        <w:pStyle w:val="Standard"/>
      </w:pPr>
      <w:r>
        <w:rPr>
          <w:rtl w:val="0"/>
        </w:rPr>
        <w:t>Stimmt dieses Jahr? von Gersdorf behauptet, es sei 1806 gewesen, dr</w:t>
      </w:r>
      <w:r>
        <w:rPr>
          <w:rtl w:val="0"/>
        </w:rPr>
        <w:t>ü</w:t>
      </w:r>
      <w:r>
        <w:rPr>
          <w:rtl w:val="0"/>
        </w:rPr>
        <w:t>ckt sich diesbez</w:t>
      </w:r>
      <w:r>
        <w:rPr>
          <w:rtl w:val="0"/>
        </w:rPr>
        <w:t>ü</w:t>
      </w:r>
      <w:r>
        <w:rPr>
          <w:rtl w:val="0"/>
        </w:rPr>
        <w:t>glich aber unklar aus.</w:t>
      </w:r>
    </w:p>
  </w:comment>
  <w:comment w:id="4703" w:author="Jan Groh" w:date="2022-12-11T14:03:23Z">
    <w:p w14:paraId="1112001C">
      <w:pPr>
        <w:pStyle w:val="Standard"/>
      </w:pPr>
    </w:p>
    <w:p w14:paraId="1112001D">
      <w:pPr>
        <w:pStyle w:val="Standard"/>
      </w:pPr>
      <w:r>
        <w:rPr>
          <w:rtl w:val="0"/>
        </w:rPr>
        <w:t xml:space="preserve">Falls hier die Verform </w:t>
      </w:r>
      <w:r>
        <w:rPr>
          <w:rtl w:val="0"/>
        </w:rPr>
        <w:t>„</w:t>
      </w:r>
      <w:r>
        <w:rPr>
          <w:rtl w:val="0"/>
        </w:rPr>
        <w:t>hieltest</w:t>
      </w:r>
      <w:r>
        <w:rPr>
          <w:rtl w:val="0"/>
        </w:rPr>
        <w:t xml:space="preserve">“ </w:t>
      </w:r>
      <w:r>
        <w:rPr>
          <w:rtl w:val="0"/>
        </w:rPr>
        <w:t>gemeint ist, w</w:t>
      </w:r>
      <w:r>
        <w:rPr>
          <w:rtl w:val="0"/>
        </w:rPr>
        <w:t>ü</w:t>
      </w:r>
      <w:r>
        <w:rPr>
          <w:rtl w:val="0"/>
        </w:rPr>
        <w:t xml:space="preserve">rde mich die Schreibweise </w:t>
      </w:r>
      <w:r>
        <w:rPr>
          <w:rtl w:val="0"/>
        </w:rPr>
        <w:t>„</w:t>
      </w:r>
      <w:r>
        <w:rPr>
          <w:rtl w:val="0"/>
        </w:rPr>
        <w:t>hielt</w:t>
      </w:r>
      <w:r>
        <w:rPr>
          <w:rtl w:val="0"/>
        </w:rPr>
        <w:t>‘</w:t>
      </w:r>
      <w:r>
        <w:rPr>
          <w:rtl w:val="0"/>
        </w:rPr>
        <w:t>st</w:t>
      </w:r>
      <w:r>
        <w:rPr>
          <w:rtl w:val="0"/>
        </w:rPr>
        <w:t xml:space="preserve">“ </w:t>
      </w:r>
      <w:r>
        <w:rPr>
          <w:rtl w:val="0"/>
        </w:rPr>
        <w:t xml:space="preserve">mehr </w:t>
      </w:r>
      <w:r>
        <w:rPr>
          <w:rtl w:val="0"/>
        </w:rPr>
        <w:t>ü</w:t>
      </w:r>
      <w:r>
        <w:rPr>
          <w:rtl w:val="0"/>
        </w:rPr>
        <w:t xml:space="preserve">berzeugen. </w:t>
      </w:r>
    </w:p>
  </w:comment>
  <w:comment w:id="4739" w:author="Jan Groh" w:date="2022-12-11T14:33:08Z">
    <w:p w14:paraId="1112001E">
      <w:pPr>
        <w:pStyle w:val="Standard"/>
      </w:pPr>
    </w:p>
    <w:p w14:paraId="1112001F">
      <w:pPr>
        <w:pStyle w:val="Standard"/>
      </w:pPr>
      <w:r>
        <w:rPr>
          <w:rtl w:val="0"/>
        </w:rPr>
        <w:t xml:space="preserve">Goethe bezieht sich auf ein oder mehrere Gedichte </w:t>
      </w:r>
      <w:r>
        <w:rPr>
          <w:rtl w:val="0"/>
        </w:rPr>
        <w:t xml:space="preserve">– </w:t>
      </w:r>
      <w:r>
        <w:rPr>
          <w:rtl w:val="0"/>
        </w:rPr>
        <w:t>welche?</w:t>
      </w:r>
    </w:p>
  </w:comment>
  <w:comment w:id="5194" w:author="Jan Groh" w:date="2023-01-05T22:14:59Z">
    <w:p w14:paraId="11120020">
      <w:pPr>
        <w:pStyle w:val="Standard"/>
      </w:pPr>
    </w:p>
    <w:p w14:paraId="11120021">
      <w:pPr>
        <w:pStyle w:val="Standard"/>
      </w:pPr>
      <w:r>
        <w:rPr>
          <w:rtl w:val="0"/>
        </w:rPr>
        <w:t>Schreibweise: Baptist oder Batist?</w:t>
      </w:r>
    </w:p>
  </w:comment>
  <w:comment w:id="5199" w:author="Jan Groh" w:date="2022-12-11T19:24:12Z">
    <w:p w14:paraId="11120022">
      <w:pPr>
        <w:pStyle w:val="Standard"/>
      </w:pPr>
    </w:p>
    <w:p w14:paraId="11120023">
      <w:pPr>
        <w:pStyle w:val="Standard"/>
      </w:pPr>
      <w:r>
        <w:rPr>
          <w:rtl w:val="0"/>
        </w:rPr>
        <w:t>Konnte ich nicht nachweisen.</w:t>
      </w:r>
    </w:p>
  </w:comment>
  <w:comment w:id="5316" w:author="Jan Groh" w:date="2022-12-11T19:42:04Z">
    <w:p w14:paraId="11120024">
      <w:pPr>
        <w:pStyle w:val="Standard"/>
      </w:pPr>
    </w:p>
    <w:p w14:paraId="11120025">
      <w:pPr>
        <w:pStyle w:val="Standard"/>
      </w:pPr>
      <w:r>
        <w:rPr>
          <w:rtl w:val="0"/>
        </w:rPr>
        <w:t xml:space="preserve">Konnte ich nicht nachweisen. </w:t>
      </w:r>
      <w:r>
        <w:rPr>
          <w:rtl w:val="0"/>
        </w:rPr>
        <w:t xml:space="preserve">–  </w:t>
      </w:r>
      <w:r>
        <w:rPr>
          <w:rtl w:val="0"/>
        </w:rPr>
        <w:t>Am(me)-Mama??</w:t>
      </w:r>
    </w:p>
  </w:comment>
  <w:comment w:id="5557" w:author="Jan Groh" w:date="2022-12-11T20:13:00Z">
    <w:p w14:paraId="11120026">
      <w:pPr>
        <w:pStyle w:val="Standard"/>
      </w:pPr>
    </w:p>
    <w:p w14:paraId="11120027">
      <w:pPr>
        <w:pStyle w:val="Standard"/>
      </w:pPr>
      <w:r>
        <w:rPr>
          <w:rtl w:val="0"/>
        </w:rPr>
        <w:t>jede-n?</w:t>
      </w:r>
    </w:p>
  </w:comment>
  <w:comment w:id="5819" w:author="Jan Groh" w:date="2022-12-11T20:50:39Z">
    <w:p w14:paraId="11120028">
      <w:pPr>
        <w:pStyle w:val="Standard"/>
      </w:pPr>
    </w:p>
    <w:p w14:paraId="11120029">
      <w:pPr>
        <w:pStyle w:val="Standard"/>
      </w:pPr>
      <w:r>
        <w:rPr>
          <w:rtl w:val="0"/>
        </w:rPr>
        <w:t>Diese Angabe ist seltsam f</w:t>
      </w:r>
      <w:r>
        <w:rPr>
          <w:rtl w:val="0"/>
        </w:rPr>
        <w:t>ü</w:t>
      </w:r>
      <w:r>
        <w:rPr>
          <w:rtl w:val="0"/>
        </w:rPr>
        <w:t>r den Abstand von 223 km Luftlinie zwischen Weimar und Berlin. Nach der damals verbreiten deutschen Meile oder Landmeile (7532,5 Meter) erg</w:t>
      </w:r>
      <w:r>
        <w:rPr>
          <w:rtl w:val="0"/>
        </w:rPr>
        <w:t>ä</w:t>
      </w:r>
      <w:r>
        <w:rPr>
          <w:rtl w:val="0"/>
        </w:rPr>
        <w:t>be sich eine Distanz von ca. 618 km. Umgekehrt f</w:t>
      </w:r>
      <w:r>
        <w:rPr>
          <w:rtl w:val="0"/>
        </w:rPr>
        <w:t>ü</w:t>
      </w:r>
      <w:r>
        <w:rPr>
          <w:rtl w:val="0"/>
        </w:rPr>
        <w:t>hrt die Distanz Weimar-Berlin geteilt durch 82 Meilen auf eine Meilenl</w:t>
      </w:r>
      <w:r>
        <w:rPr>
          <w:rtl w:val="0"/>
        </w:rPr>
        <w:t>ä</w:t>
      </w:r>
      <w:r>
        <w:rPr>
          <w:rtl w:val="0"/>
        </w:rPr>
        <w:t>nge von rund 2,8 km, was laut Wikipedia nur auf die Irische Meile zutreffen w</w:t>
      </w:r>
      <w:r>
        <w:rPr>
          <w:rtl w:val="0"/>
        </w:rPr>
        <w:t>ü</w:t>
      </w:r>
      <w:r>
        <w:rPr>
          <w:rtl w:val="0"/>
        </w:rPr>
        <w:t xml:space="preserve">rde. Berechnungen mit realen Wegstrecken laut Routenplaner sind nicht viel ergibger. </w:t>
      </w:r>
    </w:p>
  </w:comment>
  <w:comment w:id="8765" w:author="Jan Groh" w:date="2022-12-14T09:58:01Z">
    <w:p w14:paraId="1112002A">
      <w:pPr>
        <w:pStyle w:val="Standard"/>
      </w:pPr>
    </w:p>
    <w:p w14:paraId="1112002B">
      <w:pPr>
        <w:pStyle w:val="Standard"/>
      </w:pPr>
      <w:r>
        <w:rPr>
          <w:rtl w:val="0"/>
        </w:rPr>
        <w:t>F</w:t>
      </w:r>
      <w:r>
        <w:rPr>
          <w:rtl w:val="0"/>
        </w:rPr>
        <w:t>ü</w:t>
      </w:r>
      <w:r>
        <w:rPr>
          <w:rtl w:val="0"/>
        </w:rPr>
        <w:t>r mich nicht nachweisbar.</w:t>
      </w:r>
    </w:p>
    <w:p w14:paraId="1112002C">
      <w:pPr>
        <w:pStyle w:val="Standard"/>
      </w:pPr>
    </w:p>
  </w:comment>
  <w:comment w:id="9198" w:author="Jan Groh" w:date="2022-12-16T00:41:04Z">
    <w:p w14:paraId="1112002D">
      <w:pPr>
        <w:pStyle w:val="Standard"/>
      </w:pPr>
    </w:p>
    <w:p w14:paraId="1112002E">
      <w:pPr>
        <w:pStyle w:val="Standard"/>
      </w:pPr>
      <w:r>
        <w:rPr>
          <w:rtl w:val="0"/>
        </w:rPr>
        <w:t>Nicht nachweisbar</w:t>
      </w:r>
    </w:p>
    <w:p w14:paraId="1112002F">
      <w:pPr>
        <w:pStyle w:val="Standard"/>
      </w:pPr>
    </w:p>
  </w:comment>
  <w:comment w:id="9208" w:author="Jan Groh" w:date="2022-12-16T00:55:33Z">
    <w:p w14:paraId="11120030">
      <w:pPr>
        <w:pStyle w:val="Standard"/>
      </w:pPr>
    </w:p>
    <w:p w14:paraId="11120031">
      <w:pPr>
        <w:pStyle w:val="Standard"/>
      </w:pPr>
      <w:r>
        <w:rPr>
          <w:rtl w:val="0"/>
        </w:rPr>
        <w:t>Konnte ich nicht nachweisen.</w:t>
      </w:r>
    </w:p>
  </w:comment>
  <w:comment w:id="10903" w:author="Jan Groh" w:date="2022-12-17T13:40:27Z">
    <w:p w14:paraId="11120032">
      <w:pPr>
        <w:pStyle w:val="Standard"/>
      </w:pPr>
    </w:p>
    <w:p w14:paraId="11120033">
      <w:pPr>
        <w:pStyle w:val="Standard"/>
      </w:pPr>
      <w:r>
        <w:rPr>
          <w:rtl w:val="0"/>
        </w:rPr>
        <w:t>Auff</w:t>
      </w:r>
      <w:r>
        <w:rPr>
          <w:rtl w:val="0"/>
        </w:rPr>
        <w:t>ä</w:t>
      </w:r>
      <w:r>
        <w:rPr>
          <w:rtl w:val="0"/>
        </w:rPr>
        <w:t>llig der Gebrauch des Namens Pogwisch statt Goethe. Wollte sie den Namen Goethe (und Ottilie) damit sch</w:t>
      </w:r>
      <w:r>
        <w:rPr>
          <w:rtl w:val="0"/>
        </w:rPr>
        <w:t>ü</w:t>
      </w:r>
      <w:r>
        <w:rPr>
          <w:rtl w:val="0"/>
        </w:rPr>
        <w:t>tzen?</w:t>
      </w:r>
    </w:p>
  </w:comment>
  <w:comment w:id="11667" w:author="Jan Groh" w:date="2022-12-18T21:45:03Z">
    <w:p w14:paraId="11120034">
      <w:pPr>
        <w:pStyle w:val="Standard"/>
      </w:pPr>
    </w:p>
    <w:p w14:paraId="11120035">
      <w:pPr>
        <w:pStyle w:val="Standard"/>
      </w:pPr>
      <w:r>
        <w:rPr>
          <w:rtl w:val="0"/>
        </w:rPr>
        <w:t>k</w:t>
      </w:r>
      <w:r>
        <w:rPr>
          <w:rtl w:val="0"/>
        </w:rPr>
        <w:t>ö</w:t>
      </w:r>
      <w:r>
        <w:rPr>
          <w:rtl w:val="0"/>
        </w:rPr>
        <w:t>nnte f</w:t>
      </w:r>
      <w:r>
        <w:rPr>
          <w:rtl w:val="0"/>
        </w:rPr>
        <w:t>ü</w:t>
      </w:r>
      <w:r>
        <w:rPr>
          <w:rtl w:val="0"/>
        </w:rPr>
        <w:t xml:space="preserve">r </w:t>
      </w:r>
      <w:r>
        <w:rPr>
          <w:rtl w:val="0"/>
        </w:rPr>
        <w:t>„</w:t>
      </w:r>
      <w:r>
        <w:rPr>
          <w:rtl w:val="0"/>
        </w:rPr>
        <w:t>Pfennige</w:t>
      </w:r>
      <w:r>
        <w:rPr>
          <w:rtl w:val="0"/>
        </w:rPr>
        <w:t xml:space="preserve">“ </w:t>
      </w:r>
      <w:r>
        <w:rPr>
          <w:rtl w:val="0"/>
        </w:rPr>
        <w:t>stehen (https://de.wikipedia.org/wiki/Denar), bin aber unsicher.</w:t>
      </w:r>
    </w:p>
  </w:comment>
  <w:comment w:id="11910" w:author="Jan Groh" w:date="2022-12-18T22:16:12Z">
    <w:p w14:paraId="11120036">
      <w:pPr>
        <w:pStyle w:val="Standard"/>
      </w:pPr>
    </w:p>
    <w:p w14:paraId="11120037">
      <w:pPr>
        <w:pStyle w:val="Standard"/>
      </w:pPr>
      <w:r>
        <w:rPr>
          <w:rtl w:val="0"/>
        </w:rPr>
        <w:t>nicht nachweisbar</w:t>
      </w:r>
    </w:p>
    <w:p w14:paraId="11120038">
      <w:pPr>
        <w:pStyle w:val="Standard"/>
      </w:pP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aramond Premier Pro Caption">
    <w:charset w:val="00"/>
    <w:family w:val="roman"/>
    <w:pitch w:val="default"/>
  </w:font>
  <w:font w:name="Garamond Premier Pro Italic">
    <w:charset w:val="00"/>
    <w:family w:val="roman"/>
    <w:pitch w:val="default"/>
  </w:font>
  <w:font w:name="Garamond Premier Pro Bold">
    <w:charset w:val="00"/>
    <w:family w:val="roman"/>
    <w:pitch w:val="default"/>
  </w:font>
  <w:font w:name="Garamond Premier Pro Bold Ital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tabs>
        <w:tab w:val="center" w:pos="4819"/>
        <w:tab w:val="right" w:pos="9638"/>
        <w:tab w:val="clear" w:pos="9020"/>
      </w:tabs>
      <w:jc w:val="left"/>
    </w:pPr>
    <w:r>
      <w:rPr>
        <w:rFonts w:ascii="Times New Roman" w:hAnsi="Times New Roman"/>
        <w:sz w:val="20"/>
        <w:szCs w:val="20"/>
      </w:rPr>
      <w:tab/>
    </w:r>
    <w:r>
      <w:rPr>
        <w:rFonts w:ascii="Times New Roman" w:hAnsi="Times New Roman"/>
        <w:sz w:val="20"/>
        <w:szCs w:val="20"/>
        <w:rtl w:val="0"/>
        <w:lang w:val="de-DE"/>
      </w:rPr>
      <w:t xml:space="preserve">Seite </w:t>
    </w:r>
    <w:r>
      <w:rPr>
        <w:rFonts w:ascii="Times New Roman" w:cs="Times New Roman" w:hAnsi="Times New Roman" w:eastAsia="Times New Roman"/>
        <w:sz w:val="20"/>
        <w:szCs w:val="20"/>
      </w:rPr>
      <w:fldChar w:fldCharType="begin" w:fldLock="0"/>
    </w:r>
    <w:r>
      <w:rPr>
        <w:rFonts w:ascii="Times New Roman" w:cs="Times New Roman" w:hAnsi="Times New Roman" w:eastAsia="Times New Roman"/>
        <w:sz w:val="20"/>
        <w:szCs w:val="20"/>
      </w:rPr>
      <w:instrText xml:space="preserve"> PAGE </w:instrText>
    </w:r>
    <w:r>
      <w:rPr>
        <w:rFonts w:ascii="Times New Roman" w:cs="Times New Roman" w:hAnsi="Times New Roman" w:eastAsia="Times New Roman"/>
        <w:sz w:val="20"/>
        <w:szCs w:val="20"/>
      </w:rPr>
      <w:fldChar w:fldCharType="separate" w:fldLock="0"/>
    </w:r>
    <w:r>
      <w:rPr>
        <w:rFonts w:ascii="Times New Roman" w:cs="Times New Roman" w:hAnsi="Times New Roman" w:eastAsia="Times New Roman"/>
        <w:sz w:val="20"/>
        <w:szCs w:val="20"/>
      </w:rPr>
    </w:r>
    <w:r>
      <w:rPr>
        <w:rFonts w:ascii="Times New Roman" w:cs="Times New Roman" w:hAnsi="Times New Roman" w:eastAsia="Times New Roman"/>
        <w:sz w:val="20"/>
        <w:szCs w:val="20"/>
      </w:rPr>
      <w:fldChar w:fldCharType="end" w:fldLock="0"/>
    </w:r>
    <w:r>
      <w:rPr>
        <w:rFonts w:ascii="Times New Roman" w:hAnsi="Times New Roman"/>
        <w:sz w:val="20"/>
        <w:szCs w:val="20"/>
        <w:rtl w:val="0"/>
        <w:lang w:val="de-DE"/>
      </w:rPr>
      <w:t xml:space="preserve"> von </w:t>
    </w:r>
    <w:r>
      <w:rPr>
        <w:rFonts w:ascii="Times New Roman" w:cs="Times New Roman" w:hAnsi="Times New Roman" w:eastAsia="Times New Roman"/>
        <w:sz w:val="20"/>
        <w:szCs w:val="20"/>
      </w:rPr>
      <w:fldChar w:fldCharType="begin" w:fldLock="0"/>
    </w:r>
    <w:r>
      <w:rPr>
        <w:rFonts w:ascii="Times New Roman" w:cs="Times New Roman" w:hAnsi="Times New Roman" w:eastAsia="Times New Roman"/>
        <w:sz w:val="20"/>
        <w:szCs w:val="20"/>
      </w:rPr>
      <w:instrText xml:space="preserve"> NUMPAGES </w:instrText>
    </w:r>
    <w:r>
      <w:rPr>
        <w:rFonts w:ascii="Times New Roman" w:cs="Times New Roman" w:hAnsi="Times New Roman" w:eastAsia="Times New Roman"/>
        <w:sz w:val="20"/>
        <w:szCs w:val="20"/>
      </w:rPr>
      <w:fldChar w:fldCharType="separate" w:fldLock="0"/>
    </w:r>
    <w:r>
      <w:rPr>
        <w:rFonts w:ascii="Times New Roman" w:cs="Times New Roman" w:hAnsi="Times New Roman" w:eastAsia="Times New Roman"/>
        <w:sz w:val="20"/>
        <w:szCs w:val="20"/>
      </w:rPr>
    </w:r>
    <w:r>
      <w:rPr>
        <w:rFonts w:ascii="Times New Roman" w:cs="Times New Roman" w:hAnsi="Times New Roman" w:eastAsia="Times New Roman"/>
        <w:sz w:val="20"/>
        <w:szCs w:val="20"/>
      </w:rPr>
      <w:fldChar w:fldCharType="end" w:fldLock="0"/>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ußnote"/>
        <w:jc w:val="both"/>
      </w:pPr>
      <w:r>
        <w:rPr>
          <w:rFonts w:ascii="Garamond Premier Pro Caption" w:cs="Garamond Premier Pro Caption" w:hAnsi="Garamond Premier Pro Caption" w:eastAsia="Garamond Premier Pro Caption"/>
          <w:sz w:val="18"/>
          <w:szCs w:val="18"/>
          <w:vertAlign w:val="superscript"/>
        </w:rPr>
        <w:footnoteRef/>
      </w:r>
      <w:ins w:id="16985" w:date="2023-01-12T20:47:44Z" w:author="Jan Groh">
        <w:r>
          <w:rPr>
            <w:rFonts w:ascii="Garamond Premier Pro Caption" w:hAnsi="Garamond Premier Pro Caption"/>
            <w:sz w:val="18"/>
            <w:szCs w:val="18"/>
            <w:rtl w:val="0"/>
            <w:lang w:val="de-DE"/>
          </w:rPr>
          <w:t xml:space="preserve"> </w:t>
        </w:r>
      </w:ins>
      <w:del w:id="16986" w:date="2023-01-12T20:47:42Z" w:author="Jan Groh">
        <w:r>
          <w:rPr>
            <w:rFonts w:ascii="Garamond Premier Pro Caption" w:hAnsi="Garamond Premier Pro Caption"/>
            <w:sz w:val="18"/>
            <w:szCs w:val="18"/>
            <w:rtl w:val="0"/>
          </w:rPr>
          <w:delText xml:space="preserve"> </w:delText>
        </w:r>
      </w:del>
      <w:del w:id="16987" w:date="2023-01-10T12:28:08Z" w:author="Jan Groh">
        <w:r>
          <w:rPr>
            <w:rFonts w:ascii="Garamond Premier Pro Caption" w:hAnsi="Garamond Premier Pro Caption"/>
            <w:sz w:val="18"/>
            <w:szCs w:val="18"/>
            <w:rtl w:val="0"/>
            <w:lang w:val="de-DE"/>
          </w:rPr>
          <w:delText>Chaos</w:delText>
        </w:r>
      </w:del>
      <w:ins w:id="16988" w:date="2023-01-10T12:28:08Z" w:author="Jan Groh">
        <w:r>
          <w:rPr>
            <w:rFonts w:ascii="Garamond Premier Pro Caption" w:hAnsi="Garamond Premier Pro Caption" w:hint="default"/>
            <w:sz w:val="18"/>
            <w:szCs w:val="18"/>
            <w:rtl w:val="0"/>
          </w:rPr>
          <w:t>›</w:t>
        </w:r>
      </w:ins>
      <w:ins w:id="16989" w:date="2023-01-10T12:28:08Z" w:author="Jan Groh">
        <w:r>
          <w:rPr>
            <w:rFonts w:ascii="Garamond Premier Pro Caption" w:hAnsi="Garamond Premier Pro Caption"/>
            <w:sz w:val="18"/>
            <w:szCs w:val="18"/>
            <w:rtl w:val="0"/>
            <w:lang w:val="pt-PT"/>
          </w:rPr>
          <w:t>Chaos</w:t>
        </w:r>
      </w:ins>
      <w:ins w:id="16990" w:date="2023-01-10T12:28:08Z" w:author="Jan Groh">
        <w:r>
          <w:rPr>
            <w:rFonts w:ascii="Garamond Premier Pro Caption" w:hAnsi="Garamond Premier Pro Caption" w:hint="default"/>
            <w:sz w:val="18"/>
            <w:szCs w:val="18"/>
            <w:rtl w:val="0"/>
          </w:rPr>
          <w:t>‹</w:t>
        </w:r>
      </w:ins>
      <w:r>
        <w:rPr>
          <w:rFonts w:ascii="Garamond Premier Pro Caption" w:hAnsi="Garamond Premier Pro Caption"/>
          <w:sz w:val="18"/>
          <w:szCs w:val="18"/>
          <w:rtl w:val="0"/>
          <w:lang w:val="de-DE"/>
        </w:rPr>
        <w:t>: w</w:t>
      </w:r>
      <w:r>
        <w:rPr>
          <w:rFonts w:ascii="Garamond Premier Pro Caption" w:hAnsi="Garamond Premier Pro Caption" w:hint="default"/>
          <w:sz w:val="18"/>
          <w:szCs w:val="18"/>
          <w:rtl w:val="0"/>
          <w:lang w:val="de-DE"/>
        </w:rPr>
        <w:t>ö</w:t>
      </w:r>
      <w:r>
        <w:rPr>
          <w:rFonts w:ascii="Garamond Premier Pro Caption" w:hAnsi="Garamond Premier Pro Caption"/>
          <w:sz w:val="18"/>
          <w:szCs w:val="18"/>
          <w:rtl w:val="0"/>
          <w:lang w:val="de-DE"/>
        </w:rPr>
        <w:t xml:space="preserve">chentlich erscheinende </w:t>
      </w:r>
      <w:r>
        <w:rPr>
          <w:rFonts w:ascii="Garamond Premier Pro Caption" w:hAnsi="Garamond Premier Pro Caption"/>
          <w:sz w:val="18"/>
          <w:szCs w:val="18"/>
          <w:rtl w:val="0"/>
          <w:lang w:val="de-DE"/>
        </w:rPr>
        <w:t>Gesellschaftszeitschrift</w:t>
      </w:r>
      <w:r>
        <w:rPr>
          <w:rFonts w:ascii="Garamond Premier Pro Caption" w:hAnsi="Garamond Premier Pro Caption"/>
          <w:sz w:val="18"/>
          <w:szCs w:val="18"/>
          <w:rtl w:val="0"/>
          <w:lang w:val="de-DE"/>
        </w:rPr>
        <w:t xml:space="preserve"> herausgegeben von Ottilie von Goethe</w:t>
      </w:r>
      <w:r>
        <w:rPr>
          <w:rFonts w:ascii="Garamond Premier Pro Caption" w:hAnsi="Garamond Premier Pro Caption"/>
          <w:sz w:val="18"/>
          <w:szCs w:val="18"/>
          <w:rtl w:val="0"/>
        </w:rPr>
        <w:t xml:space="preserve">. </w:t>
      </w:r>
      <w:r>
        <w:rPr>
          <w:rFonts w:ascii="Garamond Premier Pro Caption" w:hAnsi="Garamond Premier Pro Caption"/>
          <w:sz w:val="18"/>
          <w:szCs w:val="18"/>
          <w:rtl w:val="0"/>
          <w:lang w:val="de-DE"/>
        </w:rPr>
        <w:t>D</w:t>
      </w:r>
      <w:r>
        <w:rPr>
          <w:rFonts w:ascii="Garamond Premier Pro Caption" w:hAnsi="Garamond Premier Pro Caption"/>
          <w:sz w:val="18"/>
          <w:szCs w:val="18"/>
          <w:rtl w:val="0"/>
          <w:lang w:val="de-DE"/>
        </w:rPr>
        <w:t xml:space="preserve">ie </w:t>
      </w:r>
      <w:r>
        <w:rPr>
          <w:rFonts w:ascii="Garamond Premier Pro Caption" w:hAnsi="Garamond Premier Pro Caption"/>
          <w:sz w:val="18"/>
          <w:szCs w:val="18"/>
          <w:rtl w:val="0"/>
          <w:lang w:val="de-DE"/>
        </w:rPr>
        <w:t xml:space="preserve">Zeitschrift erschien </w:t>
      </w:r>
      <w:ins w:id="16991" w:date="2023-01-08T13:29:01Z" w:author="Jan Groh">
        <w:r>
          <w:rPr>
            <w:rFonts w:ascii="Garamond Premier Pro Caption" w:hAnsi="Garamond Premier Pro Caption"/>
            <w:sz w:val="18"/>
            <w:szCs w:val="18"/>
            <w:rtl w:val="0"/>
            <w:lang w:val="de-DE"/>
          </w:rPr>
          <w:t xml:space="preserve">von 1829 bis 1831 in einer Auflage von maximal 28 Exemplaren und </w:t>
        </w:r>
      </w:ins>
      <w:ins w:id="16992" w:date="2023-01-08T13:29:01Z" w:author="Jan Groh">
        <w:r>
          <w:rPr>
            <w:rFonts w:ascii="Garamond Premier Pro Caption" w:hAnsi="Garamond Premier Pro Caption" w:hint="default"/>
            <w:sz w:val="18"/>
            <w:szCs w:val="18"/>
            <w:rtl w:val="0"/>
            <w:lang w:val="de-DE"/>
          </w:rPr>
          <w:t xml:space="preserve">– </w:t>
        </w:r>
      </w:ins>
      <w:ins w:id="16993" w:date="2023-01-08T13:29:01Z" w:author="Jan Groh">
        <w:r>
          <w:rPr>
            <w:rFonts w:ascii="Garamond Premier Pro Caption" w:hAnsi="Garamond Premier Pro Caption"/>
            <w:sz w:val="18"/>
            <w:szCs w:val="18"/>
            <w:rtl w:val="0"/>
            <w:lang w:val="de-DE"/>
          </w:rPr>
          <w:t>aufgrund der guten Englischkenntnisse Ottilies und zahlreicher englischsprachiger Besucher Weimars, die Beitr</w:t>
        </w:r>
      </w:ins>
      <w:ins w:id="16994" w:date="2023-01-08T13:29:01Z" w:author="Jan Groh">
        <w:r>
          <w:rPr>
            <w:rFonts w:ascii="Garamond Premier Pro Caption" w:hAnsi="Garamond Premier Pro Caption" w:hint="default"/>
            <w:sz w:val="18"/>
            <w:szCs w:val="18"/>
            <w:rtl w:val="0"/>
            <w:lang w:val="de-DE"/>
          </w:rPr>
          <w:t>ä</w:t>
        </w:r>
      </w:ins>
      <w:ins w:id="16995" w:date="2023-01-08T13:29:01Z" w:author="Jan Groh">
        <w:r>
          <w:rPr>
            <w:rFonts w:ascii="Garamond Premier Pro Caption" w:hAnsi="Garamond Premier Pro Caption"/>
            <w:sz w:val="18"/>
            <w:szCs w:val="18"/>
            <w:rtl w:val="0"/>
            <w:lang w:val="de-DE"/>
          </w:rPr>
          <w:t xml:space="preserve">ge lieferten </w:t>
        </w:r>
      </w:ins>
      <w:ins w:id="16996" w:date="2023-01-08T13:29:01Z" w:author="Jan Groh">
        <w:r>
          <w:rPr>
            <w:rFonts w:ascii="Garamond Premier Pro Caption" w:hAnsi="Garamond Premier Pro Caption" w:hint="default"/>
            <w:sz w:val="18"/>
            <w:szCs w:val="18"/>
            <w:rtl w:val="0"/>
            <w:lang w:val="de-DE"/>
          </w:rPr>
          <w:t xml:space="preserve">– </w:t>
        </w:r>
      </w:ins>
      <w:r>
        <w:rPr>
          <w:rFonts w:ascii="Garamond Premier Pro Caption" w:hAnsi="Garamond Premier Pro Caption"/>
          <w:sz w:val="18"/>
          <w:szCs w:val="18"/>
          <w:rtl w:val="0"/>
          <w:lang w:val="de-DE"/>
        </w:rPr>
        <w:t>mehr oder weniger zweisprachig</w:t>
      </w:r>
      <w:ins w:id="16997" w:date="2023-01-08T13:29:09Z" w:author="Jan Groh">
        <w:r>
          <w:rPr>
            <w:rFonts w:ascii="Garamond Premier Pro Caption" w:hAnsi="Garamond Premier Pro Caption"/>
            <w:sz w:val="18"/>
            <w:szCs w:val="18"/>
            <w:rtl w:val="0"/>
            <w:lang w:val="de-DE"/>
          </w:rPr>
          <w:t>.</w:t>
        </w:r>
      </w:ins>
      <w:del w:id="16998" w:date="2023-01-08T13:29:16Z" w:author="Jan Groh">
        <w:r>
          <w:rPr>
            <w:rFonts w:ascii="Garamond Premier Pro Caption" w:hAnsi="Garamond Premier Pro Caption"/>
            <w:sz w:val="18"/>
            <w:szCs w:val="18"/>
            <w:rtl w:val="0"/>
            <w:lang w:val="de-DE"/>
          </w:rPr>
          <w:delText xml:space="preserve">, was den guten Englischkenntnissen Ottilies und den zahlreichen Weimar besuchenden englischen Studenten geschuldet </w:delText>
        </w:r>
      </w:del>
      <w:del w:id="16999" w:date="2023-01-08T13:29:16Z" w:author="Jan Groh">
        <w:r>
          <w:rPr>
            <w:rFonts w:ascii="Garamond Premier Pro Caption" w:hAnsi="Garamond Premier Pro Caption"/>
            <w:sz w:val="18"/>
            <w:szCs w:val="18"/>
            <w:rtl w:val="0"/>
          </w:rPr>
          <w:delText>war</w:delText>
        </w:r>
      </w:del>
      <w:del w:id="17000" w:date="2023-01-08T13:29:16Z" w:author="Jan Groh">
        <w:r>
          <w:rPr>
            <w:rFonts w:ascii="Garamond Premier Pro Caption" w:hAnsi="Garamond Premier Pro Caption"/>
            <w:sz w:val="18"/>
            <w:szCs w:val="18"/>
            <w:rtl w:val="0"/>
            <w:lang w:val="de-DE"/>
          </w:rPr>
          <w:delText>.</w:delText>
        </w:r>
      </w:del>
    </w:p>
  </w:footnote>
  <w:footnote w:id="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001" w:date="2023-01-08T13:42:44Z" w:author="Jan Groh">
        <w:r>
          <w:rPr>
            <w:rFonts w:ascii="Times New Roman" w:hAnsi="Times New Roman"/>
            <w:sz w:val="20"/>
            <w:szCs w:val="20"/>
            <w:rtl w:val="0"/>
            <w:lang w:val="de-DE"/>
          </w:rPr>
          <w:t>Es wird in dieser Zusammenstellung, obwohl es wohl auf die 25-j</w:t>
        </w:r>
      </w:ins>
      <w:ins w:id="17002" w:date="2023-01-08T13:42:44Z" w:author="Jan Groh">
        <w:r>
          <w:rPr>
            <w:rFonts w:ascii="Times New Roman" w:hAnsi="Times New Roman" w:hint="default"/>
            <w:sz w:val="20"/>
            <w:szCs w:val="20"/>
            <w:rtl w:val="0"/>
            <w:lang w:val="de-DE"/>
          </w:rPr>
          <w:t>ä</w:t>
        </w:r>
      </w:ins>
      <w:ins w:id="17003" w:date="2023-01-08T13:42:44Z" w:author="Jan Groh">
        <w:r>
          <w:rPr>
            <w:rFonts w:ascii="Times New Roman" w:hAnsi="Times New Roman"/>
            <w:sz w:val="20"/>
            <w:szCs w:val="20"/>
            <w:rtl w:val="0"/>
            <w:lang w:val="de-DE"/>
          </w:rPr>
          <w:t>hrige Ottilie zur</w:t>
        </w:r>
      </w:ins>
      <w:ins w:id="17004" w:date="2023-01-08T13:42:44Z" w:author="Jan Groh">
        <w:r>
          <w:rPr>
            <w:rFonts w:ascii="Times New Roman" w:hAnsi="Times New Roman" w:hint="default"/>
            <w:sz w:val="20"/>
            <w:szCs w:val="20"/>
            <w:rtl w:val="0"/>
            <w:lang w:val="de-DE"/>
          </w:rPr>
          <w:t>ü</w:t>
        </w:r>
      </w:ins>
      <w:ins w:id="17005" w:date="2023-01-08T13:42:44Z" w:author="Jan Groh">
        <w:r>
          <w:rPr>
            <w:rFonts w:ascii="Times New Roman" w:hAnsi="Times New Roman"/>
            <w:sz w:val="20"/>
            <w:szCs w:val="20"/>
            <w:rtl w:val="0"/>
            <w:lang w:val="de-DE"/>
          </w:rPr>
          <w:t>ckgeht, bei Ottilies Ver</w:t>
        </w:r>
      </w:ins>
      <w:ins w:id="17006" w:date="2023-01-08T13:42:44Z" w:author="Jan Groh">
        <w:r>
          <w:rPr>
            <w:rFonts w:ascii="Times New Roman" w:hAnsi="Times New Roman" w:hint="default"/>
            <w:sz w:val="20"/>
            <w:szCs w:val="20"/>
            <w:rtl w:val="0"/>
            <w:lang w:val="de-DE"/>
          </w:rPr>
          <w:t>ö</w:t>
        </w:r>
      </w:ins>
      <w:ins w:id="17007" w:date="2023-01-08T13:42:44Z" w:author="Jan Groh">
        <w:r>
          <w:rPr>
            <w:rFonts w:ascii="Times New Roman" w:hAnsi="Times New Roman"/>
            <w:sz w:val="20"/>
            <w:szCs w:val="20"/>
            <w:rtl w:val="0"/>
            <w:lang w:val="de-DE"/>
          </w:rPr>
          <w:t xml:space="preserve">ffentlichungen in der Zeitschrift </w:t>
        </w:r>
      </w:ins>
      <w:ins w:id="17008" w:date="2023-01-08T13:42:44Z" w:author="Jan Groh">
        <w:r>
          <w:rPr>
            <w:rFonts w:ascii="Times New Roman" w:hAnsi="Times New Roman" w:hint="default"/>
            <w:sz w:val="20"/>
            <w:szCs w:val="20"/>
            <w:rtl w:val="0"/>
            <w:lang w:val="de-DE"/>
          </w:rPr>
          <w:t>›</w:t>
        </w:r>
      </w:ins>
      <w:ins w:id="17009" w:date="2023-01-08T13:42:44Z" w:author="Jan Groh">
        <w:r>
          <w:rPr>
            <w:rFonts w:ascii="Times New Roman" w:hAnsi="Times New Roman"/>
            <w:sz w:val="20"/>
            <w:szCs w:val="20"/>
            <w:rtl w:val="0"/>
            <w:lang w:val="pt-PT"/>
          </w:rPr>
          <w:t>Chaos</w:t>
        </w:r>
      </w:ins>
      <w:ins w:id="17010" w:date="2023-01-08T13:42:44Z" w:author="Jan Groh">
        <w:r>
          <w:rPr>
            <w:rFonts w:ascii="Times New Roman" w:hAnsi="Times New Roman" w:hint="default"/>
            <w:sz w:val="20"/>
            <w:szCs w:val="20"/>
            <w:rtl w:val="0"/>
          </w:rPr>
          <w:t>‹</w:t>
        </w:r>
      </w:ins>
      <w:ins w:id="17011" w:date="2023-01-08T13:42:44Z" w:author="Jan Groh">
        <w:r>
          <w:rPr>
            <w:rFonts w:ascii="Times New Roman" w:hAnsi="Times New Roman"/>
            <w:sz w:val="20"/>
            <w:szCs w:val="20"/>
            <w:rtl w:val="0"/>
            <w:lang w:val="de-DE"/>
          </w:rPr>
          <w:t xml:space="preserve"> angef</w:t>
        </w:r>
      </w:ins>
      <w:ins w:id="17012" w:date="2023-01-08T13:42:44Z" w:author="Jan Groh">
        <w:r>
          <w:rPr>
            <w:rFonts w:ascii="Times New Roman" w:hAnsi="Times New Roman" w:hint="default"/>
            <w:sz w:val="20"/>
            <w:szCs w:val="20"/>
            <w:rtl w:val="0"/>
            <w:lang w:val="de-DE"/>
          </w:rPr>
          <w:t>ü</w:t>
        </w:r>
      </w:ins>
      <w:ins w:id="17013" w:date="2023-01-08T13:42:44Z" w:author="Jan Groh">
        <w:r>
          <w:rPr>
            <w:rFonts w:ascii="Times New Roman" w:hAnsi="Times New Roman"/>
            <w:sz w:val="20"/>
            <w:szCs w:val="20"/>
            <w:rtl w:val="0"/>
            <w:lang w:val="de-DE"/>
          </w:rPr>
          <w:t>hrt und damit biographisch vermutlich sieben bis neun Jahre nach seiner Entstehung.</w:t>
        </w:r>
      </w:ins>
    </w:p>
  </w:footnote>
  <w:footnote w:id="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014" w:date="2023-01-08T14:35:11Z" w:author="Jan Groh">
        <w:r>
          <w:rPr>
            <w:rFonts w:ascii="Times New Roman" w:hAnsi="Times New Roman"/>
            <w:sz w:val="20"/>
            <w:szCs w:val="20"/>
            <w:rtl w:val="0"/>
            <w:lang w:val="pt-PT"/>
          </w:rPr>
          <w:t xml:space="preserve">Karl Wilhelm </w:t>
        </w:r>
      </w:ins>
      <w:ins w:id="17015" w:date="2023-01-08T14:35:11Z" w:author="Jan Groh">
        <w:r>
          <w:rPr>
            <w:rFonts w:ascii="Times New Roman" w:hAnsi="Times New Roman"/>
            <w:sz w:val="20"/>
            <w:szCs w:val="20"/>
            <w:u w:val="single"/>
            <w:rtl w:val="0"/>
            <w:lang w:val="de-DE"/>
          </w:rPr>
          <w:t>Friedrich</w:t>
        </w:r>
      </w:ins>
      <w:ins w:id="17016" w:date="2023-01-08T14:35:11Z" w:author="Jan Groh">
        <w:r>
          <w:rPr>
            <w:rFonts w:ascii="Times New Roman" w:hAnsi="Times New Roman"/>
            <w:sz w:val="20"/>
            <w:szCs w:val="20"/>
            <w:rtl w:val="0"/>
            <w:lang w:val="de-DE"/>
          </w:rPr>
          <w:t xml:space="preserve"> Schlegel (1772</w:t>
        </w:r>
      </w:ins>
      <w:ins w:id="17017" w:date="2023-01-08T14:35:11Z" w:author="Jan Groh">
        <w:r>
          <w:rPr>
            <w:rFonts w:ascii="Times New Roman" w:hAnsi="Times New Roman" w:hint="default"/>
            <w:sz w:val="20"/>
            <w:szCs w:val="20"/>
            <w:rtl w:val="0"/>
            <w:lang w:val="de-DE"/>
          </w:rPr>
          <w:t>–</w:t>
        </w:r>
      </w:ins>
      <w:ins w:id="17018" w:date="2023-01-08T14:35:11Z" w:author="Jan Groh">
        <w:r>
          <w:rPr>
            <w:rFonts w:ascii="Times New Roman" w:hAnsi="Times New Roman"/>
            <w:sz w:val="20"/>
            <w:szCs w:val="20"/>
            <w:rtl w:val="0"/>
            <w:lang w:val="de-DE"/>
          </w:rPr>
          <w:t>1829), seit 1814 von Schlegel,</w:t>
        </w:r>
      </w:ins>
      <w:ins w:id="17019" w:date="2023-01-08T14:35:11Z" w:author="Jan Groh">
        <w:r>
          <w:rPr>
            <w:rFonts w:ascii="Times New Roman" w:hAnsi="Times New Roman"/>
            <w:sz w:val="20"/>
            <w:szCs w:val="20"/>
            <w:rtl w:val="0"/>
            <w:lang w:val="de-DE"/>
          </w:rPr>
          <w:t xml:space="preserve"> </w:t>
        </w:r>
      </w:ins>
      <w:ins w:id="17020" w:date="2023-01-08T14:35:11Z" w:author="Jan Groh">
        <w:r>
          <w:rPr>
            <w:rFonts w:ascii="Times New Roman" w:hAnsi="Times New Roman"/>
            <w:sz w:val="20"/>
            <w:szCs w:val="20"/>
            <w:rtl w:val="0"/>
            <w:lang w:val="de-DE"/>
          </w:rPr>
          <w:t>Kulturphilosoph, Schriftsteller, Literatur- und Kunstkritiker, Historiker und Altphilologe</w:t>
        </w:r>
      </w:ins>
      <w:ins w:id="17021" w:date="2023-01-08T14:35:11Z" w:author="Jan Groh">
        <w:r>
          <w:rPr>
            <w:rFonts w:ascii="Times New Roman" w:hAnsi="Times New Roman"/>
            <w:sz w:val="20"/>
            <w:szCs w:val="20"/>
            <w:rtl w:val="0"/>
            <w:lang w:val="de-DE"/>
          </w:rPr>
          <w:t>,</w:t>
        </w:r>
      </w:ins>
      <w:ins w:id="17022" w:date="2023-01-08T14:35:11Z" w:author="Jan Groh">
        <w:r>
          <w:rPr>
            <w:rFonts w:ascii="Times New Roman" w:hAnsi="Times New Roman"/>
            <w:sz w:val="20"/>
            <w:szCs w:val="20"/>
            <w:rtl w:val="0"/>
            <w:lang w:val="de-DE"/>
          </w:rPr>
          <w:t xml:space="preserve"> neben seinem Bruder August Wilhelm Schlegel </w:t>
        </w:r>
      </w:ins>
      <w:ins w:id="17023" w:date="2023-01-08T14:35:11Z" w:author="Jan Groh">
        <w:r>
          <w:rPr>
            <w:rFonts w:ascii="Times New Roman" w:hAnsi="Times New Roman"/>
            <w:sz w:val="20"/>
            <w:szCs w:val="20"/>
            <w:rtl w:val="0"/>
            <w:lang w:val="de-DE"/>
          </w:rPr>
          <w:t>(1767</w:t>
        </w:r>
      </w:ins>
      <w:ins w:id="17024" w:date="2023-01-08T14:35:11Z" w:author="Jan Groh">
        <w:r>
          <w:rPr>
            <w:rFonts w:ascii="Times New Roman" w:hAnsi="Times New Roman" w:hint="default"/>
            <w:sz w:val="20"/>
            <w:szCs w:val="20"/>
            <w:rtl w:val="0"/>
            <w:lang w:val="de-DE"/>
          </w:rPr>
          <w:t>–</w:t>
        </w:r>
      </w:ins>
      <w:ins w:id="17025" w:date="2023-01-08T14:35:11Z" w:author="Jan Groh">
        <w:r>
          <w:rPr>
            <w:rFonts w:ascii="Times New Roman" w:hAnsi="Times New Roman"/>
            <w:sz w:val="20"/>
            <w:szCs w:val="20"/>
            <w:rtl w:val="0"/>
            <w:lang w:val="de-DE"/>
          </w:rPr>
          <w:t xml:space="preserve">1845) </w:t>
        </w:r>
      </w:ins>
      <w:ins w:id="17026" w:date="2023-01-08T14:35:11Z" w:author="Jan Groh">
        <w:r>
          <w:rPr>
            <w:rFonts w:ascii="Times New Roman" w:hAnsi="Times New Roman"/>
            <w:sz w:val="20"/>
            <w:szCs w:val="20"/>
            <w:rtl w:val="0"/>
            <w:lang w:val="de-DE"/>
          </w:rPr>
          <w:t xml:space="preserve">einer der wichtigsten Vertreter der </w:t>
        </w:r>
      </w:ins>
      <w:ins w:id="17027" w:date="2023-01-08T14:35:11Z" w:author="Jan Groh">
        <w:r>
          <w:rPr>
            <w:rFonts w:ascii="Times New Roman" w:hAnsi="Times New Roman" w:hint="default"/>
            <w:sz w:val="20"/>
            <w:szCs w:val="20"/>
            <w:rtl w:val="0"/>
          </w:rPr>
          <w:t>„</w:t>
        </w:r>
      </w:ins>
      <w:ins w:id="17028" w:date="2023-01-08T14:35:11Z" w:author="Jan Groh">
        <w:r>
          <w:rPr>
            <w:rFonts w:ascii="Times New Roman" w:hAnsi="Times New Roman"/>
            <w:sz w:val="20"/>
            <w:szCs w:val="20"/>
            <w:rtl w:val="0"/>
            <w:lang w:val="de-DE"/>
          </w:rPr>
          <w:t>Jenaer Fr</w:t>
        </w:r>
      </w:ins>
      <w:ins w:id="17029" w:date="2023-01-08T14:35:11Z" w:author="Jan Groh">
        <w:r>
          <w:rPr>
            <w:rFonts w:ascii="Times New Roman" w:hAnsi="Times New Roman" w:hint="default"/>
            <w:sz w:val="20"/>
            <w:szCs w:val="20"/>
            <w:rtl w:val="0"/>
          </w:rPr>
          <w:t>ü</w:t>
        </w:r>
      </w:ins>
      <w:ins w:id="17030" w:date="2023-01-08T14:35:11Z" w:author="Jan Groh">
        <w:r>
          <w:rPr>
            <w:rFonts w:ascii="Times New Roman" w:hAnsi="Times New Roman"/>
            <w:sz w:val="20"/>
            <w:szCs w:val="20"/>
            <w:rtl w:val="0"/>
          </w:rPr>
          <w:t>hromantik</w:t>
        </w:r>
      </w:ins>
      <w:ins w:id="17031" w:date="2023-01-08T14:35:11Z" w:author="Jan Groh">
        <w:r>
          <w:rPr>
            <w:rFonts w:ascii="Times New Roman" w:hAnsi="Times New Roman" w:hint="default"/>
            <w:sz w:val="20"/>
            <w:szCs w:val="20"/>
            <w:rtl w:val="1"/>
            <w:lang w:val="ar-SA" w:bidi="ar-SA"/>
          </w:rPr>
          <w:t>“</w:t>
        </w:r>
      </w:ins>
      <w:ins w:id="17032" w:date="2023-01-08T14:35:11Z" w:author="Jan Groh">
        <w:r>
          <w:rPr>
            <w:rFonts w:ascii="Times New Roman" w:hAnsi="Times New Roman"/>
            <w:sz w:val="20"/>
            <w:szCs w:val="20"/>
            <w:rtl w:val="0"/>
            <w:lang w:val="de-DE"/>
          </w:rPr>
          <w:t>,</w:t>
        </w:r>
      </w:ins>
      <w:ins w:id="17033" w:date="2023-01-08T14:35:11Z" w:author="Jan Groh">
        <w:r>
          <w:rPr>
            <w:rFonts w:ascii="Times New Roman" w:hAnsi="Times New Roman"/>
            <w:sz w:val="20"/>
            <w:szCs w:val="20"/>
            <w:rtl w:val="0"/>
            <w:lang w:val="de-DE"/>
          </w:rPr>
          <w:t xml:space="preserve"> Pionier der Sprachtypologie und bahnbrechender Indologe</w:t>
        </w:r>
      </w:ins>
      <w:ins w:id="17034" w:date="2023-01-08T14:35:11Z" w:author="Jan Groh">
        <w:r>
          <w:rPr>
            <w:rFonts w:ascii="Times New Roman" w:hAnsi="Times New Roman"/>
            <w:sz w:val="20"/>
            <w:szCs w:val="20"/>
            <w:rtl w:val="0"/>
            <w:lang w:val="de-DE"/>
          </w:rPr>
          <w:t xml:space="preserve">. </w:t>
        </w:r>
      </w:ins>
      <w:ins w:id="17035" w:date="2023-01-08T14:35:11Z" w:author="Jan Groh">
        <w:r>
          <w:rPr>
            <w:rFonts w:ascii="Times New Roman" w:hAnsi="Times New Roman" w:hint="default"/>
            <w:sz w:val="20"/>
            <w:szCs w:val="20"/>
            <w:rtl w:val="0"/>
            <w:lang w:val="de-DE"/>
          </w:rPr>
          <w:t xml:space="preserve">– </w:t>
        </w:r>
      </w:ins>
      <w:ins w:id="17036" w:date="2023-01-08T14:35:11Z" w:author="Jan Groh">
        <w:r>
          <w:rPr>
            <w:rFonts w:ascii="Times New Roman" w:hAnsi="Times New Roman" w:hint="default"/>
            <w:sz w:val="20"/>
            <w:szCs w:val="20"/>
            <w:rtl w:val="0"/>
          </w:rPr>
          <w:t>›</w:t>
        </w:r>
      </w:ins>
      <w:ins w:id="17037" w:date="2023-01-08T14:35:11Z" w:author="Jan Groh">
        <w:r>
          <w:rPr>
            <w:rFonts w:ascii="Times New Roman" w:hAnsi="Times New Roman"/>
            <w:sz w:val="20"/>
            <w:szCs w:val="20"/>
            <w:rtl w:val="0"/>
            <w:lang w:val="it-IT"/>
          </w:rPr>
          <w:t>Lucinde</w:t>
        </w:r>
      </w:ins>
      <w:ins w:id="17038" w:date="2023-01-08T14:35:11Z" w:author="Jan Groh">
        <w:r>
          <w:rPr>
            <w:rFonts w:ascii="Times New Roman" w:hAnsi="Times New Roman"/>
            <w:sz w:val="20"/>
            <w:szCs w:val="20"/>
            <w:rtl w:val="0"/>
            <w:lang w:val="de-DE"/>
          </w:rPr>
          <w:t>. Bekenntnisse eines Ungeschickten</w:t>
        </w:r>
      </w:ins>
      <w:ins w:id="17039" w:date="2023-01-08T14:35:11Z" w:author="Jan Groh">
        <w:r>
          <w:rPr>
            <w:rFonts w:ascii="Times New Roman" w:hAnsi="Times New Roman" w:hint="default"/>
            <w:sz w:val="20"/>
            <w:szCs w:val="20"/>
            <w:rtl w:val="0"/>
          </w:rPr>
          <w:t xml:space="preserve">‹ </w:t>
        </w:r>
      </w:ins>
      <w:ins w:id="17040" w:date="2023-01-08T14:35:11Z" w:author="Jan Groh">
        <w:r>
          <w:rPr>
            <w:rFonts w:ascii="Times New Roman" w:hAnsi="Times New Roman"/>
            <w:sz w:val="20"/>
            <w:szCs w:val="20"/>
            <w:rtl w:val="0"/>
            <w:lang w:val="de-DE"/>
          </w:rPr>
          <w:t xml:space="preserve">erschien 1799. </w:t>
        </w:r>
      </w:ins>
      <w:ins w:id="17041" w:date="2023-01-08T14:35:11Z" w:author="Jan Groh">
        <w:r>
          <w:rPr>
            <w:rFonts w:ascii="Times New Roman" w:hAnsi="Times New Roman"/>
            <w:sz w:val="20"/>
            <w:szCs w:val="20"/>
            <w:rtl w:val="0"/>
            <w:lang w:val="de-DE"/>
          </w:rPr>
          <w:t xml:space="preserve">Das Buch </w:t>
        </w:r>
      </w:ins>
      <w:ins w:id="17042" w:date="2023-01-08T14:35:11Z" w:author="Jan Groh">
        <w:r>
          <w:rPr>
            <w:rFonts w:ascii="Times New Roman" w:hAnsi="Times New Roman"/>
            <w:sz w:val="20"/>
            <w:szCs w:val="20"/>
            <w:rtl w:val="0"/>
            <w:lang w:val="de-DE"/>
          </w:rPr>
          <w:t>erz</w:t>
        </w:r>
      </w:ins>
      <w:ins w:id="17043" w:date="2023-01-08T14:35:11Z" w:author="Jan Groh">
        <w:r>
          <w:rPr>
            <w:rFonts w:ascii="Times New Roman" w:hAnsi="Times New Roman" w:hint="default"/>
            <w:sz w:val="20"/>
            <w:szCs w:val="20"/>
            <w:rtl w:val="0"/>
            <w:lang w:val="de-DE"/>
          </w:rPr>
          <w:t>ä</w:t>
        </w:r>
      </w:ins>
      <w:ins w:id="17044" w:date="2023-01-08T14:35:11Z" w:author="Jan Groh">
        <w:r>
          <w:rPr>
            <w:rFonts w:ascii="Times New Roman" w:hAnsi="Times New Roman"/>
            <w:sz w:val="20"/>
            <w:szCs w:val="20"/>
            <w:rtl w:val="0"/>
            <w:lang w:val="de-DE"/>
          </w:rPr>
          <w:t xml:space="preserve">hlt zentral </w:t>
        </w:r>
      </w:ins>
      <w:ins w:id="17045" w:date="2023-01-08T14:35:11Z" w:author="Jan Groh">
        <w:r>
          <w:rPr>
            <w:rFonts w:ascii="Times New Roman" w:hAnsi="Times New Roman"/>
            <w:sz w:val="20"/>
            <w:szCs w:val="20"/>
            <w:rtl w:val="0"/>
            <w:lang w:val="de-DE"/>
          </w:rPr>
          <w:t xml:space="preserve">die Entwicklung </w:t>
        </w:r>
      </w:ins>
      <w:ins w:id="17046" w:date="2023-01-08T14:35:11Z" w:author="Jan Groh">
        <w:r>
          <w:rPr>
            <w:rFonts w:ascii="Times New Roman" w:hAnsi="Times New Roman"/>
            <w:sz w:val="20"/>
            <w:szCs w:val="20"/>
            <w:rtl w:val="0"/>
            <w:lang w:val="de-DE"/>
          </w:rPr>
          <w:t xml:space="preserve">von </w:t>
        </w:r>
      </w:ins>
      <w:ins w:id="17047" w:date="2023-01-08T14:35:11Z" w:author="Jan Groh">
        <w:r>
          <w:rPr>
            <w:rFonts w:ascii="Times New Roman" w:hAnsi="Times New Roman"/>
            <w:sz w:val="20"/>
            <w:szCs w:val="20"/>
            <w:rtl w:val="0"/>
          </w:rPr>
          <w:t>Julius</w:t>
        </w:r>
      </w:ins>
      <w:ins w:id="17048" w:date="2023-01-08T14:35:11Z" w:author="Jan Groh">
        <w:r>
          <w:rPr>
            <w:rFonts w:ascii="Times New Roman" w:hAnsi="Times New Roman" w:hint="default"/>
            <w:sz w:val="20"/>
            <w:szCs w:val="20"/>
            <w:rtl w:val="1"/>
          </w:rPr>
          <w:t xml:space="preserve">‘ </w:t>
        </w:r>
      </w:ins>
      <w:ins w:id="17049" w:date="2023-01-08T14:35:11Z" w:author="Jan Groh">
        <w:r>
          <w:rPr>
            <w:rFonts w:ascii="Times New Roman" w:hAnsi="Times New Roman"/>
            <w:sz w:val="20"/>
            <w:szCs w:val="20"/>
            <w:rtl w:val="0"/>
            <w:lang w:val="de-DE"/>
          </w:rPr>
          <w:t xml:space="preserve">zum Mann und </w:t>
        </w:r>
      </w:ins>
      <w:ins w:id="17050" w:date="2023-01-08T14:35:11Z" w:author="Jan Groh">
        <w:r>
          <w:rPr>
            <w:rFonts w:ascii="Times New Roman" w:hAnsi="Times New Roman"/>
            <w:sz w:val="20"/>
            <w:szCs w:val="20"/>
            <w:rtl w:val="0"/>
            <w:lang w:val="de-DE"/>
          </w:rPr>
          <w:t>verkl</w:t>
        </w:r>
      </w:ins>
      <w:ins w:id="17051" w:date="2023-01-08T14:35:11Z" w:author="Jan Groh">
        <w:r>
          <w:rPr>
            <w:rFonts w:ascii="Times New Roman" w:hAnsi="Times New Roman" w:hint="default"/>
            <w:sz w:val="20"/>
            <w:szCs w:val="20"/>
            <w:rtl w:val="0"/>
            <w:lang w:val="de-DE"/>
          </w:rPr>
          <w:t>ä</w:t>
        </w:r>
      </w:ins>
      <w:ins w:id="17052" w:date="2023-01-08T14:35:11Z" w:author="Jan Groh">
        <w:r>
          <w:rPr>
            <w:rFonts w:ascii="Times New Roman" w:hAnsi="Times New Roman"/>
            <w:sz w:val="20"/>
            <w:szCs w:val="20"/>
            <w:rtl w:val="0"/>
            <w:lang w:val="de-DE"/>
          </w:rPr>
          <w:t>rt in den Rahmenst</w:t>
        </w:r>
      </w:ins>
      <w:ins w:id="17053" w:date="2023-01-08T14:35:11Z" w:author="Jan Groh">
        <w:r>
          <w:rPr>
            <w:rFonts w:ascii="Times New Roman" w:hAnsi="Times New Roman" w:hint="default"/>
            <w:sz w:val="20"/>
            <w:szCs w:val="20"/>
            <w:rtl w:val="0"/>
            <w:lang w:val="de-DE"/>
          </w:rPr>
          <w:t>ü</w:t>
        </w:r>
      </w:ins>
      <w:ins w:id="17054" w:date="2023-01-08T14:35:11Z" w:author="Jan Groh">
        <w:r>
          <w:rPr>
            <w:rFonts w:ascii="Times New Roman" w:hAnsi="Times New Roman"/>
            <w:sz w:val="20"/>
            <w:szCs w:val="20"/>
            <w:rtl w:val="0"/>
            <w:lang w:val="de-DE"/>
          </w:rPr>
          <w:t>cken</w:t>
        </w:r>
      </w:ins>
      <w:ins w:id="17055" w:date="2023-01-08T14:35:11Z" w:author="Jan Groh">
        <w:r>
          <w:rPr>
            <w:rFonts w:ascii="Times New Roman" w:hAnsi="Times New Roman"/>
            <w:sz w:val="20"/>
            <w:szCs w:val="20"/>
            <w:rtl w:val="0"/>
          </w:rPr>
          <w:t xml:space="preserve"> </w:t>
        </w:r>
      </w:ins>
      <w:ins w:id="17056" w:date="2023-01-08T14:35:11Z" w:author="Jan Groh">
        <w:r>
          <w:rPr>
            <w:rFonts w:ascii="Times New Roman" w:hAnsi="Times New Roman"/>
            <w:sz w:val="20"/>
            <w:szCs w:val="20"/>
            <w:rtl w:val="0"/>
            <w:lang w:val="de-DE"/>
          </w:rPr>
          <w:t xml:space="preserve">euphorisch dessen </w:t>
        </w:r>
      </w:ins>
      <w:ins w:id="17057" w:date="2023-01-08T14:35:11Z" w:author="Jan Groh">
        <w:r>
          <w:rPr>
            <w:rFonts w:ascii="Times New Roman" w:hAnsi="Times New Roman"/>
            <w:sz w:val="20"/>
            <w:szCs w:val="20"/>
            <w:rtl w:val="0"/>
            <w:lang w:val="de-DE"/>
          </w:rPr>
          <w:t>Liebe zu Lucinde.</w:t>
        </w:r>
      </w:ins>
    </w:p>
  </w:footnote>
  <w:footnote w:id="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w:t>
      </w:r>
      <w:r>
        <w:rPr>
          <w:rFonts w:ascii="Times New Roman" w:hAnsi="Times New Roman"/>
          <w:sz w:val="20"/>
          <w:szCs w:val="20"/>
          <w:rtl w:val="0"/>
          <w:lang w:val="da-DK"/>
        </w:rPr>
        <w:t>Henriette v</w:t>
      </w:r>
      <w:r>
        <w:rPr>
          <w:rFonts w:ascii="Times New Roman" w:hAnsi="Times New Roman"/>
          <w:sz w:val="20"/>
          <w:szCs w:val="20"/>
          <w:rtl w:val="0"/>
          <w:lang w:val="de-DE"/>
        </w:rPr>
        <w:t>on Pogwisch</w:t>
      </w:r>
      <w:r>
        <w:rPr>
          <w:rFonts w:ascii="Times New Roman" w:hAnsi="Times New Roman"/>
          <w:sz w:val="20"/>
          <w:szCs w:val="20"/>
          <w:rtl w:val="0"/>
          <w:lang w:val="nl-NL"/>
        </w:rPr>
        <w:t>, geb. Gr</w:t>
      </w:r>
      <w:r>
        <w:rPr>
          <w:rFonts w:ascii="Times New Roman" w:hAnsi="Times New Roman" w:hint="default"/>
          <w:sz w:val="20"/>
          <w:szCs w:val="20"/>
          <w:rtl w:val="0"/>
        </w:rPr>
        <w:t>ä</w:t>
      </w:r>
      <w:r>
        <w:rPr>
          <w:rFonts w:ascii="Times New Roman" w:hAnsi="Times New Roman"/>
          <w:sz w:val="20"/>
          <w:szCs w:val="20"/>
          <w:rtl w:val="0"/>
          <w:lang w:val="de-DE"/>
        </w:rPr>
        <w:t>fin Henckel von Donnersmarck (1776</w:t>
      </w:r>
      <w:r>
        <w:rPr>
          <w:rFonts w:ascii="Times New Roman" w:hAnsi="Times New Roman" w:hint="default"/>
          <w:sz w:val="20"/>
          <w:szCs w:val="20"/>
          <w:rtl w:val="0"/>
        </w:rPr>
        <w:t>–</w:t>
      </w:r>
      <w:r>
        <w:rPr>
          <w:rFonts w:ascii="Times New Roman" w:hAnsi="Times New Roman"/>
          <w:sz w:val="20"/>
          <w:szCs w:val="20"/>
          <w:rtl w:val="0"/>
        </w:rPr>
        <w:t>1851), Gr</w:t>
      </w:r>
      <w:r>
        <w:rPr>
          <w:rFonts w:ascii="Times New Roman" w:hAnsi="Times New Roman" w:hint="default"/>
          <w:sz w:val="20"/>
          <w:szCs w:val="20"/>
          <w:rtl w:val="0"/>
        </w:rPr>
        <w:t>ü</w:t>
      </w:r>
      <w:r>
        <w:rPr>
          <w:rFonts w:ascii="Times New Roman" w:hAnsi="Times New Roman"/>
          <w:sz w:val="20"/>
          <w:szCs w:val="20"/>
          <w:rtl w:val="0"/>
          <w:lang w:val="de-DE"/>
        </w:rPr>
        <w:t xml:space="preserve">nderin von </w:t>
      </w:r>
      <w:r>
        <w:rPr>
          <w:rFonts w:ascii="Times New Roman" w:hAnsi="Times New Roman"/>
          <w:sz w:val="20"/>
          <w:szCs w:val="20"/>
          <w:rtl w:val="0"/>
          <w:lang w:val="de-DE"/>
        </w:rPr>
        <w:t>L</w:t>
      </w:r>
      <w:r>
        <w:rPr>
          <w:rFonts w:ascii="Times New Roman" w:hAnsi="Times New Roman"/>
          <w:sz w:val="20"/>
          <w:szCs w:val="20"/>
          <w:rtl w:val="0"/>
          <w:lang w:val="de-DE"/>
        </w:rPr>
        <w:t>esegesellschaften. Ottilies Mutter</w:t>
      </w:r>
      <w:r>
        <w:rPr>
          <w:rFonts w:ascii="Times New Roman" w:hAnsi="Times New Roman"/>
          <w:sz w:val="20"/>
          <w:szCs w:val="20"/>
          <w:rtl w:val="0"/>
          <w:lang w:val="de-DE"/>
        </w:rPr>
        <w:t>.</w:t>
      </w:r>
      <w:r>
        <w:rPr>
          <w:rFonts w:ascii="Times New Roman" w:hAnsi="Times New Roman"/>
          <w:sz w:val="20"/>
          <w:szCs w:val="20"/>
          <w:rtl w:val="0"/>
          <w:lang w:val="nl-NL"/>
        </w:rPr>
        <w:t xml:space="preserve"> Hofdame der Gro</w:t>
      </w:r>
      <w:r>
        <w:rPr>
          <w:rFonts w:ascii="Times New Roman" w:hAnsi="Times New Roman" w:hint="default"/>
          <w:sz w:val="20"/>
          <w:szCs w:val="20"/>
          <w:rtl w:val="0"/>
          <w:lang w:val="de-DE"/>
        </w:rPr>
        <w:t>ß</w:t>
      </w:r>
      <w:r>
        <w:rPr>
          <w:rFonts w:ascii="Times New Roman" w:hAnsi="Times New Roman"/>
          <w:sz w:val="20"/>
          <w:szCs w:val="20"/>
          <w:rtl w:val="0"/>
          <w:lang w:val="nl-NL"/>
        </w:rPr>
        <w:t>herzogin Luise</w:t>
      </w:r>
      <w:r>
        <w:rPr>
          <w:rFonts w:ascii="Times New Roman" w:hAnsi="Times New Roman"/>
          <w:sz w:val="20"/>
          <w:szCs w:val="20"/>
          <w:rtl w:val="0"/>
          <w:lang w:val="de-DE"/>
        </w:rPr>
        <w:t xml:space="preserve"> von Sachsen-Weimar-Eisenach</w:t>
      </w:r>
      <w:r>
        <w:rPr>
          <w:rFonts w:ascii="Times New Roman" w:hAnsi="Times New Roman"/>
          <w:sz w:val="20"/>
          <w:szCs w:val="20"/>
          <w:rtl w:val="0"/>
        </w:rPr>
        <w:t xml:space="preserve"> (1757</w:t>
      </w:r>
      <w:r>
        <w:rPr>
          <w:rFonts w:ascii="Times New Roman" w:hAnsi="Times New Roman" w:hint="default"/>
          <w:sz w:val="20"/>
          <w:szCs w:val="20"/>
          <w:rtl w:val="0"/>
        </w:rPr>
        <w:t>–</w:t>
      </w:r>
      <w:r>
        <w:rPr>
          <w:rFonts w:ascii="Times New Roman" w:hAnsi="Times New Roman"/>
          <w:sz w:val="20"/>
          <w:szCs w:val="20"/>
          <w:rtl w:val="0"/>
          <w:lang w:val="de-DE"/>
        </w:rPr>
        <w:t xml:space="preserve">1830). Wurde 1820 auf Betreiben ihrer Mutter </w:t>
      </w:r>
      <w:r>
        <w:rPr>
          <w:rFonts w:ascii="Times New Roman" w:hAnsi="Times New Roman"/>
          <w:sz w:val="20"/>
          <w:szCs w:val="20"/>
          <w:rtl w:val="0"/>
          <w:lang w:val="de-DE"/>
        </w:rPr>
        <w:t>aus finanziellen Gr</w:t>
      </w:r>
      <w:r>
        <w:rPr>
          <w:rFonts w:ascii="Times New Roman" w:hAnsi="Times New Roman" w:hint="default"/>
          <w:sz w:val="20"/>
          <w:szCs w:val="20"/>
          <w:rtl w:val="0"/>
          <w:lang w:val="de-DE"/>
        </w:rPr>
        <w:t>ü</w:t>
      </w:r>
      <w:r>
        <w:rPr>
          <w:rFonts w:ascii="Times New Roman" w:hAnsi="Times New Roman"/>
          <w:sz w:val="20"/>
          <w:szCs w:val="20"/>
          <w:rtl w:val="0"/>
          <w:lang w:val="de-DE"/>
        </w:rPr>
        <w:t xml:space="preserve">nden </w:t>
      </w:r>
      <w:r>
        <w:rPr>
          <w:rFonts w:ascii="Times New Roman" w:hAnsi="Times New Roman"/>
          <w:sz w:val="20"/>
          <w:szCs w:val="20"/>
          <w:rtl w:val="0"/>
          <w:lang w:val="de-DE"/>
        </w:rPr>
        <w:t xml:space="preserve">von </w:t>
      </w:r>
      <w:r>
        <w:rPr>
          <w:rFonts w:ascii="Times New Roman" w:hAnsi="Times New Roman"/>
          <w:sz w:val="20"/>
          <w:szCs w:val="20"/>
          <w:rtl w:val="0"/>
          <w:lang w:val="de-DE"/>
        </w:rPr>
        <w:t xml:space="preserve">Ottilies Vater </w:t>
      </w:r>
      <w:r>
        <w:rPr>
          <w:rFonts w:ascii="Times New Roman" w:hAnsi="Times New Roman"/>
          <w:sz w:val="20"/>
          <w:szCs w:val="20"/>
          <w:rtl w:val="0"/>
          <w:lang w:val="de-DE"/>
        </w:rPr>
        <w:t>geschieden.</w:t>
      </w:r>
    </w:p>
  </w:footnote>
  <w:footnote w:id="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058" w:date="2023-01-08T16:40:48Z" w:author="Jan Groh">
        <w:r>
          <w:rPr>
            <w:rFonts w:ascii="Times New Roman" w:hAnsi="Times New Roman"/>
            <w:sz w:val="20"/>
            <w:szCs w:val="20"/>
            <w:u w:val="single"/>
            <w:rtl w:val="0"/>
            <w:lang w:val="pt-PT"/>
          </w:rPr>
          <w:t>Wilhelm</w:t>
        </w:r>
      </w:ins>
      <w:ins w:id="17059" w:date="2023-01-08T16:40:48Z" w:author="Jan Groh">
        <w:r>
          <w:rPr>
            <w:rFonts w:ascii="Times New Roman" w:hAnsi="Times New Roman"/>
            <w:sz w:val="20"/>
            <w:szCs w:val="20"/>
            <w:rtl w:val="0"/>
            <w:lang w:val="de-DE"/>
          </w:rPr>
          <w:t xml:space="preserve"> Julius Baron von Pogwisch (1760</w:t>
        </w:r>
      </w:ins>
      <w:ins w:id="17060" w:date="2023-01-08T16:40:48Z" w:author="Jan Groh">
        <w:r>
          <w:rPr>
            <w:rFonts w:ascii="Times New Roman" w:hAnsi="Times New Roman" w:hint="default"/>
            <w:sz w:val="20"/>
            <w:szCs w:val="20"/>
            <w:rtl w:val="0"/>
          </w:rPr>
          <w:t>–</w:t>
        </w:r>
      </w:ins>
      <w:ins w:id="17061" w:date="2023-01-08T16:40:48Z" w:author="Jan Groh">
        <w:r>
          <w:rPr>
            <w:rFonts w:ascii="Times New Roman" w:hAnsi="Times New Roman"/>
            <w:sz w:val="20"/>
            <w:szCs w:val="20"/>
            <w:rtl w:val="0"/>
          </w:rPr>
          <w:t xml:space="preserve">1836), </w:t>
        </w:r>
      </w:ins>
      <w:ins w:id="17062" w:date="2023-01-08T16:40:48Z" w:author="Jan Groh">
        <w:r>
          <w:rPr>
            <w:rFonts w:ascii="Times New Roman" w:hAnsi="Times New Roman"/>
            <w:sz w:val="20"/>
            <w:szCs w:val="20"/>
            <w:rtl w:val="0"/>
            <w:lang w:val="de-DE"/>
          </w:rPr>
          <w:t>Ottilies Vater, preussischer Offizier in mittleren R</w:t>
        </w:r>
      </w:ins>
      <w:ins w:id="17063" w:date="2023-01-08T16:40:48Z" w:author="Jan Groh">
        <w:r>
          <w:rPr>
            <w:rFonts w:ascii="Times New Roman" w:hAnsi="Times New Roman" w:hint="default"/>
            <w:sz w:val="20"/>
            <w:szCs w:val="20"/>
            <w:rtl w:val="0"/>
            <w:lang w:val="de-DE"/>
          </w:rPr>
          <w:t>ä</w:t>
        </w:r>
      </w:ins>
      <w:ins w:id="17064" w:date="2023-01-08T16:40:48Z" w:author="Jan Groh">
        <w:r>
          <w:rPr>
            <w:rFonts w:ascii="Times New Roman" w:hAnsi="Times New Roman"/>
            <w:sz w:val="20"/>
            <w:szCs w:val="20"/>
            <w:rtl w:val="0"/>
            <w:lang w:val="de-DE"/>
          </w:rPr>
          <w:t xml:space="preserve">ngen, </w:t>
        </w:r>
      </w:ins>
      <w:ins w:id="17065" w:date="2023-01-08T16:40:48Z" w:author="Jan Groh">
        <w:r>
          <w:rPr>
            <w:rFonts w:ascii="Times New Roman" w:hAnsi="Times New Roman"/>
            <w:sz w:val="20"/>
            <w:szCs w:val="20"/>
            <w:rtl w:val="0"/>
            <w:lang w:val="de-DE"/>
          </w:rPr>
          <w:t xml:space="preserve">stammte </w:t>
        </w:r>
      </w:ins>
      <w:ins w:id="17066" w:date="2023-01-08T16:40:48Z" w:author="Jan Groh">
        <w:r>
          <w:rPr>
            <w:rFonts w:ascii="Times New Roman" w:hAnsi="Times New Roman"/>
            <w:sz w:val="20"/>
            <w:szCs w:val="20"/>
            <w:rtl w:val="0"/>
            <w:lang w:val="de-DE"/>
          </w:rPr>
          <w:t>aus</w:t>
        </w:r>
      </w:ins>
      <w:ins w:id="17067" w:date="2023-01-08T16:40:48Z" w:author="Jan Groh">
        <w:r>
          <w:rPr>
            <w:rFonts w:ascii="Times New Roman" w:hAnsi="Times New Roman"/>
            <w:sz w:val="20"/>
            <w:szCs w:val="20"/>
            <w:rtl w:val="0"/>
            <w:lang w:val="de-DE"/>
          </w:rPr>
          <w:t xml:space="preserve"> holsteinischem Adel</w:t>
        </w:r>
      </w:ins>
      <w:ins w:id="17068" w:date="2023-01-08T16:40:48Z" w:author="Jan Groh">
        <w:r>
          <w:rPr>
            <w:rFonts w:ascii="Times New Roman" w:hAnsi="Times New Roman"/>
            <w:sz w:val="20"/>
            <w:szCs w:val="20"/>
            <w:rtl w:val="0"/>
            <w:lang w:val="de-DE"/>
          </w:rPr>
          <w:t>. Er heiratete 1796 Ottilies Mutter, verarmte durch Spekulationen und musste sich deshalb sp</w:t>
        </w:r>
      </w:ins>
      <w:ins w:id="17069" w:date="2023-01-08T16:40:48Z" w:author="Jan Groh">
        <w:r>
          <w:rPr>
            <w:rFonts w:ascii="Times New Roman" w:hAnsi="Times New Roman" w:hint="default"/>
            <w:sz w:val="20"/>
            <w:szCs w:val="20"/>
            <w:rtl w:val="0"/>
            <w:lang w:val="de-DE"/>
          </w:rPr>
          <w:t>ä</w:t>
        </w:r>
      </w:ins>
      <w:ins w:id="17070" w:date="2023-01-08T16:40:48Z" w:author="Jan Groh">
        <w:r>
          <w:rPr>
            <w:rFonts w:ascii="Times New Roman" w:hAnsi="Times New Roman"/>
            <w:sz w:val="20"/>
            <w:szCs w:val="20"/>
            <w:rtl w:val="0"/>
            <w:lang w:val="de-DE"/>
          </w:rPr>
          <w:t>testens 1804 auf Betreiben von Ottilies Gro</w:t>
        </w:r>
      </w:ins>
      <w:ins w:id="17071" w:date="2023-01-08T16:40:48Z" w:author="Jan Groh">
        <w:r>
          <w:rPr>
            <w:rFonts w:ascii="Times New Roman" w:hAnsi="Times New Roman" w:hint="default"/>
            <w:sz w:val="20"/>
            <w:szCs w:val="20"/>
            <w:rtl w:val="0"/>
            <w:lang w:val="de-DE"/>
          </w:rPr>
          <w:t>ß</w:t>
        </w:r>
      </w:ins>
      <w:ins w:id="17072" w:date="2023-01-08T16:40:48Z" w:author="Jan Groh">
        <w:r>
          <w:rPr>
            <w:rFonts w:ascii="Times New Roman" w:hAnsi="Times New Roman"/>
            <w:sz w:val="20"/>
            <w:szCs w:val="20"/>
            <w:rtl w:val="0"/>
            <w:lang w:val="de-DE"/>
          </w:rPr>
          <w:t xml:space="preserve">mutter faktisch von seiner Frau trennen, was Ottilie </w:t>
        </w:r>
      </w:ins>
      <w:ins w:id="17073" w:date="2023-01-08T16:40:48Z" w:author="Jan Groh">
        <w:r>
          <w:rPr>
            <w:rFonts w:ascii="Times New Roman" w:hAnsi="Times New Roman" w:hint="default"/>
            <w:sz w:val="20"/>
            <w:szCs w:val="20"/>
            <w:rtl w:val="0"/>
            <w:lang w:val="de-DE"/>
          </w:rPr>
          <w:t>ü</w:t>
        </w:r>
      </w:ins>
      <w:ins w:id="17074" w:date="2023-01-08T16:40:48Z" w:author="Jan Groh">
        <w:r>
          <w:rPr>
            <w:rFonts w:ascii="Times New Roman" w:hAnsi="Times New Roman"/>
            <w:sz w:val="20"/>
            <w:szCs w:val="20"/>
            <w:rtl w:val="0"/>
            <w:lang w:val="de-DE"/>
          </w:rPr>
          <w:t>ber weite Phasen ihrer Jugend vaterlos aufwachsen lie</w:t>
        </w:r>
      </w:ins>
      <w:ins w:id="17075" w:date="2023-01-08T16:40:48Z" w:author="Jan Groh">
        <w:r>
          <w:rPr>
            <w:rFonts w:ascii="Times New Roman" w:hAnsi="Times New Roman" w:hint="default"/>
            <w:sz w:val="20"/>
            <w:szCs w:val="20"/>
            <w:rtl w:val="0"/>
            <w:lang w:val="de-DE"/>
          </w:rPr>
          <w:t>ß</w:t>
        </w:r>
      </w:ins>
      <w:ins w:id="17076" w:date="2023-01-08T16:40:48Z" w:author="Jan Groh">
        <w:r>
          <w:rPr>
            <w:rFonts w:ascii="Times New Roman" w:hAnsi="Times New Roman"/>
            <w:sz w:val="20"/>
            <w:szCs w:val="20"/>
            <w:rtl w:val="0"/>
            <w:lang w:val="de-DE"/>
          </w:rPr>
          <w:t>. Die juristische Scheidung erfolgte erneut auf Betreiben von Ottilies Gro</w:t>
        </w:r>
      </w:ins>
      <w:ins w:id="17077" w:date="2023-01-08T16:40:48Z" w:author="Jan Groh">
        <w:r>
          <w:rPr>
            <w:rFonts w:ascii="Times New Roman" w:hAnsi="Times New Roman" w:hint="default"/>
            <w:sz w:val="20"/>
            <w:szCs w:val="20"/>
            <w:rtl w:val="0"/>
            <w:lang w:val="de-DE"/>
          </w:rPr>
          <w:t>ß</w:t>
        </w:r>
      </w:ins>
      <w:ins w:id="17078" w:date="2023-01-08T16:40:48Z" w:author="Jan Groh">
        <w:r>
          <w:rPr>
            <w:rFonts w:ascii="Times New Roman" w:hAnsi="Times New Roman"/>
            <w:sz w:val="20"/>
            <w:szCs w:val="20"/>
            <w:rtl w:val="0"/>
            <w:lang w:val="de-DE"/>
          </w:rPr>
          <w:t>mutter 1820.</w:t>
        </w:r>
      </w:ins>
    </w:p>
  </w:footnote>
  <w:footnote w:id="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079" w:date="2023-01-08T16:46:11Z" w:author="Jan Groh">
        <w:r>
          <w:rPr>
            <w:rFonts w:ascii="Times New Roman" w:hAnsi="Times New Roman"/>
            <w:sz w:val="20"/>
            <w:szCs w:val="20"/>
            <w:rtl w:val="0"/>
          </w:rPr>
          <w:t>Maria Pawlowna Romanowa</w:t>
        </w:r>
      </w:ins>
      <w:ins w:id="17080" w:date="2023-01-08T16:46:11Z" w:author="Jan Groh">
        <w:r>
          <w:rPr>
            <w:rFonts w:ascii="Times New Roman" w:hAnsi="Times New Roman"/>
            <w:sz w:val="20"/>
            <w:szCs w:val="20"/>
            <w:rtl w:val="0"/>
            <w:lang w:val="de-DE"/>
          </w:rPr>
          <w:t xml:space="preserve"> </w:t>
        </w:r>
      </w:ins>
      <w:ins w:id="17081" w:date="2023-01-08T16:46:11Z" w:author="Jan Groh">
        <w:r>
          <w:rPr>
            <w:rFonts w:ascii="Times New Roman" w:hAnsi="Times New Roman"/>
            <w:sz w:val="20"/>
            <w:szCs w:val="20"/>
            <w:rtl w:val="0"/>
          </w:rPr>
          <w:t>(1786</w:t>
        </w:r>
      </w:ins>
      <w:ins w:id="17082" w:date="2023-01-08T16:46:11Z" w:author="Jan Groh">
        <w:r>
          <w:rPr>
            <w:rFonts w:ascii="Times New Roman" w:hAnsi="Times New Roman" w:hint="default"/>
            <w:sz w:val="20"/>
            <w:szCs w:val="20"/>
            <w:rtl w:val="0"/>
          </w:rPr>
          <w:t>–</w:t>
        </w:r>
      </w:ins>
      <w:ins w:id="17083" w:date="2023-01-08T16:46:11Z" w:author="Jan Groh">
        <w:r>
          <w:rPr>
            <w:rFonts w:ascii="Times New Roman" w:hAnsi="Times New Roman"/>
            <w:sz w:val="20"/>
            <w:szCs w:val="20"/>
            <w:rtl w:val="0"/>
            <w:lang w:val="it-IT"/>
          </w:rPr>
          <w:t>1859), Gro</w:t>
        </w:r>
      </w:ins>
      <w:ins w:id="17084" w:date="2023-01-08T16:46:11Z" w:author="Jan Groh">
        <w:r>
          <w:rPr>
            <w:rFonts w:ascii="Times New Roman" w:hAnsi="Times New Roman" w:hint="default"/>
            <w:sz w:val="20"/>
            <w:szCs w:val="20"/>
            <w:rtl w:val="0"/>
            <w:lang w:val="de-DE"/>
          </w:rPr>
          <w:t>ß</w:t>
        </w:r>
      </w:ins>
      <w:ins w:id="17085" w:date="2023-01-08T16:46:11Z" w:author="Jan Groh">
        <w:r>
          <w:rPr>
            <w:rFonts w:ascii="Times New Roman" w:hAnsi="Times New Roman"/>
            <w:sz w:val="20"/>
            <w:szCs w:val="20"/>
            <w:rtl w:val="0"/>
          </w:rPr>
          <w:t>f</w:t>
        </w:r>
      </w:ins>
      <w:ins w:id="17086" w:date="2023-01-08T16:46:11Z" w:author="Jan Groh">
        <w:r>
          <w:rPr>
            <w:rFonts w:ascii="Times New Roman" w:hAnsi="Times New Roman" w:hint="default"/>
            <w:sz w:val="20"/>
            <w:szCs w:val="20"/>
            <w:rtl w:val="0"/>
          </w:rPr>
          <w:t>ü</w:t>
        </w:r>
      </w:ins>
      <w:ins w:id="17087" w:date="2023-01-08T16:46:11Z" w:author="Jan Groh">
        <w:r>
          <w:rPr>
            <w:rFonts w:ascii="Times New Roman" w:hAnsi="Times New Roman"/>
            <w:sz w:val="20"/>
            <w:szCs w:val="20"/>
            <w:rtl w:val="0"/>
            <w:lang w:val="de-DE"/>
          </w:rPr>
          <w:t>rstin von Russland</w:t>
        </w:r>
      </w:ins>
      <w:ins w:id="17088" w:date="2023-01-08T16:46:11Z" w:author="Jan Groh">
        <w:r>
          <w:rPr>
            <w:rFonts w:ascii="Times New Roman" w:hAnsi="Times New Roman"/>
            <w:sz w:val="20"/>
            <w:szCs w:val="20"/>
            <w:rtl w:val="0"/>
            <w:lang w:val="de-DE"/>
          </w:rPr>
          <w:t>,</w:t>
        </w:r>
      </w:ins>
      <w:ins w:id="17089" w:date="2023-01-08T16:46:11Z" w:author="Jan Groh">
        <w:r>
          <w:rPr>
            <w:rFonts w:ascii="Times New Roman" w:hAnsi="Times New Roman"/>
            <w:sz w:val="20"/>
            <w:szCs w:val="20"/>
            <w:rtl w:val="0"/>
          </w:rPr>
          <w:t xml:space="preserve"> </w:t>
        </w:r>
      </w:ins>
      <w:ins w:id="17090" w:date="2023-01-08T16:46:11Z" w:author="Jan Groh">
        <w:r>
          <w:rPr>
            <w:rFonts w:ascii="Times New Roman" w:hAnsi="Times New Roman"/>
            <w:sz w:val="20"/>
            <w:szCs w:val="20"/>
            <w:rtl w:val="0"/>
            <w:lang w:val="de-DE"/>
          </w:rPr>
          <w:t xml:space="preserve">seit 1804 durch Heirat mit </w:t>
        </w:r>
      </w:ins>
      <w:ins w:id="17091" w:date="2023-01-08T16:46:11Z" w:author="Jan Groh">
        <w:r>
          <w:rPr>
            <w:rFonts w:ascii="Times New Roman" w:hAnsi="Times New Roman"/>
            <w:sz w:val="20"/>
            <w:szCs w:val="20"/>
            <w:rtl w:val="0"/>
            <w:lang w:val="de-DE"/>
          </w:rPr>
          <w:t>Carl Friedrich von Sachsen-Weimar</w:t>
        </w:r>
      </w:ins>
      <w:ins w:id="17092" w:date="2023-01-08T16:46:11Z" w:author="Jan Groh">
        <w:r>
          <w:rPr>
            <w:rFonts w:ascii="Times New Roman" w:hAnsi="Times New Roman"/>
            <w:sz w:val="20"/>
            <w:szCs w:val="20"/>
            <w:rtl w:val="0"/>
            <w:lang w:val="de-DE"/>
          </w:rPr>
          <w:t xml:space="preserve"> (1783</w:t>
        </w:r>
      </w:ins>
      <w:ins w:id="17093" w:date="2023-01-08T16:46:11Z" w:author="Jan Groh">
        <w:r>
          <w:rPr>
            <w:rFonts w:ascii="Times New Roman" w:hAnsi="Times New Roman" w:hint="default"/>
            <w:sz w:val="20"/>
            <w:szCs w:val="20"/>
            <w:rtl w:val="0"/>
            <w:lang w:val="de-DE"/>
          </w:rPr>
          <w:t>–</w:t>
        </w:r>
      </w:ins>
      <w:ins w:id="17094" w:date="2023-01-08T16:46:11Z" w:author="Jan Groh">
        <w:r>
          <w:rPr>
            <w:rFonts w:ascii="Times New Roman" w:hAnsi="Times New Roman"/>
            <w:sz w:val="20"/>
            <w:szCs w:val="20"/>
            <w:rtl w:val="0"/>
            <w:lang w:val="de-DE"/>
          </w:rPr>
          <w:t>1853) Erbprinzessin und sp</w:t>
        </w:r>
      </w:ins>
      <w:ins w:id="17095" w:date="2023-01-08T16:46:11Z" w:author="Jan Groh">
        <w:r>
          <w:rPr>
            <w:rFonts w:ascii="Times New Roman" w:hAnsi="Times New Roman" w:hint="default"/>
            <w:sz w:val="20"/>
            <w:szCs w:val="20"/>
            <w:rtl w:val="0"/>
            <w:lang w:val="de-DE"/>
          </w:rPr>
          <w:t>ä</w:t>
        </w:r>
      </w:ins>
      <w:ins w:id="17096" w:date="2023-01-08T16:46:11Z" w:author="Jan Groh">
        <w:r>
          <w:rPr>
            <w:rFonts w:ascii="Times New Roman" w:hAnsi="Times New Roman"/>
            <w:sz w:val="20"/>
            <w:szCs w:val="20"/>
            <w:rtl w:val="0"/>
            <w:lang w:val="de-DE"/>
          </w:rPr>
          <w:t xml:space="preserve">ter </w:t>
        </w:r>
      </w:ins>
      <w:ins w:id="17097" w:date="2023-01-08T16:46:11Z" w:author="Jan Groh">
        <w:r>
          <w:rPr>
            <w:rFonts w:ascii="Times New Roman" w:hAnsi="Times New Roman"/>
            <w:sz w:val="20"/>
            <w:szCs w:val="20"/>
            <w:rtl w:val="0"/>
            <w:lang w:val="de-DE"/>
          </w:rPr>
          <w:t>Gro</w:t>
        </w:r>
      </w:ins>
      <w:ins w:id="17098" w:date="2023-01-08T16:46:11Z" w:author="Jan Groh">
        <w:r>
          <w:rPr>
            <w:rFonts w:ascii="Times New Roman" w:hAnsi="Times New Roman" w:hint="default"/>
            <w:sz w:val="20"/>
            <w:szCs w:val="20"/>
            <w:rtl w:val="0"/>
            <w:lang w:val="de-DE"/>
          </w:rPr>
          <w:t>ß</w:t>
        </w:r>
      </w:ins>
      <w:ins w:id="17099" w:date="2023-01-08T16:46:11Z" w:author="Jan Groh">
        <w:r>
          <w:rPr>
            <w:rFonts w:ascii="Times New Roman" w:hAnsi="Times New Roman"/>
            <w:sz w:val="20"/>
            <w:szCs w:val="20"/>
            <w:rtl w:val="0"/>
            <w:lang w:val="de-DE"/>
          </w:rPr>
          <w:t>herzogin von Sachsen-Weimar-Eisenach</w:t>
        </w:r>
      </w:ins>
      <w:ins w:id="17100" w:date="2023-01-08T16:46:11Z" w:author="Jan Groh">
        <w:r>
          <w:rPr>
            <w:rFonts w:ascii="Times New Roman" w:hAnsi="Times New Roman"/>
            <w:sz w:val="20"/>
            <w:szCs w:val="20"/>
            <w:rtl w:val="0"/>
            <w:lang w:val="de-DE"/>
          </w:rPr>
          <w:t>.</w:t>
        </w:r>
      </w:ins>
    </w:p>
  </w:footnote>
  <w:footnote w:id="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101" w:date="2023-01-08T15:21:56Z" w:author="Jan Groh">
        <w:del w:id="17102" w:date="2023-01-13T15:46:57Z" w:author="Jan Groh">
          <w:r>
            <w:rPr>
              <w:rFonts w:ascii="Times New Roman" w:hAnsi="Times New Roman"/>
              <w:sz w:val="20"/>
              <w:szCs w:val="20"/>
              <w:rtl w:val="0"/>
              <w:lang w:val="de-DE"/>
            </w:rPr>
            <w:delText>???</w:delText>
          </w:r>
        </w:del>
      </w:ins>
      <w:ins w:id="17103" w:date="2023-01-13T16:02:26Z" w:author="Jan Groh">
        <w:r>
          <w:rPr>
            <w:rFonts w:ascii="Times New Roman" w:hAnsi="Times New Roman"/>
            <w:sz w:val="20"/>
            <w:szCs w:val="20"/>
            <w:rtl w:val="0"/>
            <w:lang w:val="de-DE"/>
          </w:rPr>
          <w:t>ms</w:t>
        </w:r>
      </w:ins>
    </w:p>
  </w:footnote>
  <w:footnote w:id="8">
    <w:p>
      <w:pPr>
        <w:pStyle w:val="Fußnote"/>
        <w:jc w:val="both"/>
      </w:pPr>
      <w:r>
        <w:rPr>
          <w:rFonts w:ascii="Times New Roman" w:cs="Times New Roman" w:hAnsi="Times New Roman" w:eastAsia="Times New Roman"/>
          <w:sz w:val="20"/>
          <w:szCs w:val="20"/>
          <w:vertAlign w:val="superscript"/>
        </w:rPr>
        <w:footnoteRef/>
      </w:r>
      <w:ins w:id="17104" w:date="2023-01-10T12:31:57Z" w:author="Jan Groh">
        <w:r>
          <w:rPr>
            <w:rFonts w:ascii="Times New Roman" w:hAnsi="Times New Roman"/>
            <w:sz w:val="20"/>
            <w:szCs w:val="20"/>
            <w:rtl w:val="0"/>
            <w:lang w:val="de-DE"/>
          </w:rPr>
          <w:t xml:space="preserve"> </w:t>
        </w:r>
      </w:ins>
      <w:ins w:id="17105" w:date="2023-01-10T12:31:57Z" w:author="Jan Groh">
        <w:r>
          <w:rPr>
            <w:rFonts w:ascii="Times New Roman" w:hAnsi="Times New Roman"/>
            <w:sz w:val="20"/>
            <w:szCs w:val="20"/>
            <w:rtl w:val="0"/>
            <w:lang w:val="de-DE"/>
          </w:rPr>
          <w:t>Johanna Henriette Schopenhauer, geb. Trosiener (1766</w:t>
        </w:r>
      </w:ins>
      <w:ins w:id="17106" w:date="2023-01-10T12:31:57Z" w:author="Jan Groh">
        <w:r>
          <w:rPr>
            <w:rFonts w:ascii="Times New Roman" w:hAnsi="Times New Roman" w:hint="default"/>
            <w:sz w:val="20"/>
            <w:szCs w:val="20"/>
            <w:rtl w:val="0"/>
            <w:lang w:val="de-DE"/>
          </w:rPr>
          <w:t>–</w:t>
        </w:r>
      </w:ins>
      <w:ins w:id="17107" w:date="2023-01-10T12:31:57Z" w:author="Jan Groh">
        <w:r>
          <w:rPr>
            <w:rFonts w:ascii="Times New Roman" w:hAnsi="Times New Roman"/>
            <w:sz w:val="20"/>
            <w:szCs w:val="20"/>
            <w:rtl w:val="0"/>
          </w:rPr>
          <w:t>1838)</w:t>
        </w:r>
      </w:ins>
      <w:ins w:id="17108" w:date="2023-01-10T12:31:57Z" w:author="Jan Groh">
        <w:r>
          <w:rPr>
            <w:rFonts w:ascii="Times New Roman" w:hAnsi="Times New Roman" w:hint="default"/>
            <w:sz w:val="20"/>
            <w:szCs w:val="20"/>
            <w:rtl w:val="0"/>
            <w:lang w:val="de-DE"/>
          </w:rPr>
          <w:t xml:space="preserve"> – </w:t>
        </w:r>
      </w:ins>
      <w:ins w:id="17109" w:date="2023-01-10T12:31:57Z" w:author="Jan Groh">
        <w:r>
          <w:rPr>
            <w:rFonts w:ascii="Times New Roman" w:hAnsi="Times New Roman"/>
            <w:sz w:val="20"/>
            <w:szCs w:val="20"/>
            <w:rtl w:val="0"/>
            <w:lang w:val="de-DE"/>
          </w:rPr>
          <w:t>s.</w:t>
        </w:r>
      </w:ins>
      <w:r>
        <w:rPr>
          <w:rFonts w:ascii="Times New Roman" w:hAnsi="Times New Roman"/>
          <w:sz w:val="20"/>
          <w:szCs w:val="20"/>
          <w:rtl w:val="0"/>
        </w:rPr>
        <w:t xml:space="preserve"> </w:t>
      </w:r>
      <w:ins w:id="17110" w:date="2023-01-08T17:01:10Z" w:author="Jan Groh">
        <w:r>
          <w:rPr>
            <w:rFonts w:ascii="Times New Roman" w:hAnsi="Times New Roman"/>
            <w:outline w:val="0"/>
            <w:color w:val="ed220b"/>
            <w:sz w:val="20"/>
            <w:szCs w:val="20"/>
            <w:rtl w:val="0"/>
            <w:lang w:val="de-DE"/>
            <w14:textFill>
              <w14:solidFill>
                <w14:srgbClr w14:val="EE220C"/>
              </w14:solidFill>
            </w14:textFill>
          </w:rPr>
          <w:t>Verweis auf Fu</w:t>
        </w:r>
      </w:ins>
      <w:ins w:id="17111" w:date="2023-01-08T17:01:10Z" w:author="Jan Groh">
        <w:r>
          <w:rPr>
            <w:rFonts w:ascii="Times New Roman" w:hAnsi="Times New Roman" w:hint="default"/>
            <w:outline w:val="0"/>
            <w:color w:val="ed220b"/>
            <w:sz w:val="20"/>
            <w:szCs w:val="20"/>
            <w:rtl w:val="0"/>
            <w:lang w:val="de-DE"/>
            <w14:textFill>
              <w14:solidFill>
                <w14:srgbClr w14:val="EE220C"/>
              </w14:solidFill>
            </w14:textFill>
          </w:rPr>
          <w:t>ß</w:t>
        </w:r>
      </w:ins>
      <w:ins w:id="17112" w:date="2023-01-08T17:01:10Z" w:author="Jan Groh">
        <w:r>
          <w:rPr>
            <w:rFonts w:ascii="Times New Roman" w:hAnsi="Times New Roman"/>
            <w:outline w:val="0"/>
            <w:color w:val="ed220b"/>
            <w:sz w:val="20"/>
            <w:szCs w:val="20"/>
            <w:rtl w:val="0"/>
            <w:lang w:val="de-DE"/>
            <w14:textFill>
              <w14:solidFill>
                <w14:srgbClr w14:val="EE220C"/>
              </w14:solidFill>
            </w14:textFill>
          </w:rPr>
          <w:t xml:space="preserve">note unter 17: 16. Nov. 1813 </w:t>
        </w:r>
      </w:ins>
    </w:p>
  </w:footnote>
  <w:footnote w:id="9">
    <w:p>
      <w:pPr>
        <w:pStyle w:val="Fußnote"/>
        <w:jc w:val="both"/>
      </w:pPr>
      <w:r>
        <w:rPr>
          <w:rFonts w:ascii="Times New Roman" w:cs="Times New Roman" w:hAnsi="Times New Roman" w:eastAsia="Times New Roman"/>
          <w:sz w:val="20"/>
          <w:szCs w:val="20"/>
          <w:vertAlign w:val="superscript"/>
        </w:rPr>
        <w:footnoteRef/>
      </w:r>
      <w:ins w:id="17113" w:date="2023-01-10T12:35:47Z" w:author="Jan Groh">
        <w:r>
          <w:rPr>
            <w:rFonts w:ascii="Times New Roman" w:hAnsi="Times New Roman"/>
            <w:sz w:val="20"/>
            <w:szCs w:val="20"/>
            <w:rtl w:val="0"/>
            <w:lang w:val="de-DE"/>
          </w:rPr>
          <w:t xml:space="preserve"> </w:t>
        </w:r>
      </w:ins>
      <w:ins w:id="17114" w:date="2023-01-10T12:35:47Z" w:author="Jan Groh">
        <w:r>
          <w:rPr>
            <w:rFonts w:ascii="Times New Roman" w:hAnsi="Times New Roman"/>
            <w:sz w:val="20"/>
            <w:szCs w:val="20"/>
            <w:rtl w:val="0"/>
            <w:lang w:val="de-DE"/>
          </w:rPr>
          <w:t>Luise Adelaide Lavinia Schopenhauer</w:t>
        </w:r>
      </w:ins>
      <w:ins w:id="17115" w:date="2023-01-10T12:35:47Z" w:author="Jan Groh">
        <w:r>
          <w:rPr>
            <w:rFonts w:ascii="Times New Roman" w:hAnsi="Times New Roman"/>
            <w:sz w:val="20"/>
            <w:szCs w:val="20"/>
            <w:rtl w:val="0"/>
            <w:lang w:val="de-DE"/>
          </w:rPr>
          <w:t xml:space="preserve">, gen. </w:t>
        </w:r>
      </w:ins>
      <w:ins w:id="17116" w:date="2023-01-10T12:35:47Z" w:author="Jan Groh">
        <w:r>
          <w:rPr>
            <w:rFonts w:ascii="Times New Roman" w:hAnsi="Times New Roman"/>
            <w:sz w:val="20"/>
            <w:szCs w:val="20"/>
            <w:u w:val="single"/>
            <w:rtl w:val="0"/>
            <w:lang w:val="de-DE"/>
          </w:rPr>
          <w:t>Adele</w:t>
        </w:r>
      </w:ins>
      <w:ins w:id="17117" w:date="2023-01-10T12:35:47Z" w:author="Jan Groh">
        <w:r>
          <w:rPr>
            <w:rFonts w:ascii="Times New Roman" w:hAnsi="Times New Roman"/>
            <w:sz w:val="20"/>
            <w:szCs w:val="20"/>
            <w:rtl w:val="0"/>
          </w:rPr>
          <w:t xml:space="preserve"> (1797</w:t>
        </w:r>
      </w:ins>
      <w:ins w:id="17118" w:date="2023-01-10T12:35:47Z" w:author="Jan Groh">
        <w:r>
          <w:rPr>
            <w:rFonts w:ascii="Times New Roman" w:hAnsi="Times New Roman" w:hint="default"/>
            <w:sz w:val="20"/>
            <w:szCs w:val="20"/>
            <w:rtl w:val="0"/>
            <w:lang w:val="de-DE"/>
          </w:rPr>
          <w:t>–</w:t>
        </w:r>
      </w:ins>
      <w:ins w:id="17119" w:date="2023-01-10T12:35:47Z" w:author="Jan Groh">
        <w:r>
          <w:rPr>
            <w:rFonts w:ascii="Times New Roman" w:hAnsi="Times New Roman"/>
            <w:sz w:val="20"/>
            <w:szCs w:val="20"/>
            <w:rtl w:val="0"/>
          </w:rPr>
          <w:t>1849)</w:t>
        </w:r>
      </w:ins>
      <w:ins w:id="17120" w:date="2023-01-10T12:35:47Z" w:author="Jan Groh">
        <w:r>
          <w:rPr>
            <w:rFonts w:ascii="Times New Roman" w:hAnsi="Times New Roman" w:hint="default"/>
            <w:sz w:val="20"/>
            <w:szCs w:val="20"/>
            <w:rtl w:val="0"/>
            <w:lang w:val="de-DE"/>
          </w:rPr>
          <w:t xml:space="preserve"> – </w:t>
        </w:r>
      </w:ins>
      <w:ins w:id="17121" w:date="2023-01-10T12:35:47Z" w:author="Jan Groh">
        <w:r>
          <w:rPr>
            <w:rFonts w:ascii="Times New Roman" w:hAnsi="Times New Roman"/>
            <w:sz w:val="20"/>
            <w:szCs w:val="20"/>
            <w:rtl w:val="0"/>
            <w:lang w:val="de-DE"/>
          </w:rPr>
          <w:t>s.</w:t>
        </w:r>
      </w:ins>
      <w:r>
        <w:rPr>
          <w:rFonts w:ascii="Times New Roman" w:hAnsi="Times New Roman"/>
          <w:sz w:val="20"/>
          <w:szCs w:val="20"/>
          <w:rtl w:val="0"/>
        </w:rPr>
        <w:t xml:space="preserve"> </w:t>
      </w:r>
      <w:ins w:id="17122" w:date="2023-01-08T17:03:32Z" w:author="Jan Groh">
        <w:r>
          <w:rPr>
            <w:rFonts w:ascii="Times New Roman" w:hAnsi="Times New Roman"/>
            <w:outline w:val="0"/>
            <w:color w:val="ed220b"/>
            <w:sz w:val="20"/>
            <w:szCs w:val="20"/>
            <w:rtl w:val="0"/>
            <w:lang w:val="de-DE"/>
            <w14:textFill>
              <w14:solidFill>
                <w14:srgbClr w14:val="EE220C"/>
              </w14:solidFill>
            </w14:textFill>
          </w:rPr>
          <w:t>Verweis auf Fu</w:t>
        </w:r>
      </w:ins>
      <w:ins w:id="17123" w:date="2023-01-08T17:03:32Z" w:author="Jan Groh">
        <w:r>
          <w:rPr>
            <w:rFonts w:ascii="Times New Roman" w:hAnsi="Times New Roman" w:hint="default"/>
            <w:outline w:val="0"/>
            <w:color w:val="ed220b"/>
            <w:sz w:val="20"/>
            <w:szCs w:val="20"/>
            <w:rtl w:val="0"/>
            <w:lang w:val="de-DE"/>
            <w14:textFill>
              <w14:solidFill>
                <w14:srgbClr w14:val="EE220C"/>
              </w14:solidFill>
            </w14:textFill>
          </w:rPr>
          <w:t>ß</w:t>
        </w:r>
      </w:ins>
      <w:ins w:id="17124" w:date="2023-01-08T17:03:32Z" w:author="Jan Groh">
        <w:r>
          <w:rPr>
            <w:rFonts w:ascii="Times New Roman" w:hAnsi="Times New Roman"/>
            <w:outline w:val="0"/>
            <w:color w:val="ed220b"/>
            <w:sz w:val="20"/>
            <w:szCs w:val="20"/>
            <w:rtl w:val="0"/>
            <w:lang w:val="de-DE"/>
            <w14:textFill>
              <w14:solidFill>
                <w14:srgbClr w14:val="EE220C"/>
              </w14:solidFill>
            </w14:textFill>
          </w:rPr>
          <w:t>note unter 17: 16. Nov. 1813</w:t>
        </w:r>
      </w:ins>
    </w:p>
  </w:footnote>
  <w:footnote w:id="1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125" w:date="2023-01-08T17:09:32Z" w:author="Jan Groh">
        <w:r>
          <w:rPr>
            <w:rFonts w:ascii="Times New Roman" w:hAnsi="Times New Roman"/>
            <w:outline w:val="0"/>
            <w:color w:val="ed220b"/>
            <w:sz w:val="20"/>
            <w:szCs w:val="20"/>
            <w:rtl w:val="0"/>
            <w:lang w:val="de-DE"/>
            <w14:textFill>
              <w14:solidFill>
                <w14:srgbClr w14:val="EE220C"/>
              </w14:solidFill>
            </w14:textFill>
          </w:rPr>
          <w:t>Abbildung des Goethe-Hauses am Frauenplan einf</w:t>
        </w:r>
      </w:ins>
      <w:ins w:id="17126" w:date="2023-01-08T17:09:32Z" w:author="Jan Groh">
        <w:r>
          <w:rPr>
            <w:rFonts w:ascii="Times New Roman" w:hAnsi="Times New Roman" w:hint="default"/>
            <w:outline w:val="0"/>
            <w:color w:val="ed220b"/>
            <w:sz w:val="20"/>
            <w:szCs w:val="20"/>
            <w:rtl w:val="0"/>
            <w:lang w:val="de-DE"/>
            <w14:textFill>
              <w14:solidFill>
                <w14:srgbClr w14:val="EE220C"/>
              </w14:solidFill>
            </w14:textFill>
          </w:rPr>
          <w:t>ü</w:t>
        </w:r>
      </w:ins>
      <w:ins w:id="17127" w:date="2023-01-08T17:09:32Z" w:author="Jan Groh">
        <w:r>
          <w:rPr>
            <w:rFonts w:ascii="Times New Roman" w:hAnsi="Times New Roman"/>
            <w:outline w:val="0"/>
            <w:color w:val="ed220b"/>
            <w:sz w:val="20"/>
            <w:szCs w:val="20"/>
            <w:rtl w:val="0"/>
            <w:lang w:val="de-DE"/>
            <w14:textFill>
              <w14:solidFill>
                <w14:srgbClr w14:val="EE220C"/>
              </w14:solidFill>
            </w14:textFill>
          </w:rPr>
          <w:t>gen</w:t>
        </w:r>
      </w:ins>
    </w:p>
  </w:footnote>
  <w:footnote w:id="11">
    <w:p>
      <w:pPr>
        <w:pStyle w:val="Fußnote"/>
        <w:jc w:val="both"/>
      </w:pPr>
      <w:r>
        <w:rPr>
          <w:rFonts w:ascii="Times New Roman" w:cs="Times New Roman" w:hAnsi="Times New Roman" w:eastAsia="Times New Roman"/>
          <w:sz w:val="20"/>
          <w:szCs w:val="20"/>
          <w:vertAlign w:val="superscript"/>
        </w:rPr>
        <w:footnoteRef/>
      </w:r>
      <w:ins w:id="17128" w:date="2023-01-10T12:37:10Z" w:author="Jan Groh">
        <w:r>
          <w:rPr>
            <w:rFonts w:ascii="Times New Roman" w:hAnsi="Times New Roman"/>
            <w:sz w:val="20"/>
            <w:szCs w:val="20"/>
            <w:rtl w:val="0"/>
            <w:lang w:val="de-DE"/>
          </w:rPr>
          <w:t xml:space="preserve"> August von Goethe (1789</w:t>
        </w:r>
      </w:ins>
      <w:ins w:id="17129" w:date="2023-01-10T12:37:10Z" w:author="Jan Groh">
        <w:r>
          <w:rPr>
            <w:rFonts w:ascii="Times New Roman" w:hAnsi="Times New Roman" w:hint="default"/>
            <w:sz w:val="20"/>
            <w:szCs w:val="20"/>
            <w:rtl w:val="0"/>
            <w:lang w:val="de-DE"/>
          </w:rPr>
          <w:t>–</w:t>
        </w:r>
      </w:ins>
      <w:ins w:id="17130" w:date="2023-01-10T12:37:10Z" w:author="Jan Groh">
        <w:r>
          <w:rPr>
            <w:rFonts w:ascii="Times New Roman" w:hAnsi="Times New Roman"/>
            <w:sz w:val="20"/>
            <w:szCs w:val="20"/>
            <w:rtl w:val="0"/>
            <w:lang w:val="de-DE"/>
          </w:rPr>
          <w:t xml:space="preserve">1830) </w:t>
        </w:r>
      </w:ins>
      <w:ins w:id="17131" w:date="2023-01-10T12:37:10Z" w:author="Jan Groh">
        <w:r>
          <w:rPr>
            <w:rFonts w:ascii="Times New Roman" w:hAnsi="Times New Roman" w:hint="default"/>
            <w:sz w:val="20"/>
            <w:szCs w:val="20"/>
            <w:rtl w:val="0"/>
            <w:lang w:val="de-DE"/>
          </w:rPr>
          <w:t xml:space="preserve">– </w:t>
        </w:r>
      </w:ins>
      <w:ins w:id="17132" w:date="2023-01-10T12:37:10Z" w:author="Jan Groh">
        <w:r>
          <w:rPr>
            <w:rFonts w:ascii="Times New Roman" w:hAnsi="Times New Roman"/>
            <w:sz w:val="20"/>
            <w:szCs w:val="20"/>
            <w:rtl w:val="0"/>
            <w:lang w:val="de-DE"/>
          </w:rPr>
          <w:t>s.</w:t>
        </w:r>
      </w:ins>
      <w:r>
        <w:rPr>
          <w:rFonts w:ascii="Times New Roman" w:hAnsi="Times New Roman"/>
          <w:sz w:val="20"/>
          <w:szCs w:val="20"/>
          <w:rtl w:val="0"/>
        </w:rPr>
        <w:t xml:space="preserve"> </w:t>
      </w:r>
      <w:ins w:id="17133" w:date="2023-01-08T17:15:57Z" w:author="Jan Groh">
        <w:r>
          <w:rPr>
            <w:rFonts w:ascii="Times New Roman" w:hAnsi="Times New Roman"/>
            <w:outline w:val="0"/>
            <w:color w:val="ed220b"/>
            <w:sz w:val="20"/>
            <w:szCs w:val="20"/>
            <w:rtl w:val="0"/>
            <w:lang w:val="de-DE"/>
            <w14:textFill>
              <w14:solidFill>
                <w14:srgbClr w14:val="EE220C"/>
              </w14:solidFill>
            </w14:textFill>
          </w:rPr>
          <w:t>Verweis auf 16: 16. Juli 1813</w:t>
        </w:r>
      </w:ins>
    </w:p>
  </w:footnote>
  <w:footnote w:id="12">
    <w:p>
      <w:pPr>
        <w:pStyle w:val="Fußnote"/>
        <w:jc w:val="both"/>
      </w:pPr>
      <w:r>
        <w:rPr>
          <w:rFonts w:ascii="Times New Roman" w:cs="Times New Roman" w:hAnsi="Times New Roman" w:eastAsia="Times New Roman"/>
          <w:sz w:val="20"/>
          <w:szCs w:val="20"/>
          <w:vertAlign w:val="superscript"/>
        </w:rPr>
        <w:footnoteRef/>
      </w:r>
      <w:ins w:id="17134" w:date="2023-01-10T12:39:28Z" w:author="Jan Groh">
        <w:r>
          <w:rPr>
            <w:rFonts w:ascii="Times New Roman" w:hAnsi="Times New Roman"/>
            <w:sz w:val="20"/>
            <w:szCs w:val="20"/>
            <w:rtl w:val="0"/>
            <w:lang w:val="de-DE"/>
          </w:rPr>
          <w:t xml:space="preserve"> </w:t>
        </w:r>
      </w:ins>
      <w:ins w:id="17135" w:date="2023-01-10T12:39:28Z" w:author="Jan Groh">
        <w:r>
          <w:rPr>
            <w:rFonts w:ascii="Times New Roman" w:hAnsi="Times New Roman"/>
            <w:sz w:val="20"/>
            <w:szCs w:val="20"/>
            <w:u w:val="single"/>
            <w:rtl w:val="0"/>
            <w:lang w:val="de-DE"/>
          </w:rPr>
          <w:t>Ferdinand</w:t>
        </w:r>
      </w:ins>
      <w:ins w:id="17136" w:date="2023-01-10T12:39:28Z" w:author="Jan Groh">
        <w:r>
          <w:rPr>
            <w:rFonts w:ascii="Times New Roman" w:hAnsi="Times New Roman"/>
            <w:sz w:val="20"/>
            <w:szCs w:val="20"/>
            <w:rtl w:val="0"/>
            <w:lang w:val="de-DE"/>
          </w:rPr>
          <w:t xml:space="preserve"> Wilhelm Heinke (1782</w:t>
        </w:r>
      </w:ins>
      <w:ins w:id="17137" w:date="2023-01-10T12:39:28Z" w:author="Jan Groh">
        <w:r>
          <w:rPr>
            <w:rFonts w:ascii="Times New Roman" w:hAnsi="Times New Roman" w:hint="default"/>
            <w:sz w:val="20"/>
            <w:szCs w:val="20"/>
            <w:rtl w:val="0"/>
            <w:lang w:val="de-DE"/>
          </w:rPr>
          <w:t>–</w:t>
        </w:r>
      </w:ins>
      <w:ins w:id="17138" w:date="2023-01-10T12:39:28Z" w:author="Jan Groh">
        <w:r>
          <w:rPr>
            <w:rFonts w:ascii="Times New Roman" w:hAnsi="Times New Roman"/>
            <w:sz w:val="20"/>
            <w:szCs w:val="20"/>
            <w:rtl w:val="0"/>
            <w:lang w:val="de-DE"/>
          </w:rPr>
          <w:t xml:space="preserve">1857) </w:t>
        </w:r>
      </w:ins>
      <w:ins w:id="17139" w:date="2023-01-10T12:39:28Z" w:author="Jan Groh">
        <w:r>
          <w:rPr>
            <w:rFonts w:ascii="Times New Roman" w:hAnsi="Times New Roman" w:hint="default"/>
            <w:sz w:val="20"/>
            <w:szCs w:val="20"/>
            <w:rtl w:val="0"/>
            <w:lang w:val="de-DE"/>
          </w:rPr>
          <w:t xml:space="preserve">– </w:t>
        </w:r>
      </w:ins>
      <w:ins w:id="17140" w:date="2023-01-10T12:39:28Z" w:author="Jan Groh">
        <w:r>
          <w:rPr>
            <w:rFonts w:ascii="Times New Roman" w:hAnsi="Times New Roman"/>
            <w:sz w:val="20"/>
            <w:szCs w:val="20"/>
            <w:rtl w:val="0"/>
            <w:lang w:val="de-DE"/>
          </w:rPr>
          <w:t>s.</w:t>
        </w:r>
      </w:ins>
      <w:r>
        <w:rPr>
          <w:rFonts w:ascii="Times New Roman" w:hAnsi="Times New Roman"/>
          <w:sz w:val="20"/>
          <w:szCs w:val="20"/>
          <w:rtl w:val="0"/>
        </w:rPr>
        <w:t xml:space="preserve"> </w:t>
      </w:r>
      <w:ins w:id="17141" w:date="2023-01-08T17:28:11Z" w:author="Jan Groh">
        <w:r>
          <w:rPr>
            <w:rFonts w:ascii="Times New Roman" w:hAnsi="Times New Roman"/>
            <w:outline w:val="0"/>
            <w:color w:val="ed220b"/>
            <w:sz w:val="20"/>
            <w:szCs w:val="20"/>
            <w:rtl w:val="0"/>
            <w:lang w:val="de-DE"/>
            <w14:textFill>
              <w14:solidFill>
                <w14:srgbClr w14:val="EE220C"/>
              </w14:solidFill>
            </w14:textFill>
          </w:rPr>
          <w:t xml:space="preserve">Verweis auf 17: </w:t>
        </w:r>
      </w:ins>
      <w:ins w:id="17142" w:date="2023-01-08T17:28:11Z" w:author="Jan Groh">
        <w:r>
          <w:rPr>
            <w:rFonts w:ascii="Times New Roman" w:hAnsi="Times New Roman"/>
            <w:outline w:val="0"/>
            <w:color w:val="ed220b"/>
            <w:sz w:val="20"/>
            <w:szCs w:val="20"/>
            <w:rtl w:val="0"/>
            <w14:textFill>
              <w14:solidFill>
                <w14:srgbClr w14:val="EE220C"/>
              </w14:solidFill>
            </w14:textFill>
          </w:rPr>
          <w:t>16. Nov. 1813</w:t>
        </w:r>
      </w:ins>
    </w:p>
  </w:footnote>
  <w:footnote w:id="1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143" w:date="2023-01-08T17:32:00Z" w:author="Jan Groh">
        <w:r>
          <w:rPr>
            <w:rFonts w:ascii="Times New Roman" w:hAnsi="Times New Roman"/>
            <w:sz w:val="20"/>
            <w:szCs w:val="20"/>
            <w:rtl w:val="0"/>
          </w:rPr>
          <w:t xml:space="preserve">Paul </w:t>
        </w:r>
      </w:ins>
      <w:ins w:id="17144" w:date="2023-01-08T17:32:00Z" w:author="Jan Groh">
        <w:r>
          <w:rPr>
            <w:rFonts w:ascii="Times New Roman" w:hAnsi="Times New Roman"/>
            <w:sz w:val="20"/>
            <w:szCs w:val="20"/>
            <w:u w:val="single"/>
            <w:rtl w:val="0"/>
            <w:lang w:val="da-DK"/>
          </w:rPr>
          <w:t>Thomas</w:t>
        </w:r>
      </w:ins>
      <w:ins w:id="17145" w:date="2023-01-08T17:32:00Z" w:author="Jan Groh">
        <w:r>
          <w:rPr>
            <w:rFonts w:ascii="Times New Roman" w:hAnsi="Times New Roman"/>
            <w:sz w:val="20"/>
            <w:szCs w:val="20"/>
            <w:rtl w:val="0"/>
            <w:lang w:val="de-DE"/>
          </w:rPr>
          <w:t xml:space="preserve"> Mann (1875</w:t>
        </w:r>
      </w:ins>
      <w:ins w:id="17146" w:date="2023-01-08T17:32:00Z" w:author="Jan Groh">
        <w:r>
          <w:rPr>
            <w:rFonts w:ascii="Times New Roman" w:hAnsi="Times New Roman" w:hint="default"/>
            <w:sz w:val="20"/>
            <w:szCs w:val="20"/>
            <w:rtl w:val="0"/>
            <w:lang w:val="de-DE"/>
          </w:rPr>
          <w:t>–</w:t>
        </w:r>
      </w:ins>
      <w:ins w:id="17147" w:date="2023-01-08T17:32:00Z" w:author="Jan Groh">
        <w:r>
          <w:rPr>
            <w:rFonts w:ascii="Times New Roman" w:hAnsi="Times New Roman"/>
            <w:sz w:val="20"/>
            <w:szCs w:val="20"/>
            <w:rtl w:val="0"/>
            <w:lang w:val="de-DE"/>
          </w:rPr>
          <w:t>1955) Schriftsteller</w:t>
        </w:r>
      </w:ins>
      <w:ins w:id="17148" w:date="2023-01-08T17:32:00Z" w:author="Jan Groh">
        <w:r>
          <w:rPr>
            <w:rFonts w:ascii="Times New Roman" w:hAnsi="Times New Roman"/>
            <w:sz w:val="20"/>
            <w:szCs w:val="20"/>
            <w:rtl w:val="0"/>
            <w:lang w:val="de-DE"/>
          </w:rPr>
          <w:t>, erhielt 1929 den</w:t>
        </w:r>
      </w:ins>
      <w:ins w:id="17149" w:date="2023-01-08T17:32:00Z" w:author="Jan Groh">
        <w:r>
          <w:rPr>
            <w:rFonts w:ascii="Times New Roman" w:hAnsi="Times New Roman"/>
            <w:sz w:val="20"/>
            <w:szCs w:val="20"/>
            <w:rtl w:val="0"/>
            <w:lang w:val="de-DE"/>
          </w:rPr>
          <w:t>Nobelpreis f</w:t>
        </w:r>
      </w:ins>
      <w:ins w:id="17150" w:date="2023-01-08T17:32:00Z" w:author="Jan Groh">
        <w:r>
          <w:rPr>
            <w:rFonts w:ascii="Times New Roman" w:hAnsi="Times New Roman" w:hint="default"/>
            <w:sz w:val="20"/>
            <w:szCs w:val="20"/>
            <w:rtl w:val="0"/>
          </w:rPr>
          <w:t>ü</w:t>
        </w:r>
      </w:ins>
      <w:ins w:id="17151" w:date="2023-01-08T17:32:00Z" w:author="Jan Groh">
        <w:r>
          <w:rPr>
            <w:rFonts w:ascii="Times New Roman" w:hAnsi="Times New Roman"/>
            <w:sz w:val="20"/>
            <w:szCs w:val="20"/>
            <w:rtl w:val="0"/>
          </w:rPr>
          <w:t>r Literatur.</w:t>
        </w:r>
      </w:ins>
    </w:p>
  </w:footnote>
  <w:footnote w:id="1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152" w:date="2023-01-08T17:38:05Z" w:author="Jan Groh">
        <w:r>
          <w:rPr>
            <w:rFonts w:ascii="Times New Roman" w:hAnsi="Times New Roman"/>
            <w:sz w:val="20"/>
            <w:szCs w:val="20"/>
            <w:u w:val="single"/>
            <w:rtl w:val="0"/>
            <w:lang w:val="da-DK"/>
          </w:rPr>
          <w:t>Charlotte</w:t>
        </w:r>
      </w:ins>
      <w:ins w:id="17153" w:date="2023-01-08T17:38:05Z" w:author="Jan Groh">
        <w:r>
          <w:rPr>
            <w:rFonts w:ascii="Times New Roman" w:hAnsi="Times New Roman"/>
            <w:sz w:val="20"/>
            <w:szCs w:val="20"/>
            <w:rtl w:val="0"/>
            <w:lang w:val="fr-FR"/>
          </w:rPr>
          <w:t xml:space="preserve"> Sophie Henriette </w:t>
        </w:r>
      </w:ins>
      <w:ins w:id="17154" w:date="2023-01-08T17:38:05Z" w:author="Jan Groh">
        <w:r>
          <w:rPr>
            <w:rFonts w:ascii="Times New Roman" w:hAnsi="Times New Roman"/>
            <w:sz w:val="20"/>
            <w:szCs w:val="20"/>
            <w:rtl w:val="0"/>
            <w:lang w:val="de-DE"/>
          </w:rPr>
          <w:t xml:space="preserve">Kestner, geb. </w:t>
        </w:r>
      </w:ins>
      <w:ins w:id="17155" w:date="2023-01-08T17:38:05Z" w:author="Jan Groh">
        <w:r>
          <w:rPr>
            <w:rFonts w:ascii="Times New Roman" w:hAnsi="Times New Roman"/>
            <w:sz w:val="20"/>
            <w:szCs w:val="20"/>
            <w:rtl w:val="0"/>
          </w:rPr>
          <w:t>Buff (1753</w:t>
        </w:r>
      </w:ins>
      <w:ins w:id="17156" w:date="2023-01-08T17:38:05Z" w:author="Jan Groh">
        <w:r>
          <w:rPr>
            <w:rFonts w:ascii="Times New Roman" w:hAnsi="Times New Roman" w:hint="default"/>
            <w:sz w:val="20"/>
            <w:szCs w:val="20"/>
            <w:rtl w:val="0"/>
            <w:lang w:val="de-DE"/>
          </w:rPr>
          <w:t>–</w:t>
        </w:r>
      </w:ins>
      <w:ins w:id="17157" w:date="2023-01-08T17:38:05Z" w:author="Jan Groh">
        <w:r>
          <w:rPr>
            <w:rFonts w:ascii="Times New Roman" w:hAnsi="Times New Roman"/>
            <w:sz w:val="20"/>
            <w:szCs w:val="20"/>
            <w:rtl w:val="0"/>
          </w:rPr>
          <w:t>1828)</w:t>
        </w:r>
      </w:ins>
      <w:ins w:id="17158" w:date="2023-01-08T17:38:05Z" w:author="Jan Groh">
        <w:r>
          <w:rPr>
            <w:rFonts w:ascii="Times New Roman" w:hAnsi="Times New Roman"/>
            <w:sz w:val="20"/>
            <w:szCs w:val="20"/>
            <w:rtl w:val="0"/>
            <w:lang w:val="de-DE"/>
          </w:rPr>
          <w:t>,</w:t>
        </w:r>
      </w:ins>
      <w:ins w:id="17159" w:date="2023-01-08T17:38:05Z" w:author="Jan Groh">
        <w:r>
          <w:rPr>
            <w:rFonts w:ascii="Times New Roman" w:hAnsi="Times New Roman"/>
            <w:sz w:val="20"/>
            <w:szCs w:val="20"/>
            <w:rtl w:val="0"/>
            <w:lang w:val="de-DE"/>
          </w:rPr>
          <w:t xml:space="preserve"> Vorbild der Lotte in Joh</w:t>
        </w:r>
      </w:ins>
      <w:ins w:id="17160" w:date="2023-01-08T17:38:05Z" w:author="Jan Groh">
        <w:r>
          <w:rPr>
            <w:rFonts w:ascii="Times New Roman" w:hAnsi="Times New Roman"/>
            <w:sz w:val="20"/>
            <w:szCs w:val="20"/>
            <w:rtl w:val="0"/>
            <w:lang w:val="de-DE"/>
          </w:rPr>
          <w:t>.</w:t>
        </w:r>
      </w:ins>
      <w:ins w:id="17161" w:date="2023-01-08T17:38:05Z" w:author="Jan Groh">
        <w:r>
          <w:rPr>
            <w:rFonts w:ascii="Times New Roman" w:hAnsi="Times New Roman"/>
            <w:sz w:val="20"/>
            <w:szCs w:val="20"/>
            <w:rtl w:val="0"/>
            <w:lang w:val="de-DE"/>
          </w:rPr>
          <w:t xml:space="preserve"> Wolf</w:t>
        </w:r>
      </w:ins>
      <w:ins w:id="17162" w:date="2023-01-08T17:38:05Z" w:author="Jan Groh">
        <w:r>
          <w:rPr>
            <w:rFonts w:ascii="Times New Roman" w:hAnsi="Times New Roman"/>
            <w:sz w:val="20"/>
            <w:szCs w:val="20"/>
            <w:rtl w:val="0"/>
            <w:lang w:val="de-DE"/>
          </w:rPr>
          <w:t>.</w:t>
        </w:r>
      </w:ins>
      <w:ins w:id="17163" w:date="2023-01-08T17:38:05Z" w:author="Jan Groh">
        <w:r>
          <w:rPr>
            <w:rFonts w:ascii="Times New Roman" w:hAnsi="Times New Roman"/>
            <w:sz w:val="20"/>
            <w:szCs w:val="20"/>
            <w:rtl w:val="0"/>
            <w:lang w:val="de-DE"/>
          </w:rPr>
          <w:t xml:space="preserve"> von Goethes</w:t>
        </w:r>
      </w:ins>
      <w:ins w:id="17164" w:date="2023-01-08T17:38:05Z" w:author="Jan Groh">
        <w:r>
          <w:rPr>
            <w:rFonts w:ascii="Times New Roman" w:hAnsi="Times New Roman"/>
            <w:sz w:val="20"/>
            <w:szCs w:val="20"/>
            <w:rtl w:val="0"/>
            <w:lang w:val="de-DE"/>
          </w:rPr>
          <w:t xml:space="preserve"> Roman</w:t>
        </w:r>
      </w:ins>
      <w:ins w:id="17165" w:date="2023-01-08T17:38:05Z" w:author="Jan Groh">
        <w:r>
          <w:rPr>
            <w:rFonts w:ascii="Times New Roman" w:hAnsi="Times New Roman"/>
            <w:sz w:val="20"/>
            <w:szCs w:val="20"/>
            <w:rtl w:val="0"/>
          </w:rPr>
          <w:t xml:space="preserve"> </w:t>
        </w:r>
      </w:ins>
      <w:ins w:id="17166" w:date="2023-01-08T17:38:05Z" w:author="Jan Groh">
        <w:r>
          <w:rPr>
            <w:rFonts w:ascii="Times New Roman" w:hAnsi="Times New Roman" w:hint="default"/>
            <w:sz w:val="20"/>
            <w:szCs w:val="20"/>
            <w:rtl w:val="0"/>
            <w:lang w:val="de-DE"/>
          </w:rPr>
          <w:t>›</w:t>
        </w:r>
      </w:ins>
      <w:ins w:id="17167" w:date="2023-01-08T17:38:05Z" w:author="Jan Groh">
        <w:r>
          <w:rPr>
            <w:rFonts w:ascii="Times New Roman" w:hAnsi="Times New Roman"/>
            <w:sz w:val="20"/>
            <w:szCs w:val="20"/>
            <w:rtl w:val="0"/>
            <w:lang w:val="de-DE"/>
          </w:rPr>
          <w:t>Die Leiden des jungen Werthers</w:t>
        </w:r>
      </w:ins>
      <w:ins w:id="17168" w:date="2023-01-08T17:38:05Z" w:author="Jan Groh">
        <w:r>
          <w:rPr>
            <w:rFonts w:ascii="Times New Roman" w:hAnsi="Times New Roman" w:hint="default"/>
            <w:sz w:val="20"/>
            <w:szCs w:val="20"/>
            <w:rtl w:val="0"/>
            <w:lang w:val="de-DE"/>
          </w:rPr>
          <w:t>‹</w:t>
        </w:r>
      </w:ins>
      <w:ins w:id="17169" w:date="2023-01-08T17:38:05Z" w:author="Jan Groh">
        <w:r>
          <w:rPr>
            <w:rFonts w:ascii="Times New Roman" w:hAnsi="Times New Roman"/>
            <w:sz w:val="20"/>
            <w:szCs w:val="20"/>
            <w:rtl w:val="0"/>
          </w:rPr>
          <w:t>.</w:t>
        </w:r>
      </w:ins>
    </w:p>
  </w:footnote>
  <w:footnote w:id="1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170" w:date="2023-01-08T17:49:32Z" w:author="Jan Groh">
        <w:r>
          <w:rPr>
            <w:rFonts w:ascii="Times New Roman" w:hAnsi="Times New Roman"/>
            <w:sz w:val="20"/>
            <w:szCs w:val="20"/>
            <w:rtl w:val="0"/>
          </w:rPr>
          <w:t xml:space="preserve">Karl </w:t>
        </w:r>
      </w:ins>
      <w:ins w:id="17171" w:date="2023-01-08T17:49:32Z" w:author="Jan Groh">
        <w:r>
          <w:rPr>
            <w:rFonts w:ascii="Times New Roman" w:hAnsi="Times New Roman"/>
            <w:sz w:val="20"/>
            <w:szCs w:val="20"/>
            <w:rtl w:val="0"/>
            <w:lang w:val="de-DE"/>
          </w:rPr>
          <w:t xml:space="preserve">(Carl) </w:t>
        </w:r>
      </w:ins>
      <w:ins w:id="17172" w:date="2023-01-08T17:49:32Z" w:author="Jan Groh">
        <w:r>
          <w:rPr>
            <w:rFonts w:ascii="Times New Roman" w:hAnsi="Times New Roman"/>
            <w:sz w:val="20"/>
            <w:szCs w:val="20"/>
            <w:rtl w:val="0"/>
            <w:lang w:val="de-DE"/>
          </w:rPr>
          <w:t>Ludwig von Knebel (1744</w:t>
        </w:r>
      </w:ins>
      <w:ins w:id="17173" w:date="2023-01-08T17:49:32Z" w:author="Jan Groh">
        <w:r>
          <w:rPr>
            <w:rFonts w:ascii="Times New Roman" w:hAnsi="Times New Roman" w:hint="default"/>
            <w:sz w:val="20"/>
            <w:szCs w:val="20"/>
            <w:rtl w:val="0"/>
            <w:lang w:val="de-DE"/>
          </w:rPr>
          <w:t>–</w:t>
        </w:r>
      </w:ins>
      <w:ins w:id="17174" w:date="2023-01-08T17:49:32Z" w:author="Jan Groh">
        <w:r>
          <w:rPr>
            <w:rFonts w:ascii="Times New Roman" w:hAnsi="Times New Roman"/>
            <w:sz w:val="20"/>
            <w:szCs w:val="20"/>
            <w:rtl w:val="0"/>
          </w:rPr>
          <w:t>1834)</w:t>
        </w:r>
      </w:ins>
      <w:ins w:id="17175" w:date="2023-01-08T17:49:32Z" w:author="Jan Groh">
        <w:r>
          <w:rPr>
            <w:rFonts w:ascii="Times New Roman" w:hAnsi="Times New Roman"/>
            <w:sz w:val="20"/>
            <w:szCs w:val="20"/>
            <w:rtl w:val="0"/>
            <w:lang w:val="de-DE"/>
          </w:rPr>
          <w:t>,</w:t>
        </w:r>
      </w:ins>
      <w:ins w:id="17176" w:date="2023-01-08T17:49:32Z" w:author="Jan Groh">
        <w:r>
          <w:rPr>
            <w:rFonts w:ascii="Times New Roman" w:hAnsi="Times New Roman"/>
            <w:sz w:val="20"/>
            <w:szCs w:val="20"/>
            <w:rtl w:val="0"/>
            <w:lang w:val="de-DE"/>
          </w:rPr>
          <w:t xml:space="preserve"> Lyriker und </w:t>
        </w:r>
      </w:ins>
      <w:ins w:id="17177" w:date="2023-01-08T17:49:32Z" w:author="Jan Groh">
        <w:r>
          <w:rPr>
            <w:rFonts w:ascii="Times New Roman" w:hAnsi="Times New Roman" w:hint="default"/>
            <w:sz w:val="20"/>
            <w:szCs w:val="20"/>
            <w:rtl w:val="0"/>
            <w:lang w:val="de-DE"/>
          </w:rPr>
          <w:t>Ü</w:t>
        </w:r>
      </w:ins>
      <w:ins w:id="17178" w:date="2023-01-08T17:49:32Z" w:author="Jan Groh">
        <w:r>
          <w:rPr>
            <w:rFonts w:ascii="Times New Roman" w:hAnsi="Times New Roman"/>
            <w:sz w:val="20"/>
            <w:szCs w:val="20"/>
            <w:rtl w:val="0"/>
            <w:lang w:val="de-DE"/>
          </w:rPr>
          <w:t>bersetzer</w:t>
        </w:r>
      </w:ins>
      <w:ins w:id="17179" w:date="2023-01-08T17:49:32Z" w:author="Jan Groh">
        <w:r>
          <w:rPr>
            <w:rFonts w:ascii="Times New Roman" w:hAnsi="Times New Roman"/>
            <w:sz w:val="20"/>
            <w:szCs w:val="20"/>
            <w:rtl w:val="0"/>
            <w:lang w:val="de-DE"/>
          </w:rPr>
          <w:t xml:space="preserve">, </w:t>
        </w:r>
      </w:ins>
      <w:ins w:id="17180" w:date="2023-01-08T17:49:32Z" w:author="Jan Groh">
        <w:r>
          <w:rPr>
            <w:rFonts w:ascii="Times New Roman" w:hAnsi="Times New Roman" w:hint="default"/>
            <w:sz w:val="20"/>
            <w:szCs w:val="20"/>
            <w:rtl w:val="0"/>
            <w:lang w:val="de-DE"/>
          </w:rPr>
          <w:t>„</w:t>
        </w:r>
      </w:ins>
      <w:ins w:id="17181" w:date="2023-01-08T17:49:32Z" w:author="Jan Groh">
        <w:r>
          <w:rPr>
            <w:rFonts w:ascii="Times New Roman" w:hAnsi="Times New Roman"/>
            <w:sz w:val="20"/>
            <w:szCs w:val="20"/>
            <w:rtl w:val="0"/>
            <w:lang w:val="de-DE"/>
          </w:rPr>
          <w:t>Urfeund</w:t>
        </w:r>
      </w:ins>
      <w:ins w:id="17182" w:date="2023-01-08T17:49:32Z" w:author="Jan Groh">
        <w:r>
          <w:rPr>
            <w:rFonts w:ascii="Times New Roman" w:hAnsi="Times New Roman" w:hint="default"/>
            <w:sz w:val="20"/>
            <w:szCs w:val="20"/>
            <w:rtl w:val="0"/>
            <w:lang w:val="de-DE"/>
          </w:rPr>
          <w:t xml:space="preserve">“ </w:t>
        </w:r>
      </w:ins>
      <w:ins w:id="17183" w:date="2023-01-08T17:49:32Z" w:author="Jan Groh">
        <w:r>
          <w:rPr>
            <w:rFonts w:ascii="Times New Roman" w:hAnsi="Times New Roman"/>
            <w:sz w:val="20"/>
            <w:szCs w:val="20"/>
            <w:rtl w:val="0"/>
            <w:lang w:val="de-DE"/>
          </w:rPr>
          <w:t>Goethes.</w:t>
        </w:r>
      </w:ins>
    </w:p>
  </w:footnote>
  <w:footnote w:id="1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184" w:date="2023-01-08T18:02:46Z" w:author="Jan Groh">
        <w:r>
          <w:rPr>
            <w:rFonts w:ascii="Times New Roman" w:hAnsi="Times New Roman"/>
            <w:sz w:val="20"/>
            <w:szCs w:val="20"/>
            <w:rtl w:val="0"/>
            <w:lang w:val="de-DE"/>
          </w:rPr>
          <w:t xml:space="preserve">Johanna </w:t>
        </w:r>
      </w:ins>
      <w:ins w:id="17185" w:date="2023-01-08T18:02:46Z" w:author="Jan Groh">
        <w:r>
          <w:rPr>
            <w:rFonts w:ascii="Times New Roman" w:hAnsi="Times New Roman"/>
            <w:sz w:val="20"/>
            <w:szCs w:val="20"/>
            <w:u w:val="single"/>
            <w:rtl w:val="0"/>
            <w:lang w:val="da-DK"/>
          </w:rPr>
          <w:t>Christiane</w:t>
        </w:r>
      </w:ins>
      <w:ins w:id="17186" w:date="2023-01-08T18:02:46Z" w:author="Jan Groh">
        <w:r>
          <w:rPr>
            <w:rFonts w:ascii="Times New Roman" w:hAnsi="Times New Roman"/>
            <w:sz w:val="20"/>
            <w:szCs w:val="20"/>
            <w:rtl w:val="0"/>
          </w:rPr>
          <w:t xml:space="preserve"> </w:t>
        </w:r>
      </w:ins>
      <w:ins w:id="17187" w:date="2023-01-08T18:02:46Z" w:author="Jan Groh">
        <w:r>
          <w:rPr>
            <w:rFonts w:ascii="Times New Roman" w:hAnsi="Times New Roman"/>
            <w:sz w:val="20"/>
            <w:szCs w:val="20"/>
            <w:rtl w:val="0"/>
            <w:lang w:val="de-DE"/>
          </w:rPr>
          <w:t xml:space="preserve">Sophia </w:t>
        </w:r>
      </w:ins>
      <w:ins w:id="17188" w:date="2023-01-08T18:02:46Z" w:author="Jan Groh">
        <w:r>
          <w:rPr>
            <w:rFonts w:ascii="Times New Roman" w:hAnsi="Times New Roman"/>
            <w:sz w:val="20"/>
            <w:szCs w:val="20"/>
            <w:rtl w:val="0"/>
            <w:lang w:val="de-DE"/>
          </w:rPr>
          <w:t>von Goethe</w:t>
        </w:r>
      </w:ins>
      <w:ins w:id="17189" w:date="2023-01-08T18:02:46Z" w:author="Jan Groh">
        <w:r>
          <w:rPr>
            <w:rFonts w:ascii="Times New Roman" w:hAnsi="Times New Roman"/>
            <w:sz w:val="20"/>
            <w:szCs w:val="20"/>
            <w:rtl w:val="0"/>
            <w:lang w:val="de-DE"/>
          </w:rPr>
          <w:t>, geb. Vulpius</w:t>
        </w:r>
      </w:ins>
      <w:ins w:id="17190" w:date="2023-01-08T18:02:46Z" w:author="Jan Groh">
        <w:r>
          <w:rPr>
            <w:rFonts w:ascii="Times New Roman" w:hAnsi="Times New Roman"/>
            <w:sz w:val="20"/>
            <w:szCs w:val="20"/>
            <w:rtl w:val="0"/>
          </w:rPr>
          <w:t xml:space="preserve"> (1765</w:t>
        </w:r>
      </w:ins>
      <w:ins w:id="17191" w:date="2023-01-08T18:02:46Z" w:author="Jan Groh">
        <w:r>
          <w:rPr>
            <w:rFonts w:ascii="Times New Roman" w:hAnsi="Times New Roman" w:hint="default"/>
            <w:sz w:val="20"/>
            <w:szCs w:val="20"/>
            <w:rtl w:val="0"/>
            <w:lang w:val="de-DE"/>
          </w:rPr>
          <w:t>–</w:t>
        </w:r>
      </w:ins>
      <w:ins w:id="17192" w:date="2023-01-08T18:02:46Z" w:author="Jan Groh">
        <w:r>
          <w:rPr>
            <w:rFonts w:ascii="Times New Roman" w:hAnsi="Times New Roman"/>
            <w:sz w:val="20"/>
            <w:szCs w:val="20"/>
            <w:rtl w:val="0"/>
          </w:rPr>
          <w:t>1816)</w:t>
        </w:r>
      </w:ins>
      <w:ins w:id="17193" w:date="2023-01-08T18:02:46Z" w:author="Jan Groh">
        <w:r>
          <w:rPr>
            <w:rFonts w:ascii="Times New Roman" w:hAnsi="Times New Roman"/>
            <w:sz w:val="20"/>
            <w:szCs w:val="20"/>
            <w:rtl w:val="0"/>
            <w:lang w:val="de-DE"/>
          </w:rPr>
          <w:t>,</w:t>
        </w:r>
      </w:ins>
      <w:ins w:id="17194" w:date="2023-01-08T18:02:46Z" w:author="Jan Groh">
        <w:r>
          <w:rPr>
            <w:rFonts w:ascii="Times New Roman" w:hAnsi="Times New Roman"/>
            <w:sz w:val="20"/>
            <w:szCs w:val="20"/>
            <w:rtl w:val="0"/>
            <w:lang w:val="de-DE"/>
          </w:rPr>
          <w:t xml:space="preserve"> seit</w:t>
        </w:r>
      </w:ins>
      <w:ins w:id="17195" w:date="2023-01-08T18:02:46Z" w:author="Jan Groh">
        <w:r>
          <w:rPr>
            <w:rFonts w:ascii="Times New Roman" w:hAnsi="Times New Roman"/>
            <w:sz w:val="20"/>
            <w:szCs w:val="20"/>
            <w:rtl w:val="0"/>
            <w:lang w:val="de-DE"/>
          </w:rPr>
          <w:t xml:space="preserve"> 1788 Lebenspartnerin und seit</w:t>
        </w:r>
      </w:ins>
      <w:ins w:id="17196" w:date="2023-01-08T18:02:46Z" w:author="Jan Groh">
        <w:r>
          <w:rPr>
            <w:rFonts w:ascii="Times New Roman" w:hAnsi="Times New Roman"/>
            <w:sz w:val="20"/>
            <w:szCs w:val="20"/>
            <w:rtl w:val="0"/>
          </w:rPr>
          <w:t xml:space="preserve"> 1806 </w:t>
        </w:r>
      </w:ins>
      <w:ins w:id="17197" w:date="2023-01-08T18:02:46Z" w:author="Jan Groh">
        <w:r>
          <w:rPr>
            <w:rFonts w:ascii="Times New Roman" w:hAnsi="Times New Roman"/>
            <w:sz w:val="20"/>
            <w:szCs w:val="20"/>
            <w:rtl w:val="0"/>
            <w:lang w:val="de-DE"/>
          </w:rPr>
          <w:t xml:space="preserve">Ehefrau </w:t>
        </w:r>
      </w:ins>
      <w:ins w:id="17198" w:date="2023-01-08T18:02:46Z" w:author="Jan Groh">
        <w:r>
          <w:rPr>
            <w:rFonts w:ascii="Times New Roman" w:hAnsi="Times New Roman"/>
            <w:sz w:val="20"/>
            <w:szCs w:val="20"/>
            <w:rtl w:val="0"/>
            <w:lang w:val="de-DE"/>
          </w:rPr>
          <w:t>Johann Wolfgang von Goethes.</w:t>
        </w:r>
      </w:ins>
    </w:p>
  </w:footnote>
  <w:footnote w:id="1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199" w:date="2023-01-09T21:24:50Z" w:author="Jan Groh">
        <w:r>
          <w:rPr>
            <w:rFonts w:ascii="Times New Roman" w:hAnsi="Times New Roman"/>
            <w:sz w:val="20"/>
            <w:szCs w:val="20"/>
            <w:rtl w:val="0"/>
            <w:lang w:val="de-DE"/>
          </w:rPr>
          <w:t xml:space="preserve">Johann Christoph </w:t>
        </w:r>
      </w:ins>
      <w:ins w:id="17200" w:date="2023-01-09T21:24:50Z" w:author="Jan Groh">
        <w:r>
          <w:rPr>
            <w:rFonts w:ascii="Times New Roman" w:hAnsi="Times New Roman"/>
            <w:sz w:val="20"/>
            <w:szCs w:val="20"/>
            <w:u w:val="single"/>
            <w:rtl w:val="0"/>
            <w:lang w:val="de-DE"/>
          </w:rPr>
          <w:t>Friedrich</w:t>
        </w:r>
      </w:ins>
      <w:ins w:id="17201" w:date="2023-01-09T21:24:50Z" w:author="Jan Groh">
        <w:r>
          <w:rPr>
            <w:rFonts w:ascii="Times New Roman" w:hAnsi="Times New Roman"/>
            <w:sz w:val="20"/>
            <w:szCs w:val="20"/>
            <w:rtl w:val="0"/>
            <w:lang w:val="de-DE"/>
          </w:rPr>
          <w:t xml:space="preserve"> Schiller, ab 1802 von Schiller (1759</w:t>
        </w:r>
      </w:ins>
      <w:ins w:id="17202" w:date="2023-01-09T21:24:50Z" w:author="Jan Groh">
        <w:r>
          <w:rPr>
            <w:rFonts w:ascii="Times New Roman" w:hAnsi="Times New Roman" w:hint="default"/>
            <w:sz w:val="20"/>
            <w:szCs w:val="20"/>
            <w:rtl w:val="0"/>
            <w:lang w:val="de-DE"/>
          </w:rPr>
          <w:t>–</w:t>
        </w:r>
      </w:ins>
      <w:ins w:id="17203" w:date="2023-01-09T21:24:50Z" w:author="Jan Groh">
        <w:r>
          <w:rPr>
            <w:rFonts w:ascii="Times New Roman" w:hAnsi="Times New Roman"/>
            <w:sz w:val="20"/>
            <w:szCs w:val="20"/>
            <w:rtl w:val="0"/>
            <w:lang w:val="de-DE"/>
          </w:rPr>
          <w:t>1805), Arzt, Dichter, Philosoph und Historiker.</w:t>
        </w:r>
      </w:ins>
    </w:p>
  </w:footnote>
  <w:footnote w:id="1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Christoph Friedrich Ludwig</w:t>
      </w:r>
      <w:r>
        <w:rPr>
          <w:rFonts w:ascii="Times New Roman" w:hAnsi="Times New Roman"/>
          <w:sz w:val="20"/>
          <w:szCs w:val="20"/>
          <w:rtl w:val="0"/>
          <w:lang w:val="de-DE"/>
        </w:rPr>
        <w:t xml:space="preserve"> Schulz (</w:t>
      </w:r>
      <w:r>
        <w:rPr>
          <w:rFonts w:ascii="Times New Roman" w:hAnsi="Times New Roman"/>
          <w:sz w:val="20"/>
          <w:szCs w:val="20"/>
          <w:rtl w:val="0"/>
        </w:rPr>
        <w:t>1781</w:t>
      </w:r>
      <w:r>
        <w:rPr>
          <w:rFonts w:ascii="Times New Roman" w:hAnsi="Times New Roman" w:hint="default"/>
          <w:sz w:val="20"/>
          <w:szCs w:val="20"/>
          <w:rtl w:val="0"/>
          <w:lang w:val="de-DE"/>
        </w:rPr>
        <w:t>–</w:t>
      </w:r>
      <w:r>
        <w:rPr>
          <w:rFonts w:ascii="Times New Roman" w:hAnsi="Times New Roman"/>
          <w:sz w:val="20"/>
          <w:szCs w:val="20"/>
          <w:rtl w:val="0"/>
        </w:rPr>
        <w:t>1834</w:t>
      </w:r>
      <w:r>
        <w:rPr>
          <w:rFonts w:ascii="Times New Roman" w:hAnsi="Times New Roman"/>
          <w:sz w:val="20"/>
          <w:szCs w:val="20"/>
          <w:rtl w:val="0"/>
          <w:lang w:val="de-DE"/>
        </w:rPr>
        <w:t>)</w:t>
      </w:r>
      <w:r>
        <w:rPr>
          <w:rFonts w:ascii="Times New Roman" w:hAnsi="Times New Roman"/>
          <w:sz w:val="20"/>
          <w:szCs w:val="20"/>
          <w:rtl w:val="0"/>
          <w:lang w:val="de-DE"/>
        </w:rPr>
        <w:t>, Jurist, Philologe und</w:t>
      </w:r>
      <w:r>
        <w:rPr>
          <w:rFonts w:ascii="Times New Roman" w:hAnsi="Times New Roman"/>
          <w:sz w:val="20"/>
          <w:szCs w:val="20"/>
          <w:rtl w:val="0"/>
          <w:lang w:val="de-DE"/>
        </w:rPr>
        <w:t xml:space="preserve"> preussischer </w:t>
      </w:r>
      <w:r>
        <w:rPr>
          <w:rFonts w:ascii="Times New Roman" w:hAnsi="Times New Roman"/>
          <w:sz w:val="20"/>
          <w:szCs w:val="20"/>
          <w:rtl w:val="0"/>
          <w:lang w:val="de-DE"/>
        </w:rPr>
        <w:t>Staatsrat</w:t>
      </w:r>
      <w:ins w:id="17204" w:date="2023-01-08T21:33:13Z" w:author="Jan Groh">
        <w:r>
          <w:rPr>
            <w:rFonts w:ascii="Times New Roman" w:hAnsi="Times New Roman"/>
            <w:sz w:val="20"/>
            <w:szCs w:val="20"/>
            <w:rtl w:val="0"/>
            <w:lang w:val="de-DE"/>
          </w:rPr>
          <w:t>.</w:t>
        </w:r>
      </w:ins>
    </w:p>
  </w:footnote>
  <w:footnote w:id="1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205" w:date="2023-01-08T21:59:40Z" w:author="Jan Groh">
        <w:r>
          <w:rPr>
            <w:rFonts w:ascii="Times New Roman" w:hAnsi="Times New Roman"/>
            <w:sz w:val="20"/>
            <w:szCs w:val="20"/>
            <w:rtl w:val="0"/>
          </w:rPr>
          <w:t xml:space="preserve">Anna </w:t>
        </w:r>
      </w:ins>
      <w:ins w:id="17206" w:date="2023-01-08T21:59:40Z" w:author="Jan Groh">
        <w:r>
          <w:rPr>
            <w:rFonts w:ascii="Times New Roman" w:hAnsi="Times New Roman"/>
            <w:sz w:val="20"/>
            <w:szCs w:val="20"/>
            <w:rtl w:val="0"/>
            <w:lang w:val="de-DE"/>
          </w:rPr>
          <w:t xml:space="preserve">Brownell </w:t>
        </w:r>
      </w:ins>
      <w:ins w:id="17207" w:date="2023-01-08T21:59:40Z" w:author="Jan Groh">
        <w:r>
          <w:rPr>
            <w:rFonts w:ascii="Times New Roman" w:hAnsi="Times New Roman"/>
            <w:sz w:val="20"/>
            <w:szCs w:val="20"/>
            <w:rtl w:val="0"/>
          </w:rPr>
          <w:t>Jameson (1797</w:t>
        </w:r>
      </w:ins>
      <w:ins w:id="17208" w:date="2023-01-08T21:59:40Z" w:author="Jan Groh">
        <w:r>
          <w:rPr>
            <w:rFonts w:ascii="Times New Roman" w:hAnsi="Times New Roman" w:hint="default"/>
            <w:sz w:val="20"/>
            <w:szCs w:val="20"/>
            <w:rtl w:val="0"/>
            <w:lang w:val="de-DE"/>
          </w:rPr>
          <w:t>–</w:t>
        </w:r>
      </w:ins>
      <w:ins w:id="17209" w:date="2023-01-08T21:59:40Z" w:author="Jan Groh">
        <w:r>
          <w:rPr>
            <w:rFonts w:ascii="Times New Roman" w:hAnsi="Times New Roman"/>
            <w:sz w:val="20"/>
            <w:szCs w:val="20"/>
            <w:rtl w:val="0"/>
          </w:rPr>
          <w:t>1860)</w:t>
        </w:r>
      </w:ins>
      <w:ins w:id="17210" w:date="2023-01-08T21:59:40Z" w:author="Jan Groh">
        <w:r>
          <w:rPr>
            <w:rFonts w:ascii="Times New Roman" w:hAnsi="Times New Roman"/>
            <w:sz w:val="20"/>
            <w:szCs w:val="20"/>
            <w:rtl w:val="0"/>
            <w:lang w:val="de-DE"/>
          </w:rPr>
          <w:t>,</w:t>
        </w:r>
      </w:ins>
      <w:ins w:id="17211" w:date="2023-01-08T21:59:40Z" w:author="Jan Groh">
        <w:r>
          <w:rPr>
            <w:rFonts w:ascii="Times New Roman" w:hAnsi="Times New Roman"/>
            <w:sz w:val="20"/>
            <w:szCs w:val="20"/>
            <w:rtl w:val="0"/>
            <w:lang w:val="de-DE"/>
          </w:rPr>
          <w:t xml:space="preserve"> englische Schriftstellerin </w:t>
        </w:r>
      </w:ins>
      <w:ins w:id="17212" w:date="2023-01-08T21:59:40Z" w:author="Jan Groh">
        <w:r>
          <w:rPr>
            <w:rFonts w:ascii="Times New Roman" w:hAnsi="Times New Roman"/>
            <w:sz w:val="20"/>
            <w:szCs w:val="20"/>
            <w:rtl w:val="0"/>
            <w:lang w:val="de-DE"/>
          </w:rPr>
          <w:t xml:space="preserve">und </w:t>
        </w:r>
      </w:ins>
      <w:ins w:id="17213" w:date="2023-01-08T21:59:40Z" w:author="Jan Groh">
        <w:r>
          <w:rPr>
            <w:rFonts w:ascii="Times New Roman" w:hAnsi="Times New Roman"/>
            <w:sz w:val="20"/>
            <w:szCs w:val="20"/>
            <w:rtl w:val="0"/>
          </w:rPr>
          <w:t>langj</w:t>
        </w:r>
      </w:ins>
      <w:ins w:id="17214" w:date="2023-01-08T21:59:40Z" w:author="Jan Groh">
        <w:r>
          <w:rPr>
            <w:rFonts w:ascii="Times New Roman" w:hAnsi="Times New Roman" w:hint="default"/>
            <w:sz w:val="20"/>
            <w:szCs w:val="20"/>
            <w:rtl w:val="0"/>
          </w:rPr>
          <w:t>ä</w:t>
        </w:r>
      </w:ins>
      <w:ins w:id="17215" w:date="2023-01-08T21:59:40Z" w:author="Jan Groh">
        <w:r>
          <w:rPr>
            <w:rFonts w:ascii="Times New Roman" w:hAnsi="Times New Roman"/>
            <w:sz w:val="20"/>
            <w:szCs w:val="20"/>
            <w:rtl w:val="0"/>
            <w:lang w:val="de-DE"/>
          </w:rPr>
          <w:t xml:space="preserve">hrige </w:t>
        </w:r>
      </w:ins>
      <w:ins w:id="17216" w:date="2023-01-08T21:59:40Z" w:author="Jan Groh">
        <w:r>
          <w:rPr>
            <w:rFonts w:ascii="Times New Roman" w:hAnsi="Times New Roman"/>
            <w:sz w:val="20"/>
            <w:szCs w:val="20"/>
            <w:rtl w:val="0"/>
            <w:lang w:val="de-DE"/>
          </w:rPr>
          <w:t xml:space="preserve">enge </w:t>
        </w:r>
      </w:ins>
      <w:ins w:id="17217" w:date="2023-01-08T21:59:40Z" w:author="Jan Groh">
        <w:r>
          <w:rPr>
            <w:rFonts w:ascii="Times New Roman" w:hAnsi="Times New Roman"/>
            <w:sz w:val="20"/>
            <w:szCs w:val="20"/>
            <w:rtl w:val="0"/>
            <w:lang w:val="de-DE"/>
          </w:rPr>
          <w:t xml:space="preserve">Freundin </w:t>
        </w:r>
      </w:ins>
      <w:ins w:id="17218" w:date="2023-01-08T21:59:40Z" w:author="Jan Groh">
        <w:r>
          <w:rPr>
            <w:rFonts w:ascii="Times New Roman" w:hAnsi="Times New Roman"/>
            <w:sz w:val="20"/>
            <w:szCs w:val="20"/>
            <w:rtl w:val="0"/>
            <w:lang w:val="de-DE"/>
          </w:rPr>
          <w:t>von Ottilie.</w:t>
        </w:r>
      </w:ins>
    </w:p>
  </w:footnote>
  <w:footnote w:id="2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fr-FR"/>
        </w:rPr>
        <w:t xml:space="preserve"> Charles</w:t>
      </w:r>
      <w:r>
        <w:rPr>
          <w:rFonts w:ascii="Times New Roman" w:hAnsi="Times New Roman"/>
          <w:sz w:val="20"/>
          <w:szCs w:val="20"/>
          <w:rtl w:val="0"/>
          <w:lang w:val="de-DE"/>
        </w:rPr>
        <w:t xml:space="preserve"> Sterling</w:t>
      </w:r>
      <w:r>
        <w:rPr>
          <w:rFonts w:ascii="Times New Roman" w:hAnsi="Times New Roman"/>
          <w:sz w:val="20"/>
          <w:szCs w:val="20"/>
          <w:rtl w:val="0"/>
        </w:rPr>
        <w:t xml:space="preserve"> (1804</w:t>
      </w:r>
      <w:r>
        <w:rPr>
          <w:rFonts w:ascii="Times New Roman" w:hAnsi="Times New Roman" w:hint="default"/>
          <w:sz w:val="20"/>
          <w:szCs w:val="20"/>
          <w:rtl w:val="0"/>
        </w:rPr>
        <w:t>–</w:t>
      </w:r>
      <w:r>
        <w:rPr>
          <w:rFonts w:ascii="Times New Roman" w:hAnsi="Times New Roman"/>
          <w:sz w:val="20"/>
          <w:szCs w:val="20"/>
          <w:rtl w:val="0"/>
        </w:rPr>
        <w:t>1880)</w:t>
      </w:r>
      <w:r>
        <w:rPr>
          <w:rFonts w:ascii="Times New Roman" w:hAnsi="Times New Roman"/>
          <w:sz w:val="20"/>
          <w:szCs w:val="20"/>
          <w:rtl w:val="0"/>
          <w:lang w:val="de-DE"/>
        </w:rPr>
        <w:t>,</w:t>
      </w:r>
      <w:r>
        <w:rPr>
          <w:rFonts w:ascii="Times New Roman" w:hAnsi="Times New Roman"/>
          <w:sz w:val="20"/>
          <w:szCs w:val="20"/>
          <w:rtl w:val="0"/>
          <w:lang w:val="de-DE"/>
        </w:rPr>
        <w:t xml:space="preserve"> Sohn des englischen Konsuls in Genua. Er wurde durch einen Empfehlungsbrief Lord Byrons bei Goethe eingef</w:t>
      </w:r>
      <w:r>
        <w:rPr>
          <w:rFonts w:ascii="Times New Roman" w:hAnsi="Times New Roman" w:hint="default"/>
          <w:sz w:val="20"/>
          <w:szCs w:val="20"/>
          <w:rtl w:val="0"/>
        </w:rPr>
        <w:t>ü</w:t>
      </w:r>
      <w:r>
        <w:rPr>
          <w:rFonts w:ascii="Times New Roman" w:hAnsi="Times New Roman"/>
          <w:sz w:val="20"/>
          <w:szCs w:val="20"/>
          <w:rtl w:val="0"/>
          <w:lang w:val="de-DE"/>
        </w:rPr>
        <w:t xml:space="preserve">hrt. Goethe nannte ihn einmal einen </w:t>
      </w:r>
      <w:r>
        <w:rPr>
          <w:rFonts w:ascii="Times New Roman" w:hAnsi="Times New Roman" w:hint="default"/>
          <w:sz w:val="20"/>
          <w:szCs w:val="20"/>
          <w:rtl w:val="0"/>
          <w:lang w:val="it-IT"/>
        </w:rPr>
        <w:t>»</w:t>
      </w:r>
      <w:r>
        <w:rPr>
          <w:rFonts w:ascii="Times New Roman" w:hAnsi="Times New Roman"/>
          <w:sz w:val="20"/>
          <w:szCs w:val="20"/>
          <w:rtl w:val="0"/>
        </w:rPr>
        <w:t>d</w:t>
      </w:r>
      <w:r>
        <w:rPr>
          <w:rFonts w:ascii="Times New Roman" w:hAnsi="Times New Roman" w:hint="default"/>
          <w:sz w:val="20"/>
          <w:szCs w:val="20"/>
          <w:rtl w:val="0"/>
        </w:rPr>
        <w:t>ä</w:t>
      </w:r>
      <w:r>
        <w:rPr>
          <w:rFonts w:ascii="Times New Roman" w:hAnsi="Times New Roman"/>
          <w:sz w:val="20"/>
          <w:szCs w:val="20"/>
          <w:rtl w:val="0"/>
          <w:lang w:val="de-DE"/>
        </w:rPr>
        <w:t>monischen J</w:t>
      </w:r>
      <w:r>
        <w:rPr>
          <w:rFonts w:ascii="Times New Roman" w:hAnsi="Times New Roman" w:hint="default"/>
          <w:sz w:val="20"/>
          <w:szCs w:val="20"/>
          <w:rtl w:val="0"/>
        </w:rPr>
        <w:t>ü</w:t>
      </w:r>
      <w:r>
        <w:rPr>
          <w:rFonts w:ascii="Times New Roman" w:hAnsi="Times New Roman"/>
          <w:sz w:val="20"/>
          <w:szCs w:val="20"/>
          <w:rtl w:val="0"/>
        </w:rPr>
        <w:t>ngling</w:t>
      </w:r>
      <w:r>
        <w:rPr>
          <w:rFonts w:ascii="Times New Roman" w:hAnsi="Times New Roman" w:hint="default"/>
          <w:sz w:val="20"/>
          <w:szCs w:val="20"/>
          <w:rtl w:val="0"/>
          <w:lang w:val="fr-FR"/>
        </w:rPr>
        <w:t>«</w:t>
      </w:r>
      <w:r>
        <w:rPr>
          <w:rFonts w:ascii="Times New Roman" w:hAnsi="Times New Roman"/>
          <w:sz w:val="20"/>
          <w:szCs w:val="20"/>
          <w:rtl w:val="0"/>
          <w:lang w:val="de-DE"/>
        </w:rPr>
        <w:t>. Er wurde Ottilies gro</w:t>
      </w:r>
      <w:r>
        <w:rPr>
          <w:rFonts w:ascii="Times New Roman" w:hAnsi="Times New Roman" w:hint="default"/>
          <w:sz w:val="20"/>
          <w:szCs w:val="20"/>
          <w:rtl w:val="0"/>
          <w:lang w:val="de-DE"/>
        </w:rPr>
        <w:t>ß</w:t>
      </w:r>
      <w:r>
        <w:rPr>
          <w:rFonts w:ascii="Times New Roman" w:hAnsi="Times New Roman"/>
          <w:sz w:val="20"/>
          <w:szCs w:val="20"/>
          <w:rtl w:val="0"/>
          <w:lang w:val="de-DE"/>
        </w:rPr>
        <w:t>e Liebe.</w:t>
      </w:r>
    </w:p>
  </w:footnote>
  <w:footnote w:id="2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George Gordon Noel, 6. Baron Byron</w:t>
      </w:r>
      <w:r>
        <w:rPr>
          <w:rFonts w:ascii="Times New Roman" w:hAnsi="Times New Roman"/>
          <w:sz w:val="20"/>
          <w:szCs w:val="20"/>
          <w:rtl w:val="0"/>
          <w:lang w:val="de-DE"/>
        </w:rPr>
        <w:t xml:space="preserve">, </w:t>
      </w:r>
      <w:r>
        <w:rPr>
          <w:rFonts w:ascii="Times New Roman" w:hAnsi="Times New Roman"/>
          <w:sz w:val="20"/>
          <w:szCs w:val="20"/>
          <w:rtl w:val="0"/>
          <w:lang w:val="de-DE"/>
        </w:rPr>
        <w:t>geb</w:t>
      </w:r>
      <w:r>
        <w:rPr>
          <w:rFonts w:ascii="Times New Roman" w:hAnsi="Times New Roman"/>
          <w:sz w:val="20"/>
          <w:szCs w:val="20"/>
          <w:rtl w:val="0"/>
          <w:lang w:val="de-DE"/>
        </w:rPr>
        <w:t>.</w:t>
      </w:r>
      <w:r>
        <w:rPr>
          <w:rFonts w:ascii="Times New Roman" w:hAnsi="Times New Roman"/>
          <w:sz w:val="20"/>
          <w:szCs w:val="20"/>
          <w:rtl w:val="0"/>
          <w:lang w:val="en-US"/>
        </w:rPr>
        <w:t xml:space="preserve"> George Gordon Byron </w:t>
      </w:r>
      <w:r>
        <w:rPr>
          <w:rFonts w:ascii="Times New Roman" w:hAnsi="Times New Roman"/>
          <w:sz w:val="20"/>
          <w:szCs w:val="20"/>
          <w:rtl w:val="0"/>
          <w:lang w:val="de-DE"/>
        </w:rPr>
        <w:t>(</w:t>
      </w:r>
      <w:r>
        <w:rPr>
          <w:rFonts w:ascii="Times New Roman" w:hAnsi="Times New Roman"/>
          <w:sz w:val="20"/>
          <w:szCs w:val="20"/>
          <w:rtl w:val="0"/>
        </w:rPr>
        <w:t>1788</w:t>
      </w:r>
      <w:r>
        <w:rPr>
          <w:rFonts w:ascii="Times New Roman" w:hAnsi="Times New Roman" w:hint="default"/>
          <w:sz w:val="20"/>
          <w:szCs w:val="20"/>
          <w:rtl w:val="0"/>
          <w:lang w:val="de-DE"/>
        </w:rPr>
        <w:t>–</w:t>
      </w:r>
      <w:r>
        <w:rPr>
          <w:rFonts w:ascii="Times New Roman" w:hAnsi="Times New Roman"/>
          <w:sz w:val="20"/>
          <w:szCs w:val="20"/>
          <w:rtl w:val="0"/>
        </w:rPr>
        <w:t>1824</w:t>
      </w:r>
      <w:r>
        <w:rPr>
          <w:rFonts w:ascii="Times New Roman" w:hAnsi="Times New Roman"/>
          <w:sz w:val="20"/>
          <w:szCs w:val="20"/>
          <w:rtl w:val="0"/>
          <w:lang w:val="de-DE"/>
        </w:rPr>
        <w:t>)</w:t>
      </w:r>
      <w:r>
        <w:rPr>
          <w:rFonts w:ascii="Times New Roman" w:hAnsi="Times New Roman"/>
          <w:sz w:val="20"/>
          <w:szCs w:val="20"/>
          <w:rtl w:val="0"/>
          <w:lang w:val="de-DE"/>
        </w:rPr>
        <w:t>, britischer Dichter und wesentliche</w:t>
      </w:r>
      <w:r>
        <w:rPr>
          <w:rFonts w:ascii="Times New Roman" w:hAnsi="Times New Roman"/>
          <w:sz w:val="20"/>
          <w:szCs w:val="20"/>
          <w:rtl w:val="0"/>
          <w:lang w:val="de-DE"/>
        </w:rPr>
        <w:t>r</w:t>
      </w:r>
      <w:r>
        <w:rPr>
          <w:rFonts w:ascii="Times New Roman" w:hAnsi="Times New Roman"/>
          <w:sz w:val="20"/>
          <w:szCs w:val="20"/>
          <w:rtl w:val="0"/>
          <w:lang w:val="de-DE"/>
        </w:rPr>
        <w:t xml:space="preserve"> Vertreter der englischen Romantik. Er war der Vater </w:t>
      </w:r>
      <w:r>
        <w:rPr>
          <w:rFonts w:ascii="Times New Roman" w:hAnsi="Times New Roman"/>
          <w:sz w:val="20"/>
          <w:szCs w:val="20"/>
          <w:rtl w:val="0"/>
          <w:lang w:val="de-DE"/>
        </w:rPr>
        <w:t>der fr</w:t>
      </w:r>
      <w:r>
        <w:rPr>
          <w:rFonts w:ascii="Times New Roman" w:hAnsi="Times New Roman" w:hint="default"/>
          <w:sz w:val="20"/>
          <w:szCs w:val="20"/>
          <w:rtl w:val="0"/>
          <w:lang w:val="de-DE"/>
        </w:rPr>
        <w:t>ü</w:t>
      </w:r>
      <w:r>
        <w:rPr>
          <w:rFonts w:ascii="Times New Roman" w:hAnsi="Times New Roman"/>
          <w:sz w:val="20"/>
          <w:szCs w:val="20"/>
          <w:rtl w:val="0"/>
          <w:lang w:val="de-DE"/>
        </w:rPr>
        <w:t>hen Computerpionierin</w:t>
      </w:r>
      <w:r>
        <w:rPr>
          <w:rFonts w:ascii="Times New Roman" w:hAnsi="Times New Roman"/>
          <w:sz w:val="20"/>
          <w:szCs w:val="20"/>
          <w:rtl w:val="0"/>
          <w:lang w:val="pt-PT"/>
        </w:rPr>
        <w:t xml:space="preserve"> Ada Lovelace</w:t>
      </w:r>
      <w:r>
        <w:rPr>
          <w:rFonts w:ascii="Times New Roman" w:hAnsi="Times New Roman"/>
          <w:sz w:val="20"/>
          <w:szCs w:val="20"/>
          <w:rtl w:val="0"/>
          <w:lang w:val="de-DE"/>
        </w:rPr>
        <w:t xml:space="preserve"> (1815</w:t>
      </w:r>
      <w:r>
        <w:rPr>
          <w:rFonts w:ascii="Times New Roman" w:hAnsi="Times New Roman" w:hint="default"/>
          <w:sz w:val="20"/>
          <w:szCs w:val="20"/>
          <w:rtl w:val="0"/>
          <w:lang w:val="de-DE"/>
        </w:rPr>
        <w:t>–</w:t>
      </w:r>
      <w:r>
        <w:rPr>
          <w:rFonts w:ascii="Times New Roman" w:hAnsi="Times New Roman"/>
          <w:sz w:val="20"/>
          <w:szCs w:val="20"/>
          <w:rtl w:val="0"/>
          <w:lang w:val="de-DE"/>
        </w:rPr>
        <w:t>1852).</w:t>
      </w:r>
      <w:r>
        <w:rPr>
          <w:rFonts w:ascii="Times New Roman" w:hAnsi="Times New Roman"/>
          <w:sz w:val="20"/>
          <w:szCs w:val="20"/>
          <w:rtl w:val="0"/>
        </w:rPr>
        <w:t xml:space="preserve"> </w:t>
      </w:r>
      <w:r>
        <w:rPr>
          <w:rFonts w:ascii="Times New Roman" w:hAnsi="Times New Roman"/>
          <w:sz w:val="20"/>
          <w:szCs w:val="20"/>
          <w:rtl w:val="0"/>
          <w:lang w:val="de-DE"/>
        </w:rPr>
        <w:t>Byron starb im griechischen</w:t>
      </w:r>
      <w:r>
        <w:rPr>
          <w:rFonts w:ascii="Times New Roman" w:hAnsi="Times New Roman"/>
          <w:sz w:val="20"/>
          <w:szCs w:val="20"/>
          <w:rtl w:val="0"/>
          <w:lang w:val="de-DE"/>
        </w:rPr>
        <w:t xml:space="preserve"> Freiheitskampf </w:t>
      </w:r>
      <w:r>
        <w:rPr>
          <w:rFonts w:ascii="Times New Roman" w:hAnsi="Times New Roman"/>
          <w:sz w:val="20"/>
          <w:szCs w:val="20"/>
          <w:rtl w:val="0"/>
          <w:lang w:val="de-DE"/>
        </w:rPr>
        <w:t>an Unterk</w:t>
      </w:r>
      <w:r>
        <w:rPr>
          <w:rFonts w:ascii="Times New Roman" w:hAnsi="Times New Roman" w:hint="default"/>
          <w:sz w:val="20"/>
          <w:szCs w:val="20"/>
          <w:rtl w:val="0"/>
          <w:lang w:val="de-DE"/>
        </w:rPr>
        <w:t>ü</w:t>
      </w:r>
      <w:r>
        <w:rPr>
          <w:rFonts w:ascii="Times New Roman" w:hAnsi="Times New Roman"/>
          <w:sz w:val="20"/>
          <w:szCs w:val="20"/>
          <w:rtl w:val="0"/>
          <w:lang w:val="de-DE"/>
        </w:rPr>
        <w:t>hlung.</w:t>
      </w:r>
      <w:r>
        <w:rPr>
          <w:rFonts w:ascii="Times New Roman" w:hAnsi="Times New Roman"/>
          <w:sz w:val="20"/>
          <w:szCs w:val="20"/>
          <w:rtl w:val="0"/>
        </w:rPr>
        <w:t>.</w:t>
      </w:r>
    </w:p>
  </w:footnote>
  <w:footnote w:id="22">
    <w:p>
      <w:pPr>
        <w:pStyle w:val="Fußnote"/>
        <w:jc w:val="both"/>
        <w:rPr>
          <w:rFonts w:ascii="Times New Roman" w:cs="Times New Roman" w:hAnsi="Times New Roman" w:eastAsia="Times New Roman"/>
          <w:sz w:val="20"/>
          <w:szCs w:val="20"/>
        </w:rPr>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nl-NL"/>
        </w:rPr>
        <w:t xml:space="preserve"> Georg Heinrich Ludwig Nicolovius (1767</w:t>
      </w:r>
      <w:r>
        <w:rPr>
          <w:rFonts w:ascii="Times New Roman" w:hAnsi="Times New Roman" w:hint="default"/>
          <w:sz w:val="20"/>
          <w:szCs w:val="20"/>
          <w:rtl w:val="0"/>
          <w:lang w:val="de-DE"/>
        </w:rPr>
        <w:t>–</w:t>
      </w:r>
      <w:r>
        <w:rPr>
          <w:rFonts w:ascii="Times New Roman" w:hAnsi="Times New Roman"/>
          <w:sz w:val="20"/>
          <w:szCs w:val="20"/>
          <w:rtl w:val="0"/>
        </w:rPr>
        <w:t>1839)</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preussischer </w:t>
      </w:r>
      <w:r>
        <w:rPr>
          <w:rFonts w:ascii="Times New Roman" w:hAnsi="Times New Roman"/>
          <w:sz w:val="20"/>
          <w:szCs w:val="20"/>
          <w:rtl w:val="0"/>
          <w:lang w:val="de-DE"/>
        </w:rPr>
        <w:t>Ministerialbeamter</w:t>
      </w:r>
      <w:r>
        <w:rPr>
          <w:rFonts w:ascii="Times New Roman" w:hAnsi="Times New Roman"/>
          <w:sz w:val="20"/>
          <w:szCs w:val="20"/>
          <w:rtl w:val="0"/>
          <w:lang w:val="de-DE"/>
        </w:rPr>
        <w:t xml:space="preserve"> und Ehemann von </w:t>
      </w:r>
      <w:r>
        <w:rPr>
          <w:rFonts w:ascii="Times New Roman" w:hAnsi="Times New Roman"/>
          <w:sz w:val="20"/>
          <w:szCs w:val="20"/>
          <w:rtl w:val="0"/>
          <w:lang w:val="de-DE"/>
        </w:rPr>
        <w:t>Luise Maria Anna Schlosser (1774</w:t>
      </w:r>
      <w:r>
        <w:rPr>
          <w:rFonts w:ascii="Times New Roman" w:hAnsi="Times New Roman" w:hint="default"/>
          <w:sz w:val="20"/>
          <w:szCs w:val="20"/>
          <w:rtl w:val="0"/>
        </w:rPr>
        <w:t>–</w:t>
      </w:r>
      <w:r>
        <w:rPr>
          <w:rFonts w:ascii="Times New Roman" w:hAnsi="Times New Roman"/>
          <w:sz w:val="20"/>
          <w:szCs w:val="20"/>
          <w:rtl w:val="0"/>
        </w:rPr>
        <w:t>1811)</w:t>
      </w:r>
      <w:r>
        <w:rPr>
          <w:rFonts w:ascii="Times New Roman" w:hAnsi="Times New Roman"/>
          <w:sz w:val="20"/>
          <w:szCs w:val="20"/>
          <w:rtl w:val="0"/>
          <w:lang w:val="de-DE"/>
        </w:rPr>
        <w:t xml:space="preserve">, der </w:t>
      </w:r>
      <w:r>
        <w:rPr>
          <w:rFonts w:ascii="Times New Roman" w:hAnsi="Times New Roman" w:hint="default"/>
          <w:sz w:val="20"/>
          <w:szCs w:val="20"/>
          <w:rtl w:val="0"/>
          <w:lang w:val="de-DE"/>
        </w:rPr>
        <w:t>ä</w:t>
      </w:r>
      <w:r>
        <w:rPr>
          <w:rFonts w:ascii="Times New Roman" w:hAnsi="Times New Roman"/>
          <w:sz w:val="20"/>
          <w:szCs w:val="20"/>
          <w:rtl w:val="0"/>
          <w:lang w:val="de-DE"/>
        </w:rPr>
        <w:t xml:space="preserve">ltesten Tochter von Goethes Schwester </w:t>
      </w:r>
      <w:r>
        <w:rPr>
          <w:rFonts w:ascii="Times New Roman" w:hAnsi="Times New Roman"/>
          <w:sz w:val="20"/>
          <w:szCs w:val="20"/>
          <w:rtl w:val="0"/>
          <w:lang w:val="de-DE"/>
        </w:rPr>
        <w:t>Cornelia Friederike Goethe (1750</w:t>
      </w:r>
      <w:r>
        <w:rPr>
          <w:rFonts w:ascii="Times New Roman" w:hAnsi="Times New Roman" w:hint="default"/>
          <w:sz w:val="20"/>
          <w:szCs w:val="20"/>
          <w:rtl w:val="0"/>
        </w:rPr>
        <w:t>–</w:t>
      </w:r>
      <w:r>
        <w:rPr>
          <w:rFonts w:ascii="Times New Roman" w:hAnsi="Times New Roman"/>
          <w:sz w:val="20"/>
          <w:szCs w:val="20"/>
          <w:rtl w:val="0"/>
        </w:rPr>
        <w:t>1777)</w:t>
      </w:r>
    </w:p>
    <w:p>
      <w:pPr>
        <w:pStyle w:val="Fußnote"/>
        <w:jc w:val="both"/>
      </w:pPr>
      <w:r>
        <w:rPr>
          <w:rFonts w:ascii="Times New Roman" w:hAnsi="Times New Roman"/>
          <w:sz w:val="20"/>
          <w:szCs w:val="20"/>
          <w:rtl w:val="0"/>
          <w:lang w:val="de-DE"/>
        </w:rPr>
        <w:t>und ihres Ehemanns</w:t>
      </w:r>
      <w:r>
        <w:rPr>
          <w:rFonts w:ascii="Times New Roman" w:hAnsi="Times New Roman"/>
          <w:sz w:val="20"/>
          <w:szCs w:val="20"/>
          <w:rtl w:val="0"/>
          <w:lang w:val="de-DE"/>
        </w:rPr>
        <w:t xml:space="preserve"> Johann Georg Schlosser (1739</w:t>
      </w:r>
      <w:r>
        <w:rPr>
          <w:rFonts w:ascii="Times New Roman" w:hAnsi="Times New Roman" w:hint="default"/>
          <w:sz w:val="20"/>
          <w:szCs w:val="20"/>
          <w:rtl w:val="0"/>
        </w:rPr>
        <w:t>–</w:t>
      </w:r>
      <w:r>
        <w:rPr>
          <w:rFonts w:ascii="Times New Roman" w:hAnsi="Times New Roman"/>
          <w:sz w:val="20"/>
          <w:szCs w:val="20"/>
          <w:rtl w:val="0"/>
        </w:rPr>
        <w:t>1799)</w:t>
      </w:r>
      <w:r>
        <w:rPr>
          <w:rFonts w:ascii="Times New Roman" w:hAnsi="Times New Roman"/>
          <w:sz w:val="20"/>
          <w:szCs w:val="20"/>
          <w:rtl w:val="0"/>
          <w:lang w:val="de-DE"/>
        </w:rPr>
        <w:t>.</w:t>
      </w:r>
    </w:p>
  </w:footnote>
  <w:footnote w:id="2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Johann Peter </w:t>
      </w:r>
      <w:r>
        <w:rPr>
          <w:rFonts w:ascii="Times New Roman" w:hAnsi="Times New Roman"/>
          <w:sz w:val="20"/>
          <w:szCs w:val="20"/>
          <w:rtl w:val="0"/>
          <w:lang w:val="de-DE"/>
        </w:rPr>
        <w:t xml:space="preserve">Eckermann </w:t>
      </w:r>
      <w:r>
        <w:rPr>
          <w:rFonts w:ascii="Times New Roman" w:hAnsi="Times New Roman"/>
          <w:sz w:val="20"/>
          <w:szCs w:val="20"/>
          <w:rtl w:val="0"/>
        </w:rPr>
        <w:t>(1792</w:t>
      </w:r>
      <w:r>
        <w:rPr>
          <w:rFonts w:ascii="Times New Roman" w:hAnsi="Times New Roman" w:hint="default"/>
          <w:sz w:val="20"/>
          <w:szCs w:val="20"/>
          <w:rtl w:val="0"/>
        </w:rPr>
        <w:t>–</w:t>
      </w:r>
      <w:r>
        <w:rPr>
          <w:rFonts w:ascii="Times New Roman" w:hAnsi="Times New Roman"/>
          <w:sz w:val="20"/>
          <w:szCs w:val="20"/>
          <w:rtl w:val="0"/>
          <w:lang w:val="de-DE"/>
        </w:rPr>
        <w:t xml:space="preserve">1854). Eckermann arbeitete </w:t>
      </w:r>
      <w:r>
        <w:rPr>
          <w:rFonts w:ascii="Times New Roman" w:hAnsi="Times New Roman" w:hint="default"/>
          <w:sz w:val="20"/>
          <w:szCs w:val="20"/>
          <w:rtl w:val="0"/>
        </w:rPr>
        <w:t xml:space="preserve">– </w:t>
      </w:r>
      <w:r>
        <w:rPr>
          <w:rFonts w:ascii="Times New Roman" w:hAnsi="Times New Roman"/>
          <w:sz w:val="20"/>
          <w:szCs w:val="20"/>
          <w:rtl w:val="0"/>
          <w:lang w:val="de-DE"/>
        </w:rPr>
        <w:t xml:space="preserve">ohne jedes Honorar </w:t>
      </w:r>
      <w:r>
        <w:rPr>
          <w:rFonts w:ascii="Times New Roman" w:hAnsi="Times New Roman" w:hint="default"/>
          <w:sz w:val="20"/>
          <w:szCs w:val="20"/>
          <w:rtl w:val="0"/>
        </w:rPr>
        <w:t xml:space="preserve">– </w:t>
      </w:r>
      <w:r>
        <w:rPr>
          <w:rFonts w:ascii="Times New Roman" w:hAnsi="Times New Roman"/>
          <w:sz w:val="20"/>
          <w:szCs w:val="20"/>
          <w:rtl w:val="0"/>
          <w:lang w:val="de-DE"/>
        </w:rPr>
        <w:t>von Juni 1823 bis zu seinem Tode f</w:t>
      </w:r>
      <w:r>
        <w:rPr>
          <w:rFonts w:ascii="Times New Roman" w:hAnsi="Times New Roman" w:hint="default"/>
          <w:sz w:val="20"/>
          <w:szCs w:val="20"/>
          <w:rtl w:val="0"/>
        </w:rPr>
        <w:t>ü</w:t>
      </w:r>
      <w:r>
        <w:rPr>
          <w:rFonts w:ascii="Times New Roman" w:hAnsi="Times New Roman"/>
          <w:sz w:val="20"/>
          <w:szCs w:val="20"/>
          <w:rtl w:val="0"/>
          <w:lang w:val="de-DE"/>
        </w:rPr>
        <w:t>r Goethe. Er verstand sich sehr gut mit Ottilie, die ihn hin und wieder finanziell unterst</w:t>
      </w:r>
      <w:r>
        <w:rPr>
          <w:rFonts w:ascii="Times New Roman" w:hAnsi="Times New Roman" w:hint="default"/>
          <w:sz w:val="20"/>
          <w:szCs w:val="20"/>
          <w:rtl w:val="0"/>
        </w:rPr>
        <w:t>ü</w:t>
      </w:r>
      <w:r>
        <w:rPr>
          <w:rFonts w:ascii="Times New Roman" w:hAnsi="Times New Roman"/>
          <w:sz w:val="20"/>
          <w:szCs w:val="20"/>
          <w:rtl w:val="0"/>
          <w:lang w:val="de-DE"/>
        </w:rPr>
        <w:t xml:space="preserve">tzte. Seine </w:t>
      </w:r>
      <w:r>
        <w:rPr>
          <w:rFonts w:ascii="Times New Roman" w:hAnsi="Times New Roman"/>
          <w:sz w:val="20"/>
          <w:szCs w:val="20"/>
          <w:rtl w:val="0"/>
          <w:lang w:val="de-DE"/>
        </w:rPr>
        <w:t>A</w:t>
      </w:r>
      <w:r>
        <w:rPr>
          <w:rFonts w:ascii="Times New Roman" w:hAnsi="Times New Roman"/>
          <w:sz w:val="20"/>
          <w:szCs w:val="20"/>
          <w:rtl w:val="0"/>
          <w:lang w:val="de-DE"/>
        </w:rPr>
        <w:t xml:space="preserve">ufzeichnungen </w:t>
      </w:r>
      <w:r>
        <w:rPr>
          <w:rFonts w:ascii="Times New Roman" w:hAnsi="Times New Roman"/>
          <w:sz w:val="20"/>
          <w:szCs w:val="20"/>
          <w:rtl w:val="0"/>
          <w:lang w:val="de-DE"/>
        </w:rPr>
        <w:t>seiner Gespr</w:t>
      </w:r>
      <w:r>
        <w:rPr>
          <w:rFonts w:ascii="Times New Roman" w:hAnsi="Times New Roman" w:hint="default"/>
          <w:sz w:val="20"/>
          <w:szCs w:val="20"/>
          <w:rtl w:val="0"/>
          <w:lang w:val="de-DE"/>
        </w:rPr>
        <w:t>ä</w:t>
      </w:r>
      <w:r>
        <w:rPr>
          <w:rFonts w:ascii="Times New Roman" w:hAnsi="Times New Roman"/>
          <w:sz w:val="20"/>
          <w:szCs w:val="20"/>
          <w:rtl w:val="0"/>
          <w:lang w:val="de-DE"/>
        </w:rPr>
        <w:t xml:space="preserve">che mit Goethe </w:t>
      </w:r>
      <w:r>
        <w:rPr>
          <w:rFonts w:ascii="Times New Roman" w:hAnsi="Times New Roman"/>
          <w:sz w:val="20"/>
          <w:szCs w:val="20"/>
          <w:rtl w:val="0"/>
          <w:lang w:val="de-DE"/>
        </w:rPr>
        <w:t>in den letzten Jahren seines Lebens erschienen 1836 und 1848</w:t>
      </w:r>
      <w:r>
        <w:rPr>
          <w:rFonts w:ascii="Times New Roman" w:hAnsi="Times New Roman"/>
          <w:sz w:val="20"/>
          <w:szCs w:val="20"/>
          <w:rtl w:val="0"/>
          <w:lang w:val="de-DE"/>
        </w:rPr>
        <w:t>. Sie</w:t>
      </w:r>
      <w:r>
        <w:rPr>
          <w:rFonts w:ascii="Times New Roman" w:hAnsi="Times New Roman"/>
          <w:sz w:val="20"/>
          <w:szCs w:val="20"/>
          <w:rtl w:val="0"/>
          <w:lang w:val="de-DE"/>
        </w:rPr>
        <w:t xml:space="preserve"> haben Eckermann weithin bekannt gemacht und ihm hohe Anerkennung eingebracht</w:t>
      </w:r>
      <w:r>
        <w:rPr>
          <w:rFonts w:ascii="Times New Roman" w:hAnsi="Times New Roman"/>
          <w:sz w:val="20"/>
          <w:szCs w:val="20"/>
          <w:rtl w:val="0"/>
          <w:lang w:val="de-DE"/>
        </w:rPr>
        <w:t>.</w:t>
      </w:r>
    </w:p>
  </w:footnote>
  <w:footnote w:id="2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219" w:date="2023-01-08T22:38:02Z" w:author="Jan Groh">
        <w:r>
          <w:rPr>
            <w:rFonts w:ascii="Times New Roman" w:hAnsi="Times New Roman"/>
            <w:sz w:val="20"/>
            <w:szCs w:val="20"/>
            <w:rtl w:val="0"/>
            <w:lang w:val="de-DE"/>
          </w:rPr>
          <w:t xml:space="preserve">Johann Friedrich Cotta, </w:t>
        </w:r>
      </w:ins>
      <w:ins w:id="17220" w:date="2023-01-08T22:38:02Z" w:author="Jan Groh">
        <w:r>
          <w:rPr>
            <w:rFonts w:ascii="Times New Roman" w:hAnsi="Times New Roman"/>
            <w:sz w:val="20"/>
            <w:szCs w:val="20"/>
            <w:rtl w:val="0"/>
            <w:lang w:val="de-DE"/>
          </w:rPr>
          <w:t>ab</w:t>
        </w:r>
      </w:ins>
      <w:ins w:id="17221" w:date="2023-01-08T22:38:02Z" w:author="Jan Groh">
        <w:r>
          <w:rPr>
            <w:rFonts w:ascii="Times New Roman" w:hAnsi="Times New Roman"/>
            <w:sz w:val="20"/>
            <w:szCs w:val="20"/>
            <w:rtl w:val="0"/>
            <w:lang w:val="de-DE"/>
          </w:rPr>
          <w:t xml:space="preserve"> 1817 Freiherr</w:t>
        </w:r>
      </w:ins>
      <w:ins w:id="17222" w:date="2023-01-08T22:38:02Z" w:author="Jan Groh">
        <w:r>
          <w:rPr>
            <w:rFonts w:ascii="Times New Roman" w:hAnsi="Times New Roman"/>
            <w:sz w:val="20"/>
            <w:szCs w:val="20"/>
            <w:rtl w:val="0"/>
            <w:lang w:val="de-DE"/>
          </w:rPr>
          <w:t xml:space="preserve"> </w:t>
        </w:r>
      </w:ins>
      <w:ins w:id="17223" w:date="2023-01-08T22:38:02Z" w:author="Jan Groh">
        <w:r>
          <w:rPr>
            <w:rFonts w:ascii="Times New Roman" w:hAnsi="Times New Roman"/>
            <w:sz w:val="20"/>
            <w:szCs w:val="20"/>
            <w:rtl w:val="0"/>
            <w:lang w:val="de-DE"/>
          </w:rPr>
          <w:t>Cotta von Cottendorf (1764</w:t>
        </w:r>
      </w:ins>
      <w:ins w:id="17224" w:date="2023-01-08T22:38:02Z" w:author="Jan Groh">
        <w:r>
          <w:rPr>
            <w:rFonts w:ascii="Times New Roman" w:hAnsi="Times New Roman" w:hint="default"/>
            <w:sz w:val="20"/>
            <w:szCs w:val="20"/>
            <w:rtl w:val="0"/>
            <w:lang w:val="de-DE"/>
          </w:rPr>
          <w:t>–</w:t>
        </w:r>
      </w:ins>
      <w:ins w:id="17225" w:date="2023-01-08T22:38:02Z" w:author="Jan Groh">
        <w:r>
          <w:rPr>
            <w:rFonts w:ascii="Times New Roman" w:hAnsi="Times New Roman"/>
            <w:sz w:val="20"/>
            <w:szCs w:val="20"/>
            <w:rtl w:val="0"/>
          </w:rPr>
          <w:t>1832)</w:t>
        </w:r>
      </w:ins>
      <w:ins w:id="17226" w:date="2023-01-08T22:38:02Z" w:author="Jan Groh">
        <w:r>
          <w:rPr>
            <w:rFonts w:ascii="Times New Roman" w:hAnsi="Times New Roman"/>
            <w:sz w:val="20"/>
            <w:szCs w:val="20"/>
            <w:rtl w:val="0"/>
            <w:lang w:val="de-DE"/>
          </w:rPr>
          <w:t>,</w:t>
        </w:r>
      </w:ins>
      <w:ins w:id="17227" w:date="2023-01-08T22:38:02Z" w:author="Jan Groh">
        <w:r>
          <w:rPr>
            <w:rFonts w:ascii="Times New Roman" w:hAnsi="Times New Roman"/>
            <w:sz w:val="20"/>
            <w:szCs w:val="20"/>
            <w:rtl w:val="0"/>
            <w:lang w:val="de-DE"/>
          </w:rPr>
          <w:t xml:space="preserve"> Verleger</w:t>
        </w:r>
      </w:ins>
      <w:ins w:id="17228" w:date="2023-01-08T22:38:02Z" w:author="Jan Groh">
        <w:r>
          <w:rPr>
            <w:rFonts w:ascii="Times New Roman" w:hAnsi="Times New Roman"/>
            <w:sz w:val="20"/>
            <w:szCs w:val="20"/>
            <w:rtl w:val="0"/>
            <w:lang w:val="de-DE"/>
          </w:rPr>
          <w:t xml:space="preserve"> u.a. Schillers und Goethes</w:t>
        </w:r>
      </w:ins>
      <w:ins w:id="17229" w:date="2023-01-08T22:38:02Z" w:author="Jan Groh">
        <w:r>
          <w:rPr>
            <w:rFonts w:ascii="Times New Roman" w:hAnsi="Times New Roman"/>
            <w:sz w:val="20"/>
            <w:szCs w:val="20"/>
            <w:rtl w:val="0"/>
            <w:lang w:val="de-DE"/>
          </w:rPr>
          <w:t>, Industriepionier und Politiker</w:t>
        </w:r>
      </w:ins>
      <w:ins w:id="17230" w:date="2023-01-08T22:38:02Z" w:author="Jan Groh">
        <w:r>
          <w:rPr>
            <w:rFonts w:ascii="Times New Roman" w:hAnsi="Times New Roman"/>
            <w:sz w:val="20"/>
            <w:szCs w:val="20"/>
            <w:rtl w:val="0"/>
            <w:lang w:val="de-DE"/>
          </w:rPr>
          <w:t>.</w:t>
        </w:r>
      </w:ins>
    </w:p>
  </w:footnote>
  <w:footnote w:id="2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231" w:date="2023-01-09T16:29:32Z" w:author="Jan Groh">
        <w:r>
          <w:rPr>
            <w:rFonts w:ascii="Times New Roman" w:hAnsi="Times New Roman"/>
            <w:sz w:val="20"/>
            <w:szCs w:val="20"/>
            <w:rtl w:val="0"/>
          </w:rPr>
          <w:t xml:space="preserve">Theodore </w:t>
        </w:r>
      </w:ins>
      <w:ins w:id="17232" w:date="2023-01-09T16:29:32Z" w:author="Jan Groh">
        <w:r>
          <w:rPr>
            <w:rFonts w:ascii="Times New Roman" w:hAnsi="Times New Roman"/>
            <w:sz w:val="20"/>
            <w:szCs w:val="20"/>
            <w:u w:val="single"/>
            <w:rtl w:val="0"/>
            <w:lang w:val="da-DK"/>
          </w:rPr>
          <w:t>Ulrike</w:t>
        </w:r>
      </w:ins>
      <w:ins w:id="17233" w:date="2023-01-09T16:29:32Z" w:author="Jan Groh">
        <w:r>
          <w:rPr>
            <w:rFonts w:ascii="Times New Roman" w:hAnsi="Times New Roman"/>
            <w:sz w:val="20"/>
            <w:szCs w:val="20"/>
            <w:rtl w:val="0"/>
            <w:lang w:val="de-DE"/>
          </w:rPr>
          <w:t xml:space="preserve"> Sophie von Levetzow (1804</w:t>
        </w:r>
      </w:ins>
      <w:ins w:id="17234" w:date="2023-01-09T16:29:32Z" w:author="Jan Groh">
        <w:r>
          <w:rPr>
            <w:rFonts w:ascii="Times New Roman" w:hAnsi="Times New Roman" w:hint="default"/>
            <w:sz w:val="20"/>
            <w:szCs w:val="20"/>
            <w:rtl w:val="0"/>
            <w:lang w:val="de-DE"/>
          </w:rPr>
          <w:t>–</w:t>
        </w:r>
      </w:ins>
      <w:ins w:id="17235" w:date="2023-01-09T16:29:32Z" w:author="Jan Groh">
        <w:r>
          <w:rPr>
            <w:rFonts w:ascii="Times New Roman" w:hAnsi="Times New Roman"/>
            <w:sz w:val="20"/>
            <w:szCs w:val="20"/>
            <w:rtl w:val="0"/>
          </w:rPr>
          <w:t>1899)</w:t>
        </w:r>
      </w:ins>
      <w:ins w:id="17236" w:date="2023-01-09T16:29:32Z" w:author="Jan Groh">
        <w:r>
          <w:rPr>
            <w:rFonts w:ascii="Times New Roman" w:hAnsi="Times New Roman"/>
            <w:sz w:val="20"/>
            <w:szCs w:val="20"/>
            <w:rtl w:val="0"/>
            <w:lang w:val="de-DE"/>
          </w:rPr>
          <w:t xml:space="preserve">, </w:t>
        </w:r>
      </w:ins>
      <w:ins w:id="17237" w:date="2023-01-09T16:29:32Z" w:author="Jan Groh">
        <w:r>
          <w:rPr>
            <w:rFonts w:ascii="Times New Roman" w:hAnsi="Times New Roman"/>
            <w:sz w:val="20"/>
            <w:szCs w:val="20"/>
            <w:rtl w:val="0"/>
            <w:lang w:val="de-DE"/>
          </w:rPr>
          <w:t>letzte</w:t>
        </w:r>
      </w:ins>
      <w:ins w:id="17238" w:date="2023-01-09T16:29:32Z" w:author="Jan Groh">
        <w:r>
          <w:rPr>
            <w:rFonts w:ascii="Times New Roman" w:hAnsi="Times New Roman" w:hint="default"/>
            <w:sz w:val="20"/>
            <w:szCs w:val="20"/>
            <w:rtl w:val="0"/>
            <w:lang w:val="de-DE"/>
          </w:rPr>
          <w:t xml:space="preserve"> – </w:t>
        </w:r>
      </w:ins>
      <w:ins w:id="17239" w:date="2023-01-09T16:29:32Z" w:author="Jan Groh">
        <w:r>
          <w:rPr>
            <w:rFonts w:ascii="Times New Roman" w:hAnsi="Times New Roman"/>
            <w:sz w:val="20"/>
            <w:szCs w:val="20"/>
            <w:rtl w:val="0"/>
            <w:lang w:val="de-DE"/>
          </w:rPr>
          <w:t xml:space="preserve">unerwiderte </w:t>
        </w:r>
      </w:ins>
      <w:ins w:id="17240" w:date="2023-01-09T16:29:32Z" w:author="Jan Groh">
        <w:r>
          <w:rPr>
            <w:rFonts w:ascii="Times New Roman" w:hAnsi="Times New Roman" w:hint="default"/>
            <w:sz w:val="20"/>
            <w:szCs w:val="20"/>
            <w:rtl w:val="0"/>
            <w:lang w:val="de-DE"/>
          </w:rPr>
          <w:t>–</w:t>
        </w:r>
      </w:ins>
      <w:ins w:id="17241" w:date="2023-01-09T16:29:32Z" w:author="Jan Groh">
        <w:r>
          <w:rPr>
            <w:rFonts w:ascii="Times New Roman" w:hAnsi="Times New Roman"/>
            <w:sz w:val="20"/>
            <w:szCs w:val="20"/>
            <w:rtl w:val="0"/>
          </w:rPr>
          <w:t xml:space="preserve"> </w:t>
        </w:r>
      </w:ins>
      <w:ins w:id="17242" w:date="2023-01-09T16:29:32Z" w:author="Jan Groh">
        <w:r>
          <w:rPr>
            <w:rFonts w:ascii="Times New Roman" w:hAnsi="Times New Roman"/>
            <w:sz w:val="20"/>
            <w:szCs w:val="20"/>
            <w:rtl w:val="0"/>
            <w:lang w:val="de-DE"/>
          </w:rPr>
          <w:t>L</w:t>
        </w:r>
      </w:ins>
      <w:ins w:id="17243" w:date="2023-01-09T16:29:32Z" w:author="Jan Groh">
        <w:r>
          <w:rPr>
            <w:rFonts w:ascii="Times New Roman" w:hAnsi="Times New Roman"/>
            <w:sz w:val="20"/>
            <w:szCs w:val="20"/>
            <w:rtl w:val="0"/>
            <w:lang w:val="de-DE"/>
          </w:rPr>
          <w:t>ieb</w:t>
        </w:r>
      </w:ins>
      <w:ins w:id="17244" w:date="2023-01-09T16:29:32Z" w:author="Jan Groh">
        <w:r>
          <w:rPr>
            <w:rFonts w:ascii="Times New Roman" w:hAnsi="Times New Roman"/>
            <w:sz w:val="20"/>
            <w:szCs w:val="20"/>
            <w:rtl w:val="0"/>
            <w:lang w:val="de-DE"/>
          </w:rPr>
          <w:t>e</w:t>
        </w:r>
      </w:ins>
      <w:ins w:id="17245" w:date="2023-01-09T16:29:32Z" w:author="Jan Groh">
        <w:r>
          <w:rPr>
            <w:rFonts w:ascii="Times New Roman" w:hAnsi="Times New Roman"/>
            <w:sz w:val="20"/>
            <w:szCs w:val="20"/>
            <w:rtl w:val="0"/>
            <w:lang w:val="en-US"/>
          </w:rPr>
          <w:t xml:space="preserve"> Goethe</w:t>
        </w:r>
      </w:ins>
      <w:ins w:id="17246" w:date="2023-01-09T16:29:32Z" w:author="Jan Groh">
        <w:r>
          <w:rPr>
            <w:rFonts w:ascii="Times New Roman" w:hAnsi="Times New Roman"/>
            <w:sz w:val="20"/>
            <w:szCs w:val="20"/>
            <w:rtl w:val="0"/>
            <w:lang w:val="de-DE"/>
          </w:rPr>
          <w:t xml:space="preserve">s, die er in der </w:t>
        </w:r>
      </w:ins>
      <w:ins w:id="17247" w:date="2023-01-09T16:29:32Z" w:author="Jan Groh">
        <w:r>
          <w:rPr>
            <w:rFonts w:ascii="Times New Roman" w:hAnsi="Times New Roman" w:hint="default"/>
            <w:sz w:val="20"/>
            <w:szCs w:val="20"/>
            <w:rtl w:val="0"/>
            <w:lang w:val="de-DE"/>
          </w:rPr>
          <w:t>„</w:t>
        </w:r>
      </w:ins>
      <w:ins w:id="17248" w:date="2023-01-09T16:29:32Z" w:author="Jan Groh">
        <w:r>
          <w:rPr>
            <w:rFonts w:ascii="Times New Roman" w:hAnsi="Times New Roman"/>
            <w:sz w:val="20"/>
            <w:szCs w:val="20"/>
            <w:rtl w:val="0"/>
            <w:lang w:val="de-DE"/>
          </w:rPr>
          <w:t>Marienbader Elegie</w:t>
        </w:r>
      </w:ins>
      <w:ins w:id="17249" w:date="2023-01-09T16:29:32Z" w:author="Jan Groh">
        <w:r>
          <w:rPr>
            <w:rFonts w:ascii="Times New Roman" w:hAnsi="Times New Roman" w:hint="default"/>
            <w:sz w:val="20"/>
            <w:szCs w:val="20"/>
            <w:rtl w:val="0"/>
            <w:lang w:val="de-DE"/>
          </w:rPr>
          <w:t xml:space="preserve">“ </w:t>
        </w:r>
      </w:ins>
      <w:ins w:id="17250" w:date="2023-01-09T16:29:32Z" w:author="Jan Groh">
        <w:r>
          <w:rPr>
            <w:rFonts w:ascii="Times New Roman" w:hAnsi="Times New Roman"/>
            <w:sz w:val="20"/>
            <w:szCs w:val="20"/>
            <w:rtl w:val="0"/>
            <w:lang w:val="de-DE"/>
          </w:rPr>
          <w:t>festhielt, ohne dass die beim ersten Zusammentreffen erst 17-j</w:t>
        </w:r>
      </w:ins>
      <w:ins w:id="17251" w:date="2023-01-09T16:29:32Z" w:author="Jan Groh">
        <w:r>
          <w:rPr>
            <w:rFonts w:ascii="Times New Roman" w:hAnsi="Times New Roman" w:hint="default"/>
            <w:sz w:val="20"/>
            <w:szCs w:val="20"/>
            <w:rtl w:val="0"/>
            <w:lang w:val="de-DE"/>
          </w:rPr>
          <w:t>ä</w:t>
        </w:r>
      </w:ins>
      <w:ins w:id="17252" w:date="2023-01-09T16:29:32Z" w:author="Jan Groh">
        <w:r>
          <w:rPr>
            <w:rFonts w:ascii="Times New Roman" w:hAnsi="Times New Roman"/>
            <w:sz w:val="20"/>
            <w:szCs w:val="20"/>
            <w:rtl w:val="0"/>
            <w:lang w:val="de-DE"/>
          </w:rPr>
          <w:t>hrige von Levetzow davon erfuhr.</w:t>
        </w:r>
      </w:ins>
    </w:p>
  </w:footnote>
  <w:footnote w:id="2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fr-FR"/>
        </w:rPr>
        <w:t xml:space="preserve"> Charles</w:t>
      </w:r>
      <w:r>
        <w:rPr>
          <w:rFonts w:ascii="Times New Roman" w:hAnsi="Times New Roman"/>
          <w:sz w:val="20"/>
          <w:szCs w:val="20"/>
          <w:rtl w:val="0"/>
          <w:lang w:val="de-DE"/>
        </w:rPr>
        <w:t xml:space="preserve"> Des Voeux </w:t>
      </w:r>
      <w:r>
        <w:rPr>
          <w:rFonts w:ascii="Times New Roman" w:hAnsi="Times New Roman"/>
          <w:sz w:val="20"/>
          <w:szCs w:val="20"/>
          <w:rtl w:val="0"/>
        </w:rPr>
        <w:t>(1802</w:t>
      </w:r>
      <w:r>
        <w:rPr>
          <w:rFonts w:ascii="Times New Roman" w:hAnsi="Times New Roman" w:hint="default"/>
          <w:sz w:val="20"/>
          <w:szCs w:val="20"/>
          <w:rtl w:val="0"/>
        </w:rPr>
        <w:t>–</w:t>
      </w:r>
      <w:r>
        <w:rPr>
          <w:rFonts w:ascii="Times New Roman" w:hAnsi="Times New Roman"/>
          <w:sz w:val="20"/>
          <w:szCs w:val="20"/>
          <w:rtl w:val="0"/>
        </w:rPr>
        <w:t>1833)</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e</w:t>
      </w:r>
      <w:r>
        <w:rPr>
          <w:rFonts w:ascii="Times New Roman" w:hAnsi="Times New Roman"/>
          <w:sz w:val="20"/>
          <w:szCs w:val="20"/>
          <w:rtl w:val="0"/>
          <w:lang w:val="de-DE"/>
        </w:rPr>
        <w:t>nglischer Schriftsteller</w:t>
      </w:r>
      <w:del w:id="17253" w:date="2023-01-09T16:33:49Z" w:author="Jan Groh">
        <w:r>
          <w:rPr>
            <w:rFonts w:ascii="Times New Roman" w:hAnsi="Times New Roman"/>
            <w:sz w:val="20"/>
            <w:szCs w:val="20"/>
            <w:rtl w:val="0"/>
          </w:rPr>
          <w:delText xml:space="preserve">, </w:delText>
        </w:r>
      </w:del>
      <w:del w:id="17254" w:date="2023-01-09T16:33:49Z" w:author="Jan Groh">
        <w:r>
          <w:rPr>
            <w:rFonts w:ascii="Times New Roman" w:hAnsi="Times New Roman" w:hint="default"/>
            <w:sz w:val="20"/>
            <w:szCs w:val="20"/>
            <w:rtl w:val="0"/>
          </w:rPr>
          <w:delText>ü</w:delText>
        </w:r>
      </w:del>
      <w:del w:id="17255" w:date="2023-01-09T16:33:49Z" w:author="Jan Groh">
        <w:r>
          <w:rPr>
            <w:rFonts w:ascii="Times New Roman" w:hAnsi="Times New Roman"/>
            <w:sz w:val="20"/>
            <w:szCs w:val="20"/>
            <w:rtl w:val="0"/>
            <w:lang w:val="de-DE"/>
          </w:rPr>
          <w:delText xml:space="preserve">bersetzte zusammen mit Ottilie Goethes </w:delText>
        </w:r>
      </w:del>
      <w:del w:id="17256" w:date="2023-01-09T16:33:49Z" w:author="Jan Groh">
        <w:r>
          <w:rPr>
            <w:rFonts w:ascii="Times New Roman" w:hAnsi="Times New Roman" w:hint="default"/>
            <w:sz w:val="20"/>
            <w:szCs w:val="20"/>
            <w:rtl w:val="0"/>
            <w:lang w:val="it-IT"/>
          </w:rPr>
          <w:delText>»</w:delText>
        </w:r>
      </w:del>
      <w:del w:id="17257" w:date="2023-01-09T16:33:49Z" w:author="Jan Groh">
        <w:r>
          <w:rPr>
            <w:rFonts w:ascii="Times New Roman" w:hAnsi="Times New Roman"/>
            <w:sz w:val="20"/>
            <w:szCs w:val="20"/>
            <w:rtl w:val="0"/>
            <w:lang w:val="it-IT"/>
          </w:rPr>
          <w:delText>Torquato Tasso</w:delText>
        </w:r>
      </w:del>
      <w:del w:id="17258" w:date="2023-01-09T16:33:49Z" w:author="Jan Groh">
        <w:r>
          <w:rPr>
            <w:rFonts w:ascii="Times New Roman" w:hAnsi="Times New Roman" w:hint="default"/>
            <w:sz w:val="20"/>
            <w:szCs w:val="20"/>
            <w:rtl w:val="0"/>
            <w:lang w:val="fr-FR"/>
          </w:rPr>
          <w:delText>«</w:delText>
        </w:r>
      </w:del>
      <w:del w:id="17259" w:date="2023-01-09T16:33:49Z" w:author="Jan Groh">
        <w:r>
          <w:rPr>
            <w:rFonts w:ascii="Times New Roman" w:hAnsi="Times New Roman"/>
            <w:sz w:val="20"/>
            <w:szCs w:val="20"/>
            <w:rtl w:val="0"/>
          </w:rPr>
          <w:delText>.</w:delText>
        </w:r>
      </w:del>
      <w:del w:id="17260" w:date="2023-01-09T16:34:07Z" w:author="Jan Groh">
        <w:r>
          <w:rPr>
            <w:rFonts w:ascii="Times New Roman" w:hAnsi="Times New Roman"/>
            <w:sz w:val="20"/>
            <w:szCs w:val="20"/>
            <w:rtl w:val="0"/>
            <w:lang w:val="de-DE"/>
          </w:rPr>
          <w:delText xml:space="preserve"> Liebhaber Ottilies</w:delText>
        </w:r>
      </w:del>
      <w:r>
        <w:rPr>
          <w:rFonts w:ascii="Times New Roman" w:hAnsi="Times New Roman"/>
          <w:sz w:val="20"/>
          <w:szCs w:val="20"/>
          <w:rtl w:val="0"/>
          <w:lang w:val="de-DE"/>
        </w:rPr>
        <w:t xml:space="preserve">. Er war der Pate </w:t>
      </w:r>
      <w:ins w:id="17261" w:date="2023-01-09T16:34:30Z" w:author="Jan Groh">
        <w:r>
          <w:rPr>
            <w:rFonts w:ascii="Times New Roman" w:hAnsi="Times New Roman"/>
            <w:sz w:val="20"/>
            <w:szCs w:val="20"/>
            <w:rtl w:val="0"/>
            <w:lang w:val="de-DE"/>
          </w:rPr>
          <w:t xml:space="preserve">von Ottilies Tochter </w:t>
        </w:r>
      </w:ins>
      <w:r>
        <w:rPr>
          <w:rFonts w:ascii="Times New Roman" w:hAnsi="Times New Roman"/>
          <w:sz w:val="20"/>
          <w:szCs w:val="20"/>
          <w:rtl w:val="0"/>
          <w:lang w:val="de-DE"/>
        </w:rPr>
        <w:t xml:space="preserve">Alma von Goethes. </w:t>
      </w:r>
      <w:del w:id="17262" w:date="2023-01-09T16:34:45Z" w:author="Jan Groh">
        <w:r>
          <w:rPr>
            <w:rFonts w:ascii="Times New Roman" w:hAnsi="Times New Roman"/>
            <w:sz w:val="20"/>
            <w:szCs w:val="20"/>
            <w:rtl w:val="0"/>
          </w:rPr>
          <w:delText>1832 h</w:delText>
        </w:r>
      </w:del>
      <w:ins w:id="17263" w:date="2023-01-09T16:34:45Z" w:author="Jan Groh">
        <w:r>
          <w:rPr>
            <w:rFonts w:ascii="Times New Roman" w:hAnsi="Times New Roman"/>
            <w:sz w:val="20"/>
            <w:szCs w:val="20"/>
            <w:rtl w:val="0"/>
            <w:lang w:val="de-DE"/>
          </w:rPr>
          <w:t>H</w:t>
        </w:r>
      </w:ins>
      <w:r>
        <w:rPr>
          <w:rFonts w:ascii="Times New Roman" w:hAnsi="Times New Roman"/>
          <w:sz w:val="20"/>
          <w:szCs w:val="20"/>
          <w:rtl w:val="0"/>
          <w:lang w:val="de-DE"/>
        </w:rPr>
        <w:t xml:space="preserve">eiratete </w:t>
      </w:r>
      <w:del w:id="17264" w:date="2023-01-09T16:34:49Z" w:author="Jan Groh">
        <w:r>
          <w:rPr>
            <w:rFonts w:ascii="Times New Roman" w:hAnsi="Times New Roman"/>
            <w:sz w:val="20"/>
            <w:szCs w:val="20"/>
            <w:rtl w:val="0"/>
          </w:rPr>
          <w:delText>er</w:delText>
        </w:r>
      </w:del>
      <w:ins w:id="17265" w:date="2023-01-09T16:34:50Z" w:author="Jan Groh">
        <w:r>
          <w:rPr>
            <w:rFonts w:ascii="Times New Roman" w:hAnsi="Times New Roman"/>
            <w:sz w:val="20"/>
            <w:szCs w:val="20"/>
            <w:rtl w:val="0"/>
          </w:rPr>
          <w:t xml:space="preserve"> 1832</w:t>
        </w:r>
      </w:ins>
      <w:r>
        <w:rPr>
          <w:rFonts w:ascii="Times New Roman" w:hAnsi="Times New Roman"/>
          <w:sz w:val="20"/>
          <w:szCs w:val="20"/>
          <w:rtl w:val="0"/>
          <w:lang w:val="de-DE"/>
        </w:rPr>
        <w:t xml:space="preserve"> in England und starb im </w:t>
      </w:r>
      <w:r>
        <w:rPr>
          <w:rFonts w:ascii="Times New Roman" w:hAnsi="Times New Roman"/>
          <w:sz w:val="20"/>
          <w:szCs w:val="20"/>
          <w:rtl w:val="0"/>
          <w:lang w:val="de-DE"/>
        </w:rPr>
        <w:t>folgend</w:t>
      </w:r>
      <w:r>
        <w:rPr>
          <w:rFonts w:ascii="Times New Roman" w:hAnsi="Times New Roman"/>
          <w:sz w:val="20"/>
          <w:szCs w:val="20"/>
          <w:rtl w:val="0"/>
          <w:lang w:val="de-DE"/>
        </w:rPr>
        <w:t>en Jahr.</w:t>
      </w:r>
    </w:p>
  </w:footnote>
  <w:footnote w:id="2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Carl Friedrich Zelter (1758</w:t>
      </w:r>
      <w:r>
        <w:rPr>
          <w:rFonts w:ascii="Times New Roman" w:hAnsi="Times New Roman" w:hint="default"/>
          <w:sz w:val="20"/>
          <w:szCs w:val="20"/>
          <w:rtl w:val="0"/>
          <w:lang w:val="de-DE"/>
        </w:rPr>
        <w:t>–</w:t>
      </w:r>
      <w:r>
        <w:rPr>
          <w:rFonts w:ascii="Times New Roman" w:hAnsi="Times New Roman"/>
          <w:sz w:val="20"/>
          <w:szCs w:val="20"/>
          <w:rtl w:val="0"/>
        </w:rPr>
        <w:t>1832)</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ab 1802 eng</w:t>
      </w:r>
      <w:r>
        <w:rPr>
          <w:rFonts w:ascii="Times New Roman" w:hAnsi="Times New Roman"/>
          <w:sz w:val="20"/>
          <w:szCs w:val="20"/>
          <w:rtl w:val="0"/>
          <w:lang w:val="de-DE"/>
        </w:rPr>
        <w:t xml:space="preserve">er Freund Goethes. </w:t>
      </w:r>
      <w:del w:id="17266" w:date="2023-01-09T16:47:16Z" w:author="Jan Groh">
        <w:r>
          <w:rPr>
            <w:rFonts w:ascii="Times New Roman" w:hAnsi="Times New Roman"/>
            <w:sz w:val="20"/>
            <w:szCs w:val="20"/>
            <w:rtl w:val="0"/>
            <w:lang w:val="de-DE"/>
          </w:rPr>
          <w:delText>Leiter der Singakademie und Begr</w:delText>
        </w:r>
      </w:del>
      <w:del w:id="17267" w:date="2023-01-09T16:47:16Z" w:author="Jan Groh">
        <w:r>
          <w:rPr>
            <w:rFonts w:ascii="Times New Roman" w:hAnsi="Times New Roman" w:hint="default"/>
            <w:sz w:val="20"/>
            <w:szCs w:val="20"/>
            <w:rtl w:val="0"/>
          </w:rPr>
          <w:delText>ü</w:delText>
        </w:r>
      </w:del>
      <w:del w:id="17268" w:date="2023-01-09T16:47:16Z" w:author="Jan Groh">
        <w:r>
          <w:rPr>
            <w:rFonts w:ascii="Times New Roman" w:hAnsi="Times New Roman"/>
            <w:sz w:val="20"/>
            <w:szCs w:val="20"/>
            <w:rtl w:val="0"/>
            <w:lang w:val="de-DE"/>
          </w:rPr>
          <w:delText>nder der Liedertafel</w:delText>
        </w:r>
      </w:del>
      <w:del w:id="17269" w:date="2023-01-09T16:47:16Z" w:author="Jan Groh">
        <w:r>
          <w:rPr>
            <w:rFonts w:ascii="Times New Roman" w:hAnsi="Times New Roman"/>
            <w:sz w:val="20"/>
            <w:szCs w:val="20"/>
            <w:rtl w:val="0"/>
            <w:lang w:val="de-DE"/>
          </w:rPr>
          <w:delText xml:space="preserve">, </w:delText>
        </w:r>
      </w:del>
      <w:r>
        <w:rPr>
          <w:rFonts w:ascii="Times New Roman" w:hAnsi="Times New Roman"/>
          <w:sz w:val="20"/>
          <w:szCs w:val="20"/>
          <w:rtl w:val="0"/>
          <w:lang w:val="de-DE"/>
        </w:rPr>
        <w:t>Musikorganisator und Komponist</w:t>
      </w:r>
      <w:del w:id="17270" w:date="2023-01-09T21:02:08Z" w:author="Jan Groh">
        <w:r>
          <w:rPr>
            <w:rFonts w:ascii="Times New Roman" w:hAnsi="Times New Roman"/>
            <w:sz w:val="20"/>
            <w:szCs w:val="20"/>
            <w:rtl w:val="0"/>
            <w:lang w:val="de-DE"/>
          </w:rPr>
          <w:delText>,</w:delText>
        </w:r>
      </w:del>
      <w:del w:id="17271" w:date="2023-01-09T21:02:08Z" w:author="Jan Groh">
        <w:r>
          <w:rPr>
            <w:rFonts w:ascii="Times New Roman" w:hAnsi="Times New Roman"/>
            <w:sz w:val="20"/>
            <w:szCs w:val="20"/>
            <w:rtl w:val="0"/>
            <w:lang w:val="pt-PT"/>
          </w:rPr>
          <w:delText xml:space="preserve"> Professor</w:delText>
        </w:r>
      </w:del>
      <w:del w:id="17272" w:date="2023-01-09T21:02:08Z" w:author="Jan Groh">
        <w:r>
          <w:rPr>
            <w:rFonts w:ascii="Times New Roman" w:hAnsi="Times New Roman"/>
            <w:sz w:val="20"/>
            <w:szCs w:val="20"/>
            <w:rtl w:val="0"/>
            <w:lang w:val="de-DE"/>
          </w:rPr>
          <w:delText xml:space="preserve"> in Berlin. Hatte</w:delText>
        </w:r>
      </w:del>
      <w:del w:id="17273" w:date="2023-01-09T21:02:08Z" w:author="Jan Groh">
        <w:r>
          <w:rPr>
            <w:rFonts w:ascii="Times New Roman" w:hAnsi="Times New Roman"/>
            <w:sz w:val="20"/>
            <w:szCs w:val="20"/>
            <w:rtl w:val="0"/>
            <w:lang w:val="de-DE"/>
          </w:rPr>
          <w:delText xml:space="preserve"> in seiner Zeit gro</w:delText>
        </w:r>
      </w:del>
      <w:del w:id="17274" w:date="2023-01-09T21:02:08Z" w:author="Jan Groh">
        <w:r>
          <w:rPr>
            <w:rFonts w:ascii="Times New Roman" w:hAnsi="Times New Roman" w:hint="default"/>
            <w:sz w:val="20"/>
            <w:szCs w:val="20"/>
            <w:rtl w:val="0"/>
            <w:lang w:val="de-DE"/>
          </w:rPr>
          <w:delText>ß</w:delText>
        </w:r>
      </w:del>
      <w:del w:id="17275" w:date="2023-01-09T21:02:08Z" w:author="Jan Groh">
        <w:r>
          <w:rPr>
            <w:rFonts w:ascii="Times New Roman" w:hAnsi="Times New Roman"/>
            <w:sz w:val="20"/>
            <w:szCs w:val="20"/>
            <w:rtl w:val="0"/>
            <w:lang w:val="de-DE"/>
          </w:rPr>
          <w:delText>em kulturellen Einfluss.</w:delText>
        </w:r>
      </w:del>
      <w:del w:id="17276" w:date="2023-01-09T21:02:08Z" w:author="Jan Groh">
        <w:r>
          <w:rPr>
            <w:rFonts w:ascii="Times New Roman" w:hAnsi="Times New Roman"/>
            <w:sz w:val="20"/>
            <w:szCs w:val="20"/>
            <w:rtl w:val="0"/>
            <w:lang w:val="de-DE"/>
          </w:rPr>
          <w:delText xml:space="preserve"> </w:delText>
        </w:r>
      </w:del>
      <w:del w:id="17277" w:date="2023-01-09T21:02:08Z" w:author="Jan Groh">
        <w:r>
          <w:rPr>
            <w:rFonts w:ascii="Times New Roman" w:hAnsi="Times New Roman"/>
            <w:sz w:val="20"/>
            <w:szCs w:val="20"/>
            <w:rtl w:val="0"/>
            <w:lang w:val="de-DE"/>
          </w:rPr>
          <w:delText xml:space="preserve">War </w:delText>
        </w:r>
      </w:del>
      <w:del w:id="17278" w:date="2023-01-09T21:02:08Z" w:author="Jan Groh">
        <w:r>
          <w:rPr>
            <w:rFonts w:ascii="Times New Roman" w:hAnsi="Times New Roman"/>
            <w:sz w:val="20"/>
            <w:szCs w:val="20"/>
            <w:rtl w:val="0"/>
            <w:lang w:val="de-DE"/>
          </w:rPr>
          <w:delText>urspr</w:delText>
        </w:r>
      </w:del>
      <w:del w:id="17279" w:date="2023-01-09T21:02:08Z" w:author="Jan Groh">
        <w:r>
          <w:rPr>
            <w:rFonts w:ascii="Times New Roman" w:hAnsi="Times New Roman" w:hint="default"/>
            <w:sz w:val="20"/>
            <w:szCs w:val="20"/>
            <w:rtl w:val="0"/>
            <w:lang w:val="de-DE"/>
          </w:rPr>
          <w:delText>ü</w:delText>
        </w:r>
      </w:del>
      <w:del w:id="17280" w:date="2023-01-09T21:02:08Z" w:author="Jan Groh">
        <w:r>
          <w:rPr>
            <w:rFonts w:ascii="Times New Roman" w:hAnsi="Times New Roman"/>
            <w:sz w:val="20"/>
            <w:szCs w:val="20"/>
            <w:rtl w:val="0"/>
            <w:lang w:val="de-DE"/>
          </w:rPr>
          <w:delText xml:space="preserve">nglich </w:delText>
        </w:r>
      </w:del>
      <w:del w:id="17281" w:date="2023-01-09T21:02:08Z" w:author="Jan Groh">
        <w:r>
          <w:rPr>
            <w:rFonts w:ascii="Times New Roman" w:hAnsi="Times New Roman"/>
            <w:sz w:val="20"/>
            <w:szCs w:val="20"/>
            <w:rtl w:val="0"/>
            <w:lang w:val="de-DE"/>
          </w:rPr>
          <w:delText>Maurermeister und studierte Architektur</w:delText>
        </w:r>
      </w:del>
      <w:r>
        <w:rPr>
          <w:rFonts w:ascii="Times New Roman" w:hAnsi="Times New Roman"/>
          <w:sz w:val="20"/>
          <w:szCs w:val="20"/>
          <w:rtl w:val="0"/>
        </w:rPr>
        <w:t>.</w:t>
      </w:r>
    </w:p>
  </w:footnote>
  <w:footnote w:id="2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Karl Eduard von Holtey (1798</w:t>
      </w:r>
      <w:r>
        <w:rPr>
          <w:rFonts w:ascii="Times New Roman" w:hAnsi="Times New Roman" w:hint="default"/>
          <w:sz w:val="20"/>
          <w:szCs w:val="20"/>
          <w:rtl w:val="0"/>
          <w:lang w:val="de-DE"/>
        </w:rPr>
        <w:t>–</w:t>
      </w:r>
      <w:r>
        <w:rPr>
          <w:rFonts w:ascii="Times New Roman" w:hAnsi="Times New Roman"/>
          <w:sz w:val="20"/>
          <w:szCs w:val="20"/>
          <w:rtl w:val="0"/>
          <w:lang w:val="de-DE"/>
        </w:rPr>
        <w:t>1880), Schriftsteller, Schauspieler,</w:t>
      </w:r>
      <w:r>
        <w:rPr>
          <w:rFonts w:ascii="Times New Roman" w:hAnsi="Times New Roman"/>
          <w:sz w:val="20"/>
          <w:szCs w:val="20"/>
          <w:rtl w:val="0"/>
          <w:lang w:val="de-DE"/>
        </w:rPr>
        <w:t xml:space="preserve"> Theaterleiter. Freund August von Goethes und Johanna Schopenhauers.</w:t>
      </w:r>
      <w:r>
        <w:rPr>
          <w:rFonts w:ascii="Times New Roman" w:hAnsi="Times New Roman"/>
          <w:sz w:val="20"/>
          <w:szCs w:val="20"/>
          <w:rtl w:val="0"/>
        </w:rPr>
        <w:t xml:space="preserve"> </w:t>
      </w:r>
    </w:p>
  </w:footnote>
  <w:footnote w:id="2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282" w:date="2023-01-09T16:56:48Z" w:author="Jan Groh">
        <w:r>
          <w:rPr>
            <w:rFonts w:ascii="Times New Roman" w:hAnsi="Times New Roman"/>
            <w:sz w:val="20"/>
            <w:szCs w:val="20"/>
            <w:rtl w:val="0"/>
            <w:lang w:val="de-DE"/>
          </w:rPr>
          <w:t>Carl Friedrich Ernst Frommann (1765</w:t>
        </w:r>
      </w:ins>
      <w:ins w:id="17283" w:date="2023-01-09T16:56:48Z" w:author="Jan Groh">
        <w:r>
          <w:rPr>
            <w:rFonts w:ascii="Times New Roman" w:hAnsi="Times New Roman" w:hint="default"/>
            <w:sz w:val="20"/>
            <w:szCs w:val="20"/>
            <w:rtl w:val="0"/>
            <w:lang w:val="de-DE"/>
          </w:rPr>
          <w:t>–</w:t>
        </w:r>
      </w:ins>
      <w:ins w:id="17284" w:date="2023-01-09T16:56:48Z" w:author="Jan Groh">
        <w:r>
          <w:rPr>
            <w:rFonts w:ascii="Times New Roman" w:hAnsi="Times New Roman"/>
            <w:sz w:val="20"/>
            <w:szCs w:val="20"/>
            <w:rtl w:val="0"/>
          </w:rPr>
          <w:t>1837)</w:t>
        </w:r>
      </w:ins>
      <w:ins w:id="17285" w:date="2023-01-09T16:56:48Z" w:author="Jan Groh">
        <w:r>
          <w:rPr>
            <w:rFonts w:ascii="Times New Roman" w:hAnsi="Times New Roman"/>
            <w:sz w:val="20"/>
            <w:szCs w:val="20"/>
            <w:rtl w:val="0"/>
            <w:lang w:val="de-DE"/>
          </w:rPr>
          <w:t>,</w:t>
        </w:r>
      </w:ins>
      <w:ins w:id="17286" w:date="2023-01-09T16:56:48Z" w:author="Jan Groh">
        <w:r>
          <w:rPr>
            <w:rFonts w:ascii="Times New Roman" w:hAnsi="Times New Roman"/>
            <w:sz w:val="20"/>
            <w:szCs w:val="20"/>
            <w:rtl w:val="0"/>
            <w:lang w:val="de-DE"/>
          </w:rPr>
          <w:t xml:space="preserve"> Verleger und Buchh</w:t>
        </w:r>
      </w:ins>
      <w:ins w:id="17287" w:date="2023-01-09T16:56:48Z" w:author="Jan Groh">
        <w:r>
          <w:rPr>
            <w:rFonts w:ascii="Times New Roman" w:hAnsi="Times New Roman" w:hint="default"/>
            <w:sz w:val="20"/>
            <w:szCs w:val="20"/>
            <w:rtl w:val="0"/>
          </w:rPr>
          <w:t>ä</w:t>
        </w:r>
      </w:ins>
      <w:ins w:id="17288" w:date="2023-01-09T16:56:48Z" w:author="Jan Groh">
        <w:r>
          <w:rPr>
            <w:rFonts w:ascii="Times New Roman" w:hAnsi="Times New Roman"/>
            <w:sz w:val="20"/>
            <w:szCs w:val="20"/>
            <w:rtl w:val="0"/>
            <w:lang w:val="de-DE"/>
          </w:rPr>
          <w:t>ndler in Jena.</w:t>
        </w:r>
      </w:ins>
      <w:ins w:id="17289" w:date="2023-01-09T16:56:48Z" w:author="Jan Groh">
        <w:r>
          <w:rPr>
            <w:rFonts w:ascii="Times New Roman" w:hAnsi="Times New Roman"/>
            <w:sz w:val="20"/>
            <w:szCs w:val="20"/>
            <w:rtl w:val="0"/>
            <w:lang w:val="de-DE"/>
          </w:rPr>
          <w:t xml:space="preserve"> Seine Tochter</w:t>
        </w:r>
      </w:ins>
      <w:ins w:id="17290" w:date="2023-01-09T16:56:48Z" w:author="Jan Groh">
        <w:r>
          <w:rPr>
            <w:rFonts w:ascii="Times New Roman" w:hAnsi="Times New Roman"/>
            <w:sz w:val="20"/>
            <w:szCs w:val="20"/>
            <w:rtl w:val="0"/>
          </w:rPr>
          <w:t xml:space="preserve"> Alwina (1800</w:t>
        </w:r>
      </w:ins>
      <w:ins w:id="17291" w:date="2023-01-09T16:56:48Z" w:author="Jan Groh">
        <w:r>
          <w:rPr>
            <w:rFonts w:ascii="Times New Roman" w:hAnsi="Times New Roman" w:hint="default"/>
            <w:sz w:val="20"/>
            <w:szCs w:val="20"/>
            <w:rtl w:val="0"/>
          </w:rPr>
          <w:t>–</w:t>
        </w:r>
      </w:ins>
      <w:ins w:id="17292" w:date="2023-01-09T16:56:48Z" w:author="Jan Groh">
        <w:r>
          <w:rPr>
            <w:rFonts w:ascii="Times New Roman" w:hAnsi="Times New Roman"/>
            <w:sz w:val="20"/>
            <w:szCs w:val="20"/>
            <w:rtl w:val="0"/>
          </w:rPr>
          <w:t>1875)</w:t>
        </w:r>
      </w:ins>
      <w:ins w:id="17293" w:date="2023-01-09T16:56:48Z" w:author="Jan Groh">
        <w:r>
          <w:rPr>
            <w:rFonts w:ascii="Times New Roman" w:hAnsi="Times New Roman"/>
            <w:sz w:val="20"/>
            <w:szCs w:val="20"/>
            <w:rtl w:val="0"/>
            <w:lang w:val="de-DE"/>
          </w:rPr>
          <w:t xml:space="preserve">, </w:t>
        </w:r>
      </w:ins>
      <w:ins w:id="17294" w:date="2023-01-09T16:56:48Z" w:author="Jan Groh">
        <w:r>
          <w:rPr>
            <w:rFonts w:ascii="Times New Roman" w:hAnsi="Times New Roman"/>
            <w:sz w:val="20"/>
            <w:szCs w:val="20"/>
            <w:rtl w:val="0"/>
            <w:lang w:val="de-DE"/>
          </w:rPr>
          <w:t>Malerin und Vorleserin</w:t>
        </w:r>
      </w:ins>
      <w:ins w:id="17295" w:date="2023-01-09T16:56:48Z" w:author="Jan Groh">
        <w:r>
          <w:rPr>
            <w:rFonts w:ascii="Times New Roman" w:hAnsi="Times New Roman"/>
            <w:sz w:val="20"/>
            <w:szCs w:val="20"/>
            <w:rtl w:val="0"/>
            <w:lang w:val="de-DE"/>
          </w:rPr>
          <w:t>, war eine</w:t>
        </w:r>
      </w:ins>
      <w:ins w:id="17296" w:date="2023-01-09T16:56:48Z" w:author="Jan Groh">
        <w:r>
          <w:rPr>
            <w:rFonts w:ascii="Times New Roman" w:hAnsi="Times New Roman"/>
            <w:sz w:val="20"/>
            <w:szCs w:val="20"/>
            <w:rtl w:val="0"/>
          </w:rPr>
          <w:t xml:space="preserve"> </w:t>
        </w:r>
      </w:ins>
      <w:ins w:id="17297" w:date="2023-01-09T16:56:48Z" w:author="Jan Groh">
        <w:r>
          <w:rPr>
            <w:rFonts w:ascii="Times New Roman" w:hAnsi="Times New Roman"/>
            <w:sz w:val="20"/>
            <w:szCs w:val="20"/>
            <w:rtl w:val="0"/>
            <w:lang w:val="de-DE"/>
          </w:rPr>
          <w:t>e</w:t>
        </w:r>
      </w:ins>
      <w:ins w:id="17298" w:date="2023-01-09T16:56:48Z" w:author="Jan Groh">
        <w:r>
          <w:rPr>
            <w:rFonts w:ascii="Times New Roman" w:hAnsi="Times New Roman"/>
            <w:sz w:val="20"/>
            <w:szCs w:val="20"/>
            <w:rtl w:val="0"/>
            <w:lang w:val="de-DE"/>
          </w:rPr>
          <w:t>nge Freundin Ottilies und Adeles.</w:t>
        </w:r>
      </w:ins>
    </w:p>
  </w:footnote>
  <w:footnote w:id="3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del w:id="17299" w:date="2023-01-09T16:59:24Z" w:author="Jan Groh">
        <w:r>
          <w:rPr>
            <w:rFonts w:ascii="Times New Roman" w:hAnsi="Times New Roman"/>
            <w:sz w:val="20"/>
            <w:szCs w:val="20"/>
            <w:rtl w:val="0"/>
            <w:lang w:val="sv-SE"/>
          </w:rPr>
          <w:delText>Emma v</w:delText>
        </w:r>
      </w:del>
      <w:del w:id="17300" w:date="2023-01-09T16:59:24Z" w:author="Jan Groh">
        <w:r>
          <w:rPr>
            <w:rFonts w:ascii="Times New Roman" w:hAnsi="Times New Roman"/>
            <w:sz w:val="20"/>
            <w:szCs w:val="20"/>
            <w:rtl w:val="0"/>
            <w:lang w:val="de-DE"/>
          </w:rPr>
          <w:delText>on Froriep</w:delText>
        </w:r>
      </w:del>
      <w:del w:id="17301" w:date="2023-01-09T16:59:24Z" w:author="Jan Groh">
        <w:r>
          <w:rPr>
            <w:rFonts w:ascii="Times New Roman" w:hAnsi="Times New Roman"/>
            <w:sz w:val="20"/>
            <w:szCs w:val="20"/>
            <w:rtl w:val="0"/>
          </w:rPr>
          <w:delText xml:space="preserve"> (1805</w:delText>
        </w:r>
      </w:del>
      <w:del w:id="17302" w:date="2023-01-09T16:59:24Z" w:author="Jan Groh">
        <w:r>
          <w:rPr>
            <w:rFonts w:ascii="Times New Roman" w:hAnsi="Times New Roman" w:hint="default"/>
            <w:sz w:val="20"/>
            <w:szCs w:val="20"/>
            <w:rtl w:val="0"/>
          </w:rPr>
          <w:delText>–</w:delText>
        </w:r>
      </w:del>
      <w:del w:id="17303" w:date="2023-01-09T16:59:24Z" w:author="Jan Groh">
        <w:r>
          <w:rPr>
            <w:rFonts w:ascii="Times New Roman" w:hAnsi="Times New Roman"/>
            <w:sz w:val="20"/>
            <w:szCs w:val="20"/>
            <w:rtl w:val="0"/>
          </w:rPr>
          <w:delText>1872)</w:delText>
        </w:r>
      </w:del>
      <w:del w:id="17304" w:date="2023-01-09T16:59:24Z" w:author="Jan Groh">
        <w:r>
          <w:rPr>
            <w:rFonts w:ascii="Times New Roman" w:hAnsi="Times New Roman"/>
            <w:sz w:val="20"/>
            <w:szCs w:val="20"/>
            <w:rtl w:val="0"/>
            <w:lang w:val="de-DE"/>
          </w:rPr>
          <w:delText>,</w:delText>
        </w:r>
      </w:del>
      <w:del w:id="17305" w:date="2023-01-09T16:59:24Z" w:author="Jan Groh">
        <w:r>
          <w:rPr>
            <w:rFonts w:ascii="Times New Roman" w:hAnsi="Times New Roman"/>
            <w:sz w:val="20"/>
            <w:szCs w:val="20"/>
            <w:rtl w:val="0"/>
            <w:lang w:val="de-DE"/>
          </w:rPr>
          <w:delText xml:space="preserve"> Tochter des </w:delText>
        </w:r>
      </w:del>
      <w:ins w:id="17306" w:date="2023-01-09T16:59:38Z" w:author="Jan Groh">
        <w:r>
          <w:rPr>
            <w:rFonts w:ascii="Times New Roman" w:hAnsi="Times New Roman"/>
            <w:sz w:val="20"/>
            <w:szCs w:val="20"/>
            <w:rtl w:val="0"/>
            <w:lang w:val="nl-NL"/>
          </w:rPr>
          <w:t>Ludwig von Froriep (1779</w:t>
        </w:r>
      </w:ins>
      <w:ins w:id="17307" w:date="2023-01-09T16:59:38Z" w:author="Jan Groh">
        <w:r>
          <w:rPr>
            <w:rFonts w:ascii="Times New Roman" w:hAnsi="Times New Roman" w:hint="default"/>
            <w:sz w:val="20"/>
            <w:szCs w:val="20"/>
            <w:rtl w:val="0"/>
          </w:rPr>
          <w:t>–</w:t>
        </w:r>
      </w:ins>
      <w:ins w:id="17308" w:date="2023-01-09T16:59:38Z" w:author="Jan Groh">
        <w:r>
          <w:rPr>
            <w:rFonts w:ascii="Times New Roman" w:hAnsi="Times New Roman"/>
            <w:sz w:val="20"/>
            <w:szCs w:val="20"/>
            <w:rtl w:val="0"/>
          </w:rPr>
          <w:t>1843)</w:t>
        </w:r>
      </w:ins>
      <w:ins w:id="17309" w:date="2023-01-09T16:59:38Z" w:author="Jan Groh">
        <w:r>
          <w:rPr>
            <w:rFonts w:ascii="Times New Roman" w:hAnsi="Times New Roman"/>
            <w:sz w:val="20"/>
            <w:szCs w:val="20"/>
            <w:rtl w:val="0"/>
            <w:lang w:val="de-DE"/>
          </w:rPr>
          <w:t xml:space="preserve">, </w:t>
        </w:r>
      </w:ins>
      <w:r>
        <w:rPr>
          <w:rFonts w:ascii="Times New Roman" w:hAnsi="Times New Roman"/>
          <w:sz w:val="20"/>
          <w:szCs w:val="20"/>
          <w:rtl w:val="0"/>
          <w:lang w:val="de-DE"/>
        </w:rPr>
        <w:t>weimarischen Obermedizinalrates</w:t>
      </w:r>
      <w:del w:id="17310" w:date="2023-01-09T16:59:31Z" w:author="Jan Groh">
        <w:r>
          <w:rPr>
            <w:rFonts w:ascii="Times New Roman" w:hAnsi="Times New Roman"/>
            <w:sz w:val="20"/>
            <w:szCs w:val="20"/>
            <w:rtl w:val="0"/>
            <w:lang w:val="nl-NL"/>
          </w:rPr>
          <w:delText xml:space="preserve"> Ludwig v</w:delText>
        </w:r>
      </w:del>
      <w:del w:id="17311" w:date="2023-01-09T16:59:31Z" w:author="Jan Groh">
        <w:r>
          <w:rPr>
            <w:rFonts w:ascii="Times New Roman" w:hAnsi="Times New Roman"/>
            <w:sz w:val="20"/>
            <w:szCs w:val="20"/>
            <w:rtl w:val="0"/>
            <w:lang w:val="de-DE"/>
          </w:rPr>
          <w:delText>on</w:delText>
        </w:r>
      </w:del>
      <w:del w:id="17312" w:date="2023-01-09T16:59:31Z" w:author="Jan Groh">
        <w:r>
          <w:rPr>
            <w:rFonts w:ascii="Times New Roman" w:hAnsi="Times New Roman"/>
            <w:sz w:val="20"/>
            <w:szCs w:val="20"/>
            <w:rtl w:val="0"/>
          </w:rPr>
          <w:delText xml:space="preserve"> F</w:delText>
        </w:r>
      </w:del>
      <w:del w:id="17313" w:date="2023-01-09T16:59:31Z" w:author="Jan Groh">
        <w:r>
          <w:rPr>
            <w:rFonts w:ascii="Times New Roman" w:hAnsi="Times New Roman"/>
            <w:sz w:val="20"/>
            <w:szCs w:val="20"/>
            <w:rtl w:val="0"/>
            <w:lang w:val="de-DE"/>
          </w:rPr>
          <w:delText>roriep</w:delText>
        </w:r>
      </w:del>
      <w:del w:id="17314" w:date="2023-01-09T16:59:31Z" w:author="Jan Groh">
        <w:r>
          <w:rPr>
            <w:rFonts w:ascii="Times New Roman" w:hAnsi="Times New Roman"/>
            <w:sz w:val="20"/>
            <w:szCs w:val="20"/>
            <w:rtl w:val="0"/>
          </w:rPr>
          <w:delText xml:space="preserve"> (1779</w:delText>
        </w:r>
      </w:del>
      <w:del w:id="17315" w:date="2023-01-09T16:59:31Z" w:author="Jan Groh">
        <w:r>
          <w:rPr>
            <w:rFonts w:ascii="Times New Roman" w:hAnsi="Times New Roman" w:hint="default"/>
            <w:sz w:val="20"/>
            <w:szCs w:val="20"/>
            <w:rtl w:val="0"/>
          </w:rPr>
          <w:delText>–</w:delText>
        </w:r>
      </w:del>
      <w:del w:id="17316" w:date="2023-01-09T16:59:31Z" w:author="Jan Groh">
        <w:r>
          <w:rPr>
            <w:rFonts w:ascii="Times New Roman" w:hAnsi="Times New Roman"/>
            <w:sz w:val="20"/>
            <w:szCs w:val="20"/>
            <w:rtl w:val="0"/>
          </w:rPr>
          <w:delText>1843)</w:delText>
        </w:r>
      </w:del>
      <w:r>
        <w:rPr>
          <w:rFonts w:ascii="Times New Roman" w:hAnsi="Times New Roman"/>
          <w:sz w:val="20"/>
          <w:szCs w:val="20"/>
          <w:rtl w:val="0"/>
        </w:rPr>
        <w:t>. S</w:t>
      </w:r>
      <w:del w:id="17317" w:date="2023-01-09T16:59:48Z" w:author="Jan Groh">
        <w:r>
          <w:rPr>
            <w:rFonts w:ascii="Times New Roman" w:hAnsi="Times New Roman"/>
            <w:sz w:val="20"/>
            <w:szCs w:val="20"/>
            <w:rtl w:val="0"/>
          </w:rPr>
          <w:delText>ie</w:delText>
        </w:r>
      </w:del>
      <w:ins w:id="17318" w:date="2023-01-09T17:00:47Z" w:author="Jan Groh">
        <w:r>
          <w:rPr>
            <w:rFonts w:ascii="Times New Roman" w:hAnsi="Times New Roman"/>
            <w:sz w:val="20"/>
            <w:szCs w:val="20"/>
            <w:rtl w:val="0"/>
            <w:lang w:val="de-DE"/>
          </w:rPr>
          <w:t xml:space="preserve">eine Tochter </w:t>
        </w:r>
      </w:ins>
      <w:ins w:id="17319" w:date="2023-01-09T17:00:47Z" w:author="Jan Groh">
        <w:r>
          <w:rPr>
            <w:rFonts w:ascii="Times New Roman" w:hAnsi="Times New Roman"/>
            <w:sz w:val="20"/>
            <w:szCs w:val="20"/>
            <w:rtl w:val="0"/>
            <w:lang w:val="nl-NL"/>
          </w:rPr>
          <w:t>Emma von Froriep (1805</w:t>
        </w:r>
      </w:ins>
      <w:ins w:id="17320" w:date="2023-01-09T17:00:47Z" w:author="Jan Groh">
        <w:r>
          <w:rPr>
            <w:rFonts w:ascii="Times New Roman" w:hAnsi="Times New Roman" w:hint="default"/>
            <w:sz w:val="20"/>
            <w:szCs w:val="20"/>
            <w:rtl w:val="0"/>
          </w:rPr>
          <w:t>–</w:t>
        </w:r>
      </w:ins>
      <w:ins w:id="17321" w:date="2023-01-09T17:00:47Z" w:author="Jan Groh">
        <w:r>
          <w:rPr>
            <w:rFonts w:ascii="Times New Roman" w:hAnsi="Times New Roman"/>
            <w:sz w:val="20"/>
            <w:szCs w:val="20"/>
            <w:rtl w:val="0"/>
          </w:rPr>
          <w:t xml:space="preserve">1872) </w:t>
        </w:r>
      </w:ins>
      <w:del w:id="17322" w:date="2023-01-09T17:00:47Z" w:author="Jan Groh">
        <w:r>
          <w:rPr>
            <w:rFonts w:ascii="Times New Roman" w:hAnsi="Times New Roman"/>
            <w:sz w:val="20"/>
            <w:szCs w:val="20"/>
            <w:rtl w:val="0"/>
          </w:rPr>
          <w:delText xml:space="preserve"> </w:delText>
        </w:r>
      </w:del>
      <w:r>
        <w:rPr>
          <w:rFonts w:ascii="Times New Roman" w:hAnsi="Times New Roman"/>
          <w:sz w:val="20"/>
          <w:szCs w:val="20"/>
          <w:rtl w:val="0"/>
          <w:lang w:val="de-DE"/>
        </w:rPr>
        <w:t>geh</w:t>
      </w:r>
      <w:r>
        <w:rPr>
          <w:rFonts w:ascii="Times New Roman" w:hAnsi="Times New Roman" w:hint="default"/>
          <w:sz w:val="20"/>
          <w:szCs w:val="20"/>
          <w:rtl w:val="0"/>
          <w:lang w:val="sv-SE"/>
        </w:rPr>
        <w:t>ö</w:t>
      </w:r>
      <w:r>
        <w:rPr>
          <w:rFonts w:ascii="Times New Roman" w:hAnsi="Times New Roman"/>
          <w:sz w:val="20"/>
          <w:szCs w:val="20"/>
          <w:rtl w:val="0"/>
          <w:lang w:val="de-DE"/>
        </w:rPr>
        <w:t>rte zum erweiterten Freundeskreis Ottilies.</w:t>
      </w:r>
    </w:p>
  </w:footnote>
  <w:footnote w:id="3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323" w:date="2023-01-09T17:08:20Z" w:author="Jan Groh">
        <w:r>
          <w:rPr>
            <w:rFonts w:ascii="Times New Roman" w:hAnsi="Times New Roman"/>
            <w:sz w:val="20"/>
            <w:szCs w:val="20"/>
            <w:rtl w:val="0"/>
            <w:lang w:val="da-DK"/>
          </w:rPr>
          <w:t>Karoline v</w:t>
        </w:r>
      </w:ins>
      <w:ins w:id="17324" w:date="2023-01-09T17:08:20Z" w:author="Jan Groh">
        <w:r>
          <w:rPr>
            <w:rFonts w:ascii="Times New Roman" w:hAnsi="Times New Roman"/>
            <w:sz w:val="20"/>
            <w:szCs w:val="20"/>
            <w:rtl w:val="0"/>
            <w:lang w:val="de-DE"/>
          </w:rPr>
          <w:t>on Egloffstein</w:t>
        </w:r>
      </w:ins>
      <w:ins w:id="17325" w:date="2023-01-09T17:08:20Z" w:author="Jan Groh">
        <w:r>
          <w:rPr>
            <w:rFonts w:ascii="Times New Roman" w:hAnsi="Times New Roman"/>
            <w:sz w:val="20"/>
            <w:szCs w:val="20"/>
            <w:rtl w:val="0"/>
          </w:rPr>
          <w:t xml:space="preserve"> (1789</w:t>
        </w:r>
      </w:ins>
      <w:ins w:id="17326" w:date="2023-01-09T17:08:20Z" w:author="Jan Groh">
        <w:r>
          <w:rPr>
            <w:rFonts w:ascii="Times New Roman" w:hAnsi="Times New Roman" w:hint="default"/>
            <w:sz w:val="20"/>
            <w:szCs w:val="20"/>
            <w:rtl w:val="0"/>
          </w:rPr>
          <w:t>–</w:t>
        </w:r>
      </w:ins>
      <w:ins w:id="17327" w:date="2023-01-09T17:08:20Z" w:author="Jan Groh">
        <w:r>
          <w:rPr>
            <w:rFonts w:ascii="Times New Roman" w:hAnsi="Times New Roman"/>
            <w:sz w:val="20"/>
            <w:szCs w:val="20"/>
            <w:rtl w:val="0"/>
          </w:rPr>
          <w:t>1868)</w:t>
        </w:r>
      </w:ins>
      <w:ins w:id="17328" w:date="2023-01-09T17:08:20Z" w:author="Jan Groh">
        <w:r>
          <w:rPr>
            <w:rFonts w:ascii="Times New Roman" w:hAnsi="Times New Roman"/>
            <w:sz w:val="20"/>
            <w:szCs w:val="20"/>
            <w:rtl w:val="0"/>
            <w:lang w:val="de-DE"/>
          </w:rPr>
          <w:t>,</w:t>
        </w:r>
      </w:ins>
      <w:ins w:id="17329" w:date="2023-01-09T17:08:20Z" w:author="Jan Groh">
        <w:r>
          <w:rPr>
            <w:rFonts w:ascii="Times New Roman" w:hAnsi="Times New Roman"/>
            <w:sz w:val="20"/>
            <w:szCs w:val="20"/>
            <w:rtl w:val="0"/>
            <w:lang w:val="nl-NL"/>
          </w:rPr>
          <w:t xml:space="preserve"> Hofdame der Erbgro</w:t>
        </w:r>
      </w:ins>
      <w:ins w:id="17330" w:date="2023-01-09T17:08:20Z" w:author="Jan Groh">
        <w:r>
          <w:rPr>
            <w:rFonts w:ascii="Times New Roman" w:hAnsi="Times New Roman" w:hint="default"/>
            <w:sz w:val="20"/>
            <w:szCs w:val="20"/>
            <w:rtl w:val="0"/>
            <w:lang w:val="de-DE"/>
          </w:rPr>
          <w:t>ß</w:t>
        </w:r>
      </w:ins>
      <w:ins w:id="17331" w:date="2023-01-09T17:08:20Z" w:author="Jan Groh">
        <w:r>
          <w:rPr>
            <w:rFonts w:ascii="Times New Roman" w:hAnsi="Times New Roman"/>
            <w:sz w:val="20"/>
            <w:szCs w:val="20"/>
            <w:rtl w:val="0"/>
            <w:lang w:val="nl-NL"/>
          </w:rPr>
          <w:t>herzogin Maria Paulo</w:t>
        </w:r>
      </w:ins>
      <w:ins w:id="17332" w:date="2023-01-09T17:08:20Z" w:author="Jan Groh">
        <w:r>
          <w:rPr>
            <w:rFonts w:ascii="Times New Roman" w:hAnsi="Times New Roman"/>
            <w:sz w:val="20"/>
            <w:szCs w:val="20"/>
            <w:rtl w:val="0"/>
            <w:lang w:val="de-DE"/>
          </w:rPr>
          <w:t>w</w:t>
        </w:r>
      </w:ins>
      <w:ins w:id="17333" w:date="2023-01-09T17:08:20Z" w:author="Jan Groh">
        <w:r>
          <w:rPr>
            <w:rFonts w:ascii="Times New Roman" w:hAnsi="Times New Roman"/>
            <w:sz w:val="20"/>
            <w:szCs w:val="20"/>
            <w:rtl w:val="0"/>
            <w:lang w:val="de-DE"/>
          </w:rPr>
          <w:t xml:space="preserve">na und eng mit Ottilie und Adele Schopenhauer befreundet. </w:t>
        </w:r>
      </w:ins>
      <w:ins w:id="17334" w:date="2023-01-09T17:08:20Z" w:author="Jan Groh">
        <w:r>
          <w:rPr>
            <w:rFonts w:ascii="Times New Roman" w:hAnsi="Times New Roman"/>
            <w:sz w:val="20"/>
            <w:szCs w:val="20"/>
            <w:rtl w:val="0"/>
            <w:lang w:val="de-DE"/>
          </w:rPr>
          <w:t xml:space="preserve">Ihre Schwester </w:t>
        </w:r>
      </w:ins>
      <w:ins w:id="17335" w:date="2023-01-09T17:08:20Z" w:author="Jan Groh">
        <w:r>
          <w:rPr>
            <w:rFonts w:ascii="Times New Roman" w:hAnsi="Times New Roman"/>
            <w:sz w:val="20"/>
            <w:szCs w:val="20"/>
            <w:rtl w:val="0"/>
            <w:lang w:val="da-DK"/>
          </w:rPr>
          <w:t>Julie v</w:t>
        </w:r>
      </w:ins>
      <w:ins w:id="17336" w:date="2023-01-09T17:08:20Z" w:author="Jan Groh">
        <w:r>
          <w:rPr>
            <w:rFonts w:ascii="Times New Roman" w:hAnsi="Times New Roman"/>
            <w:sz w:val="20"/>
            <w:szCs w:val="20"/>
            <w:rtl w:val="0"/>
            <w:lang w:val="de-DE"/>
          </w:rPr>
          <w:t>on Egloffstein</w:t>
        </w:r>
      </w:ins>
      <w:ins w:id="17337" w:date="2023-01-09T17:08:20Z" w:author="Jan Groh">
        <w:r>
          <w:rPr>
            <w:rFonts w:ascii="Times New Roman" w:hAnsi="Times New Roman"/>
            <w:sz w:val="20"/>
            <w:szCs w:val="20"/>
            <w:rtl w:val="0"/>
          </w:rPr>
          <w:t xml:space="preserve"> (1792</w:t>
        </w:r>
      </w:ins>
      <w:ins w:id="17338" w:date="2023-01-09T17:08:20Z" w:author="Jan Groh">
        <w:r>
          <w:rPr>
            <w:rFonts w:ascii="Times New Roman" w:hAnsi="Times New Roman" w:hint="default"/>
            <w:sz w:val="20"/>
            <w:szCs w:val="20"/>
            <w:rtl w:val="0"/>
          </w:rPr>
          <w:t>–</w:t>
        </w:r>
      </w:ins>
      <w:ins w:id="17339" w:date="2023-01-09T17:08:20Z" w:author="Jan Groh">
        <w:r>
          <w:rPr>
            <w:rFonts w:ascii="Times New Roman" w:hAnsi="Times New Roman"/>
            <w:sz w:val="20"/>
            <w:szCs w:val="20"/>
            <w:rtl w:val="0"/>
          </w:rPr>
          <w:t>1869)</w:t>
        </w:r>
      </w:ins>
      <w:ins w:id="17340" w:date="2023-01-09T17:08:20Z" w:author="Jan Groh">
        <w:r>
          <w:rPr>
            <w:rFonts w:ascii="Times New Roman" w:hAnsi="Times New Roman"/>
            <w:sz w:val="20"/>
            <w:szCs w:val="20"/>
            <w:rtl w:val="0"/>
            <w:lang w:val="de-DE"/>
          </w:rPr>
          <w:t xml:space="preserve"> war Malerin</w:t>
        </w:r>
      </w:ins>
      <w:ins w:id="17341" w:date="2023-01-09T17:08:20Z" w:author="Jan Groh">
        <w:r>
          <w:rPr>
            <w:rFonts w:ascii="Times New Roman" w:hAnsi="Times New Roman"/>
            <w:sz w:val="20"/>
            <w:szCs w:val="20"/>
            <w:rtl w:val="0"/>
            <w:lang w:val="de-DE"/>
          </w:rPr>
          <w:t>, deren Talent schon fr</w:t>
        </w:r>
      </w:ins>
      <w:ins w:id="17342" w:date="2023-01-09T17:08:20Z" w:author="Jan Groh">
        <w:r>
          <w:rPr>
            <w:rFonts w:ascii="Times New Roman" w:hAnsi="Times New Roman" w:hint="default"/>
            <w:sz w:val="20"/>
            <w:szCs w:val="20"/>
            <w:rtl w:val="0"/>
          </w:rPr>
          <w:t>ü</w:t>
        </w:r>
      </w:ins>
      <w:ins w:id="17343" w:date="2023-01-09T17:08:20Z" w:author="Jan Groh">
        <w:r>
          <w:rPr>
            <w:rFonts w:ascii="Times New Roman" w:hAnsi="Times New Roman"/>
            <w:sz w:val="20"/>
            <w:szCs w:val="20"/>
            <w:rtl w:val="0"/>
            <w:lang w:val="de-DE"/>
          </w:rPr>
          <w:t>h von Goethe erkannt und gef</w:t>
        </w:r>
      </w:ins>
      <w:ins w:id="17344" w:date="2023-01-09T17:08:20Z" w:author="Jan Groh">
        <w:r>
          <w:rPr>
            <w:rFonts w:ascii="Times New Roman" w:hAnsi="Times New Roman" w:hint="default"/>
            <w:sz w:val="20"/>
            <w:szCs w:val="20"/>
            <w:rtl w:val="0"/>
            <w:lang w:val="sv-SE"/>
          </w:rPr>
          <w:t>ö</w:t>
        </w:r>
      </w:ins>
      <w:ins w:id="17345" w:date="2023-01-09T17:08:20Z" w:author="Jan Groh">
        <w:r>
          <w:rPr>
            <w:rFonts w:ascii="Times New Roman" w:hAnsi="Times New Roman"/>
            <w:sz w:val="20"/>
            <w:szCs w:val="20"/>
            <w:rtl w:val="0"/>
            <w:lang w:val="de-DE"/>
          </w:rPr>
          <w:t>rdert wurde. Sie war Hofdame bei der Herzogin Luise und geh</w:t>
        </w:r>
      </w:ins>
      <w:ins w:id="17346" w:date="2023-01-09T17:08:20Z" w:author="Jan Groh">
        <w:r>
          <w:rPr>
            <w:rFonts w:ascii="Times New Roman" w:hAnsi="Times New Roman" w:hint="default"/>
            <w:sz w:val="20"/>
            <w:szCs w:val="20"/>
            <w:rtl w:val="0"/>
            <w:lang w:val="sv-SE"/>
          </w:rPr>
          <w:t>ö</w:t>
        </w:r>
      </w:ins>
      <w:ins w:id="17347" w:date="2023-01-09T17:08:20Z" w:author="Jan Groh">
        <w:r>
          <w:rPr>
            <w:rFonts w:ascii="Times New Roman" w:hAnsi="Times New Roman"/>
            <w:sz w:val="20"/>
            <w:szCs w:val="20"/>
            <w:rtl w:val="0"/>
            <w:lang w:val="de-DE"/>
          </w:rPr>
          <w:t>rte zum engeren Freundeskreis Ottilies.</w:t>
        </w:r>
      </w:ins>
    </w:p>
  </w:footnote>
  <w:footnote w:id="3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348" w:date="2023-01-09T17:14:13Z" w:author="Jan Groh">
        <w:r>
          <w:rPr>
            <w:rFonts w:ascii="Times New Roman" w:hAnsi="Times New Roman"/>
            <w:sz w:val="20"/>
            <w:szCs w:val="20"/>
            <w:rtl w:val="0"/>
            <w:lang w:val="en-US"/>
          </w:rPr>
          <w:t>Thomas Carlyle (1795</w:t>
        </w:r>
      </w:ins>
      <w:ins w:id="17349" w:date="2023-01-09T17:14:13Z" w:author="Jan Groh">
        <w:r>
          <w:rPr>
            <w:rFonts w:ascii="Times New Roman" w:hAnsi="Times New Roman" w:hint="default"/>
            <w:sz w:val="20"/>
            <w:szCs w:val="20"/>
            <w:rtl w:val="0"/>
            <w:lang w:val="de-DE"/>
          </w:rPr>
          <w:t>–</w:t>
        </w:r>
      </w:ins>
      <w:ins w:id="17350" w:date="2023-01-09T17:14:13Z" w:author="Jan Groh">
        <w:r>
          <w:rPr>
            <w:rFonts w:ascii="Times New Roman" w:hAnsi="Times New Roman"/>
            <w:sz w:val="20"/>
            <w:szCs w:val="20"/>
            <w:rtl w:val="0"/>
          </w:rPr>
          <w:t>1881)</w:t>
        </w:r>
      </w:ins>
      <w:ins w:id="17351" w:date="2023-01-09T17:14:13Z" w:author="Jan Groh">
        <w:r>
          <w:rPr>
            <w:rFonts w:ascii="Times New Roman" w:hAnsi="Times New Roman"/>
            <w:sz w:val="20"/>
            <w:szCs w:val="20"/>
            <w:rtl w:val="0"/>
            <w:lang w:val="de-DE"/>
          </w:rPr>
          <w:t>,</w:t>
        </w:r>
      </w:ins>
      <w:ins w:id="17352" w:date="2023-01-09T17:14:13Z" w:author="Jan Groh">
        <w:r>
          <w:rPr>
            <w:rFonts w:ascii="Times New Roman" w:hAnsi="Times New Roman"/>
            <w:sz w:val="20"/>
            <w:szCs w:val="20"/>
            <w:rtl w:val="0"/>
            <w:lang w:val="de-DE"/>
          </w:rPr>
          <w:t xml:space="preserve"> schottischer Essayist und Historiker</w:t>
        </w:r>
      </w:ins>
      <w:ins w:id="17353" w:date="2023-01-09T17:14:13Z" w:author="Jan Groh">
        <w:r>
          <w:rPr>
            <w:rFonts w:ascii="Times New Roman" w:hAnsi="Times New Roman"/>
            <w:sz w:val="20"/>
            <w:szCs w:val="20"/>
            <w:rtl w:val="0"/>
            <w:lang w:val="de-DE"/>
          </w:rPr>
          <w:t>.</w:t>
        </w:r>
      </w:ins>
    </w:p>
  </w:footnote>
  <w:footnote w:id="3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354" w:date="2023-01-09T17:19:06Z" w:author="Jan Groh">
        <w:r>
          <w:rPr>
            <w:rFonts w:ascii="Times New Roman" w:hAnsi="Times New Roman"/>
            <w:sz w:val="20"/>
            <w:szCs w:val="20"/>
            <w:rtl w:val="0"/>
            <w:lang w:val="de-DE"/>
          </w:rPr>
          <w:t>Adelbert von Chamis</w:t>
        </w:r>
      </w:ins>
      <w:ins w:id="17355" w:date="2023-01-09T17:19:06Z" w:author="Jan Groh">
        <w:r>
          <w:rPr>
            <w:rFonts w:ascii="Times New Roman" w:hAnsi="Times New Roman"/>
            <w:sz w:val="20"/>
            <w:szCs w:val="20"/>
            <w:rtl w:val="0"/>
            <w:lang w:val="de-DE"/>
          </w:rPr>
          <w:t xml:space="preserve">so, geb. </w:t>
        </w:r>
      </w:ins>
      <w:ins w:id="17356" w:date="2023-01-09T17:19:06Z" w:author="Jan Groh">
        <w:r>
          <w:rPr>
            <w:rFonts w:ascii="Times New Roman" w:hAnsi="Times New Roman"/>
            <w:sz w:val="20"/>
            <w:szCs w:val="20"/>
            <w:rtl w:val="0"/>
            <w:lang w:val="fr-FR"/>
          </w:rPr>
          <w:t>Louis Charles Ad</w:t>
        </w:r>
      </w:ins>
      <w:ins w:id="17357" w:date="2023-01-09T17:19:06Z" w:author="Jan Groh">
        <w:r>
          <w:rPr>
            <w:rFonts w:ascii="Times New Roman" w:hAnsi="Times New Roman" w:hint="default"/>
            <w:sz w:val="20"/>
            <w:szCs w:val="20"/>
            <w:rtl w:val="0"/>
            <w:lang w:val="fr-FR"/>
          </w:rPr>
          <w:t>é</w:t>
        </w:r>
      </w:ins>
      <w:ins w:id="17358" w:date="2023-01-09T17:19:06Z" w:author="Jan Groh">
        <w:r>
          <w:rPr>
            <w:rFonts w:ascii="Times New Roman" w:hAnsi="Times New Roman"/>
            <w:sz w:val="20"/>
            <w:szCs w:val="20"/>
            <w:rtl w:val="0"/>
          </w:rPr>
          <w:t>la</w:t>
        </w:r>
      </w:ins>
      <w:ins w:id="17359" w:date="2023-01-09T17:19:06Z" w:author="Jan Groh">
        <w:r>
          <w:rPr>
            <w:rFonts w:ascii="Times New Roman" w:hAnsi="Times New Roman" w:hint="default"/>
            <w:sz w:val="20"/>
            <w:szCs w:val="20"/>
            <w:rtl w:val="0"/>
            <w:lang w:val="nl-NL"/>
          </w:rPr>
          <w:t>ï</w:t>
        </w:r>
      </w:ins>
      <w:ins w:id="17360" w:date="2023-01-09T17:19:06Z" w:author="Jan Groh">
        <w:r>
          <w:rPr>
            <w:rFonts w:ascii="Times New Roman" w:hAnsi="Times New Roman"/>
            <w:sz w:val="20"/>
            <w:szCs w:val="20"/>
            <w:rtl w:val="0"/>
            <w:lang w:val="pt-PT"/>
          </w:rPr>
          <w:t>de de Chamissot de Boncourt</w:t>
        </w:r>
      </w:ins>
      <w:ins w:id="17361" w:date="2023-01-09T17:19:06Z" w:author="Jan Groh">
        <w:r>
          <w:rPr>
            <w:rFonts w:ascii="Times New Roman" w:hAnsi="Times New Roman"/>
            <w:sz w:val="20"/>
            <w:szCs w:val="20"/>
            <w:rtl w:val="0"/>
            <w:lang w:val="de-DE"/>
          </w:rPr>
          <w:t xml:space="preserve"> </w:t>
        </w:r>
      </w:ins>
      <w:ins w:id="17362" w:date="2023-01-09T17:19:06Z" w:author="Jan Groh">
        <w:r>
          <w:rPr>
            <w:rFonts w:ascii="Times New Roman" w:hAnsi="Times New Roman"/>
            <w:sz w:val="20"/>
            <w:szCs w:val="20"/>
            <w:rtl w:val="0"/>
          </w:rPr>
          <w:t>(1781</w:t>
        </w:r>
      </w:ins>
      <w:ins w:id="17363" w:date="2023-01-09T17:19:06Z" w:author="Jan Groh">
        <w:r>
          <w:rPr>
            <w:rFonts w:ascii="Times New Roman" w:hAnsi="Times New Roman" w:hint="default"/>
            <w:sz w:val="20"/>
            <w:szCs w:val="20"/>
            <w:rtl w:val="0"/>
            <w:lang w:val="de-DE"/>
          </w:rPr>
          <w:t>–</w:t>
        </w:r>
      </w:ins>
      <w:ins w:id="17364" w:date="2023-01-09T17:19:06Z" w:author="Jan Groh">
        <w:r>
          <w:rPr>
            <w:rFonts w:ascii="Times New Roman" w:hAnsi="Times New Roman"/>
            <w:sz w:val="20"/>
            <w:szCs w:val="20"/>
            <w:rtl w:val="0"/>
          </w:rPr>
          <w:t>1838)</w:t>
        </w:r>
      </w:ins>
      <w:ins w:id="17365" w:date="2023-01-09T17:19:06Z" w:author="Jan Groh">
        <w:r>
          <w:rPr>
            <w:rFonts w:ascii="Times New Roman" w:hAnsi="Times New Roman"/>
            <w:sz w:val="20"/>
            <w:szCs w:val="20"/>
            <w:rtl w:val="0"/>
            <w:lang w:val="de-DE"/>
          </w:rPr>
          <w:t>,</w:t>
        </w:r>
      </w:ins>
      <w:ins w:id="17366" w:date="2023-01-09T17:19:06Z" w:author="Jan Groh">
        <w:r>
          <w:rPr>
            <w:rFonts w:ascii="Times New Roman" w:hAnsi="Times New Roman"/>
            <w:sz w:val="20"/>
            <w:szCs w:val="20"/>
            <w:rtl w:val="0"/>
            <w:lang w:val="de-DE"/>
          </w:rPr>
          <w:t xml:space="preserve"> deutscher Naturforscher und Dichter franz</w:t>
        </w:r>
      </w:ins>
      <w:ins w:id="17367" w:date="2023-01-09T17:19:06Z" w:author="Jan Groh">
        <w:r>
          <w:rPr>
            <w:rFonts w:ascii="Times New Roman" w:hAnsi="Times New Roman" w:hint="default"/>
            <w:sz w:val="20"/>
            <w:szCs w:val="20"/>
            <w:rtl w:val="0"/>
            <w:lang w:val="sv-SE"/>
          </w:rPr>
          <w:t>ö</w:t>
        </w:r>
      </w:ins>
      <w:ins w:id="17368" w:date="2023-01-09T17:19:06Z" w:author="Jan Groh">
        <w:r>
          <w:rPr>
            <w:rFonts w:ascii="Times New Roman" w:hAnsi="Times New Roman"/>
            <w:sz w:val="20"/>
            <w:szCs w:val="20"/>
            <w:rtl w:val="0"/>
            <w:lang w:val="de-DE"/>
          </w:rPr>
          <w:t xml:space="preserve">sischer </w:t>
        </w:r>
      </w:ins>
      <w:ins w:id="17369" w:date="2023-01-09T17:19:06Z" w:author="Jan Groh">
        <w:r>
          <w:rPr>
            <w:rFonts w:ascii="Times New Roman" w:hAnsi="Times New Roman"/>
            <w:sz w:val="20"/>
            <w:szCs w:val="20"/>
            <w:rtl w:val="0"/>
            <w:lang w:val="de-DE"/>
          </w:rPr>
          <w:t>Muttersprache</w:t>
        </w:r>
      </w:ins>
      <w:ins w:id="17370" w:date="2023-01-09T17:19:06Z" w:author="Jan Groh">
        <w:r>
          <w:rPr>
            <w:rFonts w:ascii="Times New Roman" w:hAnsi="Times New Roman"/>
            <w:sz w:val="20"/>
            <w:szCs w:val="20"/>
            <w:rtl w:val="0"/>
          </w:rPr>
          <w:t>.</w:t>
        </w:r>
      </w:ins>
    </w:p>
  </w:footnote>
  <w:footnote w:id="3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371" w:date="2023-01-09T20:48:14Z" w:author="Jan Groh">
        <w:r>
          <w:rPr>
            <w:rFonts w:ascii="Times New Roman" w:hAnsi="Times New Roman"/>
            <w:sz w:val="20"/>
            <w:szCs w:val="20"/>
            <w:u w:val="single"/>
            <w:rtl w:val="0"/>
            <w:lang w:val="pt-PT"/>
          </w:rPr>
          <w:t>Wilhelm</w:t>
        </w:r>
      </w:ins>
      <w:ins w:id="17372" w:date="2023-01-09T20:48:14Z" w:author="Jan Groh">
        <w:r>
          <w:rPr>
            <w:rFonts w:ascii="Times New Roman" w:hAnsi="Times New Roman"/>
            <w:sz w:val="20"/>
            <w:szCs w:val="20"/>
            <w:rtl w:val="0"/>
          </w:rPr>
          <w:t xml:space="preserve"> Carl Grimm (1786</w:t>
        </w:r>
      </w:ins>
      <w:ins w:id="17373" w:date="2023-01-09T20:48:14Z" w:author="Jan Groh">
        <w:r>
          <w:rPr>
            <w:rFonts w:ascii="Times New Roman" w:hAnsi="Times New Roman" w:hint="default"/>
            <w:sz w:val="20"/>
            <w:szCs w:val="20"/>
            <w:rtl w:val="0"/>
            <w:lang w:val="de-DE"/>
          </w:rPr>
          <w:t>–</w:t>
        </w:r>
      </w:ins>
      <w:ins w:id="17374" w:date="2023-01-09T20:48:14Z" w:author="Jan Groh">
        <w:r>
          <w:rPr>
            <w:rFonts w:ascii="Times New Roman" w:hAnsi="Times New Roman"/>
            <w:sz w:val="20"/>
            <w:szCs w:val="20"/>
            <w:rtl w:val="0"/>
          </w:rPr>
          <w:t>1859)</w:t>
        </w:r>
      </w:ins>
      <w:ins w:id="17375" w:date="2023-01-09T20:48:14Z" w:author="Jan Groh">
        <w:r>
          <w:rPr>
            <w:rFonts w:ascii="Times New Roman" w:hAnsi="Times New Roman"/>
            <w:sz w:val="20"/>
            <w:szCs w:val="20"/>
            <w:rtl w:val="0"/>
            <w:lang w:val="de-DE"/>
          </w:rPr>
          <w:t>,</w:t>
        </w:r>
      </w:ins>
      <w:ins w:id="17376" w:date="2023-01-09T20:48:14Z" w:author="Jan Groh">
        <w:r>
          <w:rPr>
            <w:rFonts w:ascii="Times New Roman" w:hAnsi="Times New Roman"/>
            <w:sz w:val="20"/>
            <w:szCs w:val="20"/>
            <w:rtl w:val="0"/>
            <w:lang w:val="de-DE"/>
          </w:rPr>
          <w:t xml:space="preserve"> Sprach- und Literaturwissenschaftler sowie M</w:t>
        </w:r>
      </w:ins>
      <w:ins w:id="17377" w:date="2023-01-09T20:48:14Z" w:author="Jan Groh">
        <w:r>
          <w:rPr>
            <w:rFonts w:ascii="Times New Roman" w:hAnsi="Times New Roman" w:hint="default"/>
            <w:sz w:val="20"/>
            <w:szCs w:val="20"/>
            <w:rtl w:val="0"/>
          </w:rPr>
          <w:t>ä</w:t>
        </w:r>
      </w:ins>
      <w:ins w:id="17378" w:date="2023-01-09T20:48:14Z" w:author="Jan Groh">
        <w:r>
          <w:rPr>
            <w:rFonts w:ascii="Times New Roman" w:hAnsi="Times New Roman"/>
            <w:sz w:val="20"/>
            <w:szCs w:val="20"/>
            <w:rtl w:val="0"/>
            <w:lang w:val="de-DE"/>
          </w:rPr>
          <w:t xml:space="preserve">rchen- und Sagensammler. </w:t>
        </w:r>
      </w:ins>
      <w:ins w:id="17379" w:date="2023-01-09T20:48:14Z" w:author="Jan Groh">
        <w:r>
          <w:rPr>
            <w:rFonts w:ascii="Times New Roman" w:hAnsi="Times New Roman"/>
            <w:sz w:val="20"/>
            <w:szCs w:val="20"/>
            <w:rtl w:val="0"/>
            <w:lang w:val="de-DE"/>
          </w:rPr>
          <w:t xml:space="preserve">Mit seinem </w:t>
        </w:r>
      </w:ins>
      <w:ins w:id="17380" w:date="2023-01-09T20:48:14Z" w:author="Jan Groh">
        <w:r>
          <w:rPr>
            <w:rFonts w:ascii="Times New Roman" w:hAnsi="Times New Roman"/>
            <w:sz w:val="20"/>
            <w:szCs w:val="20"/>
            <w:rtl w:val="0"/>
            <w:lang w:val="da-DK"/>
          </w:rPr>
          <w:t>Bruder Jacob Grimm</w:t>
        </w:r>
      </w:ins>
      <w:ins w:id="17381" w:date="2023-01-09T20:48:14Z" w:author="Jan Groh">
        <w:r>
          <w:rPr>
            <w:rFonts w:ascii="Times New Roman" w:hAnsi="Times New Roman"/>
            <w:sz w:val="20"/>
            <w:szCs w:val="20"/>
            <w:rtl w:val="0"/>
            <w:lang w:val="de-DE"/>
          </w:rPr>
          <w:t xml:space="preserve"> (1785</w:t>
        </w:r>
      </w:ins>
      <w:ins w:id="17382" w:date="2023-01-09T20:48:14Z" w:author="Jan Groh">
        <w:r>
          <w:rPr>
            <w:rFonts w:ascii="Times New Roman" w:hAnsi="Times New Roman" w:hint="default"/>
            <w:sz w:val="20"/>
            <w:szCs w:val="20"/>
            <w:rtl w:val="0"/>
            <w:lang w:val="de-DE"/>
          </w:rPr>
          <w:t>–</w:t>
        </w:r>
      </w:ins>
      <w:ins w:id="17383" w:date="2023-01-09T20:48:14Z" w:author="Jan Groh">
        <w:r>
          <w:rPr>
            <w:rFonts w:ascii="Times New Roman" w:hAnsi="Times New Roman"/>
            <w:sz w:val="20"/>
            <w:szCs w:val="20"/>
            <w:rtl w:val="0"/>
            <w:lang w:val="de-DE"/>
          </w:rPr>
          <w:t>1863)</w:t>
        </w:r>
      </w:ins>
      <w:ins w:id="17384" w:date="2023-01-09T20:48:14Z" w:author="Jan Groh">
        <w:r>
          <w:rPr>
            <w:rFonts w:ascii="Times New Roman" w:hAnsi="Times New Roman"/>
            <w:sz w:val="20"/>
            <w:szCs w:val="20"/>
            <w:rtl w:val="0"/>
          </w:rPr>
          <w:t xml:space="preserve"> </w:t>
        </w:r>
      </w:ins>
      <w:ins w:id="17385" w:date="2023-01-09T20:48:14Z" w:author="Jan Groh">
        <w:r>
          <w:rPr>
            <w:rFonts w:ascii="Times New Roman" w:hAnsi="Times New Roman"/>
            <w:sz w:val="20"/>
            <w:szCs w:val="20"/>
            <w:rtl w:val="0"/>
            <w:lang w:val="de-DE"/>
          </w:rPr>
          <w:t>bildete er die</w:t>
        </w:r>
      </w:ins>
      <w:ins w:id="17386" w:date="2023-01-09T20:48:14Z" w:author="Jan Groh">
        <w:r>
          <w:rPr>
            <w:rFonts w:ascii="Times New Roman" w:hAnsi="Times New Roman"/>
            <w:sz w:val="20"/>
            <w:szCs w:val="20"/>
            <w:rtl w:val="0"/>
          </w:rPr>
          <w:t xml:space="preserve"> </w:t>
        </w:r>
      </w:ins>
      <w:ins w:id="17387" w:date="2023-01-09T20:48:14Z" w:author="Jan Groh">
        <w:r>
          <w:rPr>
            <w:rFonts w:ascii="Times New Roman" w:hAnsi="Times New Roman" w:hint="default"/>
            <w:sz w:val="20"/>
            <w:szCs w:val="20"/>
            <w:rtl w:val="0"/>
            <w:lang w:val="de-DE"/>
          </w:rPr>
          <w:t>„</w:t>
        </w:r>
      </w:ins>
      <w:ins w:id="17388" w:date="2023-01-09T20:48:14Z" w:author="Jan Groh">
        <w:r>
          <w:rPr>
            <w:rFonts w:ascii="Times New Roman" w:hAnsi="Times New Roman"/>
            <w:sz w:val="20"/>
            <w:szCs w:val="20"/>
            <w:rtl w:val="0"/>
          </w:rPr>
          <w:t>Br</w:t>
        </w:r>
      </w:ins>
      <w:ins w:id="17389" w:date="2023-01-09T20:48:14Z" w:author="Jan Groh">
        <w:r>
          <w:rPr>
            <w:rFonts w:ascii="Times New Roman" w:hAnsi="Times New Roman" w:hint="default"/>
            <w:sz w:val="20"/>
            <w:szCs w:val="20"/>
            <w:rtl w:val="0"/>
          </w:rPr>
          <w:t>ü</w:t>
        </w:r>
      </w:ins>
      <w:ins w:id="17390" w:date="2023-01-09T20:48:14Z" w:author="Jan Groh">
        <w:r>
          <w:rPr>
            <w:rFonts w:ascii="Times New Roman" w:hAnsi="Times New Roman"/>
            <w:sz w:val="20"/>
            <w:szCs w:val="20"/>
            <w:rtl w:val="0"/>
            <w:lang w:val="de-DE"/>
          </w:rPr>
          <w:t>der Grimm</w:t>
        </w:r>
      </w:ins>
      <w:ins w:id="17391" w:date="2023-01-09T20:48:14Z" w:author="Jan Groh">
        <w:r>
          <w:rPr>
            <w:rFonts w:ascii="Times New Roman" w:hAnsi="Times New Roman" w:hint="default"/>
            <w:sz w:val="20"/>
            <w:szCs w:val="20"/>
            <w:rtl w:val="0"/>
            <w:lang w:val="de-DE"/>
          </w:rPr>
          <w:t>“</w:t>
        </w:r>
      </w:ins>
      <w:ins w:id="17392" w:date="2023-01-09T20:48:14Z" w:author="Jan Groh">
        <w:r>
          <w:rPr>
            <w:rFonts w:ascii="Times New Roman" w:hAnsi="Times New Roman"/>
            <w:sz w:val="20"/>
            <w:szCs w:val="20"/>
            <w:rtl w:val="0"/>
            <w:lang w:val="de-DE"/>
          </w:rPr>
          <w:t>.</w:t>
        </w:r>
      </w:ins>
    </w:p>
  </w:footnote>
  <w:footnote w:id="3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Jakob Ludwig </w:t>
      </w:r>
      <w:r>
        <w:rPr>
          <w:rFonts w:ascii="Times New Roman" w:hAnsi="Times New Roman"/>
          <w:sz w:val="20"/>
          <w:szCs w:val="20"/>
          <w:u w:val="single"/>
          <w:rtl w:val="0"/>
          <w:lang w:val="da-DK"/>
        </w:rPr>
        <w:t>Felix</w:t>
      </w:r>
      <w:r>
        <w:rPr>
          <w:rFonts w:ascii="Times New Roman" w:hAnsi="Times New Roman"/>
          <w:sz w:val="20"/>
          <w:szCs w:val="20"/>
          <w:rtl w:val="0"/>
        </w:rPr>
        <w:t xml:space="preserve"> Mendelssohn Bartholdy</w:t>
      </w:r>
      <w:r>
        <w:rPr>
          <w:rFonts w:ascii="Times New Roman" w:hAnsi="Times New Roman"/>
          <w:sz w:val="20"/>
          <w:szCs w:val="20"/>
          <w:rtl w:val="0"/>
          <w:lang w:val="de-DE"/>
        </w:rPr>
        <w:t xml:space="preserve"> (</w:t>
      </w:r>
      <w:r>
        <w:rPr>
          <w:rFonts w:ascii="Times New Roman" w:hAnsi="Times New Roman"/>
          <w:sz w:val="20"/>
          <w:szCs w:val="20"/>
          <w:rtl w:val="0"/>
        </w:rPr>
        <w:t>1809</w:t>
      </w:r>
      <w:r>
        <w:rPr>
          <w:rFonts w:ascii="Times New Roman" w:hAnsi="Times New Roman" w:hint="default"/>
          <w:sz w:val="20"/>
          <w:szCs w:val="20"/>
          <w:rtl w:val="0"/>
          <w:lang w:val="de-DE"/>
        </w:rPr>
        <w:t>–</w:t>
      </w:r>
      <w:r>
        <w:rPr>
          <w:rFonts w:ascii="Times New Roman" w:hAnsi="Times New Roman"/>
          <w:sz w:val="20"/>
          <w:szCs w:val="20"/>
          <w:rtl w:val="0"/>
        </w:rPr>
        <w:t>1847)</w:t>
      </w:r>
      <w:r>
        <w:rPr>
          <w:rFonts w:ascii="Times New Roman" w:hAnsi="Times New Roman"/>
          <w:sz w:val="20"/>
          <w:szCs w:val="20"/>
          <w:rtl w:val="0"/>
          <w:lang w:val="de-DE"/>
        </w:rPr>
        <w:t>,</w:t>
      </w:r>
      <w:r>
        <w:rPr>
          <w:rFonts w:ascii="Times New Roman" w:hAnsi="Times New Roman"/>
          <w:sz w:val="20"/>
          <w:szCs w:val="20"/>
          <w:rtl w:val="0"/>
        </w:rPr>
        <w:t xml:space="preserve"> </w:t>
      </w:r>
      <w:del w:id="17393" w:date="2023-01-09T20:49:18Z" w:author="Jan Groh">
        <w:r>
          <w:rPr>
            <w:rFonts w:ascii="Times New Roman" w:hAnsi="Times New Roman"/>
            <w:sz w:val="20"/>
            <w:szCs w:val="20"/>
            <w:rtl w:val="0"/>
            <w:lang w:val="de-DE"/>
          </w:rPr>
          <w:delText xml:space="preserve">bedeutender </w:delText>
        </w:r>
      </w:del>
      <w:r>
        <w:rPr>
          <w:rFonts w:ascii="Times New Roman" w:hAnsi="Times New Roman"/>
          <w:sz w:val="20"/>
          <w:szCs w:val="20"/>
          <w:rtl w:val="0"/>
          <w:lang w:val="it-IT"/>
        </w:rPr>
        <w:t>Komponist</w:t>
      </w:r>
      <w:del w:id="17394" w:date="2023-01-09T20:49:40Z" w:author="Jan Groh">
        <w:r>
          <w:rPr>
            <w:rFonts w:ascii="Times New Roman" w:hAnsi="Times New Roman"/>
            <w:sz w:val="20"/>
            <w:szCs w:val="20"/>
            <w:rtl w:val="0"/>
            <w:lang w:val="de-DE"/>
          </w:rPr>
          <w:delText xml:space="preserve"> der Romantik</w:delText>
        </w:r>
      </w:del>
      <w:r>
        <w:rPr>
          <w:rFonts w:ascii="Times New Roman" w:hAnsi="Times New Roman"/>
          <w:sz w:val="20"/>
          <w:szCs w:val="20"/>
          <w:rtl w:val="0"/>
          <w:lang w:val="it-IT"/>
        </w:rPr>
        <w:t>, Pianist</w:t>
      </w:r>
      <w:r>
        <w:rPr>
          <w:rFonts w:ascii="Times New Roman" w:hAnsi="Times New Roman"/>
          <w:sz w:val="20"/>
          <w:szCs w:val="20"/>
          <w:rtl w:val="0"/>
          <w:lang w:val="de-DE"/>
        </w:rPr>
        <w:t>,</w:t>
      </w:r>
      <w:r>
        <w:rPr>
          <w:rFonts w:ascii="Times New Roman" w:hAnsi="Times New Roman"/>
          <w:sz w:val="20"/>
          <w:szCs w:val="20"/>
          <w:rtl w:val="0"/>
          <w:lang w:val="fr-FR"/>
        </w:rPr>
        <w:t xml:space="preserve"> Organist</w:t>
      </w:r>
      <w:r>
        <w:rPr>
          <w:rFonts w:ascii="Times New Roman" w:hAnsi="Times New Roman"/>
          <w:sz w:val="20"/>
          <w:szCs w:val="20"/>
          <w:rtl w:val="0"/>
          <w:lang w:val="de-DE"/>
        </w:rPr>
        <w:t>, Wiederentdecker Johann Sebastian Bachs</w:t>
      </w:r>
      <w:del w:id="17395" w:date="2023-01-09T20:49:58Z" w:author="Jan Groh">
        <w:r>
          <w:rPr>
            <w:rFonts w:ascii="Times New Roman" w:hAnsi="Times New Roman"/>
            <w:sz w:val="20"/>
            <w:szCs w:val="20"/>
            <w:rtl w:val="0"/>
            <w:lang w:val="de-DE"/>
          </w:rPr>
          <w:delText xml:space="preserve">, wurde, wie auch seine Schwester, die Komponistin </w:delText>
        </w:r>
      </w:del>
      <w:del w:id="17396" w:date="2023-01-09T20:49:58Z" w:author="Jan Groh">
        <w:r>
          <w:rPr>
            <w:rFonts w:ascii="Times New Roman" w:hAnsi="Times New Roman"/>
            <w:sz w:val="20"/>
            <w:szCs w:val="20"/>
            <w:rtl w:val="0"/>
            <w:lang w:val="en-US"/>
          </w:rPr>
          <w:delText xml:space="preserve">Fanny </w:delText>
        </w:r>
      </w:del>
      <w:del w:id="17397" w:date="2023-01-09T20:49:58Z" w:author="Jan Groh">
        <w:r>
          <w:rPr>
            <w:rFonts w:ascii="Times New Roman" w:hAnsi="Times New Roman"/>
            <w:sz w:val="20"/>
            <w:szCs w:val="20"/>
            <w:rtl w:val="0"/>
            <w:lang w:val="de-DE"/>
          </w:rPr>
          <w:delText xml:space="preserve">Hensel, geb. </w:delText>
        </w:r>
      </w:del>
      <w:del w:id="17398" w:date="2023-01-09T20:49:58Z" w:author="Jan Groh">
        <w:r>
          <w:rPr>
            <w:rFonts w:ascii="Times New Roman" w:hAnsi="Times New Roman"/>
            <w:sz w:val="20"/>
            <w:szCs w:val="20"/>
            <w:rtl w:val="0"/>
          </w:rPr>
          <w:delText>Mendelssohn</w:delText>
        </w:r>
      </w:del>
      <w:del w:id="17399" w:date="2023-01-09T20:49:58Z" w:author="Jan Groh">
        <w:r>
          <w:rPr>
            <w:rFonts w:ascii="Times New Roman" w:hAnsi="Times New Roman"/>
            <w:sz w:val="20"/>
            <w:szCs w:val="20"/>
            <w:rtl w:val="0"/>
            <w:lang w:val="de-DE"/>
          </w:rPr>
          <w:delText xml:space="preserve"> (1805</w:delText>
        </w:r>
      </w:del>
      <w:del w:id="17400" w:date="2023-01-09T20:49:58Z" w:author="Jan Groh">
        <w:r>
          <w:rPr>
            <w:rFonts w:ascii="Times New Roman" w:hAnsi="Times New Roman" w:hint="default"/>
            <w:sz w:val="20"/>
            <w:szCs w:val="20"/>
            <w:rtl w:val="0"/>
            <w:lang w:val="de-DE"/>
          </w:rPr>
          <w:delText>–</w:delText>
        </w:r>
      </w:del>
      <w:del w:id="17401" w:date="2023-01-09T20:49:58Z" w:author="Jan Groh">
        <w:r>
          <w:rPr>
            <w:rFonts w:ascii="Times New Roman" w:hAnsi="Times New Roman"/>
            <w:sz w:val="20"/>
            <w:szCs w:val="20"/>
            <w:rtl w:val="0"/>
            <w:lang w:val="de-DE"/>
          </w:rPr>
          <w:delText>1847), deren Werk erst seit den 1980er Jahren systematisch erschlossen wird, durch Zelter in Komposition unterrichtet und wurde durch diesen bei Goethe eingef</w:delText>
        </w:r>
      </w:del>
      <w:del w:id="17402" w:date="2023-01-09T20:49:58Z" w:author="Jan Groh">
        <w:r>
          <w:rPr>
            <w:rFonts w:ascii="Times New Roman" w:hAnsi="Times New Roman" w:hint="default"/>
            <w:sz w:val="20"/>
            <w:szCs w:val="20"/>
            <w:rtl w:val="0"/>
            <w:lang w:val="de-DE"/>
          </w:rPr>
          <w:delText>ü</w:delText>
        </w:r>
      </w:del>
      <w:del w:id="17403" w:date="2023-01-09T20:49:58Z" w:author="Jan Groh">
        <w:r>
          <w:rPr>
            <w:rFonts w:ascii="Times New Roman" w:hAnsi="Times New Roman"/>
            <w:sz w:val="20"/>
            <w:szCs w:val="20"/>
            <w:rtl w:val="0"/>
            <w:lang w:val="de-DE"/>
          </w:rPr>
          <w:delText>hrt</w:delText>
        </w:r>
      </w:del>
      <w:r>
        <w:rPr>
          <w:rFonts w:ascii="Times New Roman" w:hAnsi="Times New Roman"/>
          <w:sz w:val="20"/>
          <w:szCs w:val="20"/>
          <w:rtl w:val="0"/>
          <w:lang w:val="de-DE"/>
        </w:rPr>
        <w:t>. Ottilies Sohn Walther studierte zeitweise bei Mendelssohn Komposition.</w:t>
      </w:r>
    </w:p>
  </w:footnote>
  <w:footnote w:id="3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404" w:date="2023-01-09T20:51:44Z" w:author="Jan Groh">
        <w:r>
          <w:rPr>
            <w:rFonts w:ascii="Times New Roman" w:hAnsi="Times New Roman"/>
            <w:sz w:val="20"/>
            <w:szCs w:val="20"/>
            <w:rtl w:val="0"/>
            <w:lang w:val="it-IT"/>
          </w:rPr>
          <w:t xml:space="preserve">Baron </w:t>
        </w:r>
      </w:ins>
      <w:ins w:id="17405" w:date="2023-01-09T20:51:44Z" w:author="Jan Groh">
        <w:r>
          <w:rPr>
            <w:rFonts w:ascii="Times New Roman" w:hAnsi="Times New Roman"/>
            <w:sz w:val="20"/>
            <w:szCs w:val="20"/>
            <w:u w:val="single"/>
            <w:rtl w:val="0"/>
            <w:lang w:val="de-DE"/>
          </w:rPr>
          <w:t>Friedrich</w:t>
        </w:r>
      </w:ins>
      <w:ins w:id="17406" w:date="2023-01-09T20:51:44Z" w:author="Jan Groh">
        <w:r>
          <w:rPr>
            <w:rFonts w:ascii="Times New Roman" w:hAnsi="Times New Roman"/>
            <w:sz w:val="20"/>
            <w:szCs w:val="20"/>
            <w:rtl w:val="0"/>
            <w:lang w:val="de-DE"/>
          </w:rPr>
          <w:t xml:space="preserve"> Heinrich Karl de la Motte Fouqu</w:t>
        </w:r>
      </w:ins>
      <w:ins w:id="17407" w:date="2023-01-09T20:51:44Z" w:author="Jan Groh">
        <w:r>
          <w:rPr>
            <w:rFonts w:ascii="Times New Roman" w:hAnsi="Times New Roman" w:hint="default"/>
            <w:sz w:val="20"/>
            <w:szCs w:val="20"/>
            <w:rtl w:val="0"/>
            <w:lang w:val="fr-FR"/>
          </w:rPr>
          <w:t xml:space="preserve">é </w:t>
        </w:r>
      </w:ins>
      <w:ins w:id="17408" w:date="2023-01-09T20:51:44Z" w:author="Jan Groh">
        <w:r>
          <w:rPr>
            <w:rFonts w:ascii="Times New Roman" w:hAnsi="Times New Roman"/>
            <w:sz w:val="20"/>
            <w:szCs w:val="20"/>
            <w:rtl w:val="0"/>
            <w:lang w:val="de-DE"/>
          </w:rPr>
          <w:t>(</w:t>
        </w:r>
      </w:ins>
      <w:ins w:id="17409" w:date="2023-01-09T20:51:44Z" w:author="Jan Groh">
        <w:r>
          <w:rPr>
            <w:rFonts w:ascii="Times New Roman" w:hAnsi="Times New Roman"/>
            <w:sz w:val="20"/>
            <w:szCs w:val="20"/>
            <w:rtl w:val="0"/>
          </w:rPr>
          <w:t>1777</w:t>
        </w:r>
      </w:ins>
      <w:ins w:id="17410" w:date="2023-01-09T20:51:44Z" w:author="Jan Groh">
        <w:r>
          <w:rPr>
            <w:rFonts w:ascii="Times New Roman" w:hAnsi="Times New Roman" w:hint="default"/>
            <w:sz w:val="20"/>
            <w:szCs w:val="20"/>
            <w:rtl w:val="0"/>
            <w:lang w:val="de-DE"/>
          </w:rPr>
          <w:t>–</w:t>
        </w:r>
      </w:ins>
      <w:ins w:id="17411" w:date="2023-01-09T20:51:44Z" w:author="Jan Groh">
        <w:r>
          <w:rPr>
            <w:rFonts w:ascii="Times New Roman" w:hAnsi="Times New Roman"/>
            <w:sz w:val="20"/>
            <w:szCs w:val="20"/>
            <w:rtl w:val="0"/>
          </w:rPr>
          <w:t>1843)</w:t>
        </w:r>
      </w:ins>
      <w:ins w:id="17412" w:date="2023-01-09T20:51:44Z" w:author="Jan Groh">
        <w:r>
          <w:rPr>
            <w:rFonts w:ascii="Times New Roman" w:hAnsi="Times New Roman"/>
            <w:sz w:val="20"/>
            <w:szCs w:val="20"/>
            <w:rtl w:val="0"/>
            <w:lang w:val="de-DE"/>
          </w:rPr>
          <w:t>,</w:t>
        </w:r>
      </w:ins>
      <w:ins w:id="17413" w:date="2023-01-09T20:51:44Z" w:author="Jan Groh">
        <w:r>
          <w:rPr>
            <w:rFonts w:ascii="Times New Roman" w:hAnsi="Times New Roman"/>
            <w:sz w:val="20"/>
            <w:szCs w:val="20"/>
            <w:rtl w:val="0"/>
            <w:lang w:val="de-DE"/>
          </w:rPr>
          <w:t xml:space="preserve"> Dichter</w:t>
        </w:r>
      </w:ins>
      <w:ins w:id="17414" w:date="2023-01-09T20:51:44Z" w:author="Jan Groh">
        <w:r>
          <w:rPr>
            <w:rFonts w:ascii="Times New Roman" w:hAnsi="Times New Roman"/>
            <w:sz w:val="20"/>
            <w:szCs w:val="20"/>
            <w:rtl w:val="0"/>
            <w:lang w:val="de-DE"/>
          </w:rPr>
          <w:t>.</w:t>
        </w:r>
      </w:ins>
    </w:p>
  </w:footnote>
  <w:footnote w:id="3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Friedrich Wilhelm </w:t>
      </w:r>
      <w:r>
        <w:rPr>
          <w:rFonts w:ascii="Times New Roman" w:hAnsi="Times New Roman"/>
          <w:sz w:val="20"/>
          <w:szCs w:val="20"/>
          <w:rtl w:val="0"/>
          <w:lang w:val="de-DE"/>
        </w:rPr>
        <w:t xml:space="preserve">Riemer </w:t>
      </w:r>
      <w:r>
        <w:rPr>
          <w:rFonts w:ascii="Times New Roman" w:hAnsi="Times New Roman"/>
          <w:sz w:val="20"/>
          <w:szCs w:val="20"/>
          <w:rtl w:val="0"/>
        </w:rPr>
        <w:t>(1774</w:t>
      </w:r>
      <w:r>
        <w:rPr>
          <w:rFonts w:ascii="Times New Roman" w:hAnsi="Times New Roman" w:hint="default"/>
          <w:sz w:val="20"/>
          <w:szCs w:val="20"/>
          <w:rtl w:val="0"/>
        </w:rPr>
        <w:t>–</w:t>
      </w:r>
      <w:r>
        <w:rPr>
          <w:rFonts w:ascii="Times New Roman" w:hAnsi="Times New Roman"/>
          <w:sz w:val="20"/>
          <w:szCs w:val="20"/>
          <w:rtl w:val="0"/>
        </w:rPr>
        <w:t>1845)</w:t>
      </w:r>
      <w:ins w:id="17415" w:date="2023-01-09T20:52:39Z" w:author="Jan Groh">
        <w:r>
          <w:rPr>
            <w:rFonts w:ascii="Times New Roman" w:hAnsi="Times New Roman"/>
            <w:sz w:val="20"/>
            <w:szCs w:val="20"/>
            <w:rtl w:val="0"/>
            <w:lang w:val="de-DE"/>
          </w:rPr>
          <w:t>,</w:t>
        </w:r>
      </w:ins>
      <w:del w:id="17416" w:date="2023-01-09T20:52:38Z" w:author="Jan Groh">
        <w:r>
          <w:rPr>
            <w:rFonts w:ascii="Times New Roman" w:hAnsi="Times New Roman"/>
            <w:sz w:val="20"/>
            <w:szCs w:val="20"/>
            <w:rtl w:val="0"/>
          </w:rPr>
          <w:delText>.</w:delText>
        </w:r>
      </w:del>
      <w:r>
        <w:rPr>
          <w:rFonts w:ascii="Times New Roman" w:hAnsi="Times New Roman"/>
          <w:sz w:val="20"/>
          <w:szCs w:val="20"/>
          <w:rtl w:val="0"/>
        </w:rPr>
        <w:t xml:space="preserve"> </w:t>
      </w:r>
      <w:del w:id="17417" w:date="2023-01-09T20:52:51Z" w:author="Jan Groh">
        <w:r>
          <w:rPr>
            <w:rFonts w:ascii="Times New Roman" w:hAnsi="Times New Roman"/>
            <w:sz w:val="20"/>
            <w:szCs w:val="20"/>
            <w:rtl w:val="0"/>
            <w:lang w:val="de-DE"/>
          </w:rPr>
          <w:delText>Riemer lebte von 1803</w:delText>
        </w:r>
      </w:del>
      <w:del w:id="17418" w:date="2023-01-09T20:52:51Z" w:author="Jan Groh">
        <w:r>
          <w:rPr>
            <w:rFonts w:ascii="Times New Roman" w:hAnsi="Times New Roman" w:hint="default"/>
            <w:sz w:val="20"/>
            <w:szCs w:val="20"/>
            <w:rtl w:val="0"/>
          </w:rPr>
          <w:delText>–</w:delText>
        </w:r>
      </w:del>
      <w:del w:id="17419" w:date="2023-01-09T20:52:51Z" w:author="Jan Groh">
        <w:r>
          <w:rPr>
            <w:rFonts w:ascii="Times New Roman" w:hAnsi="Times New Roman"/>
            <w:sz w:val="20"/>
            <w:szCs w:val="20"/>
            <w:rtl w:val="0"/>
            <w:lang w:val="de-DE"/>
          </w:rPr>
          <w:delText>1812 in Goethes Haus</w:delText>
        </w:r>
      </w:del>
      <w:del w:id="17420" w:date="2023-01-09T20:52:51Z" w:author="Jan Groh">
        <w:r>
          <w:rPr>
            <w:rFonts w:ascii="Times New Roman" w:hAnsi="Times New Roman"/>
            <w:sz w:val="20"/>
            <w:szCs w:val="20"/>
            <w:rtl w:val="0"/>
            <w:lang w:val="de-DE"/>
          </w:rPr>
          <w:delText xml:space="preserve">, war ab 1814 </w:delText>
        </w:r>
      </w:del>
      <w:r>
        <w:rPr>
          <w:rFonts w:ascii="Times New Roman" w:hAnsi="Times New Roman"/>
          <w:sz w:val="20"/>
          <w:szCs w:val="20"/>
          <w:rtl w:val="0"/>
          <w:lang w:val="de-DE"/>
        </w:rPr>
        <w:t>Bibliothekar</w:t>
      </w:r>
      <w:ins w:id="17421" w:date="2023-01-09T20:52:57Z" w:author="Jan Groh">
        <w:r>
          <w:rPr>
            <w:rFonts w:ascii="Times New Roman" w:hAnsi="Times New Roman"/>
            <w:sz w:val="20"/>
            <w:szCs w:val="20"/>
            <w:rtl w:val="0"/>
            <w:lang w:val="de-DE"/>
          </w:rPr>
          <w:t xml:space="preserve">, </w:t>
        </w:r>
      </w:ins>
      <w:del w:id="17422" w:date="2023-01-09T20:53:01Z" w:author="Jan Groh">
        <w:r>
          <w:rPr>
            <w:rFonts w:ascii="Times New Roman" w:hAnsi="Times New Roman"/>
            <w:sz w:val="20"/>
            <w:szCs w:val="20"/>
            <w:rtl w:val="0"/>
            <w:lang w:val="de-DE"/>
          </w:rPr>
          <w:delText xml:space="preserve"> in Weimar und </w:delText>
        </w:r>
      </w:del>
      <w:r>
        <w:rPr>
          <w:rFonts w:ascii="Times New Roman" w:hAnsi="Times New Roman"/>
          <w:sz w:val="20"/>
          <w:szCs w:val="20"/>
          <w:rtl w:val="0"/>
          <w:lang w:val="de-DE"/>
        </w:rPr>
        <w:t>Goethes Sekret</w:t>
      </w:r>
      <w:r>
        <w:rPr>
          <w:rFonts w:ascii="Times New Roman" w:hAnsi="Times New Roman" w:hint="default"/>
          <w:sz w:val="20"/>
          <w:szCs w:val="20"/>
          <w:rtl w:val="0"/>
          <w:lang w:val="de-DE"/>
        </w:rPr>
        <w:t>ä</w:t>
      </w:r>
      <w:r>
        <w:rPr>
          <w:rFonts w:ascii="Times New Roman" w:hAnsi="Times New Roman"/>
          <w:sz w:val="20"/>
          <w:szCs w:val="20"/>
          <w:rtl w:val="0"/>
          <w:lang w:val="de-DE"/>
        </w:rPr>
        <w:t>r</w:t>
      </w:r>
      <w:ins w:id="17423" w:date="2023-01-09T20:53:10Z" w:author="Jan Groh">
        <w:r>
          <w:rPr>
            <w:rFonts w:ascii="Times New Roman" w:hAnsi="Times New Roman"/>
            <w:sz w:val="20"/>
            <w:szCs w:val="20"/>
            <w:rtl w:val="0"/>
            <w:lang w:val="de-DE"/>
          </w:rPr>
          <w:t>,</w:t>
        </w:r>
      </w:ins>
      <w:del w:id="17424" w:date="2023-01-09T20:53:12Z" w:author="Jan Groh">
        <w:r>
          <w:rPr>
            <w:rFonts w:ascii="Times New Roman" w:hAnsi="Times New Roman"/>
            <w:sz w:val="20"/>
            <w:szCs w:val="20"/>
            <w:rtl w:val="0"/>
          </w:rPr>
          <w:delText>.</w:delText>
        </w:r>
      </w:del>
      <w:r>
        <w:rPr>
          <w:rFonts w:ascii="Times New Roman" w:hAnsi="Times New Roman"/>
          <w:sz w:val="20"/>
          <w:szCs w:val="20"/>
          <w:rtl w:val="0"/>
        </w:rPr>
        <w:t xml:space="preserve"> </w:t>
      </w:r>
      <w:del w:id="17425" w:date="2023-01-09T20:53:16Z" w:author="Jan Groh">
        <w:r>
          <w:rPr>
            <w:rFonts w:ascii="Times New Roman" w:hAnsi="Times New Roman"/>
            <w:sz w:val="20"/>
            <w:szCs w:val="20"/>
            <w:rtl w:val="0"/>
            <w:lang w:val="de-DE"/>
          </w:rPr>
          <w:delText xml:space="preserve">Er war zuerst </w:delText>
        </w:r>
      </w:del>
      <w:r>
        <w:rPr>
          <w:rFonts w:ascii="Times New Roman" w:hAnsi="Times New Roman"/>
          <w:sz w:val="20"/>
          <w:szCs w:val="20"/>
          <w:rtl w:val="0"/>
          <w:lang w:val="de-DE"/>
        </w:rPr>
        <w:t xml:space="preserve">Hauslehrer </w:t>
      </w:r>
      <w:del w:id="17426" w:date="2023-01-09T20:53:20Z" w:author="Jan Groh">
        <w:r>
          <w:rPr>
            <w:rFonts w:ascii="Times New Roman" w:hAnsi="Times New Roman"/>
            <w:sz w:val="20"/>
            <w:szCs w:val="20"/>
            <w:rtl w:val="0"/>
            <w:lang w:val="de-DE"/>
          </w:rPr>
          <w:delText xml:space="preserve">von </w:delText>
        </w:r>
      </w:del>
      <w:r>
        <w:rPr>
          <w:rFonts w:ascii="Times New Roman" w:hAnsi="Times New Roman"/>
          <w:sz w:val="20"/>
          <w:szCs w:val="20"/>
          <w:rtl w:val="0"/>
          <w:lang w:val="de-DE"/>
        </w:rPr>
        <w:t>August</w:t>
      </w:r>
      <w:ins w:id="17427" w:date="2023-01-09T20:53:26Z" w:author="Jan Groh">
        <w:r>
          <w:rPr>
            <w:rFonts w:ascii="Times New Roman" w:hAnsi="Times New Roman"/>
            <w:sz w:val="20"/>
            <w:szCs w:val="20"/>
            <w:rtl w:val="0"/>
            <w:lang w:val="de-DE"/>
          </w:rPr>
          <w:t xml:space="preserve"> von Goethes</w:t>
        </w:r>
      </w:ins>
      <w:r>
        <w:rPr>
          <w:rFonts w:ascii="Times New Roman" w:hAnsi="Times New Roman"/>
          <w:sz w:val="20"/>
          <w:szCs w:val="20"/>
          <w:rtl w:val="0"/>
        </w:rPr>
        <w:t xml:space="preserve">, </w:t>
      </w:r>
      <w:del w:id="17428" w:date="2023-01-09T20:53:44Z" w:author="Jan Groh">
        <w:r>
          <w:rPr>
            <w:rFonts w:ascii="Times New Roman" w:hAnsi="Times New Roman"/>
            <w:sz w:val="20"/>
            <w:szCs w:val="20"/>
            <w:rtl w:val="0"/>
          </w:rPr>
          <w:delText>sp</w:delText>
        </w:r>
      </w:del>
      <w:del w:id="17429" w:date="2023-01-09T20:53:44Z" w:author="Jan Groh">
        <w:r>
          <w:rPr>
            <w:rFonts w:ascii="Times New Roman" w:hAnsi="Times New Roman" w:hint="default"/>
            <w:sz w:val="20"/>
            <w:szCs w:val="20"/>
            <w:rtl w:val="0"/>
          </w:rPr>
          <w:delText>ä</w:delText>
        </w:r>
      </w:del>
      <w:del w:id="17430" w:date="2023-01-09T20:53:44Z" w:author="Jan Groh">
        <w:r>
          <w:rPr>
            <w:rFonts w:ascii="Times New Roman" w:hAnsi="Times New Roman"/>
            <w:sz w:val="20"/>
            <w:szCs w:val="20"/>
            <w:rtl w:val="0"/>
            <w:lang w:val="de-DE"/>
          </w:rPr>
          <w:delText>ter dann Goethes Helfer bei wissenschaftlichen Studien. Ihm und</w:delText>
        </w:r>
      </w:del>
      <w:ins w:id="17431" w:date="2023-01-09T20:53:45Z" w:author="Jan Groh">
        <w:r>
          <w:rPr>
            <w:rFonts w:ascii="Times New Roman" w:hAnsi="Times New Roman"/>
            <w:sz w:val="20"/>
            <w:szCs w:val="20"/>
            <w:rtl w:val="0"/>
            <w:lang w:val="de-DE"/>
          </w:rPr>
          <w:t>mit</w:t>
        </w:r>
      </w:ins>
      <w:r>
        <w:rPr>
          <w:rFonts w:ascii="Times New Roman" w:hAnsi="Times New Roman"/>
          <w:sz w:val="20"/>
          <w:szCs w:val="20"/>
          <w:rtl w:val="0"/>
          <w:lang w:val="de-DE"/>
        </w:rPr>
        <w:t xml:space="preserve"> Eckermann </w:t>
      </w:r>
      <w:del w:id="17432" w:date="2023-01-09T20:53:53Z" w:author="Jan Groh">
        <w:r>
          <w:rPr>
            <w:rFonts w:ascii="Times New Roman" w:hAnsi="Times New Roman" w:hint="default"/>
            <w:sz w:val="20"/>
            <w:szCs w:val="20"/>
            <w:rtl w:val="0"/>
          </w:rPr>
          <w:delText>ü</w:delText>
        </w:r>
      </w:del>
      <w:del w:id="17433" w:date="2023-01-09T20:53:53Z" w:author="Jan Groh">
        <w:r>
          <w:rPr>
            <w:rFonts w:ascii="Times New Roman" w:hAnsi="Times New Roman"/>
            <w:sz w:val="20"/>
            <w:szCs w:val="20"/>
            <w:rtl w:val="0"/>
            <w:lang w:val="de-DE"/>
          </w:rPr>
          <w:delText xml:space="preserve">bertrug Goethe die </w:delText>
        </w:r>
      </w:del>
      <w:r>
        <w:rPr>
          <w:rFonts w:ascii="Times New Roman" w:hAnsi="Times New Roman"/>
          <w:sz w:val="20"/>
          <w:szCs w:val="20"/>
          <w:rtl w:val="0"/>
          <w:lang w:val="de-DE"/>
        </w:rPr>
        <w:t>Herausg</w:t>
      </w:r>
      <w:ins w:id="17434" w:date="2023-01-09T20:53:56Z" w:author="Jan Groh">
        <w:r>
          <w:rPr>
            <w:rFonts w:ascii="Times New Roman" w:hAnsi="Times New Roman"/>
            <w:sz w:val="20"/>
            <w:szCs w:val="20"/>
            <w:rtl w:val="0"/>
            <w:lang w:val="de-DE"/>
          </w:rPr>
          <w:t>e</w:t>
        </w:r>
      </w:ins>
      <w:del w:id="17435" w:date="2023-01-09T20:53:56Z" w:author="Jan Groh">
        <w:r>
          <w:rPr>
            <w:rFonts w:ascii="Times New Roman" w:hAnsi="Times New Roman"/>
            <w:sz w:val="20"/>
            <w:szCs w:val="20"/>
            <w:rtl w:val="0"/>
          </w:rPr>
          <w:delText>a</w:delText>
        </w:r>
      </w:del>
      <w:r>
        <w:rPr>
          <w:rFonts w:ascii="Times New Roman" w:hAnsi="Times New Roman"/>
          <w:sz w:val="20"/>
          <w:szCs w:val="20"/>
          <w:rtl w:val="0"/>
        </w:rPr>
        <w:t>be</w:t>
      </w:r>
      <w:ins w:id="17436" w:date="2023-01-09T20:53:58Z" w:author="Jan Groh">
        <w:r>
          <w:rPr>
            <w:rFonts w:ascii="Times New Roman" w:hAnsi="Times New Roman"/>
            <w:sz w:val="20"/>
            <w:szCs w:val="20"/>
            <w:rtl w:val="0"/>
            <w:lang w:val="de-DE"/>
          </w:rPr>
          <w:t>r</w:t>
        </w:r>
      </w:ins>
      <w:r>
        <w:rPr>
          <w:rFonts w:ascii="Times New Roman" w:hAnsi="Times New Roman"/>
          <w:sz w:val="20"/>
          <w:szCs w:val="20"/>
          <w:rtl w:val="0"/>
        </w:rPr>
        <w:t xml:space="preserve"> </w:t>
      </w:r>
      <w:del w:id="17437" w:date="2023-01-09T20:54:03Z" w:author="Jan Groh">
        <w:r>
          <w:rPr>
            <w:rFonts w:ascii="Times New Roman" w:hAnsi="Times New Roman"/>
            <w:sz w:val="20"/>
            <w:szCs w:val="20"/>
            <w:rtl w:val="0"/>
            <w:lang w:val="de-DE"/>
          </w:rPr>
          <w:delText>seines</w:delText>
        </w:r>
      </w:del>
      <w:ins w:id="17438" w:date="2023-01-09T20:54:09Z" w:author="Jan Groh">
        <w:r>
          <w:rPr>
            <w:rFonts w:ascii="Times New Roman" w:hAnsi="Times New Roman"/>
            <w:sz w:val="20"/>
            <w:szCs w:val="20"/>
            <w:rtl w:val="0"/>
            <w:lang w:val="de-DE"/>
          </w:rPr>
          <w:t>von Goethes</w:t>
        </w:r>
      </w:ins>
      <w:r>
        <w:rPr>
          <w:rFonts w:ascii="Times New Roman" w:hAnsi="Times New Roman"/>
          <w:sz w:val="20"/>
          <w:szCs w:val="20"/>
          <w:rtl w:val="0"/>
          <w:lang w:val="de-DE"/>
        </w:rPr>
        <w:t xml:space="preserve"> Nachlass</w:t>
      </w:r>
      <w:del w:id="17439" w:date="2023-01-09T20:54:12Z" w:author="Jan Groh">
        <w:r>
          <w:rPr>
            <w:rFonts w:ascii="Times New Roman" w:hAnsi="Times New Roman"/>
            <w:sz w:val="20"/>
            <w:szCs w:val="20"/>
            <w:rtl w:val="0"/>
          </w:rPr>
          <w:delText>es</w:delText>
        </w:r>
      </w:del>
      <w:r>
        <w:rPr>
          <w:rFonts w:ascii="Times New Roman" w:hAnsi="Times New Roman"/>
          <w:sz w:val="20"/>
          <w:szCs w:val="20"/>
          <w:rtl w:val="0"/>
        </w:rPr>
        <w:t>.</w:t>
      </w:r>
    </w:p>
  </w:footnote>
  <w:footnote w:id="3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Fr</w:t>
      </w:r>
      <w:r>
        <w:rPr>
          <w:rFonts w:ascii="Times New Roman" w:hAnsi="Times New Roman" w:hint="default"/>
          <w:sz w:val="20"/>
          <w:szCs w:val="20"/>
          <w:rtl w:val="0"/>
          <w:lang w:val="fr-FR"/>
        </w:rPr>
        <w:t>é</w:t>
      </w:r>
      <w:r>
        <w:rPr>
          <w:rFonts w:ascii="Times New Roman" w:hAnsi="Times New Roman"/>
          <w:sz w:val="20"/>
          <w:szCs w:val="20"/>
          <w:rtl w:val="0"/>
        </w:rPr>
        <w:t>d</w:t>
      </w:r>
      <w:r>
        <w:rPr>
          <w:rFonts w:ascii="Times New Roman" w:hAnsi="Times New Roman" w:hint="default"/>
          <w:sz w:val="20"/>
          <w:szCs w:val="20"/>
          <w:rtl w:val="0"/>
          <w:lang w:val="fr-FR"/>
        </w:rPr>
        <w:t>é</w:t>
      </w:r>
      <w:r>
        <w:rPr>
          <w:rFonts w:ascii="Times New Roman" w:hAnsi="Times New Roman"/>
          <w:sz w:val="20"/>
          <w:szCs w:val="20"/>
          <w:rtl w:val="0"/>
          <w:lang w:val="sv-SE"/>
        </w:rPr>
        <w:t>ric Jacob Soret (1795</w:t>
      </w:r>
      <w:r>
        <w:rPr>
          <w:rFonts w:ascii="Times New Roman" w:hAnsi="Times New Roman" w:hint="default"/>
          <w:sz w:val="20"/>
          <w:szCs w:val="20"/>
          <w:rtl w:val="0"/>
          <w:lang w:val="de-DE"/>
        </w:rPr>
        <w:t>–</w:t>
      </w:r>
      <w:r>
        <w:rPr>
          <w:rFonts w:ascii="Times New Roman" w:hAnsi="Times New Roman"/>
          <w:sz w:val="20"/>
          <w:szCs w:val="20"/>
          <w:rtl w:val="0"/>
        </w:rPr>
        <w:t>1865</w:t>
      </w:r>
      <w:r>
        <w:rPr>
          <w:rFonts w:ascii="Times New Roman" w:hAnsi="Times New Roman"/>
          <w:sz w:val="20"/>
          <w:szCs w:val="20"/>
          <w:rtl w:val="0"/>
          <w:lang w:val="de-DE"/>
        </w:rPr>
        <w:t>), Prinzenerzieher und Hofrat in Weimar.</w:t>
      </w:r>
    </w:p>
  </w:footnote>
  <w:footnote w:id="3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440" w:date="2023-01-09T20:56:44Z" w:author="Jan Groh">
        <w:r>
          <w:rPr>
            <w:rFonts w:ascii="Times New Roman" w:hAnsi="Times New Roman"/>
            <w:sz w:val="20"/>
            <w:szCs w:val="20"/>
            <w:u w:val="single"/>
            <w:rtl w:val="0"/>
            <w:lang w:val="it-IT"/>
          </w:rPr>
          <w:t>William</w:t>
        </w:r>
      </w:ins>
      <w:ins w:id="17441" w:date="2023-01-09T20:56:44Z" w:author="Jan Groh">
        <w:r>
          <w:rPr>
            <w:rFonts w:ascii="Times New Roman" w:hAnsi="Times New Roman"/>
            <w:sz w:val="20"/>
            <w:szCs w:val="20"/>
            <w:rtl w:val="0"/>
            <w:lang w:val="en-US"/>
          </w:rPr>
          <w:t xml:space="preserve"> Makepeace Thackeray (1811</w:t>
        </w:r>
      </w:ins>
      <w:ins w:id="17442" w:date="2023-01-09T20:56:44Z" w:author="Jan Groh">
        <w:r>
          <w:rPr>
            <w:rFonts w:ascii="Times New Roman" w:hAnsi="Times New Roman" w:hint="default"/>
            <w:sz w:val="20"/>
            <w:szCs w:val="20"/>
            <w:rtl w:val="0"/>
            <w:lang w:val="de-DE"/>
          </w:rPr>
          <w:t>–</w:t>
        </w:r>
      </w:ins>
      <w:ins w:id="17443" w:date="2023-01-09T20:56:44Z" w:author="Jan Groh">
        <w:r>
          <w:rPr>
            <w:rFonts w:ascii="Times New Roman" w:hAnsi="Times New Roman"/>
            <w:sz w:val="20"/>
            <w:szCs w:val="20"/>
            <w:rtl w:val="0"/>
            <w:lang w:val="de-DE"/>
          </w:rPr>
          <w:t>1863),</w:t>
        </w:r>
      </w:ins>
      <w:ins w:id="17444" w:date="2023-01-09T20:56:44Z" w:author="Jan Groh">
        <w:r>
          <w:rPr>
            <w:rFonts w:ascii="Times New Roman" w:hAnsi="Times New Roman"/>
            <w:sz w:val="20"/>
            <w:szCs w:val="20"/>
            <w:rtl w:val="0"/>
            <w:lang w:val="de-DE"/>
          </w:rPr>
          <w:t xml:space="preserve"> britischer Schriftsteller</w:t>
        </w:r>
      </w:ins>
      <w:ins w:id="17445" w:date="2023-01-09T20:56:44Z" w:author="Jan Groh">
        <w:r>
          <w:rPr>
            <w:rFonts w:ascii="Times New Roman" w:hAnsi="Times New Roman"/>
            <w:sz w:val="20"/>
            <w:szCs w:val="20"/>
            <w:rtl w:val="0"/>
            <w:lang w:val="de-DE"/>
          </w:rPr>
          <w:t>.</w:t>
        </w:r>
      </w:ins>
    </w:p>
  </w:footnote>
  <w:footnote w:id="4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Rahel</w:t>
      </w:r>
      <w:r>
        <w:rPr>
          <w:rFonts w:ascii="Times New Roman" w:hAnsi="Times New Roman"/>
          <w:sz w:val="20"/>
          <w:szCs w:val="20"/>
          <w:rtl w:val="0"/>
          <w:lang w:val="de-DE"/>
        </w:rPr>
        <w:t xml:space="preserve"> Varnhagen von Ense</w:t>
      </w:r>
      <w:r>
        <w:rPr>
          <w:rFonts w:ascii="Times New Roman" w:hAnsi="Times New Roman"/>
          <w:sz w:val="20"/>
          <w:szCs w:val="20"/>
          <w:rtl w:val="0"/>
          <w:lang w:val="nl-NL"/>
        </w:rPr>
        <w:t>, geb. Lewin</w:t>
      </w:r>
      <w:del w:id="17446" w:date="2023-01-09T20:57:33Z" w:author="Jan Groh">
        <w:r>
          <w:rPr>
            <w:rFonts w:ascii="Times New Roman" w:hAnsi="Times New Roman"/>
            <w:sz w:val="20"/>
            <w:szCs w:val="20"/>
            <w:rtl w:val="0"/>
            <w:lang w:val="de-DE"/>
          </w:rPr>
          <w:delText>, sp</w:delText>
        </w:r>
      </w:del>
      <w:del w:id="17447" w:date="2023-01-09T20:57:33Z" w:author="Jan Groh">
        <w:r>
          <w:rPr>
            <w:rFonts w:ascii="Times New Roman" w:hAnsi="Times New Roman" w:hint="default"/>
            <w:sz w:val="20"/>
            <w:szCs w:val="20"/>
            <w:rtl w:val="0"/>
            <w:lang w:val="de-DE"/>
          </w:rPr>
          <w:delText>ä</w:delText>
        </w:r>
      </w:del>
      <w:del w:id="17448" w:date="2023-01-09T20:57:33Z" w:author="Jan Groh">
        <w:r>
          <w:rPr>
            <w:rFonts w:ascii="Times New Roman" w:hAnsi="Times New Roman"/>
            <w:sz w:val="20"/>
            <w:szCs w:val="20"/>
            <w:rtl w:val="0"/>
            <w:lang w:val="de-DE"/>
          </w:rPr>
          <w:delText>ter Robert bzw. Robert-Tornow</w:delText>
        </w:r>
      </w:del>
      <w:r>
        <w:rPr>
          <w:rFonts w:ascii="Times New Roman" w:hAnsi="Times New Roman"/>
          <w:sz w:val="20"/>
          <w:szCs w:val="20"/>
          <w:rtl w:val="0"/>
        </w:rPr>
        <w:t xml:space="preserve"> (1771</w:t>
      </w:r>
      <w:r>
        <w:rPr>
          <w:rFonts w:ascii="Times New Roman" w:hAnsi="Times New Roman" w:hint="default"/>
          <w:sz w:val="20"/>
          <w:szCs w:val="20"/>
          <w:rtl w:val="0"/>
        </w:rPr>
        <w:t>–</w:t>
      </w:r>
      <w:r>
        <w:rPr>
          <w:rFonts w:ascii="Times New Roman" w:hAnsi="Times New Roman"/>
          <w:sz w:val="20"/>
          <w:szCs w:val="20"/>
          <w:rtl w:val="0"/>
        </w:rPr>
        <w:t>1833)</w:t>
      </w:r>
      <w:r>
        <w:rPr>
          <w:rFonts w:ascii="Times New Roman" w:hAnsi="Times New Roman"/>
          <w:sz w:val="20"/>
          <w:szCs w:val="20"/>
          <w:rtl w:val="0"/>
          <w:lang w:val="de-DE"/>
        </w:rPr>
        <w:t xml:space="preserve">, </w:t>
      </w:r>
      <w:ins w:id="17449" w:date="2023-01-09T20:58:12Z" w:author="Jan Groh">
        <w:r>
          <w:rPr>
            <w:rFonts w:ascii="Times New Roman" w:hAnsi="Times New Roman"/>
            <w:sz w:val="20"/>
            <w:szCs w:val="20"/>
            <w:rtl w:val="0"/>
            <w:lang w:val="de-DE"/>
          </w:rPr>
          <w:t>Salonni</w:t>
        </w:r>
      </w:ins>
      <w:ins w:id="17450" w:date="2023-01-09T20:58:12Z" w:author="Jan Groh">
        <w:r>
          <w:rPr>
            <w:rFonts w:ascii="Times New Roman" w:hAnsi="Times New Roman" w:hint="default"/>
            <w:sz w:val="20"/>
            <w:szCs w:val="20"/>
            <w:rtl w:val="0"/>
            <w:lang w:val="de-DE"/>
          </w:rPr>
          <w:t>è</w:t>
        </w:r>
      </w:ins>
      <w:ins w:id="17451" w:date="2023-01-09T20:58:12Z" w:author="Jan Groh">
        <w:r>
          <w:rPr>
            <w:rFonts w:ascii="Times New Roman" w:hAnsi="Times New Roman"/>
            <w:sz w:val="20"/>
            <w:szCs w:val="20"/>
            <w:rtl w:val="0"/>
            <w:lang w:val="de-DE"/>
          </w:rPr>
          <w:t>re und Kulturveranstalterin.</w:t>
        </w:r>
      </w:ins>
      <w:del w:id="17452" w:date="2023-01-09T20:58:18Z" w:author="Jan Groh">
        <w:r>
          <w:rPr>
            <w:rFonts w:ascii="Times New Roman" w:hAnsi="Times New Roman"/>
            <w:sz w:val="20"/>
            <w:szCs w:val="20"/>
            <w:rtl w:val="0"/>
            <w:lang w:val="de-DE"/>
          </w:rPr>
          <w:delText xml:space="preserve">veranstaltete so genannte </w:delText>
        </w:r>
      </w:del>
      <w:del w:id="17453" w:date="2023-01-09T20:58:18Z" w:author="Jan Groh">
        <w:r>
          <w:rPr>
            <w:rFonts w:ascii="Times New Roman" w:hAnsi="Times New Roman" w:hint="default"/>
            <w:sz w:val="20"/>
            <w:szCs w:val="20"/>
            <w:rtl w:val="0"/>
            <w:lang w:val="de-DE"/>
          </w:rPr>
          <w:delText>„</w:delText>
        </w:r>
      </w:del>
      <w:del w:id="17454" w:date="2023-01-09T20:58:18Z" w:author="Jan Groh">
        <w:r>
          <w:rPr>
            <w:rFonts w:ascii="Times New Roman" w:hAnsi="Times New Roman"/>
            <w:sz w:val="20"/>
            <w:szCs w:val="20"/>
            <w:rtl w:val="0"/>
            <w:lang w:val="de-DE"/>
          </w:rPr>
          <w:delText>Thees</w:delText>
        </w:r>
      </w:del>
      <w:del w:id="17455" w:date="2023-01-09T20:58:18Z" w:author="Jan Groh">
        <w:r>
          <w:rPr>
            <w:rFonts w:ascii="Times New Roman" w:hAnsi="Times New Roman" w:hint="default"/>
            <w:sz w:val="20"/>
            <w:szCs w:val="20"/>
            <w:rtl w:val="0"/>
            <w:lang w:val="de-DE"/>
          </w:rPr>
          <w:delText xml:space="preserve">“ </w:delText>
        </w:r>
      </w:del>
      <w:del w:id="17456" w:date="2023-01-09T20:58:18Z" w:author="Jan Groh">
        <w:r>
          <w:rPr>
            <w:rFonts w:ascii="Times New Roman" w:hAnsi="Times New Roman"/>
            <w:sz w:val="20"/>
            <w:szCs w:val="20"/>
            <w:rtl w:val="0"/>
            <w:lang w:val="de-DE"/>
          </w:rPr>
          <w:delText xml:space="preserve">oder </w:delText>
        </w:r>
      </w:del>
      <w:del w:id="17457" w:date="2023-01-09T20:58:18Z" w:author="Jan Groh">
        <w:r>
          <w:rPr>
            <w:rFonts w:ascii="Times New Roman" w:hAnsi="Times New Roman" w:hint="default"/>
            <w:sz w:val="20"/>
            <w:szCs w:val="20"/>
            <w:rtl w:val="0"/>
            <w:lang w:val="de-DE"/>
          </w:rPr>
          <w:delText>„</w:delText>
        </w:r>
      </w:del>
      <w:del w:id="17458" w:date="2023-01-09T20:58:18Z" w:author="Jan Groh">
        <w:r>
          <w:rPr>
            <w:rFonts w:ascii="Times New Roman" w:hAnsi="Times New Roman"/>
            <w:sz w:val="20"/>
            <w:szCs w:val="20"/>
            <w:rtl w:val="0"/>
            <w:lang w:val="de-DE"/>
          </w:rPr>
          <w:delText>Geselligkeiten</w:delText>
        </w:r>
      </w:del>
      <w:del w:id="17459" w:date="2023-01-09T20:58:18Z" w:author="Jan Groh">
        <w:r>
          <w:rPr>
            <w:rFonts w:ascii="Times New Roman" w:hAnsi="Times New Roman" w:hint="default"/>
            <w:sz w:val="20"/>
            <w:szCs w:val="20"/>
            <w:rtl w:val="0"/>
            <w:lang w:val="de-DE"/>
          </w:rPr>
          <w:delText>“</w:delText>
        </w:r>
      </w:del>
      <w:del w:id="17460" w:date="2023-01-09T20:58:18Z" w:author="Jan Groh">
        <w:r>
          <w:rPr>
            <w:rFonts w:ascii="Times New Roman" w:hAnsi="Times New Roman"/>
            <w:sz w:val="20"/>
            <w:szCs w:val="20"/>
            <w:rtl w:val="0"/>
            <w:lang w:val="de-DE"/>
          </w:rPr>
          <w:delText>, ehe sich der Begriff des Salons daf</w:delText>
        </w:r>
      </w:del>
      <w:del w:id="17461" w:date="2023-01-09T20:58:18Z" w:author="Jan Groh">
        <w:r>
          <w:rPr>
            <w:rFonts w:ascii="Times New Roman" w:hAnsi="Times New Roman" w:hint="default"/>
            <w:sz w:val="20"/>
            <w:szCs w:val="20"/>
            <w:rtl w:val="0"/>
            <w:lang w:val="de-DE"/>
          </w:rPr>
          <w:delText>ü</w:delText>
        </w:r>
      </w:del>
      <w:del w:id="17462" w:date="2023-01-09T20:58:18Z" w:author="Jan Groh">
        <w:r>
          <w:rPr>
            <w:rFonts w:ascii="Times New Roman" w:hAnsi="Times New Roman"/>
            <w:sz w:val="20"/>
            <w:szCs w:val="20"/>
            <w:rtl w:val="0"/>
            <w:lang w:val="de-DE"/>
          </w:rPr>
          <w:delText>r in Berlin etablierte; i</w:delText>
        </w:r>
      </w:del>
      <w:del w:id="17463" w:date="2023-01-09T20:58:18Z" w:author="Jan Groh">
        <w:r>
          <w:rPr>
            <w:rFonts w:ascii="Times New Roman" w:hAnsi="Times New Roman"/>
            <w:sz w:val="20"/>
            <w:szCs w:val="20"/>
            <w:rtl w:val="0"/>
            <w:lang w:val="de-DE"/>
          </w:rPr>
          <w:delText>nszenierte literarische und kulturelle Veranstaltungen in Berlin.</w:delText>
        </w:r>
      </w:del>
    </w:p>
  </w:footnote>
  <w:footnote w:id="4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464" w:date="2023-01-09T21:01:22Z" w:author="Jan Groh">
        <w:r>
          <w:rPr>
            <w:rFonts w:ascii="Times New Roman" w:hAnsi="Times New Roman"/>
            <w:sz w:val="20"/>
            <w:szCs w:val="20"/>
            <w:rtl w:val="0"/>
            <w:lang w:val="de-DE"/>
          </w:rPr>
          <w:t>Marianne von Willemer</w:t>
        </w:r>
      </w:ins>
      <w:ins w:id="17465" w:date="2023-01-09T21:01:22Z" w:author="Jan Groh">
        <w:r>
          <w:rPr>
            <w:rFonts w:ascii="Times New Roman" w:hAnsi="Times New Roman"/>
            <w:sz w:val="20"/>
            <w:szCs w:val="20"/>
            <w:rtl w:val="0"/>
            <w:lang w:val="de-DE"/>
          </w:rPr>
          <w:t>, geb. Pirngruber oder Jung</w:t>
        </w:r>
      </w:ins>
      <w:ins w:id="17466" w:date="2023-01-09T21:01:22Z" w:author="Jan Groh">
        <w:r>
          <w:rPr>
            <w:rFonts w:ascii="Times New Roman" w:hAnsi="Times New Roman"/>
            <w:sz w:val="20"/>
            <w:szCs w:val="20"/>
            <w:rtl w:val="0"/>
          </w:rPr>
          <w:t xml:space="preserve"> (1784</w:t>
        </w:r>
      </w:ins>
      <w:ins w:id="17467" w:date="2023-01-09T21:01:22Z" w:author="Jan Groh">
        <w:r>
          <w:rPr>
            <w:rFonts w:ascii="Times New Roman" w:hAnsi="Times New Roman" w:hint="default"/>
            <w:sz w:val="20"/>
            <w:szCs w:val="20"/>
            <w:rtl w:val="0"/>
            <w:lang w:val="de-DE"/>
          </w:rPr>
          <w:t>–</w:t>
        </w:r>
      </w:ins>
      <w:ins w:id="17468" w:date="2023-01-09T21:01:22Z" w:author="Jan Groh">
        <w:r>
          <w:rPr>
            <w:rFonts w:ascii="Times New Roman" w:hAnsi="Times New Roman"/>
            <w:sz w:val="20"/>
            <w:szCs w:val="20"/>
            <w:rtl w:val="0"/>
          </w:rPr>
          <w:t>1860</w:t>
        </w:r>
      </w:ins>
      <w:ins w:id="17469" w:date="2023-01-09T21:01:22Z" w:author="Jan Groh">
        <w:r>
          <w:rPr>
            <w:rFonts w:ascii="Times New Roman" w:hAnsi="Times New Roman"/>
            <w:sz w:val="20"/>
            <w:szCs w:val="20"/>
            <w:rtl w:val="0"/>
            <w:lang w:val="de-DE"/>
          </w:rPr>
          <w:t>),</w:t>
        </w:r>
      </w:ins>
      <w:ins w:id="17470" w:date="2023-01-09T21:01:22Z" w:author="Jan Groh">
        <w:r>
          <w:rPr>
            <w:rFonts w:ascii="Times New Roman" w:hAnsi="Times New Roman"/>
            <w:sz w:val="20"/>
            <w:szCs w:val="20"/>
            <w:rtl w:val="0"/>
            <w:lang w:val="de-DE"/>
          </w:rPr>
          <w:t xml:space="preserve"> Schauspielerin, S</w:t>
        </w:r>
      </w:ins>
      <w:ins w:id="17471" w:date="2023-01-09T21:01:22Z" w:author="Jan Groh">
        <w:r>
          <w:rPr>
            <w:rFonts w:ascii="Times New Roman" w:hAnsi="Times New Roman" w:hint="default"/>
            <w:sz w:val="20"/>
            <w:szCs w:val="20"/>
            <w:rtl w:val="0"/>
          </w:rPr>
          <w:t>ä</w:t>
        </w:r>
      </w:ins>
      <w:ins w:id="17472" w:date="2023-01-09T21:01:22Z" w:author="Jan Groh">
        <w:r>
          <w:rPr>
            <w:rFonts w:ascii="Times New Roman" w:hAnsi="Times New Roman"/>
            <w:sz w:val="20"/>
            <w:szCs w:val="20"/>
            <w:rtl w:val="0"/>
            <w:lang w:val="da-DK"/>
          </w:rPr>
          <w:t>ngerin</w:t>
        </w:r>
      </w:ins>
      <w:ins w:id="17473" w:date="2023-01-09T21:01:22Z" w:author="Jan Groh">
        <w:r>
          <w:rPr>
            <w:rFonts w:ascii="Times New Roman" w:hAnsi="Times New Roman"/>
            <w:sz w:val="20"/>
            <w:szCs w:val="20"/>
            <w:rtl w:val="0"/>
            <w:lang w:val="de-DE"/>
          </w:rPr>
          <w:t>,</w:t>
        </w:r>
      </w:ins>
      <w:ins w:id="17474" w:date="2023-01-09T21:01:22Z" w:author="Jan Groh">
        <w:r>
          <w:rPr>
            <w:rFonts w:ascii="Times New Roman" w:hAnsi="Times New Roman"/>
            <w:sz w:val="20"/>
            <w:szCs w:val="20"/>
            <w:rtl w:val="0"/>
          </w:rPr>
          <w:t xml:space="preserve"> T</w:t>
        </w:r>
      </w:ins>
      <w:ins w:id="17475" w:date="2023-01-09T21:01:22Z" w:author="Jan Groh">
        <w:r>
          <w:rPr>
            <w:rFonts w:ascii="Times New Roman" w:hAnsi="Times New Roman" w:hint="default"/>
            <w:sz w:val="20"/>
            <w:szCs w:val="20"/>
            <w:rtl w:val="0"/>
          </w:rPr>
          <w:t>ä</w:t>
        </w:r>
      </w:ins>
      <w:ins w:id="17476" w:date="2023-01-09T21:01:22Z" w:author="Jan Groh">
        <w:r>
          <w:rPr>
            <w:rFonts w:ascii="Times New Roman" w:hAnsi="Times New Roman"/>
            <w:sz w:val="20"/>
            <w:szCs w:val="20"/>
            <w:rtl w:val="0"/>
            <w:lang w:val="de-DE"/>
          </w:rPr>
          <w:t xml:space="preserve">nzerin. Goethe verewigte sie im Buch Suleika </w:t>
        </w:r>
      </w:ins>
      <w:ins w:id="17477" w:date="2023-01-09T21:01:22Z" w:author="Jan Groh">
        <w:r>
          <w:rPr>
            <w:rFonts w:ascii="Times New Roman" w:hAnsi="Times New Roman"/>
            <w:sz w:val="20"/>
            <w:szCs w:val="20"/>
            <w:rtl w:val="0"/>
            <w:lang w:val="de-DE"/>
          </w:rPr>
          <w:t>des</w:t>
        </w:r>
      </w:ins>
      <w:ins w:id="17478" w:date="2023-01-09T21:01:22Z" w:author="Jan Groh">
        <w:r>
          <w:rPr>
            <w:rFonts w:ascii="Times New Roman" w:hAnsi="Times New Roman"/>
            <w:sz w:val="20"/>
            <w:szCs w:val="20"/>
            <w:rtl w:val="0"/>
            <w:lang w:val="nl-NL"/>
          </w:rPr>
          <w:t xml:space="preserve"> West-</w:t>
        </w:r>
      </w:ins>
      <w:ins w:id="17479" w:date="2023-01-09T21:01:22Z" w:author="Jan Groh">
        <w:r>
          <w:rPr>
            <w:rFonts w:ascii="Times New Roman" w:hAnsi="Times New Roman" w:hint="default"/>
            <w:sz w:val="20"/>
            <w:szCs w:val="20"/>
            <w:rtl w:val="0"/>
            <w:lang w:val="sv-SE"/>
          </w:rPr>
          <w:t>ö</w:t>
        </w:r>
      </w:ins>
      <w:ins w:id="17480" w:date="2023-01-09T21:01:22Z" w:author="Jan Groh">
        <w:r>
          <w:rPr>
            <w:rFonts w:ascii="Times New Roman" w:hAnsi="Times New Roman"/>
            <w:sz w:val="20"/>
            <w:szCs w:val="20"/>
            <w:rtl w:val="0"/>
            <w:lang w:val="de-DE"/>
          </w:rPr>
          <w:t>stlicher Divan</w:t>
        </w:r>
      </w:ins>
      <w:ins w:id="17481" w:date="2023-01-09T21:01:22Z" w:author="Jan Groh">
        <w:r>
          <w:rPr>
            <w:rFonts w:ascii="Times New Roman" w:hAnsi="Times New Roman"/>
            <w:sz w:val="20"/>
            <w:szCs w:val="20"/>
            <w:rtl w:val="0"/>
            <w:lang w:val="de-DE"/>
          </w:rPr>
          <w:t>, zu dem Willemer auch selbst Gedichte beitrug</w:t>
        </w:r>
      </w:ins>
      <w:ins w:id="17482" w:date="2023-01-09T21:01:22Z" w:author="Jan Groh">
        <w:r>
          <w:rPr>
            <w:rFonts w:ascii="Times New Roman" w:hAnsi="Times New Roman"/>
            <w:sz w:val="20"/>
            <w:szCs w:val="20"/>
            <w:rtl w:val="0"/>
          </w:rPr>
          <w:t>.</w:t>
        </w:r>
      </w:ins>
    </w:p>
  </w:footnote>
  <w:footnote w:id="4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es-ES_tradnl"/>
        </w:rPr>
        <w:t xml:space="preserve"> Samuel</w:t>
      </w:r>
      <w:r>
        <w:rPr>
          <w:rFonts w:ascii="Times New Roman" w:hAnsi="Times New Roman"/>
          <w:sz w:val="20"/>
          <w:szCs w:val="20"/>
          <w:rtl w:val="0"/>
          <w:lang w:val="de-DE"/>
        </w:rPr>
        <w:t xml:space="preserve"> Naylor (1809</w:t>
      </w:r>
      <w:r>
        <w:rPr>
          <w:rFonts w:ascii="Times New Roman" w:hAnsi="Times New Roman" w:hint="default"/>
          <w:sz w:val="20"/>
          <w:szCs w:val="20"/>
          <w:rtl w:val="0"/>
          <w:lang w:val="de-DE"/>
        </w:rPr>
        <w:t>–</w:t>
      </w:r>
      <w:r>
        <w:rPr>
          <w:rFonts w:ascii="Times New Roman" w:hAnsi="Times New Roman"/>
          <w:sz w:val="20"/>
          <w:szCs w:val="20"/>
          <w:rtl w:val="0"/>
          <w:lang w:val="de-DE"/>
        </w:rPr>
        <w:t>1865),</w:t>
      </w:r>
      <w:r>
        <w:rPr>
          <w:rFonts w:ascii="Times New Roman" w:hAnsi="Times New Roman"/>
          <w:sz w:val="20"/>
          <w:szCs w:val="20"/>
          <w:rtl w:val="0"/>
        </w:rPr>
        <w:t xml:space="preserve"> </w:t>
      </w:r>
      <w:r>
        <w:rPr>
          <w:rFonts w:ascii="Times New Roman" w:hAnsi="Times New Roman"/>
          <w:sz w:val="20"/>
          <w:szCs w:val="20"/>
          <w:rtl w:val="0"/>
          <w:lang w:val="de-DE"/>
        </w:rPr>
        <w:t>e</w:t>
      </w:r>
      <w:r>
        <w:rPr>
          <w:rFonts w:ascii="Times New Roman" w:hAnsi="Times New Roman"/>
          <w:sz w:val="20"/>
          <w:szCs w:val="20"/>
          <w:rtl w:val="0"/>
          <w:lang w:val="de-DE"/>
        </w:rPr>
        <w:t>nglischer Student,</w:t>
      </w:r>
      <w:r>
        <w:rPr>
          <w:rFonts w:ascii="Times New Roman" w:hAnsi="Times New Roman"/>
          <w:sz w:val="20"/>
          <w:szCs w:val="20"/>
          <w:rtl w:val="0"/>
          <w:lang w:val="de-DE"/>
        </w:rPr>
        <w:t xml:space="preserve"> sp</w:t>
      </w:r>
      <w:r>
        <w:rPr>
          <w:rFonts w:ascii="Times New Roman" w:hAnsi="Times New Roman" w:hint="default"/>
          <w:sz w:val="20"/>
          <w:szCs w:val="20"/>
          <w:rtl w:val="0"/>
          <w:lang w:val="de-DE"/>
        </w:rPr>
        <w:t>ä</w:t>
      </w:r>
      <w:r>
        <w:rPr>
          <w:rFonts w:ascii="Times New Roman" w:hAnsi="Times New Roman"/>
          <w:sz w:val="20"/>
          <w:szCs w:val="20"/>
          <w:rtl w:val="0"/>
          <w:lang w:val="de-DE"/>
        </w:rPr>
        <w:t>ter Rechtsanwalt in London, wurde 1855 f</w:t>
      </w:r>
      <w:r>
        <w:rPr>
          <w:rFonts w:ascii="Times New Roman" w:hAnsi="Times New Roman" w:hint="default"/>
          <w:sz w:val="20"/>
          <w:szCs w:val="20"/>
          <w:rtl w:val="0"/>
          <w:lang w:val="de-DE"/>
        </w:rPr>
        <w:t>ü</w:t>
      </w:r>
      <w:r>
        <w:rPr>
          <w:rFonts w:ascii="Times New Roman" w:hAnsi="Times New Roman"/>
          <w:sz w:val="20"/>
          <w:szCs w:val="20"/>
          <w:rtl w:val="0"/>
          <w:lang w:val="de-DE"/>
        </w:rPr>
        <w:t>r unzurechnungsf</w:t>
      </w:r>
      <w:r>
        <w:rPr>
          <w:rFonts w:ascii="Times New Roman" w:hAnsi="Times New Roman" w:hint="default"/>
          <w:sz w:val="20"/>
          <w:szCs w:val="20"/>
          <w:rtl w:val="0"/>
          <w:lang w:val="de-DE"/>
        </w:rPr>
        <w:t>ä</w:t>
      </w:r>
      <w:r>
        <w:rPr>
          <w:rFonts w:ascii="Times New Roman" w:hAnsi="Times New Roman"/>
          <w:sz w:val="20"/>
          <w:szCs w:val="20"/>
          <w:rtl w:val="0"/>
          <w:lang w:val="de-DE"/>
        </w:rPr>
        <w:t>hig erkl</w:t>
      </w:r>
      <w:r>
        <w:rPr>
          <w:rFonts w:ascii="Times New Roman" w:hAnsi="Times New Roman" w:hint="default"/>
          <w:sz w:val="20"/>
          <w:szCs w:val="20"/>
          <w:rtl w:val="0"/>
          <w:lang w:val="de-DE"/>
        </w:rPr>
        <w:t>ä</w:t>
      </w:r>
      <w:r>
        <w:rPr>
          <w:rFonts w:ascii="Times New Roman" w:hAnsi="Times New Roman"/>
          <w:sz w:val="20"/>
          <w:szCs w:val="20"/>
          <w:rtl w:val="0"/>
          <w:lang w:val="de-DE"/>
        </w:rPr>
        <w:t>rt.</w:t>
      </w:r>
      <w:r>
        <w:rPr>
          <w:rFonts w:ascii="Times New Roman" w:hAnsi="Times New Roman"/>
          <w:sz w:val="20"/>
          <w:szCs w:val="20"/>
          <w:rtl w:val="0"/>
        </w:rPr>
        <w:t xml:space="preserve"> </w:t>
      </w:r>
      <w:r>
        <w:rPr>
          <w:rFonts w:ascii="Times New Roman" w:hAnsi="Times New Roman" w:hint="default"/>
          <w:sz w:val="20"/>
          <w:szCs w:val="20"/>
          <w:rtl w:val="0"/>
          <w:lang w:val="de-DE"/>
        </w:rPr>
        <w:t>Ü</w:t>
      </w:r>
      <w:r>
        <w:rPr>
          <w:rFonts w:ascii="Times New Roman" w:hAnsi="Times New Roman"/>
          <w:sz w:val="20"/>
          <w:szCs w:val="20"/>
          <w:rtl w:val="0"/>
          <w:lang w:val="de-DE"/>
        </w:rPr>
        <w:t>bersetzte u.a. Ausz</w:t>
      </w:r>
      <w:r>
        <w:rPr>
          <w:rFonts w:ascii="Times New Roman" w:hAnsi="Times New Roman" w:hint="default"/>
          <w:sz w:val="20"/>
          <w:szCs w:val="20"/>
          <w:rtl w:val="0"/>
          <w:lang w:val="de-DE"/>
        </w:rPr>
        <w:t>ü</w:t>
      </w:r>
      <w:r>
        <w:rPr>
          <w:rFonts w:ascii="Times New Roman" w:hAnsi="Times New Roman"/>
          <w:sz w:val="20"/>
          <w:szCs w:val="20"/>
          <w:rtl w:val="0"/>
          <w:lang w:val="de-DE"/>
        </w:rPr>
        <w:t xml:space="preserve">ge des </w:t>
      </w:r>
      <w:r>
        <w:rPr>
          <w:rFonts w:ascii="Times New Roman" w:hAnsi="Times New Roman" w:hint="default"/>
          <w:sz w:val="20"/>
          <w:szCs w:val="20"/>
          <w:rtl w:val="0"/>
          <w:lang w:val="de-DE"/>
        </w:rPr>
        <w:t>„</w:t>
      </w:r>
      <w:r>
        <w:rPr>
          <w:rFonts w:ascii="Times New Roman" w:hAnsi="Times New Roman"/>
          <w:sz w:val="20"/>
          <w:szCs w:val="20"/>
          <w:rtl w:val="0"/>
          <w:lang w:val="de-DE"/>
        </w:rPr>
        <w:t>Faust</w:t>
      </w:r>
      <w:r>
        <w:rPr>
          <w:rFonts w:ascii="Times New Roman" w:hAnsi="Times New Roman" w:hint="default"/>
          <w:sz w:val="20"/>
          <w:szCs w:val="20"/>
          <w:rtl w:val="0"/>
          <w:lang w:val="de-DE"/>
        </w:rPr>
        <w:t xml:space="preserve">“ </w:t>
      </w:r>
      <w:r>
        <w:rPr>
          <w:rFonts w:ascii="Times New Roman" w:hAnsi="Times New Roman"/>
          <w:sz w:val="20"/>
          <w:szCs w:val="20"/>
          <w:rtl w:val="0"/>
          <w:lang w:val="de-DE"/>
        </w:rPr>
        <w:t>f</w:t>
      </w:r>
      <w:r>
        <w:rPr>
          <w:rFonts w:ascii="Times New Roman" w:hAnsi="Times New Roman" w:hint="default"/>
          <w:sz w:val="20"/>
          <w:szCs w:val="20"/>
          <w:rtl w:val="0"/>
          <w:lang w:val="de-DE"/>
        </w:rPr>
        <w:t>ü</w:t>
      </w:r>
      <w:r>
        <w:rPr>
          <w:rFonts w:ascii="Times New Roman" w:hAnsi="Times New Roman"/>
          <w:sz w:val="20"/>
          <w:szCs w:val="20"/>
          <w:rtl w:val="0"/>
          <w:lang w:val="de-DE"/>
        </w:rPr>
        <w:t xml:space="preserve">r </w:t>
      </w:r>
      <w:r>
        <w:rPr>
          <w:rFonts w:ascii="Times New Roman" w:hAnsi="Times New Roman" w:hint="default"/>
          <w:sz w:val="20"/>
          <w:szCs w:val="20"/>
          <w:rtl w:val="0"/>
          <w:lang w:val="de-DE"/>
        </w:rPr>
        <w:t>„</w:t>
      </w:r>
      <w:r>
        <w:rPr>
          <w:rFonts w:ascii="Times New Roman" w:hAnsi="Times New Roman"/>
          <w:sz w:val="20"/>
          <w:szCs w:val="20"/>
          <w:rtl w:val="0"/>
          <w:lang w:val="de-DE"/>
        </w:rPr>
        <w:t>Chaos</w:t>
      </w:r>
      <w:r>
        <w:rPr>
          <w:rFonts w:ascii="Times New Roman" w:hAnsi="Times New Roman" w:hint="default"/>
          <w:sz w:val="20"/>
          <w:szCs w:val="20"/>
          <w:rtl w:val="0"/>
          <w:lang w:val="de-DE"/>
        </w:rPr>
        <w:t>“</w:t>
      </w:r>
      <w:r>
        <w:rPr>
          <w:rFonts w:ascii="Times New Roman" w:hAnsi="Times New Roman"/>
          <w:sz w:val="20"/>
          <w:szCs w:val="20"/>
          <w:rtl w:val="0"/>
          <w:lang w:val="de-DE"/>
        </w:rPr>
        <w:t>.</w:t>
      </w:r>
      <w:del w:id="17483" w:date="2023-01-09T21:05:43Z" w:author="Jan Groh">
        <w:r>
          <w:rPr>
            <w:rFonts w:ascii="Times New Roman" w:hAnsi="Times New Roman"/>
            <w:sz w:val="20"/>
            <w:szCs w:val="20"/>
            <w:rtl w:val="0"/>
            <w:lang w:val="de-DE"/>
          </w:rPr>
          <w:delText xml:space="preserve"> Naylor machte,</w:delText>
        </w:r>
      </w:del>
      <w:del w:id="17484" w:date="2023-01-09T21:05:43Z" w:author="Jan Groh">
        <w:r>
          <w:rPr>
            <w:rFonts w:ascii="Times New Roman" w:hAnsi="Times New Roman"/>
            <w:sz w:val="20"/>
            <w:szCs w:val="20"/>
            <w:rtl w:val="0"/>
          </w:rPr>
          <w:delText xml:space="preserve"> 22</w:delText>
        </w:r>
      </w:del>
      <w:del w:id="17485" w:date="2023-01-09T21:05:43Z" w:author="Jan Groh">
        <w:r>
          <w:rPr>
            <w:rFonts w:ascii="Times New Roman" w:hAnsi="Times New Roman"/>
            <w:sz w:val="20"/>
            <w:szCs w:val="20"/>
            <w:rtl w:val="0"/>
            <w:lang w:val="de-DE"/>
          </w:rPr>
          <w:delText>-</w:delText>
        </w:r>
      </w:del>
      <w:del w:id="17486" w:date="2023-01-09T21:05:43Z" w:author="Jan Groh">
        <w:r>
          <w:rPr>
            <w:rFonts w:ascii="Times New Roman" w:hAnsi="Times New Roman"/>
            <w:sz w:val="20"/>
            <w:szCs w:val="20"/>
            <w:rtl w:val="0"/>
          </w:rPr>
          <w:delText>j</w:delText>
        </w:r>
      </w:del>
      <w:del w:id="17487" w:date="2023-01-09T21:05:43Z" w:author="Jan Groh">
        <w:r>
          <w:rPr>
            <w:rFonts w:ascii="Times New Roman" w:hAnsi="Times New Roman" w:hint="default"/>
            <w:sz w:val="20"/>
            <w:szCs w:val="20"/>
            <w:rtl w:val="0"/>
          </w:rPr>
          <w:delText>ä</w:delText>
        </w:r>
      </w:del>
      <w:del w:id="17488" w:date="2023-01-09T21:05:43Z" w:author="Jan Groh">
        <w:r>
          <w:rPr>
            <w:rFonts w:ascii="Times New Roman" w:hAnsi="Times New Roman"/>
            <w:sz w:val="20"/>
            <w:szCs w:val="20"/>
            <w:rtl w:val="0"/>
            <w:lang w:val="de-DE"/>
          </w:rPr>
          <w:delText xml:space="preserve">hrig, </w:delText>
        </w:r>
      </w:del>
      <w:del w:id="17489" w:date="2023-01-09T21:05:43Z" w:author="Jan Groh">
        <w:r>
          <w:rPr>
            <w:rFonts w:ascii="Times New Roman" w:hAnsi="Times New Roman"/>
            <w:sz w:val="20"/>
            <w:szCs w:val="20"/>
            <w:rtl w:val="0"/>
            <w:lang w:val="de-DE"/>
          </w:rPr>
          <w:delText xml:space="preserve">nach Augusts Tod </w:delText>
        </w:r>
      </w:del>
      <w:del w:id="17490" w:date="2023-01-09T21:05:43Z" w:author="Jan Groh">
        <w:r>
          <w:rPr>
            <w:rFonts w:ascii="Times New Roman" w:hAnsi="Times New Roman"/>
            <w:sz w:val="20"/>
            <w:szCs w:val="20"/>
            <w:rtl w:val="0"/>
            <w:lang w:val="de-DE"/>
          </w:rPr>
          <w:delText xml:space="preserve">Ottilie einen Heiratsantrag, den sie anzunehmen </w:delText>
        </w:r>
      </w:del>
      <w:del w:id="17491" w:date="2023-01-09T21:05:43Z" w:author="Jan Groh">
        <w:r>
          <w:rPr>
            <w:rFonts w:ascii="Times New Roman" w:hAnsi="Times New Roman"/>
            <w:sz w:val="20"/>
            <w:szCs w:val="20"/>
            <w:rtl w:val="0"/>
            <w:lang w:val="de-DE"/>
          </w:rPr>
          <w:delText>erwog</w:delText>
        </w:r>
      </w:del>
      <w:del w:id="17492" w:date="2023-01-09T21:05:43Z" w:author="Jan Groh">
        <w:r>
          <w:rPr>
            <w:rFonts w:ascii="Times New Roman" w:hAnsi="Times New Roman"/>
            <w:sz w:val="20"/>
            <w:szCs w:val="20"/>
            <w:rtl w:val="0"/>
          </w:rPr>
          <w:delText>.</w:delText>
        </w:r>
      </w:del>
      <w:del w:id="17493" w:date="2023-01-09T21:05:43Z" w:author="Jan Groh">
        <w:r>
          <w:rPr>
            <w:rFonts w:ascii="Times New Roman" w:hAnsi="Times New Roman"/>
            <w:sz w:val="20"/>
            <w:szCs w:val="20"/>
            <w:rtl w:val="0"/>
            <w:lang w:val="de-DE"/>
          </w:rPr>
          <w:delText xml:space="preserve"> Naylor heiratete 1832 nur kurze Zeit sp</w:delText>
        </w:r>
      </w:del>
      <w:del w:id="17494" w:date="2023-01-09T21:05:43Z" w:author="Jan Groh">
        <w:r>
          <w:rPr>
            <w:rFonts w:ascii="Times New Roman" w:hAnsi="Times New Roman" w:hint="default"/>
            <w:sz w:val="20"/>
            <w:szCs w:val="20"/>
            <w:rtl w:val="0"/>
            <w:lang w:val="de-DE"/>
          </w:rPr>
          <w:delText>ä</w:delText>
        </w:r>
      </w:del>
      <w:del w:id="17495" w:date="2023-01-09T21:05:43Z" w:author="Jan Groh">
        <w:r>
          <w:rPr>
            <w:rFonts w:ascii="Times New Roman" w:hAnsi="Times New Roman"/>
            <w:sz w:val="20"/>
            <w:szCs w:val="20"/>
            <w:rtl w:val="0"/>
            <w:lang w:val="de-DE"/>
          </w:rPr>
          <w:delText xml:space="preserve">ter </w:delText>
        </w:r>
      </w:del>
      <w:del w:id="17496" w:date="2023-01-09T21:05:43Z" w:author="Jan Groh">
        <w:r>
          <w:rPr>
            <w:rFonts w:ascii="Times New Roman" w:hAnsi="Times New Roman"/>
            <w:sz w:val="20"/>
            <w:szCs w:val="20"/>
            <w:rtl w:val="0"/>
            <w:lang w:val="de-DE"/>
          </w:rPr>
          <w:delText xml:space="preserve">jedoch </w:delText>
        </w:r>
      </w:del>
      <w:del w:id="17497" w:date="2023-01-09T21:05:43Z" w:author="Jan Groh">
        <w:r>
          <w:rPr>
            <w:rFonts w:ascii="Times New Roman" w:hAnsi="Times New Roman"/>
            <w:sz w:val="20"/>
            <w:szCs w:val="20"/>
            <w:rtl w:val="0"/>
            <w:lang w:val="de-DE"/>
          </w:rPr>
          <w:delText>eine Engl</w:delText>
        </w:r>
      </w:del>
      <w:del w:id="17498" w:date="2023-01-09T21:05:43Z" w:author="Jan Groh">
        <w:r>
          <w:rPr>
            <w:rFonts w:ascii="Times New Roman" w:hAnsi="Times New Roman" w:hint="default"/>
            <w:sz w:val="20"/>
            <w:szCs w:val="20"/>
            <w:rtl w:val="0"/>
            <w:lang w:val="de-DE"/>
          </w:rPr>
          <w:delText>ä</w:delText>
        </w:r>
      </w:del>
      <w:del w:id="17499" w:date="2023-01-09T21:05:43Z" w:author="Jan Groh">
        <w:r>
          <w:rPr>
            <w:rFonts w:ascii="Times New Roman" w:hAnsi="Times New Roman"/>
            <w:sz w:val="20"/>
            <w:szCs w:val="20"/>
            <w:rtl w:val="0"/>
            <w:lang w:val="de-DE"/>
          </w:rPr>
          <w:delText>nderin, was Ottilie emp</w:delText>
        </w:r>
      </w:del>
      <w:del w:id="17500" w:date="2023-01-09T21:05:43Z" w:author="Jan Groh">
        <w:r>
          <w:rPr>
            <w:rFonts w:ascii="Times New Roman" w:hAnsi="Times New Roman" w:hint="default"/>
            <w:sz w:val="20"/>
            <w:szCs w:val="20"/>
            <w:rtl w:val="0"/>
            <w:lang w:val="de-DE"/>
          </w:rPr>
          <w:delText>ö</w:delText>
        </w:r>
      </w:del>
      <w:del w:id="17501" w:date="2023-01-09T21:05:43Z" w:author="Jan Groh">
        <w:r>
          <w:rPr>
            <w:rFonts w:ascii="Times New Roman" w:hAnsi="Times New Roman"/>
            <w:sz w:val="20"/>
            <w:szCs w:val="20"/>
            <w:rtl w:val="0"/>
            <w:lang w:val="de-DE"/>
          </w:rPr>
          <w:delText>rte und beinahe die Aufl</w:delText>
        </w:r>
      </w:del>
      <w:del w:id="17502" w:date="2023-01-09T21:05:43Z" w:author="Jan Groh">
        <w:r>
          <w:rPr>
            <w:rFonts w:ascii="Times New Roman" w:hAnsi="Times New Roman" w:hint="default"/>
            <w:sz w:val="20"/>
            <w:szCs w:val="20"/>
            <w:rtl w:val="0"/>
            <w:lang w:val="de-DE"/>
          </w:rPr>
          <w:delText>ö</w:delText>
        </w:r>
      </w:del>
      <w:del w:id="17503" w:date="2023-01-09T21:05:43Z" w:author="Jan Groh">
        <w:r>
          <w:rPr>
            <w:rFonts w:ascii="Times New Roman" w:hAnsi="Times New Roman"/>
            <w:sz w:val="20"/>
            <w:szCs w:val="20"/>
            <w:rtl w:val="0"/>
            <w:lang w:val="de-DE"/>
          </w:rPr>
          <w:delText xml:space="preserve">sung des Kontaktes zur Folge hatte. </w:delText>
        </w:r>
      </w:del>
    </w:p>
  </w:footnote>
  <w:footnote w:id="4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Friedrich v</w:t>
      </w:r>
      <w:r>
        <w:rPr>
          <w:rFonts w:ascii="Times New Roman" w:hAnsi="Times New Roman"/>
          <w:sz w:val="20"/>
          <w:szCs w:val="20"/>
          <w:rtl w:val="0"/>
          <w:lang w:val="de-DE"/>
        </w:rPr>
        <w:t>on M</w:t>
      </w:r>
      <w:r>
        <w:rPr>
          <w:rFonts w:ascii="Times New Roman" w:hAnsi="Times New Roman" w:hint="default"/>
          <w:sz w:val="20"/>
          <w:szCs w:val="20"/>
          <w:rtl w:val="0"/>
          <w:lang w:val="de-DE"/>
        </w:rPr>
        <w:t>ü</w:t>
      </w:r>
      <w:r>
        <w:rPr>
          <w:rFonts w:ascii="Times New Roman" w:hAnsi="Times New Roman"/>
          <w:sz w:val="20"/>
          <w:szCs w:val="20"/>
          <w:rtl w:val="0"/>
          <w:lang w:val="de-DE"/>
        </w:rPr>
        <w:t>ller</w:t>
      </w:r>
      <w:r>
        <w:rPr>
          <w:rFonts w:ascii="Times New Roman" w:hAnsi="Times New Roman"/>
          <w:sz w:val="20"/>
          <w:szCs w:val="20"/>
          <w:rtl w:val="0"/>
        </w:rPr>
        <w:t xml:space="preserve"> (1779</w:t>
      </w:r>
      <w:r>
        <w:rPr>
          <w:rFonts w:ascii="Times New Roman" w:hAnsi="Times New Roman" w:hint="default"/>
          <w:sz w:val="20"/>
          <w:szCs w:val="20"/>
          <w:rtl w:val="0"/>
        </w:rPr>
        <w:t>–</w:t>
      </w:r>
      <w:r>
        <w:rPr>
          <w:rFonts w:ascii="Times New Roman" w:hAnsi="Times New Roman"/>
          <w:sz w:val="20"/>
          <w:szCs w:val="20"/>
          <w:rtl w:val="0"/>
        </w:rPr>
        <w:t>1849)</w:t>
      </w:r>
      <w:ins w:id="17504" w:date="2023-01-09T21:15:32Z" w:author="Jan Groh">
        <w:r>
          <w:rPr>
            <w:rFonts w:ascii="Times New Roman" w:hAnsi="Times New Roman"/>
            <w:sz w:val="20"/>
            <w:szCs w:val="20"/>
            <w:rtl w:val="0"/>
            <w:lang w:val="de-DE"/>
          </w:rPr>
          <w:t>,</w:t>
        </w:r>
      </w:ins>
      <w:del w:id="17505" w:date="2023-01-09T21:15:31Z" w:author="Jan Groh">
        <w:r>
          <w:rPr>
            <w:rFonts w:ascii="Times New Roman" w:hAnsi="Times New Roman"/>
            <w:sz w:val="20"/>
            <w:szCs w:val="20"/>
            <w:rtl w:val="0"/>
          </w:rPr>
          <w:delText>.</w:delText>
        </w:r>
      </w:del>
      <w:r>
        <w:rPr>
          <w:rFonts w:ascii="Times New Roman" w:hAnsi="Times New Roman"/>
          <w:sz w:val="20"/>
          <w:szCs w:val="20"/>
          <w:rtl w:val="0"/>
        </w:rPr>
        <w:t xml:space="preserve"> </w:t>
      </w:r>
      <w:del w:id="17506" w:date="2023-01-09T21:15:37Z" w:author="Jan Groh">
        <w:r>
          <w:rPr>
            <w:rFonts w:ascii="Times New Roman" w:hAnsi="Times New Roman"/>
            <w:sz w:val="20"/>
            <w:szCs w:val="20"/>
            <w:rtl w:val="0"/>
          </w:rPr>
          <w:delText>M</w:delText>
        </w:r>
      </w:del>
      <w:del w:id="17507" w:date="2023-01-09T21:15:37Z" w:author="Jan Groh">
        <w:r>
          <w:rPr>
            <w:rFonts w:ascii="Times New Roman" w:hAnsi="Times New Roman" w:hint="default"/>
            <w:sz w:val="20"/>
            <w:szCs w:val="20"/>
            <w:rtl w:val="0"/>
          </w:rPr>
          <w:delText>ü</w:delText>
        </w:r>
      </w:del>
      <w:del w:id="17508" w:date="2023-01-09T21:15:37Z" w:author="Jan Groh">
        <w:r>
          <w:rPr>
            <w:rFonts w:ascii="Times New Roman" w:hAnsi="Times New Roman"/>
            <w:sz w:val="20"/>
            <w:szCs w:val="20"/>
            <w:rtl w:val="0"/>
            <w:lang w:val="de-DE"/>
          </w:rPr>
          <w:delText>ller wurde</w:delText>
        </w:r>
      </w:del>
      <w:ins w:id="17509" w:date="2023-01-09T21:15:37Z" w:author="Jan Groh">
        <w:r>
          <w:rPr>
            <w:rFonts w:ascii="Times New Roman" w:hAnsi="Times New Roman"/>
            <w:sz w:val="20"/>
            <w:szCs w:val="20"/>
            <w:rtl w:val="0"/>
            <w:lang w:val="de-DE"/>
          </w:rPr>
          <w:t>ab</w:t>
        </w:r>
      </w:ins>
      <w:r>
        <w:rPr>
          <w:rFonts w:ascii="Times New Roman" w:hAnsi="Times New Roman"/>
          <w:sz w:val="20"/>
          <w:szCs w:val="20"/>
          <w:rtl w:val="0"/>
          <w:lang w:val="de-DE"/>
        </w:rPr>
        <w:t xml:space="preserve"> 1815 Kanzler (Justizminister) in Weimar. Nachla</w:t>
      </w:r>
      <w:ins w:id="17510" w:date="2023-01-09T21:15:11Z" w:author="Jan Groh">
        <w:r>
          <w:rPr>
            <w:rFonts w:ascii="Times New Roman" w:hAnsi="Times New Roman"/>
            <w:sz w:val="20"/>
            <w:szCs w:val="20"/>
            <w:rtl w:val="0"/>
            <w:lang w:val="de-DE"/>
          </w:rPr>
          <w:t>ss</w:t>
        </w:r>
      </w:ins>
      <w:del w:id="17511" w:date="2023-01-09T21:15:10Z" w:author="Jan Groh">
        <w:r>
          <w:rPr>
            <w:rFonts w:ascii="Times New Roman" w:hAnsi="Times New Roman" w:hint="default"/>
            <w:sz w:val="20"/>
            <w:szCs w:val="20"/>
            <w:rtl w:val="0"/>
            <w:lang w:val="de-DE"/>
          </w:rPr>
          <w:delText>ß</w:delText>
        </w:r>
      </w:del>
      <w:r>
        <w:rPr>
          <w:rFonts w:ascii="Times New Roman" w:hAnsi="Times New Roman"/>
          <w:sz w:val="20"/>
          <w:szCs w:val="20"/>
          <w:rtl w:val="0"/>
          <w:lang w:val="de-DE"/>
        </w:rPr>
        <w:t>pfleger und von Goethe eingesetzter Vormund der unm</w:t>
      </w:r>
      <w:r>
        <w:rPr>
          <w:rFonts w:ascii="Times New Roman" w:hAnsi="Times New Roman" w:hint="default"/>
          <w:sz w:val="20"/>
          <w:szCs w:val="20"/>
          <w:rtl w:val="0"/>
        </w:rPr>
        <w:t>ü</w:t>
      </w:r>
      <w:r>
        <w:rPr>
          <w:rFonts w:ascii="Times New Roman" w:hAnsi="Times New Roman"/>
          <w:sz w:val="20"/>
          <w:szCs w:val="20"/>
          <w:rtl w:val="0"/>
          <w:lang w:val="de-DE"/>
        </w:rPr>
        <w:t>ndigen Enkel.</w:t>
      </w:r>
    </w:p>
  </w:footnote>
  <w:footnote w:id="4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512" w:date="2023-01-09T21:20:09Z" w:author="Jan Groh">
        <w:r>
          <w:rPr>
            <w:rFonts w:ascii="Times New Roman" w:hAnsi="Times New Roman"/>
            <w:sz w:val="20"/>
            <w:szCs w:val="20"/>
            <w:rtl w:val="0"/>
            <w:lang w:val="de-DE"/>
          </w:rPr>
          <w:t>Christoph Martin Wieland (1733</w:t>
        </w:r>
      </w:ins>
      <w:ins w:id="17513" w:date="2023-01-09T21:20:09Z" w:author="Jan Groh">
        <w:r>
          <w:rPr>
            <w:rFonts w:ascii="Times New Roman" w:hAnsi="Times New Roman" w:hint="default"/>
            <w:sz w:val="20"/>
            <w:szCs w:val="20"/>
            <w:rtl w:val="0"/>
            <w:lang w:val="de-DE"/>
          </w:rPr>
          <w:t>–</w:t>
        </w:r>
      </w:ins>
      <w:ins w:id="17514" w:date="2023-01-09T21:20:09Z" w:author="Jan Groh">
        <w:r>
          <w:rPr>
            <w:rFonts w:ascii="Times New Roman" w:hAnsi="Times New Roman"/>
            <w:sz w:val="20"/>
            <w:szCs w:val="20"/>
            <w:rtl w:val="0"/>
          </w:rPr>
          <w:t>1813)</w:t>
        </w:r>
      </w:ins>
      <w:ins w:id="17515" w:date="2023-01-09T21:20:09Z" w:author="Jan Groh">
        <w:r>
          <w:rPr>
            <w:rFonts w:ascii="Times New Roman" w:hAnsi="Times New Roman"/>
            <w:sz w:val="20"/>
            <w:szCs w:val="20"/>
            <w:rtl w:val="0"/>
            <w:lang w:val="de-DE"/>
          </w:rPr>
          <w:t>,</w:t>
        </w:r>
      </w:ins>
      <w:ins w:id="17516" w:date="2023-01-09T21:20:09Z" w:author="Jan Groh">
        <w:r>
          <w:rPr>
            <w:rFonts w:ascii="Times New Roman" w:hAnsi="Times New Roman"/>
            <w:sz w:val="20"/>
            <w:szCs w:val="20"/>
            <w:rtl w:val="0"/>
            <w:lang w:val="de-DE"/>
          </w:rPr>
          <w:t xml:space="preserve"> Dichter, </w:t>
        </w:r>
      </w:ins>
      <w:ins w:id="17517" w:date="2023-01-09T21:20:09Z" w:author="Jan Groh">
        <w:r>
          <w:rPr>
            <w:rFonts w:ascii="Times New Roman" w:hAnsi="Times New Roman" w:hint="default"/>
            <w:sz w:val="20"/>
            <w:szCs w:val="20"/>
            <w:rtl w:val="0"/>
            <w:lang w:val="de-DE"/>
          </w:rPr>
          <w:t>Ü</w:t>
        </w:r>
      </w:ins>
      <w:ins w:id="17518" w:date="2023-01-09T21:20:09Z" w:author="Jan Groh">
        <w:r>
          <w:rPr>
            <w:rFonts w:ascii="Times New Roman" w:hAnsi="Times New Roman"/>
            <w:sz w:val="20"/>
            <w:szCs w:val="20"/>
            <w:rtl w:val="0"/>
            <w:lang w:val="de-DE"/>
          </w:rPr>
          <w:t>bersetzer und Herausgeber</w:t>
        </w:r>
      </w:ins>
      <w:ins w:id="17519" w:date="2023-01-09T21:20:09Z" w:author="Jan Groh">
        <w:r>
          <w:rPr>
            <w:rFonts w:ascii="Times New Roman" w:hAnsi="Times New Roman"/>
            <w:sz w:val="20"/>
            <w:szCs w:val="20"/>
            <w:rtl w:val="0"/>
            <w:lang w:val="de-DE"/>
          </w:rPr>
          <w:t>.</w:t>
        </w:r>
      </w:ins>
    </w:p>
  </w:footnote>
  <w:footnote w:id="4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520" w:date="2023-01-09T21:22:31Z" w:author="Jan Groh">
        <w:r>
          <w:rPr>
            <w:rFonts w:ascii="Times New Roman" w:hAnsi="Times New Roman"/>
            <w:sz w:val="20"/>
            <w:szCs w:val="20"/>
            <w:rtl w:val="0"/>
            <w:lang w:val="de-DE"/>
          </w:rPr>
          <w:t>Johann Gottfried Herder, ab 1802 von Herder (1744</w:t>
        </w:r>
      </w:ins>
      <w:ins w:id="17521" w:date="2023-01-09T21:22:31Z" w:author="Jan Groh">
        <w:r>
          <w:rPr>
            <w:rFonts w:ascii="Times New Roman" w:hAnsi="Times New Roman" w:hint="default"/>
            <w:sz w:val="20"/>
            <w:szCs w:val="20"/>
            <w:rtl w:val="0"/>
            <w:lang w:val="de-DE"/>
          </w:rPr>
          <w:t>–</w:t>
        </w:r>
      </w:ins>
      <w:ins w:id="17522" w:date="2023-01-09T21:22:31Z" w:author="Jan Groh">
        <w:r>
          <w:rPr>
            <w:rFonts w:ascii="Times New Roman" w:hAnsi="Times New Roman"/>
            <w:sz w:val="20"/>
            <w:szCs w:val="20"/>
            <w:rtl w:val="0"/>
            <w:lang w:val="de-DE"/>
          </w:rPr>
          <w:t xml:space="preserve">1803), Dichter, </w:t>
        </w:r>
      </w:ins>
      <w:ins w:id="17523" w:date="2023-01-09T21:22:31Z" w:author="Jan Groh">
        <w:r>
          <w:rPr>
            <w:rFonts w:ascii="Times New Roman" w:hAnsi="Times New Roman" w:hint="default"/>
            <w:sz w:val="20"/>
            <w:szCs w:val="20"/>
            <w:rtl w:val="0"/>
            <w:lang w:val="de-DE"/>
          </w:rPr>
          <w:t>Ü</w:t>
        </w:r>
      </w:ins>
      <w:ins w:id="17524" w:date="2023-01-09T21:22:31Z" w:author="Jan Groh">
        <w:r>
          <w:rPr>
            <w:rFonts w:ascii="Times New Roman" w:hAnsi="Times New Roman"/>
            <w:sz w:val="20"/>
            <w:szCs w:val="20"/>
            <w:rtl w:val="0"/>
            <w:lang w:val="de-DE"/>
          </w:rPr>
          <w:t>bersetzer, Theologe</w:t>
        </w:r>
      </w:ins>
      <w:ins w:id="17525" w:date="2023-01-09T21:22:31Z" w:author="Jan Groh">
        <w:r>
          <w:rPr>
            <w:rFonts w:ascii="Times New Roman" w:hAnsi="Times New Roman"/>
            <w:sz w:val="20"/>
            <w:szCs w:val="20"/>
            <w:rtl w:val="0"/>
            <w:lang w:val="de-DE"/>
          </w:rPr>
          <w:t xml:space="preserve"> und</w:t>
        </w:r>
      </w:ins>
      <w:ins w:id="17526" w:date="2023-01-09T21:22:31Z" w:author="Jan Groh">
        <w:r>
          <w:rPr>
            <w:rFonts w:ascii="Times New Roman" w:hAnsi="Times New Roman"/>
            <w:sz w:val="20"/>
            <w:szCs w:val="20"/>
            <w:rtl w:val="0"/>
            <w:lang w:val="fr-FR"/>
          </w:rPr>
          <w:t xml:space="preserve"> Philosoph</w:t>
        </w:r>
      </w:ins>
      <w:ins w:id="17527" w:date="2023-01-09T21:22:31Z" w:author="Jan Groh">
        <w:r>
          <w:rPr>
            <w:rFonts w:ascii="Times New Roman" w:hAnsi="Times New Roman"/>
            <w:sz w:val="20"/>
            <w:szCs w:val="20"/>
            <w:rtl w:val="0"/>
            <w:lang w:val="de-DE"/>
          </w:rPr>
          <w:t>.</w:t>
        </w:r>
      </w:ins>
    </w:p>
  </w:footnote>
  <w:footnote w:id="4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Sibylle Mertens-Schaaffhausen</w:t>
      </w:r>
      <w:r>
        <w:rPr>
          <w:rFonts w:ascii="Times New Roman" w:hAnsi="Times New Roman"/>
          <w:sz w:val="20"/>
          <w:szCs w:val="20"/>
          <w:rtl w:val="0"/>
          <w:lang w:val="de-DE"/>
        </w:rPr>
        <w:t xml:space="preserve"> (1797</w:t>
      </w:r>
      <w:r>
        <w:rPr>
          <w:rFonts w:ascii="Times New Roman" w:hAnsi="Times New Roman" w:hint="default"/>
          <w:sz w:val="20"/>
          <w:szCs w:val="20"/>
          <w:rtl w:val="0"/>
          <w:lang w:val="de-DE"/>
        </w:rPr>
        <w:t>–</w:t>
      </w:r>
      <w:r>
        <w:rPr>
          <w:rFonts w:ascii="Times New Roman" w:hAnsi="Times New Roman"/>
          <w:sz w:val="20"/>
          <w:szCs w:val="20"/>
          <w:rtl w:val="0"/>
          <w:lang w:val="de-DE"/>
        </w:rPr>
        <w:t xml:space="preserve">1857), </w:t>
      </w:r>
      <w:r>
        <w:rPr>
          <w:rFonts w:ascii="Times New Roman" w:hAnsi="Times New Roman"/>
          <w:sz w:val="20"/>
          <w:szCs w:val="20"/>
          <w:rtl w:val="0"/>
          <w:lang w:val="en-US"/>
        </w:rPr>
        <w:t>Arch</w:t>
      </w:r>
      <w:r>
        <w:rPr>
          <w:rFonts w:ascii="Times New Roman" w:hAnsi="Times New Roman" w:hint="default"/>
          <w:sz w:val="20"/>
          <w:szCs w:val="20"/>
          <w:rtl w:val="0"/>
        </w:rPr>
        <w:t>ä</w:t>
      </w:r>
      <w:r>
        <w:rPr>
          <w:rFonts w:ascii="Times New Roman" w:hAnsi="Times New Roman"/>
          <w:sz w:val="20"/>
          <w:szCs w:val="20"/>
          <w:rtl w:val="0"/>
        </w:rPr>
        <w:t>ologin</w:t>
      </w:r>
      <w:r>
        <w:rPr>
          <w:rFonts w:ascii="Times New Roman" w:hAnsi="Times New Roman"/>
          <w:sz w:val="20"/>
          <w:szCs w:val="20"/>
          <w:rtl w:val="0"/>
          <w:lang w:val="de-DE"/>
        </w:rPr>
        <w:t>, Mitgr</w:t>
      </w:r>
      <w:r>
        <w:rPr>
          <w:rFonts w:ascii="Times New Roman" w:hAnsi="Times New Roman" w:hint="default"/>
          <w:sz w:val="20"/>
          <w:szCs w:val="20"/>
          <w:rtl w:val="0"/>
          <w:lang w:val="de-DE"/>
        </w:rPr>
        <w:t>ü</w:t>
      </w:r>
      <w:r>
        <w:rPr>
          <w:rFonts w:ascii="Times New Roman" w:hAnsi="Times New Roman"/>
          <w:sz w:val="20"/>
          <w:szCs w:val="20"/>
          <w:rtl w:val="0"/>
          <w:lang w:val="de-DE"/>
        </w:rPr>
        <w:t>nderin des K</w:t>
      </w:r>
      <w:r>
        <w:rPr>
          <w:rFonts w:ascii="Times New Roman" w:hAnsi="Times New Roman" w:hint="default"/>
          <w:sz w:val="20"/>
          <w:szCs w:val="20"/>
          <w:rtl w:val="0"/>
          <w:lang w:val="de-DE"/>
        </w:rPr>
        <w:t>ö</w:t>
      </w:r>
      <w:r>
        <w:rPr>
          <w:rFonts w:ascii="Times New Roman" w:hAnsi="Times New Roman"/>
          <w:sz w:val="20"/>
          <w:szCs w:val="20"/>
          <w:rtl w:val="0"/>
          <w:lang w:val="de-DE"/>
        </w:rPr>
        <w:t>lner Dombauvereins</w:t>
      </w:r>
      <w:ins w:id="17528" w:date="2023-01-09T21:28:12Z" w:author="Jan Groh">
        <w:r>
          <w:rPr>
            <w:rFonts w:ascii="Times New Roman" w:hAnsi="Times New Roman"/>
            <w:sz w:val="20"/>
            <w:szCs w:val="20"/>
            <w:rtl w:val="0"/>
            <w:lang w:val="de-DE"/>
          </w:rPr>
          <w:t>,</w:t>
        </w:r>
      </w:ins>
      <w:del w:id="17529" w:date="2023-01-09T21:28:04Z" w:author="Jan Groh">
        <w:r>
          <w:rPr>
            <w:rFonts w:ascii="Times New Roman" w:hAnsi="Times New Roman"/>
            <w:sz w:val="20"/>
            <w:szCs w:val="20"/>
            <w:rtl w:val="0"/>
            <w:lang w:val="de-DE"/>
          </w:rPr>
          <w:delText xml:space="preserve">, sowohl Tochter als auch </w:delText>
        </w:r>
      </w:del>
      <w:del w:id="17530" w:date="2023-01-09T21:28:04Z" w:author="Jan Groh">
        <w:r>
          <w:rPr>
            <w:rFonts w:ascii="Times New Roman" w:hAnsi="Times New Roman" w:hint="default"/>
            <w:sz w:val="20"/>
            <w:szCs w:val="20"/>
            <w:rtl w:val="0"/>
            <w:lang w:val="de-DE"/>
          </w:rPr>
          <w:delText xml:space="preserve">– </w:delText>
        </w:r>
      </w:del>
      <w:del w:id="17531" w:date="2023-01-09T21:28:04Z" w:author="Jan Groh">
        <w:r>
          <w:rPr>
            <w:rFonts w:ascii="Times New Roman" w:hAnsi="Times New Roman"/>
            <w:sz w:val="20"/>
            <w:szCs w:val="20"/>
            <w:rtl w:val="0"/>
            <w:lang w:val="de-DE"/>
          </w:rPr>
          <w:delText xml:space="preserve">arrangiert </w:delText>
        </w:r>
      </w:del>
      <w:del w:id="17532" w:date="2023-01-09T21:28:04Z" w:author="Jan Groh">
        <w:r>
          <w:rPr>
            <w:rFonts w:ascii="Times New Roman" w:hAnsi="Times New Roman" w:hint="default"/>
            <w:sz w:val="20"/>
            <w:szCs w:val="20"/>
            <w:rtl w:val="0"/>
            <w:lang w:val="de-DE"/>
          </w:rPr>
          <w:delText xml:space="preserve">– </w:delText>
        </w:r>
      </w:del>
      <w:del w:id="17533" w:date="2023-01-09T21:28:04Z" w:author="Jan Groh">
        <w:r>
          <w:rPr>
            <w:rFonts w:ascii="Times New Roman" w:hAnsi="Times New Roman"/>
            <w:sz w:val="20"/>
            <w:szCs w:val="20"/>
            <w:rtl w:val="0"/>
            <w:lang w:val="de-DE"/>
          </w:rPr>
          <w:delText>ungl</w:delText>
        </w:r>
      </w:del>
      <w:del w:id="17534" w:date="2023-01-09T21:28:04Z" w:author="Jan Groh">
        <w:r>
          <w:rPr>
            <w:rFonts w:ascii="Times New Roman" w:hAnsi="Times New Roman" w:hint="default"/>
            <w:sz w:val="20"/>
            <w:szCs w:val="20"/>
            <w:rtl w:val="0"/>
            <w:lang w:val="de-DE"/>
          </w:rPr>
          <w:delText>ü</w:delText>
        </w:r>
      </w:del>
      <w:del w:id="17535" w:date="2023-01-09T21:28:04Z" w:author="Jan Groh">
        <w:r>
          <w:rPr>
            <w:rFonts w:ascii="Times New Roman" w:hAnsi="Times New Roman"/>
            <w:sz w:val="20"/>
            <w:szCs w:val="20"/>
            <w:rtl w:val="0"/>
            <w:lang w:val="de-DE"/>
          </w:rPr>
          <w:delText>ckliche Ehefrau</w:delText>
        </w:r>
      </w:del>
      <w:del w:id="17536" w:date="2023-01-09T21:28:04Z" w:author="Jan Groh">
        <w:r>
          <w:rPr>
            <w:rFonts w:ascii="Times New Roman" w:hAnsi="Times New Roman"/>
            <w:sz w:val="20"/>
            <w:szCs w:val="20"/>
            <w:rtl w:val="0"/>
            <w:lang w:val="de-DE"/>
          </w:rPr>
          <w:delText xml:space="preserve"> eines Bankiers</w:delText>
        </w:r>
      </w:del>
      <w:del w:id="17537" w:date="2023-01-09T21:28:04Z" w:author="Jan Groh">
        <w:r>
          <w:rPr>
            <w:rFonts w:ascii="Times New Roman" w:hAnsi="Times New Roman"/>
            <w:sz w:val="20"/>
            <w:szCs w:val="20"/>
            <w:rtl w:val="0"/>
            <w:lang w:val="de-DE"/>
          </w:rPr>
          <w:delText>,</w:delText>
        </w:r>
      </w:del>
      <w:del w:id="17538" w:date="2023-01-09T21:28:04Z" w:author="Jan Groh">
        <w:r>
          <w:rPr>
            <w:rFonts w:ascii="Times New Roman" w:hAnsi="Times New Roman"/>
            <w:sz w:val="20"/>
            <w:szCs w:val="20"/>
            <w:rtl w:val="0"/>
          </w:rPr>
          <w:delText xml:space="preserve"> </w:delText>
        </w:r>
      </w:del>
      <w:del w:id="17539" w:date="2023-01-09T21:28:04Z" w:author="Jan Groh">
        <w:r>
          <w:rPr>
            <w:rFonts w:ascii="Times New Roman" w:hAnsi="Times New Roman"/>
            <w:sz w:val="20"/>
            <w:szCs w:val="20"/>
            <w:rtl w:val="0"/>
            <w:lang w:val="de-DE"/>
          </w:rPr>
          <w:delText>wodurch ihr auch ohne Scheidung ein relativ unabh</w:delText>
        </w:r>
      </w:del>
      <w:del w:id="17540" w:date="2023-01-09T21:28:04Z" w:author="Jan Groh">
        <w:r>
          <w:rPr>
            <w:rFonts w:ascii="Times New Roman" w:hAnsi="Times New Roman" w:hint="default"/>
            <w:sz w:val="20"/>
            <w:szCs w:val="20"/>
            <w:rtl w:val="0"/>
            <w:lang w:val="de-DE"/>
          </w:rPr>
          <w:delText>ä</w:delText>
        </w:r>
      </w:del>
      <w:del w:id="17541" w:date="2023-01-09T21:28:04Z" w:author="Jan Groh">
        <w:r>
          <w:rPr>
            <w:rFonts w:ascii="Times New Roman" w:hAnsi="Times New Roman"/>
            <w:sz w:val="20"/>
            <w:szCs w:val="20"/>
            <w:rtl w:val="0"/>
            <w:lang w:val="de-DE"/>
          </w:rPr>
          <w:delText>ngiges Leben m</w:delText>
        </w:r>
      </w:del>
      <w:del w:id="17542" w:date="2023-01-09T21:28:04Z" w:author="Jan Groh">
        <w:r>
          <w:rPr>
            <w:rFonts w:ascii="Times New Roman" w:hAnsi="Times New Roman" w:hint="default"/>
            <w:sz w:val="20"/>
            <w:szCs w:val="20"/>
            <w:rtl w:val="0"/>
            <w:lang w:val="de-DE"/>
          </w:rPr>
          <w:delText>ö</w:delText>
        </w:r>
      </w:del>
      <w:del w:id="17543" w:date="2023-01-09T21:28:04Z" w:author="Jan Groh">
        <w:r>
          <w:rPr>
            <w:rFonts w:ascii="Times New Roman" w:hAnsi="Times New Roman"/>
            <w:sz w:val="20"/>
            <w:szCs w:val="20"/>
            <w:rtl w:val="0"/>
            <w:lang w:val="de-DE"/>
          </w:rPr>
          <w:delText>glich war. Sie widmete ihrer gro</w:delText>
        </w:r>
      </w:del>
      <w:del w:id="17544" w:date="2023-01-09T21:28:04Z" w:author="Jan Groh">
        <w:r>
          <w:rPr>
            <w:rFonts w:ascii="Times New Roman" w:hAnsi="Times New Roman" w:hint="default"/>
            <w:sz w:val="20"/>
            <w:szCs w:val="20"/>
            <w:rtl w:val="0"/>
            <w:lang w:val="de-DE"/>
          </w:rPr>
          <w:delText>ß</w:delText>
        </w:r>
      </w:del>
      <w:del w:id="17545" w:date="2023-01-09T21:28:04Z" w:author="Jan Groh">
        <w:r>
          <w:rPr>
            <w:rFonts w:ascii="Times New Roman" w:hAnsi="Times New Roman"/>
            <w:sz w:val="20"/>
            <w:szCs w:val="20"/>
            <w:rtl w:val="0"/>
            <w:lang w:val="de-DE"/>
          </w:rPr>
          <w:delText xml:space="preserve">en Liebe, der Marchesa Laurina Spinola ein eigenes, sehr intimes Tagebuch, konnte sich sonst aber mit niemandem </w:delText>
        </w:r>
      </w:del>
      <w:del w:id="17546" w:date="2023-01-09T21:28:04Z" w:author="Jan Groh">
        <w:r>
          <w:rPr>
            <w:rFonts w:ascii="Times New Roman" w:hAnsi="Times New Roman" w:hint="default"/>
            <w:sz w:val="20"/>
            <w:szCs w:val="20"/>
            <w:rtl w:val="0"/>
            <w:lang w:val="de-DE"/>
          </w:rPr>
          <w:delText>ü</w:delText>
        </w:r>
      </w:del>
      <w:del w:id="17547" w:date="2023-01-09T21:28:04Z" w:author="Jan Groh">
        <w:r>
          <w:rPr>
            <w:rFonts w:ascii="Times New Roman" w:hAnsi="Times New Roman"/>
            <w:sz w:val="20"/>
            <w:szCs w:val="20"/>
            <w:rtl w:val="0"/>
            <w:lang w:val="de-DE"/>
          </w:rPr>
          <w:delText>ber ihre Liebe zu Frauen austauschen. War</w:delText>
        </w:r>
      </w:del>
      <w:r>
        <w:rPr>
          <w:rFonts w:ascii="Times New Roman" w:hAnsi="Times New Roman"/>
          <w:sz w:val="20"/>
          <w:szCs w:val="20"/>
          <w:rtl w:val="0"/>
          <w:lang w:val="de-DE"/>
        </w:rPr>
        <w:t xml:space="preserve"> </w:t>
      </w:r>
      <w:ins w:id="17548" w:date="2023-01-09T21:28:25Z" w:author="Jan Groh">
        <w:r>
          <w:rPr>
            <w:rFonts w:ascii="Times New Roman" w:hAnsi="Times New Roman"/>
            <w:sz w:val="20"/>
            <w:szCs w:val="20"/>
            <w:rtl w:val="0"/>
            <w:lang w:val="de-DE"/>
          </w:rPr>
          <w:t>Freundin</w:t>
        </w:r>
      </w:ins>
      <w:ins w:id="17549" w:date="2023-01-09T21:28:25Z" w:author="Jan Groh">
        <w:r>
          <w:rPr>
            <w:rFonts w:ascii="Times New Roman" w:hAnsi="Times New Roman"/>
            <w:sz w:val="20"/>
            <w:szCs w:val="20"/>
            <w:rtl w:val="0"/>
            <w:lang w:val="de-DE"/>
          </w:rPr>
          <w:t xml:space="preserve"> </w:t>
        </w:r>
      </w:ins>
      <w:r>
        <w:rPr>
          <w:rFonts w:ascii="Times New Roman" w:hAnsi="Times New Roman"/>
          <w:sz w:val="20"/>
          <w:szCs w:val="20"/>
          <w:rtl w:val="0"/>
          <w:lang w:val="it-IT"/>
        </w:rPr>
        <w:t>Ottilies</w:t>
      </w:r>
      <w:del w:id="17550" w:date="2023-01-09T21:28:38Z" w:author="Jan Groh">
        <w:r>
          <w:rPr>
            <w:rFonts w:ascii="Times New Roman" w:hAnsi="Times New Roman"/>
            <w:sz w:val="20"/>
            <w:szCs w:val="20"/>
            <w:rtl w:val="0"/>
            <w:lang w:val="de-DE"/>
          </w:rPr>
          <w:delText xml:space="preserve"> Freundin</w:delText>
        </w:r>
      </w:del>
      <w:del w:id="17551" w:date="2023-01-09T21:28:38Z" w:author="Jan Groh">
        <w:r>
          <w:rPr>
            <w:rFonts w:ascii="Times New Roman" w:hAnsi="Times New Roman"/>
            <w:sz w:val="20"/>
            <w:szCs w:val="20"/>
            <w:rtl w:val="0"/>
            <w:lang w:val="de-DE"/>
          </w:rPr>
          <w:delText>,</w:delText>
        </w:r>
      </w:del>
      <w:del w:id="17552" w:date="2023-01-09T21:28:38Z" w:author="Jan Groh">
        <w:r>
          <w:rPr>
            <w:rFonts w:ascii="Times New Roman" w:hAnsi="Times New Roman"/>
            <w:sz w:val="20"/>
            <w:szCs w:val="20"/>
            <w:rtl w:val="0"/>
          </w:rPr>
          <w:delText xml:space="preserve"> </w:delText>
        </w:r>
      </w:del>
      <w:del w:id="17553" w:date="2023-01-09T21:28:38Z" w:author="Jan Groh">
        <w:r>
          <w:rPr>
            <w:rFonts w:ascii="Times New Roman" w:hAnsi="Times New Roman"/>
            <w:sz w:val="20"/>
            <w:szCs w:val="20"/>
            <w:rtl w:val="0"/>
            <w:lang w:val="de-DE"/>
          </w:rPr>
          <w:delText>der s</w:delText>
        </w:r>
      </w:del>
      <w:del w:id="17554" w:date="2023-01-09T21:28:38Z" w:author="Jan Groh">
        <w:r>
          <w:rPr>
            <w:rFonts w:ascii="Times New Roman" w:hAnsi="Times New Roman"/>
            <w:sz w:val="20"/>
            <w:szCs w:val="20"/>
            <w:rtl w:val="0"/>
            <w:lang w:val="de-DE"/>
          </w:rPr>
          <w:delText>ie oft finanzielle Unterst</w:delText>
        </w:r>
      </w:del>
      <w:del w:id="17555" w:date="2023-01-09T21:28:38Z" w:author="Jan Groh">
        <w:r>
          <w:rPr>
            <w:rFonts w:ascii="Times New Roman" w:hAnsi="Times New Roman" w:hint="default"/>
            <w:sz w:val="20"/>
            <w:szCs w:val="20"/>
            <w:rtl w:val="0"/>
          </w:rPr>
          <w:delText>ü</w:delText>
        </w:r>
      </w:del>
      <w:del w:id="17556" w:date="2023-01-09T21:28:38Z" w:author="Jan Groh">
        <w:r>
          <w:rPr>
            <w:rFonts w:ascii="Times New Roman" w:hAnsi="Times New Roman"/>
            <w:sz w:val="20"/>
            <w:szCs w:val="20"/>
            <w:rtl w:val="0"/>
            <w:lang w:val="de-DE"/>
          </w:rPr>
          <w:delText>tzung</w:delText>
        </w:r>
      </w:del>
      <w:del w:id="17557" w:date="2023-01-09T21:28:38Z" w:author="Jan Groh">
        <w:r>
          <w:rPr>
            <w:rFonts w:ascii="Times New Roman" w:hAnsi="Times New Roman"/>
            <w:sz w:val="20"/>
            <w:szCs w:val="20"/>
            <w:rtl w:val="0"/>
            <w:lang w:val="de-DE"/>
          </w:rPr>
          <w:delText xml:space="preserve"> gew</w:delText>
        </w:r>
      </w:del>
      <w:del w:id="17558" w:date="2023-01-09T21:28:38Z" w:author="Jan Groh">
        <w:r>
          <w:rPr>
            <w:rFonts w:ascii="Times New Roman" w:hAnsi="Times New Roman" w:hint="default"/>
            <w:sz w:val="20"/>
            <w:szCs w:val="20"/>
            <w:rtl w:val="0"/>
            <w:lang w:val="de-DE"/>
          </w:rPr>
          <w:delText>ä</w:delText>
        </w:r>
      </w:del>
      <w:del w:id="17559" w:date="2023-01-09T21:28:38Z" w:author="Jan Groh">
        <w:r>
          <w:rPr>
            <w:rFonts w:ascii="Times New Roman" w:hAnsi="Times New Roman"/>
            <w:sz w:val="20"/>
            <w:szCs w:val="20"/>
            <w:rtl w:val="0"/>
            <w:lang w:val="de-DE"/>
          </w:rPr>
          <w:delText>hrte</w:delText>
        </w:r>
      </w:del>
      <w:del w:id="17560" w:date="2023-01-09T21:28:38Z" w:author="Jan Groh">
        <w:r>
          <w:rPr>
            <w:rFonts w:ascii="Times New Roman" w:hAnsi="Times New Roman"/>
            <w:sz w:val="20"/>
            <w:szCs w:val="20"/>
            <w:rtl w:val="0"/>
          </w:rPr>
          <w:delText xml:space="preserve">; </w:delText>
        </w:r>
      </w:del>
      <w:del w:id="17561" w:date="2023-01-09T21:28:38Z" w:author="Jan Groh">
        <w:r>
          <w:rPr>
            <w:rFonts w:ascii="Times New Roman" w:hAnsi="Times New Roman"/>
            <w:sz w:val="20"/>
            <w:szCs w:val="20"/>
            <w:rtl w:val="0"/>
            <w:lang w:val="de-DE"/>
          </w:rPr>
          <w:delText xml:space="preserve">ab 1826 </w:delText>
        </w:r>
      </w:del>
      <w:ins w:id="17562" w:date="2023-01-09T21:28:39Z" w:author="Jan Groh">
        <w:r>
          <w:rPr>
            <w:rFonts w:ascii="Times New Roman" w:hAnsi="Times New Roman"/>
            <w:sz w:val="20"/>
            <w:szCs w:val="20"/>
            <w:rtl w:val="0"/>
            <w:lang w:val="de-DE"/>
          </w:rPr>
          <w:t xml:space="preserve">. </w:t>
        </w:r>
      </w:ins>
      <w:del w:id="17563" w:date="2023-01-09T21:28:40Z" w:author="Jan Groh">
        <w:r>
          <w:rPr>
            <w:rFonts w:ascii="Times New Roman" w:hAnsi="Times New Roman"/>
            <w:sz w:val="20"/>
            <w:szCs w:val="20"/>
            <w:rtl w:val="0"/>
            <w:lang w:val="de-DE"/>
          </w:rPr>
          <w:delText>b</w:delText>
        </w:r>
      </w:del>
      <w:ins w:id="17564" w:date="2023-01-09T21:28:41Z" w:author="Jan Groh">
        <w:r>
          <w:rPr>
            <w:rFonts w:ascii="Times New Roman" w:hAnsi="Times New Roman"/>
            <w:sz w:val="20"/>
            <w:szCs w:val="20"/>
            <w:rtl w:val="0"/>
            <w:lang w:val="de-DE"/>
          </w:rPr>
          <w:t>B</w:t>
        </w:r>
      </w:ins>
      <w:r>
        <w:rPr>
          <w:rFonts w:ascii="Times New Roman" w:hAnsi="Times New Roman"/>
          <w:sz w:val="20"/>
          <w:szCs w:val="20"/>
          <w:rtl w:val="0"/>
          <w:lang w:val="de-DE"/>
        </w:rPr>
        <w:t xml:space="preserve">ildete </w:t>
      </w:r>
      <w:del w:id="17565" w:date="2023-01-09T21:28:45Z" w:author="Jan Groh">
        <w:r>
          <w:rPr>
            <w:rFonts w:ascii="Times New Roman" w:hAnsi="Times New Roman"/>
            <w:sz w:val="20"/>
            <w:szCs w:val="20"/>
            <w:rtl w:val="0"/>
            <w:lang w:val="de-DE"/>
          </w:rPr>
          <w:delText>sie</w:delText>
        </w:r>
      </w:del>
      <w:ins w:id="17566" w:date="2023-01-09T21:28:47Z" w:author="Jan Groh">
        <w:r>
          <w:rPr>
            <w:rFonts w:ascii="Times New Roman" w:hAnsi="Times New Roman"/>
            <w:sz w:val="20"/>
            <w:szCs w:val="20"/>
            <w:rtl w:val="0"/>
            <w:lang w:val="de-DE"/>
          </w:rPr>
          <w:t>ab 1826</w:t>
        </w:r>
      </w:ins>
      <w:r>
        <w:rPr>
          <w:rFonts w:ascii="Times New Roman" w:hAnsi="Times New Roman"/>
          <w:sz w:val="20"/>
          <w:szCs w:val="20"/>
          <w:rtl w:val="0"/>
        </w:rPr>
        <w:t xml:space="preserve"> </w:t>
      </w:r>
      <w:r>
        <w:rPr>
          <w:rFonts w:ascii="Times New Roman" w:hAnsi="Times New Roman"/>
          <w:sz w:val="20"/>
          <w:szCs w:val="20"/>
          <w:rtl w:val="0"/>
          <w:lang w:val="de-DE"/>
        </w:rPr>
        <w:t xml:space="preserve">eine </w:t>
      </w:r>
      <w:ins w:id="17567" w:date="2023-01-09T21:28:59Z" w:author="Jan Groh">
        <w:r>
          <w:rPr>
            <w:rFonts w:ascii="Times New Roman" w:hAnsi="Times New Roman"/>
            <w:sz w:val="20"/>
            <w:szCs w:val="20"/>
            <w:rtl w:val="0"/>
            <w:lang w:val="de-DE"/>
          </w:rPr>
          <w:t xml:space="preserve">lesbische </w:t>
        </w:r>
      </w:ins>
      <w:r>
        <w:rPr>
          <w:rFonts w:ascii="Times New Roman" w:hAnsi="Times New Roman"/>
          <w:sz w:val="20"/>
          <w:szCs w:val="20"/>
          <w:rtl w:val="0"/>
          <w:lang w:val="de-DE"/>
        </w:rPr>
        <w:t xml:space="preserve">Lebensgemeinschaft mit </w:t>
      </w:r>
      <w:r>
        <w:rPr>
          <w:rFonts w:ascii="Times New Roman" w:hAnsi="Times New Roman"/>
          <w:sz w:val="20"/>
          <w:szCs w:val="20"/>
          <w:rtl w:val="0"/>
          <w:lang w:val="de-DE"/>
        </w:rPr>
        <w:t>Adele Schopenhauer</w:t>
      </w:r>
      <w:del w:id="17568" w:date="2023-01-09T21:29:09Z" w:author="Jan Groh">
        <w:r>
          <w:rPr>
            <w:rFonts w:ascii="Times New Roman" w:hAnsi="Times New Roman"/>
            <w:sz w:val="20"/>
            <w:szCs w:val="20"/>
            <w:rtl w:val="0"/>
            <w:lang w:val="de-DE"/>
          </w:rPr>
          <w:delText xml:space="preserve">, die sie </w:delText>
        </w:r>
      </w:del>
      <w:del w:id="17569" w:date="2023-01-09T21:29:09Z" w:author="Jan Groh">
        <w:r>
          <w:rPr>
            <w:rFonts w:ascii="Times New Roman" w:hAnsi="Times New Roman"/>
            <w:sz w:val="20"/>
            <w:szCs w:val="20"/>
            <w:rtl w:val="0"/>
            <w:lang w:val="de-DE"/>
          </w:rPr>
          <w:delText xml:space="preserve">bis zu deren </w:delText>
        </w:r>
      </w:del>
      <w:del w:id="17570" w:date="2023-01-09T21:29:09Z" w:author="Jan Groh">
        <w:r>
          <w:rPr>
            <w:rFonts w:ascii="Times New Roman" w:hAnsi="Times New Roman"/>
            <w:sz w:val="20"/>
            <w:szCs w:val="20"/>
            <w:rtl w:val="0"/>
            <w:lang w:val="de-DE"/>
          </w:rPr>
          <w:delText>Krebst</w:delText>
        </w:r>
      </w:del>
      <w:del w:id="17571" w:date="2023-01-09T21:29:09Z" w:author="Jan Groh">
        <w:r>
          <w:rPr>
            <w:rFonts w:ascii="Times New Roman" w:hAnsi="Times New Roman"/>
            <w:sz w:val="20"/>
            <w:szCs w:val="20"/>
            <w:rtl w:val="0"/>
          </w:rPr>
          <w:delText>od</w:delText>
        </w:r>
      </w:del>
      <w:del w:id="17572" w:date="2023-01-09T21:29:09Z" w:author="Jan Groh">
        <w:r>
          <w:rPr>
            <w:rFonts w:ascii="Times New Roman" w:hAnsi="Times New Roman"/>
            <w:sz w:val="20"/>
            <w:szCs w:val="20"/>
            <w:rtl w:val="0"/>
            <w:lang w:val="de-DE"/>
          </w:rPr>
          <w:delText xml:space="preserve"> 1849 pflegte</w:delText>
        </w:r>
      </w:del>
      <w:r>
        <w:rPr>
          <w:rFonts w:ascii="Times New Roman" w:hAnsi="Times New Roman"/>
          <w:sz w:val="20"/>
          <w:szCs w:val="20"/>
          <w:rtl w:val="0"/>
          <w:lang w:val="de-DE"/>
        </w:rPr>
        <w:t>.</w:t>
      </w:r>
    </w:p>
  </w:footnote>
  <w:footnote w:id="4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en-US"/>
        </w:rPr>
        <w:t xml:space="preserve"> Captain</w:t>
      </w:r>
      <w:r>
        <w:rPr>
          <w:rFonts w:ascii="Times New Roman" w:hAnsi="Times New Roman"/>
          <w:sz w:val="20"/>
          <w:szCs w:val="20"/>
          <w:rtl w:val="0"/>
          <w:lang w:val="de-DE"/>
        </w:rPr>
        <w:t xml:space="preserve"> Story,</w:t>
      </w:r>
      <w:r>
        <w:rPr>
          <w:rFonts w:ascii="Times New Roman" w:hAnsi="Times New Roman"/>
          <w:sz w:val="20"/>
          <w:szCs w:val="20"/>
          <w:rtl w:val="0"/>
        </w:rPr>
        <w:t xml:space="preserve"> </w:t>
      </w:r>
      <w:del w:id="17573" w:date="2023-01-09T21:32:04Z" w:author="Jan Groh">
        <w:r>
          <w:rPr>
            <w:rFonts w:ascii="Times New Roman" w:hAnsi="Times New Roman"/>
            <w:sz w:val="20"/>
            <w:szCs w:val="20"/>
            <w:rtl w:val="0"/>
            <w:lang w:val="de-DE"/>
          </w:rPr>
          <w:delText>e</w:delText>
        </w:r>
      </w:del>
      <w:del w:id="17574" w:date="2023-01-09T21:32:04Z" w:author="Jan Groh">
        <w:r>
          <w:rPr>
            <w:rFonts w:ascii="Times New Roman" w:hAnsi="Times New Roman"/>
            <w:sz w:val="20"/>
            <w:szCs w:val="20"/>
            <w:rtl w:val="0"/>
            <w:lang w:val="de-DE"/>
          </w:rPr>
          <w:delText>iner von</w:delText>
        </w:r>
      </w:del>
      <w:ins w:id="17575" w:date="2023-01-09T21:32:06Z" w:author="Jan Groh">
        <w:r>
          <w:rPr>
            <w:rFonts w:ascii="Times New Roman" w:hAnsi="Times New Roman"/>
            <w:sz w:val="20"/>
            <w:szCs w:val="20"/>
            <w:rtl w:val="0"/>
            <w:lang w:val="de-DE"/>
          </w:rPr>
          <w:t>Verehrer</w:t>
        </w:r>
      </w:ins>
      <w:r>
        <w:rPr>
          <w:rFonts w:ascii="Times New Roman" w:hAnsi="Times New Roman"/>
          <w:sz w:val="20"/>
          <w:szCs w:val="20"/>
          <w:rtl w:val="0"/>
          <w:lang w:val="it-IT"/>
        </w:rPr>
        <w:t xml:space="preserve"> Ottilies</w:t>
      </w:r>
      <w:del w:id="17576" w:date="2023-01-09T21:32:20Z" w:author="Jan Groh">
        <w:r>
          <w:rPr>
            <w:rFonts w:ascii="Times New Roman" w:hAnsi="Times New Roman"/>
            <w:sz w:val="20"/>
            <w:szCs w:val="20"/>
            <w:rtl w:val="0"/>
            <w:lang w:val="de-DE"/>
          </w:rPr>
          <w:delText xml:space="preserve"> Verehrern. Wahrscheinlich war er der</w:delText>
        </w:r>
      </w:del>
      <w:ins w:id="17577" w:date="2023-01-09T21:32:22Z" w:author="Jan Groh">
        <w:r>
          <w:rPr>
            <w:rFonts w:ascii="Times New Roman" w:hAnsi="Times New Roman"/>
            <w:sz w:val="20"/>
            <w:szCs w:val="20"/>
            <w:rtl w:val="0"/>
            <w:lang w:val="de-DE"/>
          </w:rPr>
          <w:t>vermutlich</w:t>
        </w:r>
      </w:ins>
      <w:r>
        <w:rPr>
          <w:rFonts w:ascii="Times New Roman" w:hAnsi="Times New Roman"/>
          <w:sz w:val="20"/>
          <w:szCs w:val="20"/>
          <w:rtl w:val="0"/>
          <w:lang w:val="de-DE"/>
        </w:rPr>
        <w:t xml:space="preserve"> Vater von Ottilies viertem Kind, Anna Sibylle.</w:t>
      </w:r>
    </w:p>
  </w:footnote>
  <w:footnote w:id="4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Ferdinand </w:t>
      </w:r>
      <w:r>
        <w:rPr>
          <w:rFonts w:ascii="Times New Roman" w:hAnsi="Times New Roman"/>
          <w:sz w:val="20"/>
          <w:szCs w:val="20"/>
          <w:u w:val="single"/>
          <w:rtl w:val="0"/>
        </w:rPr>
        <w:t>Gustav</w:t>
      </w:r>
      <w:r>
        <w:rPr>
          <w:rFonts w:ascii="Times New Roman" w:hAnsi="Times New Roman"/>
          <w:sz w:val="20"/>
          <w:szCs w:val="20"/>
          <w:rtl w:val="0"/>
        </w:rPr>
        <w:t xml:space="preserve"> K</w:t>
      </w:r>
      <w:r>
        <w:rPr>
          <w:rFonts w:ascii="Times New Roman" w:hAnsi="Times New Roman" w:hint="default"/>
          <w:sz w:val="20"/>
          <w:szCs w:val="20"/>
          <w:rtl w:val="0"/>
        </w:rPr>
        <w:t>ü</w:t>
      </w:r>
      <w:r>
        <w:rPr>
          <w:rFonts w:ascii="Times New Roman" w:hAnsi="Times New Roman"/>
          <w:sz w:val="20"/>
          <w:szCs w:val="20"/>
          <w:rtl w:val="0"/>
          <w:lang w:val="de-DE"/>
        </w:rPr>
        <w:t>hne (1806</w:t>
      </w:r>
      <w:r>
        <w:rPr>
          <w:rFonts w:ascii="Times New Roman" w:hAnsi="Times New Roman" w:hint="default"/>
          <w:sz w:val="20"/>
          <w:szCs w:val="20"/>
          <w:rtl w:val="0"/>
          <w:lang w:val="de-DE"/>
        </w:rPr>
        <w:t>–</w:t>
      </w:r>
      <w:r>
        <w:rPr>
          <w:rFonts w:ascii="Times New Roman" w:hAnsi="Times New Roman"/>
          <w:sz w:val="20"/>
          <w:szCs w:val="20"/>
          <w:rtl w:val="0"/>
        </w:rPr>
        <w:t>1888)</w:t>
      </w:r>
      <w:r>
        <w:rPr>
          <w:rFonts w:ascii="Times New Roman" w:hAnsi="Times New Roman"/>
          <w:sz w:val="20"/>
          <w:szCs w:val="20"/>
          <w:rtl w:val="0"/>
          <w:lang w:val="de-DE"/>
        </w:rPr>
        <w:t>,</w:t>
      </w:r>
      <w:r>
        <w:rPr>
          <w:rFonts w:ascii="Times New Roman" w:hAnsi="Times New Roman"/>
          <w:sz w:val="20"/>
          <w:szCs w:val="20"/>
          <w:rtl w:val="0"/>
          <w:lang w:val="de-DE"/>
        </w:rPr>
        <w:t xml:space="preserve"> Schriftsteller</w:t>
      </w:r>
      <w:r>
        <w:rPr>
          <w:rFonts w:ascii="Times New Roman" w:hAnsi="Times New Roman"/>
          <w:sz w:val="20"/>
          <w:szCs w:val="20"/>
          <w:rtl w:val="0"/>
          <w:lang w:val="de-DE"/>
        </w:rPr>
        <w:t>,</w:t>
      </w:r>
      <w:r>
        <w:rPr>
          <w:rFonts w:ascii="Times New Roman" w:hAnsi="Times New Roman"/>
          <w:sz w:val="20"/>
          <w:szCs w:val="20"/>
          <w:rtl w:val="0"/>
          <w:lang w:val="de-DE"/>
        </w:rPr>
        <w:t xml:space="preserve"> Literaturkritiker</w:t>
      </w:r>
      <w:del w:id="17578" w:date="2023-01-09T21:38:51Z" w:author="Jan Groh">
        <w:r>
          <w:rPr>
            <w:rFonts w:ascii="Times New Roman" w:hAnsi="Times New Roman"/>
            <w:sz w:val="20"/>
            <w:szCs w:val="20"/>
            <w:rtl w:val="0"/>
            <w:lang w:val="de-DE"/>
          </w:rPr>
          <w:delText xml:space="preserve">, </w:delText>
        </w:r>
      </w:del>
      <w:del w:id="17579" w:date="2023-01-09T21:38:51Z" w:author="Jan Groh">
        <w:r>
          <w:rPr>
            <w:rFonts w:ascii="Times New Roman" w:hAnsi="Times New Roman"/>
            <w:sz w:val="20"/>
            <w:szCs w:val="20"/>
            <w:rtl w:val="0"/>
            <w:lang w:val="de-DE"/>
          </w:rPr>
          <w:delText>wurde de</w:delText>
        </w:r>
      </w:del>
      <w:del w:id="17580" w:date="2023-01-09T21:38:51Z" w:author="Jan Groh">
        <w:r>
          <w:rPr>
            <w:rFonts w:ascii="Times New Roman" w:hAnsi="Times New Roman"/>
            <w:sz w:val="20"/>
            <w:szCs w:val="20"/>
            <w:rtl w:val="0"/>
            <w:lang w:val="de-DE"/>
          </w:rPr>
          <w:delText>r</w:delText>
        </w:r>
      </w:del>
      <w:del w:id="17581" w:date="2023-01-09T21:38:51Z" w:author="Jan Groh">
        <w:r>
          <w:rPr>
            <w:rFonts w:ascii="Times New Roman" w:hAnsi="Times New Roman"/>
            <w:sz w:val="20"/>
            <w:szCs w:val="20"/>
            <w:rtl w:val="0"/>
          </w:rPr>
          <w:delText xml:space="preserve"> </w:delText>
        </w:r>
      </w:del>
      <w:del w:id="17582" w:date="2023-01-09T21:38:51Z" w:author="Jan Groh">
        <w:r>
          <w:rPr>
            <w:rFonts w:ascii="Times New Roman" w:hAnsi="Times New Roman"/>
            <w:sz w:val="20"/>
            <w:szCs w:val="20"/>
            <w:rtl w:val="0"/>
            <w:lang w:val="de-DE"/>
          </w:rPr>
          <w:delText xml:space="preserve">liberalen literarischen Bewegung des </w:delText>
        </w:r>
      </w:del>
      <w:del w:id="17583" w:date="2023-01-09T21:38:51Z" w:author="Jan Groh">
        <w:r>
          <w:rPr>
            <w:rFonts w:ascii="Times New Roman" w:hAnsi="Times New Roman" w:hint="default"/>
            <w:sz w:val="20"/>
            <w:szCs w:val="20"/>
            <w:rtl w:val="0"/>
            <w:lang w:val="de-DE"/>
          </w:rPr>
          <w:delText>„</w:delText>
        </w:r>
      </w:del>
      <w:del w:id="17584" w:date="2023-01-09T21:38:51Z" w:author="Jan Groh">
        <w:r>
          <w:rPr>
            <w:rFonts w:ascii="Times New Roman" w:hAnsi="Times New Roman"/>
            <w:sz w:val="20"/>
            <w:szCs w:val="20"/>
            <w:rtl w:val="0"/>
            <w:lang w:val="de-DE"/>
          </w:rPr>
          <w:delText>Jungen Deutschland</w:delText>
        </w:r>
      </w:del>
      <w:del w:id="17585" w:date="2023-01-09T21:38:51Z" w:author="Jan Groh">
        <w:r>
          <w:rPr>
            <w:rFonts w:ascii="Times New Roman" w:hAnsi="Times New Roman" w:hint="default"/>
            <w:sz w:val="20"/>
            <w:szCs w:val="20"/>
            <w:rtl w:val="0"/>
            <w:lang w:val="de-DE"/>
          </w:rPr>
          <w:delText>“</w:delText>
        </w:r>
      </w:del>
      <w:del w:id="17586" w:date="2023-01-09T21:38:51Z" w:author="Jan Groh">
        <w:r>
          <w:rPr>
            <w:rFonts w:ascii="Times New Roman" w:hAnsi="Times New Roman"/>
            <w:sz w:val="20"/>
            <w:szCs w:val="20"/>
            <w:rtl w:val="0"/>
            <w:lang w:val="de-DE"/>
          </w:rPr>
          <w:delText xml:space="preserve"> zugerechnet</w:delText>
        </w:r>
      </w:del>
      <w:r>
        <w:rPr>
          <w:rFonts w:ascii="Times New Roman" w:hAnsi="Times New Roman"/>
          <w:sz w:val="20"/>
          <w:szCs w:val="20"/>
          <w:rtl w:val="0"/>
          <w:lang w:val="de-DE"/>
        </w:rPr>
        <w:t>.</w:t>
      </w:r>
    </w:p>
  </w:footnote>
  <w:footnote w:id="4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587" w:date="2023-01-09T21:41:16Z" w:author="Jan Groh">
        <w:r>
          <w:rPr>
            <w:rFonts w:ascii="Times New Roman" w:hAnsi="Times New Roman"/>
            <w:sz w:val="20"/>
            <w:szCs w:val="20"/>
            <w:rtl w:val="0"/>
          </w:rPr>
          <w:t xml:space="preserve">Johann </w:t>
        </w:r>
      </w:ins>
      <w:ins w:id="17588" w:date="2023-01-09T21:41:16Z" w:author="Jan Groh">
        <w:r>
          <w:rPr>
            <w:rFonts w:ascii="Times New Roman" w:hAnsi="Times New Roman"/>
            <w:sz w:val="20"/>
            <w:szCs w:val="20"/>
            <w:u w:val="single"/>
            <w:rtl w:val="0"/>
            <w:lang w:val="it-IT"/>
          </w:rPr>
          <w:t>Carl</w:t>
        </w:r>
      </w:ins>
      <w:ins w:id="17589" w:date="2023-01-09T21:41:16Z" w:author="Jan Groh">
        <w:r>
          <w:rPr>
            <w:rFonts w:ascii="Times New Roman" w:hAnsi="Times New Roman"/>
            <w:sz w:val="20"/>
            <w:szCs w:val="20"/>
            <w:rtl w:val="0"/>
            <w:lang w:val="nl-NL"/>
          </w:rPr>
          <w:t xml:space="preserve"> Gottfried Loewe (1796</w:t>
        </w:r>
      </w:ins>
      <w:ins w:id="17590" w:date="2023-01-09T21:41:16Z" w:author="Jan Groh">
        <w:r>
          <w:rPr>
            <w:rFonts w:ascii="Times New Roman" w:hAnsi="Times New Roman" w:hint="default"/>
            <w:sz w:val="20"/>
            <w:szCs w:val="20"/>
            <w:rtl w:val="0"/>
            <w:lang w:val="de-DE"/>
          </w:rPr>
          <w:t>–</w:t>
        </w:r>
      </w:ins>
      <w:ins w:id="17591" w:date="2023-01-09T21:41:16Z" w:author="Jan Groh">
        <w:r>
          <w:rPr>
            <w:rFonts w:ascii="Times New Roman" w:hAnsi="Times New Roman"/>
            <w:sz w:val="20"/>
            <w:szCs w:val="20"/>
            <w:rtl w:val="0"/>
          </w:rPr>
          <w:t>1869)</w:t>
        </w:r>
      </w:ins>
      <w:ins w:id="17592" w:date="2023-01-09T21:41:16Z" w:author="Jan Groh">
        <w:r>
          <w:rPr>
            <w:rFonts w:ascii="Times New Roman" w:hAnsi="Times New Roman"/>
            <w:sz w:val="20"/>
            <w:szCs w:val="20"/>
            <w:rtl w:val="0"/>
            <w:lang w:val="de-DE"/>
          </w:rPr>
          <w:t>,</w:t>
        </w:r>
      </w:ins>
      <w:ins w:id="17593" w:date="2023-01-09T21:41:16Z" w:author="Jan Groh">
        <w:r>
          <w:rPr>
            <w:rFonts w:ascii="Times New Roman" w:hAnsi="Times New Roman"/>
            <w:sz w:val="20"/>
            <w:szCs w:val="20"/>
            <w:rtl w:val="0"/>
            <w:lang w:val="de-DE"/>
          </w:rPr>
          <w:t xml:space="preserve"> Kantor, Organist und Komponist</w:t>
        </w:r>
      </w:ins>
      <w:ins w:id="17594" w:date="2023-01-09T21:41:16Z" w:author="Jan Groh">
        <w:r>
          <w:rPr>
            <w:rFonts w:ascii="Times New Roman" w:hAnsi="Times New Roman"/>
            <w:sz w:val="20"/>
            <w:szCs w:val="20"/>
            <w:rtl w:val="0"/>
            <w:lang w:val="de-DE"/>
          </w:rPr>
          <w:t>.</w:t>
        </w:r>
      </w:ins>
    </w:p>
  </w:footnote>
  <w:footnote w:id="5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595" w:date="2023-01-09T21:47:39Z" w:author="Jan Groh">
        <w:r>
          <w:rPr>
            <w:rFonts w:ascii="Times New Roman" w:hAnsi="Times New Roman"/>
            <w:sz w:val="20"/>
            <w:szCs w:val="20"/>
            <w:rtl w:val="0"/>
            <w:lang w:val="it-IT"/>
          </w:rPr>
          <w:t xml:space="preserve">Carl </w:t>
        </w:r>
      </w:ins>
      <w:ins w:id="17596" w:date="2023-01-09T21:47:39Z" w:author="Jan Groh">
        <w:r>
          <w:rPr>
            <w:rFonts w:ascii="Times New Roman" w:hAnsi="Times New Roman"/>
            <w:sz w:val="20"/>
            <w:szCs w:val="20"/>
            <w:u w:val="single"/>
            <w:rtl w:val="0"/>
          </w:rPr>
          <w:t>Theodor</w:t>
        </w:r>
      </w:ins>
      <w:ins w:id="17597" w:date="2023-01-09T21:47:39Z" w:author="Jan Groh">
        <w:r>
          <w:rPr>
            <w:rFonts w:ascii="Times New Roman" w:hAnsi="Times New Roman"/>
            <w:sz w:val="20"/>
            <w:szCs w:val="20"/>
            <w:rtl w:val="0"/>
          </w:rPr>
          <w:t xml:space="preserve"> K</w:t>
        </w:r>
      </w:ins>
      <w:ins w:id="17598" w:date="2023-01-09T21:47:39Z" w:author="Jan Groh">
        <w:r>
          <w:rPr>
            <w:rFonts w:ascii="Times New Roman" w:hAnsi="Times New Roman" w:hint="default"/>
            <w:sz w:val="20"/>
            <w:szCs w:val="20"/>
            <w:rtl w:val="0"/>
            <w:lang w:val="sv-SE"/>
          </w:rPr>
          <w:t>ö</w:t>
        </w:r>
      </w:ins>
      <w:ins w:id="17599" w:date="2023-01-09T21:47:39Z" w:author="Jan Groh">
        <w:r>
          <w:rPr>
            <w:rFonts w:ascii="Times New Roman" w:hAnsi="Times New Roman"/>
            <w:sz w:val="20"/>
            <w:szCs w:val="20"/>
            <w:rtl w:val="0"/>
          </w:rPr>
          <w:t>rner (1791</w:t>
        </w:r>
      </w:ins>
      <w:ins w:id="17600" w:date="2023-01-09T21:47:39Z" w:author="Jan Groh">
        <w:r>
          <w:rPr>
            <w:rFonts w:ascii="Times New Roman" w:hAnsi="Times New Roman" w:hint="default"/>
            <w:sz w:val="20"/>
            <w:szCs w:val="20"/>
            <w:rtl w:val="0"/>
            <w:lang w:val="de-DE"/>
          </w:rPr>
          <w:t>–</w:t>
        </w:r>
      </w:ins>
      <w:ins w:id="17601" w:date="2023-01-09T21:47:39Z" w:author="Jan Groh">
        <w:r>
          <w:rPr>
            <w:rFonts w:ascii="Times New Roman" w:hAnsi="Times New Roman"/>
            <w:sz w:val="20"/>
            <w:szCs w:val="20"/>
            <w:rtl w:val="0"/>
          </w:rPr>
          <w:t>1813)</w:t>
        </w:r>
      </w:ins>
      <w:ins w:id="17602" w:date="2023-01-09T21:47:39Z" w:author="Jan Groh">
        <w:r>
          <w:rPr>
            <w:rFonts w:ascii="Times New Roman" w:hAnsi="Times New Roman"/>
            <w:sz w:val="20"/>
            <w:szCs w:val="20"/>
            <w:rtl w:val="0"/>
            <w:lang w:val="de-DE"/>
          </w:rPr>
          <w:t>,</w:t>
        </w:r>
      </w:ins>
      <w:ins w:id="17603" w:date="2023-01-09T21:47:39Z" w:author="Jan Groh">
        <w:r>
          <w:rPr>
            <w:rFonts w:ascii="Times New Roman" w:hAnsi="Times New Roman"/>
            <w:sz w:val="20"/>
            <w:szCs w:val="20"/>
            <w:rtl w:val="0"/>
            <w:lang w:val="de-DE"/>
          </w:rPr>
          <w:t xml:space="preserve"> Schriftsteller und Freiheitsk</w:t>
        </w:r>
      </w:ins>
      <w:ins w:id="17604" w:date="2023-01-09T21:47:39Z" w:author="Jan Groh">
        <w:r>
          <w:rPr>
            <w:rFonts w:ascii="Times New Roman" w:hAnsi="Times New Roman" w:hint="default"/>
            <w:sz w:val="20"/>
            <w:szCs w:val="20"/>
            <w:rtl w:val="0"/>
          </w:rPr>
          <w:t>ä</w:t>
        </w:r>
      </w:ins>
      <w:ins w:id="17605" w:date="2023-01-09T21:47:39Z" w:author="Jan Groh">
        <w:r>
          <w:rPr>
            <w:rFonts w:ascii="Times New Roman" w:hAnsi="Times New Roman"/>
            <w:sz w:val="20"/>
            <w:szCs w:val="20"/>
            <w:rtl w:val="0"/>
            <w:lang w:val="de-DE"/>
          </w:rPr>
          <w:t>mpfer.</w:t>
        </w:r>
      </w:ins>
    </w:p>
  </w:footnote>
  <w:footnote w:id="5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Franz Liszt </w:t>
      </w:r>
      <w:r>
        <w:rPr>
          <w:rFonts w:ascii="Times New Roman" w:hAnsi="Times New Roman"/>
          <w:sz w:val="20"/>
          <w:szCs w:val="20"/>
          <w:rtl w:val="0"/>
          <w:lang w:val="de-DE"/>
        </w:rPr>
        <w:t>(</w:t>
      </w:r>
      <w:r>
        <w:rPr>
          <w:rFonts w:ascii="Times New Roman" w:hAnsi="Times New Roman"/>
          <w:sz w:val="20"/>
          <w:szCs w:val="20"/>
          <w:rtl w:val="0"/>
        </w:rPr>
        <w:t>1811</w:t>
      </w:r>
      <w:r>
        <w:rPr>
          <w:rFonts w:ascii="Times New Roman" w:hAnsi="Times New Roman" w:hint="default"/>
          <w:sz w:val="20"/>
          <w:szCs w:val="20"/>
          <w:rtl w:val="0"/>
          <w:lang w:val="de-DE"/>
        </w:rPr>
        <w:t>–</w:t>
      </w:r>
      <w:r>
        <w:rPr>
          <w:rFonts w:ascii="Times New Roman" w:hAnsi="Times New Roman"/>
          <w:sz w:val="20"/>
          <w:szCs w:val="20"/>
          <w:rtl w:val="0"/>
        </w:rPr>
        <w:t xml:space="preserve">1886), </w:t>
      </w:r>
      <w:r>
        <w:rPr>
          <w:rFonts w:ascii="Times New Roman" w:hAnsi="Times New Roman" w:hint="default"/>
          <w:sz w:val="20"/>
          <w:szCs w:val="20"/>
          <w:rtl w:val="0"/>
          <w:lang w:val="sv-SE"/>
        </w:rPr>
        <w:t>ö</w:t>
      </w:r>
      <w:r>
        <w:rPr>
          <w:rFonts w:ascii="Times New Roman" w:hAnsi="Times New Roman"/>
          <w:sz w:val="20"/>
          <w:szCs w:val="20"/>
          <w:rtl w:val="0"/>
          <w:lang w:val="de-DE"/>
        </w:rPr>
        <w:t>sterreichisch-ungarischer Komponist, Pianist, Dirigent</w:t>
      </w:r>
      <w:r>
        <w:rPr>
          <w:rFonts w:ascii="Times New Roman" w:hAnsi="Times New Roman"/>
          <w:sz w:val="20"/>
          <w:szCs w:val="20"/>
          <w:rtl w:val="0"/>
          <w:lang w:val="de-DE"/>
        </w:rPr>
        <w:t xml:space="preserve"> und</w:t>
      </w:r>
      <w:r>
        <w:rPr>
          <w:rFonts w:ascii="Times New Roman" w:hAnsi="Times New Roman"/>
          <w:sz w:val="20"/>
          <w:szCs w:val="20"/>
          <w:rtl w:val="0"/>
          <w:lang w:val="de-DE"/>
        </w:rPr>
        <w:t xml:space="preserve"> Musiklehrer</w:t>
      </w:r>
      <w:r>
        <w:rPr>
          <w:rFonts w:ascii="Times New Roman" w:hAnsi="Times New Roman"/>
          <w:sz w:val="20"/>
          <w:szCs w:val="20"/>
          <w:rtl w:val="0"/>
          <w:lang w:val="de-DE"/>
        </w:rPr>
        <w:t>.</w:t>
      </w:r>
      <w:del w:id="17606" w:date="2023-01-09T21:51:01Z" w:author="Jan Groh">
        <w:r>
          <w:rPr>
            <w:rFonts w:ascii="Times New Roman" w:hAnsi="Times New Roman"/>
            <w:sz w:val="20"/>
            <w:szCs w:val="20"/>
            <w:rtl w:val="0"/>
            <w:lang w:val="de-DE"/>
          </w:rPr>
          <w:delText xml:space="preserve"> Ottilie kontaktierte Liszt, um Walther von Goethes Komponistenlaufbahn zu f</w:delText>
        </w:r>
      </w:del>
      <w:del w:id="17607" w:date="2023-01-09T21:51:01Z" w:author="Jan Groh">
        <w:r>
          <w:rPr>
            <w:rFonts w:ascii="Times New Roman" w:hAnsi="Times New Roman" w:hint="default"/>
            <w:sz w:val="20"/>
            <w:szCs w:val="20"/>
            <w:rtl w:val="0"/>
            <w:lang w:val="de-DE"/>
          </w:rPr>
          <w:delText>ö</w:delText>
        </w:r>
      </w:del>
      <w:del w:id="17608" w:date="2023-01-09T21:51:01Z" w:author="Jan Groh">
        <w:r>
          <w:rPr>
            <w:rFonts w:ascii="Times New Roman" w:hAnsi="Times New Roman"/>
            <w:sz w:val="20"/>
            <w:szCs w:val="20"/>
            <w:rtl w:val="0"/>
            <w:lang w:val="de-DE"/>
          </w:rPr>
          <w:delText>rdern.</w:delText>
        </w:r>
      </w:del>
    </w:p>
  </w:footnote>
  <w:footnote w:id="5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Abraham Romeo Seligmann, meist Franz Romeo Seligmann genannt (1808</w:t>
      </w:r>
      <w:r>
        <w:rPr>
          <w:rFonts w:ascii="Times New Roman" w:hAnsi="Times New Roman" w:hint="default"/>
          <w:sz w:val="20"/>
          <w:szCs w:val="20"/>
          <w:rtl w:val="0"/>
          <w:lang w:val="de-DE"/>
        </w:rPr>
        <w:t>–</w:t>
      </w:r>
      <w:r>
        <w:rPr>
          <w:rFonts w:ascii="Times New Roman" w:hAnsi="Times New Roman"/>
          <w:sz w:val="20"/>
          <w:szCs w:val="20"/>
          <w:rtl w:val="0"/>
          <w:lang w:val="de-DE"/>
        </w:rPr>
        <w:t>1892), Arzt und Kulturhistoriker.</w:t>
      </w:r>
      <w:del w:id="17609" w:date="2023-01-09T21:52:40Z" w:author="Jan Groh">
        <w:r>
          <w:rPr>
            <w:rFonts w:ascii="Times New Roman" w:hAnsi="Times New Roman"/>
            <w:sz w:val="20"/>
            <w:szCs w:val="20"/>
            <w:rtl w:val="0"/>
            <w:lang w:val="de-DE"/>
          </w:rPr>
          <w:delText xml:space="preserve"> Professor an der Wiener Universit</w:delText>
        </w:r>
      </w:del>
      <w:del w:id="17610" w:date="2023-01-09T21:52:40Z" w:author="Jan Groh">
        <w:r>
          <w:rPr>
            <w:rFonts w:ascii="Times New Roman" w:hAnsi="Times New Roman" w:hint="default"/>
            <w:sz w:val="20"/>
            <w:szCs w:val="20"/>
            <w:rtl w:val="0"/>
          </w:rPr>
          <w:delText>ä</w:delText>
        </w:r>
      </w:del>
      <w:del w:id="17611" w:date="2023-01-09T21:52:40Z" w:author="Jan Groh">
        <w:r>
          <w:rPr>
            <w:rFonts w:ascii="Times New Roman" w:hAnsi="Times New Roman"/>
            <w:sz w:val="20"/>
            <w:szCs w:val="20"/>
            <w:rtl w:val="0"/>
            <w:lang w:val="de-DE"/>
          </w:rPr>
          <w:delText>t. Wohl der treueste Freund Ottilies. Sie lernte ihn im Februar 1835 kennen.</w:delText>
        </w:r>
      </w:del>
    </w:p>
  </w:footnote>
  <w:footnote w:id="5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u w:val="single"/>
          <w:rtl w:val="0"/>
          <w:lang w:val="de-DE"/>
        </w:rPr>
        <w:t>Franz</w:t>
      </w:r>
      <w:r>
        <w:rPr>
          <w:rFonts w:ascii="Times New Roman" w:hAnsi="Times New Roman"/>
          <w:sz w:val="20"/>
          <w:szCs w:val="20"/>
          <w:rtl w:val="0"/>
          <w:lang w:val="de-DE"/>
        </w:rPr>
        <w:t xml:space="preserve"> Seraphicus Grillparzer (1791</w:t>
      </w:r>
      <w:r>
        <w:rPr>
          <w:rFonts w:ascii="Times New Roman" w:hAnsi="Times New Roman" w:hint="default"/>
          <w:sz w:val="20"/>
          <w:szCs w:val="20"/>
          <w:rtl w:val="0"/>
          <w:lang w:val="de-DE"/>
        </w:rPr>
        <w:t>–</w:t>
      </w:r>
      <w:r>
        <w:rPr>
          <w:rFonts w:ascii="Times New Roman" w:hAnsi="Times New Roman"/>
          <w:sz w:val="20"/>
          <w:szCs w:val="20"/>
          <w:rtl w:val="0"/>
        </w:rPr>
        <w:t>1872)</w:t>
      </w:r>
      <w:r>
        <w:rPr>
          <w:rFonts w:ascii="Times New Roman" w:hAnsi="Times New Roman"/>
          <w:sz w:val="20"/>
          <w:szCs w:val="20"/>
          <w:rtl w:val="0"/>
          <w:lang w:val="de-DE"/>
        </w:rPr>
        <w:t>,</w:t>
      </w:r>
      <w:r>
        <w:rPr>
          <w:rFonts w:ascii="Times New Roman" w:hAnsi="Times New Roman" w:hint="default"/>
          <w:sz w:val="20"/>
          <w:szCs w:val="20"/>
          <w:rtl w:val="0"/>
        </w:rPr>
        <w:t xml:space="preserve"> ö</w:t>
      </w:r>
      <w:r>
        <w:rPr>
          <w:rFonts w:ascii="Times New Roman" w:hAnsi="Times New Roman"/>
          <w:sz w:val="20"/>
          <w:szCs w:val="20"/>
          <w:rtl w:val="0"/>
          <w:lang w:val="de-DE"/>
        </w:rPr>
        <w:t>sterreichischer Schriftsteller</w:t>
      </w:r>
      <w:del w:id="17612" w:date="2023-01-09T21:55:35Z" w:author="Jan Groh">
        <w:r>
          <w:rPr>
            <w:rFonts w:ascii="Times New Roman" w:hAnsi="Times New Roman"/>
            <w:sz w:val="20"/>
            <w:szCs w:val="20"/>
            <w:rtl w:val="0"/>
            <w:lang w:val="de-DE"/>
          </w:rPr>
          <w:delText>, vor allem Dramatiker</w:delText>
        </w:r>
      </w:del>
      <w:del w:id="17613" w:date="2023-01-09T21:55:35Z" w:author="Jan Groh">
        <w:r>
          <w:rPr>
            <w:rFonts w:ascii="Times New Roman" w:hAnsi="Times New Roman"/>
            <w:sz w:val="20"/>
            <w:szCs w:val="20"/>
            <w:rtl w:val="0"/>
            <w:lang w:val="de-DE"/>
          </w:rPr>
          <w:delText>, verfasste einen poetischen Nachruf auf Alma</w:delText>
        </w:r>
      </w:del>
      <w:r>
        <w:rPr>
          <w:rFonts w:ascii="Times New Roman" w:hAnsi="Times New Roman"/>
          <w:sz w:val="20"/>
          <w:szCs w:val="20"/>
          <w:rtl w:val="0"/>
          <w:lang w:val="de-DE"/>
        </w:rPr>
        <w:t xml:space="preserve">.  </w:t>
      </w:r>
    </w:p>
  </w:footnote>
  <w:footnote w:id="5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Eduard von Bauernfeld (1802</w:t>
      </w:r>
      <w:r>
        <w:rPr>
          <w:rFonts w:ascii="Times New Roman" w:hAnsi="Times New Roman" w:hint="default"/>
          <w:sz w:val="20"/>
          <w:szCs w:val="20"/>
          <w:rtl w:val="0"/>
          <w:lang w:val="de-DE"/>
        </w:rPr>
        <w:t>–</w:t>
      </w:r>
      <w:r>
        <w:rPr>
          <w:rFonts w:ascii="Times New Roman" w:hAnsi="Times New Roman"/>
          <w:sz w:val="20"/>
          <w:szCs w:val="20"/>
          <w:rtl w:val="0"/>
        </w:rPr>
        <w:t>1890)</w:t>
      </w:r>
      <w:r>
        <w:rPr>
          <w:rFonts w:ascii="Times New Roman" w:hAnsi="Times New Roman"/>
          <w:sz w:val="20"/>
          <w:szCs w:val="20"/>
          <w:rtl w:val="0"/>
          <w:lang w:val="de-DE"/>
        </w:rPr>
        <w:t>,</w:t>
      </w:r>
      <w:r>
        <w:rPr>
          <w:rFonts w:ascii="Times New Roman" w:hAnsi="Times New Roman" w:hint="default"/>
          <w:sz w:val="20"/>
          <w:szCs w:val="20"/>
          <w:rtl w:val="0"/>
        </w:rPr>
        <w:t xml:space="preserve"> ö</w:t>
      </w:r>
      <w:r>
        <w:rPr>
          <w:rFonts w:ascii="Times New Roman" w:hAnsi="Times New Roman"/>
          <w:sz w:val="20"/>
          <w:szCs w:val="20"/>
          <w:rtl w:val="0"/>
          <w:lang w:val="de-DE"/>
        </w:rPr>
        <w:t>sterreichischer Schriftsteller.</w:t>
      </w:r>
    </w:p>
  </w:footnote>
  <w:footnote w:id="5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614" w:date="2023-01-09T21:59:30Z" w:author="Jan Groh">
        <w:r>
          <w:rPr>
            <w:rFonts w:ascii="Times New Roman" w:hAnsi="Times New Roman"/>
            <w:sz w:val="20"/>
            <w:szCs w:val="20"/>
            <w:rtl w:val="0"/>
            <w:lang w:val="de-DE"/>
          </w:rPr>
          <w:t>Ernst Maria Johann Karl Freiherr von Feuchtersleben (1806</w:t>
        </w:r>
      </w:ins>
      <w:ins w:id="17615" w:date="2023-01-09T21:59:30Z" w:author="Jan Groh">
        <w:r>
          <w:rPr>
            <w:rFonts w:ascii="Times New Roman" w:hAnsi="Times New Roman" w:hint="default"/>
            <w:sz w:val="20"/>
            <w:szCs w:val="20"/>
            <w:rtl w:val="0"/>
            <w:lang w:val="de-DE"/>
          </w:rPr>
          <w:t>–</w:t>
        </w:r>
      </w:ins>
      <w:ins w:id="17616" w:date="2023-01-09T21:59:30Z" w:author="Jan Groh">
        <w:r>
          <w:rPr>
            <w:rFonts w:ascii="Times New Roman" w:hAnsi="Times New Roman"/>
            <w:sz w:val="20"/>
            <w:szCs w:val="20"/>
            <w:rtl w:val="0"/>
          </w:rPr>
          <w:t>1849)</w:t>
        </w:r>
      </w:ins>
      <w:ins w:id="17617" w:date="2023-01-09T21:59:30Z" w:author="Jan Groh">
        <w:r>
          <w:rPr>
            <w:rFonts w:ascii="Times New Roman" w:hAnsi="Times New Roman"/>
            <w:sz w:val="20"/>
            <w:szCs w:val="20"/>
            <w:rtl w:val="0"/>
            <w:lang w:val="de-DE"/>
          </w:rPr>
          <w:t>,</w:t>
        </w:r>
      </w:ins>
      <w:ins w:id="17618" w:date="2023-01-09T21:59:30Z" w:author="Jan Groh">
        <w:r>
          <w:rPr>
            <w:rFonts w:ascii="Times New Roman" w:hAnsi="Times New Roman" w:hint="default"/>
            <w:sz w:val="20"/>
            <w:szCs w:val="20"/>
            <w:rtl w:val="0"/>
          </w:rPr>
          <w:t xml:space="preserve"> ö</w:t>
        </w:r>
      </w:ins>
      <w:ins w:id="17619" w:date="2023-01-09T21:59:30Z" w:author="Jan Groh">
        <w:r>
          <w:rPr>
            <w:rFonts w:ascii="Times New Roman" w:hAnsi="Times New Roman"/>
            <w:sz w:val="20"/>
            <w:szCs w:val="20"/>
            <w:rtl w:val="0"/>
            <w:lang w:val="de-DE"/>
          </w:rPr>
          <w:t>sterreichischer Arzt, Lyriker und Essayist.</w:t>
        </w:r>
      </w:ins>
    </w:p>
  </w:footnote>
  <w:footnote w:id="5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620" w:date="2023-01-09T22:02:05Z" w:author="Jan Groh">
        <w:r>
          <w:rPr>
            <w:rFonts w:ascii="Times New Roman" w:hAnsi="Times New Roman"/>
            <w:sz w:val="20"/>
            <w:szCs w:val="20"/>
            <w:rtl w:val="0"/>
            <w:lang w:val="de-DE"/>
          </w:rPr>
          <w:t>Nikolaus Lenau, eig</w:t>
        </w:r>
      </w:ins>
      <w:ins w:id="17621" w:date="2023-01-09T22:02:05Z" w:author="Jan Groh">
        <w:r>
          <w:rPr>
            <w:rFonts w:ascii="Times New Roman" w:hAnsi="Times New Roman"/>
            <w:sz w:val="20"/>
            <w:szCs w:val="20"/>
            <w:rtl w:val="0"/>
            <w:lang w:val="de-DE"/>
          </w:rPr>
          <w:t>.</w:t>
        </w:r>
      </w:ins>
      <w:ins w:id="17622" w:date="2023-01-09T22:02:05Z" w:author="Jan Groh">
        <w:r>
          <w:rPr>
            <w:rFonts w:ascii="Times New Roman" w:hAnsi="Times New Roman"/>
            <w:sz w:val="20"/>
            <w:szCs w:val="20"/>
            <w:rtl w:val="0"/>
            <w:lang w:val="de-DE"/>
          </w:rPr>
          <w:t xml:space="preserve"> Nikolaus Franz Niembsch</w:t>
        </w:r>
      </w:ins>
      <w:ins w:id="17623" w:date="2023-01-09T22:02:05Z" w:author="Jan Groh">
        <w:r>
          <w:rPr>
            <w:rFonts w:ascii="Times New Roman" w:hAnsi="Times New Roman"/>
            <w:sz w:val="20"/>
            <w:szCs w:val="20"/>
            <w:rtl w:val="0"/>
            <w:lang w:val="de-DE"/>
          </w:rPr>
          <w:t xml:space="preserve">, </w:t>
        </w:r>
      </w:ins>
      <w:ins w:id="17624" w:date="2023-01-09T22:02:05Z" w:author="Jan Groh">
        <w:r>
          <w:rPr>
            <w:rFonts w:ascii="Times New Roman" w:hAnsi="Times New Roman"/>
            <w:sz w:val="20"/>
            <w:szCs w:val="20"/>
            <w:rtl w:val="0"/>
            <w:lang w:val="de-DE"/>
          </w:rPr>
          <w:t>seit 1820 Edler von Strehlenau (1802</w:t>
        </w:r>
      </w:ins>
      <w:ins w:id="17625" w:date="2023-01-09T22:02:05Z" w:author="Jan Groh">
        <w:r>
          <w:rPr>
            <w:rFonts w:ascii="Times New Roman" w:hAnsi="Times New Roman" w:hint="default"/>
            <w:sz w:val="20"/>
            <w:szCs w:val="20"/>
            <w:rtl w:val="0"/>
            <w:lang w:val="de-DE"/>
          </w:rPr>
          <w:t>–</w:t>
        </w:r>
      </w:ins>
      <w:ins w:id="17626" w:date="2023-01-09T22:02:05Z" w:author="Jan Groh">
        <w:r>
          <w:rPr>
            <w:rFonts w:ascii="Times New Roman" w:hAnsi="Times New Roman"/>
            <w:sz w:val="20"/>
            <w:szCs w:val="20"/>
            <w:rtl w:val="0"/>
          </w:rPr>
          <w:t>1850)</w:t>
        </w:r>
      </w:ins>
      <w:ins w:id="17627" w:date="2023-01-09T22:02:05Z" w:author="Jan Groh">
        <w:r>
          <w:rPr>
            <w:rFonts w:ascii="Times New Roman" w:hAnsi="Times New Roman"/>
            <w:sz w:val="20"/>
            <w:szCs w:val="20"/>
            <w:rtl w:val="0"/>
            <w:lang w:val="de-DE"/>
          </w:rPr>
          <w:t>,</w:t>
        </w:r>
      </w:ins>
      <w:ins w:id="17628" w:date="2023-01-09T22:02:05Z" w:author="Jan Groh">
        <w:r>
          <w:rPr>
            <w:rFonts w:ascii="Times New Roman" w:hAnsi="Times New Roman" w:hint="default"/>
            <w:sz w:val="20"/>
            <w:szCs w:val="20"/>
            <w:rtl w:val="0"/>
          </w:rPr>
          <w:t xml:space="preserve"> ö</w:t>
        </w:r>
      </w:ins>
      <w:ins w:id="17629" w:date="2023-01-09T22:02:05Z" w:author="Jan Groh">
        <w:r>
          <w:rPr>
            <w:rFonts w:ascii="Times New Roman" w:hAnsi="Times New Roman"/>
            <w:sz w:val="20"/>
            <w:szCs w:val="20"/>
            <w:rtl w:val="0"/>
            <w:lang w:val="de-DE"/>
          </w:rPr>
          <w:t>sterreichischer Schriftsteller.</w:t>
        </w:r>
      </w:ins>
    </w:p>
  </w:footnote>
  <w:footnote w:id="5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Franz v</w:t>
      </w:r>
      <w:r>
        <w:rPr>
          <w:rFonts w:ascii="Times New Roman" w:hAnsi="Times New Roman"/>
          <w:sz w:val="20"/>
          <w:szCs w:val="20"/>
          <w:rtl w:val="0"/>
          <w:lang w:val="de-DE"/>
        </w:rPr>
        <w:t>on Schober</w:t>
      </w:r>
      <w:r>
        <w:rPr>
          <w:rFonts w:ascii="Times New Roman" w:hAnsi="Times New Roman"/>
          <w:sz w:val="20"/>
          <w:szCs w:val="20"/>
          <w:rtl w:val="0"/>
        </w:rPr>
        <w:t xml:space="preserve"> (1796</w:t>
      </w:r>
      <w:r>
        <w:rPr>
          <w:rFonts w:ascii="Times New Roman" w:hAnsi="Times New Roman" w:hint="default"/>
          <w:sz w:val="20"/>
          <w:szCs w:val="20"/>
          <w:rtl w:val="0"/>
        </w:rPr>
        <w:t>–</w:t>
      </w:r>
      <w:r>
        <w:rPr>
          <w:rFonts w:ascii="Times New Roman" w:hAnsi="Times New Roman"/>
          <w:sz w:val="20"/>
          <w:szCs w:val="20"/>
          <w:rtl w:val="0"/>
        </w:rPr>
        <w:t>1882)</w:t>
      </w:r>
      <w:r>
        <w:rPr>
          <w:rFonts w:ascii="Times New Roman" w:hAnsi="Times New Roman"/>
          <w:sz w:val="20"/>
          <w:szCs w:val="20"/>
          <w:rtl w:val="0"/>
          <w:lang w:val="de-DE"/>
        </w:rPr>
        <w:t>,</w:t>
      </w:r>
      <w:r>
        <w:rPr>
          <w:rFonts w:ascii="Times New Roman" w:hAnsi="Times New Roman"/>
          <w:sz w:val="20"/>
          <w:szCs w:val="20"/>
          <w:rtl w:val="0"/>
          <w:lang w:val="de-DE"/>
        </w:rPr>
        <w:t xml:space="preserve"> Dichter.</w:t>
      </w:r>
    </w:p>
  </w:footnote>
  <w:footnote w:id="5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Christian Friedrich Hebbel (1813</w:t>
      </w:r>
      <w:r>
        <w:rPr>
          <w:rFonts w:ascii="Times New Roman" w:hAnsi="Times New Roman" w:hint="default"/>
          <w:sz w:val="20"/>
          <w:szCs w:val="20"/>
          <w:rtl w:val="0"/>
          <w:lang w:val="de-DE"/>
        </w:rPr>
        <w:t>–</w:t>
      </w:r>
      <w:r>
        <w:rPr>
          <w:rFonts w:ascii="Times New Roman" w:hAnsi="Times New Roman"/>
          <w:sz w:val="20"/>
          <w:szCs w:val="20"/>
          <w:rtl w:val="0"/>
        </w:rPr>
        <w:t>1863)</w:t>
      </w:r>
      <w:r>
        <w:rPr>
          <w:rFonts w:ascii="Times New Roman" w:hAnsi="Times New Roman"/>
          <w:sz w:val="20"/>
          <w:szCs w:val="20"/>
          <w:rtl w:val="0"/>
          <w:lang w:val="de-DE"/>
        </w:rPr>
        <w:t>,</w:t>
      </w:r>
      <w:r>
        <w:rPr>
          <w:rFonts w:ascii="Times New Roman" w:hAnsi="Times New Roman"/>
          <w:sz w:val="20"/>
          <w:szCs w:val="20"/>
          <w:rtl w:val="0"/>
          <w:lang w:val="de-DE"/>
        </w:rPr>
        <w:t xml:space="preserve"> Dramatiker und Lyriker.</w:t>
      </w:r>
    </w:p>
  </w:footnote>
  <w:footnote w:id="5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630" w:date="2023-01-09T22:15:11Z" w:author="Jan Groh">
        <w:r>
          <w:rPr>
            <w:rFonts w:ascii="Times New Roman" w:hAnsi="Times New Roman"/>
            <w:sz w:val="20"/>
            <w:szCs w:val="20"/>
            <w:rtl w:val="0"/>
            <w:lang w:val="de-DE"/>
          </w:rPr>
          <w:t>Ferdinand I. Karl Leopold Joseph Franz Marcellin</w:t>
        </w:r>
      </w:ins>
      <w:ins w:id="17631" w:date="2023-01-09T22:15:11Z" w:author="Jan Groh">
        <w:r>
          <w:rPr>
            <w:rFonts w:ascii="Times New Roman" w:hAnsi="Times New Roman"/>
            <w:sz w:val="20"/>
            <w:szCs w:val="20"/>
            <w:rtl w:val="0"/>
            <w:lang w:val="de-DE"/>
          </w:rPr>
          <w:t xml:space="preserve"> (</w:t>
        </w:r>
      </w:ins>
      <w:ins w:id="17632" w:date="2023-01-09T22:15:11Z" w:author="Jan Groh">
        <w:r>
          <w:rPr>
            <w:rFonts w:ascii="Times New Roman" w:hAnsi="Times New Roman"/>
            <w:sz w:val="20"/>
            <w:szCs w:val="20"/>
            <w:rtl w:val="0"/>
          </w:rPr>
          <w:t>1793</w:t>
        </w:r>
      </w:ins>
      <w:ins w:id="17633" w:date="2023-01-09T22:15:11Z" w:author="Jan Groh">
        <w:r>
          <w:rPr>
            <w:rFonts w:ascii="Times New Roman" w:hAnsi="Times New Roman" w:hint="default"/>
            <w:sz w:val="20"/>
            <w:szCs w:val="20"/>
            <w:rtl w:val="0"/>
            <w:lang w:val="de-DE"/>
          </w:rPr>
          <w:t>–</w:t>
        </w:r>
      </w:ins>
      <w:ins w:id="17634" w:date="2023-01-09T22:15:11Z" w:author="Jan Groh">
        <w:r>
          <w:rPr>
            <w:rFonts w:ascii="Times New Roman" w:hAnsi="Times New Roman"/>
            <w:sz w:val="20"/>
            <w:szCs w:val="20"/>
            <w:rtl w:val="0"/>
          </w:rPr>
          <w:t>1875)</w:t>
        </w:r>
      </w:ins>
      <w:ins w:id="17635" w:date="2023-01-09T22:15:11Z" w:author="Jan Groh">
        <w:r>
          <w:rPr>
            <w:rFonts w:ascii="Times New Roman" w:hAnsi="Times New Roman"/>
            <w:sz w:val="20"/>
            <w:szCs w:val="20"/>
            <w:rtl w:val="0"/>
            <w:lang w:val="de-DE"/>
          </w:rPr>
          <w:t>,</w:t>
        </w:r>
      </w:ins>
      <w:ins w:id="17636" w:date="2023-01-09T22:15:11Z" w:author="Jan Groh">
        <w:r>
          <w:rPr>
            <w:rFonts w:ascii="Times New Roman" w:hAnsi="Times New Roman"/>
            <w:sz w:val="20"/>
            <w:szCs w:val="20"/>
            <w:rtl w:val="0"/>
            <w:lang w:val="de-DE"/>
          </w:rPr>
          <w:t xml:space="preserve"> von 1835 bis 1848 Kaiser von </w:t>
        </w:r>
      </w:ins>
      <w:ins w:id="17637" w:date="2023-01-09T22:15:11Z" w:author="Jan Groh">
        <w:r>
          <w:rPr>
            <w:rFonts w:ascii="Times New Roman" w:hAnsi="Times New Roman" w:hint="default"/>
            <w:sz w:val="20"/>
            <w:szCs w:val="20"/>
            <w:rtl w:val="0"/>
          </w:rPr>
          <w:t>Ö</w:t>
        </w:r>
      </w:ins>
      <w:ins w:id="17638" w:date="2023-01-09T22:15:11Z" w:author="Jan Groh">
        <w:r>
          <w:rPr>
            <w:rFonts w:ascii="Times New Roman" w:hAnsi="Times New Roman"/>
            <w:sz w:val="20"/>
            <w:szCs w:val="20"/>
            <w:rtl w:val="0"/>
            <w:lang w:val="de-DE"/>
          </w:rPr>
          <w:t>sterreich.</w:t>
        </w:r>
      </w:ins>
    </w:p>
  </w:footnote>
  <w:footnote w:id="60">
    <w:p>
      <w:pPr>
        <w:pStyle w:val="Fußnote"/>
        <w:jc w:val="both"/>
      </w:pPr>
      <w:r>
        <w:rPr>
          <w:rFonts w:ascii="Times New Roman" w:cs="Times New Roman" w:hAnsi="Times New Roman" w:eastAsia="Times New Roman"/>
          <w:sz w:val="20"/>
          <w:szCs w:val="20"/>
          <w:vertAlign w:val="superscript"/>
        </w:rPr>
        <w:footnoteRef/>
      </w:r>
      <w:ins w:id="17639" w:date="2023-01-05T22:41:31Z" w:author="Jan Groh">
        <w:r>
          <w:rPr>
            <w:rFonts w:ascii="Times New Roman" w:hAnsi="Times New Roman"/>
            <w:sz w:val="20"/>
            <w:szCs w:val="20"/>
            <w:rtl w:val="0"/>
            <w:lang w:val="de-DE"/>
          </w:rPr>
          <w:t xml:space="preserve"> </w:t>
        </w:r>
      </w:ins>
      <w:del w:id="17640" w:date="2023-01-05T22:41:14Z" w:author="Jan Groh">
        <w:r>
          <w:rPr>
            <w:rFonts w:ascii="Times New Roman" w:hAnsi="Times New Roman"/>
            <w:sz w:val="20"/>
            <w:szCs w:val="20"/>
            <w:rtl w:val="0"/>
          </w:rPr>
          <w:delText xml:space="preserve"> </w:delText>
        </w:r>
      </w:del>
      <w:r>
        <w:rPr>
          <w:rFonts w:ascii="Times New Roman" w:hAnsi="Times New Roman"/>
          <w:sz w:val="20"/>
          <w:szCs w:val="20"/>
          <w:rtl w:val="0"/>
          <w:lang w:val="da-DK"/>
        </w:rPr>
        <w:t>Henriette v</w:t>
      </w:r>
      <w:r>
        <w:rPr>
          <w:rFonts w:ascii="Times New Roman" w:hAnsi="Times New Roman"/>
          <w:sz w:val="20"/>
          <w:szCs w:val="20"/>
          <w:rtl w:val="0"/>
          <w:lang w:val="de-DE"/>
        </w:rPr>
        <w:t>on Pogwisch</w:t>
      </w:r>
      <w:r>
        <w:rPr>
          <w:rFonts w:ascii="Times New Roman" w:hAnsi="Times New Roman"/>
          <w:sz w:val="20"/>
          <w:szCs w:val="20"/>
          <w:rtl w:val="0"/>
          <w:lang w:val="nl-NL"/>
        </w:rPr>
        <w:t>, geb. Gr</w:t>
      </w:r>
      <w:r>
        <w:rPr>
          <w:rFonts w:ascii="Times New Roman" w:hAnsi="Times New Roman" w:hint="default"/>
          <w:sz w:val="20"/>
          <w:szCs w:val="20"/>
          <w:rtl w:val="0"/>
        </w:rPr>
        <w:t>ä</w:t>
      </w:r>
      <w:r>
        <w:rPr>
          <w:rFonts w:ascii="Times New Roman" w:hAnsi="Times New Roman"/>
          <w:sz w:val="20"/>
          <w:szCs w:val="20"/>
          <w:rtl w:val="0"/>
          <w:lang w:val="de-DE"/>
        </w:rPr>
        <w:t>fin Henckel von Donnersmarck (1776</w:t>
      </w:r>
      <w:r>
        <w:rPr>
          <w:rFonts w:ascii="Times New Roman" w:hAnsi="Times New Roman" w:hint="default"/>
          <w:sz w:val="20"/>
          <w:szCs w:val="20"/>
          <w:rtl w:val="0"/>
        </w:rPr>
        <w:t>–</w:t>
      </w:r>
      <w:r>
        <w:rPr>
          <w:rFonts w:ascii="Times New Roman" w:hAnsi="Times New Roman"/>
          <w:sz w:val="20"/>
          <w:szCs w:val="20"/>
          <w:rtl w:val="0"/>
        </w:rPr>
        <w:t xml:space="preserve">1851), </w:t>
      </w:r>
      <w:ins w:id="17641" w:date="2023-01-08T14:31:53Z" w:author="Jan Groh">
        <w:r>
          <w:rPr>
            <w:rFonts w:ascii="Times New Roman" w:hAnsi="Times New Roman"/>
            <w:sz w:val="20"/>
            <w:szCs w:val="20"/>
            <w:rtl w:val="0"/>
            <w:lang w:val="de-DE"/>
          </w:rPr>
          <w:t xml:space="preserve">Ottilies Mutter. </w:t>
        </w:r>
      </w:ins>
      <w:del w:id="17642" w:date="2023-01-08T14:32:00Z" w:author="Jan Groh">
        <w:r>
          <w:rPr>
            <w:rFonts w:ascii="Times New Roman" w:hAnsi="Times New Roman"/>
            <w:sz w:val="20"/>
            <w:szCs w:val="20"/>
            <w:rtl w:val="0"/>
            <w:lang w:val="de-DE"/>
          </w:rPr>
          <w:delText xml:space="preserve">deutsche </w:delText>
        </w:r>
      </w:del>
      <w:r>
        <w:rPr>
          <w:rFonts w:ascii="Times New Roman" w:hAnsi="Times New Roman"/>
          <w:sz w:val="20"/>
          <w:szCs w:val="20"/>
          <w:rtl w:val="0"/>
        </w:rPr>
        <w:t>Gr</w:t>
      </w:r>
      <w:r>
        <w:rPr>
          <w:rFonts w:ascii="Times New Roman" w:hAnsi="Times New Roman" w:hint="default"/>
          <w:sz w:val="20"/>
          <w:szCs w:val="20"/>
          <w:rtl w:val="0"/>
        </w:rPr>
        <w:t>ü</w:t>
      </w:r>
      <w:r>
        <w:rPr>
          <w:rFonts w:ascii="Times New Roman" w:hAnsi="Times New Roman"/>
          <w:sz w:val="20"/>
          <w:szCs w:val="20"/>
          <w:rtl w:val="0"/>
          <w:lang w:val="de-DE"/>
        </w:rPr>
        <w:t xml:space="preserve">nderin von </w:t>
      </w:r>
      <w:r>
        <w:rPr>
          <w:rFonts w:ascii="Times New Roman" w:hAnsi="Times New Roman"/>
          <w:sz w:val="20"/>
          <w:szCs w:val="20"/>
          <w:rtl w:val="0"/>
          <w:lang w:val="de-DE"/>
        </w:rPr>
        <w:t>L</w:t>
      </w:r>
      <w:r>
        <w:rPr>
          <w:rFonts w:ascii="Times New Roman" w:hAnsi="Times New Roman"/>
          <w:sz w:val="20"/>
          <w:szCs w:val="20"/>
          <w:rtl w:val="0"/>
          <w:lang w:val="de-DE"/>
        </w:rPr>
        <w:t xml:space="preserve">esegesellschaften. </w:t>
      </w:r>
      <w:del w:id="17643" w:date="2023-01-08T14:32:16Z" w:author="Jan Groh">
        <w:r>
          <w:rPr>
            <w:rFonts w:ascii="Times New Roman" w:hAnsi="Times New Roman"/>
            <w:sz w:val="20"/>
            <w:szCs w:val="20"/>
            <w:rtl w:val="0"/>
            <w:lang w:val="de-DE"/>
          </w:rPr>
          <w:delText xml:space="preserve">Ottilies Mutter. </w:delText>
        </w:r>
      </w:del>
      <w:r>
        <w:rPr>
          <w:rFonts w:ascii="Times New Roman" w:hAnsi="Times New Roman"/>
          <w:sz w:val="20"/>
          <w:szCs w:val="20"/>
          <w:rtl w:val="0"/>
          <w:lang w:val="nl-NL"/>
        </w:rPr>
        <w:t>Hofdame der Gro</w:t>
      </w:r>
      <w:r>
        <w:rPr>
          <w:rFonts w:ascii="Times New Roman" w:hAnsi="Times New Roman" w:hint="default"/>
          <w:sz w:val="20"/>
          <w:szCs w:val="20"/>
          <w:rtl w:val="0"/>
          <w:lang w:val="de-DE"/>
        </w:rPr>
        <w:t>ß</w:t>
      </w:r>
      <w:r>
        <w:rPr>
          <w:rFonts w:ascii="Times New Roman" w:hAnsi="Times New Roman"/>
          <w:sz w:val="20"/>
          <w:szCs w:val="20"/>
          <w:rtl w:val="0"/>
          <w:lang w:val="nl-NL"/>
        </w:rPr>
        <w:t>herzogin Luise</w:t>
      </w:r>
      <w:r>
        <w:rPr>
          <w:rFonts w:ascii="Times New Roman" w:hAnsi="Times New Roman"/>
          <w:sz w:val="20"/>
          <w:szCs w:val="20"/>
          <w:rtl w:val="0"/>
          <w:lang w:val="de-DE"/>
        </w:rPr>
        <w:t xml:space="preserve"> von Sachsen-Weimar-Eisenach</w:t>
      </w:r>
      <w:ins w:id="17644" w:date="2023-01-08T14:34:11Z" w:author="Jan Groh">
        <w:r>
          <w:rPr>
            <w:rFonts w:ascii="Times New Roman" w:hAnsi="Times New Roman"/>
            <w:sz w:val="20"/>
            <w:szCs w:val="20"/>
            <w:rtl w:val="0"/>
            <w:lang w:val="de-DE"/>
          </w:rPr>
          <w:t xml:space="preserve"> (1757</w:t>
        </w:r>
      </w:ins>
      <w:ins w:id="17645" w:date="2023-01-08T14:34:11Z" w:author="Jan Groh">
        <w:r>
          <w:rPr>
            <w:rFonts w:ascii="Times New Roman" w:hAnsi="Times New Roman" w:hint="default"/>
            <w:sz w:val="20"/>
            <w:szCs w:val="20"/>
            <w:rtl w:val="0"/>
            <w:lang w:val="de-DE"/>
          </w:rPr>
          <w:t>–</w:t>
        </w:r>
      </w:ins>
      <w:ins w:id="17646" w:date="2023-01-08T14:34:11Z" w:author="Jan Groh">
        <w:r>
          <w:rPr>
            <w:rFonts w:ascii="Times New Roman" w:hAnsi="Times New Roman"/>
            <w:sz w:val="20"/>
            <w:szCs w:val="20"/>
            <w:rtl w:val="0"/>
            <w:lang w:val="de-DE"/>
          </w:rPr>
          <w:t>1830)</w:t>
        </w:r>
      </w:ins>
      <w:r>
        <w:rPr>
          <w:rFonts w:ascii="Times New Roman" w:hAnsi="Times New Roman"/>
          <w:sz w:val="20"/>
          <w:szCs w:val="20"/>
          <w:rtl w:val="0"/>
          <w:lang w:val="de-DE"/>
        </w:rPr>
        <w:t xml:space="preserve">. Wurde </w:t>
      </w:r>
      <w:ins w:id="17647" w:date="2023-01-08T14:48:44Z" w:author="Jan Groh">
        <w:r>
          <w:rPr>
            <w:rFonts w:ascii="Times New Roman" w:hAnsi="Times New Roman"/>
            <w:sz w:val="20"/>
            <w:szCs w:val="20"/>
            <w:rtl w:val="0"/>
            <w:lang w:val="de-DE"/>
          </w:rPr>
          <w:t>nach zun</w:t>
        </w:r>
      </w:ins>
      <w:ins w:id="17648" w:date="2023-01-08T14:48:44Z" w:author="Jan Groh">
        <w:r>
          <w:rPr>
            <w:rFonts w:ascii="Times New Roman" w:hAnsi="Times New Roman" w:hint="default"/>
            <w:sz w:val="20"/>
            <w:szCs w:val="20"/>
            <w:rtl w:val="0"/>
            <w:lang w:val="de-DE"/>
          </w:rPr>
          <w:t>ä</w:t>
        </w:r>
      </w:ins>
      <w:ins w:id="17649" w:date="2023-01-08T14:48:44Z" w:author="Jan Groh">
        <w:r>
          <w:rPr>
            <w:rFonts w:ascii="Times New Roman" w:hAnsi="Times New Roman"/>
            <w:sz w:val="20"/>
            <w:szCs w:val="20"/>
            <w:rtl w:val="0"/>
            <w:lang w:val="de-DE"/>
          </w:rPr>
          <w:t xml:space="preserve">chst nur faktischer Trennung 1804, </w:t>
        </w:r>
      </w:ins>
      <w:r>
        <w:rPr>
          <w:rFonts w:ascii="Times New Roman" w:hAnsi="Times New Roman"/>
          <w:sz w:val="20"/>
          <w:szCs w:val="20"/>
          <w:rtl w:val="0"/>
          <w:lang w:val="de-DE"/>
        </w:rPr>
        <w:t xml:space="preserve">1820 auf Betreiben ihrer Mutter </w:t>
      </w:r>
      <w:ins w:id="17650" w:date="2023-01-08T14:32:57Z" w:author="Jan Groh">
        <w:r>
          <w:rPr>
            <w:rFonts w:ascii="Times New Roman" w:hAnsi="Times New Roman"/>
            <w:sz w:val="20"/>
            <w:szCs w:val="20"/>
            <w:rtl w:val="0"/>
            <w:lang w:val="de-DE"/>
          </w:rPr>
          <w:t>aus finanziellen Gr</w:t>
        </w:r>
      </w:ins>
      <w:ins w:id="17651" w:date="2023-01-08T14:32:57Z" w:author="Jan Groh">
        <w:r>
          <w:rPr>
            <w:rFonts w:ascii="Times New Roman" w:hAnsi="Times New Roman" w:hint="default"/>
            <w:sz w:val="20"/>
            <w:szCs w:val="20"/>
            <w:rtl w:val="0"/>
            <w:lang w:val="de-DE"/>
          </w:rPr>
          <w:t>ü</w:t>
        </w:r>
      </w:ins>
      <w:ins w:id="17652" w:date="2023-01-08T14:32:57Z" w:author="Jan Groh">
        <w:r>
          <w:rPr>
            <w:rFonts w:ascii="Times New Roman" w:hAnsi="Times New Roman"/>
            <w:sz w:val="20"/>
            <w:szCs w:val="20"/>
            <w:rtl w:val="0"/>
            <w:lang w:val="de-DE"/>
          </w:rPr>
          <w:t xml:space="preserve">nden </w:t>
        </w:r>
      </w:ins>
      <w:r>
        <w:rPr>
          <w:rFonts w:ascii="Times New Roman" w:hAnsi="Times New Roman"/>
          <w:sz w:val="20"/>
          <w:szCs w:val="20"/>
          <w:rtl w:val="0"/>
          <w:lang w:val="de-DE"/>
        </w:rPr>
        <w:t xml:space="preserve">von </w:t>
      </w:r>
      <w:ins w:id="17653" w:date="2023-01-08T14:32:44Z" w:author="Jan Groh">
        <w:r>
          <w:rPr>
            <w:rFonts w:ascii="Times New Roman" w:hAnsi="Times New Roman"/>
            <w:sz w:val="20"/>
            <w:szCs w:val="20"/>
            <w:rtl w:val="0"/>
            <w:lang w:val="de-DE"/>
          </w:rPr>
          <w:t>Ottilies Vater</w:t>
        </w:r>
      </w:ins>
      <w:del w:id="17654" w:date="2023-01-08T14:32:38Z" w:author="Jan Groh">
        <w:r>
          <w:rPr>
            <w:rFonts w:ascii="Times New Roman" w:hAnsi="Times New Roman"/>
            <w:sz w:val="20"/>
            <w:szCs w:val="20"/>
            <w:rtl w:val="0"/>
            <w:lang w:val="de-DE"/>
          </w:rPr>
          <w:delText>ihrem Mann</w:delText>
        </w:r>
      </w:del>
      <w:r>
        <w:rPr>
          <w:rFonts w:ascii="Times New Roman" w:hAnsi="Times New Roman"/>
          <w:sz w:val="20"/>
          <w:szCs w:val="20"/>
          <w:rtl w:val="0"/>
        </w:rPr>
        <w:t xml:space="preserve">, </w:t>
      </w:r>
      <w:ins w:id="17655" w:date="2023-01-08T14:32:48Z" w:author="Jan Groh">
        <w:r>
          <w:rPr>
            <w:rFonts w:ascii="Times New Roman" w:hAnsi="Times New Roman"/>
            <w:sz w:val="20"/>
            <w:szCs w:val="20"/>
            <w:rtl w:val="0"/>
            <w:lang w:val="de-DE"/>
          </w:rPr>
          <w:t xml:space="preserve">dem </w:t>
        </w:r>
      </w:ins>
      <w:r>
        <w:rPr>
          <w:rFonts w:ascii="Times New Roman" w:hAnsi="Times New Roman"/>
          <w:sz w:val="20"/>
          <w:szCs w:val="20"/>
          <w:rtl w:val="0"/>
          <w:lang w:val="fr-FR"/>
        </w:rPr>
        <w:t>Major</w:t>
      </w:r>
      <w:r>
        <w:rPr>
          <w:rFonts w:ascii="Times New Roman" w:hAnsi="Times New Roman"/>
          <w:sz w:val="20"/>
          <w:szCs w:val="20"/>
          <w:rtl w:val="0"/>
          <w:lang w:val="de-DE"/>
        </w:rPr>
        <w:t xml:space="preserve"> </w:t>
      </w:r>
      <w:r>
        <w:rPr>
          <w:rFonts w:ascii="Times New Roman" w:hAnsi="Times New Roman"/>
          <w:sz w:val="20"/>
          <w:szCs w:val="20"/>
          <w:rtl w:val="0"/>
          <w:lang w:val="pt-PT"/>
        </w:rPr>
        <w:t xml:space="preserve">Wilhelm Julius </w:t>
      </w:r>
      <w:r>
        <w:rPr>
          <w:rFonts w:ascii="Times New Roman" w:hAnsi="Times New Roman"/>
          <w:sz w:val="20"/>
          <w:szCs w:val="20"/>
          <w:rtl w:val="0"/>
          <w:lang w:val="de-DE"/>
        </w:rPr>
        <w:t xml:space="preserve">Baron </w:t>
      </w:r>
      <w:r>
        <w:rPr>
          <w:rFonts w:ascii="Times New Roman" w:hAnsi="Times New Roman"/>
          <w:sz w:val="20"/>
          <w:szCs w:val="20"/>
          <w:rtl w:val="0"/>
          <w:lang w:val="de-DE"/>
        </w:rPr>
        <w:t>von Pogwisch</w:t>
      </w:r>
      <w:r>
        <w:rPr>
          <w:rFonts w:ascii="Times New Roman" w:hAnsi="Times New Roman"/>
          <w:sz w:val="20"/>
          <w:szCs w:val="20"/>
          <w:rtl w:val="0"/>
          <w:lang w:val="de-DE"/>
        </w:rPr>
        <w:t xml:space="preserve"> </w:t>
      </w:r>
      <w:r>
        <w:rPr>
          <w:rFonts w:ascii="Times New Roman" w:hAnsi="Times New Roman"/>
          <w:sz w:val="20"/>
          <w:szCs w:val="20"/>
          <w:rtl w:val="0"/>
        </w:rPr>
        <w:t>(1760</w:t>
      </w:r>
      <w:r>
        <w:rPr>
          <w:rFonts w:ascii="Times New Roman" w:hAnsi="Times New Roman" w:hint="default"/>
          <w:sz w:val="20"/>
          <w:szCs w:val="20"/>
          <w:rtl w:val="0"/>
        </w:rPr>
        <w:t>–</w:t>
      </w:r>
      <w:r>
        <w:rPr>
          <w:rFonts w:ascii="Times New Roman" w:hAnsi="Times New Roman"/>
          <w:sz w:val="20"/>
          <w:szCs w:val="20"/>
          <w:rtl w:val="0"/>
        </w:rPr>
        <w:t>1836)</w:t>
      </w:r>
      <w:del w:id="17656" w:date="2023-01-08T14:33:10Z" w:author="Jan Groh">
        <w:r>
          <w:rPr>
            <w:rFonts w:ascii="Times New Roman" w:hAnsi="Times New Roman"/>
            <w:sz w:val="20"/>
            <w:szCs w:val="20"/>
            <w:rtl w:val="0"/>
          </w:rPr>
          <w:delText xml:space="preserve">, </w:delText>
        </w:r>
      </w:del>
      <w:del w:id="17657" w:date="2023-01-08T14:33:10Z" w:author="Jan Groh">
        <w:r>
          <w:rPr>
            <w:rFonts w:ascii="Times New Roman" w:hAnsi="Times New Roman"/>
            <w:sz w:val="20"/>
            <w:szCs w:val="20"/>
            <w:rtl w:val="0"/>
            <w:lang w:val="de-DE"/>
          </w:rPr>
          <w:delText>Ottilies Vater,</w:delText>
        </w:r>
      </w:del>
      <w:r>
        <w:rPr>
          <w:rFonts w:ascii="Times New Roman" w:hAnsi="Times New Roman"/>
          <w:sz w:val="20"/>
          <w:szCs w:val="20"/>
          <w:rtl w:val="0"/>
          <w:lang w:val="de-DE"/>
        </w:rPr>
        <w:t xml:space="preserve"> </w:t>
      </w:r>
      <w:r>
        <w:rPr>
          <w:rFonts w:ascii="Times New Roman" w:hAnsi="Times New Roman"/>
          <w:sz w:val="20"/>
          <w:szCs w:val="20"/>
          <w:rtl w:val="0"/>
          <w:lang w:val="de-DE"/>
        </w:rPr>
        <w:t>geschieden.</w:t>
      </w:r>
      <w:del w:id="17658" w:date="2023-01-08T14:15:06Z" w:author="Jan Groh">
        <w:r>
          <w:rPr>
            <w:rFonts w:ascii="Times New Roman" w:cs="Times New Roman" w:hAnsi="Times New Roman" w:eastAsia="Times New Roman"/>
            <w:sz w:val="20"/>
            <w:szCs w:val="20"/>
          </w:rPr>
        </w:r>
      </w:del>
    </w:p>
  </w:footnote>
  <w:footnote w:id="6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Friedrich Graf v</w:t>
      </w:r>
      <w:r>
        <w:rPr>
          <w:rFonts w:ascii="Times New Roman" w:hAnsi="Times New Roman"/>
          <w:sz w:val="20"/>
          <w:szCs w:val="20"/>
          <w:rtl w:val="0"/>
          <w:lang w:val="de-DE"/>
        </w:rPr>
        <w:t>on Waldersee</w:t>
      </w:r>
      <w:r>
        <w:rPr>
          <w:rFonts w:ascii="Times New Roman" w:hAnsi="Times New Roman"/>
          <w:sz w:val="20"/>
          <w:szCs w:val="20"/>
          <w:rtl w:val="0"/>
        </w:rPr>
        <w:t xml:space="preserve"> (1795</w:t>
      </w:r>
      <w:r>
        <w:rPr>
          <w:rFonts w:ascii="Times New Roman" w:hAnsi="Times New Roman" w:hint="default"/>
          <w:sz w:val="20"/>
          <w:szCs w:val="20"/>
          <w:rtl w:val="0"/>
        </w:rPr>
        <w:t>–</w:t>
      </w:r>
      <w:r>
        <w:rPr>
          <w:rFonts w:ascii="Times New Roman" w:hAnsi="Times New Roman"/>
          <w:sz w:val="20"/>
          <w:szCs w:val="20"/>
          <w:rtl w:val="0"/>
        </w:rPr>
        <w:t>1864)</w:t>
      </w:r>
      <w:del w:id="17659" w:date="2023-01-09T22:31:15Z" w:author="Jan Groh">
        <w:r>
          <w:rPr>
            <w:rFonts w:ascii="Times New Roman" w:hAnsi="Times New Roman"/>
            <w:sz w:val="20"/>
            <w:szCs w:val="20"/>
            <w:rtl w:val="0"/>
          </w:rPr>
          <w:delText xml:space="preserve">. </w:delText>
        </w:r>
      </w:del>
      <w:ins w:id="17660" w:date="2023-01-09T22:31:15Z" w:author="Jan Groh">
        <w:r>
          <w:rPr>
            <w:rFonts w:ascii="Times New Roman" w:hAnsi="Times New Roman"/>
            <w:sz w:val="20"/>
            <w:szCs w:val="20"/>
            <w:rtl w:val="0"/>
            <w:lang w:val="de-DE"/>
          </w:rPr>
          <w:t xml:space="preserve">, </w:t>
        </w:r>
      </w:ins>
      <w:r>
        <w:rPr>
          <w:rFonts w:ascii="Times New Roman" w:hAnsi="Times New Roman"/>
          <w:sz w:val="20"/>
          <w:szCs w:val="20"/>
          <w:rtl w:val="0"/>
          <w:lang w:val="de-DE"/>
        </w:rPr>
        <w:t>Milit</w:t>
      </w:r>
      <w:r>
        <w:rPr>
          <w:rFonts w:ascii="Times New Roman" w:hAnsi="Times New Roman" w:hint="default"/>
          <w:sz w:val="20"/>
          <w:szCs w:val="20"/>
          <w:rtl w:val="0"/>
        </w:rPr>
        <w:t>ä</w:t>
      </w:r>
      <w:r>
        <w:rPr>
          <w:rFonts w:ascii="Times New Roman" w:hAnsi="Times New Roman"/>
          <w:sz w:val="20"/>
          <w:szCs w:val="20"/>
          <w:rtl w:val="0"/>
          <w:lang w:val="de-DE"/>
        </w:rPr>
        <w:t>rschriftsteller. Die sechs Kinder der Familie geh</w:t>
      </w:r>
      <w:r>
        <w:rPr>
          <w:rFonts w:ascii="Times New Roman" w:hAnsi="Times New Roman" w:hint="default"/>
          <w:sz w:val="20"/>
          <w:szCs w:val="20"/>
          <w:rtl w:val="0"/>
          <w:lang w:val="sv-SE"/>
        </w:rPr>
        <w:t>ö</w:t>
      </w:r>
      <w:r>
        <w:rPr>
          <w:rFonts w:ascii="Times New Roman" w:hAnsi="Times New Roman"/>
          <w:sz w:val="20"/>
          <w:szCs w:val="20"/>
          <w:rtl w:val="0"/>
          <w:lang w:val="de-DE"/>
        </w:rPr>
        <w:t>rten zu den n</w:t>
      </w:r>
      <w:r>
        <w:rPr>
          <w:rFonts w:ascii="Times New Roman" w:hAnsi="Times New Roman" w:hint="default"/>
          <w:sz w:val="20"/>
          <w:szCs w:val="20"/>
          <w:rtl w:val="0"/>
        </w:rPr>
        <w:t>ä</w:t>
      </w:r>
      <w:r>
        <w:rPr>
          <w:rFonts w:ascii="Times New Roman" w:hAnsi="Times New Roman"/>
          <w:sz w:val="20"/>
          <w:szCs w:val="20"/>
          <w:rtl w:val="0"/>
          <w:lang w:val="de-DE"/>
        </w:rPr>
        <w:t>chsten Freunden Ottilies.</w:t>
      </w:r>
      <w:del w:id="17661" w:date="2023-01-08T14:15:12Z" w:author="Jan Groh">
        <w:r>
          <w:rPr>
            <w:rFonts w:ascii="Times New Roman" w:cs="Times New Roman" w:hAnsi="Times New Roman" w:eastAsia="Times New Roman"/>
            <w:sz w:val="20"/>
            <w:szCs w:val="20"/>
          </w:rPr>
        </w:r>
      </w:del>
    </w:p>
  </w:footnote>
  <w:footnote w:id="6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i w:val="1"/>
          <w:iCs w:val="1"/>
          <w:sz w:val="20"/>
          <w:szCs w:val="20"/>
          <w:rtl w:val="0"/>
          <w:lang w:val="de-DE"/>
        </w:rPr>
        <w:t>Axur, re d</w:t>
      </w:r>
      <w:r>
        <w:rPr>
          <w:rFonts w:ascii="Times New Roman" w:hAnsi="Times New Roman" w:hint="default"/>
          <w:i w:val="1"/>
          <w:iCs w:val="1"/>
          <w:sz w:val="20"/>
          <w:szCs w:val="20"/>
          <w:rtl w:val="1"/>
        </w:rPr>
        <w:t>’</w:t>
      </w:r>
      <w:r>
        <w:rPr>
          <w:rFonts w:ascii="Times New Roman" w:hAnsi="Times New Roman"/>
          <w:i w:val="1"/>
          <w:iCs w:val="1"/>
          <w:sz w:val="20"/>
          <w:szCs w:val="20"/>
          <w:rtl w:val="0"/>
          <w:lang w:val="de-DE"/>
        </w:rPr>
        <w:t>Ormus</w:t>
      </w:r>
      <w:r>
        <w:rPr>
          <w:rFonts w:ascii="Times New Roman" w:hAnsi="Times New Roman"/>
          <w:sz w:val="20"/>
          <w:szCs w:val="20"/>
          <w:rtl w:val="0"/>
          <w:lang w:val="de-DE"/>
        </w:rPr>
        <w:t xml:space="preserve">, </w:t>
      </w:r>
      <w:r>
        <w:rPr>
          <w:rFonts w:ascii="Times New Roman" w:hAnsi="Times New Roman"/>
          <w:sz w:val="20"/>
          <w:szCs w:val="20"/>
          <w:rtl w:val="0"/>
          <w:lang w:val="de-DE"/>
        </w:rPr>
        <w:t>tragikomische Oper von Antonio Salieri</w:t>
      </w:r>
      <w:r>
        <w:rPr>
          <w:rFonts w:ascii="Times New Roman" w:hAnsi="Times New Roman"/>
          <w:sz w:val="20"/>
          <w:szCs w:val="20"/>
          <w:rtl w:val="0"/>
          <w:lang w:val="de-DE"/>
        </w:rPr>
        <w:t xml:space="preserve">. </w:t>
      </w:r>
    </w:p>
  </w:footnote>
  <w:footnote w:id="6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662" w:date="2023-01-09T22:30:45Z" w:author="Jan Groh">
        <w:r>
          <w:rPr>
            <w:rFonts w:ascii="Times New Roman" w:hAnsi="Times New Roman"/>
            <w:sz w:val="20"/>
            <w:szCs w:val="20"/>
            <w:rtl w:val="0"/>
            <w:lang w:val="de-DE"/>
          </w:rPr>
          <w:t>V</w:t>
        </w:r>
      </w:ins>
      <w:del w:id="17663" w:date="2023-01-09T22:30:44Z" w:author="Jan Groh">
        <w:r>
          <w:rPr>
            <w:rFonts w:ascii="Times New Roman" w:hAnsi="Times New Roman"/>
            <w:sz w:val="20"/>
            <w:szCs w:val="20"/>
            <w:rtl w:val="0"/>
            <w:lang w:val="de-DE"/>
          </w:rPr>
          <w:delText>v</w:delText>
        </w:r>
      </w:del>
      <w:r>
        <w:rPr>
          <w:rFonts w:ascii="Times New Roman" w:hAnsi="Times New Roman"/>
          <w:sz w:val="20"/>
          <w:szCs w:val="20"/>
          <w:rtl w:val="0"/>
          <w:lang w:val="de-DE"/>
        </w:rPr>
        <w:t xml:space="preserve">ermutlich: </w:t>
      </w:r>
      <w:r>
        <w:rPr>
          <w:rFonts w:ascii="Times New Roman" w:hAnsi="Times New Roman"/>
          <w:i w:val="1"/>
          <w:iCs w:val="1"/>
          <w:sz w:val="20"/>
          <w:szCs w:val="20"/>
          <w:rtl w:val="0"/>
          <w:lang w:val="de-DE"/>
        </w:rPr>
        <w:t>Minna von Barnhelm oder das Soldatengl</w:t>
      </w:r>
      <w:r>
        <w:rPr>
          <w:rFonts w:ascii="Times New Roman" w:hAnsi="Times New Roman" w:hint="default"/>
          <w:i w:val="1"/>
          <w:iCs w:val="1"/>
          <w:sz w:val="20"/>
          <w:szCs w:val="20"/>
          <w:rtl w:val="0"/>
          <w:lang w:val="de-DE"/>
        </w:rPr>
        <w:t>ü</w:t>
      </w:r>
      <w:r>
        <w:rPr>
          <w:rFonts w:ascii="Times New Roman" w:hAnsi="Times New Roman"/>
          <w:i w:val="1"/>
          <w:iCs w:val="1"/>
          <w:sz w:val="20"/>
          <w:szCs w:val="20"/>
          <w:rtl w:val="0"/>
          <w:lang w:val="de-DE"/>
        </w:rPr>
        <w:t>ck</w:t>
      </w:r>
      <w:r>
        <w:rPr>
          <w:rFonts w:ascii="Times New Roman" w:hAnsi="Times New Roman" w:hint="default"/>
          <w:sz w:val="20"/>
          <w:szCs w:val="20"/>
          <w:rtl w:val="0"/>
          <w:lang w:val="de-DE"/>
        </w:rPr>
        <w:t xml:space="preserve"> – </w:t>
      </w:r>
      <w:r>
        <w:rPr>
          <w:rFonts w:ascii="Times New Roman" w:hAnsi="Times New Roman"/>
          <w:sz w:val="20"/>
          <w:szCs w:val="20"/>
          <w:rtl w:val="0"/>
          <w:lang w:val="de-DE"/>
        </w:rPr>
        <w:t>Lustspiel in f</w:t>
      </w:r>
      <w:r>
        <w:rPr>
          <w:rFonts w:ascii="Times New Roman" w:hAnsi="Times New Roman" w:hint="default"/>
          <w:sz w:val="20"/>
          <w:szCs w:val="20"/>
          <w:rtl w:val="0"/>
        </w:rPr>
        <w:t>ü</w:t>
      </w:r>
      <w:r>
        <w:rPr>
          <w:rFonts w:ascii="Times New Roman" w:hAnsi="Times New Roman"/>
          <w:sz w:val="20"/>
          <w:szCs w:val="20"/>
          <w:rtl w:val="0"/>
          <w:lang w:val="de-DE"/>
        </w:rPr>
        <w:t>nf Aufz</w:t>
      </w:r>
      <w:r>
        <w:rPr>
          <w:rFonts w:ascii="Times New Roman" w:hAnsi="Times New Roman" w:hint="default"/>
          <w:sz w:val="20"/>
          <w:szCs w:val="20"/>
          <w:rtl w:val="0"/>
        </w:rPr>
        <w:t>ü</w:t>
      </w:r>
      <w:r>
        <w:rPr>
          <w:rFonts w:ascii="Times New Roman" w:hAnsi="Times New Roman"/>
          <w:sz w:val="20"/>
          <w:szCs w:val="20"/>
          <w:rtl w:val="0"/>
          <w:lang w:val="de-DE"/>
        </w:rPr>
        <w:t>gen von Gotthold Ephraim Lessing</w:t>
      </w:r>
      <w:r>
        <w:rPr>
          <w:rFonts w:ascii="Times New Roman" w:hAnsi="Times New Roman"/>
          <w:sz w:val="20"/>
          <w:szCs w:val="20"/>
          <w:rtl w:val="0"/>
          <w:lang w:val="de-DE"/>
        </w:rPr>
        <w:t>, 1767.</w:t>
      </w:r>
    </w:p>
  </w:footnote>
  <w:footnote w:id="6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u w:val="single"/>
          <w:rtl w:val="0"/>
          <w:lang w:val="da-DK"/>
        </w:rPr>
        <w:t>Ulrike</w:t>
      </w:r>
      <w:r>
        <w:rPr>
          <w:rFonts w:ascii="Times New Roman" w:hAnsi="Times New Roman"/>
          <w:sz w:val="20"/>
          <w:szCs w:val="20"/>
          <w:rtl w:val="0"/>
          <w:lang w:val="de-DE"/>
        </w:rPr>
        <w:t xml:space="preserve"> Henriette Adele Eleonor von Pogwisch, auch Ulrica von Pogwisch, (* 29. Oktober 1798 in Dessau; </w:t>
      </w:r>
      <w:r>
        <w:rPr>
          <w:rFonts w:ascii="Times New Roman" w:hAnsi="Times New Roman" w:hint="default"/>
          <w:sz w:val="20"/>
          <w:szCs w:val="20"/>
          <w:rtl w:val="0"/>
        </w:rPr>
        <w:t xml:space="preserve">† </w:t>
      </w:r>
      <w:r>
        <w:rPr>
          <w:rFonts w:ascii="Times New Roman" w:hAnsi="Times New Roman"/>
          <w:sz w:val="20"/>
          <w:szCs w:val="20"/>
          <w:rtl w:val="0"/>
          <w:lang w:val="de-DE"/>
        </w:rPr>
        <w:t>23. September 1875 in Schleswig)</w:t>
      </w:r>
      <w:ins w:id="17664" w:date="2023-01-09T22:31:06Z" w:author="Jan Groh">
        <w:r>
          <w:rPr>
            <w:rFonts w:ascii="Times New Roman" w:hAnsi="Times New Roman"/>
            <w:sz w:val="20"/>
            <w:szCs w:val="20"/>
            <w:rtl w:val="0"/>
            <w:lang w:val="de-DE"/>
          </w:rPr>
          <w:t>,</w:t>
        </w:r>
      </w:ins>
      <w:r>
        <w:rPr>
          <w:rFonts w:ascii="Times New Roman" w:hAnsi="Times New Roman"/>
          <w:sz w:val="20"/>
          <w:szCs w:val="20"/>
          <w:rtl w:val="0"/>
        </w:rPr>
        <w:t xml:space="preserve"> </w:t>
      </w:r>
      <w:del w:id="17665" w:date="2023-01-05T22:40:34Z" w:author="Jan Groh">
        <w:r>
          <w:rPr>
            <w:rFonts w:ascii="Times New Roman" w:hAnsi="Times New Roman"/>
            <w:sz w:val="20"/>
            <w:szCs w:val="20"/>
            <w:rtl w:val="0"/>
            <w:lang w:val="de-DE"/>
          </w:rPr>
          <w:delText xml:space="preserve">war eine </w:delText>
        </w:r>
      </w:del>
      <w:ins w:id="17666" w:date="2023-01-05T22:40:48Z" w:author="Jan Groh">
        <w:r>
          <w:rPr>
            <w:rFonts w:ascii="Times New Roman" w:hAnsi="Times New Roman"/>
            <w:sz w:val="20"/>
            <w:szCs w:val="20"/>
            <w:rtl w:val="0"/>
            <w:lang w:val="de-DE"/>
          </w:rPr>
          <w:t>Ottilies einzige Schwester, sp</w:t>
        </w:r>
      </w:ins>
      <w:ins w:id="17667" w:date="2023-01-05T22:40:48Z" w:author="Jan Groh">
        <w:r>
          <w:rPr>
            <w:rFonts w:ascii="Times New Roman" w:hAnsi="Times New Roman" w:hint="default"/>
            <w:sz w:val="20"/>
            <w:szCs w:val="20"/>
            <w:rtl w:val="0"/>
            <w:lang w:val="de-DE"/>
          </w:rPr>
          <w:t>ä</w:t>
        </w:r>
      </w:ins>
      <w:ins w:id="17668" w:date="2023-01-05T22:40:48Z" w:author="Jan Groh">
        <w:r>
          <w:rPr>
            <w:rFonts w:ascii="Times New Roman" w:hAnsi="Times New Roman"/>
            <w:sz w:val="20"/>
            <w:szCs w:val="20"/>
            <w:rtl w:val="0"/>
            <w:lang w:val="de-DE"/>
          </w:rPr>
          <w:t xml:space="preserve">ter </w:t>
        </w:r>
      </w:ins>
      <w:r>
        <w:rPr>
          <w:rFonts w:ascii="Times New Roman" w:hAnsi="Times New Roman"/>
          <w:sz w:val="20"/>
          <w:szCs w:val="20"/>
          <w:rtl w:val="0"/>
          <w:lang w:val="it-IT"/>
        </w:rPr>
        <w:t>Priorin</w:t>
      </w:r>
      <w:r>
        <w:rPr>
          <w:rFonts w:ascii="Times New Roman" w:hAnsi="Times New Roman"/>
          <w:sz w:val="20"/>
          <w:szCs w:val="20"/>
          <w:rtl w:val="0"/>
          <w:lang w:val="de-DE"/>
        </w:rPr>
        <w:t xml:space="preserve"> </w:t>
      </w:r>
      <w:r>
        <w:rPr>
          <w:rFonts w:ascii="Times New Roman" w:hAnsi="Times New Roman"/>
          <w:sz w:val="20"/>
          <w:szCs w:val="20"/>
          <w:rtl w:val="0"/>
          <w:lang w:val="de-DE"/>
        </w:rPr>
        <w:t>des adligen Fr</w:t>
      </w:r>
      <w:r>
        <w:rPr>
          <w:rFonts w:ascii="Times New Roman" w:hAnsi="Times New Roman" w:hint="default"/>
          <w:sz w:val="20"/>
          <w:szCs w:val="20"/>
          <w:rtl w:val="0"/>
        </w:rPr>
        <w:t>ä</w:t>
      </w:r>
      <w:r>
        <w:rPr>
          <w:rFonts w:ascii="Times New Roman" w:hAnsi="Times New Roman"/>
          <w:sz w:val="20"/>
          <w:szCs w:val="20"/>
          <w:rtl w:val="0"/>
          <w:lang w:val="de-DE"/>
        </w:rPr>
        <w:t>uleinstiftes St.-Johannis-Kloster in Schleswig</w:t>
      </w:r>
      <w:r>
        <w:rPr>
          <w:rFonts w:ascii="Times New Roman" w:hAnsi="Times New Roman"/>
          <w:sz w:val="20"/>
          <w:szCs w:val="20"/>
          <w:rtl w:val="0"/>
          <w:lang w:val="de-DE"/>
        </w:rPr>
        <w:t>.</w:t>
      </w:r>
      <w:del w:id="17669" w:date="2023-01-05T22:40:54Z" w:author="Jan Groh">
        <w:r>
          <w:rPr>
            <w:rFonts w:ascii="Times New Roman" w:hAnsi="Times New Roman"/>
            <w:sz w:val="20"/>
            <w:szCs w:val="20"/>
            <w:rtl w:val="0"/>
            <w:lang w:val="de-DE"/>
          </w:rPr>
          <w:delText xml:space="preserve"> Ottilies einzige Schwester.</w:delText>
        </w:r>
      </w:del>
    </w:p>
  </w:footnote>
  <w:footnote w:id="6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a-DK"/>
        </w:rPr>
        <w:t xml:space="preserve"> Karoline</w:t>
      </w:r>
      <w:r>
        <w:rPr>
          <w:rFonts w:ascii="Times New Roman" w:hAnsi="Times New Roman"/>
          <w:sz w:val="20"/>
          <w:szCs w:val="20"/>
          <w:rtl w:val="0"/>
          <w:lang w:val="de-DE"/>
        </w:rPr>
        <w:t xml:space="preserve"> </w:t>
      </w:r>
      <w:r>
        <w:rPr>
          <w:rFonts w:ascii="Times New Roman" w:hAnsi="Times New Roman"/>
          <w:sz w:val="20"/>
          <w:szCs w:val="20"/>
          <w:rtl w:val="0"/>
        </w:rPr>
        <w:t>(1786</w:t>
      </w:r>
      <w:r>
        <w:rPr>
          <w:rFonts w:ascii="Times New Roman" w:hAnsi="Times New Roman" w:hint="default"/>
          <w:sz w:val="20"/>
          <w:szCs w:val="20"/>
          <w:rtl w:val="0"/>
        </w:rPr>
        <w:t>–</w:t>
      </w:r>
      <w:r>
        <w:rPr>
          <w:rFonts w:ascii="Times New Roman" w:hAnsi="Times New Roman"/>
          <w:sz w:val="20"/>
          <w:szCs w:val="20"/>
          <w:rtl w:val="0"/>
          <w:lang w:val="de-DE"/>
        </w:rPr>
        <w:t>1877) und ihre Schwester Sophie</w:t>
      </w:r>
      <w:r>
        <w:rPr>
          <w:rFonts w:ascii="Times New Roman" w:hAnsi="Times New Roman"/>
          <w:sz w:val="20"/>
          <w:szCs w:val="20"/>
          <w:rtl w:val="0"/>
          <w:lang w:val="de-DE"/>
        </w:rPr>
        <w:t xml:space="preserve"> von Baumbach</w:t>
      </w:r>
      <w:r>
        <w:rPr>
          <w:rFonts w:ascii="Times New Roman" w:hAnsi="Times New Roman"/>
          <w:sz w:val="20"/>
          <w:szCs w:val="20"/>
          <w:rtl w:val="0"/>
        </w:rPr>
        <w:t xml:space="preserve"> (1785</w:t>
      </w:r>
      <w:r>
        <w:rPr>
          <w:rFonts w:ascii="Times New Roman" w:hAnsi="Times New Roman" w:hint="default"/>
          <w:sz w:val="20"/>
          <w:szCs w:val="20"/>
          <w:rtl w:val="0"/>
        </w:rPr>
        <w:t>–</w:t>
      </w:r>
      <w:r>
        <w:rPr>
          <w:rFonts w:ascii="Times New Roman" w:hAnsi="Times New Roman"/>
          <w:sz w:val="20"/>
          <w:szCs w:val="20"/>
          <w:rtl w:val="0"/>
        </w:rPr>
        <w:t>1869)</w:t>
      </w:r>
      <w:ins w:id="17670" w:date="2023-01-09T22:31:41Z" w:author="Jan Groh">
        <w:r>
          <w:rPr>
            <w:rFonts w:ascii="Times New Roman" w:hAnsi="Times New Roman"/>
            <w:sz w:val="20"/>
            <w:szCs w:val="20"/>
            <w:rtl w:val="0"/>
            <w:lang w:val="de-DE"/>
          </w:rPr>
          <w:t>,</w:t>
        </w:r>
      </w:ins>
      <w:del w:id="17671" w:date="2023-01-09T22:31:40Z" w:author="Jan Groh">
        <w:r>
          <w:rPr>
            <w:rFonts w:ascii="Times New Roman" w:hAnsi="Times New Roman"/>
            <w:sz w:val="20"/>
            <w:szCs w:val="20"/>
            <w:rtl w:val="0"/>
          </w:rPr>
          <w:delText>.</w:delText>
        </w:r>
      </w:del>
      <w:r>
        <w:rPr>
          <w:rFonts w:ascii="Times New Roman" w:hAnsi="Times New Roman"/>
          <w:sz w:val="20"/>
          <w:szCs w:val="20"/>
          <w:rtl w:val="0"/>
        </w:rPr>
        <w:t xml:space="preserve"> T</w:t>
      </w:r>
      <w:r>
        <w:rPr>
          <w:rFonts w:ascii="Times New Roman" w:hAnsi="Times New Roman" w:hint="default"/>
          <w:sz w:val="20"/>
          <w:szCs w:val="20"/>
          <w:rtl w:val="0"/>
          <w:lang w:val="sv-SE"/>
        </w:rPr>
        <w:t>ö</w:t>
      </w:r>
      <w:r>
        <w:rPr>
          <w:rFonts w:ascii="Times New Roman" w:hAnsi="Times New Roman"/>
          <w:sz w:val="20"/>
          <w:szCs w:val="20"/>
          <w:rtl w:val="0"/>
          <w:lang w:val="de-DE"/>
        </w:rPr>
        <w:t xml:space="preserve">chter des Landrats Ludwig Wilhelm von Baumbach. Beide waren mit Ottilie und Adele </w:t>
      </w:r>
      <w:r>
        <w:rPr>
          <w:rFonts w:ascii="Times New Roman" w:hAnsi="Times New Roman"/>
          <w:sz w:val="20"/>
          <w:szCs w:val="20"/>
          <w:rtl w:val="0"/>
          <w:lang w:val="de-DE"/>
        </w:rPr>
        <w:t xml:space="preserve">Schopenhauer </w:t>
      </w:r>
      <w:r>
        <w:rPr>
          <w:rFonts w:ascii="Times New Roman" w:hAnsi="Times New Roman"/>
          <w:sz w:val="20"/>
          <w:szCs w:val="20"/>
          <w:rtl w:val="0"/>
          <w:lang w:val="de-DE"/>
        </w:rPr>
        <w:t>gut bekannt.</w:t>
      </w:r>
    </w:p>
  </w:footnote>
  <w:footnote w:id="6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a-DK"/>
        </w:rPr>
        <w:t xml:space="preserve"> Albert Graf v</w:t>
      </w:r>
      <w:r>
        <w:rPr>
          <w:rFonts w:ascii="Times New Roman" w:hAnsi="Times New Roman"/>
          <w:sz w:val="20"/>
          <w:szCs w:val="20"/>
          <w:rtl w:val="0"/>
          <w:lang w:val="de-DE"/>
        </w:rPr>
        <w:t>on Edling</w:t>
      </w:r>
      <w:r>
        <w:rPr>
          <w:rFonts w:ascii="Times New Roman" w:hAnsi="Times New Roman"/>
          <w:sz w:val="20"/>
          <w:szCs w:val="20"/>
          <w:rtl w:val="0"/>
          <w:lang w:val="zh-TW" w:eastAsia="zh-TW"/>
        </w:rPr>
        <w:t xml:space="preserve"> (?</w:t>
      </w:r>
      <w:r>
        <w:rPr>
          <w:rFonts w:ascii="Times New Roman" w:hAnsi="Times New Roman" w:hint="default"/>
          <w:sz w:val="20"/>
          <w:szCs w:val="20"/>
          <w:rtl w:val="0"/>
        </w:rPr>
        <w:t>–</w:t>
      </w:r>
      <w:r>
        <w:rPr>
          <w:rFonts w:ascii="Times New Roman" w:hAnsi="Times New Roman"/>
          <w:sz w:val="20"/>
          <w:szCs w:val="20"/>
          <w:rtl w:val="0"/>
        </w:rPr>
        <w:t>1841)</w:t>
      </w:r>
      <w:ins w:id="17672" w:date="2023-01-09T22:31:57Z" w:author="Jan Groh">
        <w:r>
          <w:rPr>
            <w:rFonts w:ascii="Times New Roman" w:hAnsi="Times New Roman"/>
            <w:sz w:val="20"/>
            <w:szCs w:val="20"/>
            <w:rtl w:val="0"/>
            <w:lang w:val="de-DE"/>
          </w:rPr>
          <w:t>,</w:t>
        </w:r>
      </w:ins>
      <w:del w:id="17673" w:date="2023-01-09T22:31:56Z" w:author="Jan Groh">
        <w:r>
          <w:rPr>
            <w:rFonts w:ascii="Times New Roman" w:hAnsi="Times New Roman"/>
            <w:sz w:val="20"/>
            <w:szCs w:val="20"/>
            <w:rtl w:val="0"/>
          </w:rPr>
          <w:delText>.</w:delText>
        </w:r>
      </w:del>
      <w:r>
        <w:rPr>
          <w:rFonts w:ascii="Times New Roman" w:hAnsi="Times New Roman"/>
          <w:sz w:val="20"/>
          <w:szCs w:val="20"/>
          <w:rtl w:val="0"/>
        </w:rPr>
        <w:t xml:space="preserve"> </w:t>
      </w:r>
      <w:del w:id="17674" w:date="2023-01-09T22:31:59Z" w:author="Jan Groh">
        <w:r>
          <w:rPr>
            <w:rFonts w:ascii="Times New Roman" w:hAnsi="Times New Roman"/>
            <w:sz w:val="20"/>
            <w:szCs w:val="20"/>
            <w:rtl w:val="0"/>
          </w:rPr>
          <w:delText>A</w:delText>
        </w:r>
      </w:del>
      <w:ins w:id="17675" w:date="2023-01-09T22:31:59Z" w:author="Jan Groh">
        <w:r>
          <w:rPr>
            <w:rFonts w:ascii="Times New Roman" w:hAnsi="Times New Roman"/>
            <w:sz w:val="20"/>
            <w:szCs w:val="20"/>
            <w:rtl w:val="0"/>
            <w:lang w:val="de-DE"/>
          </w:rPr>
          <w:t>a</w:t>
        </w:r>
      </w:ins>
      <w:r>
        <w:rPr>
          <w:rFonts w:ascii="Times New Roman" w:hAnsi="Times New Roman"/>
          <w:sz w:val="20"/>
          <w:szCs w:val="20"/>
          <w:rtl w:val="0"/>
          <w:lang w:val="de-DE"/>
        </w:rPr>
        <w:t>b 1813 Oberhofmarschall, sp</w:t>
      </w:r>
      <w:r>
        <w:rPr>
          <w:rFonts w:ascii="Times New Roman" w:hAnsi="Times New Roman" w:hint="default"/>
          <w:sz w:val="20"/>
          <w:szCs w:val="20"/>
          <w:rtl w:val="0"/>
        </w:rPr>
        <w:t>ä</w:t>
      </w:r>
      <w:r>
        <w:rPr>
          <w:rFonts w:ascii="Times New Roman" w:hAnsi="Times New Roman"/>
          <w:sz w:val="20"/>
          <w:szCs w:val="20"/>
          <w:rtl w:val="0"/>
        </w:rPr>
        <w:t xml:space="preserve">ter </w:t>
      </w:r>
      <w:del w:id="17676" w:date="2023-01-09T22:32:14Z" w:author="Jan Groh">
        <w:r>
          <w:rPr>
            <w:rFonts w:ascii="Times New Roman" w:hAnsi="Times New Roman"/>
            <w:sz w:val="20"/>
            <w:szCs w:val="20"/>
            <w:rtl w:val="0"/>
            <w:lang w:val="de-DE"/>
          </w:rPr>
          <w:delText xml:space="preserve">dann </w:delText>
        </w:r>
      </w:del>
      <w:r>
        <w:rPr>
          <w:rFonts w:ascii="Times New Roman" w:hAnsi="Times New Roman"/>
          <w:sz w:val="20"/>
          <w:szCs w:val="20"/>
          <w:rtl w:val="0"/>
          <w:lang w:val="de-DE"/>
        </w:rPr>
        <w:t xml:space="preserve">Staatsminister und Intendant des Weimarer Hoftheaters. Vormund Ottilies und </w:t>
      </w:r>
      <w:del w:id="17677" w:date="2023-01-11T12:34:11Z" w:author="Jan Groh">
        <w:r>
          <w:rPr>
            <w:rFonts w:ascii="Times New Roman" w:hAnsi="Times New Roman"/>
            <w:sz w:val="20"/>
            <w:szCs w:val="20"/>
            <w:rtl w:val="0"/>
            <w:lang w:val="de-DE"/>
          </w:rPr>
          <w:delText>enger Freund</w:delText>
        </w:r>
      </w:del>
      <w:ins w:id="17678" w:date="2023-01-11T12:34:13Z" w:author="Jan Groh">
        <w:r>
          <w:rPr>
            <w:rFonts w:ascii="Times New Roman" w:hAnsi="Times New Roman"/>
            <w:sz w:val="20"/>
            <w:szCs w:val="20"/>
            <w:rtl w:val="0"/>
            <w:lang w:val="de-DE"/>
          </w:rPr>
          <w:t>Liebhaber</w:t>
        </w:r>
      </w:ins>
      <w:r>
        <w:rPr>
          <w:rFonts w:ascii="Times New Roman" w:hAnsi="Times New Roman"/>
          <w:sz w:val="20"/>
          <w:szCs w:val="20"/>
          <w:rtl w:val="0"/>
          <w:lang w:val="de-DE"/>
        </w:rPr>
        <w:t xml:space="preserve"> ihrer Mutter.</w:t>
      </w:r>
    </w:p>
  </w:footnote>
  <w:footnote w:id="6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Wahrsagerin</w:t>
      </w:r>
      <w:del w:id="17679" w:date="2023-01-09T22:32:32Z" w:author="Jan Groh">
        <w:r>
          <w:rPr>
            <w:rFonts w:ascii="Times New Roman" w:hAnsi="Times New Roman"/>
            <w:sz w:val="20"/>
            <w:szCs w:val="20"/>
            <w:rtl w:val="0"/>
            <w:lang w:val="de-DE"/>
          </w:rPr>
          <w:delText>.</w:delText>
        </w:r>
      </w:del>
    </w:p>
  </w:footnote>
  <w:footnote w:id="6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u w:val="single"/>
          <w:rtl w:val="0"/>
          <w:lang w:val="da-DK"/>
        </w:rPr>
        <w:t>Louise</w:t>
      </w:r>
      <w:r>
        <w:rPr>
          <w:rFonts w:ascii="Times New Roman" w:hAnsi="Times New Roman"/>
          <w:sz w:val="20"/>
          <w:szCs w:val="20"/>
          <w:rtl w:val="0"/>
          <w:lang w:val="de-DE"/>
        </w:rPr>
        <w:t xml:space="preserve"> Auguste Wilhelmine</w:t>
      </w:r>
      <w:r>
        <w:rPr>
          <w:rFonts w:ascii="Times New Roman" w:hAnsi="Times New Roman"/>
          <w:sz w:val="20"/>
          <w:szCs w:val="20"/>
          <w:rtl w:val="0"/>
          <w:lang w:val="de-DE"/>
        </w:rPr>
        <w:t xml:space="preserve"> von Harstall (1793</w:t>
      </w:r>
      <w:r>
        <w:rPr>
          <w:rFonts w:ascii="Times New Roman" w:hAnsi="Times New Roman" w:hint="default"/>
          <w:sz w:val="20"/>
          <w:szCs w:val="20"/>
          <w:rtl w:val="0"/>
          <w:lang w:val="de-DE"/>
        </w:rPr>
        <w:t>–</w:t>
      </w:r>
      <w:r>
        <w:rPr>
          <w:rFonts w:ascii="Times New Roman" w:hAnsi="Times New Roman"/>
          <w:sz w:val="20"/>
          <w:szCs w:val="20"/>
          <w:rtl w:val="0"/>
          <w:lang w:val="de-DE"/>
        </w:rPr>
        <w:t>1815)</w:t>
      </w:r>
      <w:ins w:id="17680" w:date="2023-01-09T22:32:38Z" w:author="Jan Groh">
        <w:r>
          <w:rPr>
            <w:rFonts w:ascii="Times New Roman" w:hAnsi="Times New Roman"/>
            <w:sz w:val="20"/>
            <w:szCs w:val="20"/>
            <w:rtl w:val="0"/>
            <w:lang w:val="de-DE"/>
          </w:rPr>
          <w:t>,</w:t>
        </w:r>
      </w:ins>
      <w:del w:id="17681" w:date="2023-01-09T22:32:38Z" w:author="Jan Groh">
        <w:r>
          <w:rPr>
            <w:rFonts w:ascii="Times New Roman" w:hAnsi="Times New Roman"/>
            <w:sz w:val="20"/>
            <w:szCs w:val="20"/>
            <w:rtl w:val="0"/>
            <w:lang w:val="de-DE"/>
          </w:rPr>
          <w:delText>.</w:delText>
        </w:r>
      </w:del>
      <w:r>
        <w:rPr>
          <w:rFonts w:ascii="Times New Roman" w:hAnsi="Times New Roman"/>
          <w:sz w:val="20"/>
          <w:szCs w:val="20"/>
          <w:rtl w:val="0"/>
          <w:lang w:val="de-DE"/>
        </w:rPr>
        <w:t xml:space="preserve"> Jugendfreundin von Ottilie.</w:t>
      </w:r>
    </w:p>
  </w:footnote>
  <w:footnote w:id="6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August von Goethe</w:t>
      </w:r>
      <w:ins w:id="17682" w:date="2023-01-09T22:33:59Z" w:author="Jan Groh">
        <w:r>
          <w:rPr>
            <w:rFonts w:ascii="Times New Roman" w:hAnsi="Times New Roman"/>
            <w:sz w:val="20"/>
            <w:szCs w:val="20"/>
            <w:rtl w:val="0"/>
            <w:lang w:val="de-DE"/>
          </w:rPr>
          <w:t xml:space="preserve"> (1789</w:t>
        </w:r>
      </w:ins>
      <w:ins w:id="17683" w:date="2023-01-09T22:33:59Z" w:author="Jan Groh">
        <w:r>
          <w:rPr>
            <w:rFonts w:ascii="Times New Roman" w:hAnsi="Times New Roman" w:hint="default"/>
            <w:sz w:val="20"/>
            <w:szCs w:val="20"/>
            <w:rtl w:val="0"/>
            <w:lang w:val="de-DE"/>
          </w:rPr>
          <w:t>–</w:t>
        </w:r>
      </w:ins>
      <w:ins w:id="17684" w:date="2023-01-09T22:33:59Z" w:author="Jan Groh">
        <w:r>
          <w:rPr>
            <w:rFonts w:ascii="Times New Roman" w:hAnsi="Times New Roman"/>
            <w:sz w:val="20"/>
            <w:szCs w:val="20"/>
            <w:rtl w:val="0"/>
            <w:lang w:val="de-DE"/>
          </w:rPr>
          <w:t>1830), zun</w:t>
        </w:r>
      </w:ins>
      <w:ins w:id="17685" w:date="2023-01-09T22:33:59Z" w:author="Jan Groh">
        <w:r>
          <w:rPr>
            <w:rFonts w:ascii="Times New Roman" w:hAnsi="Times New Roman" w:hint="default"/>
            <w:sz w:val="20"/>
            <w:szCs w:val="20"/>
            <w:rtl w:val="0"/>
            <w:lang w:val="de-DE"/>
          </w:rPr>
          <w:t>ä</w:t>
        </w:r>
      </w:ins>
      <w:ins w:id="17686" w:date="2023-01-09T22:33:59Z" w:author="Jan Groh">
        <w:r>
          <w:rPr>
            <w:rFonts w:ascii="Times New Roman" w:hAnsi="Times New Roman"/>
            <w:sz w:val="20"/>
            <w:szCs w:val="20"/>
            <w:rtl w:val="0"/>
            <w:lang w:val="de-DE"/>
          </w:rPr>
          <w:t>chst unehelicher, sp</w:t>
        </w:r>
      </w:ins>
      <w:ins w:id="17687" w:date="2023-01-09T22:33:59Z" w:author="Jan Groh">
        <w:r>
          <w:rPr>
            <w:rFonts w:ascii="Times New Roman" w:hAnsi="Times New Roman" w:hint="default"/>
            <w:sz w:val="20"/>
            <w:szCs w:val="20"/>
            <w:rtl w:val="0"/>
            <w:lang w:val="de-DE"/>
          </w:rPr>
          <w:t>ä</w:t>
        </w:r>
      </w:ins>
      <w:ins w:id="17688" w:date="2023-01-09T22:33:59Z" w:author="Jan Groh">
        <w:r>
          <w:rPr>
            <w:rFonts w:ascii="Times New Roman" w:hAnsi="Times New Roman"/>
            <w:sz w:val="20"/>
            <w:szCs w:val="20"/>
            <w:rtl w:val="0"/>
            <w:lang w:val="de-DE"/>
          </w:rPr>
          <w:t>ter legitimierter Sohn Johann Wolfgang von Goethes und Christiane Vulpius</w:t>
        </w:r>
      </w:ins>
      <w:ins w:id="17689" w:date="2023-01-09T22:33:59Z" w:author="Jan Groh">
        <w:r>
          <w:rPr>
            <w:rFonts w:ascii="Times New Roman" w:hAnsi="Times New Roman" w:hint="default"/>
            <w:sz w:val="20"/>
            <w:szCs w:val="20"/>
            <w:rtl w:val="0"/>
            <w:lang w:val="de-DE"/>
          </w:rPr>
          <w:t>’</w:t>
        </w:r>
      </w:ins>
      <w:ins w:id="17690" w:date="2023-01-09T22:33:59Z" w:author="Jan Groh">
        <w:r>
          <w:rPr>
            <w:rFonts w:ascii="Times New Roman" w:hAnsi="Times New Roman"/>
            <w:sz w:val="20"/>
            <w:szCs w:val="20"/>
            <w:rtl w:val="0"/>
            <w:lang w:val="de-DE"/>
          </w:rPr>
          <w:t xml:space="preserve">, einziges die Geburt deutlich </w:t>
        </w:r>
      </w:ins>
      <w:ins w:id="17691" w:date="2023-01-09T22:33:59Z" w:author="Jan Groh">
        <w:r>
          <w:rPr>
            <w:rFonts w:ascii="Times New Roman" w:hAnsi="Times New Roman" w:hint="default"/>
            <w:sz w:val="20"/>
            <w:szCs w:val="20"/>
            <w:rtl w:val="0"/>
            <w:lang w:val="de-DE"/>
          </w:rPr>
          <w:t>ü</w:t>
        </w:r>
      </w:ins>
      <w:ins w:id="17692" w:date="2023-01-09T22:33:59Z" w:author="Jan Groh">
        <w:r>
          <w:rPr>
            <w:rFonts w:ascii="Times New Roman" w:hAnsi="Times New Roman"/>
            <w:sz w:val="20"/>
            <w:szCs w:val="20"/>
            <w:rtl w:val="0"/>
            <w:lang w:val="de-DE"/>
          </w:rPr>
          <w:t>berlebendes Kind der beiden. Hofangestellter in Weimar.</w:t>
        </w:r>
      </w:ins>
    </w:p>
  </w:footnote>
  <w:footnote w:id="7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Julius </w:t>
      </w:r>
      <w:r>
        <w:rPr>
          <w:rFonts w:ascii="Times New Roman" w:hAnsi="Times New Roman"/>
          <w:sz w:val="20"/>
          <w:szCs w:val="20"/>
          <w:u w:val="single"/>
          <w:rtl w:val="0"/>
          <w:lang w:val="de-DE"/>
        </w:rPr>
        <w:t>August</w:t>
      </w:r>
      <w:r>
        <w:rPr>
          <w:rFonts w:ascii="Times New Roman" w:hAnsi="Times New Roman"/>
          <w:sz w:val="20"/>
          <w:szCs w:val="20"/>
          <w:rtl w:val="0"/>
          <w:lang w:val="de-DE"/>
        </w:rPr>
        <w:t xml:space="preserve"> Walther von Goethe (* 25. Dezember 1789 in Weimar; </w:t>
      </w:r>
      <w:r>
        <w:rPr>
          <w:rFonts w:ascii="Times New Roman" w:hAnsi="Times New Roman" w:hint="default"/>
          <w:sz w:val="20"/>
          <w:szCs w:val="20"/>
          <w:rtl w:val="0"/>
        </w:rPr>
        <w:t xml:space="preserve">† </w:t>
      </w:r>
      <w:r>
        <w:rPr>
          <w:rFonts w:ascii="Times New Roman" w:hAnsi="Times New Roman"/>
          <w:sz w:val="20"/>
          <w:szCs w:val="20"/>
          <w:rtl w:val="0"/>
          <w:lang w:val="de-DE"/>
        </w:rPr>
        <w:t>27. Oktober 1830 in Rom)</w:t>
      </w:r>
      <w:r>
        <w:rPr>
          <w:rFonts w:ascii="Times New Roman" w:hAnsi="Times New Roman"/>
          <w:sz w:val="20"/>
          <w:szCs w:val="20"/>
          <w:rtl w:val="0"/>
          <w:lang w:val="de-DE"/>
        </w:rPr>
        <w:t xml:space="preserve">, </w:t>
      </w:r>
      <w:r>
        <w:rPr>
          <w:rFonts w:ascii="Times New Roman" w:hAnsi="Times New Roman"/>
          <w:sz w:val="20"/>
          <w:szCs w:val="20"/>
          <w:rtl w:val="0"/>
          <w:lang w:val="de-DE"/>
        </w:rPr>
        <w:t>Ehemann Ottilies (Hochzeit am 17. Juni 1817).</w:t>
      </w:r>
      <w:r>
        <w:rPr>
          <w:rFonts w:ascii="Times New Roman" w:hAnsi="Times New Roman"/>
          <w:sz w:val="20"/>
          <w:szCs w:val="20"/>
          <w:rtl w:val="0"/>
          <w:lang w:val="de-DE"/>
        </w:rPr>
        <w:t xml:space="preserve"> Zun</w:t>
      </w:r>
      <w:r>
        <w:rPr>
          <w:rFonts w:ascii="Times New Roman" w:hAnsi="Times New Roman" w:hint="default"/>
          <w:sz w:val="20"/>
          <w:szCs w:val="20"/>
          <w:rtl w:val="0"/>
          <w:lang w:val="de-DE"/>
        </w:rPr>
        <w:t>ä</w:t>
      </w:r>
      <w:r>
        <w:rPr>
          <w:rFonts w:ascii="Times New Roman" w:hAnsi="Times New Roman"/>
          <w:sz w:val="20"/>
          <w:szCs w:val="20"/>
          <w:rtl w:val="0"/>
          <w:lang w:val="de-DE"/>
        </w:rPr>
        <w:t>chst unehelicher, sp</w:t>
      </w:r>
      <w:r>
        <w:rPr>
          <w:rFonts w:ascii="Times New Roman" w:hAnsi="Times New Roman" w:hint="default"/>
          <w:sz w:val="20"/>
          <w:szCs w:val="20"/>
          <w:rtl w:val="0"/>
          <w:lang w:val="de-DE"/>
        </w:rPr>
        <w:t>ä</w:t>
      </w:r>
      <w:r>
        <w:rPr>
          <w:rFonts w:ascii="Times New Roman" w:hAnsi="Times New Roman"/>
          <w:sz w:val="20"/>
          <w:szCs w:val="20"/>
          <w:rtl w:val="0"/>
          <w:lang w:val="de-DE"/>
        </w:rPr>
        <w:t xml:space="preserve">ter legitimierter </w:t>
      </w:r>
      <w:r>
        <w:rPr>
          <w:rFonts w:ascii="Times New Roman" w:hAnsi="Times New Roman"/>
          <w:sz w:val="20"/>
          <w:szCs w:val="20"/>
          <w:rtl w:val="0"/>
          <w:lang w:val="de-DE"/>
        </w:rPr>
        <w:t>Sohn Johann Wolfgang von Goethes</w:t>
      </w:r>
      <w:r>
        <w:rPr>
          <w:rFonts w:ascii="Times New Roman" w:hAnsi="Times New Roman"/>
          <w:sz w:val="20"/>
          <w:szCs w:val="20"/>
          <w:rtl w:val="0"/>
          <w:lang w:val="de-DE"/>
        </w:rPr>
        <w:t xml:space="preserve"> (1749</w:t>
      </w:r>
      <w:r>
        <w:rPr>
          <w:rFonts w:ascii="Times New Roman" w:hAnsi="Times New Roman" w:hint="default"/>
          <w:sz w:val="20"/>
          <w:szCs w:val="20"/>
          <w:rtl w:val="0"/>
          <w:lang w:val="de-DE"/>
        </w:rPr>
        <w:t>–</w:t>
      </w:r>
      <w:r>
        <w:rPr>
          <w:rFonts w:ascii="Times New Roman" w:hAnsi="Times New Roman"/>
          <w:sz w:val="20"/>
          <w:szCs w:val="20"/>
          <w:rtl w:val="0"/>
          <w:lang w:val="de-DE"/>
        </w:rPr>
        <w:t xml:space="preserve">1832) und </w:t>
      </w:r>
      <w:r>
        <w:rPr>
          <w:rFonts w:ascii="Times New Roman" w:hAnsi="Times New Roman"/>
          <w:sz w:val="20"/>
          <w:szCs w:val="20"/>
          <w:rtl w:val="0"/>
          <w:lang w:val="da-DK"/>
        </w:rPr>
        <w:t xml:space="preserve">Johanna Christiana Sophie </w:t>
      </w:r>
      <w:r>
        <w:rPr>
          <w:rFonts w:ascii="Times New Roman" w:hAnsi="Times New Roman"/>
          <w:sz w:val="20"/>
          <w:szCs w:val="20"/>
          <w:rtl w:val="0"/>
          <w:lang w:val="de-DE"/>
        </w:rPr>
        <w:t>von Goethes</w:t>
      </w:r>
      <w:r>
        <w:rPr>
          <w:rFonts w:ascii="Times New Roman" w:hAnsi="Times New Roman"/>
          <w:sz w:val="20"/>
          <w:szCs w:val="20"/>
          <w:rtl w:val="0"/>
          <w:lang w:val="nl-NL"/>
        </w:rPr>
        <w:t>, geb. Vulpius (1765</w:t>
      </w:r>
      <w:r>
        <w:rPr>
          <w:rFonts w:ascii="Times New Roman" w:hAnsi="Times New Roman" w:hint="default"/>
          <w:sz w:val="20"/>
          <w:szCs w:val="20"/>
          <w:rtl w:val="0"/>
        </w:rPr>
        <w:t>–</w:t>
      </w:r>
      <w:r>
        <w:rPr>
          <w:rFonts w:ascii="Times New Roman" w:hAnsi="Times New Roman"/>
          <w:sz w:val="20"/>
          <w:szCs w:val="20"/>
          <w:rtl w:val="0"/>
        </w:rPr>
        <w:t>1816)</w:t>
      </w:r>
      <w:r>
        <w:rPr>
          <w:rFonts w:ascii="Times New Roman" w:hAnsi="Times New Roman"/>
          <w:sz w:val="20"/>
          <w:szCs w:val="20"/>
          <w:rtl w:val="0"/>
          <w:lang w:val="de-DE"/>
        </w:rPr>
        <w:t xml:space="preserve">. </w:t>
      </w:r>
      <w:r>
        <w:rPr>
          <w:rFonts w:ascii="Times New Roman" w:hAnsi="Times New Roman"/>
          <w:sz w:val="20"/>
          <w:szCs w:val="20"/>
          <w:rtl w:val="0"/>
          <w:lang w:val="de-DE"/>
        </w:rPr>
        <w:t>Angeh</w:t>
      </w:r>
      <w:r>
        <w:rPr>
          <w:rFonts w:ascii="Times New Roman" w:hAnsi="Times New Roman" w:hint="default"/>
          <w:sz w:val="20"/>
          <w:szCs w:val="20"/>
          <w:rtl w:val="0"/>
          <w:lang w:val="sv-SE"/>
        </w:rPr>
        <w:t>ö</w:t>
      </w:r>
      <w:r>
        <w:rPr>
          <w:rFonts w:ascii="Times New Roman" w:hAnsi="Times New Roman"/>
          <w:sz w:val="20"/>
          <w:szCs w:val="20"/>
          <w:rtl w:val="0"/>
          <w:lang w:val="de-DE"/>
        </w:rPr>
        <w:t>riger des Hofstaats von Gro</w:t>
      </w:r>
      <w:r>
        <w:rPr>
          <w:rFonts w:ascii="Times New Roman" w:hAnsi="Times New Roman" w:hint="default"/>
          <w:sz w:val="20"/>
          <w:szCs w:val="20"/>
          <w:rtl w:val="0"/>
          <w:lang w:val="de-DE"/>
        </w:rPr>
        <w:t>ß</w:t>
      </w:r>
      <w:r>
        <w:rPr>
          <w:rFonts w:ascii="Times New Roman" w:hAnsi="Times New Roman"/>
          <w:sz w:val="20"/>
          <w:szCs w:val="20"/>
          <w:rtl w:val="0"/>
          <w:lang w:val="de-DE"/>
        </w:rPr>
        <w:t>herzog Carl August von Sachsen-Weimar-Eisenach (1757</w:t>
      </w:r>
      <w:r>
        <w:rPr>
          <w:rFonts w:ascii="Times New Roman" w:hAnsi="Times New Roman" w:hint="default"/>
          <w:sz w:val="20"/>
          <w:szCs w:val="20"/>
          <w:rtl w:val="0"/>
        </w:rPr>
        <w:t>–</w:t>
      </w:r>
      <w:r>
        <w:rPr>
          <w:rFonts w:ascii="Times New Roman" w:hAnsi="Times New Roman"/>
          <w:sz w:val="20"/>
          <w:szCs w:val="20"/>
          <w:rtl w:val="0"/>
        </w:rPr>
        <w:t>1828).</w:t>
      </w:r>
    </w:p>
  </w:footnote>
  <w:footnote w:id="7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F</w:t>
      </w:r>
      <w:r>
        <w:rPr>
          <w:rFonts w:ascii="Times New Roman" w:hAnsi="Times New Roman"/>
          <w:sz w:val="20"/>
          <w:szCs w:val="20"/>
          <w:rtl w:val="0"/>
          <w:lang w:val="it-IT"/>
        </w:rPr>
        <w:t>erdinand</w:t>
      </w:r>
      <w:r>
        <w:rPr>
          <w:rFonts w:ascii="Times New Roman" w:hAnsi="Times New Roman"/>
          <w:sz w:val="20"/>
          <w:szCs w:val="20"/>
          <w:rtl w:val="0"/>
          <w:lang w:val="de-DE"/>
        </w:rPr>
        <w:t xml:space="preserve"> Heinke</w:t>
      </w:r>
      <w:r>
        <w:rPr>
          <w:rFonts w:ascii="Times New Roman" w:hAnsi="Times New Roman"/>
          <w:sz w:val="20"/>
          <w:szCs w:val="20"/>
          <w:rtl w:val="0"/>
        </w:rPr>
        <w:t xml:space="preserve"> (1782</w:t>
      </w:r>
      <w:r>
        <w:rPr>
          <w:rFonts w:ascii="Times New Roman" w:hAnsi="Times New Roman" w:hint="default"/>
          <w:sz w:val="20"/>
          <w:szCs w:val="20"/>
          <w:rtl w:val="0"/>
        </w:rPr>
        <w:t>–</w:t>
      </w:r>
      <w:r>
        <w:rPr>
          <w:rFonts w:ascii="Times New Roman" w:hAnsi="Times New Roman"/>
          <w:sz w:val="20"/>
          <w:szCs w:val="20"/>
          <w:rtl w:val="0"/>
        </w:rPr>
        <w:t>1857)</w:t>
      </w:r>
      <w:r>
        <w:rPr>
          <w:rFonts w:ascii="Times New Roman" w:hAnsi="Times New Roman"/>
          <w:sz w:val="20"/>
          <w:szCs w:val="20"/>
          <w:rtl w:val="0"/>
          <w:lang w:val="de-DE"/>
        </w:rPr>
        <w:t>,</w:t>
      </w:r>
      <w:r>
        <w:rPr>
          <w:rFonts w:ascii="Times New Roman" w:hAnsi="Times New Roman"/>
          <w:sz w:val="20"/>
          <w:szCs w:val="20"/>
          <w:rtl w:val="0"/>
        </w:rPr>
        <w:t xml:space="preserve"> Jurist</w:t>
      </w:r>
      <w:r>
        <w:rPr>
          <w:rFonts w:ascii="Times New Roman" w:hAnsi="Times New Roman"/>
          <w:sz w:val="20"/>
          <w:szCs w:val="20"/>
          <w:rtl w:val="0"/>
          <w:lang w:val="de-DE"/>
        </w:rPr>
        <w:t xml:space="preserve"> und preussischer Beamter</w:t>
      </w:r>
      <w:r>
        <w:rPr>
          <w:rFonts w:ascii="Times New Roman" w:hAnsi="Times New Roman"/>
          <w:sz w:val="20"/>
          <w:szCs w:val="20"/>
          <w:rtl w:val="0"/>
          <w:lang w:val="de-DE"/>
        </w:rPr>
        <w:t>. Sohn eines Pelzh</w:t>
      </w:r>
      <w:r>
        <w:rPr>
          <w:rFonts w:ascii="Times New Roman" w:hAnsi="Times New Roman" w:hint="default"/>
          <w:sz w:val="20"/>
          <w:szCs w:val="20"/>
          <w:rtl w:val="0"/>
        </w:rPr>
        <w:t>ä</w:t>
      </w:r>
      <w:r>
        <w:rPr>
          <w:rFonts w:ascii="Times New Roman" w:hAnsi="Times New Roman"/>
          <w:sz w:val="20"/>
          <w:szCs w:val="20"/>
          <w:rtl w:val="0"/>
          <w:lang w:val="de-DE"/>
        </w:rPr>
        <w:t xml:space="preserve">ndlers aus Breslau. Nahm am Befreiungskrieg teil und wurde 1813 als Premierleutnant </w:t>
      </w:r>
      <w:r>
        <w:rPr>
          <w:rFonts w:ascii="Times New Roman" w:hAnsi="Times New Roman"/>
          <w:sz w:val="20"/>
          <w:szCs w:val="20"/>
          <w:rtl w:val="0"/>
          <w:lang w:val="de-DE"/>
        </w:rPr>
        <w:t xml:space="preserve">(Oberleutnant) </w:t>
      </w:r>
      <w:r>
        <w:rPr>
          <w:rFonts w:ascii="Times New Roman" w:hAnsi="Times New Roman"/>
          <w:sz w:val="20"/>
          <w:szCs w:val="20"/>
          <w:rtl w:val="0"/>
          <w:lang w:val="de-DE"/>
        </w:rPr>
        <w:t>nach Weimar beordert, um dort f</w:t>
      </w:r>
      <w:r>
        <w:rPr>
          <w:rFonts w:ascii="Times New Roman" w:hAnsi="Times New Roman" w:hint="default"/>
          <w:sz w:val="20"/>
          <w:szCs w:val="20"/>
          <w:rtl w:val="0"/>
        </w:rPr>
        <w:t>ü</w:t>
      </w:r>
      <w:r>
        <w:rPr>
          <w:rFonts w:ascii="Times New Roman" w:hAnsi="Times New Roman"/>
          <w:sz w:val="20"/>
          <w:szCs w:val="20"/>
          <w:rtl w:val="0"/>
          <w:lang w:val="de-DE"/>
        </w:rPr>
        <w:t>r den neuen Kommandanten</w:t>
      </w:r>
      <w:r>
        <w:rPr>
          <w:rFonts w:ascii="Times New Roman" w:hAnsi="Times New Roman"/>
          <w:sz w:val="20"/>
          <w:szCs w:val="20"/>
          <w:rtl w:val="0"/>
          <w:lang w:val="de-DE"/>
        </w:rPr>
        <w:t xml:space="preserve"> </w:t>
      </w:r>
      <w:r>
        <w:rPr>
          <w:rFonts w:ascii="Times New Roman" w:hAnsi="Times New Roman"/>
          <w:sz w:val="20"/>
          <w:szCs w:val="20"/>
          <w:rtl w:val="0"/>
          <w:lang w:val="de-DE"/>
        </w:rPr>
        <w:t>Major Friedrich Anton Ulrich Carl Leopold von Kleist</w:t>
      </w:r>
      <w:r>
        <w:rPr>
          <w:rFonts w:ascii="Times New Roman" w:hAnsi="Times New Roman"/>
          <w:sz w:val="20"/>
          <w:szCs w:val="20"/>
          <w:rtl w:val="0"/>
          <w:lang w:val="de-DE"/>
        </w:rPr>
        <w:t xml:space="preserve"> (1765</w:t>
      </w:r>
      <w:r>
        <w:rPr>
          <w:rFonts w:ascii="Times New Roman" w:hAnsi="Times New Roman" w:hint="default"/>
          <w:sz w:val="20"/>
          <w:szCs w:val="20"/>
          <w:rtl w:val="0"/>
          <w:lang w:val="de-DE"/>
        </w:rPr>
        <w:t>–</w:t>
      </w:r>
      <w:r>
        <w:rPr>
          <w:rFonts w:ascii="Times New Roman" w:hAnsi="Times New Roman"/>
          <w:sz w:val="20"/>
          <w:szCs w:val="20"/>
          <w:rtl w:val="0"/>
          <w:lang w:val="de-DE"/>
        </w:rPr>
        <w:t>1833)</w:t>
      </w:r>
      <w:r>
        <w:rPr>
          <w:rFonts w:ascii="Times New Roman" w:hAnsi="Times New Roman"/>
          <w:sz w:val="20"/>
          <w:szCs w:val="20"/>
          <w:rtl w:val="0"/>
        </w:rPr>
        <w:t xml:space="preserve"> </w:t>
      </w:r>
      <w:r>
        <w:rPr>
          <w:rFonts w:ascii="Times New Roman" w:hAnsi="Times New Roman"/>
          <w:sz w:val="20"/>
          <w:szCs w:val="20"/>
          <w:rtl w:val="0"/>
          <w:lang w:val="de-DE"/>
        </w:rPr>
        <w:t>Q</w:t>
      </w:r>
      <w:r>
        <w:rPr>
          <w:rFonts w:ascii="Times New Roman" w:hAnsi="Times New Roman"/>
          <w:sz w:val="20"/>
          <w:szCs w:val="20"/>
          <w:rtl w:val="0"/>
          <w:lang w:val="de-DE"/>
        </w:rPr>
        <w:t>uartier zu machen. Er lernte dort Adele und Ottilie kennen, die sich beide in ihn verliebten. Heinke heiratete 1815 Charlotte Werner und wurde Polizeipr</w:t>
      </w:r>
      <w:r>
        <w:rPr>
          <w:rFonts w:ascii="Times New Roman" w:hAnsi="Times New Roman" w:hint="default"/>
          <w:sz w:val="20"/>
          <w:szCs w:val="20"/>
          <w:rtl w:val="0"/>
        </w:rPr>
        <w:t>ä</w:t>
      </w:r>
      <w:r>
        <w:rPr>
          <w:rFonts w:ascii="Times New Roman" w:hAnsi="Times New Roman"/>
          <w:sz w:val="20"/>
          <w:szCs w:val="20"/>
          <w:rtl w:val="0"/>
          <w:lang w:val="fr-FR"/>
        </w:rPr>
        <w:t>sident, sp</w:t>
      </w:r>
      <w:r>
        <w:rPr>
          <w:rFonts w:ascii="Times New Roman" w:hAnsi="Times New Roman" w:hint="default"/>
          <w:sz w:val="20"/>
          <w:szCs w:val="20"/>
          <w:rtl w:val="0"/>
        </w:rPr>
        <w:t>ä</w:t>
      </w:r>
      <w:r>
        <w:rPr>
          <w:rFonts w:ascii="Times New Roman" w:hAnsi="Times New Roman"/>
          <w:sz w:val="20"/>
          <w:szCs w:val="20"/>
          <w:rtl w:val="0"/>
          <w:lang w:val="de-DE"/>
        </w:rPr>
        <w:t>ter dann Intendant des Theaters in Breslau. Er geno</w:t>
      </w:r>
      <w:r>
        <w:rPr>
          <w:rFonts w:ascii="Times New Roman" w:hAnsi="Times New Roman" w:hint="default"/>
          <w:sz w:val="20"/>
          <w:szCs w:val="20"/>
          <w:rtl w:val="0"/>
          <w:lang w:val="de-DE"/>
        </w:rPr>
        <w:t xml:space="preserve">ß </w:t>
      </w:r>
      <w:r>
        <w:rPr>
          <w:rFonts w:ascii="Times New Roman" w:hAnsi="Times New Roman"/>
          <w:sz w:val="20"/>
          <w:szCs w:val="20"/>
          <w:rtl w:val="0"/>
          <w:lang w:val="de-DE"/>
        </w:rPr>
        <w:t>bei Adele und Ottilie eine fast schon kultische Verehrung. Ottilie wurde sp</w:t>
      </w:r>
      <w:r>
        <w:rPr>
          <w:rFonts w:ascii="Times New Roman" w:hAnsi="Times New Roman" w:hint="default"/>
          <w:sz w:val="20"/>
          <w:szCs w:val="20"/>
          <w:rtl w:val="0"/>
        </w:rPr>
        <w:t>ä</w:t>
      </w:r>
      <w:r>
        <w:rPr>
          <w:rFonts w:ascii="Times New Roman" w:hAnsi="Times New Roman"/>
          <w:sz w:val="20"/>
          <w:szCs w:val="20"/>
          <w:rtl w:val="0"/>
          <w:lang w:val="de-DE"/>
        </w:rPr>
        <w:t>ter Patin einer seiner T</w:t>
      </w:r>
      <w:r>
        <w:rPr>
          <w:rFonts w:ascii="Times New Roman" w:hAnsi="Times New Roman" w:hint="default"/>
          <w:sz w:val="20"/>
          <w:szCs w:val="20"/>
          <w:rtl w:val="0"/>
          <w:lang w:val="sv-SE"/>
        </w:rPr>
        <w:t>ö</w:t>
      </w:r>
      <w:r>
        <w:rPr>
          <w:rFonts w:ascii="Times New Roman" w:hAnsi="Times New Roman"/>
          <w:sz w:val="20"/>
          <w:szCs w:val="20"/>
          <w:rtl w:val="0"/>
        </w:rPr>
        <w:t>chter.</w:t>
      </w:r>
      <w:r>
        <w:rPr>
          <w:rFonts w:ascii="Times New Roman" w:hAnsi="Times New Roman"/>
          <w:sz w:val="20"/>
          <w:szCs w:val="20"/>
          <w:rtl w:val="0"/>
          <w:lang w:val="de-DE"/>
        </w:rPr>
        <w:t xml:space="preserve"> Heinke war in den Jahren 1841</w:t>
      </w:r>
      <w:r>
        <w:rPr>
          <w:rFonts w:ascii="Times New Roman" w:hAnsi="Times New Roman" w:hint="default"/>
          <w:sz w:val="20"/>
          <w:szCs w:val="20"/>
          <w:rtl w:val="0"/>
          <w:lang w:val="de-DE"/>
        </w:rPr>
        <w:t>–</w:t>
      </w:r>
      <w:r>
        <w:rPr>
          <w:rFonts w:ascii="Times New Roman" w:hAnsi="Times New Roman"/>
          <w:sz w:val="20"/>
          <w:szCs w:val="20"/>
          <w:rtl w:val="0"/>
          <w:lang w:val="de-DE"/>
        </w:rPr>
        <w:t>42 in Breslau in preussischem Dienst f</w:t>
      </w:r>
      <w:r>
        <w:rPr>
          <w:rFonts w:ascii="Times New Roman" w:hAnsi="Times New Roman" w:hint="default"/>
          <w:sz w:val="20"/>
          <w:szCs w:val="20"/>
          <w:rtl w:val="0"/>
          <w:lang w:val="de-DE"/>
        </w:rPr>
        <w:t>ü</w:t>
      </w:r>
      <w:r>
        <w:rPr>
          <w:rFonts w:ascii="Times New Roman" w:hAnsi="Times New Roman"/>
          <w:sz w:val="20"/>
          <w:szCs w:val="20"/>
          <w:rtl w:val="0"/>
          <w:lang w:val="de-DE"/>
        </w:rPr>
        <w:t xml:space="preserve">hrend an der Entlassung des Dichters </w:t>
      </w:r>
      <w:r>
        <w:rPr>
          <w:rFonts w:ascii="Times New Roman" w:hAnsi="Times New Roman"/>
          <w:sz w:val="20"/>
          <w:szCs w:val="20"/>
          <w:rtl w:val="0"/>
          <w:lang w:val="de-DE"/>
        </w:rPr>
        <w:t>August Heinrich Hoffmann von Fallersleben</w:t>
      </w:r>
      <w:r>
        <w:rPr>
          <w:rFonts w:ascii="Times New Roman" w:hAnsi="Times New Roman"/>
          <w:sz w:val="20"/>
          <w:szCs w:val="20"/>
          <w:rtl w:val="0"/>
          <w:lang w:val="de-DE"/>
        </w:rPr>
        <w:t xml:space="preserve"> (1798</w:t>
      </w:r>
      <w:r>
        <w:rPr>
          <w:rFonts w:ascii="Times New Roman" w:hAnsi="Times New Roman" w:hint="default"/>
          <w:sz w:val="20"/>
          <w:szCs w:val="20"/>
          <w:rtl w:val="0"/>
          <w:lang w:val="de-DE"/>
        </w:rPr>
        <w:t>–</w:t>
      </w:r>
      <w:r>
        <w:rPr>
          <w:rFonts w:ascii="Times New Roman" w:hAnsi="Times New Roman"/>
          <w:sz w:val="20"/>
          <w:szCs w:val="20"/>
          <w:rtl w:val="0"/>
          <w:lang w:val="de-DE"/>
        </w:rPr>
        <w:t>1874) aus seiner Breslauer Professur</w:t>
      </w:r>
      <w:r>
        <w:rPr>
          <w:rFonts w:ascii="Times New Roman" w:hAnsi="Times New Roman"/>
          <w:sz w:val="20"/>
          <w:szCs w:val="20"/>
          <w:rtl w:val="0"/>
          <w:lang w:val="de-DE"/>
        </w:rPr>
        <w:t xml:space="preserve"> aufgrund staatskritischer Schriften</w:t>
      </w:r>
      <w:r>
        <w:rPr>
          <w:rFonts w:ascii="Times New Roman" w:hAnsi="Times New Roman"/>
          <w:sz w:val="20"/>
          <w:szCs w:val="20"/>
          <w:rtl w:val="0"/>
          <w:lang w:val="de-DE"/>
        </w:rPr>
        <w:t xml:space="preserve"> beteiligt.</w:t>
      </w:r>
    </w:p>
  </w:footnote>
  <w:footnote w:id="7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Gemeint ist der Salon der</w:t>
      </w:r>
      <w:r>
        <w:rPr>
          <w:rFonts w:ascii="Times New Roman" w:hAnsi="Times New Roman"/>
          <w:sz w:val="20"/>
          <w:szCs w:val="20"/>
          <w:rtl w:val="0"/>
          <w:lang w:val="de-DE"/>
        </w:rPr>
        <w:t xml:space="preserve"> Schriftstellerin und Salonni</w:t>
      </w:r>
      <w:r>
        <w:rPr>
          <w:rFonts w:ascii="Times New Roman" w:hAnsi="Times New Roman" w:hint="default"/>
          <w:sz w:val="20"/>
          <w:szCs w:val="20"/>
          <w:rtl w:val="0"/>
          <w:lang w:val="it-IT"/>
        </w:rPr>
        <w:t>è</w:t>
      </w:r>
      <w:r>
        <w:rPr>
          <w:rFonts w:ascii="Times New Roman" w:hAnsi="Times New Roman"/>
          <w:sz w:val="20"/>
          <w:szCs w:val="20"/>
          <w:rtl w:val="0"/>
        </w:rPr>
        <w:t>re</w:t>
      </w:r>
      <w:r>
        <w:rPr>
          <w:rFonts w:ascii="Times New Roman" w:hAnsi="Times New Roman"/>
          <w:sz w:val="20"/>
          <w:szCs w:val="20"/>
          <w:rtl w:val="0"/>
          <w:lang w:val="de-DE"/>
        </w:rPr>
        <w:t xml:space="preserve"> </w:t>
      </w:r>
      <w:r>
        <w:rPr>
          <w:rFonts w:ascii="Times New Roman" w:hAnsi="Times New Roman"/>
          <w:sz w:val="20"/>
          <w:szCs w:val="20"/>
          <w:u w:val="single"/>
          <w:rtl w:val="0"/>
        </w:rPr>
        <w:t>Johanna</w:t>
      </w:r>
      <w:r>
        <w:rPr>
          <w:rFonts w:ascii="Times New Roman" w:hAnsi="Times New Roman"/>
          <w:sz w:val="20"/>
          <w:szCs w:val="20"/>
          <w:rtl w:val="0"/>
          <w:lang w:val="de-DE"/>
        </w:rPr>
        <w:t xml:space="preserve"> Henriette Schopenhauer, geb. Trosiener (1766 in Danzig; </w:t>
      </w:r>
      <w:r>
        <w:rPr>
          <w:rFonts w:ascii="Times New Roman" w:hAnsi="Times New Roman" w:hint="default"/>
          <w:sz w:val="20"/>
          <w:szCs w:val="20"/>
          <w:rtl w:val="0"/>
        </w:rPr>
        <w:t>†</w:t>
      </w:r>
      <w:r>
        <w:rPr>
          <w:rFonts w:ascii="Times New Roman" w:hAnsi="Times New Roman"/>
          <w:sz w:val="20"/>
          <w:szCs w:val="20"/>
          <w:rtl w:val="0"/>
          <w:lang w:val="en-US"/>
        </w:rPr>
        <w:t>1838 in Jena)</w:t>
      </w:r>
      <w:ins w:id="17693" w:date="2023-01-08T16:55:15Z" w:author="Jan Groh">
        <w:r>
          <w:rPr>
            <w:rFonts w:ascii="Times New Roman" w:hAnsi="Times New Roman"/>
            <w:sz w:val="20"/>
            <w:szCs w:val="20"/>
            <w:rtl w:val="0"/>
            <w:lang w:val="de-DE"/>
          </w:rPr>
          <w:t>,</w:t>
        </w:r>
      </w:ins>
      <w:del w:id="17694" w:date="2023-01-08T16:55:13Z" w:author="Jan Groh">
        <w:r>
          <w:rPr>
            <w:rFonts w:ascii="Times New Roman" w:hAnsi="Times New Roman"/>
            <w:sz w:val="20"/>
            <w:szCs w:val="20"/>
            <w:rtl w:val="0"/>
          </w:rPr>
          <w:delText>.</w:delText>
        </w:r>
      </w:del>
      <w:r>
        <w:rPr>
          <w:rFonts w:ascii="Times New Roman" w:hAnsi="Times New Roman"/>
          <w:sz w:val="20"/>
          <w:szCs w:val="20"/>
          <w:rtl w:val="0"/>
        </w:rPr>
        <w:t xml:space="preserve"> </w:t>
      </w:r>
      <w:del w:id="17695" w:date="2023-01-08T16:55:27Z" w:author="Jan Groh">
        <w:r>
          <w:rPr>
            <w:rFonts w:ascii="Times New Roman" w:hAnsi="Times New Roman"/>
            <w:sz w:val="20"/>
            <w:szCs w:val="20"/>
            <w:rtl w:val="0"/>
            <w:lang w:val="de-DE"/>
          </w:rPr>
          <w:delText>Sie war mit einem</w:delText>
        </w:r>
      </w:del>
      <w:ins w:id="17696" w:date="2023-01-08T16:55:36Z" w:author="Jan Groh">
        <w:r>
          <w:rPr>
            <w:rFonts w:ascii="Times New Roman" w:hAnsi="Times New Roman"/>
            <w:sz w:val="20"/>
            <w:szCs w:val="20"/>
            <w:rtl w:val="0"/>
            <w:lang w:val="de-DE"/>
          </w:rPr>
          <w:t>Ehefrau eines</w:t>
        </w:r>
      </w:ins>
      <w:r>
        <w:rPr>
          <w:rFonts w:ascii="Times New Roman" w:hAnsi="Times New Roman"/>
          <w:sz w:val="20"/>
          <w:szCs w:val="20"/>
          <w:rtl w:val="0"/>
          <w:lang w:val="de-DE"/>
        </w:rPr>
        <w:t xml:space="preserve"> Danziger Kaufmann</w:t>
      </w:r>
      <w:del w:id="17697" w:date="2023-01-08T16:55:53Z" w:author="Jan Groh">
        <w:r>
          <w:rPr>
            <w:rFonts w:ascii="Times New Roman" w:hAnsi="Times New Roman"/>
            <w:sz w:val="20"/>
            <w:szCs w:val="20"/>
            <w:rtl w:val="0"/>
          </w:rPr>
          <w:delText xml:space="preserve"> verm</w:delText>
        </w:r>
      </w:del>
      <w:del w:id="17698" w:date="2023-01-08T16:55:53Z" w:author="Jan Groh">
        <w:r>
          <w:rPr>
            <w:rFonts w:ascii="Times New Roman" w:hAnsi="Times New Roman" w:hint="default"/>
            <w:sz w:val="20"/>
            <w:szCs w:val="20"/>
            <w:rtl w:val="0"/>
          </w:rPr>
          <w:delText>ä</w:delText>
        </w:r>
      </w:del>
      <w:del w:id="17699" w:date="2023-01-08T16:55:53Z" w:author="Jan Groh">
        <w:r>
          <w:rPr>
            <w:rFonts w:ascii="Times New Roman" w:hAnsi="Times New Roman"/>
            <w:sz w:val="20"/>
            <w:szCs w:val="20"/>
            <w:rtl w:val="0"/>
            <w:lang w:val="de-DE"/>
          </w:rPr>
          <w:delText>hlt</w:delText>
        </w:r>
      </w:del>
      <w:r>
        <w:rPr>
          <w:rFonts w:ascii="Times New Roman" w:hAnsi="Times New Roman"/>
          <w:sz w:val="20"/>
          <w:szCs w:val="20"/>
          <w:rtl w:val="0"/>
          <w:lang w:val="de-DE"/>
        </w:rPr>
        <w:t>, der 1805 starb</w:t>
      </w:r>
      <w:ins w:id="17700" w:date="2023-01-08T16:56:35Z" w:author="Jan Groh">
        <w:r>
          <w:rPr>
            <w:rFonts w:ascii="Times New Roman" w:hAnsi="Times New Roman"/>
            <w:sz w:val="20"/>
            <w:szCs w:val="20"/>
            <w:rtl w:val="0"/>
            <w:lang w:val="de-DE"/>
          </w:rPr>
          <w:t>.</w:t>
        </w:r>
      </w:ins>
      <w:del w:id="17701" w:date="2023-01-08T16:56:09Z" w:author="Jan Groh">
        <w:r>
          <w:rPr>
            <w:rFonts w:ascii="Times New Roman" w:hAnsi="Times New Roman"/>
            <w:sz w:val="20"/>
            <w:szCs w:val="20"/>
            <w:rtl w:val="0"/>
          </w:rPr>
          <w:delText>.</w:delText>
        </w:r>
      </w:del>
      <w:r>
        <w:rPr>
          <w:rFonts w:ascii="Times New Roman" w:hAnsi="Times New Roman"/>
          <w:sz w:val="20"/>
          <w:szCs w:val="20"/>
          <w:rtl w:val="0"/>
        </w:rPr>
        <w:t xml:space="preserve"> </w:t>
      </w:r>
      <w:ins w:id="17702" w:date="2023-01-08T16:57:03Z" w:author="Jan Groh">
        <w:r>
          <w:rPr>
            <w:rFonts w:ascii="Times New Roman" w:hAnsi="Times New Roman"/>
            <w:sz w:val="20"/>
            <w:szCs w:val="20"/>
            <w:rtl w:val="0"/>
            <w:lang w:val="de-DE"/>
          </w:rPr>
          <w:t>Von Goethe gesch</w:t>
        </w:r>
      </w:ins>
      <w:ins w:id="17703" w:date="2023-01-08T16:57:03Z" w:author="Jan Groh">
        <w:r>
          <w:rPr>
            <w:rFonts w:ascii="Times New Roman" w:hAnsi="Times New Roman" w:hint="default"/>
            <w:sz w:val="20"/>
            <w:szCs w:val="20"/>
            <w:rtl w:val="0"/>
            <w:lang w:val="de-DE"/>
          </w:rPr>
          <w:t>ä</w:t>
        </w:r>
      </w:ins>
      <w:ins w:id="17704" w:date="2023-01-08T16:57:03Z" w:author="Jan Groh">
        <w:r>
          <w:rPr>
            <w:rFonts w:ascii="Times New Roman" w:hAnsi="Times New Roman"/>
            <w:sz w:val="20"/>
            <w:szCs w:val="20"/>
            <w:rtl w:val="0"/>
            <w:lang w:val="de-DE"/>
          </w:rPr>
          <w:t xml:space="preserve">tzte </w:t>
        </w:r>
      </w:ins>
      <w:r>
        <w:rPr>
          <w:rFonts w:ascii="Times New Roman" w:hAnsi="Times New Roman"/>
          <w:sz w:val="20"/>
          <w:szCs w:val="20"/>
          <w:rtl w:val="0"/>
          <w:lang w:val="de-DE"/>
        </w:rPr>
        <w:t>Romanschriftstellerin</w:t>
      </w:r>
      <w:del w:id="17705" w:date="2023-01-08T16:57:16Z" w:author="Jan Groh">
        <w:r>
          <w:rPr>
            <w:rFonts w:ascii="Times New Roman" w:hAnsi="Times New Roman"/>
            <w:sz w:val="20"/>
            <w:szCs w:val="20"/>
            <w:rtl w:val="0"/>
            <w:lang w:val="de-DE"/>
          </w:rPr>
          <w:delText>; wurde als solche auch von Goethe sehr gesch</w:delText>
        </w:r>
      </w:del>
      <w:del w:id="17706" w:date="2023-01-08T16:57:16Z" w:author="Jan Groh">
        <w:r>
          <w:rPr>
            <w:rFonts w:ascii="Times New Roman" w:hAnsi="Times New Roman" w:hint="default"/>
            <w:sz w:val="20"/>
            <w:szCs w:val="20"/>
            <w:rtl w:val="0"/>
          </w:rPr>
          <w:delText>ä</w:delText>
        </w:r>
      </w:del>
      <w:del w:id="17707" w:date="2023-01-08T16:57:16Z" w:author="Jan Groh">
        <w:r>
          <w:rPr>
            <w:rFonts w:ascii="Times New Roman" w:hAnsi="Times New Roman"/>
            <w:sz w:val="20"/>
            <w:szCs w:val="20"/>
            <w:rtl w:val="0"/>
            <w:lang w:val="de-DE"/>
          </w:rPr>
          <w:delText>tzt</w:delText>
        </w:r>
      </w:del>
      <w:r>
        <w:rPr>
          <w:rFonts w:ascii="Times New Roman" w:hAnsi="Times New Roman"/>
          <w:sz w:val="20"/>
          <w:szCs w:val="20"/>
          <w:rtl w:val="0"/>
          <w:lang w:val="de-DE"/>
        </w:rPr>
        <w:t>. Ihr Salon bildete einen Mittelpunkt in der Weimarer Gesellschaft. Sie half Goethe, Christiane Vulpius in die Weimarer Gesellschaft einzuf</w:t>
      </w:r>
      <w:r>
        <w:rPr>
          <w:rFonts w:ascii="Times New Roman" w:hAnsi="Times New Roman" w:hint="default"/>
          <w:sz w:val="20"/>
          <w:szCs w:val="20"/>
          <w:rtl w:val="0"/>
        </w:rPr>
        <w:t>ü</w:t>
      </w:r>
      <w:r>
        <w:rPr>
          <w:rFonts w:ascii="Times New Roman" w:hAnsi="Times New Roman"/>
          <w:sz w:val="20"/>
          <w:szCs w:val="20"/>
          <w:rtl w:val="0"/>
          <w:lang w:val="de-DE"/>
        </w:rPr>
        <w:t>hren. Von 1806</w:t>
      </w:r>
      <w:r>
        <w:rPr>
          <w:rFonts w:ascii="Times New Roman" w:hAnsi="Times New Roman" w:hint="default"/>
          <w:sz w:val="20"/>
          <w:szCs w:val="20"/>
          <w:rtl w:val="0"/>
        </w:rPr>
        <w:t>–</w:t>
      </w:r>
      <w:r>
        <w:rPr>
          <w:rFonts w:ascii="Times New Roman" w:hAnsi="Times New Roman"/>
          <w:sz w:val="20"/>
          <w:szCs w:val="20"/>
          <w:rtl w:val="0"/>
          <w:lang w:val="de-DE"/>
        </w:rPr>
        <w:t>1813 nahm Goethe regelm</w:t>
      </w:r>
      <w:r>
        <w:rPr>
          <w:rFonts w:ascii="Times New Roman" w:hAnsi="Times New Roman" w:hint="default"/>
          <w:sz w:val="20"/>
          <w:szCs w:val="20"/>
          <w:rtl w:val="0"/>
          <w:lang w:val="de-DE"/>
        </w:rPr>
        <w:t>äß</w:t>
      </w:r>
      <w:r>
        <w:rPr>
          <w:rFonts w:ascii="Times New Roman" w:hAnsi="Times New Roman"/>
          <w:sz w:val="20"/>
          <w:szCs w:val="20"/>
          <w:rtl w:val="0"/>
          <w:lang w:val="de-DE"/>
        </w:rPr>
        <w:t>ig an den w</w:t>
      </w:r>
      <w:r>
        <w:rPr>
          <w:rFonts w:ascii="Times New Roman" w:hAnsi="Times New Roman" w:hint="default"/>
          <w:sz w:val="20"/>
          <w:szCs w:val="20"/>
          <w:rtl w:val="0"/>
          <w:lang w:val="sv-SE"/>
        </w:rPr>
        <w:t>ö</w:t>
      </w:r>
      <w:r>
        <w:rPr>
          <w:rFonts w:ascii="Times New Roman" w:hAnsi="Times New Roman"/>
          <w:sz w:val="20"/>
          <w:szCs w:val="20"/>
          <w:rtl w:val="0"/>
          <w:lang w:val="de-DE"/>
        </w:rPr>
        <w:t xml:space="preserve">chentlichen </w:t>
      </w:r>
      <w:r>
        <w:rPr>
          <w:rFonts w:ascii="Times New Roman" w:hAnsi="Times New Roman" w:hint="default"/>
          <w:sz w:val="20"/>
          <w:szCs w:val="20"/>
          <w:rtl w:val="0"/>
          <w:lang w:val="it-IT"/>
        </w:rPr>
        <w:t>»</w:t>
      </w:r>
      <w:r>
        <w:rPr>
          <w:rFonts w:ascii="Times New Roman" w:hAnsi="Times New Roman"/>
          <w:sz w:val="20"/>
          <w:szCs w:val="20"/>
          <w:rtl w:val="0"/>
          <w:lang w:val="de-DE"/>
        </w:rPr>
        <w:t>Abendunterhaltungen</w:t>
      </w:r>
      <w:r>
        <w:rPr>
          <w:rFonts w:ascii="Times New Roman" w:hAnsi="Times New Roman" w:hint="default"/>
          <w:sz w:val="20"/>
          <w:szCs w:val="20"/>
          <w:rtl w:val="0"/>
          <w:lang w:val="fr-FR"/>
        </w:rPr>
        <w:t xml:space="preserve">« </w:t>
      </w:r>
      <w:r>
        <w:rPr>
          <w:rFonts w:ascii="Times New Roman" w:hAnsi="Times New Roman"/>
          <w:sz w:val="20"/>
          <w:szCs w:val="20"/>
          <w:rtl w:val="0"/>
          <w:lang w:val="de-DE"/>
        </w:rPr>
        <w:t>im Hause Schopenhauer teil.</w:t>
      </w:r>
      <w:r>
        <w:rPr>
          <w:rFonts w:ascii="Times New Roman" w:hAnsi="Times New Roman"/>
          <w:sz w:val="20"/>
          <w:szCs w:val="20"/>
          <w:rtl w:val="0"/>
          <w:lang w:val="de-DE"/>
        </w:rPr>
        <w:t xml:space="preserve"> </w:t>
      </w:r>
      <w:r>
        <w:rPr>
          <w:rFonts w:ascii="Times New Roman" w:hAnsi="Times New Roman"/>
          <w:sz w:val="20"/>
          <w:szCs w:val="20"/>
          <w:rtl w:val="0"/>
        </w:rPr>
        <w:t xml:space="preserve">Johanna </w:t>
      </w:r>
      <w:r>
        <w:rPr>
          <w:rFonts w:ascii="Times New Roman" w:hAnsi="Times New Roman"/>
          <w:sz w:val="20"/>
          <w:szCs w:val="20"/>
          <w:rtl w:val="0"/>
          <w:lang w:val="de-DE"/>
        </w:rPr>
        <w:t xml:space="preserve">Schopenhauer </w:t>
      </w:r>
      <w:r>
        <w:rPr>
          <w:rFonts w:ascii="Times New Roman" w:hAnsi="Times New Roman"/>
          <w:sz w:val="20"/>
          <w:szCs w:val="20"/>
          <w:rtl w:val="0"/>
          <w:lang w:val="de-DE"/>
        </w:rPr>
        <w:t xml:space="preserve">war </w:t>
      </w:r>
      <w:r>
        <w:rPr>
          <w:rFonts w:ascii="Times New Roman" w:hAnsi="Times New Roman"/>
          <w:sz w:val="20"/>
          <w:szCs w:val="20"/>
          <w:rtl w:val="0"/>
          <w:lang w:val="de-DE"/>
        </w:rPr>
        <w:t xml:space="preserve">die </w:t>
      </w:r>
      <w:r>
        <w:rPr>
          <w:rFonts w:ascii="Times New Roman" w:hAnsi="Times New Roman"/>
          <w:sz w:val="20"/>
          <w:szCs w:val="20"/>
          <w:rtl w:val="0"/>
          <w:lang w:val="de-DE"/>
        </w:rPr>
        <w:t>Mutter des Philosophen Arthur Schopenhauer (1788</w:t>
      </w:r>
      <w:r>
        <w:rPr>
          <w:rFonts w:ascii="Times New Roman" w:hAnsi="Times New Roman" w:hint="default"/>
          <w:sz w:val="20"/>
          <w:szCs w:val="20"/>
          <w:rtl w:val="0"/>
        </w:rPr>
        <w:t>–</w:t>
      </w:r>
      <w:r>
        <w:rPr>
          <w:rFonts w:ascii="Times New Roman" w:hAnsi="Times New Roman"/>
          <w:sz w:val="20"/>
          <w:szCs w:val="20"/>
          <w:rtl w:val="0"/>
          <w:lang w:val="de-DE"/>
        </w:rPr>
        <w:t>1860) und der Schriftstellerin Luise Adelaide Lavinia Schopenhauer (1797</w:t>
      </w:r>
      <w:r>
        <w:rPr>
          <w:rFonts w:ascii="Times New Roman" w:hAnsi="Times New Roman" w:hint="default"/>
          <w:sz w:val="20"/>
          <w:szCs w:val="20"/>
          <w:rtl w:val="0"/>
          <w:lang w:val="de-DE"/>
        </w:rPr>
        <w:t>–</w:t>
      </w:r>
      <w:r>
        <w:rPr>
          <w:rFonts w:ascii="Times New Roman" w:hAnsi="Times New Roman"/>
          <w:sz w:val="20"/>
          <w:szCs w:val="20"/>
          <w:rtl w:val="0"/>
          <w:lang w:val="de-DE"/>
        </w:rPr>
        <w:t>1849), bekannt als Adele Schopenhauer</w:t>
      </w:r>
      <w:r>
        <w:rPr>
          <w:rFonts w:ascii="Times New Roman" w:hAnsi="Times New Roman"/>
          <w:sz w:val="20"/>
          <w:szCs w:val="20"/>
          <w:rtl w:val="0"/>
          <w:lang w:val="de-DE"/>
        </w:rPr>
        <w:t>, und wurde sp</w:t>
      </w:r>
      <w:r>
        <w:rPr>
          <w:rFonts w:ascii="Times New Roman" w:hAnsi="Times New Roman" w:hint="default"/>
          <w:sz w:val="20"/>
          <w:szCs w:val="20"/>
          <w:rtl w:val="0"/>
          <w:lang w:val="de-DE"/>
        </w:rPr>
        <w:t>ä</w:t>
      </w:r>
      <w:r>
        <w:rPr>
          <w:rFonts w:ascii="Times New Roman" w:hAnsi="Times New Roman"/>
          <w:sz w:val="20"/>
          <w:szCs w:val="20"/>
          <w:rtl w:val="0"/>
          <w:lang w:val="de-DE"/>
        </w:rPr>
        <w:t xml:space="preserve">ter </w:t>
      </w:r>
      <w:r>
        <w:rPr>
          <w:rFonts w:ascii="Times New Roman" w:hAnsi="Times New Roman"/>
          <w:sz w:val="20"/>
          <w:szCs w:val="20"/>
          <w:rtl w:val="0"/>
          <w:lang w:val="de-DE"/>
        </w:rPr>
        <w:t>die Patin von Ottilies Sohn Wolfgang.</w:t>
      </w:r>
    </w:p>
  </w:footnote>
  <w:footnote w:id="7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Luise Adelaide Lavinia Schopenhauer</w:t>
      </w:r>
      <w:ins w:id="17708" w:date="2023-01-09T22:53:06Z" w:author="Jan Groh">
        <w:r>
          <w:rPr>
            <w:rFonts w:ascii="Times New Roman" w:hAnsi="Times New Roman"/>
            <w:sz w:val="20"/>
            <w:szCs w:val="20"/>
            <w:rtl w:val="0"/>
            <w:lang w:val="de-DE"/>
          </w:rPr>
          <w:t xml:space="preserve">, gen. </w:t>
        </w:r>
      </w:ins>
      <w:ins w:id="17709" w:date="2023-01-09T22:53:06Z" w:author="Jan Groh">
        <w:r>
          <w:rPr>
            <w:rFonts w:ascii="Times New Roman" w:hAnsi="Times New Roman"/>
            <w:sz w:val="20"/>
            <w:szCs w:val="20"/>
            <w:u w:val="single"/>
            <w:rtl w:val="0"/>
            <w:lang w:val="de-DE"/>
          </w:rPr>
          <w:t>Adele</w:t>
        </w:r>
      </w:ins>
      <w:r>
        <w:rPr>
          <w:rFonts w:ascii="Times New Roman" w:hAnsi="Times New Roman"/>
          <w:sz w:val="20"/>
          <w:szCs w:val="20"/>
          <w:rtl w:val="0"/>
          <w:lang w:val="de-DE"/>
        </w:rPr>
        <w:t xml:space="preserve"> (* 12. Juli 1797 in Hamburg; </w:t>
      </w:r>
      <w:r>
        <w:rPr>
          <w:rFonts w:ascii="Times New Roman" w:hAnsi="Times New Roman" w:hint="default"/>
          <w:sz w:val="20"/>
          <w:szCs w:val="20"/>
          <w:rtl w:val="0"/>
        </w:rPr>
        <w:t xml:space="preserve">† </w:t>
      </w:r>
      <w:r>
        <w:rPr>
          <w:rFonts w:ascii="Times New Roman" w:hAnsi="Times New Roman"/>
          <w:sz w:val="20"/>
          <w:szCs w:val="20"/>
          <w:rtl w:val="0"/>
          <w:lang w:val="de-DE"/>
        </w:rPr>
        <w:t xml:space="preserve">25. August 1849 in Bonn), bekannt als Adele Schopenhauer, </w:t>
      </w:r>
      <w:r>
        <w:rPr>
          <w:rFonts w:ascii="Times New Roman" w:hAnsi="Times New Roman"/>
          <w:sz w:val="20"/>
          <w:szCs w:val="20"/>
          <w:rtl w:val="0"/>
          <w:lang w:val="de-DE"/>
        </w:rPr>
        <w:t>war die Tochter von Johanna Schopenhauer.</w:t>
      </w:r>
      <w:r>
        <w:rPr>
          <w:rFonts w:ascii="Times New Roman" w:hAnsi="Times New Roman"/>
          <w:sz w:val="20"/>
          <w:szCs w:val="20"/>
          <w:rtl w:val="0"/>
        </w:rPr>
        <w:t xml:space="preserve"> </w:t>
      </w:r>
      <w:r>
        <w:rPr>
          <w:rFonts w:ascii="Times New Roman" w:hAnsi="Times New Roman"/>
          <w:sz w:val="20"/>
          <w:szCs w:val="20"/>
          <w:rtl w:val="0"/>
          <w:lang w:val="de-DE"/>
        </w:rPr>
        <w:t>S</w:t>
      </w:r>
      <w:r>
        <w:rPr>
          <w:rFonts w:ascii="Times New Roman" w:hAnsi="Times New Roman"/>
          <w:sz w:val="20"/>
          <w:szCs w:val="20"/>
          <w:rtl w:val="0"/>
          <w:lang w:val="de-DE"/>
        </w:rPr>
        <w:t xml:space="preserve">eit ihren gemeinsamen Kindheitstagen </w:t>
      </w:r>
      <w:r>
        <w:rPr>
          <w:rFonts w:ascii="Times New Roman" w:hAnsi="Times New Roman"/>
          <w:sz w:val="20"/>
          <w:szCs w:val="20"/>
          <w:rtl w:val="0"/>
          <w:lang w:val="de-DE"/>
        </w:rPr>
        <w:t>in Weimar</w:t>
      </w:r>
      <w:r>
        <w:rPr>
          <w:rFonts w:ascii="Times New Roman" w:hAnsi="Times New Roman"/>
          <w:sz w:val="20"/>
          <w:szCs w:val="20"/>
          <w:rtl w:val="0"/>
        </w:rPr>
        <w:t xml:space="preserve"> </w:t>
      </w:r>
      <w:r>
        <w:rPr>
          <w:rFonts w:ascii="Times New Roman" w:hAnsi="Times New Roman"/>
          <w:sz w:val="20"/>
          <w:szCs w:val="20"/>
          <w:rtl w:val="0"/>
          <w:lang w:val="de-DE"/>
        </w:rPr>
        <w:t xml:space="preserve">verband </w:t>
      </w:r>
      <w:r>
        <w:rPr>
          <w:rFonts w:ascii="Times New Roman" w:hAnsi="Times New Roman"/>
          <w:sz w:val="20"/>
          <w:szCs w:val="20"/>
          <w:rtl w:val="0"/>
          <w:lang w:val="de-DE"/>
        </w:rPr>
        <w:t xml:space="preserve">Ottilie von Goethe eine enge Freundschaft </w:t>
      </w:r>
      <w:r>
        <w:rPr>
          <w:rFonts w:ascii="Times New Roman" w:hAnsi="Times New Roman"/>
          <w:sz w:val="20"/>
          <w:szCs w:val="20"/>
          <w:rtl w:val="0"/>
          <w:lang w:val="de-DE"/>
        </w:rPr>
        <w:t>mit Adele, die bis zu Adeles Tod Bestand haben sollte</w:t>
      </w:r>
      <w:r>
        <w:rPr>
          <w:rFonts w:ascii="Times New Roman" w:hAnsi="Times New Roman"/>
          <w:sz w:val="20"/>
          <w:szCs w:val="20"/>
          <w:rtl w:val="0"/>
        </w:rPr>
        <w:t>.</w:t>
      </w:r>
    </w:p>
  </w:footnote>
  <w:footnote w:id="7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Julius </w:t>
      </w:r>
      <w:r>
        <w:rPr>
          <w:rFonts w:ascii="Times New Roman" w:hAnsi="Times New Roman"/>
          <w:sz w:val="20"/>
          <w:szCs w:val="20"/>
          <w:u w:val="single"/>
          <w:rtl w:val="0"/>
          <w:lang w:val="de-DE"/>
        </w:rPr>
        <w:t>August</w:t>
      </w:r>
      <w:r>
        <w:rPr>
          <w:rFonts w:ascii="Times New Roman" w:hAnsi="Times New Roman"/>
          <w:sz w:val="20"/>
          <w:szCs w:val="20"/>
          <w:rtl w:val="0"/>
          <w:lang w:val="de-DE"/>
        </w:rPr>
        <w:t xml:space="preserve"> Walther von Goethe (* 25. Dezember 1789 in Weimar; </w:t>
      </w:r>
      <w:r>
        <w:rPr>
          <w:rFonts w:ascii="Times New Roman" w:hAnsi="Times New Roman" w:hint="default"/>
          <w:sz w:val="20"/>
          <w:szCs w:val="20"/>
          <w:rtl w:val="0"/>
        </w:rPr>
        <w:t xml:space="preserve">† </w:t>
      </w:r>
      <w:r>
        <w:rPr>
          <w:rFonts w:ascii="Times New Roman" w:hAnsi="Times New Roman"/>
          <w:sz w:val="20"/>
          <w:szCs w:val="20"/>
          <w:rtl w:val="0"/>
          <w:lang w:val="de-DE"/>
        </w:rPr>
        <w:t>27. Oktober 1830 in Rom)</w:t>
      </w:r>
      <w:r>
        <w:rPr>
          <w:rFonts w:ascii="Times New Roman" w:hAnsi="Times New Roman"/>
          <w:sz w:val="20"/>
          <w:szCs w:val="20"/>
          <w:rtl w:val="0"/>
          <w:lang w:val="de-DE"/>
        </w:rPr>
        <w:t xml:space="preserve">, </w:t>
      </w:r>
      <w:r>
        <w:rPr>
          <w:rFonts w:ascii="Times New Roman" w:hAnsi="Times New Roman"/>
          <w:sz w:val="20"/>
          <w:szCs w:val="20"/>
          <w:rtl w:val="0"/>
          <w:lang w:val="de-DE"/>
        </w:rPr>
        <w:t>Ehemann Ottilies (Hochzeit am 17. Juni 1817).</w:t>
      </w:r>
      <w:r>
        <w:rPr>
          <w:rFonts w:ascii="Times New Roman" w:hAnsi="Times New Roman"/>
          <w:sz w:val="20"/>
          <w:szCs w:val="20"/>
          <w:rtl w:val="0"/>
          <w:lang w:val="de-DE"/>
        </w:rPr>
        <w:t xml:space="preserve"> Zun</w:t>
      </w:r>
      <w:r>
        <w:rPr>
          <w:rFonts w:ascii="Times New Roman" w:hAnsi="Times New Roman" w:hint="default"/>
          <w:sz w:val="20"/>
          <w:szCs w:val="20"/>
          <w:rtl w:val="0"/>
          <w:lang w:val="de-DE"/>
        </w:rPr>
        <w:t>ä</w:t>
      </w:r>
      <w:r>
        <w:rPr>
          <w:rFonts w:ascii="Times New Roman" w:hAnsi="Times New Roman"/>
          <w:sz w:val="20"/>
          <w:szCs w:val="20"/>
          <w:rtl w:val="0"/>
          <w:lang w:val="de-DE"/>
        </w:rPr>
        <w:t>chst unehelicher, sp</w:t>
      </w:r>
      <w:r>
        <w:rPr>
          <w:rFonts w:ascii="Times New Roman" w:hAnsi="Times New Roman" w:hint="default"/>
          <w:sz w:val="20"/>
          <w:szCs w:val="20"/>
          <w:rtl w:val="0"/>
          <w:lang w:val="de-DE"/>
        </w:rPr>
        <w:t>ä</w:t>
      </w:r>
      <w:r>
        <w:rPr>
          <w:rFonts w:ascii="Times New Roman" w:hAnsi="Times New Roman"/>
          <w:sz w:val="20"/>
          <w:szCs w:val="20"/>
          <w:rtl w:val="0"/>
          <w:lang w:val="de-DE"/>
        </w:rPr>
        <w:t xml:space="preserve">ter legitimierter </w:t>
      </w:r>
      <w:r>
        <w:rPr>
          <w:rFonts w:ascii="Times New Roman" w:hAnsi="Times New Roman"/>
          <w:sz w:val="20"/>
          <w:szCs w:val="20"/>
          <w:rtl w:val="0"/>
          <w:lang w:val="de-DE"/>
        </w:rPr>
        <w:t>Sohn Johann Wolfgang von Goethes</w:t>
      </w:r>
      <w:r>
        <w:rPr>
          <w:rFonts w:ascii="Times New Roman" w:hAnsi="Times New Roman"/>
          <w:sz w:val="20"/>
          <w:szCs w:val="20"/>
          <w:rtl w:val="0"/>
          <w:lang w:val="de-DE"/>
        </w:rPr>
        <w:t xml:space="preserve"> (1749</w:t>
      </w:r>
      <w:r>
        <w:rPr>
          <w:rFonts w:ascii="Times New Roman" w:hAnsi="Times New Roman" w:hint="default"/>
          <w:sz w:val="20"/>
          <w:szCs w:val="20"/>
          <w:rtl w:val="0"/>
          <w:lang w:val="de-DE"/>
        </w:rPr>
        <w:t>–</w:t>
      </w:r>
      <w:r>
        <w:rPr>
          <w:rFonts w:ascii="Times New Roman" w:hAnsi="Times New Roman"/>
          <w:sz w:val="20"/>
          <w:szCs w:val="20"/>
          <w:rtl w:val="0"/>
          <w:lang w:val="de-DE"/>
        </w:rPr>
        <w:t xml:space="preserve">1832) und </w:t>
      </w:r>
      <w:r>
        <w:rPr>
          <w:rFonts w:ascii="Times New Roman" w:hAnsi="Times New Roman"/>
          <w:sz w:val="20"/>
          <w:szCs w:val="20"/>
          <w:rtl w:val="0"/>
          <w:lang w:val="da-DK"/>
        </w:rPr>
        <w:t xml:space="preserve">Johanna Christiana Sophie </w:t>
      </w:r>
      <w:r>
        <w:rPr>
          <w:rFonts w:ascii="Times New Roman" w:hAnsi="Times New Roman"/>
          <w:sz w:val="20"/>
          <w:szCs w:val="20"/>
          <w:rtl w:val="0"/>
          <w:lang w:val="de-DE"/>
        </w:rPr>
        <w:t>von Goethes</w:t>
      </w:r>
      <w:ins w:id="17710" w:date="2023-01-09T22:36:04Z" w:author="Jan Groh">
        <w:r>
          <w:rPr>
            <w:rFonts w:ascii="Times New Roman" w:hAnsi="Times New Roman"/>
            <w:sz w:val="20"/>
            <w:szCs w:val="20"/>
            <w:rtl w:val="0"/>
            <w:lang w:val="nl-NL"/>
          </w:rPr>
          <w:t>, geb. Vulpius</w:t>
        </w:r>
      </w:ins>
      <w:r>
        <w:rPr>
          <w:rFonts w:ascii="Times New Roman" w:hAnsi="Times New Roman"/>
          <w:sz w:val="20"/>
          <w:szCs w:val="20"/>
          <w:rtl w:val="0"/>
        </w:rPr>
        <w:t xml:space="preserve"> (1765</w:t>
      </w:r>
      <w:r>
        <w:rPr>
          <w:rFonts w:ascii="Times New Roman" w:hAnsi="Times New Roman" w:hint="default"/>
          <w:sz w:val="20"/>
          <w:szCs w:val="20"/>
          <w:rtl w:val="0"/>
        </w:rPr>
        <w:t>–</w:t>
      </w:r>
      <w:r>
        <w:rPr>
          <w:rFonts w:ascii="Times New Roman" w:hAnsi="Times New Roman"/>
          <w:sz w:val="20"/>
          <w:szCs w:val="20"/>
          <w:rtl w:val="0"/>
        </w:rPr>
        <w:t>1816)</w:t>
      </w:r>
      <w:del w:id="17711" w:date="2023-01-09T22:36:00Z" w:author="Jan Groh">
        <w:r>
          <w:rPr>
            <w:rFonts w:ascii="Times New Roman" w:hAnsi="Times New Roman"/>
            <w:sz w:val="20"/>
            <w:szCs w:val="20"/>
            <w:rtl w:val="0"/>
            <w:lang w:val="de-DE"/>
          </w:rPr>
          <w:delText>, geb. Vulpius</w:delText>
        </w:r>
      </w:del>
      <w:r>
        <w:rPr>
          <w:rFonts w:ascii="Times New Roman" w:hAnsi="Times New Roman"/>
          <w:sz w:val="20"/>
          <w:szCs w:val="20"/>
          <w:rtl w:val="0"/>
          <w:lang w:val="de-DE"/>
        </w:rPr>
        <w:t xml:space="preserve">. </w:t>
      </w:r>
      <w:r>
        <w:rPr>
          <w:rFonts w:ascii="Times New Roman" w:hAnsi="Times New Roman"/>
          <w:sz w:val="20"/>
          <w:szCs w:val="20"/>
          <w:rtl w:val="0"/>
          <w:lang w:val="de-DE"/>
        </w:rPr>
        <w:t>Angeh</w:t>
      </w:r>
      <w:r>
        <w:rPr>
          <w:rFonts w:ascii="Times New Roman" w:hAnsi="Times New Roman" w:hint="default"/>
          <w:sz w:val="20"/>
          <w:szCs w:val="20"/>
          <w:rtl w:val="0"/>
          <w:lang w:val="sv-SE"/>
        </w:rPr>
        <w:t>ö</w:t>
      </w:r>
      <w:r>
        <w:rPr>
          <w:rFonts w:ascii="Times New Roman" w:hAnsi="Times New Roman"/>
          <w:sz w:val="20"/>
          <w:szCs w:val="20"/>
          <w:rtl w:val="0"/>
          <w:lang w:val="de-DE"/>
        </w:rPr>
        <w:t>riger des Hofstaats von Gro</w:t>
      </w:r>
      <w:r>
        <w:rPr>
          <w:rFonts w:ascii="Times New Roman" w:hAnsi="Times New Roman" w:hint="default"/>
          <w:sz w:val="20"/>
          <w:szCs w:val="20"/>
          <w:rtl w:val="0"/>
          <w:lang w:val="de-DE"/>
        </w:rPr>
        <w:t>ß</w:t>
      </w:r>
      <w:r>
        <w:rPr>
          <w:rFonts w:ascii="Times New Roman" w:hAnsi="Times New Roman"/>
          <w:sz w:val="20"/>
          <w:szCs w:val="20"/>
          <w:rtl w:val="0"/>
          <w:lang w:val="de-DE"/>
        </w:rPr>
        <w:t>herzog Carl August von Sachsen-Weimar-Eisenach (1757</w:t>
      </w:r>
      <w:r>
        <w:rPr>
          <w:rFonts w:ascii="Times New Roman" w:hAnsi="Times New Roman" w:hint="default"/>
          <w:sz w:val="20"/>
          <w:szCs w:val="20"/>
          <w:rtl w:val="0"/>
        </w:rPr>
        <w:t>–</w:t>
      </w:r>
      <w:r>
        <w:rPr>
          <w:rFonts w:ascii="Times New Roman" w:hAnsi="Times New Roman"/>
          <w:sz w:val="20"/>
          <w:szCs w:val="20"/>
          <w:rtl w:val="0"/>
        </w:rPr>
        <w:t>1828).</w:t>
      </w:r>
    </w:p>
  </w:footnote>
  <w:footnote w:id="7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Heinke</w:t>
      </w:r>
    </w:p>
  </w:footnote>
  <w:footnote w:id="7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Friedrich v</w:t>
      </w:r>
      <w:r>
        <w:rPr>
          <w:rFonts w:ascii="Times New Roman" w:hAnsi="Times New Roman"/>
          <w:sz w:val="20"/>
          <w:szCs w:val="20"/>
          <w:rtl w:val="0"/>
          <w:lang w:val="de-DE"/>
        </w:rPr>
        <w:t>on M</w:t>
      </w:r>
      <w:r>
        <w:rPr>
          <w:rFonts w:ascii="Times New Roman" w:hAnsi="Times New Roman" w:hint="default"/>
          <w:sz w:val="20"/>
          <w:szCs w:val="20"/>
          <w:rtl w:val="0"/>
          <w:lang w:val="de-DE"/>
        </w:rPr>
        <w:t>ü</w:t>
      </w:r>
      <w:r>
        <w:rPr>
          <w:rFonts w:ascii="Times New Roman" w:hAnsi="Times New Roman"/>
          <w:sz w:val="20"/>
          <w:szCs w:val="20"/>
          <w:rtl w:val="0"/>
          <w:lang w:val="de-DE"/>
        </w:rPr>
        <w:t>ller</w:t>
      </w:r>
      <w:r>
        <w:rPr>
          <w:rFonts w:ascii="Times New Roman" w:hAnsi="Times New Roman"/>
          <w:sz w:val="20"/>
          <w:szCs w:val="20"/>
          <w:rtl w:val="0"/>
        </w:rPr>
        <w:t xml:space="preserve"> (1779</w:t>
      </w:r>
      <w:r>
        <w:rPr>
          <w:rFonts w:ascii="Times New Roman" w:hAnsi="Times New Roman" w:hint="default"/>
          <w:sz w:val="20"/>
          <w:szCs w:val="20"/>
          <w:rtl w:val="0"/>
        </w:rPr>
        <w:t>–</w:t>
      </w:r>
      <w:r>
        <w:rPr>
          <w:rFonts w:ascii="Times New Roman" w:hAnsi="Times New Roman"/>
          <w:sz w:val="20"/>
          <w:szCs w:val="20"/>
          <w:rtl w:val="0"/>
        </w:rPr>
        <w:t>1849). M</w:t>
      </w:r>
      <w:r>
        <w:rPr>
          <w:rFonts w:ascii="Times New Roman" w:hAnsi="Times New Roman" w:hint="default"/>
          <w:sz w:val="20"/>
          <w:szCs w:val="20"/>
          <w:rtl w:val="0"/>
        </w:rPr>
        <w:t>ü</w:t>
      </w:r>
      <w:r>
        <w:rPr>
          <w:rFonts w:ascii="Times New Roman" w:hAnsi="Times New Roman"/>
          <w:sz w:val="20"/>
          <w:szCs w:val="20"/>
          <w:rtl w:val="0"/>
          <w:lang w:val="de-DE"/>
        </w:rPr>
        <w:t>ller wurde 1815 Kanzler (Justizminister) in Weimar. Nachla</w:t>
      </w:r>
      <w:r>
        <w:rPr>
          <w:rFonts w:ascii="Times New Roman" w:hAnsi="Times New Roman" w:hint="default"/>
          <w:sz w:val="20"/>
          <w:szCs w:val="20"/>
          <w:rtl w:val="0"/>
          <w:lang w:val="de-DE"/>
        </w:rPr>
        <w:t>ß</w:t>
      </w:r>
      <w:r>
        <w:rPr>
          <w:rFonts w:ascii="Times New Roman" w:hAnsi="Times New Roman"/>
          <w:sz w:val="20"/>
          <w:szCs w:val="20"/>
          <w:rtl w:val="0"/>
          <w:lang w:val="de-DE"/>
        </w:rPr>
        <w:t>pfleger und von Goethe eingesetzter Vormund der unm</w:t>
      </w:r>
      <w:r>
        <w:rPr>
          <w:rFonts w:ascii="Times New Roman" w:hAnsi="Times New Roman" w:hint="default"/>
          <w:sz w:val="20"/>
          <w:szCs w:val="20"/>
          <w:rtl w:val="0"/>
        </w:rPr>
        <w:t>ü</w:t>
      </w:r>
      <w:r>
        <w:rPr>
          <w:rFonts w:ascii="Times New Roman" w:hAnsi="Times New Roman"/>
          <w:sz w:val="20"/>
          <w:szCs w:val="20"/>
          <w:rtl w:val="0"/>
          <w:lang w:val="de-DE"/>
        </w:rPr>
        <w:t>ndigen Enkel.</w:t>
      </w:r>
    </w:p>
  </w:footnote>
  <w:footnote w:id="7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Reichst(h)aler.</w:t>
      </w:r>
    </w:p>
  </w:footnote>
  <w:footnote w:id="7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Groschen.</w:t>
      </w:r>
    </w:p>
  </w:footnote>
  <w:footnote w:id="7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Graf Wilhelm Joachim Reinhold von Krockow (1767</w:t>
      </w:r>
      <w:r>
        <w:rPr>
          <w:rFonts w:ascii="Times New Roman" w:hAnsi="Times New Roman" w:hint="default"/>
          <w:sz w:val="20"/>
          <w:szCs w:val="20"/>
          <w:rtl w:val="0"/>
          <w:lang w:val="de-DE"/>
        </w:rPr>
        <w:t>–</w:t>
      </w:r>
      <w:r>
        <w:rPr>
          <w:rFonts w:ascii="Times New Roman" w:hAnsi="Times New Roman"/>
          <w:sz w:val="20"/>
          <w:szCs w:val="20"/>
          <w:rtl w:val="0"/>
        </w:rPr>
        <w:t>1821)</w:t>
      </w:r>
      <w:r>
        <w:rPr>
          <w:rFonts w:ascii="Times New Roman" w:hAnsi="Times New Roman"/>
          <w:sz w:val="20"/>
          <w:szCs w:val="20"/>
          <w:rtl w:val="0"/>
          <w:lang w:val="de-DE"/>
        </w:rPr>
        <w:t>,</w:t>
      </w:r>
      <w:r>
        <w:rPr>
          <w:rFonts w:ascii="Times New Roman" w:hAnsi="Times New Roman"/>
          <w:sz w:val="20"/>
          <w:szCs w:val="20"/>
          <w:rtl w:val="0"/>
        </w:rPr>
        <w:t xml:space="preserve"> preu</w:t>
      </w:r>
      <w:r>
        <w:rPr>
          <w:rFonts w:ascii="Times New Roman" w:hAnsi="Times New Roman"/>
          <w:sz w:val="20"/>
          <w:szCs w:val="20"/>
          <w:rtl w:val="0"/>
          <w:lang w:val="de-DE"/>
        </w:rPr>
        <w:t>ss</w:t>
      </w:r>
      <w:r>
        <w:rPr>
          <w:rFonts w:ascii="Times New Roman" w:hAnsi="Times New Roman"/>
          <w:sz w:val="20"/>
          <w:szCs w:val="20"/>
          <w:rtl w:val="0"/>
          <w:lang w:val="de-DE"/>
        </w:rPr>
        <w:t>ischer Offizier und Freikorpsf</w:t>
      </w:r>
      <w:r>
        <w:rPr>
          <w:rFonts w:ascii="Times New Roman" w:hAnsi="Times New Roman" w:hint="default"/>
          <w:sz w:val="20"/>
          <w:szCs w:val="20"/>
          <w:rtl w:val="0"/>
        </w:rPr>
        <w:t>ü</w:t>
      </w:r>
      <w:r>
        <w:rPr>
          <w:rFonts w:ascii="Times New Roman" w:hAnsi="Times New Roman"/>
          <w:sz w:val="20"/>
          <w:szCs w:val="20"/>
          <w:rtl w:val="0"/>
          <w:lang w:val="de-DE"/>
        </w:rPr>
        <w:t>hrer.</w:t>
      </w:r>
    </w:p>
  </w:footnote>
  <w:footnote w:id="8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del w:id="17712" w:date="2023-01-09T22:39:57Z" w:author="Jan Groh">
        <w:r>
          <w:rPr>
            <w:rFonts w:ascii="Times New Roman" w:hAnsi="Times New Roman"/>
            <w:sz w:val="20"/>
            <w:szCs w:val="20"/>
            <w:rtl w:val="0"/>
            <w:lang w:val="de-DE"/>
          </w:rPr>
          <w:delText>nicht zu entschl</w:delText>
        </w:r>
      </w:del>
      <w:del w:id="17713" w:date="2023-01-09T22:39:57Z" w:author="Jan Groh">
        <w:r>
          <w:rPr>
            <w:rFonts w:ascii="Times New Roman" w:hAnsi="Times New Roman" w:hint="default"/>
            <w:sz w:val="20"/>
            <w:szCs w:val="20"/>
            <w:rtl w:val="0"/>
            <w:lang w:val="de-DE"/>
          </w:rPr>
          <w:delText>ü</w:delText>
        </w:r>
      </w:del>
      <w:del w:id="17714" w:date="2023-01-09T22:39:57Z" w:author="Jan Groh">
        <w:r>
          <w:rPr>
            <w:rFonts w:ascii="Times New Roman" w:hAnsi="Times New Roman"/>
            <w:sz w:val="20"/>
            <w:szCs w:val="20"/>
            <w:rtl w:val="0"/>
            <w:lang w:val="de-DE"/>
          </w:rPr>
          <w:delText>sseln</w:delText>
        </w:r>
      </w:del>
      <w:ins w:id="17715" w:date="2023-01-09T22:40:01Z" w:author="Jan Groh">
        <w:r>
          <w:rPr>
            <w:rFonts w:ascii="Times New Roman" w:hAnsi="Times New Roman"/>
            <w:sz w:val="20"/>
            <w:szCs w:val="20"/>
            <w:rtl w:val="0"/>
            <w:lang w:val="de-DE"/>
          </w:rPr>
          <w:t>herausgeputzt</w:t>
        </w:r>
      </w:ins>
    </w:p>
  </w:footnote>
  <w:footnote w:id="8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Eleonore Maximiliane Ottilie Louise</w:t>
      </w:r>
      <w:r>
        <w:rPr>
          <w:rFonts w:ascii="Times New Roman" w:hAnsi="Times New Roman"/>
          <w:sz w:val="20"/>
          <w:szCs w:val="20"/>
          <w:rtl w:val="0"/>
          <w:lang w:val="de-DE"/>
        </w:rPr>
        <w:t xml:space="preserve"> </w:t>
      </w:r>
      <w:r>
        <w:rPr>
          <w:rFonts w:ascii="Times New Roman" w:hAnsi="Times New Roman"/>
          <w:sz w:val="20"/>
          <w:szCs w:val="20"/>
          <w:rtl w:val="0"/>
        </w:rPr>
        <w:t>Gr</w:t>
      </w:r>
      <w:r>
        <w:rPr>
          <w:rFonts w:ascii="Times New Roman" w:hAnsi="Times New Roman" w:hint="default"/>
          <w:sz w:val="20"/>
          <w:szCs w:val="20"/>
          <w:rtl w:val="0"/>
        </w:rPr>
        <w:t>ä</w:t>
      </w:r>
      <w:r>
        <w:rPr>
          <w:rFonts w:ascii="Times New Roman" w:hAnsi="Times New Roman"/>
          <w:sz w:val="20"/>
          <w:szCs w:val="20"/>
          <w:rtl w:val="0"/>
          <w:lang w:val="fr-FR"/>
        </w:rPr>
        <w:t>fin v</w:t>
      </w:r>
      <w:r>
        <w:rPr>
          <w:rFonts w:ascii="Times New Roman" w:hAnsi="Times New Roman"/>
          <w:sz w:val="20"/>
          <w:szCs w:val="20"/>
          <w:rtl w:val="0"/>
          <w:lang w:val="de-DE"/>
        </w:rPr>
        <w:t>on Henckel von Donnersmarck (1756</w:t>
      </w:r>
      <w:r>
        <w:rPr>
          <w:rFonts w:ascii="Times New Roman" w:hAnsi="Times New Roman" w:hint="default"/>
          <w:sz w:val="20"/>
          <w:szCs w:val="20"/>
          <w:rtl w:val="0"/>
          <w:lang w:val="de-DE"/>
        </w:rPr>
        <w:t>–</w:t>
      </w:r>
      <w:r>
        <w:rPr>
          <w:rFonts w:ascii="Times New Roman" w:hAnsi="Times New Roman"/>
          <w:sz w:val="20"/>
          <w:szCs w:val="20"/>
          <w:rtl w:val="0"/>
          <w:lang w:val="de-DE"/>
        </w:rPr>
        <w:t>1843)</w:t>
      </w:r>
      <w:r>
        <w:rPr>
          <w:rFonts w:ascii="Times New Roman" w:hAnsi="Times New Roman"/>
          <w:sz w:val="20"/>
          <w:szCs w:val="20"/>
          <w:rtl w:val="0"/>
          <w:lang w:val="nl-NL"/>
        </w:rPr>
        <w:t>, geb. Gr</w:t>
      </w:r>
      <w:r>
        <w:rPr>
          <w:rFonts w:ascii="Times New Roman" w:hAnsi="Times New Roman" w:hint="default"/>
          <w:sz w:val="20"/>
          <w:szCs w:val="20"/>
          <w:rtl w:val="0"/>
        </w:rPr>
        <w:t>ä</w:t>
      </w:r>
      <w:r>
        <w:rPr>
          <w:rFonts w:ascii="Times New Roman" w:hAnsi="Times New Roman"/>
          <w:sz w:val="20"/>
          <w:szCs w:val="20"/>
          <w:rtl w:val="0"/>
          <w:lang w:val="it-IT"/>
        </w:rPr>
        <w:t>fin Lepel. Gro</w:t>
      </w:r>
      <w:r>
        <w:rPr>
          <w:rFonts w:ascii="Times New Roman" w:hAnsi="Times New Roman" w:hint="default"/>
          <w:sz w:val="20"/>
          <w:szCs w:val="20"/>
          <w:rtl w:val="0"/>
          <w:lang w:val="de-DE"/>
        </w:rPr>
        <w:t>ß</w:t>
      </w:r>
      <w:r>
        <w:rPr>
          <w:rFonts w:ascii="Times New Roman" w:hAnsi="Times New Roman"/>
          <w:sz w:val="20"/>
          <w:szCs w:val="20"/>
          <w:rtl w:val="0"/>
          <w:lang w:val="de-DE"/>
        </w:rPr>
        <w:t xml:space="preserve">mutter Ottilies und Ulrikes. </w:t>
      </w:r>
      <w:r>
        <w:rPr>
          <w:rFonts w:ascii="Times New Roman" w:hAnsi="Times New Roman"/>
          <w:sz w:val="20"/>
          <w:szCs w:val="20"/>
          <w:rtl w:val="0"/>
          <w:lang w:val="de-DE"/>
        </w:rPr>
        <w:t>P</w:t>
      </w:r>
      <w:r>
        <w:rPr>
          <w:rFonts w:ascii="Times New Roman" w:hAnsi="Times New Roman"/>
          <w:sz w:val="20"/>
          <w:szCs w:val="20"/>
          <w:rtl w:val="0"/>
          <w:lang w:val="de-DE"/>
        </w:rPr>
        <w:t>reu</w:t>
      </w:r>
      <w:r>
        <w:rPr>
          <w:rFonts w:ascii="Times New Roman" w:hAnsi="Times New Roman"/>
          <w:sz w:val="20"/>
          <w:szCs w:val="20"/>
          <w:rtl w:val="0"/>
          <w:lang w:val="de-DE"/>
        </w:rPr>
        <w:t>ss</w:t>
      </w:r>
      <w:r>
        <w:rPr>
          <w:rFonts w:ascii="Times New Roman" w:hAnsi="Times New Roman"/>
          <w:sz w:val="20"/>
          <w:szCs w:val="20"/>
          <w:rtl w:val="0"/>
          <w:lang w:val="de-DE"/>
        </w:rPr>
        <w:t>ische Adlige und Hofdame in Sankt Petersburg und Weimar</w:t>
      </w:r>
      <w:r>
        <w:rPr>
          <w:rFonts w:ascii="Times New Roman" w:hAnsi="Times New Roman"/>
          <w:sz w:val="20"/>
          <w:szCs w:val="20"/>
          <w:rtl w:val="0"/>
          <w:lang w:val="de-DE"/>
        </w:rPr>
        <w:t xml:space="preserve">, wo sie </w:t>
      </w:r>
      <w:r>
        <w:rPr>
          <w:rFonts w:ascii="Times New Roman" w:hAnsi="Times New Roman"/>
          <w:sz w:val="20"/>
          <w:szCs w:val="20"/>
          <w:rtl w:val="0"/>
          <w:lang w:val="de-DE"/>
        </w:rPr>
        <w:t>Oberhofmeisterin bei der Gro</w:t>
      </w:r>
      <w:r>
        <w:rPr>
          <w:rFonts w:ascii="Times New Roman" w:hAnsi="Times New Roman" w:hint="default"/>
          <w:sz w:val="20"/>
          <w:szCs w:val="20"/>
          <w:rtl w:val="0"/>
          <w:lang w:val="de-DE"/>
        </w:rPr>
        <w:t>ß</w:t>
      </w:r>
      <w:r>
        <w:rPr>
          <w:rFonts w:ascii="Times New Roman" w:hAnsi="Times New Roman"/>
          <w:sz w:val="20"/>
          <w:szCs w:val="20"/>
          <w:rtl w:val="0"/>
          <w:lang w:val="nl-NL"/>
        </w:rPr>
        <w:t>herzogin Luise</w:t>
      </w:r>
      <w:r>
        <w:rPr>
          <w:rFonts w:ascii="Times New Roman" w:hAnsi="Times New Roman"/>
          <w:sz w:val="20"/>
          <w:szCs w:val="20"/>
          <w:rtl w:val="0"/>
          <w:lang w:val="de-DE"/>
        </w:rPr>
        <w:t xml:space="preserve"> war</w:t>
      </w:r>
      <w:r>
        <w:rPr>
          <w:rFonts w:ascii="Times New Roman" w:hAnsi="Times New Roman"/>
          <w:sz w:val="20"/>
          <w:szCs w:val="20"/>
          <w:rtl w:val="0"/>
        </w:rPr>
        <w:t>.</w:t>
      </w:r>
    </w:p>
  </w:footnote>
  <w:footnote w:id="8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August von Goethe</w:t>
      </w:r>
    </w:p>
  </w:footnote>
  <w:footnote w:id="8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u w:val="single"/>
          <w:rtl w:val="0"/>
          <w:lang w:val="da-DK"/>
        </w:rPr>
        <w:t>Caroline</w:t>
      </w:r>
      <w:r>
        <w:rPr>
          <w:rFonts w:ascii="Times New Roman" w:hAnsi="Times New Roman"/>
          <w:sz w:val="20"/>
          <w:szCs w:val="20"/>
          <w:rtl w:val="0"/>
          <w:lang w:val="de-DE"/>
        </w:rPr>
        <w:t xml:space="preserve"> Ernestine Auguste Adolphine</w:t>
      </w:r>
      <w:r>
        <w:rPr>
          <w:rFonts w:ascii="Times New Roman" w:hAnsi="Times New Roman"/>
          <w:sz w:val="20"/>
          <w:szCs w:val="20"/>
          <w:rtl w:val="0"/>
          <w:lang w:val="de-DE"/>
        </w:rPr>
        <w:t xml:space="preserve"> von Harstall (1789</w:t>
      </w:r>
      <w:r>
        <w:rPr>
          <w:rFonts w:ascii="Times New Roman" w:hAnsi="Times New Roman" w:hint="default"/>
          <w:sz w:val="20"/>
          <w:szCs w:val="20"/>
          <w:rtl w:val="0"/>
          <w:lang w:val="de-DE"/>
        </w:rPr>
        <w:t>–</w:t>
      </w:r>
      <w:r>
        <w:rPr>
          <w:rFonts w:ascii="Times New Roman" w:hAnsi="Times New Roman"/>
          <w:sz w:val="20"/>
          <w:szCs w:val="20"/>
          <w:rtl w:val="0"/>
          <w:lang w:val="de-DE"/>
        </w:rPr>
        <w:t xml:space="preserve">1830), </w:t>
      </w:r>
      <w:r>
        <w:rPr>
          <w:rFonts w:ascii="Times New Roman" w:hAnsi="Times New Roman" w:hint="default"/>
          <w:sz w:val="20"/>
          <w:szCs w:val="20"/>
          <w:rtl w:val="0"/>
          <w:lang w:val="de-DE"/>
        </w:rPr>
        <w:t>ä</w:t>
      </w:r>
      <w:r>
        <w:rPr>
          <w:rFonts w:ascii="Times New Roman" w:hAnsi="Times New Roman"/>
          <w:sz w:val="20"/>
          <w:szCs w:val="20"/>
          <w:rtl w:val="0"/>
          <w:lang w:val="de-DE"/>
        </w:rPr>
        <w:t>ltere Schwester von Louise Harstall (s.o.).</w:t>
      </w:r>
    </w:p>
  </w:footnote>
  <w:footnote w:id="8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Cotillon: ein Kontertanz, aus dem sich im sp</w:t>
      </w:r>
      <w:r>
        <w:rPr>
          <w:rFonts w:ascii="Times New Roman" w:hAnsi="Times New Roman" w:hint="default"/>
          <w:sz w:val="20"/>
          <w:szCs w:val="20"/>
          <w:rtl w:val="0"/>
          <w:lang w:val="de-DE"/>
        </w:rPr>
        <w:t>ä</w:t>
      </w:r>
      <w:r>
        <w:rPr>
          <w:rFonts w:ascii="Times New Roman" w:hAnsi="Times New Roman"/>
          <w:sz w:val="20"/>
          <w:szCs w:val="20"/>
          <w:rtl w:val="0"/>
          <w:lang w:val="de-DE"/>
        </w:rPr>
        <w:t>teren 19. Jhdt. ein Tanzspiel entwickelte, bei dem kleine Geschenke zumeist aus Papier ausgetauscht wurden.</w:t>
      </w:r>
    </w:p>
  </w:footnote>
  <w:footnote w:id="8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Georg Friedrich </w:t>
      </w:r>
      <w:r>
        <w:rPr>
          <w:rFonts w:ascii="Times New Roman" w:hAnsi="Times New Roman"/>
          <w:sz w:val="20"/>
          <w:szCs w:val="20"/>
          <w:rtl w:val="0"/>
          <w:lang w:val="de-DE"/>
        </w:rPr>
        <w:t>C</w:t>
      </w:r>
      <w:r>
        <w:rPr>
          <w:rFonts w:ascii="Times New Roman" w:hAnsi="Times New Roman"/>
          <w:sz w:val="20"/>
          <w:szCs w:val="20"/>
          <w:rtl w:val="0"/>
        </w:rPr>
        <w:t>onrad Ludwig v</w:t>
      </w:r>
      <w:r>
        <w:rPr>
          <w:rFonts w:ascii="Times New Roman" w:hAnsi="Times New Roman"/>
          <w:sz w:val="20"/>
          <w:szCs w:val="20"/>
          <w:rtl w:val="0"/>
          <w:lang w:val="de-DE"/>
        </w:rPr>
        <w:t>on Gerstenbergk</w:t>
      </w:r>
      <w:r>
        <w:rPr>
          <w:rFonts w:ascii="Times New Roman" w:hAnsi="Times New Roman"/>
          <w:sz w:val="20"/>
          <w:szCs w:val="20"/>
          <w:rtl w:val="0"/>
          <w:lang w:val="de-DE"/>
        </w:rPr>
        <w:t>, genannt M</w:t>
      </w:r>
      <w:r>
        <w:rPr>
          <w:rFonts w:ascii="Times New Roman" w:hAnsi="Times New Roman" w:hint="default"/>
          <w:sz w:val="20"/>
          <w:szCs w:val="20"/>
          <w:rtl w:val="0"/>
        </w:rPr>
        <w:t>ü</w:t>
      </w:r>
      <w:r>
        <w:rPr>
          <w:rFonts w:ascii="Times New Roman" w:hAnsi="Times New Roman"/>
          <w:sz w:val="20"/>
          <w:szCs w:val="20"/>
          <w:rtl w:val="0"/>
          <w:lang w:val="da-DK"/>
        </w:rPr>
        <w:t>ller v</w:t>
      </w:r>
      <w:r>
        <w:rPr>
          <w:rFonts w:ascii="Times New Roman" w:hAnsi="Times New Roman"/>
          <w:sz w:val="20"/>
          <w:szCs w:val="20"/>
          <w:rtl w:val="0"/>
          <w:lang w:val="de-DE"/>
        </w:rPr>
        <w:t>.</w:t>
      </w:r>
      <w:r>
        <w:rPr>
          <w:rFonts w:ascii="Times New Roman" w:hAnsi="Times New Roman"/>
          <w:sz w:val="20"/>
          <w:szCs w:val="20"/>
          <w:rtl w:val="0"/>
        </w:rPr>
        <w:t xml:space="preserve"> G. (17</w:t>
      </w:r>
      <w:r>
        <w:rPr>
          <w:rFonts w:ascii="Times New Roman" w:hAnsi="Times New Roman"/>
          <w:sz w:val="20"/>
          <w:szCs w:val="20"/>
          <w:rtl w:val="0"/>
          <w:lang w:val="de-DE"/>
        </w:rPr>
        <w:t>78</w:t>
      </w:r>
      <w:r>
        <w:rPr>
          <w:rFonts w:ascii="Times New Roman" w:hAnsi="Times New Roman" w:hint="default"/>
          <w:sz w:val="20"/>
          <w:szCs w:val="20"/>
          <w:rtl w:val="0"/>
        </w:rPr>
        <w:t>–</w:t>
      </w:r>
      <w:r>
        <w:rPr>
          <w:rFonts w:ascii="Times New Roman" w:hAnsi="Times New Roman"/>
          <w:sz w:val="20"/>
          <w:szCs w:val="20"/>
          <w:rtl w:val="0"/>
          <w:lang w:val="de-DE"/>
        </w:rPr>
        <w:t xml:space="preserve">1838). Archivar und Regierungsrat in Weimar, 1829 Vizekanzler in Eisenach. Lebte </w:t>
      </w:r>
      <w:r>
        <w:rPr>
          <w:rFonts w:ascii="Times New Roman" w:hAnsi="Times New Roman"/>
          <w:sz w:val="20"/>
          <w:szCs w:val="20"/>
          <w:rtl w:val="0"/>
          <w:lang w:val="de-DE"/>
        </w:rPr>
        <w:t xml:space="preserve">von 1813 </w:t>
      </w:r>
      <w:r>
        <w:rPr>
          <w:rFonts w:ascii="Times New Roman" w:hAnsi="Times New Roman"/>
          <w:sz w:val="20"/>
          <w:szCs w:val="20"/>
          <w:rtl w:val="0"/>
          <w:lang w:val="de-DE"/>
        </w:rPr>
        <w:t xml:space="preserve">bis zu seiner Verheiratung bei Johanna und Adele Schopenhauer. Arthur </w:t>
      </w:r>
      <w:r>
        <w:rPr>
          <w:rFonts w:ascii="Times New Roman" w:hAnsi="Times New Roman"/>
          <w:sz w:val="20"/>
          <w:szCs w:val="20"/>
          <w:rtl w:val="0"/>
          <w:lang w:val="de-DE"/>
        </w:rPr>
        <w:t>Schopenhauer verlie</w:t>
      </w:r>
      <w:r>
        <w:rPr>
          <w:rFonts w:ascii="Times New Roman" w:hAnsi="Times New Roman" w:hint="default"/>
          <w:sz w:val="20"/>
          <w:szCs w:val="20"/>
          <w:rtl w:val="0"/>
          <w:lang w:val="de-DE"/>
        </w:rPr>
        <w:t xml:space="preserve">ß </w:t>
      </w:r>
      <w:r>
        <w:rPr>
          <w:rFonts w:ascii="Times New Roman" w:hAnsi="Times New Roman"/>
          <w:sz w:val="20"/>
          <w:szCs w:val="20"/>
          <w:rtl w:val="0"/>
          <w:lang w:val="de-DE"/>
        </w:rPr>
        <w:t>1814</w:t>
      </w:r>
      <w:r>
        <w:rPr>
          <w:rFonts w:ascii="Times New Roman" w:hAnsi="Times New Roman"/>
          <w:sz w:val="20"/>
          <w:szCs w:val="20"/>
          <w:rtl w:val="0"/>
        </w:rPr>
        <w:t xml:space="preserve"> </w:t>
      </w:r>
      <w:r>
        <w:rPr>
          <w:rFonts w:ascii="Times New Roman" w:hAnsi="Times New Roman"/>
          <w:sz w:val="20"/>
          <w:szCs w:val="20"/>
          <w:rtl w:val="0"/>
          <w:lang w:val="de-DE"/>
        </w:rPr>
        <w:t>wegen der fragw</w:t>
      </w:r>
      <w:r>
        <w:rPr>
          <w:rFonts w:ascii="Times New Roman" w:hAnsi="Times New Roman" w:hint="default"/>
          <w:sz w:val="20"/>
          <w:szCs w:val="20"/>
          <w:rtl w:val="0"/>
          <w:lang w:val="de-DE"/>
        </w:rPr>
        <w:t>ü</w:t>
      </w:r>
      <w:r>
        <w:rPr>
          <w:rFonts w:ascii="Times New Roman" w:hAnsi="Times New Roman"/>
          <w:sz w:val="20"/>
          <w:szCs w:val="20"/>
          <w:rtl w:val="0"/>
          <w:lang w:val="de-DE"/>
        </w:rPr>
        <w:t>rdigen Beziehung Gerstenbergks zu Arthurs Mutter Johanna</w:t>
      </w:r>
      <w:r>
        <w:rPr>
          <w:rFonts w:ascii="Times New Roman" w:hAnsi="Times New Roman"/>
          <w:sz w:val="20"/>
          <w:szCs w:val="20"/>
          <w:rtl w:val="0"/>
          <w:lang w:val="de-DE"/>
        </w:rPr>
        <w:t xml:space="preserve"> das Haus.</w:t>
      </w:r>
    </w:p>
  </w:footnote>
  <w:footnote w:id="8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Major Friedrich Anton Ulrich Carl Leopold von Kleist (1765</w:t>
      </w:r>
      <w:r>
        <w:rPr>
          <w:rFonts w:ascii="Times New Roman" w:hAnsi="Times New Roman" w:hint="default"/>
          <w:sz w:val="20"/>
          <w:szCs w:val="20"/>
          <w:rtl w:val="0"/>
        </w:rPr>
        <w:t>–</w:t>
      </w:r>
      <w:r>
        <w:rPr>
          <w:rFonts w:ascii="Times New Roman" w:hAnsi="Times New Roman"/>
          <w:sz w:val="20"/>
          <w:szCs w:val="20"/>
          <w:rtl w:val="0"/>
        </w:rPr>
        <w:t>1833)</w:t>
      </w:r>
      <w:r>
        <w:rPr>
          <w:rFonts w:ascii="Times New Roman" w:hAnsi="Times New Roman"/>
          <w:sz w:val="20"/>
          <w:szCs w:val="20"/>
          <w:rtl w:val="0"/>
          <w:lang w:val="de-DE"/>
        </w:rPr>
        <w:t xml:space="preserve">, </w:t>
      </w:r>
      <w:r>
        <w:rPr>
          <w:rFonts w:ascii="Times New Roman" w:hAnsi="Times New Roman"/>
          <w:sz w:val="20"/>
          <w:szCs w:val="20"/>
          <w:rtl w:val="0"/>
          <w:lang w:val="de-DE"/>
        </w:rPr>
        <w:t>im Jahr</w:t>
      </w:r>
      <w:r>
        <w:rPr>
          <w:rFonts w:ascii="Times New Roman" w:hAnsi="Times New Roman" w:hint="default"/>
          <w:sz w:val="20"/>
          <w:szCs w:val="20"/>
          <w:rtl w:val="0"/>
        </w:rPr>
        <w:t> </w:t>
      </w:r>
      <w:r>
        <w:rPr>
          <w:rFonts w:ascii="Times New Roman" w:hAnsi="Times New Roman"/>
          <w:sz w:val="20"/>
          <w:szCs w:val="20"/>
          <w:rtl w:val="0"/>
        </w:rPr>
        <w:t>1813 preu</w:t>
      </w:r>
      <w:r>
        <w:rPr>
          <w:rFonts w:ascii="Times New Roman" w:hAnsi="Times New Roman" w:hint="default"/>
          <w:sz w:val="20"/>
          <w:szCs w:val="20"/>
          <w:rtl w:val="0"/>
          <w:lang w:val="de-DE"/>
        </w:rPr>
        <w:t>ß</w:t>
      </w:r>
      <w:r>
        <w:rPr>
          <w:rFonts w:ascii="Times New Roman" w:hAnsi="Times New Roman"/>
          <w:sz w:val="20"/>
          <w:szCs w:val="20"/>
          <w:rtl w:val="0"/>
          <w:lang w:val="de-DE"/>
        </w:rPr>
        <w:t>ischer Stadtkommandant von Weimar. Sein Stellvertreter war Ferdinand Heinke</w:t>
      </w:r>
      <w:r>
        <w:rPr>
          <w:rFonts w:ascii="Times New Roman" w:hAnsi="Times New Roman"/>
          <w:sz w:val="20"/>
          <w:szCs w:val="20"/>
          <w:rtl w:val="0"/>
          <w:lang w:val="de-DE"/>
        </w:rPr>
        <w:t>.</w:t>
      </w:r>
    </w:p>
  </w:footnote>
  <w:footnote w:id="8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Sitzung</w:t>
      </w:r>
    </w:p>
  </w:footnote>
  <w:footnote w:id="8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716" w:date="2023-01-09T22:44:31Z" w:author="Jan Groh">
        <w:r>
          <w:rPr>
            <w:rFonts w:ascii="Times New Roman" w:hAnsi="Times New Roman"/>
            <w:sz w:val="20"/>
            <w:szCs w:val="20"/>
            <w:rtl w:val="0"/>
            <w:lang w:val="de-DE"/>
          </w:rPr>
          <w:t>Q</w:t>
        </w:r>
      </w:ins>
      <w:ins w:id="17717" w:date="2023-01-09T22:44:31Z" w:author="Jan Groh">
        <w:r>
          <w:rPr>
            <w:rFonts w:ascii="Times New Roman" w:hAnsi="Times New Roman"/>
            <w:sz w:val="20"/>
            <w:szCs w:val="20"/>
            <w:rtl w:val="0"/>
          </w:rPr>
          <w:t>uinkelieren</w:t>
        </w:r>
      </w:ins>
      <w:ins w:id="17718" w:date="2023-01-09T22:44:31Z" w:author="Jan Groh">
        <w:r>
          <w:rPr>
            <w:rFonts w:ascii="Times New Roman" w:hAnsi="Times New Roman"/>
            <w:sz w:val="20"/>
            <w:szCs w:val="20"/>
            <w:rtl w:val="0"/>
            <w:lang w:val="de-DE"/>
          </w:rPr>
          <w:t>: I</w:t>
        </w:r>
      </w:ins>
      <w:del w:id="17719" w:date="2023-01-09T22:43:59Z" w:author="Jan Groh">
        <w:r>
          <w:rPr>
            <w:rFonts w:ascii="Times New Roman" w:hAnsi="Times New Roman"/>
            <w:sz w:val="20"/>
            <w:szCs w:val="20"/>
            <w:rtl w:val="0"/>
            <w:lang w:val="de-DE"/>
          </w:rPr>
          <w:delText>I</w:delText>
        </w:r>
      </w:del>
      <w:r>
        <w:rPr>
          <w:rFonts w:ascii="Times New Roman" w:hAnsi="Times New Roman"/>
          <w:sz w:val="20"/>
          <w:szCs w:val="20"/>
          <w:rtl w:val="0"/>
          <w:lang w:val="de-DE"/>
        </w:rPr>
        <w:t>n schnell wechselnder melodischer Folge helle und feine T</w:t>
      </w:r>
      <w:r>
        <w:rPr>
          <w:rFonts w:ascii="Times New Roman" w:hAnsi="Times New Roman" w:hint="default"/>
          <w:sz w:val="20"/>
          <w:szCs w:val="20"/>
          <w:rtl w:val="0"/>
          <w:lang w:val="sv-SE"/>
        </w:rPr>
        <w:t>ö</w:t>
      </w:r>
      <w:r>
        <w:rPr>
          <w:rFonts w:ascii="Times New Roman" w:hAnsi="Times New Roman"/>
          <w:sz w:val="20"/>
          <w:szCs w:val="20"/>
          <w:rtl w:val="0"/>
          <w:lang w:val="de-DE"/>
        </w:rPr>
        <w:t>ne erklingen lassen</w:t>
      </w:r>
      <w:r>
        <w:rPr>
          <w:rFonts w:ascii="Times New Roman" w:hAnsi="Times New Roman"/>
          <w:sz w:val="20"/>
          <w:szCs w:val="20"/>
          <w:rtl w:val="0"/>
          <w:lang w:val="de-DE"/>
        </w:rPr>
        <w:t>.</w:t>
      </w:r>
    </w:p>
  </w:footnote>
  <w:footnote w:id="8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R</w:t>
      </w:r>
      <w:r>
        <w:rPr>
          <w:rFonts w:ascii="Times New Roman" w:hAnsi="Times New Roman" w:hint="default"/>
          <w:sz w:val="20"/>
          <w:szCs w:val="20"/>
          <w:rtl w:val="0"/>
          <w:lang w:val="de-DE"/>
        </w:rPr>
        <w:t>ö</w:t>
      </w:r>
      <w:r>
        <w:rPr>
          <w:rFonts w:ascii="Times New Roman" w:hAnsi="Times New Roman"/>
          <w:sz w:val="20"/>
          <w:szCs w:val="20"/>
          <w:rtl w:val="0"/>
          <w:lang w:val="de-DE"/>
        </w:rPr>
        <w:t>mischer Gott der Liebe</w:t>
      </w:r>
    </w:p>
  </w:footnote>
  <w:footnote w:id="9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Hygea (Hygieia, Hygeia): griechische G</w:t>
      </w:r>
      <w:r>
        <w:rPr>
          <w:rFonts w:ascii="Times New Roman" w:hAnsi="Times New Roman" w:hint="default"/>
          <w:sz w:val="20"/>
          <w:szCs w:val="20"/>
          <w:rtl w:val="0"/>
          <w:lang w:val="de-DE"/>
        </w:rPr>
        <w:t>ö</w:t>
      </w:r>
      <w:r>
        <w:rPr>
          <w:rFonts w:ascii="Times New Roman" w:hAnsi="Times New Roman"/>
          <w:sz w:val="20"/>
          <w:szCs w:val="20"/>
          <w:rtl w:val="0"/>
          <w:lang w:val="de-DE"/>
        </w:rPr>
        <w:t xml:space="preserve">ttin der Gesundheit </w:t>
      </w:r>
      <w:r>
        <w:rPr>
          <w:rFonts w:ascii="Times New Roman" w:hAnsi="Times New Roman" w:hint="default"/>
          <w:sz w:val="20"/>
          <w:szCs w:val="20"/>
          <w:rtl w:val="0"/>
          <w:lang w:val="de-DE"/>
        </w:rPr>
        <w:t xml:space="preserve">– </w:t>
      </w:r>
      <w:r>
        <w:rPr>
          <w:rFonts w:ascii="Times New Roman" w:hAnsi="Times New Roman"/>
          <w:sz w:val="20"/>
          <w:szCs w:val="20"/>
          <w:rtl w:val="0"/>
          <w:lang w:val="de-DE"/>
        </w:rPr>
        <w:t>v</w:t>
      </w:r>
      <w:r>
        <w:rPr>
          <w:rFonts w:ascii="Times New Roman" w:hAnsi="Times New Roman"/>
          <w:sz w:val="20"/>
          <w:szCs w:val="20"/>
          <w:rtl w:val="0"/>
          <w:lang w:val="de-DE"/>
        </w:rPr>
        <w:t>on Hygeia wurde</w:t>
      </w:r>
      <w:r>
        <w:rPr>
          <w:rFonts w:ascii="Times New Roman" w:hAnsi="Times New Roman"/>
          <w:sz w:val="20"/>
          <w:szCs w:val="20"/>
          <w:rtl w:val="0"/>
          <w:lang w:val="de-DE"/>
        </w:rPr>
        <w:t>n</w:t>
      </w:r>
      <w:r>
        <w:rPr>
          <w:rFonts w:ascii="Times New Roman" w:hAnsi="Times New Roman"/>
          <w:sz w:val="20"/>
          <w:szCs w:val="20"/>
          <w:rtl w:val="0"/>
        </w:rPr>
        <w:t xml:space="preserve"> w</w:t>
      </w:r>
      <w:r>
        <w:rPr>
          <w:rFonts w:ascii="Times New Roman" w:hAnsi="Times New Roman" w:hint="default"/>
          <w:sz w:val="20"/>
          <w:szCs w:val="20"/>
          <w:rtl w:val="0"/>
        </w:rPr>
        <w:t>ä</w:t>
      </w:r>
      <w:r>
        <w:rPr>
          <w:rFonts w:ascii="Times New Roman" w:hAnsi="Times New Roman"/>
          <w:sz w:val="20"/>
          <w:szCs w:val="20"/>
          <w:rtl w:val="0"/>
          <w:lang w:val="de-DE"/>
        </w:rPr>
        <w:t xml:space="preserve">hrend des Tempelschlafes Heilung </w:t>
      </w:r>
      <w:r>
        <w:rPr>
          <w:rFonts w:ascii="Times New Roman" w:hAnsi="Times New Roman"/>
          <w:sz w:val="20"/>
          <w:szCs w:val="20"/>
          <w:rtl w:val="0"/>
          <w:lang w:val="de-DE"/>
        </w:rPr>
        <w:t>oder Ratschl</w:t>
      </w:r>
      <w:r>
        <w:rPr>
          <w:rFonts w:ascii="Times New Roman" w:hAnsi="Times New Roman" w:hint="default"/>
          <w:sz w:val="20"/>
          <w:szCs w:val="20"/>
          <w:rtl w:val="0"/>
          <w:lang w:val="de-DE"/>
        </w:rPr>
        <w:t>ä</w:t>
      </w:r>
      <w:r>
        <w:rPr>
          <w:rFonts w:ascii="Times New Roman" w:hAnsi="Times New Roman"/>
          <w:sz w:val="20"/>
          <w:szCs w:val="20"/>
          <w:rtl w:val="0"/>
          <w:lang w:val="de-DE"/>
        </w:rPr>
        <w:t>ge in Form von Traumorakeln erhofft.</w:t>
      </w:r>
    </w:p>
  </w:footnote>
  <w:footnote w:id="9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720" w:date="2023-01-09T22:45:14Z" w:author="Jan Groh">
        <w:r>
          <w:rPr>
            <w:rFonts w:ascii="Times New Roman" w:hAnsi="Times New Roman"/>
            <w:sz w:val="20"/>
            <w:szCs w:val="20"/>
            <w:rtl w:val="0"/>
            <w:lang w:val="de-DE"/>
          </w:rPr>
          <w:t>Psyche (</w:t>
        </w:r>
      </w:ins>
      <w:r>
        <w:rPr>
          <w:rFonts w:ascii="Times New Roman" w:hAnsi="Times New Roman" w:hint="default"/>
          <w:sz w:val="20"/>
          <w:szCs w:val="20"/>
          <w:rtl w:val="0"/>
          <w:lang w:val="de-DE"/>
        </w:rPr>
        <w:t>„</w:t>
      </w:r>
      <w:r>
        <w:rPr>
          <w:rFonts w:ascii="Times New Roman" w:hAnsi="Times New Roman"/>
          <w:sz w:val="20"/>
          <w:szCs w:val="20"/>
          <w:rtl w:val="0"/>
          <w:lang w:val="de-DE"/>
        </w:rPr>
        <w:t>Seele</w:t>
      </w:r>
      <w:r>
        <w:rPr>
          <w:rFonts w:ascii="Times New Roman" w:hAnsi="Times New Roman" w:hint="default"/>
          <w:sz w:val="20"/>
          <w:szCs w:val="20"/>
          <w:rtl w:val="0"/>
          <w:lang w:val="de-DE"/>
        </w:rPr>
        <w:t>“</w:t>
      </w:r>
      <w:ins w:id="17721" w:date="2023-01-09T22:45:36Z" w:author="Jan Groh">
        <w:r>
          <w:rPr>
            <w:rFonts w:ascii="Times New Roman" w:hAnsi="Times New Roman"/>
            <w:sz w:val="20"/>
            <w:szCs w:val="20"/>
            <w:rtl w:val="0"/>
            <w:lang w:val="de-DE"/>
          </w:rPr>
          <w:t>),</w:t>
        </w:r>
      </w:ins>
      <w:del w:id="17722" w:date="2023-01-09T22:45:35Z" w:author="Jan Groh">
        <w:r>
          <w:rPr>
            <w:rFonts w:ascii="Times New Roman" w:hAnsi="Times New Roman"/>
            <w:sz w:val="20"/>
            <w:szCs w:val="20"/>
            <w:rtl w:val="0"/>
            <w:lang w:val="de-DE"/>
          </w:rPr>
          <w:delText>;</w:delText>
        </w:r>
      </w:del>
      <w:r>
        <w:rPr>
          <w:rFonts w:ascii="Times New Roman" w:hAnsi="Times New Roman"/>
          <w:sz w:val="20"/>
          <w:szCs w:val="20"/>
          <w:rtl w:val="0"/>
          <w:lang w:val="de-DE"/>
        </w:rPr>
        <w:t xml:space="preserve"> Gemahlin des Amor; urspr</w:t>
      </w:r>
      <w:r>
        <w:rPr>
          <w:rFonts w:ascii="Times New Roman" w:hAnsi="Times New Roman" w:hint="default"/>
          <w:sz w:val="20"/>
          <w:szCs w:val="20"/>
          <w:rtl w:val="0"/>
          <w:lang w:val="de-DE"/>
        </w:rPr>
        <w:t>ü</w:t>
      </w:r>
      <w:r>
        <w:rPr>
          <w:rFonts w:ascii="Times New Roman" w:hAnsi="Times New Roman"/>
          <w:sz w:val="20"/>
          <w:szCs w:val="20"/>
          <w:rtl w:val="0"/>
          <w:lang w:val="de-DE"/>
        </w:rPr>
        <w:t>nglich sterblich zur G</w:t>
      </w:r>
      <w:r>
        <w:rPr>
          <w:rFonts w:ascii="Times New Roman" w:hAnsi="Times New Roman" w:hint="default"/>
          <w:sz w:val="20"/>
          <w:szCs w:val="20"/>
          <w:rtl w:val="0"/>
          <w:lang w:val="de-DE"/>
        </w:rPr>
        <w:t>ö</w:t>
      </w:r>
      <w:r>
        <w:rPr>
          <w:rFonts w:ascii="Times New Roman" w:hAnsi="Times New Roman"/>
          <w:sz w:val="20"/>
          <w:szCs w:val="20"/>
          <w:rtl w:val="0"/>
          <w:lang w:val="de-DE"/>
        </w:rPr>
        <w:t>ttin erhoben</w:t>
      </w:r>
    </w:p>
  </w:footnote>
  <w:footnote w:id="9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Wilhelm Rehbein (1776</w:t>
      </w:r>
      <w:r>
        <w:rPr>
          <w:rFonts w:ascii="Times New Roman" w:hAnsi="Times New Roman" w:hint="default"/>
          <w:sz w:val="20"/>
          <w:szCs w:val="20"/>
          <w:rtl w:val="0"/>
          <w:lang w:val="de-DE"/>
        </w:rPr>
        <w:t>–</w:t>
      </w:r>
      <w:r>
        <w:rPr>
          <w:rFonts w:ascii="Times New Roman" w:hAnsi="Times New Roman"/>
          <w:sz w:val="20"/>
          <w:szCs w:val="20"/>
          <w:rtl w:val="0"/>
        </w:rPr>
        <w:t>1825)</w:t>
      </w:r>
      <w:r>
        <w:rPr>
          <w:rFonts w:ascii="Times New Roman" w:hAnsi="Times New Roman"/>
          <w:sz w:val="20"/>
          <w:szCs w:val="20"/>
          <w:rtl w:val="0"/>
          <w:lang w:val="de-DE"/>
        </w:rPr>
        <w:t xml:space="preserve">, Arzt und Hofmedicus </w:t>
      </w:r>
      <w:r>
        <w:rPr>
          <w:rFonts w:ascii="Times New Roman" w:hAnsi="Times New Roman"/>
          <w:sz w:val="20"/>
          <w:szCs w:val="20"/>
          <w:rtl w:val="0"/>
          <w:lang w:val="de-DE"/>
        </w:rPr>
        <w:t>im Gro</w:t>
      </w:r>
      <w:r>
        <w:rPr>
          <w:rFonts w:ascii="Times New Roman" w:hAnsi="Times New Roman" w:hint="default"/>
          <w:sz w:val="20"/>
          <w:szCs w:val="20"/>
          <w:rtl w:val="0"/>
          <w:lang w:val="de-DE"/>
        </w:rPr>
        <w:t>ß</w:t>
      </w:r>
      <w:r>
        <w:rPr>
          <w:rFonts w:ascii="Times New Roman" w:hAnsi="Times New Roman"/>
          <w:sz w:val="20"/>
          <w:szCs w:val="20"/>
          <w:rtl w:val="0"/>
          <w:lang w:val="de-DE"/>
        </w:rPr>
        <w:t>herzogtum Sachsen-Weimar-Eisenach</w:t>
      </w:r>
      <w:r>
        <w:rPr>
          <w:rFonts w:ascii="Times New Roman" w:hAnsi="Times New Roman"/>
          <w:sz w:val="20"/>
          <w:szCs w:val="20"/>
          <w:rtl w:val="0"/>
          <w:lang w:val="de-DE"/>
        </w:rPr>
        <w:t>, ab 1818 Goethes Hausarzt.</w:t>
      </w:r>
    </w:p>
  </w:footnote>
  <w:footnote w:id="9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Ottilie</w:t>
      </w:r>
    </w:p>
  </w:footnote>
  <w:footnote w:id="9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Jupiter: G</w:t>
      </w:r>
      <w:r>
        <w:rPr>
          <w:rFonts w:ascii="Times New Roman" w:hAnsi="Times New Roman" w:hint="default"/>
          <w:sz w:val="20"/>
          <w:szCs w:val="20"/>
          <w:rtl w:val="0"/>
          <w:lang w:val="de-DE"/>
        </w:rPr>
        <w:t>ö</w:t>
      </w:r>
      <w:r>
        <w:rPr>
          <w:rFonts w:ascii="Times New Roman" w:hAnsi="Times New Roman"/>
          <w:sz w:val="20"/>
          <w:szCs w:val="20"/>
          <w:rtl w:val="0"/>
          <w:lang w:val="de-DE"/>
        </w:rPr>
        <w:t>ttervater der r</w:t>
      </w:r>
      <w:r>
        <w:rPr>
          <w:rFonts w:ascii="Times New Roman" w:hAnsi="Times New Roman" w:hint="default"/>
          <w:sz w:val="20"/>
          <w:szCs w:val="20"/>
          <w:rtl w:val="0"/>
          <w:lang w:val="de-DE"/>
        </w:rPr>
        <w:t>ö</w:t>
      </w:r>
      <w:r>
        <w:rPr>
          <w:rFonts w:ascii="Times New Roman" w:hAnsi="Times New Roman"/>
          <w:sz w:val="20"/>
          <w:szCs w:val="20"/>
          <w:rtl w:val="0"/>
          <w:lang w:val="de-DE"/>
        </w:rPr>
        <w:t xml:space="preserve">m. Mythologie; der Beiname </w:t>
      </w:r>
      <w:r>
        <w:rPr>
          <w:rFonts w:ascii="Times New Roman" w:hAnsi="Times New Roman" w:hint="default"/>
          <w:sz w:val="20"/>
          <w:szCs w:val="20"/>
          <w:rtl w:val="0"/>
          <w:lang w:val="de-DE"/>
        </w:rPr>
        <w:t>„</w:t>
      </w:r>
      <w:r>
        <w:rPr>
          <w:rFonts w:ascii="Times New Roman" w:hAnsi="Times New Roman"/>
          <w:sz w:val="20"/>
          <w:szCs w:val="20"/>
          <w:rtl w:val="0"/>
          <w:lang w:val="de-DE"/>
        </w:rPr>
        <w:t>Pluvius</w:t>
      </w:r>
      <w:r>
        <w:rPr>
          <w:rFonts w:ascii="Times New Roman" w:hAnsi="Times New Roman" w:hint="default"/>
          <w:sz w:val="20"/>
          <w:szCs w:val="20"/>
          <w:rtl w:val="0"/>
          <w:lang w:val="de-DE"/>
        </w:rPr>
        <w:t xml:space="preserve">“ </w:t>
      </w:r>
      <w:r>
        <w:rPr>
          <w:rFonts w:ascii="Times New Roman" w:hAnsi="Times New Roman"/>
          <w:sz w:val="20"/>
          <w:szCs w:val="20"/>
          <w:rtl w:val="0"/>
          <w:lang w:val="de-DE"/>
        </w:rPr>
        <w:t>(der Regnende) bezeichnete im alten Rom den zur Beendigung sommerlicher D</w:t>
      </w:r>
      <w:r>
        <w:rPr>
          <w:rFonts w:ascii="Times New Roman" w:hAnsi="Times New Roman" w:hint="default"/>
          <w:sz w:val="20"/>
          <w:szCs w:val="20"/>
          <w:rtl w:val="0"/>
          <w:lang w:val="de-DE"/>
        </w:rPr>
        <w:t>ü</w:t>
      </w:r>
      <w:r>
        <w:rPr>
          <w:rFonts w:ascii="Times New Roman" w:hAnsi="Times New Roman"/>
          <w:sz w:val="20"/>
          <w:szCs w:val="20"/>
          <w:rtl w:val="0"/>
          <w:lang w:val="de-DE"/>
        </w:rPr>
        <w:t>rren angerufenen Jupiter.</w:t>
      </w:r>
    </w:p>
  </w:footnote>
  <w:footnote w:id="9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In der Bibel der Sohn der Tobit </w:t>
      </w:r>
      <w:r>
        <w:rPr>
          <w:rFonts w:ascii="Times New Roman" w:hAnsi="Times New Roman" w:hint="default"/>
          <w:sz w:val="20"/>
          <w:szCs w:val="20"/>
          <w:rtl w:val="0"/>
          <w:lang w:val="de-DE"/>
        </w:rPr>
        <w:t xml:space="preserve">– </w:t>
      </w:r>
      <w:r>
        <w:rPr>
          <w:rFonts w:ascii="Times New Roman" w:hAnsi="Times New Roman"/>
          <w:sz w:val="20"/>
          <w:szCs w:val="20"/>
          <w:rtl w:val="0"/>
          <w:lang w:val="de-DE"/>
        </w:rPr>
        <w:t>vgl. auch den weiteren Text sowie die nachfolgende Fu</w:t>
      </w:r>
      <w:r>
        <w:rPr>
          <w:rFonts w:ascii="Times New Roman" w:hAnsi="Times New Roman" w:hint="default"/>
          <w:sz w:val="20"/>
          <w:szCs w:val="20"/>
          <w:rtl w:val="0"/>
          <w:lang w:val="de-DE"/>
        </w:rPr>
        <w:t>ß</w:t>
      </w:r>
      <w:r>
        <w:rPr>
          <w:rFonts w:ascii="Times New Roman" w:hAnsi="Times New Roman"/>
          <w:sz w:val="20"/>
          <w:szCs w:val="20"/>
          <w:rtl w:val="0"/>
          <w:lang w:val="de-DE"/>
        </w:rPr>
        <w:t>note.</w:t>
      </w:r>
    </w:p>
  </w:footnote>
  <w:footnote w:id="9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Asmod</w:t>
      </w:r>
      <w:r>
        <w:rPr>
          <w:rFonts w:ascii="Times New Roman" w:hAnsi="Times New Roman" w:hint="default"/>
          <w:sz w:val="20"/>
          <w:szCs w:val="20"/>
          <w:rtl w:val="0"/>
        </w:rPr>
        <w:t>ä</w:t>
      </w:r>
      <w:r>
        <w:rPr>
          <w:rFonts w:ascii="Times New Roman" w:hAnsi="Times New Roman"/>
          <w:sz w:val="20"/>
          <w:szCs w:val="20"/>
          <w:rtl w:val="0"/>
        </w:rPr>
        <w:t>us, D</w:t>
      </w:r>
      <w:r>
        <w:rPr>
          <w:rFonts w:ascii="Times New Roman" w:hAnsi="Times New Roman" w:hint="default"/>
          <w:sz w:val="20"/>
          <w:szCs w:val="20"/>
          <w:rtl w:val="0"/>
        </w:rPr>
        <w:t>ä</w:t>
      </w:r>
      <w:r>
        <w:rPr>
          <w:rFonts w:ascii="Times New Roman" w:hAnsi="Times New Roman"/>
          <w:sz w:val="20"/>
          <w:szCs w:val="20"/>
          <w:rtl w:val="0"/>
          <w:lang w:val="de-DE"/>
        </w:rPr>
        <w:t>mon aus der Mythologie des Judentums</w:t>
      </w:r>
      <w:r>
        <w:rPr>
          <w:rFonts w:ascii="Times New Roman" w:hAnsi="Times New Roman"/>
          <w:sz w:val="20"/>
          <w:szCs w:val="20"/>
          <w:rtl w:val="0"/>
          <w:lang w:val="de-DE"/>
        </w:rPr>
        <w:t>; i</w:t>
      </w:r>
      <w:r>
        <w:rPr>
          <w:rFonts w:ascii="Times New Roman" w:hAnsi="Times New Roman"/>
          <w:sz w:val="20"/>
          <w:szCs w:val="20"/>
          <w:rtl w:val="0"/>
          <w:lang w:val="de-DE"/>
        </w:rPr>
        <w:t xml:space="preserve">n der </w:t>
      </w:r>
      <w:r>
        <w:rPr>
          <w:rFonts w:ascii="Times New Roman" w:hAnsi="Times New Roman"/>
          <w:sz w:val="20"/>
          <w:szCs w:val="20"/>
          <w:rtl w:val="0"/>
          <w:lang w:val="de-DE"/>
        </w:rPr>
        <w:t>Bibel</w:t>
      </w:r>
      <w:r>
        <w:rPr>
          <w:rFonts w:ascii="Times New Roman" w:hAnsi="Times New Roman"/>
          <w:sz w:val="20"/>
          <w:szCs w:val="20"/>
          <w:rtl w:val="0"/>
          <w:lang w:val="de-DE"/>
        </w:rPr>
        <w:t xml:space="preserve"> wird Asmod</w:t>
      </w:r>
      <w:r>
        <w:rPr>
          <w:rFonts w:ascii="Times New Roman" w:hAnsi="Times New Roman" w:hint="default"/>
          <w:sz w:val="20"/>
          <w:szCs w:val="20"/>
          <w:rtl w:val="0"/>
          <w:lang w:val="de-DE"/>
        </w:rPr>
        <w:t>ä</w:t>
      </w:r>
      <w:r>
        <w:rPr>
          <w:rFonts w:ascii="Times New Roman" w:hAnsi="Times New Roman"/>
          <w:sz w:val="20"/>
          <w:szCs w:val="20"/>
          <w:rtl w:val="0"/>
          <w:lang w:val="de-DE"/>
        </w:rPr>
        <w:t>us</w:t>
      </w:r>
      <w:r>
        <w:rPr>
          <w:rFonts w:ascii="Times New Roman" w:hAnsi="Times New Roman"/>
          <w:sz w:val="20"/>
          <w:szCs w:val="20"/>
          <w:rtl w:val="0"/>
          <w:lang w:val="de-DE"/>
        </w:rPr>
        <w:t xml:space="preserve"> im Buch Tobit erw</w:t>
      </w:r>
      <w:r>
        <w:rPr>
          <w:rFonts w:ascii="Times New Roman" w:hAnsi="Times New Roman" w:hint="default"/>
          <w:sz w:val="20"/>
          <w:szCs w:val="20"/>
          <w:rtl w:val="0"/>
        </w:rPr>
        <w:t>ä</w:t>
      </w:r>
      <w:r>
        <w:rPr>
          <w:rFonts w:ascii="Times New Roman" w:hAnsi="Times New Roman"/>
          <w:sz w:val="20"/>
          <w:szCs w:val="20"/>
          <w:rtl w:val="0"/>
          <w:lang w:val="de-DE"/>
        </w:rPr>
        <w:t>hnt, wo er wiederholt die Eheschlie</w:t>
      </w:r>
      <w:r>
        <w:rPr>
          <w:rFonts w:ascii="Times New Roman" w:hAnsi="Times New Roman" w:hint="default"/>
          <w:sz w:val="20"/>
          <w:szCs w:val="20"/>
          <w:rtl w:val="0"/>
          <w:lang w:val="de-DE"/>
        </w:rPr>
        <w:t>ß</w:t>
      </w:r>
      <w:r>
        <w:rPr>
          <w:rFonts w:ascii="Times New Roman" w:hAnsi="Times New Roman"/>
          <w:sz w:val="20"/>
          <w:szCs w:val="20"/>
          <w:rtl w:val="0"/>
          <w:lang w:val="de-DE"/>
        </w:rPr>
        <w:t>ung der Sara verhindert. Dort hei</w:t>
      </w:r>
      <w:r>
        <w:rPr>
          <w:rFonts w:ascii="Times New Roman" w:hAnsi="Times New Roman" w:hint="default"/>
          <w:sz w:val="20"/>
          <w:szCs w:val="20"/>
          <w:rtl w:val="0"/>
          <w:lang w:val="de-DE"/>
        </w:rPr>
        <w:t>ß</w:t>
      </w:r>
      <w:r>
        <w:rPr>
          <w:rFonts w:ascii="Times New Roman" w:hAnsi="Times New Roman"/>
          <w:sz w:val="20"/>
          <w:szCs w:val="20"/>
          <w:rtl w:val="0"/>
          <w:lang w:val="de-DE"/>
        </w:rPr>
        <w:t xml:space="preserve">t es: </w:t>
      </w:r>
      <w:r>
        <w:rPr>
          <w:rFonts w:ascii="Times New Roman" w:hAnsi="Times New Roman" w:hint="default"/>
          <w:sz w:val="20"/>
          <w:szCs w:val="20"/>
          <w:rtl w:val="0"/>
        </w:rPr>
        <w:t>„</w:t>
      </w:r>
      <w:r>
        <w:rPr>
          <w:rFonts w:ascii="Times New Roman" w:hAnsi="Times New Roman"/>
          <w:sz w:val="20"/>
          <w:szCs w:val="20"/>
          <w:rtl w:val="0"/>
          <w:lang w:val="de-DE"/>
        </w:rPr>
        <w:t>Sie war mit sieben M</w:t>
      </w:r>
      <w:r>
        <w:rPr>
          <w:rFonts w:ascii="Times New Roman" w:hAnsi="Times New Roman" w:hint="default"/>
          <w:sz w:val="20"/>
          <w:szCs w:val="20"/>
          <w:rtl w:val="0"/>
        </w:rPr>
        <w:t>ä</w:t>
      </w:r>
      <w:r>
        <w:rPr>
          <w:rFonts w:ascii="Times New Roman" w:hAnsi="Times New Roman"/>
          <w:sz w:val="20"/>
          <w:szCs w:val="20"/>
          <w:rtl w:val="0"/>
          <w:lang w:val="de-DE"/>
        </w:rPr>
        <w:t>nnern verheiratet gewesen; doch der b</w:t>
      </w:r>
      <w:r>
        <w:rPr>
          <w:rFonts w:ascii="Times New Roman" w:hAnsi="Times New Roman" w:hint="default"/>
          <w:sz w:val="20"/>
          <w:szCs w:val="20"/>
          <w:rtl w:val="0"/>
          <w:lang w:val="sv-SE"/>
        </w:rPr>
        <w:t>ö</w:t>
      </w:r>
      <w:r>
        <w:rPr>
          <w:rFonts w:ascii="Times New Roman" w:hAnsi="Times New Roman"/>
          <w:sz w:val="20"/>
          <w:szCs w:val="20"/>
          <w:rtl w:val="0"/>
        </w:rPr>
        <w:t>se D</w:t>
      </w:r>
      <w:r>
        <w:rPr>
          <w:rFonts w:ascii="Times New Roman" w:hAnsi="Times New Roman" w:hint="default"/>
          <w:sz w:val="20"/>
          <w:szCs w:val="20"/>
          <w:rtl w:val="0"/>
        </w:rPr>
        <w:t>ä</w:t>
      </w:r>
      <w:r>
        <w:rPr>
          <w:rFonts w:ascii="Times New Roman" w:hAnsi="Times New Roman"/>
          <w:sz w:val="20"/>
          <w:szCs w:val="20"/>
          <w:rtl w:val="0"/>
          <w:lang w:val="de-DE"/>
        </w:rPr>
        <w:t xml:space="preserve">mon Aschmodai </w:t>
      </w:r>
      <w:ins w:id="17723" w:date="2023-01-09T22:47:41Z" w:author="Jan Groh">
        <w:r>
          <w:rPr>
            <w:rFonts w:ascii="Times New Roman" w:hAnsi="Times New Roman"/>
            <w:sz w:val="20"/>
            <w:szCs w:val="20"/>
            <w:rtl w:val="0"/>
            <w:lang w:val="de-DE"/>
          </w:rPr>
          <w:t>(Asm</w:t>
        </w:r>
      </w:ins>
      <w:ins w:id="17724" w:date="2023-01-09T22:47:41Z" w:author="Jan Groh">
        <w:r>
          <w:rPr>
            <w:rFonts w:ascii="Times New Roman" w:hAnsi="Times New Roman" w:hint="default"/>
            <w:sz w:val="20"/>
            <w:szCs w:val="20"/>
            <w:rtl w:val="0"/>
            <w:lang w:val="de-DE"/>
          </w:rPr>
          <w:t>ö</w:t>
        </w:r>
      </w:ins>
      <w:ins w:id="17725" w:date="2023-01-09T22:47:41Z" w:author="Jan Groh">
        <w:r>
          <w:rPr>
            <w:rFonts w:ascii="Times New Roman" w:hAnsi="Times New Roman"/>
            <w:sz w:val="20"/>
            <w:szCs w:val="20"/>
            <w:rtl w:val="0"/>
            <w:lang w:val="de-DE"/>
          </w:rPr>
          <w:t>d</w:t>
        </w:r>
      </w:ins>
      <w:ins w:id="17726" w:date="2023-01-09T22:47:41Z" w:author="Jan Groh">
        <w:r>
          <w:rPr>
            <w:rFonts w:ascii="Times New Roman" w:hAnsi="Times New Roman" w:hint="default"/>
            <w:sz w:val="20"/>
            <w:szCs w:val="20"/>
            <w:rtl w:val="0"/>
            <w:lang w:val="de-DE"/>
          </w:rPr>
          <w:t>ä</w:t>
        </w:r>
      </w:ins>
      <w:ins w:id="17727" w:date="2023-01-09T22:47:41Z" w:author="Jan Groh">
        <w:r>
          <w:rPr>
            <w:rFonts w:ascii="Times New Roman" w:hAnsi="Times New Roman"/>
            <w:sz w:val="20"/>
            <w:szCs w:val="20"/>
            <w:rtl w:val="0"/>
            <w:lang w:val="de-DE"/>
          </w:rPr>
          <w:t xml:space="preserve">us) </w:t>
        </w:r>
      </w:ins>
      <w:r>
        <w:rPr>
          <w:rFonts w:ascii="Times New Roman" w:hAnsi="Times New Roman"/>
          <w:sz w:val="20"/>
          <w:szCs w:val="20"/>
          <w:rtl w:val="0"/>
          <w:lang w:val="de-DE"/>
        </w:rPr>
        <w:t>hatte sie alle get</w:t>
      </w:r>
      <w:r>
        <w:rPr>
          <w:rFonts w:ascii="Times New Roman" w:hAnsi="Times New Roman" w:hint="default"/>
          <w:sz w:val="20"/>
          <w:szCs w:val="20"/>
          <w:rtl w:val="0"/>
          <w:lang w:val="sv-SE"/>
        </w:rPr>
        <w:t>ö</w:t>
      </w:r>
      <w:r>
        <w:rPr>
          <w:rFonts w:ascii="Times New Roman" w:hAnsi="Times New Roman"/>
          <w:sz w:val="20"/>
          <w:szCs w:val="20"/>
          <w:rtl w:val="0"/>
          <w:lang w:val="de-DE"/>
        </w:rPr>
        <w:t>tet, bevor sie mit ihr geschlafen hatten.</w:t>
      </w:r>
      <w:r>
        <w:rPr>
          <w:rFonts w:ascii="Times New Roman" w:hAnsi="Times New Roman" w:hint="default"/>
          <w:sz w:val="20"/>
          <w:szCs w:val="20"/>
          <w:rtl w:val="0"/>
          <w:lang w:val="de-DE"/>
        </w:rPr>
        <w:t xml:space="preserve">“ </w:t>
      </w:r>
      <w:r>
        <w:rPr>
          <w:rFonts w:ascii="Times New Roman" w:hAnsi="Times New Roman"/>
          <w:sz w:val="20"/>
          <w:szCs w:val="20"/>
          <w:rtl w:val="0"/>
        </w:rPr>
        <w:t>Tob 3,8</w:t>
      </w:r>
      <w:r>
        <w:rPr>
          <w:rFonts w:ascii="Times New Roman" w:hAnsi="Times New Roman" w:hint="default"/>
          <w:sz w:val="20"/>
          <w:szCs w:val="20"/>
          <w:rtl w:val="0"/>
        </w:rPr>
        <w:t> </w:t>
      </w:r>
      <w:r>
        <w:rPr>
          <w:rFonts w:ascii="Times New Roman" w:hAnsi="Times New Roman"/>
          <w:sz w:val="20"/>
          <w:szCs w:val="20"/>
          <w:rtl w:val="0"/>
          <w:lang w:val="de-DE"/>
        </w:rPr>
        <w:t xml:space="preserve">EU. Tobias erhielt vom Erzengel Raphael den Rat, Herz und Leber eines Fisches </w:t>
      </w:r>
      <w:r>
        <w:rPr>
          <w:rFonts w:ascii="Times New Roman" w:hAnsi="Times New Roman"/>
          <w:sz w:val="20"/>
          <w:szCs w:val="20"/>
          <w:rtl w:val="0"/>
          <w:lang w:val="de-DE"/>
        </w:rPr>
        <w:t xml:space="preserve">zu </w:t>
      </w:r>
      <w:r>
        <w:rPr>
          <w:rFonts w:ascii="Times New Roman" w:hAnsi="Times New Roman"/>
          <w:sz w:val="20"/>
          <w:szCs w:val="20"/>
          <w:rtl w:val="0"/>
          <w:lang w:val="de-DE"/>
        </w:rPr>
        <w:t>verbrennen, um den D</w:t>
      </w:r>
      <w:r>
        <w:rPr>
          <w:rFonts w:ascii="Times New Roman" w:hAnsi="Times New Roman" w:hint="default"/>
          <w:sz w:val="20"/>
          <w:szCs w:val="20"/>
          <w:rtl w:val="0"/>
        </w:rPr>
        <w:t>ä</w:t>
      </w:r>
      <w:r>
        <w:rPr>
          <w:rFonts w:ascii="Times New Roman" w:hAnsi="Times New Roman"/>
          <w:sz w:val="20"/>
          <w:szCs w:val="20"/>
          <w:rtl w:val="0"/>
          <w:lang w:val="de-DE"/>
        </w:rPr>
        <w:t>mon zu bannen.</w:t>
      </w:r>
      <w:r>
        <w:rPr>
          <w:rFonts w:ascii="Times New Roman" w:hAnsi="Times New Roman"/>
          <w:sz w:val="20"/>
          <w:szCs w:val="20"/>
          <w:rtl w:val="0"/>
          <w:lang w:val="de-DE"/>
        </w:rPr>
        <w:t xml:space="preserve"> </w:t>
      </w:r>
      <w:r>
        <w:rPr>
          <w:rFonts w:ascii="Times New Roman" w:hAnsi="Times New Roman"/>
          <w:sz w:val="20"/>
          <w:szCs w:val="20"/>
          <w:rtl w:val="0"/>
        </w:rPr>
        <w:t>D</w:t>
      </w:r>
      <w:r>
        <w:rPr>
          <w:rFonts w:ascii="Times New Roman" w:hAnsi="Times New Roman"/>
          <w:sz w:val="20"/>
          <w:szCs w:val="20"/>
          <w:rtl w:val="0"/>
          <w:lang w:val="de-DE"/>
        </w:rPr>
        <w:t xml:space="preserve">adurch wurde </w:t>
      </w:r>
      <w:r>
        <w:rPr>
          <w:rFonts w:ascii="Times New Roman" w:hAnsi="Times New Roman"/>
          <w:sz w:val="20"/>
          <w:szCs w:val="20"/>
          <w:rtl w:val="0"/>
        </w:rPr>
        <w:t>As</w:t>
      </w:r>
      <w:del w:id="17728" w:date="2023-01-09T22:47:01Z" w:author="Jan Groh">
        <w:r>
          <w:rPr>
            <w:rFonts w:ascii="Times New Roman" w:hAnsi="Times New Roman"/>
            <w:sz w:val="20"/>
            <w:szCs w:val="20"/>
            <w:rtl w:val="0"/>
          </w:rPr>
          <w:delText>ch</w:delText>
        </w:r>
      </w:del>
      <w:r>
        <w:rPr>
          <w:rFonts w:ascii="Times New Roman" w:hAnsi="Times New Roman"/>
          <w:sz w:val="20"/>
          <w:szCs w:val="20"/>
          <w:rtl w:val="0"/>
        </w:rPr>
        <w:t>mod</w:t>
      </w:r>
      <w:r>
        <w:rPr>
          <w:rFonts w:ascii="Times New Roman" w:hAnsi="Times New Roman" w:hint="default"/>
          <w:sz w:val="20"/>
          <w:szCs w:val="20"/>
          <w:rtl w:val="0"/>
          <w:lang w:val="de-DE"/>
        </w:rPr>
        <w:t>ä</w:t>
      </w:r>
      <w:r>
        <w:rPr>
          <w:rFonts w:ascii="Times New Roman" w:hAnsi="Times New Roman"/>
          <w:sz w:val="20"/>
          <w:szCs w:val="20"/>
          <w:rtl w:val="0"/>
          <w:lang w:val="de-DE"/>
        </w:rPr>
        <w:t>us</w:t>
      </w:r>
      <w:r>
        <w:rPr>
          <w:rFonts w:ascii="Times New Roman" w:hAnsi="Times New Roman"/>
          <w:sz w:val="20"/>
          <w:szCs w:val="20"/>
          <w:rtl w:val="0"/>
        </w:rPr>
        <w:t xml:space="preserve"> </w:t>
      </w:r>
      <w:r>
        <w:rPr>
          <w:rFonts w:ascii="Times New Roman" w:hAnsi="Times New Roman"/>
          <w:sz w:val="20"/>
          <w:szCs w:val="20"/>
          <w:rtl w:val="0"/>
          <w:lang w:val="de-DE"/>
        </w:rPr>
        <w:t>ver</w:t>
      </w:r>
      <w:r>
        <w:rPr>
          <w:rFonts w:ascii="Times New Roman" w:hAnsi="Times New Roman"/>
          <w:sz w:val="20"/>
          <w:szCs w:val="20"/>
          <w:rtl w:val="0"/>
          <w:lang w:val="de-DE"/>
        </w:rPr>
        <w:t>trieben</w:t>
      </w:r>
      <w:r>
        <w:rPr>
          <w:rFonts w:ascii="Times New Roman" w:hAnsi="Times New Roman"/>
          <w:sz w:val="20"/>
          <w:szCs w:val="20"/>
          <w:rtl w:val="0"/>
          <w:lang w:val="de-DE"/>
        </w:rPr>
        <w:t xml:space="preserve"> und</w:t>
      </w:r>
      <w:r>
        <w:rPr>
          <w:rFonts w:ascii="Times New Roman" w:hAnsi="Times New Roman"/>
          <w:sz w:val="20"/>
          <w:szCs w:val="20"/>
          <w:rtl w:val="0"/>
        </w:rPr>
        <w:t xml:space="preserve"> </w:t>
      </w:r>
      <w:r>
        <w:rPr>
          <w:rFonts w:ascii="Times New Roman" w:hAnsi="Times New Roman"/>
          <w:sz w:val="20"/>
          <w:szCs w:val="20"/>
          <w:rtl w:val="0"/>
          <w:lang w:val="de-DE"/>
        </w:rPr>
        <w:t>anschlie</w:t>
      </w:r>
      <w:r>
        <w:rPr>
          <w:rFonts w:ascii="Times New Roman" w:hAnsi="Times New Roman" w:hint="default"/>
          <w:sz w:val="20"/>
          <w:szCs w:val="20"/>
          <w:rtl w:val="0"/>
          <w:lang w:val="de-DE"/>
        </w:rPr>
        <w:t>ß</w:t>
      </w:r>
      <w:r>
        <w:rPr>
          <w:rFonts w:ascii="Times New Roman" w:hAnsi="Times New Roman"/>
          <w:sz w:val="20"/>
          <w:szCs w:val="20"/>
          <w:rtl w:val="0"/>
          <w:lang w:val="de-DE"/>
        </w:rPr>
        <w:t xml:space="preserve">end </w:t>
      </w:r>
      <w:r>
        <w:rPr>
          <w:rFonts w:ascii="Times New Roman" w:hAnsi="Times New Roman"/>
          <w:sz w:val="20"/>
          <w:szCs w:val="20"/>
          <w:rtl w:val="0"/>
          <w:lang w:val="de-DE"/>
        </w:rPr>
        <w:t>von Engeln gefesselt.</w:t>
      </w:r>
    </w:p>
  </w:footnote>
  <w:footnote w:id="9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w:t>
      </w:r>
      <w:r>
        <w:rPr>
          <w:rFonts w:ascii="Times New Roman" w:hAnsi="Times New Roman"/>
          <w:sz w:val="20"/>
          <w:szCs w:val="20"/>
          <w:rtl w:val="0"/>
          <w:lang w:val="de-DE"/>
        </w:rPr>
        <w:t>emeint sind Rezepte des Hausarztes Rehbein</w:t>
      </w:r>
      <w:r>
        <w:rPr>
          <w:rFonts w:ascii="Times New Roman" w:hAnsi="Times New Roman"/>
          <w:sz w:val="20"/>
          <w:szCs w:val="20"/>
          <w:rtl w:val="0"/>
          <w:lang w:val="de-DE"/>
        </w:rPr>
        <w:t>.</w:t>
      </w:r>
    </w:p>
  </w:footnote>
  <w:footnote w:id="9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Johann Wolfgang von Goethe</w:t>
      </w:r>
    </w:p>
  </w:footnote>
  <w:footnote w:id="9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Gl</w:t>
      </w:r>
      <w:r>
        <w:rPr>
          <w:rFonts w:ascii="Times New Roman" w:hAnsi="Times New Roman" w:hint="default"/>
          <w:sz w:val="20"/>
          <w:szCs w:val="20"/>
          <w:rtl w:val="0"/>
          <w:lang w:val="de-DE"/>
        </w:rPr>
        <w:t>ä</w:t>
      </w:r>
      <w:r>
        <w:rPr>
          <w:rFonts w:ascii="Times New Roman" w:hAnsi="Times New Roman"/>
          <w:sz w:val="20"/>
          <w:szCs w:val="20"/>
          <w:rtl w:val="0"/>
          <w:lang w:val="de-DE"/>
        </w:rPr>
        <w:t>ser, die aufgrund schneller Abk</w:t>
      </w:r>
      <w:r>
        <w:rPr>
          <w:rFonts w:ascii="Times New Roman" w:hAnsi="Times New Roman" w:hint="default"/>
          <w:sz w:val="20"/>
          <w:szCs w:val="20"/>
          <w:rtl w:val="0"/>
          <w:lang w:val="de-DE"/>
        </w:rPr>
        <w:t>ü</w:t>
      </w:r>
      <w:r>
        <w:rPr>
          <w:rFonts w:ascii="Times New Roman" w:hAnsi="Times New Roman"/>
          <w:sz w:val="20"/>
          <w:szCs w:val="20"/>
          <w:rtl w:val="0"/>
          <w:lang w:val="de-DE"/>
        </w:rPr>
        <w:t>hlung nach dem Schmelzen das Ph</w:t>
      </w:r>
      <w:r>
        <w:rPr>
          <w:rFonts w:ascii="Times New Roman" w:hAnsi="Times New Roman" w:hint="default"/>
          <w:sz w:val="20"/>
          <w:szCs w:val="20"/>
          <w:rtl w:val="0"/>
          <w:lang w:val="de-DE"/>
        </w:rPr>
        <w:t>ä</w:t>
      </w:r>
      <w:r>
        <w:rPr>
          <w:rFonts w:ascii="Times New Roman" w:hAnsi="Times New Roman"/>
          <w:sz w:val="20"/>
          <w:szCs w:val="20"/>
          <w:rtl w:val="0"/>
          <w:lang w:val="de-DE"/>
        </w:rPr>
        <w:t>nomen der chromatischen Aberration zeigen, d.h. unterschiedliche Wellenl</w:t>
      </w:r>
      <w:r>
        <w:rPr>
          <w:rFonts w:ascii="Times New Roman" w:hAnsi="Times New Roman" w:hint="default"/>
          <w:sz w:val="20"/>
          <w:szCs w:val="20"/>
          <w:rtl w:val="0"/>
          <w:lang w:val="de-DE"/>
        </w:rPr>
        <w:t>ä</w:t>
      </w:r>
      <w:r>
        <w:rPr>
          <w:rFonts w:ascii="Times New Roman" w:hAnsi="Times New Roman"/>
          <w:sz w:val="20"/>
          <w:szCs w:val="20"/>
          <w:rtl w:val="0"/>
          <w:lang w:val="de-DE"/>
        </w:rPr>
        <w:t xml:space="preserve">ngen (Farben) des Lichts unterschiedlich stark brechen, wodurch Farbspektren entstehen. </w:t>
      </w:r>
      <w:r>
        <w:rPr>
          <w:rFonts w:ascii="Times New Roman" w:hAnsi="Times New Roman" w:hint="default"/>
          <w:sz w:val="20"/>
          <w:szCs w:val="20"/>
          <w:rtl w:val="0"/>
          <w:lang w:val="de-DE"/>
        </w:rPr>
        <w:t>– </w:t>
      </w:r>
      <w:r>
        <w:rPr>
          <w:rFonts w:ascii="Times New Roman" w:hAnsi="Times New Roman"/>
          <w:sz w:val="20"/>
          <w:szCs w:val="20"/>
          <w:rtl w:val="0"/>
          <w:lang w:val="de-DE"/>
        </w:rPr>
        <w:t xml:space="preserve">Goethes intensive Auseinandersetzung mit optischen Effekten hielt weit </w:t>
      </w:r>
      <w:r>
        <w:rPr>
          <w:rFonts w:ascii="Times New Roman" w:hAnsi="Times New Roman" w:hint="default"/>
          <w:sz w:val="20"/>
          <w:szCs w:val="20"/>
          <w:rtl w:val="0"/>
          <w:lang w:val="de-DE"/>
        </w:rPr>
        <w:t>ü</w:t>
      </w:r>
      <w:r>
        <w:rPr>
          <w:rFonts w:ascii="Times New Roman" w:hAnsi="Times New Roman"/>
          <w:sz w:val="20"/>
          <w:szCs w:val="20"/>
          <w:rtl w:val="0"/>
          <w:lang w:val="de-DE"/>
        </w:rPr>
        <w:t xml:space="preserve">ber das Erscheinungsjahr seiner Schrift </w:t>
      </w:r>
      <w:r>
        <w:rPr>
          <w:rFonts w:ascii="Times New Roman" w:hAnsi="Times New Roman" w:hint="default"/>
          <w:sz w:val="20"/>
          <w:szCs w:val="20"/>
          <w:rtl w:val="0"/>
          <w:lang w:val="de-DE"/>
        </w:rPr>
        <w:t>„</w:t>
      </w:r>
      <w:r>
        <w:rPr>
          <w:rFonts w:ascii="Times New Roman" w:hAnsi="Times New Roman"/>
          <w:sz w:val="20"/>
          <w:szCs w:val="20"/>
          <w:rtl w:val="0"/>
          <w:lang w:val="de-DE"/>
        </w:rPr>
        <w:t>Zur Farbenlehre</w:t>
      </w:r>
      <w:r>
        <w:rPr>
          <w:rFonts w:ascii="Times New Roman" w:hAnsi="Times New Roman" w:hint="default"/>
          <w:sz w:val="20"/>
          <w:szCs w:val="20"/>
          <w:rtl w:val="0"/>
          <w:lang w:val="de-DE"/>
        </w:rPr>
        <w:t xml:space="preserve">“ </w:t>
      </w:r>
      <w:r>
        <w:rPr>
          <w:rFonts w:ascii="Times New Roman" w:hAnsi="Times New Roman"/>
          <w:sz w:val="20"/>
          <w:szCs w:val="20"/>
          <w:rtl w:val="0"/>
          <w:lang w:val="de-DE"/>
        </w:rPr>
        <w:t>von 1810 an.</w:t>
      </w:r>
    </w:p>
  </w:footnote>
  <w:footnote w:id="10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729" w:date="2023-01-09T22:48:48Z" w:author="Jan Groh">
        <w:r>
          <w:rPr>
            <w:rFonts w:ascii="Times New Roman" w:hAnsi="Times New Roman"/>
            <w:i w:val="1"/>
            <w:iCs w:val="1"/>
            <w:sz w:val="20"/>
            <w:szCs w:val="20"/>
            <w:rtl w:val="0"/>
            <w:lang w:val="de-DE"/>
          </w:rPr>
          <w:t>ital.</w:t>
        </w:r>
      </w:ins>
      <w:ins w:id="17730" w:date="2023-01-09T22:48:48Z" w:author="Jan Groh">
        <w:r>
          <w:rPr>
            <w:rFonts w:ascii="Times New Roman" w:hAnsi="Times New Roman"/>
            <w:sz w:val="20"/>
            <w:szCs w:val="20"/>
            <w:rtl w:val="0"/>
            <w:lang w:val="de-DE"/>
          </w:rPr>
          <w:t xml:space="preserve">: </w:t>
        </w:r>
      </w:ins>
      <w:r>
        <w:rPr>
          <w:rFonts w:ascii="Times New Roman" w:hAnsi="Times New Roman"/>
          <w:sz w:val="20"/>
          <w:szCs w:val="20"/>
          <w:rtl w:val="0"/>
          <w:lang w:val="de-DE"/>
        </w:rPr>
        <w:t>mit Liebe</w:t>
      </w:r>
    </w:p>
  </w:footnote>
  <w:footnote w:id="10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Franz Carl Adelbert Eberwein (1786</w:t>
      </w:r>
      <w:r>
        <w:rPr>
          <w:rFonts w:ascii="Times New Roman" w:hAnsi="Times New Roman" w:hint="default"/>
          <w:sz w:val="20"/>
          <w:szCs w:val="20"/>
          <w:rtl w:val="0"/>
          <w:lang w:val="de-DE"/>
        </w:rPr>
        <w:t>–</w:t>
      </w:r>
      <w:r>
        <w:rPr>
          <w:rFonts w:ascii="Times New Roman" w:hAnsi="Times New Roman"/>
          <w:sz w:val="20"/>
          <w:szCs w:val="20"/>
          <w:rtl w:val="0"/>
        </w:rPr>
        <w:t>1868)</w:t>
      </w:r>
      <w:r>
        <w:rPr>
          <w:rFonts w:ascii="Times New Roman" w:hAnsi="Times New Roman"/>
          <w:sz w:val="20"/>
          <w:szCs w:val="20"/>
          <w:rtl w:val="0"/>
          <w:lang w:val="de-DE"/>
        </w:rPr>
        <w:t>,</w:t>
      </w:r>
      <w:r>
        <w:rPr>
          <w:rFonts w:ascii="Times New Roman" w:hAnsi="Times New Roman"/>
          <w:sz w:val="20"/>
          <w:szCs w:val="20"/>
          <w:rtl w:val="0"/>
          <w:lang w:val="de-DE"/>
        </w:rPr>
        <w:t xml:space="preserve"> Komponist, Musikdirektor und Dirigent am Gro</w:t>
      </w:r>
      <w:r>
        <w:rPr>
          <w:rFonts w:ascii="Times New Roman" w:hAnsi="Times New Roman" w:hint="default"/>
          <w:sz w:val="20"/>
          <w:szCs w:val="20"/>
          <w:rtl w:val="0"/>
          <w:lang w:val="de-DE"/>
        </w:rPr>
        <w:t>ß</w:t>
      </w:r>
      <w:r>
        <w:rPr>
          <w:rFonts w:ascii="Times New Roman" w:hAnsi="Times New Roman"/>
          <w:sz w:val="20"/>
          <w:szCs w:val="20"/>
          <w:rtl w:val="0"/>
          <w:lang w:val="de-DE"/>
        </w:rPr>
        <w:t>herzoglichen Hoftheater in Weimar.</w:t>
      </w:r>
      <w:r>
        <w:rPr>
          <w:rFonts w:ascii="Times New Roman" w:hAnsi="Times New Roman"/>
          <w:sz w:val="20"/>
          <w:szCs w:val="20"/>
          <w:rtl w:val="0"/>
          <w:lang w:val="de-DE"/>
        </w:rPr>
        <w:t xml:space="preserve"> Eberwein leitete einen Chor in Weimar, in dem sowohl Ottilie als auch Adele Schopenhauer sangen.</w:t>
      </w:r>
    </w:p>
  </w:footnote>
  <w:footnote w:id="10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Carl Friedrich Zelter (1758</w:t>
      </w:r>
      <w:r>
        <w:rPr>
          <w:rFonts w:ascii="Times New Roman" w:hAnsi="Times New Roman" w:hint="default"/>
          <w:sz w:val="20"/>
          <w:szCs w:val="20"/>
          <w:rtl w:val="0"/>
          <w:lang w:val="de-DE"/>
        </w:rPr>
        <w:t>–</w:t>
      </w:r>
      <w:r>
        <w:rPr>
          <w:rFonts w:ascii="Times New Roman" w:hAnsi="Times New Roman"/>
          <w:sz w:val="20"/>
          <w:szCs w:val="20"/>
          <w:rtl w:val="0"/>
        </w:rPr>
        <w:t>1832)</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ab 1802 eng</w:t>
      </w:r>
      <w:r>
        <w:rPr>
          <w:rFonts w:ascii="Times New Roman" w:hAnsi="Times New Roman"/>
          <w:sz w:val="20"/>
          <w:szCs w:val="20"/>
          <w:rtl w:val="0"/>
          <w:lang w:val="de-DE"/>
        </w:rPr>
        <w:t>er Freund Goethes. Leiter der Singakademie und Begr</w:t>
      </w:r>
      <w:r>
        <w:rPr>
          <w:rFonts w:ascii="Times New Roman" w:hAnsi="Times New Roman" w:hint="default"/>
          <w:sz w:val="20"/>
          <w:szCs w:val="20"/>
          <w:rtl w:val="0"/>
        </w:rPr>
        <w:t>ü</w:t>
      </w:r>
      <w:r>
        <w:rPr>
          <w:rFonts w:ascii="Times New Roman" w:hAnsi="Times New Roman"/>
          <w:sz w:val="20"/>
          <w:szCs w:val="20"/>
          <w:rtl w:val="0"/>
          <w:lang w:val="de-DE"/>
        </w:rPr>
        <w:t>nder der Liedertafel</w:t>
      </w:r>
      <w:r>
        <w:rPr>
          <w:rFonts w:ascii="Times New Roman" w:hAnsi="Times New Roman"/>
          <w:sz w:val="20"/>
          <w:szCs w:val="20"/>
          <w:rtl w:val="0"/>
          <w:lang w:val="de-DE"/>
        </w:rPr>
        <w:t xml:space="preserve">, </w:t>
      </w:r>
      <w:r>
        <w:rPr>
          <w:rFonts w:ascii="Times New Roman" w:hAnsi="Times New Roman"/>
          <w:sz w:val="20"/>
          <w:szCs w:val="20"/>
          <w:rtl w:val="0"/>
          <w:lang w:val="de-DE"/>
        </w:rPr>
        <w:t>Musikorganisator und Komponist</w:t>
      </w:r>
      <w:r>
        <w:rPr>
          <w:rFonts w:ascii="Times New Roman" w:hAnsi="Times New Roman"/>
          <w:sz w:val="20"/>
          <w:szCs w:val="20"/>
          <w:rtl w:val="0"/>
          <w:lang w:val="de-DE"/>
        </w:rPr>
        <w:t>,</w:t>
      </w:r>
      <w:r>
        <w:rPr>
          <w:rFonts w:ascii="Times New Roman" w:hAnsi="Times New Roman"/>
          <w:sz w:val="20"/>
          <w:szCs w:val="20"/>
          <w:rtl w:val="0"/>
          <w:lang w:val="pt-PT"/>
        </w:rPr>
        <w:t xml:space="preserve"> Professor</w:t>
      </w:r>
      <w:r>
        <w:rPr>
          <w:rFonts w:ascii="Times New Roman" w:hAnsi="Times New Roman"/>
          <w:sz w:val="20"/>
          <w:szCs w:val="20"/>
          <w:rtl w:val="0"/>
          <w:lang w:val="de-DE"/>
        </w:rPr>
        <w:t xml:space="preserve"> in Berlin. Hatte</w:t>
      </w:r>
      <w:r>
        <w:rPr>
          <w:rFonts w:ascii="Times New Roman" w:hAnsi="Times New Roman"/>
          <w:sz w:val="20"/>
          <w:szCs w:val="20"/>
          <w:rtl w:val="0"/>
          <w:lang w:val="de-DE"/>
        </w:rPr>
        <w:t xml:space="preserve"> in seiner Zeit gro</w:t>
      </w:r>
      <w:r>
        <w:rPr>
          <w:rFonts w:ascii="Times New Roman" w:hAnsi="Times New Roman" w:hint="default"/>
          <w:sz w:val="20"/>
          <w:szCs w:val="20"/>
          <w:rtl w:val="0"/>
          <w:lang w:val="de-DE"/>
        </w:rPr>
        <w:t>ß</w:t>
      </w:r>
      <w:r>
        <w:rPr>
          <w:rFonts w:ascii="Times New Roman" w:hAnsi="Times New Roman"/>
          <w:sz w:val="20"/>
          <w:szCs w:val="20"/>
          <w:rtl w:val="0"/>
          <w:lang w:val="de-DE"/>
        </w:rPr>
        <w:t>em kulturellen Einfluss.</w:t>
      </w:r>
      <w:r>
        <w:rPr>
          <w:rFonts w:ascii="Times New Roman" w:hAnsi="Times New Roman"/>
          <w:sz w:val="20"/>
          <w:szCs w:val="20"/>
          <w:rtl w:val="0"/>
          <w:lang w:val="de-DE"/>
        </w:rPr>
        <w:t xml:space="preserve"> </w:t>
      </w:r>
      <w:r>
        <w:rPr>
          <w:rFonts w:ascii="Times New Roman" w:hAnsi="Times New Roman"/>
          <w:sz w:val="20"/>
          <w:szCs w:val="20"/>
          <w:rtl w:val="0"/>
          <w:lang w:val="de-DE"/>
        </w:rPr>
        <w:t xml:space="preserve">War </w:t>
      </w:r>
      <w:r>
        <w:rPr>
          <w:rFonts w:ascii="Times New Roman" w:hAnsi="Times New Roman"/>
          <w:sz w:val="20"/>
          <w:szCs w:val="20"/>
          <w:rtl w:val="0"/>
          <w:lang w:val="de-DE"/>
        </w:rPr>
        <w:t>urspr</w:t>
      </w:r>
      <w:r>
        <w:rPr>
          <w:rFonts w:ascii="Times New Roman" w:hAnsi="Times New Roman" w:hint="default"/>
          <w:sz w:val="20"/>
          <w:szCs w:val="20"/>
          <w:rtl w:val="0"/>
          <w:lang w:val="de-DE"/>
        </w:rPr>
        <w:t>ü</w:t>
      </w:r>
      <w:r>
        <w:rPr>
          <w:rFonts w:ascii="Times New Roman" w:hAnsi="Times New Roman"/>
          <w:sz w:val="20"/>
          <w:szCs w:val="20"/>
          <w:rtl w:val="0"/>
          <w:lang w:val="de-DE"/>
        </w:rPr>
        <w:t xml:space="preserve">nglich </w:t>
      </w:r>
      <w:r>
        <w:rPr>
          <w:rFonts w:ascii="Times New Roman" w:hAnsi="Times New Roman"/>
          <w:sz w:val="20"/>
          <w:szCs w:val="20"/>
          <w:rtl w:val="0"/>
          <w:lang w:val="de-DE"/>
        </w:rPr>
        <w:t>Maurermeister und studierte Architektur.</w:t>
      </w:r>
    </w:p>
  </w:footnote>
  <w:footnote w:id="10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u w:val="single"/>
          <w:rtl w:val="0"/>
          <w:lang w:val="en-US"/>
        </w:rPr>
        <w:t>Walther</w:t>
      </w:r>
      <w:r>
        <w:rPr>
          <w:rFonts w:ascii="Times New Roman" w:hAnsi="Times New Roman"/>
          <w:sz w:val="20"/>
          <w:szCs w:val="20"/>
          <w:rtl w:val="0"/>
          <w:lang w:val="de-DE"/>
        </w:rPr>
        <w:t xml:space="preserve"> Wolfgang Freiherr von Goethe (* 9. April 1818</w:t>
      </w:r>
      <w:r>
        <w:rPr>
          <w:rFonts w:ascii="Times New Roman" w:hAnsi="Times New Roman" w:hint="default"/>
          <w:sz w:val="20"/>
          <w:szCs w:val="20"/>
          <w:rtl w:val="0"/>
          <w:lang w:val="de-DE"/>
        </w:rPr>
        <w:t xml:space="preserve"> – </w:t>
      </w:r>
      <w:r>
        <w:rPr>
          <w:rFonts w:ascii="Times New Roman" w:hAnsi="Times New Roman"/>
          <w:sz w:val="20"/>
          <w:szCs w:val="20"/>
          <w:rtl w:val="0"/>
          <w:lang w:val="it-IT"/>
        </w:rPr>
        <w:t>15. April 1885)</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hint="default"/>
          <w:sz w:val="20"/>
          <w:szCs w:val="20"/>
          <w:rtl w:val="0"/>
          <w:lang w:val="de-DE"/>
        </w:rPr>
        <w:t>ä</w:t>
      </w:r>
      <w:r>
        <w:rPr>
          <w:rFonts w:ascii="Times New Roman" w:hAnsi="Times New Roman"/>
          <w:sz w:val="20"/>
          <w:szCs w:val="20"/>
          <w:rtl w:val="0"/>
          <w:lang w:val="de-DE"/>
        </w:rPr>
        <w:t xml:space="preserve">ltester Enkel Goethes, </w:t>
      </w:r>
      <w:r>
        <w:rPr>
          <w:rFonts w:ascii="Times New Roman" w:hAnsi="Times New Roman"/>
          <w:sz w:val="20"/>
          <w:szCs w:val="20"/>
          <w:rtl w:val="0"/>
          <w:lang w:val="de-DE"/>
        </w:rPr>
        <w:t>Kammerherr und Komponist.</w:t>
      </w:r>
    </w:p>
  </w:footnote>
  <w:footnote w:id="10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Ulrike von Pogwisch</w:t>
      </w:r>
    </w:p>
  </w:footnote>
  <w:footnote w:id="10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Johann Gottfried Langermann (1768</w:t>
      </w:r>
      <w:r>
        <w:rPr>
          <w:rFonts w:ascii="Times New Roman" w:hAnsi="Times New Roman" w:hint="default"/>
          <w:sz w:val="20"/>
          <w:szCs w:val="20"/>
          <w:rtl w:val="0"/>
          <w:lang w:val="de-DE"/>
        </w:rPr>
        <w:t>–</w:t>
      </w:r>
      <w:r>
        <w:rPr>
          <w:rFonts w:ascii="Times New Roman" w:hAnsi="Times New Roman"/>
          <w:sz w:val="20"/>
          <w:szCs w:val="20"/>
          <w:rtl w:val="0"/>
        </w:rPr>
        <w:t>1832)</w:t>
      </w:r>
      <w:r>
        <w:rPr>
          <w:rFonts w:ascii="Times New Roman" w:hAnsi="Times New Roman"/>
          <w:sz w:val="20"/>
          <w:szCs w:val="20"/>
          <w:rtl w:val="0"/>
          <w:lang w:val="de-DE"/>
        </w:rPr>
        <w:t>,</w:t>
      </w:r>
      <w:r>
        <w:rPr>
          <w:rFonts w:ascii="Times New Roman" w:hAnsi="Times New Roman"/>
          <w:sz w:val="20"/>
          <w:szCs w:val="20"/>
          <w:rtl w:val="0"/>
          <w:lang w:val="de-DE"/>
        </w:rPr>
        <w:t xml:space="preserve"> Hebammenlehrer, Psychiater und reformierender preu</w:t>
      </w:r>
      <w:r>
        <w:rPr>
          <w:rFonts w:ascii="Times New Roman" w:hAnsi="Times New Roman" w:hint="default"/>
          <w:sz w:val="20"/>
          <w:szCs w:val="20"/>
          <w:rtl w:val="0"/>
          <w:lang w:val="de-DE"/>
        </w:rPr>
        <w:t>ß</w:t>
      </w:r>
      <w:r>
        <w:rPr>
          <w:rFonts w:ascii="Times New Roman" w:hAnsi="Times New Roman"/>
          <w:sz w:val="20"/>
          <w:szCs w:val="20"/>
          <w:rtl w:val="0"/>
          <w:lang w:val="de-DE"/>
        </w:rPr>
        <w:t xml:space="preserve">ischer Staatsrat. Er wurde als </w:t>
      </w:r>
      <w:r>
        <w:rPr>
          <w:rFonts w:ascii="Times New Roman" w:hAnsi="Times New Roman" w:hint="default"/>
          <w:sz w:val="20"/>
          <w:szCs w:val="20"/>
          <w:rtl w:val="0"/>
        </w:rPr>
        <w:t>„</w:t>
      </w:r>
      <w:r>
        <w:rPr>
          <w:rFonts w:ascii="Times New Roman" w:hAnsi="Times New Roman"/>
          <w:sz w:val="20"/>
          <w:szCs w:val="20"/>
          <w:rtl w:val="0"/>
          <w:lang w:val="de-DE"/>
        </w:rPr>
        <w:t>erster Irrenarzt Deutschlands</w:t>
      </w:r>
      <w:r>
        <w:rPr>
          <w:rFonts w:ascii="Times New Roman" w:hAnsi="Times New Roman" w:hint="default"/>
          <w:sz w:val="20"/>
          <w:szCs w:val="20"/>
          <w:rtl w:val="0"/>
          <w:lang w:val="de-DE"/>
        </w:rPr>
        <w:t xml:space="preserve">“ </w:t>
      </w:r>
      <w:r>
        <w:rPr>
          <w:rFonts w:ascii="Times New Roman" w:hAnsi="Times New Roman"/>
          <w:sz w:val="20"/>
          <w:szCs w:val="20"/>
          <w:rtl w:val="0"/>
          <w:lang w:val="de-DE"/>
        </w:rPr>
        <w:t xml:space="preserve">und </w:t>
      </w:r>
      <w:r>
        <w:rPr>
          <w:rFonts w:ascii="Times New Roman" w:hAnsi="Times New Roman" w:hint="default"/>
          <w:sz w:val="20"/>
          <w:szCs w:val="20"/>
          <w:rtl w:val="0"/>
        </w:rPr>
        <w:t>„</w:t>
      </w:r>
      <w:r>
        <w:rPr>
          <w:rFonts w:ascii="Times New Roman" w:hAnsi="Times New Roman"/>
          <w:sz w:val="20"/>
          <w:szCs w:val="20"/>
          <w:rtl w:val="0"/>
          <w:lang w:val="de-DE"/>
        </w:rPr>
        <w:t>Protagonist der ethischen Psychiatrie</w:t>
      </w:r>
      <w:r>
        <w:rPr>
          <w:rFonts w:ascii="Times New Roman" w:hAnsi="Times New Roman" w:hint="default"/>
          <w:sz w:val="20"/>
          <w:szCs w:val="20"/>
          <w:rtl w:val="0"/>
          <w:lang w:val="de-DE"/>
        </w:rPr>
        <w:t xml:space="preserve">“ </w:t>
      </w:r>
      <w:r>
        <w:rPr>
          <w:rFonts w:ascii="Times New Roman" w:hAnsi="Times New Roman"/>
          <w:sz w:val="20"/>
          <w:szCs w:val="20"/>
          <w:rtl w:val="0"/>
          <w:lang w:val="de-DE"/>
        </w:rPr>
        <w:t>bezeichnet.</w:t>
      </w:r>
      <w:r>
        <w:rPr>
          <w:rFonts w:ascii="Times New Roman" w:hAnsi="Times New Roman"/>
          <w:sz w:val="20"/>
          <w:szCs w:val="20"/>
          <w:rtl w:val="0"/>
          <w:lang w:val="de-DE"/>
        </w:rPr>
        <w:t xml:space="preserve"> Richtete in Bayreuth die erste moderne psychiatrische Heilanstalt in Deutschland ein.</w:t>
      </w:r>
    </w:p>
  </w:footnote>
  <w:footnote w:id="10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Christoph Friedrich Ludwig</w:t>
      </w:r>
      <w:r>
        <w:rPr>
          <w:rFonts w:ascii="Times New Roman" w:hAnsi="Times New Roman"/>
          <w:sz w:val="20"/>
          <w:szCs w:val="20"/>
          <w:rtl w:val="0"/>
          <w:lang w:val="de-DE"/>
        </w:rPr>
        <w:t xml:space="preserve"> Schulz (</w:t>
      </w:r>
      <w:r>
        <w:rPr>
          <w:rFonts w:ascii="Times New Roman" w:hAnsi="Times New Roman"/>
          <w:sz w:val="20"/>
          <w:szCs w:val="20"/>
          <w:rtl w:val="0"/>
        </w:rPr>
        <w:t>1781</w:t>
      </w:r>
      <w:r>
        <w:rPr>
          <w:rFonts w:ascii="Times New Roman" w:hAnsi="Times New Roman" w:hint="default"/>
          <w:sz w:val="20"/>
          <w:szCs w:val="20"/>
          <w:rtl w:val="0"/>
          <w:lang w:val="de-DE"/>
        </w:rPr>
        <w:t>–</w:t>
      </w:r>
      <w:r>
        <w:rPr>
          <w:rFonts w:ascii="Times New Roman" w:hAnsi="Times New Roman"/>
          <w:sz w:val="20"/>
          <w:szCs w:val="20"/>
          <w:rtl w:val="0"/>
        </w:rPr>
        <w:t>1834</w:t>
      </w:r>
      <w:r>
        <w:rPr>
          <w:rFonts w:ascii="Times New Roman" w:hAnsi="Times New Roman"/>
          <w:sz w:val="20"/>
          <w:szCs w:val="20"/>
          <w:rtl w:val="0"/>
          <w:lang w:val="de-DE"/>
        </w:rPr>
        <w:t>)</w:t>
      </w:r>
      <w:r>
        <w:rPr>
          <w:rFonts w:ascii="Times New Roman" w:hAnsi="Times New Roman"/>
          <w:sz w:val="20"/>
          <w:szCs w:val="20"/>
          <w:rtl w:val="0"/>
          <w:lang w:val="de-DE"/>
        </w:rPr>
        <w:t>, Jurist, Philologe und</w:t>
      </w:r>
      <w:r>
        <w:rPr>
          <w:rFonts w:ascii="Times New Roman" w:hAnsi="Times New Roman"/>
          <w:sz w:val="20"/>
          <w:szCs w:val="20"/>
          <w:rtl w:val="0"/>
          <w:lang w:val="de-DE"/>
        </w:rPr>
        <w:t xml:space="preserve"> preussischer </w:t>
      </w:r>
      <w:r>
        <w:rPr>
          <w:rFonts w:ascii="Times New Roman" w:hAnsi="Times New Roman"/>
          <w:sz w:val="20"/>
          <w:szCs w:val="20"/>
          <w:rtl w:val="0"/>
          <w:lang w:val="de-DE"/>
        </w:rPr>
        <w:t>Staatsrat</w:t>
      </w:r>
      <w:ins w:id="17731" w:date="2023-01-09T22:49:39Z" w:author="Jan Groh">
        <w:r>
          <w:rPr>
            <w:rFonts w:ascii="Times New Roman" w:hAnsi="Times New Roman"/>
            <w:sz w:val="20"/>
            <w:szCs w:val="20"/>
            <w:rtl w:val="0"/>
            <w:lang w:val="de-DE"/>
          </w:rPr>
          <w:t>.</w:t>
        </w:r>
      </w:ins>
    </w:p>
  </w:footnote>
  <w:footnote w:id="10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Patenbrief: </w:t>
      </w:r>
      <w:r>
        <w:rPr>
          <w:rFonts w:ascii="Times New Roman" w:hAnsi="Times New Roman"/>
          <w:sz w:val="20"/>
          <w:szCs w:val="20"/>
          <w:rtl w:val="0"/>
          <w:lang w:val="de-DE"/>
        </w:rPr>
        <w:t>handbeschriebenes, bemaltes oder gedrucktes Blatt Papier, in das der Pate das Geldgeschenk f</w:t>
      </w:r>
      <w:r>
        <w:rPr>
          <w:rFonts w:ascii="Times New Roman" w:hAnsi="Times New Roman" w:hint="default"/>
          <w:sz w:val="20"/>
          <w:szCs w:val="20"/>
          <w:rtl w:val="0"/>
        </w:rPr>
        <w:t>ü</w:t>
      </w:r>
      <w:r>
        <w:rPr>
          <w:rFonts w:ascii="Times New Roman" w:hAnsi="Times New Roman"/>
          <w:sz w:val="20"/>
          <w:szCs w:val="20"/>
          <w:rtl w:val="0"/>
          <w:lang w:val="de-DE"/>
        </w:rPr>
        <w:t>r den T</w:t>
      </w:r>
      <w:r>
        <w:rPr>
          <w:rFonts w:ascii="Times New Roman" w:hAnsi="Times New Roman" w:hint="default"/>
          <w:sz w:val="20"/>
          <w:szCs w:val="20"/>
          <w:rtl w:val="0"/>
        </w:rPr>
        <w:t>ä</w:t>
      </w:r>
      <w:r>
        <w:rPr>
          <w:rFonts w:ascii="Times New Roman" w:hAnsi="Times New Roman"/>
          <w:sz w:val="20"/>
          <w:szCs w:val="20"/>
          <w:rtl w:val="0"/>
          <w:lang w:val="de-DE"/>
        </w:rPr>
        <w:t>ufling einwickelte.</w:t>
      </w:r>
    </w:p>
  </w:footnote>
  <w:footnote w:id="10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Johann </w:t>
      </w:r>
      <w:r>
        <w:rPr>
          <w:rFonts w:ascii="Times New Roman" w:hAnsi="Times New Roman"/>
          <w:sz w:val="20"/>
          <w:szCs w:val="20"/>
          <w:u w:val="single"/>
          <w:rtl w:val="0"/>
          <w:lang w:val="it-IT"/>
        </w:rPr>
        <w:t>Sulpiz</w:t>
      </w:r>
      <w:r>
        <w:rPr>
          <w:rFonts w:ascii="Times New Roman" w:hAnsi="Times New Roman"/>
          <w:sz w:val="20"/>
          <w:szCs w:val="20"/>
          <w:rtl w:val="0"/>
        </w:rPr>
        <w:t xml:space="preserve"> Melchior Dominikus Boisser</w:t>
      </w:r>
      <w:r>
        <w:rPr>
          <w:rFonts w:ascii="Times New Roman" w:hAnsi="Times New Roman" w:hint="default"/>
          <w:sz w:val="20"/>
          <w:szCs w:val="20"/>
          <w:rtl w:val="0"/>
          <w:lang w:val="fr-FR"/>
        </w:rPr>
        <w:t>é</w:t>
      </w:r>
      <w:r>
        <w:rPr>
          <w:rFonts w:ascii="Times New Roman" w:hAnsi="Times New Roman"/>
          <w:sz w:val="20"/>
          <w:szCs w:val="20"/>
          <w:rtl w:val="0"/>
        </w:rPr>
        <w:t>e (1783</w:t>
      </w:r>
      <w:r>
        <w:rPr>
          <w:rFonts w:ascii="Times New Roman" w:hAnsi="Times New Roman" w:hint="default"/>
          <w:sz w:val="20"/>
          <w:szCs w:val="20"/>
          <w:rtl w:val="0"/>
          <w:lang w:val="de-DE"/>
        </w:rPr>
        <w:t>–</w:t>
      </w:r>
      <w:r>
        <w:rPr>
          <w:rFonts w:ascii="Times New Roman" w:hAnsi="Times New Roman"/>
          <w:sz w:val="20"/>
          <w:szCs w:val="20"/>
          <w:rtl w:val="0"/>
        </w:rPr>
        <w:t>1854)</w:t>
      </w:r>
      <w:r>
        <w:rPr>
          <w:rFonts w:ascii="Times New Roman" w:hAnsi="Times New Roman"/>
          <w:sz w:val="20"/>
          <w:szCs w:val="20"/>
          <w:rtl w:val="0"/>
          <w:lang w:val="de-DE"/>
        </w:rPr>
        <w:t>,</w:t>
      </w:r>
      <w:r>
        <w:rPr>
          <w:rFonts w:ascii="Times New Roman" w:hAnsi="Times New Roman"/>
          <w:sz w:val="20"/>
          <w:szCs w:val="20"/>
          <w:rtl w:val="0"/>
          <w:lang w:val="de-DE"/>
        </w:rPr>
        <w:t xml:space="preserve"> Gem</w:t>
      </w:r>
      <w:r>
        <w:rPr>
          <w:rFonts w:ascii="Times New Roman" w:hAnsi="Times New Roman" w:hint="default"/>
          <w:sz w:val="20"/>
          <w:szCs w:val="20"/>
          <w:rtl w:val="0"/>
        </w:rPr>
        <w:t>ä</w:t>
      </w:r>
      <w:r>
        <w:rPr>
          <w:rFonts w:ascii="Times New Roman" w:hAnsi="Times New Roman"/>
          <w:sz w:val="20"/>
          <w:szCs w:val="20"/>
          <w:rtl w:val="0"/>
          <w:lang w:val="de-DE"/>
        </w:rPr>
        <w:t>ldesammler, Kunst- und Architekturhistoriker</w:t>
      </w:r>
      <w:r>
        <w:rPr>
          <w:rFonts w:ascii="Times New Roman" w:hAnsi="Times New Roman"/>
          <w:sz w:val="20"/>
          <w:szCs w:val="20"/>
          <w:rtl w:val="0"/>
          <w:lang w:val="de-DE"/>
        </w:rPr>
        <w:t>. E</w:t>
      </w:r>
      <w:r>
        <w:rPr>
          <w:rFonts w:ascii="Times New Roman" w:hAnsi="Times New Roman"/>
          <w:sz w:val="20"/>
          <w:szCs w:val="20"/>
          <w:rtl w:val="0"/>
          <w:lang w:val="de-DE"/>
        </w:rPr>
        <w:t>iner der Initiatoren der Vollendung des K</w:t>
      </w:r>
      <w:r>
        <w:rPr>
          <w:rFonts w:ascii="Times New Roman" w:hAnsi="Times New Roman" w:hint="default"/>
          <w:sz w:val="20"/>
          <w:szCs w:val="20"/>
          <w:rtl w:val="0"/>
          <w:lang w:val="sv-SE"/>
        </w:rPr>
        <w:t>ö</w:t>
      </w:r>
      <w:r>
        <w:rPr>
          <w:rFonts w:ascii="Times New Roman" w:hAnsi="Times New Roman"/>
          <w:sz w:val="20"/>
          <w:szCs w:val="20"/>
          <w:rtl w:val="0"/>
          <w:lang w:val="it-IT"/>
        </w:rPr>
        <w:t>lner Domes.</w:t>
      </w:r>
    </w:p>
  </w:footnote>
  <w:footnote w:id="10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u w:val="single"/>
          <w:rtl w:val="0"/>
          <w:lang w:val="de-DE"/>
        </w:rPr>
        <w:t>Wolf</w:t>
      </w:r>
      <w:r>
        <w:rPr>
          <w:rFonts w:ascii="Times New Roman" w:hAnsi="Times New Roman"/>
          <w:sz w:val="20"/>
          <w:szCs w:val="20"/>
          <w:rtl w:val="0"/>
          <w:lang w:val="de-DE"/>
        </w:rPr>
        <w:t>gang Maximilian Freiherr von Goethe (1820</w:t>
      </w:r>
      <w:r>
        <w:rPr>
          <w:rFonts w:ascii="Times New Roman" w:hAnsi="Times New Roman" w:hint="default"/>
          <w:sz w:val="20"/>
          <w:szCs w:val="20"/>
          <w:rtl w:val="0"/>
          <w:lang w:val="de-DE"/>
        </w:rPr>
        <w:t>–</w:t>
      </w:r>
      <w:r>
        <w:rPr>
          <w:rFonts w:ascii="Times New Roman" w:hAnsi="Times New Roman"/>
          <w:sz w:val="20"/>
          <w:szCs w:val="20"/>
          <w:rtl w:val="0"/>
        </w:rPr>
        <w:t>1883)</w:t>
      </w:r>
      <w:r>
        <w:rPr>
          <w:rFonts w:ascii="Times New Roman" w:hAnsi="Times New Roman"/>
          <w:sz w:val="20"/>
          <w:szCs w:val="20"/>
          <w:rtl w:val="0"/>
          <w:lang w:val="de-DE"/>
        </w:rPr>
        <w:t>,</w:t>
      </w:r>
      <w:r>
        <w:rPr>
          <w:rFonts w:ascii="Times New Roman" w:hAnsi="Times New Roman"/>
          <w:sz w:val="20"/>
          <w:szCs w:val="20"/>
          <w:rtl w:val="0"/>
          <w:lang w:val="de-DE"/>
        </w:rPr>
        <w:t xml:space="preserve"> Jurist und preu</w:t>
      </w:r>
      <w:r>
        <w:rPr>
          <w:rFonts w:ascii="Times New Roman" w:hAnsi="Times New Roman" w:hint="default"/>
          <w:sz w:val="20"/>
          <w:szCs w:val="20"/>
          <w:rtl w:val="0"/>
          <w:lang w:val="de-DE"/>
        </w:rPr>
        <w:t>ß</w:t>
      </w:r>
      <w:r>
        <w:rPr>
          <w:rFonts w:ascii="Times New Roman" w:hAnsi="Times New Roman"/>
          <w:sz w:val="20"/>
          <w:szCs w:val="20"/>
          <w:rtl w:val="0"/>
          <w:lang w:val="de-DE"/>
        </w:rPr>
        <w:t>ischer Legationsrat.</w:t>
      </w:r>
    </w:p>
  </w:footnote>
  <w:footnote w:id="11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Gemeint ist ein Kunstreiter Namens Ba(p)tist</w:t>
      </w:r>
      <w:ins w:id="17732" w:date="2023-01-08T22:09:39Z" w:author="Jan Groh">
        <w:r>
          <w:rPr>
            <w:rFonts w:ascii="Times New Roman" w:hAnsi="Times New Roman"/>
            <w:sz w:val="20"/>
            <w:szCs w:val="20"/>
            <w:rtl w:val="0"/>
            <w:lang w:val="de-DE"/>
          </w:rPr>
          <w:t xml:space="preserve">(e), der von Ottilie in einem Gedicht </w:t>
        </w:r>
      </w:ins>
      <w:ins w:id="17733" w:date="2023-01-08T22:09:39Z" w:author="Jan Groh">
        <w:r>
          <w:rPr>
            <w:rFonts w:ascii="Times New Roman" w:hAnsi="Times New Roman" w:hint="default"/>
            <w:sz w:val="20"/>
            <w:szCs w:val="20"/>
            <w:rtl w:val="0"/>
            <w:lang w:val="de-DE"/>
          </w:rPr>
          <w:t>„</w:t>
        </w:r>
      </w:ins>
      <w:ins w:id="17734" w:date="2023-01-08T22:09:39Z" w:author="Jan Groh">
        <w:r>
          <w:rPr>
            <w:rFonts w:ascii="Times New Roman" w:hAnsi="Times New Roman"/>
            <w:sz w:val="20"/>
            <w:szCs w:val="20"/>
            <w:rtl w:val="0"/>
            <w:lang w:val="de-DE"/>
          </w:rPr>
          <w:t>Herr Blondin</w:t>
        </w:r>
      </w:ins>
      <w:ins w:id="17735" w:date="2023-01-08T22:09:39Z" w:author="Jan Groh">
        <w:r>
          <w:rPr>
            <w:rFonts w:ascii="Times New Roman" w:hAnsi="Times New Roman" w:hint="default"/>
            <w:sz w:val="20"/>
            <w:szCs w:val="20"/>
            <w:rtl w:val="0"/>
            <w:lang w:val="de-DE"/>
          </w:rPr>
          <w:t xml:space="preserve">“ </w:t>
        </w:r>
      </w:ins>
      <w:ins w:id="17736" w:date="2023-01-08T22:09:39Z" w:author="Jan Groh">
        <w:r>
          <w:rPr>
            <w:rFonts w:ascii="Times New Roman" w:hAnsi="Times New Roman"/>
            <w:sz w:val="20"/>
            <w:szCs w:val="20"/>
            <w:rtl w:val="0"/>
            <w:lang w:val="de-DE"/>
          </w:rPr>
          <w:t>genannt wird</w:t>
        </w:r>
      </w:ins>
      <w:r>
        <w:rPr>
          <w:rFonts w:ascii="Times New Roman" w:hAnsi="Times New Roman"/>
          <w:sz w:val="20"/>
          <w:szCs w:val="20"/>
          <w:rtl w:val="0"/>
          <w:lang w:val="de-DE"/>
        </w:rPr>
        <w:t>.</w:t>
      </w:r>
    </w:p>
  </w:footnote>
  <w:footnote w:id="11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Carl Wilhelm Stadelmann (1782</w:t>
      </w:r>
      <w:r>
        <w:rPr>
          <w:rFonts w:ascii="Times New Roman" w:hAnsi="Times New Roman" w:hint="default"/>
          <w:sz w:val="20"/>
          <w:szCs w:val="20"/>
          <w:rtl w:val="0"/>
          <w:lang w:val="de-DE"/>
        </w:rPr>
        <w:t>–</w:t>
      </w:r>
      <w:r>
        <w:rPr>
          <w:rFonts w:ascii="Times New Roman" w:hAnsi="Times New Roman"/>
          <w:sz w:val="20"/>
          <w:szCs w:val="20"/>
          <w:rtl w:val="0"/>
          <w:lang w:val="de-DE"/>
        </w:rPr>
        <w:t>1844), Diener Goethes von 1814</w:t>
      </w:r>
      <w:r>
        <w:rPr>
          <w:rFonts w:ascii="Times New Roman" w:hAnsi="Times New Roman" w:hint="default"/>
          <w:sz w:val="20"/>
          <w:szCs w:val="20"/>
          <w:rtl w:val="0"/>
          <w:lang w:val="de-DE"/>
        </w:rPr>
        <w:t>–</w:t>
      </w:r>
      <w:r>
        <w:rPr>
          <w:rFonts w:ascii="Times New Roman" w:hAnsi="Times New Roman"/>
          <w:sz w:val="20"/>
          <w:szCs w:val="20"/>
          <w:rtl w:val="0"/>
          <w:lang w:val="de-DE"/>
        </w:rPr>
        <w:t>15 und 1817</w:t>
      </w:r>
      <w:r>
        <w:rPr>
          <w:rFonts w:ascii="Times New Roman" w:hAnsi="Times New Roman" w:hint="default"/>
          <w:sz w:val="20"/>
          <w:szCs w:val="20"/>
          <w:rtl w:val="0"/>
          <w:lang w:val="de-DE"/>
        </w:rPr>
        <w:t>–</w:t>
      </w:r>
      <w:r>
        <w:rPr>
          <w:rFonts w:ascii="Times New Roman" w:hAnsi="Times New Roman"/>
          <w:sz w:val="20"/>
          <w:szCs w:val="20"/>
          <w:rtl w:val="0"/>
          <w:lang w:val="de-DE"/>
        </w:rPr>
        <w:t>24, Buchdruckergeselle.</w:t>
      </w:r>
    </w:p>
  </w:footnote>
  <w:footnote w:id="11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Garten: Weimarer Schlosspark an der Ilm </w:t>
      </w:r>
    </w:p>
  </w:footnote>
  <w:footnote w:id="11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Sigismund Friedrich Hermbst</w:t>
      </w:r>
      <w:r>
        <w:rPr>
          <w:rFonts w:ascii="Times New Roman" w:hAnsi="Times New Roman" w:hint="default"/>
          <w:sz w:val="20"/>
          <w:szCs w:val="20"/>
          <w:rtl w:val="0"/>
        </w:rPr>
        <w:t>ä</w:t>
      </w:r>
      <w:r>
        <w:rPr>
          <w:rFonts w:ascii="Times New Roman" w:hAnsi="Times New Roman"/>
          <w:sz w:val="20"/>
          <w:szCs w:val="20"/>
          <w:rtl w:val="0"/>
        </w:rPr>
        <w:t>dt (1760</w:t>
      </w:r>
      <w:r>
        <w:rPr>
          <w:rFonts w:ascii="Times New Roman" w:hAnsi="Times New Roman" w:hint="default"/>
          <w:sz w:val="20"/>
          <w:szCs w:val="20"/>
          <w:rtl w:val="0"/>
          <w:lang w:val="de-DE"/>
        </w:rPr>
        <w:t>–</w:t>
      </w:r>
      <w:r>
        <w:rPr>
          <w:rFonts w:ascii="Times New Roman" w:hAnsi="Times New Roman"/>
          <w:sz w:val="20"/>
          <w:szCs w:val="20"/>
          <w:rtl w:val="0"/>
        </w:rPr>
        <w:t>1833)</w:t>
      </w:r>
      <w:r>
        <w:rPr>
          <w:rFonts w:ascii="Times New Roman" w:hAnsi="Times New Roman"/>
          <w:sz w:val="20"/>
          <w:szCs w:val="20"/>
          <w:rtl w:val="0"/>
          <w:lang w:val="de-DE"/>
        </w:rPr>
        <w:t>,</w:t>
      </w:r>
      <w:r>
        <w:rPr>
          <w:rFonts w:ascii="Times New Roman" w:hAnsi="Times New Roman"/>
          <w:sz w:val="20"/>
          <w:szCs w:val="20"/>
          <w:rtl w:val="0"/>
          <w:lang w:val="de-DE"/>
        </w:rPr>
        <w:t xml:space="preserve"> Apotheker, Chemiker, Brauwissenschaftler</w:t>
      </w:r>
      <w:r>
        <w:rPr>
          <w:rFonts w:ascii="Times New Roman" w:hAnsi="Times New Roman"/>
          <w:sz w:val="20"/>
          <w:szCs w:val="20"/>
          <w:rtl w:val="0"/>
          <w:lang w:val="de-DE"/>
        </w:rPr>
        <w:t xml:space="preserve"> u.a.m.</w:t>
      </w:r>
    </w:p>
  </w:footnote>
  <w:footnote w:id="11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Karl Eduard von Holtey (1798</w:t>
      </w:r>
      <w:r>
        <w:rPr>
          <w:rFonts w:ascii="Times New Roman" w:hAnsi="Times New Roman" w:hint="default"/>
          <w:sz w:val="20"/>
          <w:szCs w:val="20"/>
          <w:rtl w:val="0"/>
          <w:lang w:val="de-DE"/>
        </w:rPr>
        <w:t>–</w:t>
      </w:r>
      <w:r>
        <w:rPr>
          <w:rFonts w:ascii="Times New Roman" w:hAnsi="Times New Roman"/>
          <w:sz w:val="20"/>
          <w:szCs w:val="20"/>
          <w:rtl w:val="0"/>
          <w:lang w:val="de-DE"/>
        </w:rPr>
        <w:t>1880), Schriftsteller, Schauspieler,</w:t>
      </w:r>
      <w:r>
        <w:rPr>
          <w:rFonts w:ascii="Times New Roman" w:hAnsi="Times New Roman"/>
          <w:sz w:val="20"/>
          <w:szCs w:val="20"/>
          <w:rtl w:val="0"/>
          <w:lang w:val="de-DE"/>
        </w:rPr>
        <w:t xml:space="preserve"> Theaterleiter. Freund August von Goethes und Johanna Schopenhauers.</w:t>
      </w:r>
      <w:r>
        <w:rPr>
          <w:rFonts w:ascii="Times New Roman" w:hAnsi="Times New Roman"/>
          <w:sz w:val="20"/>
          <w:szCs w:val="20"/>
          <w:rtl w:val="0"/>
        </w:rPr>
        <w:t xml:space="preserve"> </w:t>
      </w:r>
    </w:p>
  </w:footnote>
  <w:footnote w:id="11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D.h., es kamen zahlreiche Engl</w:t>
      </w:r>
      <w:r>
        <w:rPr>
          <w:rFonts w:ascii="Times New Roman" w:hAnsi="Times New Roman" w:hint="default"/>
          <w:sz w:val="20"/>
          <w:szCs w:val="20"/>
          <w:rtl w:val="0"/>
          <w:lang w:val="de-DE"/>
        </w:rPr>
        <w:t>ä</w:t>
      </w:r>
      <w:r>
        <w:rPr>
          <w:rFonts w:ascii="Times New Roman" w:hAnsi="Times New Roman"/>
          <w:sz w:val="20"/>
          <w:szCs w:val="20"/>
          <w:rtl w:val="0"/>
          <w:lang w:val="de-DE"/>
        </w:rPr>
        <w:t>nder in die Stadt.</w:t>
      </w:r>
    </w:p>
  </w:footnote>
  <w:footnote w:id="11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Anma</w:t>
      </w:r>
      <w:r>
        <w:rPr>
          <w:rFonts w:ascii="Times New Roman" w:hAnsi="Times New Roman" w:hint="default"/>
          <w:sz w:val="20"/>
          <w:szCs w:val="20"/>
          <w:rtl w:val="0"/>
          <w:lang w:val="de-DE"/>
        </w:rPr>
        <w:t>ß</w:t>
      </w:r>
      <w:r>
        <w:rPr>
          <w:rFonts w:ascii="Times New Roman" w:hAnsi="Times New Roman"/>
          <w:sz w:val="20"/>
          <w:szCs w:val="20"/>
          <w:rtl w:val="0"/>
          <w:lang w:val="de-DE"/>
        </w:rPr>
        <w:t>ung, Frechheit</w:t>
      </w:r>
    </w:p>
  </w:footnote>
  <w:footnote w:id="11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fr-FR"/>
        </w:rPr>
        <w:t xml:space="preserve"> Charles</w:t>
      </w:r>
      <w:r>
        <w:rPr>
          <w:rFonts w:ascii="Times New Roman" w:hAnsi="Times New Roman"/>
          <w:sz w:val="20"/>
          <w:szCs w:val="20"/>
          <w:rtl w:val="0"/>
          <w:lang w:val="de-DE"/>
        </w:rPr>
        <w:t xml:space="preserve"> Sterling</w:t>
      </w:r>
      <w:r>
        <w:rPr>
          <w:rFonts w:ascii="Times New Roman" w:hAnsi="Times New Roman"/>
          <w:sz w:val="20"/>
          <w:szCs w:val="20"/>
          <w:rtl w:val="0"/>
        </w:rPr>
        <w:t xml:space="preserve"> (1804</w:t>
      </w:r>
      <w:r>
        <w:rPr>
          <w:rFonts w:ascii="Times New Roman" w:hAnsi="Times New Roman" w:hint="default"/>
          <w:sz w:val="20"/>
          <w:szCs w:val="20"/>
          <w:rtl w:val="0"/>
        </w:rPr>
        <w:t>–</w:t>
      </w:r>
      <w:r>
        <w:rPr>
          <w:rFonts w:ascii="Times New Roman" w:hAnsi="Times New Roman"/>
          <w:sz w:val="20"/>
          <w:szCs w:val="20"/>
          <w:rtl w:val="0"/>
        </w:rPr>
        <w:t>1880)</w:t>
      </w:r>
      <w:r>
        <w:rPr>
          <w:rFonts w:ascii="Times New Roman" w:hAnsi="Times New Roman"/>
          <w:sz w:val="20"/>
          <w:szCs w:val="20"/>
          <w:rtl w:val="0"/>
          <w:lang w:val="de-DE"/>
        </w:rPr>
        <w:t>,</w:t>
      </w:r>
      <w:r>
        <w:rPr>
          <w:rFonts w:ascii="Times New Roman" w:hAnsi="Times New Roman"/>
          <w:sz w:val="20"/>
          <w:szCs w:val="20"/>
          <w:rtl w:val="0"/>
          <w:lang w:val="de-DE"/>
        </w:rPr>
        <w:t xml:space="preserve"> Sohn des englischen Konsuls in Genua. Er wurde durch einen Empfehlungsbrief Lord Byrons bei Goethe eingef</w:t>
      </w:r>
      <w:r>
        <w:rPr>
          <w:rFonts w:ascii="Times New Roman" w:hAnsi="Times New Roman" w:hint="default"/>
          <w:sz w:val="20"/>
          <w:szCs w:val="20"/>
          <w:rtl w:val="0"/>
        </w:rPr>
        <w:t>ü</w:t>
      </w:r>
      <w:r>
        <w:rPr>
          <w:rFonts w:ascii="Times New Roman" w:hAnsi="Times New Roman"/>
          <w:sz w:val="20"/>
          <w:szCs w:val="20"/>
          <w:rtl w:val="0"/>
          <w:lang w:val="de-DE"/>
        </w:rPr>
        <w:t xml:space="preserve">hrt. Goethe nannte ihn einmal einen </w:t>
      </w:r>
      <w:r>
        <w:rPr>
          <w:rFonts w:ascii="Times New Roman" w:hAnsi="Times New Roman" w:hint="default"/>
          <w:sz w:val="20"/>
          <w:szCs w:val="20"/>
          <w:rtl w:val="0"/>
          <w:lang w:val="it-IT"/>
        </w:rPr>
        <w:t>»</w:t>
      </w:r>
      <w:r>
        <w:rPr>
          <w:rFonts w:ascii="Times New Roman" w:hAnsi="Times New Roman"/>
          <w:sz w:val="20"/>
          <w:szCs w:val="20"/>
          <w:rtl w:val="0"/>
        </w:rPr>
        <w:t>d</w:t>
      </w:r>
      <w:r>
        <w:rPr>
          <w:rFonts w:ascii="Times New Roman" w:hAnsi="Times New Roman" w:hint="default"/>
          <w:sz w:val="20"/>
          <w:szCs w:val="20"/>
          <w:rtl w:val="0"/>
        </w:rPr>
        <w:t>ä</w:t>
      </w:r>
      <w:r>
        <w:rPr>
          <w:rFonts w:ascii="Times New Roman" w:hAnsi="Times New Roman"/>
          <w:sz w:val="20"/>
          <w:szCs w:val="20"/>
          <w:rtl w:val="0"/>
          <w:lang w:val="de-DE"/>
        </w:rPr>
        <w:t>monischen J</w:t>
      </w:r>
      <w:r>
        <w:rPr>
          <w:rFonts w:ascii="Times New Roman" w:hAnsi="Times New Roman" w:hint="default"/>
          <w:sz w:val="20"/>
          <w:szCs w:val="20"/>
          <w:rtl w:val="0"/>
        </w:rPr>
        <w:t>ü</w:t>
      </w:r>
      <w:r>
        <w:rPr>
          <w:rFonts w:ascii="Times New Roman" w:hAnsi="Times New Roman"/>
          <w:sz w:val="20"/>
          <w:szCs w:val="20"/>
          <w:rtl w:val="0"/>
        </w:rPr>
        <w:t>ngling</w:t>
      </w:r>
      <w:r>
        <w:rPr>
          <w:rFonts w:ascii="Times New Roman" w:hAnsi="Times New Roman" w:hint="default"/>
          <w:sz w:val="20"/>
          <w:szCs w:val="20"/>
          <w:rtl w:val="0"/>
          <w:lang w:val="fr-FR"/>
        </w:rPr>
        <w:t>«</w:t>
      </w:r>
      <w:r>
        <w:rPr>
          <w:rFonts w:ascii="Times New Roman" w:hAnsi="Times New Roman"/>
          <w:sz w:val="20"/>
          <w:szCs w:val="20"/>
          <w:rtl w:val="0"/>
          <w:lang w:val="de-DE"/>
        </w:rPr>
        <w:t>. Er wurde Ottilies gro</w:t>
      </w:r>
      <w:r>
        <w:rPr>
          <w:rFonts w:ascii="Times New Roman" w:hAnsi="Times New Roman" w:hint="default"/>
          <w:sz w:val="20"/>
          <w:szCs w:val="20"/>
          <w:rtl w:val="0"/>
          <w:lang w:val="de-DE"/>
        </w:rPr>
        <w:t>ß</w:t>
      </w:r>
      <w:r>
        <w:rPr>
          <w:rFonts w:ascii="Times New Roman" w:hAnsi="Times New Roman"/>
          <w:sz w:val="20"/>
          <w:szCs w:val="20"/>
          <w:rtl w:val="0"/>
          <w:lang w:val="de-DE"/>
        </w:rPr>
        <w:t>e Liebe.</w:t>
      </w:r>
    </w:p>
  </w:footnote>
  <w:footnote w:id="118">
    <w:p>
      <w:pPr>
        <w:pStyle w:val="Fußnote"/>
        <w:jc w:val="both"/>
        <w:rPr>
          <w:rFonts w:ascii="Times New Roman" w:cs="Times New Roman" w:hAnsi="Times New Roman" w:eastAsia="Times New Roman"/>
          <w:sz w:val="20"/>
          <w:szCs w:val="20"/>
        </w:rPr>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nl-NL"/>
        </w:rPr>
        <w:t xml:space="preserve"> Georg Heinrich Ludwig Nicolovius (1767</w:t>
      </w:r>
      <w:r>
        <w:rPr>
          <w:rFonts w:ascii="Times New Roman" w:hAnsi="Times New Roman" w:hint="default"/>
          <w:sz w:val="20"/>
          <w:szCs w:val="20"/>
          <w:rtl w:val="0"/>
          <w:lang w:val="de-DE"/>
        </w:rPr>
        <w:t>–</w:t>
      </w:r>
      <w:r>
        <w:rPr>
          <w:rFonts w:ascii="Times New Roman" w:hAnsi="Times New Roman"/>
          <w:sz w:val="20"/>
          <w:szCs w:val="20"/>
          <w:rtl w:val="0"/>
        </w:rPr>
        <w:t>1839)</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preussischer </w:t>
      </w:r>
      <w:r>
        <w:rPr>
          <w:rFonts w:ascii="Times New Roman" w:hAnsi="Times New Roman"/>
          <w:sz w:val="20"/>
          <w:szCs w:val="20"/>
          <w:rtl w:val="0"/>
          <w:lang w:val="de-DE"/>
        </w:rPr>
        <w:t>Ministerialbeamter</w:t>
      </w:r>
      <w:r>
        <w:rPr>
          <w:rFonts w:ascii="Times New Roman" w:hAnsi="Times New Roman"/>
          <w:sz w:val="20"/>
          <w:szCs w:val="20"/>
          <w:rtl w:val="0"/>
          <w:lang w:val="de-DE"/>
        </w:rPr>
        <w:t xml:space="preserve"> und Ehemann von </w:t>
      </w:r>
      <w:r>
        <w:rPr>
          <w:rFonts w:ascii="Times New Roman" w:hAnsi="Times New Roman"/>
          <w:sz w:val="20"/>
          <w:szCs w:val="20"/>
          <w:rtl w:val="0"/>
          <w:lang w:val="de-DE"/>
        </w:rPr>
        <w:t>Luise Maria Anna Schlosser (1774</w:t>
      </w:r>
      <w:r>
        <w:rPr>
          <w:rFonts w:ascii="Times New Roman" w:hAnsi="Times New Roman" w:hint="default"/>
          <w:sz w:val="20"/>
          <w:szCs w:val="20"/>
          <w:rtl w:val="0"/>
        </w:rPr>
        <w:t>–</w:t>
      </w:r>
      <w:r>
        <w:rPr>
          <w:rFonts w:ascii="Times New Roman" w:hAnsi="Times New Roman"/>
          <w:sz w:val="20"/>
          <w:szCs w:val="20"/>
          <w:rtl w:val="0"/>
        </w:rPr>
        <w:t>1811)</w:t>
      </w:r>
      <w:r>
        <w:rPr>
          <w:rFonts w:ascii="Times New Roman" w:hAnsi="Times New Roman"/>
          <w:sz w:val="20"/>
          <w:szCs w:val="20"/>
          <w:rtl w:val="0"/>
          <w:lang w:val="de-DE"/>
        </w:rPr>
        <w:t xml:space="preserve">, der </w:t>
      </w:r>
      <w:r>
        <w:rPr>
          <w:rFonts w:ascii="Times New Roman" w:hAnsi="Times New Roman" w:hint="default"/>
          <w:sz w:val="20"/>
          <w:szCs w:val="20"/>
          <w:rtl w:val="0"/>
          <w:lang w:val="de-DE"/>
        </w:rPr>
        <w:t>ä</w:t>
      </w:r>
      <w:r>
        <w:rPr>
          <w:rFonts w:ascii="Times New Roman" w:hAnsi="Times New Roman"/>
          <w:sz w:val="20"/>
          <w:szCs w:val="20"/>
          <w:rtl w:val="0"/>
          <w:lang w:val="de-DE"/>
        </w:rPr>
        <w:t xml:space="preserve">ltesten Tochter von Goethes Schwester </w:t>
      </w:r>
      <w:r>
        <w:rPr>
          <w:rFonts w:ascii="Times New Roman" w:hAnsi="Times New Roman"/>
          <w:sz w:val="20"/>
          <w:szCs w:val="20"/>
          <w:u w:val="single"/>
          <w:rtl w:val="0"/>
        </w:rPr>
        <w:t>Cornelia</w:t>
      </w:r>
      <w:r>
        <w:rPr>
          <w:rFonts w:ascii="Times New Roman" w:hAnsi="Times New Roman"/>
          <w:sz w:val="20"/>
          <w:szCs w:val="20"/>
          <w:rtl w:val="0"/>
          <w:lang w:val="de-DE"/>
        </w:rPr>
        <w:t xml:space="preserve"> Friederike Goethe (1750</w:t>
      </w:r>
      <w:r>
        <w:rPr>
          <w:rFonts w:ascii="Times New Roman" w:hAnsi="Times New Roman" w:hint="default"/>
          <w:sz w:val="20"/>
          <w:szCs w:val="20"/>
          <w:rtl w:val="0"/>
        </w:rPr>
        <w:t>–</w:t>
      </w:r>
      <w:r>
        <w:rPr>
          <w:rFonts w:ascii="Times New Roman" w:hAnsi="Times New Roman"/>
          <w:sz w:val="20"/>
          <w:szCs w:val="20"/>
          <w:rtl w:val="0"/>
        </w:rPr>
        <w:t>1777)</w:t>
      </w:r>
    </w:p>
    <w:p>
      <w:pPr>
        <w:pStyle w:val="Fußnote"/>
        <w:jc w:val="both"/>
      </w:pPr>
      <w:r>
        <w:rPr>
          <w:rFonts w:ascii="Times New Roman" w:hAnsi="Times New Roman"/>
          <w:sz w:val="20"/>
          <w:szCs w:val="20"/>
          <w:rtl w:val="0"/>
          <w:lang w:val="de-DE"/>
        </w:rPr>
        <w:t>und ihres Ehemanns</w:t>
      </w:r>
      <w:r>
        <w:rPr>
          <w:rFonts w:ascii="Times New Roman" w:hAnsi="Times New Roman"/>
          <w:sz w:val="20"/>
          <w:szCs w:val="20"/>
          <w:rtl w:val="0"/>
          <w:lang w:val="de-DE"/>
        </w:rPr>
        <w:t xml:space="preserve"> Johann Georg Schlosser (1739</w:t>
      </w:r>
      <w:r>
        <w:rPr>
          <w:rFonts w:ascii="Times New Roman" w:hAnsi="Times New Roman" w:hint="default"/>
          <w:sz w:val="20"/>
          <w:szCs w:val="20"/>
          <w:rtl w:val="0"/>
        </w:rPr>
        <w:t>–</w:t>
      </w:r>
      <w:r>
        <w:rPr>
          <w:rFonts w:ascii="Times New Roman" w:hAnsi="Times New Roman"/>
          <w:sz w:val="20"/>
          <w:szCs w:val="20"/>
          <w:rtl w:val="0"/>
        </w:rPr>
        <w:t>1799)</w:t>
      </w:r>
      <w:r>
        <w:rPr>
          <w:rFonts w:ascii="Times New Roman" w:hAnsi="Times New Roman"/>
          <w:sz w:val="20"/>
          <w:szCs w:val="20"/>
          <w:rtl w:val="0"/>
          <w:lang w:val="de-DE"/>
        </w:rPr>
        <w:t>.</w:t>
      </w:r>
    </w:p>
  </w:footnote>
  <w:footnote w:id="11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Sterling</w:t>
      </w:r>
    </w:p>
  </w:footnote>
  <w:footnote w:id="12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Berlin</w:t>
      </w:r>
    </w:p>
  </w:footnote>
  <w:footnote w:id="12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Sterling</w:t>
      </w:r>
    </w:p>
  </w:footnote>
  <w:footnote w:id="12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Israel Julius Elkan (1777</w:t>
      </w:r>
      <w:r>
        <w:rPr>
          <w:rFonts w:ascii="Times New Roman" w:hAnsi="Times New Roman" w:hint="default"/>
          <w:sz w:val="20"/>
          <w:szCs w:val="20"/>
          <w:rtl w:val="0"/>
        </w:rPr>
        <w:t>–</w:t>
      </w:r>
      <w:r>
        <w:rPr>
          <w:rFonts w:ascii="Times New Roman" w:hAnsi="Times New Roman"/>
          <w:sz w:val="20"/>
          <w:szCs w:val="20"/>
          <w:rtl w:val="0"/>
          <w:lang w:val="de-DE"/>
        </w:rPr>
        <w:t>1839), Hofbankier in Weimar</w:t>
      </w:r>
      <w:r>
        <w:rPr>
          <w:rFonts w:ascii="Times New Roman" w:hAnsi="Times New Roman"/>
          <w:sz w:val="20"/>
          <w:szCs w:val="20"/>
          <w:rtl w:val="0"/>
          <w:lang w:val="de-DE"/>
        </w:rPr>
        <w:t>.</w:t>
      </w:r>
    </w:p>
  </w:footnote>
  <w:footnote w:id="12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a-DK"/>
        </w:rPr>
        <w:t xml:space="preserve"> Gulden</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urspr</w:t>
      </w:r>
      <w:r>
        <w:rPr>
          <w:rFonts w:ascii="Times New Roman" w:hAnsi="Times New Roman" w:hint="default"/>
          <w:sz w:val="20"/>
          <w:szCs w:val="20"/>
          <w:rtl w:val="0"/>
          <w:lang w:val="de-DE"/>
        </w:rPr>
        <w:t>ü</w:t>
      </w:r>
      <w:r>
        <w:rPr>
          <w:rFonts w:ascii="Times New Roman" w:hAnsi="Times New Roman"/>
          <w:sz w:val="20"/>
          <w:szCs w:val="20"/>
          <w:rtl w:val="0"/>
          <w:lang w:val="de-DE"/>
        </w:rPr>
        <w:t xml:space="preserve">nglich </w:t>
      </w:r>
      <w:r>
        <w:rPr>
          <w:rFonts w:ascii="Times New Roman" w:hAnsi="Times New Roman"/>
          <w:sz w:val="20"/>
          <w:szCs w:val="20"/>
          <w:rtl w:val="0"/>
          <w:lang w:val="en-US"/>
        </w:rPr>
        <w:t>Goldm</w:t>
      </w:r>
      <w:r>
        <w:rPr>
          <w:rFonts w:ascii="Times New Roman" w:hAnsi="Times New Roman" w:hint="default"/>
          <w:sz w:val="20"/>
          <w:szCs w:val="20"/>
          <w:rtl w:val="0"/>
        </w:rPr>
        <w:t>ü</w:t>
      </w:r>
      <w:r>
        <w:rPr>
          <w:rFonts w:ascii="Times New Roman" w:hAnsi="Times New Roman"/>
          <w:sz w:val="20"/>
          <w:szCs w:val="20"/>
          <w:rtl w:val="0"/>
          <w:lang w:val="de-DE"/>
        </w:rPr>
        <w:t xml:space="preserve">nze, die </w:t>
      </w:r>
      <w:r>
        <w:rPr>
          <w:rFonts w:ascii="Times New Roman" w:hAnsi="Times New Roman"/>
          <w:sz w:val="20"/>
          <w:szCs w:val="20"/>
          <w:rtl w:val="0"/>
          <w:lang w:val="de-DE"/>
        </w:rPr>
        <w:t xml:space="preserve">u.a. als </w:t>
      </w:r>
      <w:r>
        <w:rPr>
          <w:rFonts w:ascii="Times New Roman" w:hAnsi="Times New Roman"/>
          <w:b w:val="1"/>
          <w:bCs w:val="1"/>
          <w:sz w:val="20"/>
          <w:szCs w:val="20"/>
          <w:rtl w:val="0"/>
          <w:lang w:val="de-DE"/>
        </w:rPr>
        <w:t>Fl</w:t>
      </w:r>
      <w:r>
        <w:rPr>
          <w:rFonts w:ascii="Times New Roman" w:hAnsi="Times New Roman"/>
          <w:sz w:val="20"/>
          <w:szCs w:val="20"/>
          <w:rtl w:val="0"/>
          <w:lang w:val="de-DE"/>
        </w:rPr>
        <w:t>orentiner bezeichnet</w:t>
      </w:r>
      <w:r>
        <w:rPr>
          <w:rFonts w:ascii="Times New Roman" w:hAnsi="Times New Roman"/>
          <w:sz w:val="20"/>
          <w:szCs w:val="20"/>
          <w:rtl w:val="0"/>
          <w:lang w:val="de-DE"/>
        </w:rPr>
        <w:t xml:space="preserve"> wurde</w:t>
      </w:r>
      <w:r>
        <w:rPr>
          <w:rFonts w:ascii="Times New Roman" w:hAnsi="Times New Roman"/>
          <w:sz w:val="20"/>
          <w:szCs w:val="20"/>
          <w:rtl w:val="0"/>
          <w:lang w:val="de-DE"/>
        </w:rPr>
        <w:t>.</w:t>
      </w:r>
    </w:p>
  </w:footnote>
  <w:footnote w:id="12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Johann Peter </w:t>
      </w:r>
      <w:r>
        <w:rPr>
          <w:rFonts w:ascii="Times New Roman" w:hAnsi="Times New Roman"/>
          <w:sz w:val="20"/>
          <w:szCs w:val="20"/>
          <w:rtl w:val="0"/>
          <w:lang w:val="de-DE"/>
        </w:rPr>
        <w:t xml:space="preserve">Eckermann </w:t>
      </w:r>
      <w:r>
        <w:rPr>
          <w:rFonts w:ascii="Times New Roman" w:hAnsi="Times New Roman"/>
          <w:sz w:val="20"/>
          <w:szCs w:val="20"/>
          <w:rtl w:val="0"/>
        </w:rPr>
        <w:t>(1792</w:t>
      </w:r>
      <w:r>
        <w:rPr>
          <w:rFonts w:ascii="Times New Roman" w:hAnsi="Times New Roman" w:hint="default"/>
          <w:sz w:val="20"/>
          <w:szCs w:val="20"/>
          <w:rtl w:val="0"/>
        </w:rPr>
        <w:t>–</w:t>
      </w:r>
      <w:r>
        <w:rPr>
          <w:rFonts w:ascii="Times New Roman" w:hAnsi="Times New Roman"/>
          <w:sz w:val="20"/>
          <w:szCs w:val="20"/>
          <w:rtl w:val="0"/>
          <w:lang w:val="de-DE"/>
        </w:rPr>
        <w:t xml:space="preserve">1854). Eckermann arbeitete </w:t>
      </w:r>
      <w:r>
        <w:rPr>
          <w:rFonts w:ascii="Times New Roman" w:hAnsi="Times New Roman" w:hint="default"/>
          <w:sz w:val="20"/>
          <w:szCs w:val="20"/>
          <w:rtl w:val="0"/>
        </w:rPr>
        <w:t xml:space="preserve">– </w:t>
      </w:r>
      <w:r>
        <w:rPr>
          <w:rFonts w:ascii="Times New Roman" w:hAnsi="Times New Roman"/>
          <w:sz w:val="20"/>
          <w:szCs w:val="20"/>
          <w:rtl w:val="0"/>
          <w:lang w:val="de-DE"/>
        </w:rPr>
        <w:t xml:space="preserve">ohne jedes Honorar </w:t>
      </w:r>
      <w:r>
        <w:rPr>
          <w:rFonts w:ascii="Times New Roman" w:hAnsi="Times New Roman" w:hint="default"/>
          <w:sz w:val="20"/>
          <w:szCs w:val="20"/>
          <w:rtl w:val="0"/>
        </w:rPr>
        <w:t xml:space="preserve">– </w:t>
      </w:r>
      <w:r>
        <w:rPr>
          <w:rFonts w:ascii="Times New Roman" w:hAnsi="Times New Roman"/>
          <w:sz w:val="20"/>
          <w:szCs w:val="20"/>
          <w:rtl w:val="0"/>
          <w:lang w:val="de-DE"/>
        </w:rPr>
        <w:t>von Juni 1823 bis zu seinem Tode f</w:t>
      </w:r>
      <w:r>
        <w:rPr>
          <w:rFonts w:ascii="Times New Roman" w:hAnsi="Times New Roman" w:hint="default"/>
          <w:sz w:val="20"/>
          <w:szCs w:val="20"/>
          <w:rtl w:val="0"/>
        </w:rPr>
        <w:t>ü</w:t>
      </w:r>
      <w:r>
        <w:rPr>
          <w:rFonts w:ascii="Times New Roman" w:hAnsi="Times New Roman"/>
          <w:sz w:val="20"/>
          <w:szCs w:val="20"/>
          <w:rtl w:val="0"/>
          <w:lang w:val="de-DE"/>
        </w:rPr>
        <w:t>r Goethe. Er verstand sich sehr gut mit Ottilie, die ihn hin und wieder finanziell unterst</w:t>
      </w:r>
      <w:r>
        <w:rPr>
          <w:rFonts w:ascii="Times New Roman" w:hAnsi="Times New Roman" w:hint="default"/>
          <w:sz w:val="20"/>
          <w:szCs w:val="20"/>
          <w:rtl w:val="0"/>
        </w:rPr>
        <w:t>ü</w:t>
      </w:r>
      <w:r>
        <w:rPr>
          <w:rFonts w:ascii="Times New Roman" w:hAnsi="Times New Roman"/>
          <w:sz w:val="20"/>
          <w:szCs w:val="20"/>
          <w:rtl w:val="0"/>
          <w:lang w:val="de-DE"/>
        </w:rPr>
        <w:t xml:space="preserve">tzte. Seine </w:t>
      </w:r>
      <w:r>
        <w:rPr>
          <w:rFonts w:ascii="Times New Roman" w:hAnsi="Times New Roman"/>
          <w:sz w:val="20"/>
          <w:szCs w:val="20"/>
          <w:rtl w:val="0"/>
          <w:lang w:val="de-DE"/>
        </w:rPr>
        <w:t>A</w:t>
      </w:r>
      <w:r>
        <w:rPr>
          <w:rFonts w:ascii="Times New Roman" w:hAnsi="Times New Roman"/>
          <w:sz w:val="20"/>
          <w:szCs w:val="20"/>
          <w:rtl w:val="0"/>
          <w:lang w:val="de-DE"/>
        </w:rPr>
        <w:t xml:space="preserve">ufzeichnungen </w:t>
      </w:r>
      <w:r>
        <w:rPr>
          <w:rFonts w:ascii="Times New Roman" w:hAnsi="Times New Roman"/>
          <w:sz w:val="20"/>
          <w:szCs w:val="20"/>
          <w:rtl w:val="0"/>
          <w:lang w:val="de-DE"/>
        </w:rPr>
        <w:t>seiner Gespr</w:t>
      </w:r>
      <w:r>
        <w:rPr>
          <w:rFonts w:ascii="Times New Roman" w:hAnsi="Times New Roman" w:hint="default"/>
          <w:sz w:val="20"/>
          <w:szCs w:val="20"/>
          <w:rtl w:val="0"/>
          <w:lang w:val="de-DE"/>
        </w:rPr>
        <w:t>ä</w:t>
      </w:r>
      <w:r>
        <w:rPr>
          <w:rFonts w:ascii="Times New Roman" w:hAnsi="Times New Roman"/>
          <w:sz w:val="20"/>
          <w:szCs w:val="20"/>
          <w:rtl w:val="0"/>
          <w:lang w:val="de-DE"/>
        </w:rPr>
        <w:t xml:space="preserve">che mit Goethe </w:t>
      </w:r>
      <w:r>
        <w:rPr>
          <w:rFonts w:ascii="Times New Roman" w:hAnsi="Times New Roman"/>
          <w:sz w:val="20"/>
          <w:szCs w:val="20"/>
          <w:rtl w:val="0"/>
          <w:lang w:val="de-DE"/>
        </w:rPr>
        <w:t>in den letzten Jahren seines Lebens erschienen 1836 und 1848</w:t>
      </w:r>
      <w:r>
        <w:rPr>
          <w:rFonts w:ascii="Times New Roman" w:hAnsi="Times New Roman"/>
          <w:sz w:val="20"/>
          <w:szCs w:val="20"/>
          <w:rtl w:val="0"/>
          <w:lang w:val="de-DE"/>
        </w:rPr>
        <w:t>. Sie</w:t>
      </w:r>
      <w:r>
        <w:rPr>
          <w:rFonts w:ascii="Times New Roman" w:hAnsi="Times New Roman"/>
          <w:sz w:val="20"/>
          <w:szCs w:val="20"/>
          <w:rtl w:val="0"/>
          <w:lang w:val="de-DE"/>
        </w:rPr>
        <w:t xml:space="preserve"> haben Eckermann weithin bekannt gemacht und ihm hohe Anerkennung eingebracht</w:t>
      </w:r>
      <w:r>
        <w:rPr>
          <w:rFonts w:ascii="Times New Roman" w:hAnsi="Times New Roman"/>
          <w:sz w:val="20"/>
          <w:szCs w:val="20"/>
          <w:rtl w:val="0"/>
          <w:lang w:val="de-DE"/>
        </w:rPr>
        <w:t>.</w:t>
      </w:r>
    </w:p>
  </w:footnote>
  <w:footnote w:id="12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Ottilies 28. Geburtstag</w:t>
      </w:r>
    </w:p>
  </w:footnote>
  <w:footnote w:id="12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Friedrich Wilhelm </w:t>
      </w:r>
      <w:r>
        <w:rPr>
          <w:rFonts w:ascii="Times New Roman" w:hAnsi="Times New Roman"/>
          <w:sz w:val="20"/>
          <w:szCs w:val="20"/>
          <w:rtl w:val="0"/>
          <w:lang w:val="de-DE"/>
        </w:rPr>
        <w:t xml:space="preserve">Riemer </w:t>
      </w:r>
      <w:r>
        <w:rPr>
          <w:rFonts w:ascii="Times New Roman" w:hAnsi="Times New Roman"/>
          <w:sz w:val="20"/>
          <w:szCs w:val="20"/>
          <w:rtl w:val="0"/>
        </w:rPr>
        <w:t>(1774</w:t>
      </w:r>
      <w:r>
        <w:rPr>
          <w:rFonts w:ascii="Times New Roman" w:hAnsi="Times New Roman" w:hint="default"/>
          <w:sz w:val="20"/>
          <w:szCs w:val="20"/>
          <w:rtl w:val="0"/>
        </w:rPr>
        <w:t>–</w:t>
      </w:r>
      <w:r>
        <w:rPr>
          <w:rFonts w:ascii="Times New Roman" w:hAnsi="Times New Roman"/>
          <w:sz w:val="20"/>
          <w:szCs w:val="20"/>
          <w:rtl w:val="0"/>
          <w:lang w:val="de-DE"/>
        </w:rPr>
        <w:t>1845). Riemer lebte von 1803</w:t>
      </w:r>
      <w:r>
        <w:rPr>
          <w:rFonts w:ascii="Times New Roman" w:hAnsi="Times New Roman" w:hint="default"/>
          <w:sz w:val="20"/>
          <w:szCs w:val="20"/>
          <w:rtl w:val="0"/>
        </w:rPr>
        <w:t>–</w:t>
      </w:r>
      <w:r>
        <w:rPr>
          <w:rFonts w:ascii="Times New Roman" w:hAnsi="Times New Roman"/>
          <w:sz w:val="20"/>
          <w:szCs w:val="20"/>
          <w:rtl w:val="0"/>
          <w:lang w:val="de-DE"/>
        </w:rPr>
        <w:t>1812 in Goethes Haus</w:t>
      </w:r>
      <w:r>
        <w:rPr>
          <w:rFonts w:ascii="Times New Roman" w:hAnsi="Times New Roman"/>
          <w:sz w:val="20"/>
          <w:szCs w:val="20"/>
          <w:rtl w:val="0"/>
          <w:lang w:val="de-DE"/>
        </w:rPr>
        <w:t>, war ab 1814 Bibliothekar in Weimar und Goethes Sekret</w:t>
      </w:r>
      <w:r>
        <w:rPr>
          <w:rFonts w:ascii="Times New Roman" w:hAnsi="Times New Roman" w:hint="default"/>
          <w:sz w:val="20"/>
          <w:szCs w:val="20"/>
          <w:rtl w:val="0"/>
          <w:lang w:val="de-DE"/>
        </w:rPr>
        <w:t>ä</w:t>
      </w:r>
      <w:r>
        <w:rPr>
          <w:rFonts w:ascii="Times New Roman" w:hAnsi="Times New Roman"/>
          <w:sz w:val="20"/>
          <w:szCs w:val="20"/>
          <w:rtl w:val="0"/>
          <w:lang w:val="de-DE"/>
        </w:rPr>
        <w:t>r</w:t>
      </w:r>
      <w:r>
        <w:rPr>
          <w:rFonts w:ascii="Times New Roman" w:hAnsi="Times New Roman"/>
          <w:sz w:val="20"/>
          <w:szCs w:val="20"/>
          <w:rtl w:val="0"/>
          <w:lang w:val="de-DE"/>
        </w:rPr>
        <w:t>. Er war zuerst Hauslehrer von August, sp</w:t>
      </w:r>
      <w:r>
        <w:rPr>
          <w:rFonts w:ascii="Times New Roman" w:hAnsi="Times New Roman" w:hint="default"/>
          <w:sz w:val="20"/>
          <w:szCs w:val="20"/>
          <w:rtl w:val="0"/>
        </w:rPr>
        <w:t>ä</w:t>
      </w:r>
      <w:r>
        <w:rPr>
          <w:rFonts w:ascii="Times New Roman" w:hAnsi="Times New Roman"/>
          <w:sz w:val="20"/>
          <w:szCs w:val="20"/>
          <w:rtl w:val="0"/>
          <w:lang w:val="de-DE"/>
        </w:rPr>
        <w:t xml:space="preserve">ter dann Goethes Helfer bei wissenschaftlichen Studien. Ihm und Eckermann </w:t>
      </w:r>
      <w:r>
        <w:rPr>
          <w:rFonts w:ascii="Times New Roman" w:hAnsi="Times New Roman" w:hint="default"/>
          <w:sz w:val="20"/>
          <w:szCs w:val="20"/>
          <w:rtl w:val="0"/>
        </w:rPr>
        <w:t>ü</w:t>
      </w:r>
      <w:r>
        <w:rPr>
          <w:rFonts w:ascii="Times New Roman" w:hAnsi="Times New Roman"/>
          <w:sz w:val="20"/>
          <w:szCs w:val="20"/>
          <w:rtl w:val="0"/>
          <w:lang w:val="de-DE"/>
        </w:rPr>
        <w:t>bertrug Goethe die Herausgabe seines Nachlasses.</w:t>
      </w:r>
    </w:p>
  </w:footnote>
  <w:footnote w:id="12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hint="default"/>
          <w:sz w:val="20"/>
          <w:szCs w:val="20"/>
          <w:rtl w:val="0"/>
          <w:lang w:val="de-DE"/>
        </w:rPr>
        <w:t>„</w:t>
      </w:r>
      <w:r>
        <w:rPr>
          <w:rFonts w:ascii="Times New Roman" w:hAnsi="Times New Roman"/>
          <w:sz w:val="20"/>
          <w:szCs w:val="20"/>
          <w:rtl w:val="0"/>
          <w:lang w:val="de-DE"/>
        </w:rPr>
        <w:t>Der Gesellschafter oder Bl</w:t>
      </w:r>
      <w:r>
        <w:rPr>
          <w:rFonts w:ascii="Times New Roman" w:hAnsi="Times New Roman" w:hint="default"/>
          <w:sz w:val="20"/>
          <w:szCs w:val="20"/>
          <w:rtl w:val="0"/>
        </w:rPr>
        <w:t>ä</w:t>
      </w:r>
      <w:r>
        <w:rPr>
          <w:rFonts w:ascii="Times New Roman" w:hAnsi="Times New Roman"/>
          <w:sz w:val="20"/>
          <w:szCs w:val="20"/>
          <w:rtl w:val="0"/>
        </w:rPr>
        <w:t>tter f</w:t>
      </w:r>
      <w:r>
        <w:rPr>
          <w:rFonts w:ascii="Times New Roman" w:hAnsi="Times New Roman" w:hint="default"/>
          <w:sz w:val="20"/>
          <w:szCs w:val="20"/>
          <w:rtl w:val="0"/>
        </w:rPr>
        <w:t>ü</w:t>
      </w:r>
      <w:r>
        <w:rPr>
          <w:rFonts w:ascii="Times New Roman" w:hAnsi="Times New Roman"/>
          <w:sz w:val="20"/>
          <w:szCs w:val="20"/>
          <w:rtl w:val="0"/>
          <w:lang w:val="de-DE"/>
        </w:rPr>
        <w:t>r Geist und Herz</w:t>
      </w:r>
      <w:r>
        <w:rPr>
          <w:rFonts w:ascii="Times New Roman" w:hAnsi="Times New Roman" w:hint="default"/>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von </w:t>
      </w:r>
      <w:r>
        <w:rPr>
          <w:rFonts w:ascii="Times New Roman" w:hAnsi="Times New Roman"/>
          <w:sz w:val="20"/>
          <w:szCs w:val="20"/>
          <w:rtl w:val="0"/>
          <w:lang w:val="de-DE"/>
        </w:rPr>
        <w:t>Friedrich Wilhelm Gubitz</w:t>
      </w:r>
      <w:r>
        <w:rPr>
          <w:rFonts w:ascii="Times New Roman" w:hAnsi="Times New Roman"/>
          <w:sz w:val="20"/>
          <w:szCs w:val="20"/>
          <w:rtl w:val="0"/>
          <w:lang w:val="de-DE"/>
        </w:rPr>
        <w:t xml:space="preserve"> (1786</w:t>
      </w:r>
      <w:r>
        <w:rPr>
          <w:rFonts w:ascii="Times New Roman" w:hAnsi="Times New Roman" w:hint="default"/>
          <w:sz w:val="20"/>
          <w:szCs w:val="20"/>
          <w:rtl w:val="0"/>
          <w:lang w:val="de-DE"/>
        </w:rPr>
        <w:t>–</w:t>
      </w:r>
      <w:r>
        <w:rPr>
          <w:rFonts w:ascii="Times New Roman" w:hAnsi="Times New Roman"/>
          <w:sz w:val="20"/>
          <w:szCs w:val="20"/>
          <w:rtl w:val="0"/>
          <w:lang w:val="de-DE"/>
        </w:rPr>
        <w:t xml:space="preserve">1870) herausgegebene </w:t>
      </w:r>
      <w:r>
        <w:rPr>
          <w:rFonts w:ascii="Times New Roman" w:hAnsi="Times New Roman"/>
          <w:sz w:val="20"/>
          <w:szCs w:val="20"/>
          <w:rtl w:val="0"/>
          <w:lang w:val="de-DE"/>
        </w:rPr>
        <w:t>Berlin</w:t>
      </w:r>
      <w:r>
        <w:rPr>
          <w:rFonts w:ascii="Times New Roman" w:hAnsi="Times New Roman"/>
          <w:sz w:val="20"/>
          <w:szCs w:val="20"/>
          <w:rtl w:val="0"/>
          <w:lang w:val="de-DE"/>
        </w:rPr>
        <w:t>er Zeitschrift</w:t>
      </w:r>
      <w:r>
        <w:rPr>
          <w:rFonts w:ascii="Times New Roman" w:hAnsi="Times New Roman"/>
          <w:sz w:val="20"/>
          <w:szCs w:val="20"/>
          <w:rtl w:val="0"/>
        </w:rPr>
        <w:t xml:space="preserve">, </w:t>
      </w:r>
      <w:r>
        <w:rPr>
          <w:rFonts w:ascii="Times New Roman" w:hAnsi="Times New Roman"/>
          <w:sz w:val="20"/>
          <w:szCs w:val="20"/>
          <w:rtl w:val="0"/>
          <w:lang w:val="de-DE"/>
        </w:rPr>
        <w:t xml:space="preserve">erschien </w:t>
      </w:r>
      <w:r>
        <w:rPr>
          <w:rFonts w:ascii="Times New Roman" w:hAnsi="Times New Roman"/>
          <w:sz w:val="20"/>
          <w:szCs w:val="20"/>
          <w:rtl w:val="0"/>
        </w:rPr>
        <w:t>1817</w:t>
      </w:r>
      <w:r>
        <w:rPr>
          <w:rFonts w:ascii="Times New Roman" w:hAnsi="Times New Roman" w:hint="default"/>
          <w:sz w:val="20"/>
          <w:szCs w:val="20"/>
          <w:rtl w:val="0"/>
        </w:rPr>
        <w:t>–</w:t>
      </w:r>
      <w:r>
        <w:rPr>
          <w:rFonts w:ascii="Times New Roman" w:hAnsi="Times New Roman"/>
          <w:sz w:val="20"/>
          <w:szCs w:val="20"/>
          <w:rtl w:val="0"/>
        </w:rPr>
        <w:t>1848.</w:t>
      </w:r>
    </w:p>
  </w:footnote>
  <w:footnote w:id="12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affiziert: </w:t>
      </w:r>
      <w:r>
        <w:rPr>
          <w:rFonts w:ascii="Times New Roman" w:hAnsi="Times New Roman"/>
          <w:sz w:val="20"/>
          <w:szCs w:val="20"/>
          <w:rtl w:val="0"/>
          <w:lang w:val="de-DE"/>
        </w:rPr>
        <w:t>(von einer Krankheit) befallen</w:t>
      </w:r>
      <w:r>
        <w:rPr>
          <w:rFonts w:ascii="Times New Roman" w:hAnsi="Times New Roman"/>
          <w:sz w:val="20"/>
          <w:szCs w:val="20"/>
          <w:rtl w:val="0"/>
          <w:lang w:val="de-DE"/>
        </w:rPr>
        <w:t>; einer Idee verfallen</w:t>
      </w:r>
    </w:p>
  </w:footnote>
  <w:footnote w:id="12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Das Verhalten Goethes, dem Anblick von Krankheit oder Tod </w:t>
      </w:r>
      <w:ins w:id="17737" w:date="2023-01-09T22:57:11Z" w:author="Jan Groh">
        <w:r>
          <w:rPr>
            <w:rFonts w:ascii="Times New Roman" w:hAnsi="Times New Roman"/>
            <w:sz w:val="20"/>
            <w:szCs w:val="20"/>
            <w:rtl w:val="0"/>
            <w:lang w:val="de-DE"/>
          </w:rPr>
          <w:t xml:space="preserve">vertrauter Menschen </w:t>
        </w:r>
      </w:ins>
      <w:r>
        <w:rPr>
          <w:rFonts w:ascii="Times New Roman" w:hAnsi="Times New Roman"/>
          <w:sz w:val="20"/>
          <w:szCs w:val="20"/>
          <w:rtl w:val="0"/>
          <w:lang w:val="de-DE"/>
        </w:rPr>
        <w:t>auszuweichen, ist ber</w:t>
      </w:r>
      <w:r>
        <w:rPr>
          <w:rFonts w:ascii="Times New Roman" w:hAnsi="Times New Roman" w:hint="default"/>
          <w:sz w:val="20"/>
          <w:szCs w:val="20"/>
          <w:rtl w:val="0"/>
          <w:lang w:val="de-DE"/>
        </w:rPr>
        <w:t>ü</w:t>
      </w:r>
      <w:r>
        <w:rPr>
          <w:rFonts w:ascii="Times New Roman" w:hAnsi="Times New Roman"/>
          <w:sz w:val="20"/>
          <w:szCs w:val="20"/>
          <w:rtl w:val="0"/>
          <w:lang w:val="de-DE"/>
        </w:rPr>
        <w:t>chtigt. Es f</w:t>
      </w:r>
      <w:r>
        <w:rPr>
          <w:rFonts w:ascii="Times New Roman" w:hAnsi="Times New Roman" w:hint="default"/>
          <w:sz w:val="20"/>
          <w:szCs w:val="20"/>
          <w:rtl w:val="0"/>
          <w:lang w:val="de-DE"/>
        </w:rPr>
        <w:t>ü</w:t>
      </w:r>
      <w:r>
        <w:rPr>
          <w:rFonts w:ascii="Times New Roman" w:hAnsi="Times New Roman"/>
          <w:sz w:val="20"/>
          <w:szCs w:val="20"/>
          <w:rtl w:val="0"/>
          <w:lang w:val="de-DE"/>
        </w:rPr>
        <w:t>hrte u.a. dazu, dass er seine Frau Christiane, die n</w:t>
      </w:r>
      <w:r>
        <w:rPr>
          <w:rFonts w:ascii="Times New Roman" w:hAnsi="Times New Roman"/>
          <w:sz w:val="20"/>
          <w:szCs w:val="20"/>
          <w:rtl w:val="0"/>
          <w:lang w:val="de-DE"/>
        </w:rPr>
        <w:t>ach einer Woche qualvollen Leidens am 6. Juni 1816</w:t>
      </w:r>
      <w:r>
        <w:rPr>
          <w:rFonts w:ascii="Times New Roman" w:hAnsi="Times New Roman"/>
          <w:sz w:val="20"/>
          <w:szCs w:val="20"/>
          <w:rtl w:val="0"/>
          <w:lang w:val="de-DE"/>
        </w:rPr>
        <w:t xml:space="preserve"> </w:t>
      </w:r>
      <w:del w:id="17738" w:date="2023-01-09T22:56:13Z" w:author="Jan Groh">
        <w:r>
          <w:rPr>
            <w:rFonts w:ascii="Times New Roman" w:hAnsi="Times New Roman"/>
            <w:sz w:val="20"/>
            <w:szCs w:val="20"/>
            <w:rtl w:val="0"/>
            <w:lang w:val="de-DE"/>
          </w:rPr>
          <w:delText xml:space="preserve">vermutlich </w:delText>
        </w:r>
      </w:del>
      <w:r>
        <w:rPr>
          <w:rFonts w:ascii="Times New Roman" w:hAnsi="Times New Roman"/>
          <w:sz w:val="20"/>
          <w:szCs w:val="20"/>
          <w:rtl w:val="0"/>
          <w:lang w:val="de-DE"/>
        </w:rPr>
        <w:t>an Nierenversagen starb, in dieser Zeit nicht besuchte und auch an ihrer Beerdigung nicht teilnahm.</w:t>
      </w:r>
    </w:p>
  </w:footnote>
  <w:footnote w:id="13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Anspielung auf Francesco Petrarcas (1304</w:t>
      </w:r>
      <w:r>
        <w:rPr>
          <w:rFonts w:ascii="Times New Roman" w:hAnsi="Times New Roman" w:hint="default"/>
          <w:sz w:val="20"/>
          <w:szCs w:val="20"/>
          <w:rtl w:val="0"/>
          <w:lang w:val="de-DE"/>
        </w:rPr>
        <w:t>–</w:t>
      </w:r>
      <w:r>
        <w:rPr>
          <w:rFonts w:ascii="Times New Roman" w:hAnsi="Times New Roman"/>
          <w:sz w:val="20"/>
          <w:szCs w:val="20"/>
          <w:rtl w:val="0"/>
          <w:lang w:val="de-DE"/>
        </w:rPr>
        <w:t>1374) besungene, aber unerf</w:t>
      </w:r>
      <w:r>
        <w:rPr>
          <w:rFonts w:ascii="Times New Roman" w:hAnsi="Times New Roman" w:hint="default"/>
          <w:sz w:val="20"/>
          <w:szCs w:val="20"/>
          <w:rtl w:val="0"/>
          <w:lang w:val="de-DE"/>
        </w:rPr>
        <w:t>ü</w:t>
      </w:r>
      <w:r>
        <w:rPr>
          <w:rFonts w:ascii="Times New Roman" w:hAnsi="Times New Roman"/>
          <w:sz w:val="20"/>
          <w:szCs w:val="20"/>
          <w:rtl w:val="0"/>
          <w:lang w:val="de-DE"/>
        </w:rPr>
        <w:t>llte Liebe zu einer</w:t>
      </w:r>
      <w:del w:id="17739" w:date="2023-01-09T22:58:00Z" w:author="Jan Groh">
        <w:r>
          <w:rPr>
            <w:rFonts w:ascii="Times New Roman" w:hAnsi="Times New Roman"/>
            <w:sz w:val="20"/>
            <w:szCs w:val="20"/>
            <w:rtl w:val="0"/>
            <w:lang w:val="de-DE"/>
          </w:rPr>
          <w:delText xml:space="preserve"> Frau, die Petrarca</w:delText>
        </w:r>
      </w:del>
      <w:r>
        <w:rPr>
          <w:rFonts w:ascii="Times New Roman" w:hAnsi="Times New Roman"/>
          <w:sz w:val="20"/>
          <w:szCs w:val="20"/>
          <w:rtl w:val="0"/>
          <w:lang w:val="de-DE"/>
        </w:rPr>
        <w:t xml:space="preserve"> Laura </w:t>
      </w:r>
      <w:ins w:id="17740" w:date="2023-01-09T22:58:04Z" w:author="Jan Groh">
        <w:r>
          <w:rPr>
            <w:rFonts w:ascii="Times New Roman" w:hAnsi="Times New Roman"/>
            <w:sz w:val="20"/>
            <w:szCs w:val="20"/>
            <w:rtl w:val="0"/>
            <w:lang w:val="de-DE"/>
          </w:rPr>
          <w:t>ge</w:t>
        </w:r>
      </w:ins>
      <w:r>
        <w:rPr>
          <w:rFonts w:ascii="Times New Roman" w:hAnsi="Times New Roman"/>
          <w:sz w:val="20"/>
          <w:szCs w:val="20"/>
          <w:rtl w:val="0"/>
          <w:lang w:val="de-DE"/>
        </w:rPr>
        <w:t>nannte</w:t>
      </w:r>
      <w:ins w:id="17741" w:date="2023-01-09T22:58:08Z" w:author="Jan Groh">
        <w:r>
          <w:rPr>
            <w:rFonts w:ascii="Times New Roman" w:hAnsi="Times New Roman"/>
            <w:sz w:val="20"/>
            <w:szCs w:val="20"/>
            <w:rtl w:val="0"/>
            <w:lang w:val="de-DE"/>
          </w:rPr>
          <w:t>n Frau</w:t>
        </w:r>
      </w:ins>
      <w:r>
        <w:rPr>
          <w:rFonts w:ascii="Times New Roman" w:hAnsi="Times New Roman"/>
          <w:sz w:val="20"/>
          <w:szCs w:val="20"/>
          <w:rtl w:val="0"/>
          <w:lang w:val="de-DE"/>
        </w:rPr>
        <w:t>.</w:t>
      </w:r>
    </w:p>
  </w:footnote>
  <w:footnote w:id="13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fr-FR"/>
        </w:rPr>
        <w:t xml:space="preserve"> Charles</w:t>
      </w:r>
      <w:r>
        <w:rPr>
          <w:rFonts w:ascii="Times New Roman" w:hAnsi="Times New Roman"/>
          <w:sz w:val="20"/>
          <w:szCs w:val="20"/>
          <w:rtl w:val="0"/>
          <w:lang w:val="de-DE"/>
        </w:rPr>
        <w:t xml:space="preserve"> Des Voeux </w:t>
      </w:r>
      <w:r>
        <w:rPr>
          <w:rFonts w:ascii="Times New Roman" w:hAnsi="Times New Roman"/>
          <w:sz w:val="20"/>
          <w:szCs w:val="20"/>
          <w:rtl w:val="0"/>
        </w:rPr>
        <w:t>(1802</w:t>
      </w:r>
      <w:r>
        <w:rPr>
          <w:rFonts w:ascii="Times New Roman" w:hAnsi="Times New Roman" w:hint="default"/>
          <w:sz w:val="20"/>
          <w:szCs w:val="20"/>
          <w:rtl w:val="0"/>
        </w:rPr>
        <w:t>–</w:t>
      </w:r>
      <w:r>
        <w:rPr>
          <w:rFonts w:ascii="Times New Roman" w:hAnsi="Times New Roman"/>
          <w:sz w:val="20"/>
          <w:szCs w:val="20"/>
          <w:rtl w:val="0"/>
        </w:rPr>
        <w:t>1833)</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e</w:t>
      </w:r>
      <w:r>
        <w:rPr>
          <w:rFonts w:ascii="Times New Roman" w:hAnsi="Times New Roman"/>
          <w:sz w:val="20"/>
          <w:szCs w:val="20"/>
          <w:rtl w:val="0"/>
          <w:lang w:val="de-DE"/>
        </w:rPr>
        <w:t xml:space="preserve">nglischer Schriftsteller, </w:t>
      </w:r>
      <w:r>
        <w:rPr>
          <w:rFonts w:ascii="Times New Roman" w:hAnsi="Times New Roman" w:hint="default"/>
          <w:sz w:val="20"/>
          <w:szCs w:val="20"/>
          <w:rtl w:val="0"/>
        </w:rPr>
        <w:t>ü</w:t>
      </w:r>
      <w:r>
        <w:rPr>
          <w:rFonts w:ascii="Times New Roman" w:hAnsi="Times New Roman"/>
          <w:sz w:val="20"/>
          <w:szCs w:val="20"/>
          <w:rtl w:val="0"/>
          <w:lang w:val="de-DE"/>
        </w:rPr>
        <w:t xml:space="preserve">bersetzte zusammen mit Ottilie Goethes </w:t>
      </w:r>
      <w:r>
        <w:rPr>
          <w:rFonts w:ascii="Times New Roman" w:hAnsi="Times New Roman" w:hint="default"/>
          <w:sz w:val="20"/>
          <w:szCs w:val="20"/>
          <w:rtl w:val="0"/>
          <w:lang w:val="it-IT"/>
        </w:rPr>
        <w:t>»</w:t>
      </w:r>
      <w:r>
        <w:rPr>
          <w:rFonts w:ascii="Times New Roman" w:hAnsi="Times New Roman"/>
          <w:sz w:val="20"/>
          <w:szCs w:val="20"/>
          <w:rtl w:val="0"/>
          <w:lang w:val="it-IT"/>
        </w:rPr>
        <w:t>Torquato Tasso</w:t>
      </w:r>
      <w:r>
        <w:rPr>
          <w:rFonts w:ascii="Times New Roman" w:hAnsi="Times New Roman" w:hint="default"/>
          <w:sz w:val="20"/>
          <w:szCs w:val="20"/>
          <w:rtl w:val="0"/>
          <w:lang w:val="fr-FR"/>
        </w:rPr>
        <w:t>«</w:t>
      </w:r>
      <w:r>
        <w:rPr>
          <w:rFonts w:ascii="Times New Roman" w:hAnsi="Times New Roman"/>
          <w:sz w:val="20"/>
          <w:szCs w:val="20"/>
          <w:rtl w:val="0"/>
          <w:lang w:val="de-DE"/>
        </w:rPr>
        <w:t xml:space="preserve">. Liebhaber Ottilies. Er war der Pate Alma von Goethes. 1832 heiratete er in England und starb im </w:t>
      </w:r>
      <w:r>
        <w:rPr>
          <w:rFonts w:ascii="Times New Roman" w:hAnsi="Times New Roman"/>
          <w:sz w:val="20"/>
          <w:szCs w:val="20"/>
          <w:rtl w:val="0"/>
          <w:lang w:val="de-DE"/>
        </w:rPr>
        <w:t>folgend</w:t>
      </w:r>
      <w:r>
        <w:rPr>
          <w:rFonts w:ascii="Times New Roman" w:hAnsi="Times New Roman"/>
          <w:sz w:val="20"/>
          <w:szCs w:val="20"/>
          <w:rtl w:val="0"/>
          <w:lang w:val="de-DE"/>
        </w:rPr>
        <w:t>en Jahr.</w:t>
      </w:r>
    </w:p>
  </w:footnote>
  <w:footnote w:id="13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Karl </w:t>
      </w:r>
      <w:r>
        <w:rPr>
          <w:rFonts w:ascii="Times New Roman" w:hAnsi="Times New Roman"/>
          <w:sz w:val="20"/>
          <w:szCs w:val="20"/>
          <w:rtl w:val="0"/>
          <w:lang w:val="de-DE"/>
        </w:rPr>
        <w:t xml:space="preserve">Vogel </w:t>
      </w:r>
      <w:r>
        <w:rPr>
          <w:rFonts w:ascii="Times New Roman" w:hAnsi="Times New Roman"/>
          <w:sz w:val="20"/>
          <w:szCs w:val="20"/>
          <w:rtl w:val="0"/>
        </w:rPr>
        <w:t>(1798</w:t>
      </w:r>
      <w:r>
        <w:rPr>
          <w:rFonts w:ascii="Times New Roman" w:hAnsi="Times New Roman" w:hint="default"/>
          <w:sz w:val="20"/>
          <w:szCs w:val="20"/>
          <w:rtl w:val="0"/>
        </w:rPr>
        <w:t>–</w:t>
      </w:r>
      <w:r>
        <w:rPr>
          <w:rFonts w:ascii="Times New Roman" w:hAnsi="Times New Roman"/>
          <w:sz w:val="20"/>
          <w:szCs w:val="20"/>
          <w:rtl w:val="0"/>
        </w:rPr>
        <w:t>1864)</w:t>
      </w:r>
      <w:ins w:id="17742" w:date="2023-01-09T22:58:32Z" w:author="Jan Groh">
        <w:r>
          <w:rPr>
            <w:rFonts w:ascii="Times New Roman" w:hAnsi="Times New Roman"/>
            <w:sz w:val="20"/>
            <w:szCs w:val="20"/>
            <w:rtl w:val="0"/>
            <w:lang w:val="de-DE"/>
          </w:rPr>
          <w:t>, G</w:t>
        </w:r>
      </w:ins>
      <w:del w:id="17743" w:date="2023-01-09T22:58:25Z" w:author="Jan Groh">
        <w:r>
          <w:rPr>
            <w:rFonts w:ascii="Times New Roman" w:hAnsi="Times New Roman"/>
            <w:sz w:val="20"/>
            <w:szCs w:val="20"/>
            <w:rtl w:val="0"/>
          </w:rPr>
          <w:delText>. G</w:delText>
        </w:r>
      </w:del>
      <w:r>
        <w:rPr>
          <w:rFonts w:ascii="Times New Roman" w:hAnsi="Times New Roman"/>
          <w:sz w:val="20"/>
          <w:szCs w:val="20"/>
          <w:rtl w:val="0"/>
          <w:lang w:val="de-DE"/>
        </w:rPr>
        <w:t>eh</w:t>
      </w:r>
      <w:del w:id="17744" w:date="2023-01-09T22:58:36Z" w:author="Jan Groh">
        <w:r>
          <w:rPr>
            <w:rFonts w:ascii="Times New Roman" w:hAnsi="Times New Roman"/>
            <w:sz w:val="20"/>
            <w:szCs w:val="20"/>
            <w:rtl w:val="0"/>
          </w:rPr>
          <w:delText>.</w:delText>
        </w:r>
      </w:del>
      <w:ins w:id="17745" w:date="2023-01-09T22:58:42Z" w:author="Jan Groh">
        <w:r>
          <w:rPr>
            <w:rFonts w:ascii="Times New Roman" w:hAnsi="Times New Roman"/>
            <w:sz w:val="20"/>
            <w:szCs w:val="20"/>
            <w:rtl w:val="0"/>
            <w:lang w:val="de-DE"/>
          </w:rPr>
          <w:t>eimer</w:t>
        </w:r>
      </w:ins>
      <w:r>
        <w:rPr>
          <w:rFonts w:ascii="Times New Roman" w:hAnsi="Times New Roman"/>
          <w:sz w:val="20"/>
          <w:szCs w:val="20"/>
          <w:rtl w:val="0"/>
          <w:lang w:val="de-DE"/>
        </w:rPr>
        <w:t xml:space="preserve"> Hofrat und Weimarer Hofmediziner.</w:t>
      </w:r>
    </w:p>
  </w:footnote>
  <w:footnote w:id="13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Rahel</w:t>
      </w:r>
      <w:r>
        <w:rPr>
          <w:rFonts w:ascii="Times New Roman" w:hAnsi="Times New Roman"/>
          <w:sz w:val="20"/>
          <w:szCs w:val="20"/>
          <w:rtl w:val="0"/>
          <w:lang w:val="de-DE"/>
        </w:rPr>
        <w:t xml:space="preserve"> Varnhagen von Ense</w:t>
      </w:r>
      <w:r>
        <w:rPr>
          <w:rFonts w:ascii="Times New Roman" w:hAnsi="Times New Roman"/>
          <w:sz w:val="20"/>
          <w:szCs w:val="20"/>
          <w:rtl w:val="0"/>
          <w:lang w:val="nl-NL"/>
        </w:rPr>
        <w:t>, geb. Lewin</w:t>
      </w:r>
      <w:r>
        <w:rPr>
          <w:rFonts w:ascii="Times New Roman" w:hAnsi="Times New Roman"/>
          <w:sz w:val="20"/>
          <w:szCs w:val="20"/>
          <w:rtl w:val="0"/>
          <w:lang w:val="de-DE"/>
        </w:rPr>
        <w:t>, sp</w:t>
      </w:r>
      <w:r>
        <w:rPr>
          <w:rFonts w:ascii="Times New Roman" w:hAnsi="Times New Roman" w:hint="default"/>
          <w:sz w:val="20"/>
          <w:szCs w:val="20"/>
          <w:rtl w:val="0"/>
          <w:lang w:val="de-DE"/>
        </w:rPr>
        <w:t>ä</w:t>
      </w:r>
      <w:r>
        <w:rPr>
          <w:rFonts w:ascii="Times New Roman" w:hAnsi="Times New Roman"/>
          <w:sz w:val="20"/>
          <w:szCs w:val="20"/>
          <w:rtl w:val="0"/>
          <w:lang w:val="de-DE"/>
        </w:rPr>
        <w:t>ter Robert bzw. Robert-Tornow</w:t>
      </w:r>
      <w:r>
        <w:rPr>
          <w:rFonts w:ascii="Times New Roman" w:hAnsi="Times New Roman"/>
          <w:sz w:val="20"/>
          <w:szCs w:val="20"/>
          <w:rtl w:val="0"/>
        </w:rPr>
        <w:t xml:space="preserve"> (1771</w:t>
      </w:r>
      <w:r>
        <w:rPr>
          <w:rFonts w:ascii="Times New Roman" w:hAnsi="Times New Roman" w:hint="default"/>
          <w:sz w:val="20"/>
          <w:szCs w:val="20"/>
          <w:rtl w:val="0"/>
        </w:rPr>
        <w:t>–</w:t>
      </w:r>
      <w:r>
        <w:rPr>
          <w:rFonts w:ascii="Times New Roman" w:hAnsi="Times New Roman"/>
          <w:sz w:val="20"/>
          <w:szCs w:val="20"/>
          <w:rtl w:val="0"/>
        </w:rPr>
        <w:t>1833)</w:t>
      </w:r>
      <w:r>
        <w:rPr>
          <w:rFonts w:ascii="Times New Roman" w:hAnsi="Times New Roman"/>
          <w:sz w:val="20"/>
          <w:szCs w:val="20"/>
          <w:rtl w:val="0"/>
          <w:lang w:val="de-DE"/>
        </w:rPr>
        <w:t xml:space="preserve">, veranstaltete so genannte </w:t>
      </w:r>
      <w:r>
        <w:rPr>
          <w:rFonts w:ascii="Times New Roman" w:hAnsi="Times New Roman" w:hint="default"/>
          <w:sz w:val="20"/>
          <w:szCs w:val="20"/>
          <w:rtl w:val="0"/>
          <w:lang w:val="de-DE"/>
        </w:rPr>
        <w:t>„</w:t>
      </w:r>
      <w:r>
        <w:rPr>
          <w:rFonts w:ascii="Times New Roman" w:hAnsi="Times New Roman"/>
          <w:sz w:val="20"/>
          <w:szCs w:val="20"/>
          <w:rtl w:val="0"/>
          <w:lang w:val="de-DE"/>
        </w:rPr>
        <w:t>Thees</w:t>
      </w:r>
      <w:r>
        <w:rPr>
          <w:rFonts w:ascii="Times New Roman" w:hAnsi="Times New Roman" w:hint="default"/>
          <w:sz w:val="20"/>
          <w:szCs w:val="20"/>
          <w:rtl w:val="0"/>
          <w:lang w:val="de-DE"/>
        </w:rPr>
        <w:t xml:space="preserve">“ </w:t>
      </w:r>
      <w:r>
        <w:rPr>
          <w:rFonts w:ascii="Times New Roman" w:hAnsi="Times New Roman"/>
          <w:sz w:val="20"/>
          <w:szCs w:val="20"/>
          <w:rtl w:val="0"/>
          <w:lang w:val="de-DE"/>
        </w:rPr>
        <w:t xml:space="preserve">oder </w:t>
      </w:r>
      <w:r>
        <w:rPr>
          <w:rFonts w:ascii="Times New Roman" w:hAnsi="Times New Roman" w:hint="default"/>
          <w:sz w:val="20"/>
          <w:szCs w:val="20"/>
          <w:rtl w:val="0"/>
          <w:lang w:val="de-DE"/>
        </w:rPr>
        <w:t>„</w:t>
      </w:r>
      <w:r>
        <w:rPr>
          <w:rFonts w:ascii="Times New Roman" w:hAnsi="Times New Roman"/>
          <w:sz w:val="20"/>
          <w:szCs w:val="20"/>
          <w:rtl w:val="0"/>
          <w:lang w:val="de-DE"/>
        </w:rPr>
        <w:t>Geselligkeiten</w:t>
      </w:r>
      <w:r>
        <w:rPr>
          <w:rFonts w:ascii="Times New Roman" w:hAnsi="Times New Roman" w:hint="default"/>
          <w:sz w:val="20"/>
          <w:szCs w:val="20"/>
          <w:rtl w:val="0"/>
          <w:lang w:val="de-DE"/>
        </w:rPr>
        <w:t>“</w:t>
      </w:r>
      <w:r>
        <w:rPr>
          <w:rFonts w:ascii="Times New Roman" w:hAnsi="Times New Roman"/>
          <w:sz w:val="20"/>
          <w:szCs w:val="20"/>
          <w:rtl w:val="0"/>
          <w:lang w:val="de-DE"/>
        </w:rPr>
        <w:t>, ehe sich der Begriff des Salons daf</w:t>
      </w:r>
      <w:r>
        <w:rPr>
          <w:rFonts w:ascii="Times New Roman" w:hAnsi="Times New Roman" w:hint="default"/>
          <w:sz w:val="20"/>
          <w:szCs w:val="20"/>
          <w:rtl w:val="0"/>
          <w:lang w:val="de-DE"/>
        </w:rPr>
        <w:t>ü</w:t>
      </w:r>
      <w:r>
        <w:rPr>
          <w:rFonts w:ascii="Times New Roman" w:hAnsi="Times New Roman"/>
          <w:sz w:val="20"/>
          <w:szCs w:val="20"/>
          <w:rtl w:val="0"/>
          <w:lang w:val="de-DE"/>
        </w:rPr>
        <w:t>r in Berlin etablierte; i</w:t>
      </w:r>
      <w:r>
        <w:rPr>
          <w:rFonts w:ascii="Times New Roman" w:hAnsi="Times New Roman"/>
          <w:sz w:val="20"/>
          <w:szCs w:val="20"/>
          <w:rtl w:val="0"/>
          <w:lang w:val="de-DE"/>
        </w:rPr>
        <w:t>nszenierte literarische und kulturelle Veranstaltungen in Berlin.</w:t>
      </w:r>
    </w:p>
  </w:footnote>
  <w:footnote w:id="13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Ort, ca. 2,5 km vom Zentrum Weimars entfernt und </w:t>
      </w:r>
      <w:r>
        <w:rPr>
          <w:rFonts w:ascii="Times New Roman" w:hAnsi="Times New Roman" w:hint="default"/>
          <w:sz w:val="20"/>
          <w:szCs w:val="20"/>
          <w:rtl w:val="0"/>
          <w:lang w:val="de-DE"/>
        </w:rPr>
        <w:t>ü</w:t>
      </w:r>
      <w:r>
        <w:rPr>
          <w:rFonts w:ascii="Times New Roman" w:hAnsi="Times New Roman"/>
          <w:sz w:val="20"/>
          <w:szCs w:val="20"/>
          <w:rtl w:val="0"/>
          <w:lang w:val="de-DE"/>
        </w:rPr>
        <w:t>ber den Park an der Ilm mit ihm verbunden.</w:t>
      </w:r>
    </w:p>
  </w:footnote>
  <w:footnote w:id="13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Ottilie erwartete ihr drittes Kind.</w:t>
      </w:r>
    </w:p>
  </w:footnote>
  <w:footnote w:id="136">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Alma Sedina Henriette Cornelia von Goethe (* 29. Oktober 1827 in Weimar</w:t>
      </w:r>
      <w:r>
        <w:rPr>
          <w:rFonts w:ascii="Times New Roman" w:hAnsi="Times New Roman"/>
          <w:sz w:val="20"/>
          <w:szCs w:val="20"/>
          <w:rtl w:val="0"/>
          <w:lang w:val="de-DE"/>
        </w:rPr>
        <w:t>,</w:t>
      </w:r>
      <w:r>
        <w:rPr>
          <w:rFonts w:ascii="Times New Roman" w:hAnsi="Times New Roman" w:hint="default"/>
          <w:sz w:val="20"/>
          <w:szCs w:val="20"/>
          <w:rtl w:val="0"/>
        </w:rPr>
        <w:t xml:space="preserve"> † </w:t>
      </w:r>
      <w:r>
        <w:rPr>
          <w:rFonts w:ascii="Times New Roman" w:hAnsi="Times New Roman"/>
          <w:sz w:val="20"/>
          <w:szCs w:val="20"/>
          <w:rtl w:val="0"/>
          <w:lang w:val="de-DE"/>
        </w:rPr>
        <w:t>29. September 1844 in Wien)</w:t>
      </w:r>
    </w:p>
  </w:footnote>
  <w:footnote w:id="137">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Sterlings Geburtstag</w:t>
      </w:r>
    </w:p>
  </w:footnote>
  <w:footnote w:id="138">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Sibylle Mertens-Schaaffhausen</w:t>
      </w:r>
      <w:r>
        <w:rPr>
          <w:rFonts w:ascii="Times New Roman" w:hAnsi="Times New Roman"/>
          <w:sz w:val="20"/>
          <w:szCs w:val="20"/>
          <w:rtl w:val="0"/>
          <w:lang w:val="de-DE"/>
        </w:rPr>
        <w:t xml:space="preserve"> (1797</w:t>
      </w:r>
      <w:r>
        <w:rPr>
          <w:rFonts w:ascii="Times New Roman" w:hAnsi="Times New Roman" w:hint="default"/>
          <w:sz w:val="20"/>
          <w:szCs w:val="20"/>
          <w:rtl w:val="0"/>
          <w:lang w:val="de-DE"/>
        </w:rPr>
        <w:t>–</w:t>
      </w:r>
      <w:r>
        <w:rPr>
          <w:rFonts w:ascii="Times New Roman" w:hAnsi="Times New Roman"/>
          <w:sz w:val="20"/>
          <w:szCs w:val="20"/>
          <w:rtl w:val="0"/>
          <w:lang w:val="de-DE"/>
        </w:rPr>
        <w:t xml:space="preserve">1857), </w:t>
      </w:r>
      <w:r>
        <w:rPr>
          <w:rFonts w:ascii="Times New Roman" w:hAnsi="Times New Roman"/>
          <w:sz w:val="20"/>
          <w:szCs w:val="20"/>
          <w:rtl w:val="0"/>
          <w:lang w:val="en-US"/>
        </w:rPr>
        <w:t>Arch</w:t>
      </w:r>
      <w:r>
        <w:rPr>
          <w:rFonts w:ascii="Times New Roman" w:hAnsi="Times New Roman" w:hint="default"/>
          <w:sz w:val="20"/>
          <w:szCs w:val="20"/>
          <w:rtl w:val="0"/>
        </w:rPr>
        <w:t>ä</w:t>
      </w:r>
      <w:r>
        <w:rPr>
          <w:rFonts w:ascii="Times New Roman" w:hAnsi="Times New Roman"/>
          <w:sz w:val="20"/>
          <w:szCs w:val="20"/>
          <w:rtl w:val="0"/>
        </w:rPr>
        <w:t>ologin</w:t>
      </w:r>
      <w:r>
        <w:rPr>
          <w:rFonts w:ascii="Times New Roman" w:hAnsi="Times New Roman"/>
          <w:sz w:val="20"/>
          <w:szCs w:val="20"/>
          <w:rtl w:val="0"/>
          <w:lang w:val="de-DE"/>
        </w:rPr>
        <w:t>, Mitgr</w:t>
      </w:r>
      <w:r>
        <w:rPr>
          <w:rFonts w:ascii="Times New Roman" w:hAnsi="Times New Roman" w:hint="default"/>
          <w:sz w:val="20"/>
          <w:szCs w:val="20"/>
          <w:rtl w:val="0"/>
          <w:lang w:val="de-DE"/>
        </w:rPr>
        <w:t>ü</w:t>
      </w:r>
      <w:r>
        <w:rPr>
          <w:rFonts w:ascii="Times New Roman" w:hAnsi="Times New Roman"/>
          <w:sz w:val="20"/>
          <w:szCs w:val="20"/>
          <w:rtl w:val="0"/>
          <w:lang w:val="de-DE"/>
        </w:rPr>
        <w:t>nderin des K</w:t>
      </w:r>
      <w:r>
        <w:rPr>
          <w:rFonts w:ascii="Times New Roman" w:hAnsi="Times New Roman" w:hint="default"/>
          <w:sz w:val="20"/>
          <w:szCs w:val="20"/>
          <w:rtl w:val="0"/>
          <w:lang w:val="de-DE"/>
        </w:rPr>
        <w:t>ö</w:t>
      </w:r>
      <w:r>
        <w:rPr>
          <w:rFonts w:ascii="Times New Roman" w:hAnsi="Times New Roman"/>
          <w:sz w:val="20"/>
          <w:szCs w:val="20"/>
          <w:rtl w:val="0"/>
          <w:lang w:val="de-DE"/>
        </w:rPr>
        <w:t xml:space="preserve">lner Dombauvereins, sowohl Tochter als auch </w:t>
      </w:r>
      <w:r>
        <w:rPr>
          <w:rFonts w:ascii="Times New Roman" w:hAnsi="Times New Roman" w:hint="default"/>
          <w:sz w:val="20"/>
          <w:szCs w:val="20"/>
          <w:rtl w:val="0"/>
          <w:lang w:val="de-DE"/>
        </w:rPr>
        <w:t xml:space="preserve">– </w:t>
      </w:r>
      <w:r>
        <w:rPr>
          <w:rFonts w:ascii="Times New Roman" w:hAnsi="Times New Roman"/>
          <w:sz w:val="20"/>
          <w:szCs w:val="20"/>
          <w:rtl w:val="0"/>
          <w:lang w:val="de-DE"/>
        </w:rPr>
        <w:t xml:space="preserve">arrangiert </w:t>
      </w:r>
      <w:r>
        <w:rPr>
          <w:rFonts w:ascii="Times New Roman" w:hAnsi="Times New Roman" w:hint="default"/>
          <w:sz w:val="20"/>
          <w:szCs w:val="20"/>
          <w:rtl w:val="0"/>
          <w:lang w:val="de-DE"/>
        </w:rPr>
        <w:t xml:space="preserve">– </w:t>
      </w:r>
      <w:r>
        <w:rPr>
          <w:rFonts w:ascii="Times New Roman" w:hAnsi="Times New Roman"/>
          <w:sz w:val="20"/>
          <w:szCs w:val="20"/>
          <w:rtl w:val="0"/>
          <w:lang w:val="de-DE"/>
        </w:rPr>
        <w:t>ungl</w:t>
      </w:r>
      <w:r>
        <w:rPr>
          <w:rFonts w:ascii="Times New Roman" w:hAnsi="Times New Roman" w:hint="default"/>
          <w:sz w:val="20"/>
          <w:szCs w:val="20"/>
          <w:rtl w:val="0"/>
          <w:lang w:val="de-DE"/>
        </w:rPr>
        <w:t>ü</w:t>
      </w:r>
      <w:r>
        <w:rPr>
          <w:rFonts w:ascii="Times New Roman" w:hAnsi="Times New Roman"/>
          <w:sz w:val="20"/>
          <w:szCs w:val="20"/>
          <w:rtl w:val="0"/>
          <w:lang w:val="de-DE"/>
        </w:rPr>
        <w:t>ckliche Ehefrau</w:t>
      </w:r>
      <w:r>
        <w:rPr>
          <w:rFonts w:ascii="Times New Roman" w:hAnsi="Times New Roman"/>
          <w:sz w:val="20"/>
          <w:szCs w:val="20"/>
          <w:rtl w:val="0"/>
          <w:lang w:val="de-DE"/>
        </w:rPr>
        <w:t xml:space="preserve"> eines Bankiers</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wodurch ihr auch ohne Scheidung ein relativ unabh</w:t>
      </w:r>
      <w:r>
        <w:rPr>
          <w:rFonts w:ascii="Times New Roman" w:hAnsi="Times New Roman" w:hint="default"/>
          <w:sz w:val="20"/>
          <w:szCs w:val="20"/>
          <w:rtl w:val="0"/>
          <w:lang w:val="de-DE"/>
        </w:rPr>
        <w:t>ä</w:t>
      </w:r>
      <w:r>
        <w:rPr>
          <w:rFonts w:ascii="Times New Roman" w:hAnsi="Times New Roman"/>
          <w:sz w:val="20"/>
          <w:szCs w:val="20"/>
          <w:rtl w:val="0"/>
          <w:lang w:val="de-DE"/>
        </w:rPr>
        <w:t>ngiges Leben m</w:t>
      </w:r>
      <w:r>
        <w:rPr>
          <w:rFonts w:ascii="Times New Roman" w:hAnsi="Times New Roman" w:hint="default"/>
          <w:sz w:val="20"/>
          <w:szCs w:val="20"/>
          <w:rtl w:val="0"/>
          <w:lang w:val="de-DE"/>
        </w:rPr>
        <w:t>ö</w:t>
      </w:r>
      <w:r>
        <w:rPr>
          <w:rFonts w:ascii="Times New Roman" w:hAnsi="Times New Roman"/>
          <w:sz w:val="20"/>
          <w:szCs w:val="20"/>
          <w:rtl w:val="0"/>
          <w:lang w:val="de-DE"/>
        </w:rPr>
        <w:t>glich war. Sie widmete ihrer gro</w:t>
      </w:r>
      <w:r>
        <w:rPr>
          <w:rFonts w:ascii="Times New Roman" w:hAnsi="Times New Roman" w:hint="default"/>
          <w:sz w:val="20"/>
          <w:szCs w:val="20"/>
          <w:rtl w:val="0"/>
          <w:lang w:val="de-DE"/>
        </w:rPr>
        <w:t>ß</w:t>
      </w:r>
      <w:r>
        <w:rPr>
          <w:rFonts w:ascii="Times New Roman" w:hAnsi="Times New Roman"/>
          <w:sz w:val="20"/>
          <w:szCs w:val="20"/>
          <w:rtl w:val="0"/>
          <w:lang w:val="de-DE"/>
        </w:rPr>
        <w:t xml:space="preserve">en Liebe, der Marchesa Laurina Spinola ein eigenes, sehr intimes Tagebuch, konnte sich sonst aber mit niemandem </w:t>
      </w:r>
      <w:r>
        <w:rPr>
          <w:rFonts w:ascii="Times New Roman" w:hAnsi="Times New Roman" w:hint="default"/>
          <w:sz w:val="20"/>
          <w:szCs w:val="20"/>
          <w:rtl w:val="0"/>
          <w:lang w:val="de-DE"/>
        </w:rPr>
        <w:t>ü</w:t>
      </w:r>
      <w:r>
        <w:rPr>
          <w:rFonts w:ascii="Times New Roman" w:hAnsi="Times New Roman"/>
          <w:sz w:val="20"/>
          <w:szCs w:val="20"/>
          <w:rtl w:val="0"/>
          <w:lang w:val="de-DE"/>
        </w:rPr>
        <w:t xml:space="preserve">ber ihre Liebe zu Frauen austauschen. War </w:t>
      </w:r>
      <w:r>
        <w:rPr>
          <w:rFonts w:ascii="Times New Roman" w:hAnsi="Times New Roman"/>
          <w:sz w:val="20"/>
          <w:szCs w:val="20"/>
          <w:rtl w:val="0"/>
          <w:lang w:val="de-DE"/>
        </w:rPr>
        <w:t>Ottilies Freundin</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der s</w:t>
      </w:r>
      <w:r>
        <w:rPr>
          <w:rFonts w:ascii="Times New Roman" w:hAnsi="Times New Roman"/>
          <w:sz w:val="20"/>
          <w:szCs w:val="20"/>
          <w:rtl w:val="0"/>
          <w:lang w:val="de-DE"/>
        </w:rPr>
        <w:t>ie oft finanzielle Unterst</w:t>
      </w:r>
      <w:r>
        <w:rPr>
          <w:rFonts w:ascii="Times New Roman" w:hAnsi="Times New Roman" w:hint="default"/>
          <w:sz w:val="20"/>
          <w:szCs w:val="20"/>
          <w:rtl w:val="0"/>
        </w:rPr>
        <w:t>ü</w:t>
      </w:r>
      <w:r>
        <w:rPr>
          <w:rFonts w:ascii="Times New Roman" w:hAnsi="Times New Roman"/>
          <w:sz w:val="20"/>
          <w:szCs w:val="20"/>
          <w:rtl w:val="0"/>
          <w:lang w:val="de-DE"/>
        </w:rPr>
        <w:t>tzung</w:t>
      </w:r>
      <w:r>
        <w:rPr>
          <w:rFonts w:ascii="Times New Roman" w:hAnsi="Times New Roman"/>
          <w:sz w:val="20"/>
          <w:szCs w:val="20"/>
          <w:rtl w:val="0"/>
          <w:lang w:val="de-DE"/>
        </w:rPr>
        <w:t xml:space="preserve"> gew</w:t>
      </w:r>
      <w:r>
        <w:rPr>
          <w:rFonts w:ascii="Times New Roman" w:hAnsi="Times New Roman" w:hint="default"/>
          <w:sz w:val="20"/>
          <w:szCs w:val="20"/>
          <w:rtl w:val="0"/>
          <w:lang w:val="de-DE"/>
        </w:rPr>
        <w:t>ä</w:t>
      </w:r>
      <w:r>
        <w:rPr>
          <w:rFonts w:ascii="Times New Roman" w:hAnsi="Times New Roman"/>
          <w:sz w:val="20"/>
          <w:szCs w:val="20"/>
          <w:rtl w:val="0"/>
          <w:lang w:val="de-DE"/>
        </w:rPr>
        <w:t>hrte</w:t>
      </w:r>
      <w:r>
        <w:rPr>
          <w:rFonts w:ascii="Times New Roman" w:hAnsi="Times New Roman"/>
          <w:sz w:val="20"/>
          <w:szCs w:val="20"/>
          <w:rtl w:val="0"/>
        </w:rPr>
        <w:t xml:space="preserve">; </w:t>
      </w:r>
      <w:r>
        <w:rPr>
          <w:rFonts w:ascii="Times New Roman" w:hAnsi="Times New Roman"/>
          <w:sz w:val="20"/>
          <w:szCs w:val="20"/>
          <w:rtl w:val="0"/>
          <w:lang w:val="de-DE"/>
        </w:rPr>
        <w:t xml:space="preserve">ab 1826 bildete </w:t>
      </w:r>
      <w:r>
        <w:rPr>
          <w:rFonts w:ascii="Times New Roman" w:hAnsi="Times New Roman"/>
          <w:sz w:val="20"/>
          <w:szCs w:val="20"/>
          <w:rtl w:val="0"/>
          <w:lang w:val="de-DE"/>
        </w:rPr>
        <w:t xml:space="preserve">sie </w:t>
      </w:r>
      <w:r>
        <w:rPr>
          <w:rFonts w:ascii="Times New Roman" w:hAnsi="Times New Roman"/>
          <w:sz w:val="20"/>
          <w:szCs w:val="20"/>
          <w:rtl w:val="0"/>
          <w:lang w:val="de-DE"/>
        </w:rPr>
        <w:t xml:space="preserve">eine Lebensgemeinschaft mit </w:t>
      </w:r>
      <w:r>
        <w:rPr>
          <w:rFonts w:ascii="Times New Roman" w:hAnsi="Times New Roman"/>
          <w:sz w:val="20"/>
          <w:szCs w:val="20"/>
          <w:rtl w:val="0"/>
          <w:lang w:val="de-DE"/>
        </w:rPr>
        <w:t>Adele Schopenhauer</w:t>
      </w:r>
      <w:r>
        <w:rPr>
          <w:rFonts w:ascii="Times New Roman" w:hAnsi="Times New Roman"/>
          <w:sz w:val="20"/>
          <w:szCs w:val="20"/>
          <w:rtl w:val="0"/>
          <w:lang w:val="de-DE"/>
        </w:rPr>
        <w:t xml:space="preserve">, die sie </w:t>
      </w:r>
      <w:r>
        <w:rPr>
          <w:rFonts w:ascii="Times New Roman" w:hAnsi="Times New Roman"/>
          <w:sz w:val="20"/>
          <w:szCs w:val="20"/>
          <w:rtl w:val="0"/>
          <w:lang w:val="de-DE"/>
        </w:rPr>
        <w:t xml:space="preserve">bis zu deren </w:t>
      </w:r>
      <w:r>
        <w:rPr>
          <w:rFonts w:ascii="Times New Roman" w:hAnsi="Times New Roman"/>
          <w:sz w:val="20"/>
          <w:szCs w:val="20"/>
          <w:rtl w:val="0"/>
          <w:lang w:val="de-DE"/>
        </w:rPr>
        <w:t>Krebst</w:t>
      </w:r>
      <w:r>
        <w:rPr>
          <w:rFonts w:ascii="Times New Roman" w:hAnsi="Times New Roman"/>
          <w:sz w:val="20"/>
          <w:szCs w:val="20"/>
          <w:rtl w:val="0"/>
        </w:rPr>
        <w:t>od</w:t>
      </w:r>
      <w:r>
        <w:rPr>
          <w:rFonts w:ascii="Times New Roman" w:hAnsi="Times New Roman"/>
          <w:sz w:val="20"/>
          <w:szCs w:val="20"/>
          <w:rtl w:val="0"/>
          <w:lang w:val="de-DE"/>
        </w:rPr>
        <w:t xml:space="preserve"> 1849 pflegte.</w:t>
      </w:r>
    </w:p>
  </w:footnote>
  <w:footnote w:id="139">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Karl Eduard von Holtey (1798</w:t>
      </w:r>
      <w:r>
        <w:rPr>
          <w:rFonts w:ascii="Times New Roman" w:hAnsi="Times New Roman" w:hint="default"/>
          <w:sz w:val="20"/>
          <w:szCs w:val="20"/>
          <w:rtl w:val="0"/>
          <w:lang w:val="de-DE"/>
        </w:rPr>
        <w:t>–</w:t>
      </w:r>
      <w:r>
        <w:rPr>
          <w:rFonts w:ascii="Times New Roman" w:hAnsi="Times New Roman"/>
          <w:sz w:val="20"/>
          <w:szCs w:val="20"/>
          <w:rtl w:val="0"/>
          <w:lang w:val="de-DE"/>
        </w:rPr>
        <w:t>1880), Schriftsteller, Schauspieler,</w:t>
      </w:r>
      <w:r>
        <w:rPr>
          <w:rFonts w:ascii="Times New Roman" w:hAnsi="Times New Roman"/>
          <w:sz w:val="20"/>
          <w:szCs w:val="20"/>
          <w:rtl w:val="0"/>
          <w:lang w:val="de-DE"/>
        </w:rPr>
        <w:t xml:space="preserve"> Theaterleiter. Freund August von Goethes und Johanna Schopenhauers.</w:t>
      </w:r>
      <w:r>
        <w:rPr>
          <w:rFonts w:ascii="Times New Roman" w:hAnsi="Times New Roman"/>
          <w:sz w:val="20"/>
          <w:szCs w:val="20"/>
          <w:rtl w:val="0"/>
        </w:rPr>
        <w:t xml:space="preserve"> </w:t>
      </w:r>
    </w:p>
  </w:footnote>
  <w:footnote w:id="140">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George Gordon Noel, 6. Baron Byron</w:t>
      </w:r>
      <w:r>
        <w:rPr>
          <w:rFonts w:ascii="Times New Roman" w:hAnsi="Times New Roman"/>
          <w:sz w:val="20"/>
          <w:szCs w:val="20"/>
          <w:rtl w:val="0"/>
          <w:lang w:val="de-DE"/>
        </w:rPr>
        <w:t xml:space="preserve">, </w:t>
      </w:r>
      <w:r>
        <w:rPr>
          <w:rFonts w:ascii="Times New Roman" w:hAnsi="Times New Roman"/>
          <w:sz w:val="20"/>
          <w:szCs w:val="20"/>
          <w:rtl w:val="0"/>
          <w:lang w:val="de-DE"/>
        </w:rPr>
        <w:t>geb</w:t>
      </w:r>
      <w:r>
        <w:rPr>
          <w:rFonts w:ascii="Times New Roman" w:hAnsi="Times New Roman"/>
          <w:sz w:val="20"/>
          <w:szCs w:val="20"/>
          <w:rtl w:val="0"/>
          <w:lang w:val="de-DE"/>
        </w:rPr>
        <w:t>.</w:t>
      </w:r>
      <w:r>
        <w:rPr>
          <w:rFonts w:ascii="Times New Roman" w:hAnsi="Times New Roman"/>
          <w:sz w:val="20"/>
          <w:szCs w:val="20"/>
          <w:rtl w:val="0"/>
          <w:lang w:val="en-US"/>
        </w:rPr>
        <w:t xml:space="preserve"> George Gordon Byron </w:t>
      </w:r>
      <w:r>
        <w:rPr>
          <w:rFonts w:ascii="Times New Roman" w:hAnsi="Times New Roman"/>
          <w:sz w:val="20"/>
          <w:szCs w:val="20"/>
          <w:rtl w:val="0"/>
          <w:lang w:val="de-DE"/>
        </w:rPr>
        <w:t>(</w:t>
      </w:r>
      <w:r>
        <w:rPr>
          <w:rFonts w:ascii="Times New Roman" w:hAnsi="Times New Roman"/>
          <w:sz w:val="20"/>
          <w:szCs w:val="20"/>
          <w:rtl w:val="0"/>
        </w:rPr>
        <w:t>1788</w:t>
      </w:r>
      <w:r>
        <w:rPr>
          <w:rFonts w:ascii="Times New Roman" w:hAnsi="Times New Roman" w:hint="default"/>
          <w:sz w:val="20"/>
          <w:szCs w:val="20"/>
          <w:rtl w:val="0"/>
          <w:lang w:val="de-DE"/>
        </w:rPr>
        <w:t>–</w:t>
      </w:r>
      <w:r>
        <w:rPr>
          <w:rFonts w:ascii="Times New Roman" w:hAnsi="Times New Roman"/>
          <w:sz w:val="20"/>
          <w:szCs w:val="20"/>
          <w:rtl w:val="0"/>
        </w:rPr>
        <w:t>1824</w:t>
      </w:r>
      <w:r>
        <w:rPr>
          <w:rFonts w:ascii="Times New Roman" w:hAnsi="Times New Roman"/>
          <w:sz w:val="20"/>
          <w:szCs w:val="20"/>
          <w:rtl w:val="0"/>
          <w:lang w:val="de-DE"/>
        </w:rPr>
        <w:t>)</w:t>
      </w:r>
      <w:r>
        <w:rPr>
          <w:rFonts w:ascii="Times New Roman" w:hAnsi="Times New Roman"/>
          <w:sz w:val="20"/>
          <w:szCs w:val="20"/>
          <w:rtl w:val="0"/>
          <w:lang w:val="de-DE"/>
        </w:rPr>
        <w:t>, britischer Dichter und wesentliche</w:t>
      </w:r>
      <w:r>
        <w:rPr>
          <w:rFonts w:ascii="Times New Roman" w:hAnsi="Times New Roman"/>
          <w:sz w:val="20"/>
          <w:szCs w:val="20"/>
          <w:rtl w:val="0"/>
          <w:lang w:val="de-DE"/>
        </w:rPr>
        <w:t>r</w:t>
      </w:r>
      <w:r>
        <w:rPr>
          <w:rFonts w:ascii="Times New Roman" w:hAnsi="Times New Roman"/>
          <w:sz w:val="20"/>
          <w:szCs w:val="20"/>
          <w:rtl w:val="0"/>
          <w:lang w:val="de-DE"/>
        </w:rPr>
        <w:t xml:space="preserve"> Vertreter der englischen Romantik. Er war der Vater </w:t>
      </w:r>
      <w:r>
        <w:rPr>
          <w:rFonts w:ascii="Times New Roman" w:hAnsi="Times New Roman"/>
          <w:sz w:val="20"/>
          <w:szCs w:val="20"/>
          <w:rtl w:val="0"/>
          <w:lang w:val="de-DE"/>
        </w:rPr>
        <w:t>der fr</w:t>
      </w:r>
      <w:r>
        <w:rPr>
          <w:rFonts w:ascii="Times New Roman" w:hAnsi="Times New Roman" w:hint="default"/>
          <w:sz w:val="20"/>
          <w:szCs w:val="20"/>
          <w:rtl w:val="0"/>
          <w:lang w:val="de-DE"/>
        </w:rPr>
        <w:t>ü</w:t>
      </w:r>
      <w:r>
        <w:rPr>
          <w:rFonts w:ascii="Times New Roman" w:hAnsi="Times New Roman"/>
          <w:sz w:val="20"/>
          <w:szCs w:val="20"/>
          <w:rtl w:val="0"/>
          <w:lang w:val="de-DE"/>
        </w:rPr>
        <w:t>hen Computerpionierin</w:t>
      </w:r>
      <w:r>
        <w:rPr>
          <w:rFonts w:ascii="Times New Roman" w:hAnsi="Times New Roman"/>
          <w:sz w:val="20"/>
          <w:szCs w:val="20"/>
          <w:rtl w:val="0"/>
          <w:lang w:val="pt-PT"/>
        </w:rPr>
        <w:t xml:space="preserve"> Ada Lovelace</w:t>
      </w:r>
      <w:r>
        <w:rPr>
          <w:rFonts w:ascii="Times New Roman" w:hAnsi="Times New Roman"/>
          <w:sz w:val="20"/>
          <w:szCs w:val="20"/>
          <w:rtl w:val="0"/>
          <w:lang w:val="de-DE"/>
        </w:rPr>
        <w:t xml:space="preserve"> (1815</w:t>
      </w:r>
      <w:r>
        <w:rPr>
          <w:rFonts w:ascii="Times New Roman" w:hAnsi="Times New Roman" w:hint="default"/>
          <w:sz w:val="20"/>
          <w:szCs w:val="20"/>
          <w:rtl w:val="0"/>
          <w:lang w:val="de-DE"/>
        </w:rPr>
        <w:t>–</w:t>
      </w:r>
      <w:r>
        <w:rPr>
          <w:rFonts w:ascii="Times New Roman" w:hAnsi="Times New Roman"/>
          <w:sz w:val="20"/>
          <w:szCs w:val="20"/>
          <w:rtl w:val="0"/>
          <w:lang w:val="de-DE"/>
        </w:rPr>
        <w:t>1852).</w:t>
      </w:r>
      <w:r>
        <w:rPr>
          <w:rFonts w:ascii="Times New Roman" w:hAnsi="Times New Roman"/>
          <w:sz w:val="20"/>
          <w:szCs w:val="20"/>
          <w:rtl w:val="0"/>
        </w:rPr>
        <w:t xml:space="preserve"> </w:t>
      </w:r>
      <w:r>
        <w:rPr>
          <w:rFonts w:ascii="Times New Roman" w:hAnsi="Times New Roman"/>
          <w:sz w:val="20"/>
          <w:szCs w:val="20"/>
          <w:rtl w:val="0"/>
          <w:lang w:val="de-DE"/>
        </w:rPr>
        <w:t>Byron starb im griechischen</w:t>
      </w:r>
      <w:r>
        <w:rPr>
          <w:rFonts w:ascii="Times New Roman" w:hAnsi="Times New Roman"/>
          <w:sz w:val="20"/>
          <w:szCs w:val="20"/>
          <w:rtl w:val="0"/>
          <w:lang w:val="de-DE"/>
        </w:rPr>
        <w:t xml:space="preserve"> Freiheitskampf </w:t>
      </w:r>
      <w:r>
        <w:rPr>
          <w:rFonts w:ascii="Times New Roman" w:hAnsi="Times New Roman"/>
          <w:sz w:val="20"/>
          <w:szCs w:val="20"/>
          <w:rtl w:val="0"/>
          <w:lang w:val="de-DE"/>
        </w:rPr>
        <w:t>an Unterk</w:t>
      </w:r>
      <w:r>
        <w:rPr>
          <w:rFonts w:ascii="Times New Roman" w:hAnsi="Times New Roman" w:hint="default"/>
          <w:sz w:val="20"/>
          <w:szCs w:val="20"/>
          <w:rtl w:val="0"/>
          <w:lang w:val="de-DE"/>
        </w:rPr>
        <w:t>ü</w:t>
      </w:r>
      <w:r>
        <w:rPr>
          <w:rFonts w:ascii="Times New Roman" w:hAnsi="Times New Roman"/>
          <w:sz w:val="20"/>
          <w:szCs w:val="20"/>
          <w:rtl w:val="0"/>
          <w:lang w:val="de-DE"/>
        </w:rPr>
        <w:t>hlung.</w:t>
      </w:r>
      <w:r>
        <w:rPr>
          <w:rFonts w:ascii="Times New Roman" w:hAnsi="Times New Roman"/>
          <w:sz w:val="20"/>
          <w:szCs w:val="20"/>
          <w:rtl w:val="0"/>
        </w:rPr>
        <w:t>.</w:t>
      </w:r>
    </w:p>
  </w:footnote>
  <w:footnote w:id="141">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a-DK"/>
        </w:rPr>
        <w:t xml:space="preserve"> Jenny v</w:t>
      </w:r>
      <w:r>
        <w:rPr>
          <w:rFonts w:ascii="Times New Roman" w:hAnsi="Times New Roman"/>
          <w:sz w:val="20"/>
          <w:szCs w:val="20"/>
          <w:rtl w:val="0"/>
          <w:lang w:val="de-DE"/>
        </w:rPr>
        <w:t>on Gustedt</w:t>
      </w:r>
      <w:r>
        <w:rPr>
          <w:rFonts w:ascii="Times New Roman" w:hAnsi="Times New Roman"/>
          <w:sz w:val="20"/>
          <w:szCs w:val="20"/>
          <w:rtl w:val="0"/>
          <w:lang w:val="nl-NL"/>
        </w:rPr>
        <w:t>, geb. Jerom</w:t>
      </w:r>
      <w:r>
        <w:rPr>
          <w:rFonts w:ascii="Times New Roman" w:hAnsi="Times New Roman" w:hint="default"/>
          <w:sz w:val="20"/>
          <w:szCs w:val="20"/>
          <w:rtl w:val="0"/>
          <w:lang w:val="fr-FR"/>
        </w:rPr>
        <w:t>é</w:t>
      </w:r>
      <w:r>
        <w:rPr>
          <w:rFonts w:ascii="Times New Roman" w:hAnsi="Times New Roman"/>
          <w:sz w:val="20"/>
          <w:szCs w:val="20"/>
          <w:rtl w:val="0"/>
          <w:lang w:val="de-DE"/>
        </w:rPr>
        <w:t>e Catharina Rabe von Pappenheim (1811</w:t>
      </w:r>
      <w:r>
        <w:rPr>
          <w:rFonts w:ascii="Times New Roman" w:hAnsi="Times New Roman" w:hint="default"/>
          <w:sz w:val="20"/>
          <w:szCs w:val="20"/>
          <w:rtl w:val="0"/>
        </w:rPr>
        <w:t>–</w:t>
      </w:r>
      <w:r>
        <w:rPr>
          <w:rFonts w:ascii="Times New Roman" w:hAnsi="Times New Roman"/>
          <w:sz w:val="20"/>
          <w:szCs w:val="20"/>
          <w:rtl w:val="0"/>
        </w:rPr>
        <w:t>1890)</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Schriftstellerin, uneheliche </w:t>
      </w:r>
      <w:r>
        <w:rPr>
          <w:rFonts w:ascii="Times New Roman" w:hAnsi="Times New Roman"/>
          <w:sz w:val="20"/>
          <w:szCs w:val="20"/>
          <w:rtl w:val="0"/>
          <w:lang w:val="de-DE"/>
        </w:rPr>
        <w:t>Tochter des K</w:t>
      </w:r>
      <w:r>
        <w:rPr>
          <w:rFonts w:ascii="Times New Roman" w:hAnsi="Times New Roman" w:hint="default"/>
          <w:sz w:val="20"/>
          <w:szCs w:val="20"/>
          <w:rtl w:val="0"/>
          <w:lang w:val="sv-SE"/>
        </w:rPr>
        <w:t>ö</w:t>
      </w:r>
      <w:r>
        <w:rPr>
          <w:rFonts w:ascii="Times New Roman" w:hAnsi="Times New Roman"/>
          <w:sz w:val="20"/>
          <w:szCs w:val="20"/>
          <w:rtl w:val="0"/>
          <w:lang w:val="de-DE"/>
        </w:rPr>
        <w:t>nigs J</w:t>
      </w:r>
      <w:r>
        <w:rPr>
          <w:rFonts w:ascii="Times New Roman" w:hAnsi="Times New Roman" w:hint="default"/>
          <w:sz w:val="20"/>
          <w:szCs w:val="20"/>
          <w:rtl w:val="0"/>
          <w:lang w:val="fr-FR"/>
        </w:rPr>
        <w:t>é</w:t>
      </w:r>
      <w:r>
        <w:rPr>
          <w:rFonts w:ascii="Times New Roman" w:hAnsi="Times New Roman"/>
          <w:sz w:val="20"/>
          <w:szCs w:val="20"/>
          <w:rtl w:val="0"/>
        </w:rPr>
        <w:t>r</w:t>
      </w:r>
      <w:r>
        <w:rPr>
          <w:rFonts w:ascii="Times New Roman" w:hAnsi="Times New Roman" w:hint="default"/>
          <w:sz w:val="20"/>
          <w:szCs w:val="20"/>
          <w:rtl w:val="0"/>
        </w:rPr>
        <w:t>ô</w:t>
      </w:r>
      <w:r>
        <w:rPr>
          <w:rFonts w:ascii="Times New Roman" w:hAnsi="Times New Roman"/>
          <w:sz w:val="20"/>
          <w:szCs w:val="20"/>
          <w:rtl w:val="0"/>
          <w:lang w:val="de-DE"/>
        </w:rPr>
        <w:t>me Bonapartes von Westfalen</w:t>
      </w:r>
      <w:r>
        <w:rPr>
          <w:rFonts w:ascii="Times New Roman" w:hAnsi="Times New Roman"/>
          <w:sz w:val="20"/>
          <w:szCs w:val="20"/>
          <w:rtl w:val="0"/>
          <w:lang w:val="de-DE"/>
        </w:rPr>
        <w:t xml:space="preserve"> (1784-1860)</w:t>
      </w:r>
      <w:r>
        <w:rPr>
          <w:rFonts w:ascii="Times New Roman" w:hAnsi="Times New Roman"/>
          <w:sz w:val="20"/>
          <w:szCs w:val="20"/>
          <w:rtl w:val="0"/>
          <w:lang w:val="de-DE"/>
        </w:rPr>
        <w:t>. Wuchs in Weimar als Gespielin der T</w:t>
      </w:r>
      <w:r>
        <w:rPr>
          <w:rFonts w:ascii="Times New Roman" w:hAnsi="Times New Roman" w:hint="default"/>
          <w:sz w:val="20"/>
          <w:szCs w:val="20"/>
          <w:rtl w:val="0"/>
          <w:lang w:val="sv-SE"/>
        </w:rPr>
        <w:t>ö</w:t>
      </w:r>
      <w:r>
        <w:rPr>
          <w:rFonts w:ascii="Times New Roman" w:hAnsi="Times New Roman"/>
          <w:sz w:val="20"/>
          <w:szCs w:val="20"/>
          <w:rtl w:val="0"/>
          <w:lang w:val="de-DE"/>
        </w:rPr>
        <w:t>chter des erbgro</w:t>
      </w:r>
      <w:r>
        <w:rPr>
          <w:rFonts w:ascii="Times New Roman" w:hAnsi="Times New Roman" w:hint="default"/>
          <w:sz w:val="20"/>
          <w:szCs w:val="20"/>
          <w:rtl w:val="0"/>
          <w:lang w:val="de-DE"/>
        </w:rPr>
        <w:t>ß</w:t>
      </w:r>
      <w:r>
        <w:rPr>
          <w:rFonts w:ascii="Times New Roman" w:hAnsi="Times New Roman"/>
          <w:sz w:val="20"/>
          <w:szCs w:val="20"/>
          <w:rtl w:val="0"/>
          <w:lang w:val="de-DE"/>
        </w:rPr>
        <w:t>herzoglichen Paares auf. War von Kind an mit Ottilie bekannt und geh</w:t>
      </w:r>
      <w:r>
        <w:rPr>
          <w:rFonts w:ascii="Times New Roman" w:hAnsi="Times New Roman" w:hint="default"/>
          <w:sz w:val="20"/>
          <w:szCs w:val="20"/>
          <w:rtl w:val="0"/>
          <w:lang w:val="sv-SE"/>
        </w:rPr>
        <w:t>ö</w:t>
      </w:r>
      <w:r>
        <w:rPr>
          <w:rFonts w:ascii="Times New Roman" w:hAnsi="Times New Roman"/>
          <w:sz w:val="20"/>
          <w:szCs w:val="20"/>
          <w:rtl w:val="0"/>
          <w:lang w:val="de-DE"/>
        </w:rPr>
        <w:t xml:space="preserve">rte zusammen mit Adele </w:t>
      </w:r>
      <w:r>
        <w:rPr>
          <w:rFonts w:ascii="Times New Roman" w:hAnsi="Times New Roman"/>
          <w:sz w:val="20"/>
          <w:szCs w:val="20"/>
          <w:rtl w:val="0"/>
          <w:lang w:val="de-DE"/>
        </w:rPr>
        <w:t xml:space="preserve">Schopenhauer </w:t>
      </w:r>
      <w:r>
        <w:rPr>
          <w:rFonts w:ascii="Times New Roman" w:hAnsi="Times New Roman"/>
          <w:sz w:val="20"/>
          <w:szCs w:val="20"/>
          <w:rtl w:val="0"/>
          <w:lang w:val="de-DE"/>
        </w:rPr>
        <w:t>zu deren engsten Vertrauten.</w:t>
      </w:r>
      <w:r>
        <w:rPr>
          <w:rFonts w:ascii="Times New Roman" w:hAnsi="Times New Roman"/>
          <w:sz w:val="20"/>
          <w:szCs w:val="20"/>
          <w:rtl w:val="0"/>
          <w:lang w:val="de-DE"/>
        </w:rPr>
        <w:t xml:space="preserve"> Gro</w:t>
      </w:r>
      <w:r>
        <w:rPr>
          <w:rFonts w:ascii="Times New Roman" w:hAnsi="Times New Roman" w:hint="default"/>
          <w:sz w:val="20"/>
          <w:szCs w:val="20"/>
          <w:rtl w:val="0"/>
          <w:lang w:val="de-DE"/>
        </w:rPr>
        <w:t>ß</w:t>
      </w:r>
      <w:r>
        <w:rPr>
          <w:rFonts w:ascii="Times New Roman" w:hAnsi="Times New Roman"/>
          <w:sz w:val="20"/>
          <w:szCs w:val="20"/>
          <w:rtl w:val="0"/>
          <w:lang w:val="de-DE"/>
        </w:rPr>
        <w:t xml:space="preserve">mutter der </w:t>
      </w:r>
      <w:r>
        <w:rPr>
          <w:rFonts w:ascii="Times New Roman" w:hAnsi="Times New Roman"/>
          <w:sz w:val="20"/>
          <w:szCs w:val="20"/>
          <w:rtl w:val="0"/>
          <w:lang w:val="de-DE"/>
        </w:rPr>
        <w:t>Schriftstellerin und Frauenrechtlerin Lily Braun (1865</w:t>
      </w:r>
      <w:r>
        <w:rPr>
          <w:rFonts w:ascii="Times New Roman" w:hAnsi="Times New Roman" w:hint="default"/>
          <w:sz w:val="20"/>
          <w:szCs w:val="20"/>
          <w:rtl w:val="0"/>
        </w:rPr>
        <w:t>–</w:t>
      </w:r>
      <w:r>
        <w:rPr>
          <w:rFonts w:ascii="Times New Roman" w:hAnsi="Times New Roman"/>
          <w:sz w:val="20"/>
          <w:szCs w:val="20"/>
          <w:rtl w:val="0"/>
        </w:rPr>
        <w:t>1916).</w:t>
      </w:r>
    </w:p>
  </w:footnote>
  <w:footnote w:id="142">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sv-SE"/>
        </w:rPr>
        <w:t xml:space="preserve"> Emma v</w:t>
      </w:r>
      <w:r>
        <w:rPr>
          <w:rFonts w:ascii="Times New Roman" w:hAnsi="Times New Roman"/>
          <w:sz w:val="20"/>
          <w:szCs w:val="20"/>
          <w:rtl w:val="0"/>
          <w:lang w:val="de-DE"/>
        </w:rPr>
        <w:t>on Froriep</w:t>
      </w:r>
      <w:r>
        <w:rPr>
          <w:rFonts w:ascii="Times New Roman" w:hAnsi="Times New Roman"/>
          <w:sz w:val="20"/>
          <w:szCs w:val="20"/>
          <w:rtl w:val="0"/>
        </w:rPr>
        <w:t xml:space="preserve"> (1805</w:t>
      </w:r>
      <w:r>
        <w:rPr>
          <w:rFonts w:ascii="Times New Roman" w:hAnsi="Times New Roman" w:hint="default"/>
          <w:sz w:val="20"/>
          <w:szCs w:val="20"/>
          <w:rtl w:val="0"/>
        </w:rPr>
        <w:t>–</w:t>
      </w:r>
      <w:r>
        <w:rPr>
          <w:rFonts w:ascii="Times New Roman" w:hAnsi="Times New Roman"/>
          <w:sz w:val="20"/>
          <w:szCs w:val="20"/>
          <w:rtl w:val="0"/>
        </w:rPr>
        <w:t>1872)</w:t>
      </w:r>
      <w:r>
        <w:rPr>
          <w:rFonts w:ascii="Times New Roman" w:hAnsi="Times New Roman"/>
          <w:sz w:val="20"/>
          <w:szCs w:val="20"/>
          <w:rtl w:val="0"/>
          <w:lang w:val="de-DE"/>
        </w:rPr>
        <w:t>,</w:t>
      </w:r>
      <w:r>
        <w:rPr>
          <w:rFonts w:ascii="Times New Roman" w:hAnsi="Times New Roman"/>
          <w:sz w:val="20"/>
          <w:szCs w:val="20"/>
          <w:rtl w:val="0"/>
          <w:lang w:val="de-DE"/>
        </w:rPr>
        <w:t xml:space="preserve"> Tochter des weimarischen Obermedizinalrates Ludwig v</w:t>
      </w:r>
      <w:ins w:id="17746" w:date="2023-01-09T16:57:55Z" w:author="Jan Groh">
        <w:r>
          <w:rPr>
            <w:rFonts w:ascii="Times New Roman" w:hAnsi="Times New Roman"/>
            <w:sz w:val="20"/>
            <w:szCs w:val="20"/>
            <w:rtl w:val="0"/>
            <w:lang w:val="de-DE"/>
          </w:rPr>
          <w:t>on</w:t>
        </w:r>
      </w:ins>
      <w:del w:id="17747" w:date="2023-01-09T16:57:52Z" w:author="Jan Groh">
        <w:r>
          <w:rPr>
            <w:rFonts w:ascii="Times New Roman" w:hAnsi="Times New Roman"/>
            <w:sz w:val="20"/>
            <w:szCs w:val="20"/>
            <w:rtl w:val="0"/>
          </w:rPr>
          <w:delText>.</w:delText>
        </w:r>
      </w:del>
      <w:r>
        <w:rPr>
          <w:rFonts w:ascii="Times New Roman" w:hAnsi="Times New Roman"/>
          <w:sz w:val="20"/>
          <w:szCs w:val="20"/>
          <w:rtl w:val="0"/>
        </w:rPr>
        <w:t xml:space="preserve"> F</w:t>
      </w:r>
      <w:del w:id="17748" w:date="2023-01-09T16:57:56Z" w:author="Jan Groh">
        <w:r>
          <w:rPr>
            <w:rFonts w:ascii="Times New Roman" w:hAnsi="Times New Roman"/>
            <w:sz w:val="20"/>
            <w:szCs w:val="20"/>
            <w:rtl w:val="0"/>
          </w:rPr>
          <w:delText>.</w:delText>
        </w:r>
      </w:del>
      <w:ins w:id="17749" w:date="2023-01-09T16:58:00Z" w:author="Jan Groh">
        <w:r>
          <w:rPr>
            <w:rFonts w:ascii="Times New Roman" w:hAnsi="Times New Roman"/>
            <w:sz w:val="20"/>
            <w:szCs w:val="20"/>
            <w:rtl w:val="0"/>
            <w:lang w:val="de-DE"/>
          </w:rPr>
          <w:t>roriep</w:t>
        </w:r>
      </w:ins>
      <w:r>
        <w:rPr>
          <w:rFonts w:ascii="Times New Roman" w:hAnsi="Times New Roman"/>
          <w:sz w:val="20"/>
          <w:szCs w:val="20"/>
          <w:rtl w:val="0"/>
        </w:rPr>
        <w:t xml:space="preserve"> (1779</w:t>
      </w:r>
      <w:r>
        <w:rPr>
          <w:rFonts w:ascii="Times New Roman" w:hAnsi="Times New Roman" w:hint="default"/>
          <w:sz w:val="20"/>
          <w:szCs w:val="20"/>
          <w:rtl w:val="0"/>
        </w:rPr>
        <w:t>–</w:t>
      </w:r>
      <w:r>
        <w:rPr>
          <w:rFonts w:ascii="Times New Roman" w:hAnsi="Times New Roman"/>
          <w:sz w:val="20"/>
          <w:szCs w:val="20"/>
          <w:rtl w:val="0"/>
          <w:lang w:val="de-DE"/>
        </w:rPr>
        <w:t>1843). Sie geh</w:t>
      </w:r>
      <w:r>
        <w:rPr>
          <w:rFonts w:ascii="Times New Roman" w:hAnsi="Times New Roman" w:hint="default"/>
          <w:sz w:val="20"/>
          <w:szCs w:val="20"/>
          <w:rtl w:val="0"/>
          <w:lang w:val="sv-SE"/>
        </w:rPr>
        <w:t>ö</w:t>
      </w:r>
      <w:r>
        <w:rPr>
          <w:rFonts w:ascii="Times New Roman" w:hAnsi="Times New Roman"/>
          <w:sz w:val="20"/>
          <w:szCs w:val="20"/>
          <w:rtl w:val="0"/>
          <w:lang w:val="de-DE"/>
        </w:rPr>
        <w:t>rte zum erweiterten Freundeskreis Ottilies.</w:t>
      </w:r>
    </w:p>
  </w:footnote>
  <w:footnote w:id="143">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Fr</w:t>
      </w:r>
      <w:r>
        <w:rPr>
          <w:rFonts w:ascii="Times New Roman" w:hAnsi="Times New Roman" w:hint="default"/>
          <w:sz w:val="20"/>
          <w:szCs w:val="20"/>
          <w:rtl w:val="0"/>
          <w:lang w:val="fr-FR"/>
        </w:rPr>
        <w:t>é</w:t>
      </w:r>
      <w:r>
        <w:rPr>
          <w:rFonts w:ascii="Times New Roman" w:hAnsi="Times New Roman"/>
          <w:sz w:val="20"/>
          <w:szCs w:val="20"/>
          <w:rtl w:val="0"/>
        </w:rPr>
        <w:t>d</w:t>
      </w:r>
      <w:r>
        <w:rPr>
          <w:rFonts w:ascii="Times New Roman" w:hAnsi="Times New Roman" w:hint="default"/>
          <w:sz w:val="20"/>
          <w:szCs w:val="20"/>
          <w:rtl w:val="0"/>
          <w:lang w:val="fr-FR"/>
        </w:rPr>
        <w:t>é</w:t>
      </w:r>
      <w:r>
        <w:rPr>
          <w:rFonts w:ascii="Times New Roman" w:hAnsi="Times New Roman"/>
          <w:sz w:val="20"/>
          <w:szCs w:val="20"/>
          <w:rtl w:val="0"/>
          <w:lang w:val="sv-SE"/>
        </w:rPr>
        <w:t>ric Jacob Soret (1795</w:t>
      </w:r>
      <w:r>
        <w:rPr>
          <w:rFonts w:ascii="Times New Roman" w:hAnsi="Times New Roman" w:hint="default"/>
          <w:sz w:val="20"/>
          <w:szCs w:val="20"/>
          <w:rtl w:val="0"/>
          <w:lang w:val="de-DE"/>
        </w:rPr>
        <w:t>–</w:t>
      </w:r>
      <w:r>
        <w:rPr>
          <w:rFonts w:ascii="Times New Roman" w:hAnsi="Times New Roman"/>
          <w:sz w:val="20"/>
          <w:szCs w:val="20"/>
          <w:rtl w:val="0"/>
        </w:rPr>
        <w:t>1865</w:t>
      </w:r>
      <w:r>
        <w:rPr>
          <w:rFonts w:ascii="Times New Roman" w:hAnsi="Times New Roman"/>
          <w:sz w:val="20"/>
          <w:szCs w:val="20"/>
          <w:rtl w:val="0"/>
          <w:lang w:val="de-DE"/>
        </w:rPr>
        <w:t>), Prinzenerzieher und Hofrat in Weimar.</w:t>
      </w:r>
    </w:p>
  </w:footnote>
  <w:footnote w:id="144">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James Patrick von Parry (1803</w:t>
      </w:r>
      <w:r>
        <w:rPr>
          <w:rFonts w:ascii="Times New Roman" w:hAnsi="Times New Roman" w:hint="default"/>
          <w:sz w:val="20"/>
          <w:szCs w:val="20"/>
          <w:rtl w:val="0"/>
          <w:lang w:val="de-DE"/>
        </w:rPr>
        <w:t>–</w:t>
      </w:r>
      <w:r>
        <w:rPr>
          <w:rFonts w:ascii="Times New Roman" w:hAnsi="Times New Roman"/>
          <w:sz w:val="20"/>
          <w:szCs w:val="20"/>
          <w:rtl w:val="0"/>
        </w:rPr>
        <w:t>1872)</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Verwandter Ottilies, </w:t>
      </w:r>
      <w:r>
        <w:rPr>
          <w:rFonts w:ascii="Times New Roman" w:hAnsi="Times New Roman"/>
          <w:sz w:val="20"/>
          <w:szCs w:val="20"/>
          <w:rtl w:val="0"/>
          <w:lang w:val="de-DE"/>
        </w:rPr>
        <w:t>Weimar</w:t>
      </w:r>
      <w:r>
        <w:rPr>
          <w:rFonts w:ascii="Times New Roman" w:hAnsi="Times New Roman"/>
          <w:sz w:val="20"/>
          <w:szCs w:val="20"/>
          <w:rtl w:val="0"/>
          <w:lang w:val="de-DE"/>
        </w:rPr>
        <w:t>er</w:t>
      </w:r>
      <w:r>
        <w:rPr>
          <w:rFonts w:ascii="Times New Roman" w:hAnsi="Times New Roman"/>
          <w:sz w:val="20"/>
          <w:szCs w:val="20"/>
          <w:rtl w:val="0"/>
          <w:lang w:val="de-DE"/>
        </w:rPr>
        <w:t xml:space="preserve"> Kammerherr</w:t>
      </w:r>
      <w:r>
        <w:rPr>
          <w:rFonts w:ascii="Times New Roman" w:hAnsi="Times New Roman"/>
          <w:sz w:val="20"/>
          <w:szCs w:val="20"/>
          <w:rtl w:val="0"/>
          <w:lang w:val="de-DE"/>
        </w:rPr>
        <w:t xml:space="preserve"> und Redaktionsmitglied der Zeitschrift </w:t>
      </w:r>
      <w:r>
        <w:rPr>
          <w:rFonts w:ascii="Times New Roman" w:hAnsi="Times New Roman" w:hint="default"/>
          <w:sz w:val="20"/>
          <w:szCs w:val="20"/>
          <w:rtl w:val="0"/>
          <w:lang w:val="de-DE"/>
        </w:rPr>
        <w:t>»</w:t>
      </w:r>
      <w:r>
        <w:rPr>
          <w:rFonts w:ascii="Times New Roman" w:hAnsi="Times New Roman"/>
          <w:sz w:val="20"/>
          <w:szCs w:val="20"/>
          <w:rtl w:val="0"/>
          <w:lang w:val="de-DE"/>
        </w:rPr>
        <w:t>Chaos</w:t>
      </w:r>
      <w:r>
        <w:rPr>
          <w:rFonts w:ascii="Times New Roman" w:hAnsi="Times New Roman" w:hint="default"/>
          <w:sz w:val="20"/>
          <w:szCs w:val="20"/>
          <w:rtl w:val="0"/>
          <w:lang w:val="de-DE"/>
        </w:rPr>
        <w:t xml:space="preserve">« </w:t>
      </w:r>
      <w:r>
        <w:rPr>
          <w:rFonts w:ascii="Times New Roman" w:hAnsi="Times New Roman"/>
          <w:sz w:val="20"/>
          <w:szCs w:val="20"/>
          <w:rtl w:val="0"/>
          <w:lang w:val="de-DE"/>
        </w:rPr>
        <w:t>(s.u.)</w:t>
      </w:r>
      <w:r>
        <w:rPr>
          <w:rFonts w:ascii="Times New Roman" w:hAnsi="Times New Roman"/>
          <w:sz w:val="20"/>
          <w:szCs w:val="20"/>
          <w:rtl w:val="0"/>
        </w:rPr>
        <w:t>.</w:t>
      </w:r>
    </w:p>
  </w:footnote>
  <w:footnote w:id="145">
    <w:p>
      <w:pPr>
        <w:pStyle w:val="Fußnote"/>
        <w:jc w:val="both"/>
      </w:pPr>
      <w:r>
        <w:rPr>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del w:id="17750" w:date="2023-01-08T13:32:42Z" w:author="Jan Groh">
        <w:r>
          <w:rPr>
            <w:rFonts w:ascii="Times New Roman" w:hAnsi="Times New Roman"/>
            <w:sz w:val="20"/>
            <w:szCs w:val="20"/>
            <w:rtl w:val="0"/>
            <w:lang w:val="de-DE"/>
          </w:rPr>
          <w:delText>Chaos: w</w:delText>
        </w:r>
      </w:del>
      <w:del w:id="17751" w:date="2023-01-08T13:32:42Z" w:author="Jan Groh">
        <w:r>
          <w:rPr>
            <w:rFonts w:ascii="Times New Roman" w:hAnsi="Times New Roman" w:hint="default"/>
            <w:sz w:val="20"/>
            <w:szCs w:val="20"/>
            <w:rtl w:val="0"/>
            <w:lang w:val="de-DE"/>
          </w:rPr>
          <w:delText>ö</w:delText>
        </w:r>
      </w:del>
      <w:del w:id="17752" w:date="2023-01-08T13:32:42Z" w:author="Jan Groh">
        <w:r>
          <w:rPr>
            <w:rFonts w:ascii="Times New Roman" w:hAnsi="Times New Roman"/>
            <w:sz w:val="20"/>
            <w:szCs w:val="20"/>
            <w:rtl w:val="0"/>
            <w:lang w:val="de-DE"/>
          </w:rPr>
          <w:delText xml:space="preserve">chentlich erscheinende </w:delText>
        </w:r>
      </w:del>
      <w:del w:id="17753" w:date="2023-01-08T13:32:42Z" w:author="Jan Groh">
        <w:r>
          <w:rPr>
            <w:rStyle w:val="Hyperlink.0"/>
            <w:rFonts w:ascii="Times New Roman" w:cs="Times New Roman" w:hAnsi="Times New Roman" w:eastAsia="Times New Roman"/>
            <w:sz w:val="20"/>
            <w:szCs w:val="20"/>
          </w:rPr>
          <w:fldChar w:fldCharType="begin" w:fldLock="0"/>
        </w:r>
      </w:del>
      <w:del w:id="17754" w:date="2023-01-08T13:32:42Z" w:author="Jan Groh">
        <w:r>
          <w:rPr>
            <w:rStyle w:val="Hyperlink.0"/>
            <w:rFonts w:ascii="Times New Roman" w:cs="Times New Roman" w:hAnsi="Times New Roman" w:eastAsia="Times New Roman"/>
            <w:sz w:val="20"/>
            <w:szCs w:val="20"/>
          </w:rPr>
          <w:delInstrText xml:space="preserve"> HYPERLINK "https://de.wikipedia.org/wiki/Gesellschaftszeitschrift"</w:delInstrText>
        </w:r>
      </w:del>
      <w:del w:id="17755" w:date="2023-01-08T13:32:42Z" w:author="Jan Groh">
        <w:r>
          <w:rPr>
            <w:rStyle w:val="Hyperlink.0"/>
            <w:rFonts w:ascii="Times New Roman" w:cs="Times New Roman" w:hAnsi="Times New Roman" w:eastAsia="Times New Roman"/>
            <w:sz w:val="20"/>
            <w:szCs w:val="20"/>
          </w:rPr>
          <w:fldChar w:fldCharType="separate" w:fldLock="0"/>
        </w:r>
      </w:del>
      <w:del w:id="17756" w:date="2023-01-08T13:32:42Z" w:author="Jan Groh">
        <w:r>
          <w:rPr>
            <w:rStyle w:val="Hyperlink.0"/>
            <w:rFonts w:ascii="Times New Roman" w:hAnsi="Times New Roman"/>
            <w:sz w:val="20"/>
            <w:szCs w:val="20"/>
            <w:rtl w:val="0"/>
            <w:lang w:val="de-DE"/>
          </w:rPr>
          <w:delText>Gesellschaftszeitschrift</w:delText>
        </w:r>
      </w:del>
      <w:del w:id="17757" w:date="2023-01-08T13:32:42Z" w:author="Jan Groh">
        <w:r>
          <w:rPr>
            <w:rFonts w:ascii="Times New Roman" w:cs="Times New Roman" w:hAnsi="Times New Roman" w:eastAsia="Times New Roman"/>
            <w:sz w:val="20"/>
            <w:szCs w:val="20"/>
          </w:rPr>
          <w:fldChar w:fldCharType="end" w:fldLock="0"/>
        </w:r>
      </w:del>
      <w:del w:id="17758" w:date="2023-01-08T13:32:42Z" w:author="Jan Groh">
        <w:r>
          <w:rPr>
            <w:rFonts w:ascii="Times New Roman" w:hAnsi="Times New Roman"/>
            <w:sz w:val="20"/>
            <w:szCs w:val="20"/>
            <w:rtl w:val="0"/>
            <w:lang w:val="de-DE"/>
          </w:rPr>
          <w:delText xml:space="preserve"> herausgegeben von Ottilie von Goethe</w:delText>
        </w:r>
      </w:del>
      <w:del w:id="17759" w:date="2023-01-08T13:32:42Z" w:author="Jan Groh">
        <w:r>
          <w:rPr>
            <w:rFonts w:ascii="Times New Roman" w:hAnsi="Times New Roman"/>
            <w:sz w:val="20"/>
            <w:szCs w:val="20"/>
            <w:rtl w:val="0"/>
          </w:rPr>
          <w:delText xml:space="preserve">. </w:delText>
        </w:r>
      </w:del>
      <w:del w:id="17760" w:date="2023-01-08T13:32:42Z" w:author="Jan Groh">
        <w:r>
          <w:rPr>
            <w:rFonts w:ascii="Times New Roman" w:hAnsi="Times New Roman"/>
            <w:sz w:val="20"/>
            <w:szCs w:val="20"/>
            <w:rtl w:val="0"/>
            <w:lang w:val="de-DE"/>
          </w:rPr>
          <w:delText>D</w:delText>
        </w:r>
      </w:del>
      <w:del w:id="17761" w:date="2023-01-08T13:32:42Z" w:author="Jan Groh">
        <w:r>
          <w:rPr>
            <w:rFonts w:ascii="Times New Roman" w:hAnsi="Times New Roman"/>
            <w:sz w:val="20"/>
            <w:szCs w:val="20"/>
            <w:rtl w:val="0"/>
            <w:lang w:val="de-DE"/>
          </w:rPr>
          <w:delText xml:space="preserve">ie </w:delText>
        </w:r>
      </w:del>
      <w:del w:id="17762" w:date="2023-01-08T13:32:42Z" w:author="Jan Groh">
        <w:r>
          <w:rPr>
            <w:rFonts w:ascii="Times New Roman" w:hAnsi="Times New Roman"/>
            <w:sz w:val="20"/>
            <w:szCs w:val="20"/>
            <w:rtl w:val="0"/>
            <w:lang w:val="de-DE"/>
          </w:rPr>
          <w:delText xml:space="preserve">Zeitschrift erschien mehr oder weniger zweisprachig, was den guten Englischkenntnissen Ottilies und den zahlreichen Weimar besuchenden englischen Studenten geschuldet </w:delText>
        </w:r>
      </w:del>
      <w:del w:id="17763" w:date="2023-01-08T13:32:42Z" w:author="Jan Groh">
        <w:r>
          <w:rPr>
            <w:rFonts w:ascii="Times New Roman" w:hAnsi="Times New Roman"/>
            <w:sz w:val="20"/>
            <w:szCs w:val="20"/>
            <w:rtl w:val="0"/>
          </w:rPr>
          <w:delText>war</w:delText>
        </w:r>
      </w:del>
      <w:del w:id="17764" w:date="2023-01-08T13:32:42Z" w:author="Jan Groh">
        <w:r>
          <w:rPr>
            <w:rFonts w:ascii="Times New Roman" w:hAnsi="Times New Roman"/>
            <w:sz w:val="20"/>
            <w:szCs w:val="20"/>
            <w:rtl w:val="0"/>
            <w:lang w:val="de-DE"/>
          </w:rPr>
          <w:delText>.</w:delText>
        </w:r>
      </w:del>
      <w:ins w:id="17765" w:date="2023-01-09T23:00:27Z" w:author="Jan Groh">
        <w:r>
          <w:rPr>
            <w:rFonts w:ascii="Times New Roman" w:hAnsi="Times New Roman"/>
            <w:sz w:val="20"/>
            <w:szCs w:val="20"/>
            <w:rtl w:val="0"/>
            <w:lang w:val="de-DE"/>
          </w:rPr>
          <w:t>Chaos: w</w:t>
        </w:r>
      </w:ins>
      <w:ins w:id="17766" w:date="2023-01-09T23:00:27Z" w:author="Jan Groh">
        <w:r>
          <w:rPr>
            <w:rFonts w:ascii="Times New Roman" w:hAnsi="Times New Roman" w:hint="default"/>
            <w:sz w:val="20"/>
            <w:szCs w:val="20"/>
            <w:rtl w:val="0"/>
            <w:lang w:val="de-DE"/>
          </w:rPr>
          <w:t>ö</w:t>
        </w:r>
      </w:ins>
      <w:ins w:id="17767" w:date="2023-01-09T23:00:27Z" w:author="Jan Groh">
        <w:r>
          <w:rPr>
            <w:rFonts w:ascii="Times New Roman" w:hAnsi="Times New Roman"/>
            <w:sz w:val="20"/>
            <w:szCs w:val="20"/>
            <w:rtl w:val="0"/>
            <w:lang w:val="de-DE"/>
          </w:rPr>
          <w:t xml:space="preserve">chentlich erscheinende </w:t>
        </w:r>
      </w:ins>
      <w:ins w:id="17768" w:date="2023-01-09T23:00:27Z" w:author="Jan Groh">
        <w:r>
          <w:rPr>
            <w:rFonts w:ascii="Times New Roman" w:hAnsi="Times New Roman"/>
            <w:sz w:val="20"/>
            <w:szCs w:val="20"/>
            <w:rtl w:val="0"/>
            <w:lang w:val="de-DE"/>
          </w:rPr>
          <w:t>Gesellschaftszeitschrift</w:t>
        </w:r>
      </w:ins>
      <w:ins w:id="17769" w:date="2023-01-09T23:00:27Z" w:author="Jan Groh">
        <w:r>
          <w:rPr>
            <w:rFonts w:ascii="Times New Roman" w:hAnsi="Times New Roman"/>
            <w:sz w:val="20"/>
            <w:szCs w:val="20"/>
            <w:rtl w:val="0"/>
            <w:lang w:val="de-DE"/>
          </w:rPr>
          <w:t xml:space="preserve"> herausgegeben von Ottilie von Goethe</w:t>
        </w:r>
      </w:ins>
      <w:ins w:id="17770" w:date="2023-01-09T23:00:27Z" w:author="Jan Groh">
        <w:r>
          <w:rPr>
            <w:rFonts w:ascii="Times New Roman" w:hAnsi="Times New Roman"/>
            <w:sz w:val="20"/>
            <w:szCs w:val="20"/>
            <w:rtl w:val="0"/>
          </w:rPr>
          <w:t xml:space="preserve">. </w:t>
        </w:r>
      </w:ins>
      <w:ins w:id="17771" w:date="2023-01-09T23:00:27Z" w:author="Jan Groh">
        <w:r>
          <w:rPr>
            <w:rFonts w:ascii="Times New Roman" w:hAnsi="Times New Roman"/>
            <w:sz w:val="20"/>
            <w:szCs w:val="20"/>
            <w:rtl w:val="0"/>
            <w:lang w:val="de-DE"/>
          </w:rPr>
          <w:t>D</w:t>
        </w:r>
      </w:ins>
      <w:ins w:id="17772" w:date="2023-01-09T23:00:27Z" w:author="Jan Groh">
        <w:r>
          <w:rPr>
            <w:rFonts w:ascii="Times New Roman" w:hAnsi="Times New Roman"/>
            <w:sz w:val="20"/>
            <w:szCs w:val="20"/>
            <w:rtl w:val="0"/>
            <w:lang w:val="de-DE"/>
          </w:rPr>
          <w:t xml:space="preserve">ie </w:t>
        </w:r>
      </w:ins>
      <w:ins w:id="17773" w:date="2023-01-09T23:00:27Z" w:author="Jan Groh">
        <w:r>
          <w:rPr>
            <w:rFonts w:ascii="Times New Roman" w:hAnsi="Times New Roman"/>
            <w:sz w:val="20"/>
            <w:szCs w:val="20"/>
            <w:rtl w:val="0"/>
            <w:lang w:val="de-DE"/>
          </w:rPr>
          <w:t xml:space="preserve">Zeitschrift erschien von 1829 bis 1831 in einer Auflage von maximal 28 Exemplaren und </w:t>
        </w:r>
      </w:ins>
      <w:ins w:id="17774" w:date="2023-01-09T23:00:27Z" w:author="Jan Groh">
        <w:r>
          <w:rPr>
            <w:rFonts w:ascii="Times New Roman" w:hAnsi="Times New Roman" w:hint="default"/>
            <w:sz w:val="20"/>
            <w:szCs w:val="20"/>
            <w:rtl w:val="0"/>
            <w:lang w:val="de-DE"/>
          </w:rPr>
          <w:t xml:space="preserve">– </w:t>
        </w:r>
      </w:ins>
      <w:ins w:id="17775" w:date="2023-01-09T23:00:27Z" w:author="Jan Groh">
        <w:r>
          <w:rPr>
            <w:rFonts w:ascii="Times New Roman" w:hAnsi="Times New Roman"/>
            <w:sz w:val="20"/>
            <w:szCs w:val="20"/>
            <w:rtl w:val="0"/>
            <w:lang w:val="de-DE"/>
          </w:rPr>
          <w:t>aufgrund der guten Englischkenntnisse Ottilies sowie zahlreicher englischsprachiger Besucher Weimars, die Beitr</w:t>
        </w:r>
      </w:ins>
      <w:ins w:id="17776" w:date="2023-01-09T23:00:27Z" w:author="Jan Groh">
        <w:r>
          <w:rPr>
            <w:rFonts w:ascii="Times New Roman" w:hAnsi="Times New Roman" w:hint="default"/>
            <w:sz w:val="20"/>
            <w:szCs w:val="20"/>
            <w:rtl w:val="0"/>
            <w:lang w:val="de-DE"/>
          </w:rPr>
          <w:t>ä</w:t>
        </w:r>
      </w:ins>
      <w:ins w:id="17777" w:date="2023-01-09T23:00:27Z" w:author="Jan Groh">
        <w:r>
          <w:rPr>
            <w:rFonts w:ascii="Times New Roman" w:hAnsi="Times New Roman"/>
            <w:sz w:val="20"/>
            <w:szCs w:val="20"/>
            <w:rtl w:val="0"/>
            <w:lang w:val="de-DE"/>
          </w:rPr>
          <w:t xml:space="preserve">ge lieferten </w:t>
        </w:r>
      </w:ins>
      <w:ins w:id="17778" w:date="2023-01-09T23:00:27Z" w:author="Jan Groh">
        <w:r>
          <w:rPr>
            <w:rFonts w:ascii="Times New Roman" w:hAnsi="Times New Roman" w:hint="default"/>
            <w:sz w:val="20"/>
            <w:szCs w:val="20"/>
            <w:rtl w:val="0"/>
            <w:lang w:val="de-DE"/>
          </w:rPr>
          <w:t xml:space="preserve">– </w:t>
        </w:r>
      </w:ins>
      <w:ins w:id="17779" w:date="2023-01-09T23:00:27Z" w:author="Jan Groh">
        <w:r>
          <w:rPr>
            <w:rFonts w:ascii="Times New Roman" w:hAnsi="Times New Roman"/>
            <w:sz w:val="20"/>
            <w:szCs w:val="20"/>
            <w:rtl w:val="0"/>
            <w:lang w:val="de-DE"/>
          </w:rPr>
          <w:t>mehr oder weniger zweisprachig.</w:t>
        </w:r>
      </w:ins>
    </w:p>
  </w:footnote>
  <w:footnote w:id="14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Amalie von Mellish (1799</w:t>
      </w:r>
      <w:r>
        <w:rPr>
          <w:rFonts w:ascii="Times New Roman" w:hAnsi="Times New Roman" w:hint="default"/>
          <w:sz w:val="20"/>
          <w:szCs w:val="20"/>
          <w:rtl w:val="0"/>
          <w:lang w:val="de-DE"/>
        </w:rPr>
        <w:t>–</w:t>
      </w:r>
      <w:r>
        <w:rPr>
          <w:rFonts w:ascii="Times New Roman" w:hAnsi="Times New Roman"/>
          <w:sz w:val="20"/>
          <w:szCs w:val="20"/>
          <w:rtl w:val="0"/>
        </w:rPr>
        <w:t>1872</w:t>
      </w:r>
      <w:r>
        <w:rPr>
          <w:rFonts w:ascii="Times New Roman" w:hAnsi="Times New Roman"/>
          <w:sz w:val="20"/>
          <w:szCs w:val="20"/>
          <w:rtl w:val="0"/>
          <w:lang w:val="de-DE"/>
        </w:rPr>
        <w:t>), verheiratete Gr</w:t>
      </w:r>
      <w:r>
        <w:rPr>
          <w:rFonts w:ascii="Times New Roman" w:hAnsi="Times New Roman" w:hint="default"/>
          <w:sz w:val="20"/>
          <w:szCs w:val="20"/>
          <w:rtl w:val="0"/>
          <w:lang w:val="de-DE"/>
        </w:rPr>
        <w:t>ä</w:t>
      </w:r>
      <w:r>
        <w:rPr>
          <w:rFonts w:ascii="Times New Roman" w:hAnsi="Times New Roman"/>
          <w:sz w:val="20"/>
          <w:szCs w:val="20"/>
          <w:rtl w:val="0"/>
          <w:lang w:val="de-DE"/>
        </w:rPr>
        <w:t>fin Marschall.</w:t>
      </w:r>
    </w:p>
  </w:footnote>
  <w:footnote w:id="14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Napoleon Bonaparte (1769</w:t>
      </w:r>
      <w:r>
        <w:rPr>
          <w:rFonts w:ascii="Times New Roman" w:hAnsi="Times New Roman" w:hint="default"/>
          <w:sz w:val="20"/>
          <w:szCs w:val="20"/>
          <w:rtl w:val="0"/>
          <w:lang w:val="de-DE"/>
        </w:rPr>
        <w:t>–</w:t>
      </w:r>
      <w:r>
        <w:rPr>
          <w:rFonts w:ascii="Times New Roman" w:hAnsi="Times New Roman"/>
          <w:sz w:val="20"/>
          <w:szCs w:val="20"/>
          <w:rtl w:val="0"/>
          <w:lang w:val="de-DE"/>
        </w:rPr>
        <w:t>1821), franz</w:t>
      </w:r>
      <w:r>
        <w:rPr>
          <w:rFonts w:ascii="Times New Roman" w:hAnsi="Times New Roman" w:hint="default"/>
          <w:sz w:val="20"/>
          <w:szCs w:val="20"/>
          <w:rtl w:val="0"/>
          <w:lang w:val="de-DE"/>
        </w:rPr>
        <w:t>ö</w:t>
      </w:r>
      <w:r>
        <w:rPr>
          <w:rFonts w:ascii="Times New Roman" w:hAnsi="Times New Roman"/>
          <w:sz w:val="20"/>
          <w:szCs w:val="20"/>
          <w:rtl w:val="0"/>
          <w:lang w:val="de-DE"/>
        </w:rPr>
        <w:t>sischer General, Diktator und Kaiser, wurde nach der zwischenzeitlichen Eroberung fast ganz West-Kontinentaleuropas und seiner endg</w:t>
      </w:r>
      <w:r>
        <w:rPr>
          <w:rFonts w:ascii="Times New Roman" w:hAnsi="Times New Roman" w:hint="default"/>
          <w:sz w:val="20"/>
          <w:szCs w:val="20"/>
          <w:rtl w:val="0"/>
          <w:lang w:val="de-DE"/>
        </w:rPr>
        <w:t>ü</w:t>
      </w:r>
      <w:r>
        <w:rPr>
          <w:rFonts w:ascii="Times New Roman" w:hAnsi="Times New Roman"/>
          <w:sz w:val="20"/>
          <w:szCs w:val="20"/>
          <w:rtl w:val="0"/>
          <w:lang w:val="de-DE"/>
        </w:rPr>
        <w:t>ltigen Niederlage bei Waterloo 1815 auf die einsam gelegene Insel St. Helena im S</w:t>
      </w:r>
      <w:r>
        <w:rPr>
          <w:rFonts w:ascii="Times New Roman" w:hAnsi="Times New Roman" w:hint="default"/>
          <w:sz w:val="20"/>
          <w:szCs w:val="20"/>
          <w:rtl w:val="0"/>
          <w:lang w:val="de-DE"/>
        </w:rPr>
        <w:t>ü</w:t>
      </w:r>
      <w:r>
        <w:rPr>
          <w:rFonts w:ascii="Times New Roman" w:hAnsi="Times New Roman"/>
          <w:sz w:val="20"/>
          <w:szCs w:val="20"/>
          <w:rtl w:val="0"/>
          <w:lang w:val="de-DE"/>
        </w:rPr>
        <w:t>datlantik verbannt, wo er an Magenkrebs starb.</w:t>
      </w:r>
    </w:p>
  </w:footnote>
  <w:footnote w:id="14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Adam Bernard Mickiewicz, (1798</w:t>
      </w:r>
      <w:r>
        <w:rPr>
          <w:rFonts w:ascii="Times New Roman" w:hAnsi="Times New Roman" w:hint="default"/>
          <w:sz w:val="20"/>
          <w:szCs w:val="20"/>
          <w:rtl w:val="0"/>
          <w:lang w:val="de-DE"/>
        </w:rPr>
        <w:t>–</w:t>
      </w:r>
      <w:r>
        <w:rPr>
          <w:rFonts w:ascii="Times New Roman" w:hAnsi="Times New Roman"/>
          <w:sz w:val="20"/>
          <w:szCs w:val="20"/>
          <w:rtl w:val="0"/>
        </w:rPr>
        <w:t>1855)</w:t>
      </w:r>
      <w:r>
        <w:rPr>
          <w:rFonts w:ascii="Times New Roman" w:hAnsi="Times New Roman"/>
          <w:sz w:val="20"/>
          <w:szCs w:val="20"/>
          <w:rtl w:val="0"/>
          <w:lang w:val="de-DE"/>
        </w:rPr>
        <w:t>,</w:t>
      </w:r>
      <w:r>
        <w:rPr>
          <w:rFonts w:ascii="Times New Roman" w:hAnsi="Times New Roman"/>
          <w:sz w:val="20"/>
          <w:szCs w:val="20"/>
          <w:rtl w:val="0"/>
          <w:lang w:val="de-DE"/>
        </w:rPr>
        <w:t xml:space="preserve"> polnischer Dichter der Romantik</w:t>
      </w:r>
      <w:r>
        <w:rPr>
          <w:rFonts w:ascii="Times New Roman" w:hAnsi="Times New Roman"/>
          <w:sz w:val="20"/>
          <w:szCs w:val="20"/>
          <w:rtl w:val="0"/>
          <w:lang w:val="de-DE"/>
        </w:rPr>
        <w:t>, gilt</w:t>
      </w:r>
      <w:r>
        <w:rPr>
          <w:rFonts w:ascii="Times New Roman" w:hAnsi="Times New Roman"/>
          <w:sz w:val="20"/>
          <w:szCs w:val="20"/>
          <w:rtl w:val="0"/>
          <w:lang w:val="de-DE"/>
        </w:rPr>
        <w:t xml:space="preserve"> als bedeutendster der </w:t>
      </w:r>
      <w:r>
        <w:rPr>
          <w:rFonts w:ascii="Times New Roman" w:hAnsi="Times New Roman" w:hint="default"/>
          <w:sz w:val="20"/>
          <w:szCs w:val="20"/>
          <w:rtl w:val="0"/>
          <w:lang w:val="de-DE"/>
        </w:rPr>
        <w:t>„</w:t>
      </w:r>
      <w:r>
        <w:rPr>
          <w:rFonts w:ascii="Times New Roman" w:hAnsi="Times New Roman"/>
          <w:sz w:val="20"/>
          <w:szCs w:val="20"/>
          <w:rtl w:val="0"/>
          <w:lang w:val="de-DE"/>
        </w:rPr>
        <w:t>Drei Barden</w:t>
      </w:r>
      <w:r>
        <w:rPr>
          <w:rFonts w:ascii="Times New Roman" w:hAnsi="Times New Roman" w:hint="default"/>
          <w:sz w:val="20"/>
          <w:szCs w:val="20"/>
          <w:rtl w:val="0"/>
          <w:lang w:val="de-DE"/>
        </w:rPr>
        <w:t>“</w:t>
      </w:r>
      <w:r>
        <w:rPr>
          <w:rFonts w:ascii="Times New Roman" w:hAnsi="Times New Roman"/>
          <w:sz w:val="20"/>
          <w:szCs w:val="20"/>
          <w:rtl w:val="0"/>
          <w:lang w:val="de-DE"/>
        </w:rPr>
        <w:t xml:space="preserve"> der Polnischen Romantik und als Nationaldichter Polens.</w:t>
      </w:r>
    </w:p>
  </w:footnote>
  <w:footnote w:id="14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Sinaida Alexandrowna Wolkonskaja</w:t>
      </w:r>
      <w:del w:id="17780" w:date="2023-01-09T23:01:40Z" w:author="Jan Groh">
        <w:r>
          <w:rPr>
            <w:rFonts w:ascii="Times New Roman" w:hAnsi="Times New Roman"/>
            <w:sz w:val="20"/>
            <w:szCs w:val="20"/>
            <w:rtl w:val="0"/>
          </w:rPr>
          <w:delText xml:space="preserve"> (1792</w:delText>
        </w:r>
      </w:del>
      <w:del w:id="17781" w:date="2023-01-09T23:01:40Z" w:author="Jan Groh">
        <w:r>
          <w:rPr>
            <w:rFonts w:ascii="Times New Roman" w:hAnsi="Times New Roman" w:hint="default"/>
            <w:sz w:val="20"/>
            <w:szCs w:val="20"/>
            <w:rtl w:val="0"/>
            <w:lang w:val="de-DE"/>
          </w:rPr>
          <w:delText>–</w:delText>
        </w:r>
      </w:del>
      <w:del w:id="17782" w:date="2023-01-09T23:01:40Z" w:author="Jan Groh">
        <w:r>
          <w:rPr>
            <w:rFonts w:ascii="Times New Roman" w:hAnsi="Times New Roman"/>
            <w:sz w:val="20"/>
            <w:szCs w:val="20"/>
            <w:rtl w:val="0"/>
          </w:rPr>
          <w:delText>1862)</w:delText>
        </w:r>
      </w:del>
      <w:r>
        <w:rPr>
          <w:rFonts w:ascii="Times New Roman" w:hAnsi="Times New Roman"/>
          <w:sz w:val="20"/>
          <w:szCs w:val="20"/>
          <w:rtl w:val="0"/>
          <w:lang w:val="de-DE"/>
        </w:rPr>
        <w:t xml:space="preserve">, </w:t>
      </w:r>
      <w:r>
        <w:rPr>
          <w:rFonts w:ascii="Times New Roman" w:hAnsi="Times New Roman"/>
          <w:sz w:val="20"/>
          <w:szCs w:val="20"/>
          <w:rtl w:val="0"/>
          <w:lang w:val="de-DE"/>
        </w:rPr>
        <w:t>geb</w:t>
      </w:r>
      <w:r>
        <w:rPr>
          <w:rFonts w:ascii="Times New Roman" w:hAnsi="Times New Roman"/>
          <w:sz w:val="20"/>
          <w:szCs w:val="20"/>
          <w:rtl w:val="0"/>
          <w:lang w:val="de-DE"/>
        </w:rPr>
        <w:t>.</w:t>
      </w:r>
      <w:r>
        <w:rPr>
          <w:rFonts w:ascii="Times New Roman" w:hAnsi="Times New Roman"/>
          <w:sz w:val="20"/>
          <w:szCs w:val="20"/>
          <w:rtl w:val="0"/>
        </w:rPr>
        <w:t xml:space="preserve"> F</w:t>
      </w:r>
      <w:r>
        <w:rPr>
          <w:rFonts w:ascii="Times New Roman" w:hAnsi="Times New Roman" w:hint="default"/>
          <w:sz w:val="20"/>
          <w:szCs w:val="20"/>
          <w:rtl w:val="0"/>
        </w:rPr>
        <w:t>ü</w:t>
      </w:r>
      <w:r>
        <w:rPr>
          <w:rFonts w:ascii="Times New Roman" w:hAnsi="Times New Roman"/>
          <w:sz w:val="20"/>
          <w:szCs w:val="20"/>
          <w:rtl w:val="0"/>
        </w:rPr>
        <w:t>rstin Belosselski-Beloserski</w:t>
      </w:r>
      <w:ins w:id="17783" w:date="2023-01-09T23:01:44Z" w:author="Jan Groh">
        <w:r>
          <w:rPr>
            <w:rFonts w:ascii="Times New Roman" w:hAnsi="Times New Roman"/>
            <w:sz w:val="20"/>
            <w:szCs w:val="20"/>
            <w:rtl w:val="0"/>
            <w:lang w:val="de-DE"/>
          </w:rPr>
          <w:t xml:space="preserve"> </w:t>
        </w:r>
      </w:ins>
      <w:ins w:id="17784" w:date="2023-01-09T23:01:44Z" w:author="Jan Groh">
        <w:r>
          <w:rPr>
            <w:rFonts w:ascii="Times New Roman" w:hAnsi="Times New Roman"/>
            <w:sz w:val="20"/>
            <w:szCs w:val="20"/>
            <w:rtl w:val="0"/>
          </w:rPr>
          <w:t>(1792</w:t>
        </w:r>
      </w:ins>
      <w:ins w:id="17785" w:date="2023-01-09T23:01:44Z" w:author="Jan Groh">
        <w:r>
          <w:rPr>
            <w:rFonts w:ascii="Times New Roman" w:hAnsi="Times New Roman" w:hint="default"/>
            <w:sz w:val="20"/>
            <w:szCs w:val="20"/>
            <w:rtl w:val="0"/>
          </w:rPr>
          <w:t>–</w:t>
        </w:r>
      </w:ins>
      <w:ins w:id="17786" w:date="2023-01-09T23:01:44Z" w:author="Jan Groh">
        <w:r>
          <w:rPr>
            <w:rFonts w:ascii="Times New Roman" w:hAnsi="Times New Roman"/>
            <w:sz w:val="20"/>
            <w:szCs w:val="20"/>
            <w:rtl w:val="0"/>
          </w:rPr>
          <w:t>1862)</w:t>
        </w:r>
      </w:ins>
      <w:r>
        <w:rPr>
          <w:rFonts w:ascii="Times New Roman" w:hAnsi="Times New Roman"/>
          <w:sz w:val="20"/>
          <w:szCs w:val="20"/>
          <w:rtl w:val="0"/>
          <w:lang w:val="nl-NL"/>
        </w:rPr>
        <w:t>, russische Hofdame, Poetin</w:t>
      </w:r>
      <w:r>
        <w:rPr>
          <w:rFonts w:ascii="Times New Roman" w:hAnsi="Times New Roman"/>
          <w:sz w:val="20"/>
          <w:szCs w:val="20"/>
          <w:rtl w:val="0"/>
          <w:lang w:val="de-DE"/>
        </w:rPr>
        <w:t>,</w:t>
      </w:r>
      <w:r>
        <w:rPr>
          <w:rFonts w:ascii="Times New Roman" w:hAnsi="Times New Roman"/>
          <w:sz w:val="20"/>
          <w:szCs w:val="20"/>
          <w:rtl w:val="0"/>
        </w:rPr>
        <w:t xml:space="preserve"> S</w:t>
      </w:r>
      <w:r>
        <w:rPr>
          <w:rFonts w:ascii="Times New Roman" w:hAnsi="Times New Roman" w:hint="default"/>
          <w:sz w:val="20"/>
          <w:szCs w:val="20"/>
          <w:rtl w:val="0"/>
        </w:rPr>
        <w:t>ä</w:t>
      </w:r>
      <w:r>
        <w:rPr>
          <w:rFonts w:ascii="Times New Roman" w:hAnsi="Times New Roman"/>
          <w:sz w:val="20"/>
          <w:szCs w:val="20"/>
          <w:rtl w:val="0"/>
        </w:rPr>
        <w:t xml:space="preserve">ngerin. </w:t>
      </w:r>
      <w:r>
        <w:rPr>
          <w:rFonts w:ascii="Times New Roman" w:hAnsi="Times New Roman"/>
          <w:sz w:val="20"/>
          <w:szCs w:val="20"/>
          <w:rtl w:val="0"/>
          <w:lang w:val="de-DE"/>
        </w:rPr>
        <w:t>Verlie</w:t>
      </w:r>
      <w:r>
        <w:rPr>
          <w:rFonts w:ascii="Times New Roman" w:hAnsi="Times New Roman" w:hint="default"/>
          <w:sz w:val="20"/>
          <w:szCs w:val="20"/>
          <w:rtl w:val="0"/>
          <w:lang w:val="de-DE"/>
        </w:rPr>
        <w:t xml:space="preserve">ß </w:t>
      </w:r>
      <w:r>
        <w:rPr>
          <w:rFonts w:ascii="Times New Roman" w:hAnsi="Times New Roman"/>
          <w:sz w:val="20"/>
          <w:szCs w:val="20"/>
          <w:rtl w:val="0"/>
          <w:lang w:val="de-DE"/>
        </w:rPr>
        <w:t>Russland in Folge des Dekabristen-Aufstands (1825) und lebte in Rom, wo sie sich entschieden f</w:t>
      </w:r>
      <w:r>
        <w:rPr>
          <w:rFonts w:ascii="Times New Roman" w:hAnsi="Times New Roman" w:hint="default"/>
          <w:sz w:val="20"/>
          <w:szCs w:val="20"/>
          <w:rtl w:val="0"/>
          <w:lang w:val="de-DE"/>
        </w:rPr>
        <w:t>ü</w:t>
      </w:r>
      <w:r>
        <w:rPr>
          <w:rFonts w:ascii="Times New Roman" w:hAnsi="Times New Roman"/>
          <w:sz w:val="20"/>
          <w:szCs w:val="20"/>
          <w:rtl w:val="0"/>
          <w:lang w:val="de-DE"/>
        </w:rPr>
        <w:t>r den Katholizismus einsetzte.</w:t>
      </w:r>
    </w:p>
  </w:footnote>
  <w:footnote w:id="15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August scheint hier die damals weit verbreitete </w:t>
      </w:r>
      <w:r>
        <w:rPr>
          <w:rFonts w:ascii="Times New Roman" w:hAnsi="Times New Roman" w:hint="default"/>
          <w:sz w:val="20"/>
          <w:szCs w:val="20"/>
          <w:rtl w:val="0"/>
          <w:lang w:val="de-DE"/>
        </w:rPr>
        <w:t>„</w:t>
      </w:r>
      <w:r>
        <w:rPr>
          <w:rFonts w:ascii="Times New Roman" w:hAnsi="Times New Roman"/>
          <w:sz w:val="20"/>
          <w:szCs w:val="20"/>
          <w:rtl w:val="0"/>
          <w:lang w:val="de-DE"/>
        </w:rPr>
        <w:t>deutsche</w:t>
      </w:r>
      <w:r>
        <w:rPr>
          <w:rFonts w:ascii="Times New Roman" w:hAnsi="Times New Roman" w:hint="default"/>
          <w:sz w:val="20"/>
          <w:szCs w:val="20"/>
          <w:rtl w:val="0"/>
          <w:lang w:val="de-DE"/>
        </w:rPr>
        <w:t xml:space="preserve">“ </w:t>
      </w:r>
      <w:r>
        <w:rPr>
          <w:rFonts w:ascii="Times New Roman" w:hAnsi="Times New Roman"/>
          <w:sz w:val="20"/>
          <w:szCs w:val="20"/>
          <w:rtl w:val="0"/>
          <w:lang w:val="de-DE"/>
        </w:rPr>
        <w:t xml:space="preserve">oder </w:t>
      </w:r>
      <w:r>
        <w:rPr>
          <w:rFonts w:ascii="Times New Roman" w:hAnsi="Times New Roman" w:hint="default"/>
          <w:sz w:val="20"/>
          <w:szCs w:val="20"/>
          <w:rtl w:val="0"/>
          <w:lang w:val="de-DE"/>
        </w:rPr>
        <w:t>„</w:t>
      </w:r>
      <w:r>
        <w:rPr>
          <w:rFonts w:ascii="Times New Roman" w:hAnsi="Times New Roman"/>
          <w:sz w:val="20"/>
          <w:szCs w:val="20"/>
          <w:rtl w:val="0"/>
          <w:lang w:val="de-DE"/>
        </w:rPr>
        <w:t>Landmeile</w:t>
      </w:r>
      <w:r>
        <w:rPr>
          <w:rFonts w:ascii="Times New Roman" w:hAnsi="Times New Roman" w:hint="default"/>
          <w:sz w:val="20"/>
          <w:szCs w:val="20"/>
          <w:rtl w:val="0"/>
          <w:lang w:val="de-DE"/>
        </w:rPr>
        <w:t xml:space="preserve">“ </w:t>
      </w:r>
      <w:r>
        <w:rPr>
          <w:rFonts w:ascii="Times New Roman" w:hAnsi="Times New Roman"/>
          <w:sz w:val="20"/>
          <w:szCs w:val="20"/>
          <w:rtl w:val="0"/>
          <w:lang w:val="de-DE"/>
        </w:rPr>
        <w:t>zugrunde zu legen, die eine l</w:t>
      </w:r>
      <w:r>
        <w:rPr>
          <w:rFonts w:ascii="Times New Roman" w:hAnsi="Times New Roman" w:hint="default"/>
          <w:sz w:val="20"/>
          <w:szCs w:val="20"/>
          <w:rtl w:val="0"/>
          <w:lang w:val="de-DE"/>
        </w:rPr>
        <w:t>ä</w:t>
      </w:r>
      <w:r>
        <w:rPr>
          <w:rFonts w:ascii="Times New Roman" w:hAnsi="Times New Roman"/>
          <w:sz w:val="20"/>
          <w:szCs w:val="20"/>
          <w:rtl w:val="0"/>
          <w:lang w:val="de-DE"/>
        </w:rPr>
        <w:t>nge von gut 7,5</w:t>
      </w:r>
      <w:r>
        <w:rPr>
          <w:rFonts w:ascii="Times New Roman" w:hAnsi="Times New Roman" w:hint="default"/>
          <w:sz w:val="20"/>
          <w:szCs w:val="20"/>
          <w:rtl w:val="0"/>
          <w:lang w:val="de-DE"/>
        </w:rPr>
        <w:t> </w:t>
      </w:r>
      <w:r>
        <w:rPr>
          <w:rFonts w:ascii="Times New Roman" w:hAnsi="Times New Roman"/>
          <w:sz w:val="20"/>
          <w:szCs w:val="20"/>
          <w:rtl w:val="0"/>
          <w:lang w:val="de-DE"/>
        </w:rPr>
        <w:t>km aufwies</w:t>
      </w:r>
      <w:ins w:id="17787" w:date="2023-01-09T23:02:02Z" w:author="Jan Groh">
        <w:r>
          <w:rPr>
            <w:rFonts w:ascii="Times New Roman" w:hAnsi="Times New Roman"/>
            <w:sz w:val="20"/>
            <w:szCs w:val="20"/>
            <w:rtl w:val="0"/>
            <w:lang w:val="de-DE"/>
          </w:rPr>
          <w:t>,</w:t>
        </w:r>
      </w:ins>
      <w:del w:id="17788" w:date="2023-01-09T23:02:02Z" w:author="Jan Groh">
        <w:r>
          <w:rPr>
            <w:rFonts w:ascii="Times New Roman" w:hAnsi="Times New Roman"/>
            <w:sz w:val="20"/>
            <w:szCs w:val="20"/>
            <w:rtl w:val="0"/>
            <w:lang w:val="de-DE"/>
          </w:rPr>
          <w:delText>.</w:delText>
        </w:r>
      </w:del>
      <w:r>
        <w:rPr>
          <w:rFonts w:ascii="Times New Roman" w:hAnsi="Times New Roman"/>
          <w:sz w:val="20"/>
          <w:szCs w:val="20"/>
          <w:rtl w:val="0"/>
          <w:lang w:val="de-DE"/>
        </w:rPr>
        <w:t xml:space="preserve"> was auf eine Distanz von rund 1.125</w:t>
      </w:r>
      <w:r>
        <w:rPr>
          <w:rFonts w:ascii="Times New Roman" w:hAnsi="Times New Roman" w:hint="default"/>
          <w:sz w:val="20"/>
          <w:szCs w:val="20"/>
          <w:rtl w:val="0"/>
          <w:lang w:val="de-DE"/>
        </w:rPr>
        <w:t> </w:t>
      </w:r>
      <w:r>
        <w:rPr>
          <w:rFonts w:ascii="Times New Roman" w:hAnsi="Times New Roman"/>
          <w:sz w:val="20"/>
          <w:szCs w:val="20"/>
          <w:rtl w:val="0"/>
          <w:lang w:val="de-DE"/>
        </w:rPr>
        <w:t>km hinausliefe (</w:t>
      </w:r>
      <w:del w:id="17789" w:date="2023-01-09T23:02:35Z" w:author="Jan Groh">
        <w:r>
          <w:rPr>
            <w:rFonts w:ascii="Times New Roman" w:hAnsi="Times New Roman"/>
            <w:sz w:val="20"/>
            <w:szCs w:val="20"/>
            <w:rtl w:val="0"/>
            <w:lang w:val="de-DE"/>
          </w:rPr>
          <w:delText xml:space="preserve">heutige </w:delText>
        </w:r>
      </w:del>
      <w:r>
        <w:rPr>
          <w:rFonts w:ascii="Times New Roman" w:hAnsi="Times New Roman"/>
          <w:sz w:val="20"/>
          <w:szCs w:val="20"/>
          <w:rtl w:val="0"/>
          <w:lang w:val="de-DE"/>
        </w:rPr>
        <w:t>Autobahnstrecke: 809 km).</w:t>
      </w:r>
    </w:p>
  </w:footnote>
  <w:footnote w:id="15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es-ES_tradnl"/>
        </w:rPr>
        <w:t xml:space="preserve"> Samuel</w:t>
      </w:r>
      <w:r>
        <w:rPr>
          <w:rFonts w:ascii="Times New Roman" w:hAnsi="Times New Roman"/>
          <w:sz w:val="20"/>
          <w:szCs w:val="20"/>
          <w:rtl w:val="0"/>
          <w:lang w:val="de-DE"/>
        </w:rPr>
        <w:t xml:space="preserve"> Naylor (1809</w:t>
      </w:r>
      <w:r>
        <w:rPr>
          <w:rFonts w:ascii="Times New Roman" w:hAnsi="Times New Roman" w:hint="default"/>
          <w:sz w:val="20"/>
          <w:szCs w:val="20"/>
          <w:rtl w:val="0"/>
          <w:lang w:val="de-DE"/>
        </w:rPr>
        <w:t>–</w:t>
      </w:r>
      <w:r>
        <w:rPr>
          <w:rFonts w:ascii="Times New Roman" w:hAnsi="Times New Roman"/>
          <w:sz w:val="20"/>
          <w:szCs w:val="20"/>
          <w:rtl w:val="0"/>
          <w:lang w:val="de-DE"/>
        </w:rPr>
        <w:t>1865),</w:t>
      </w:r>
      <w:r>
        <w:rPr>
          <w:rFonts w:ascii="Times New Roman" w:hAnsi="Times New Roman"/>
          <w:sz w:val="20"/>
          <w:szCs w:val="20"/>
          <w:rtl w:val="0"/>
        </w:rPr>
        <w:t xml:space="preserve"> </w:t>
      </w:r>
      <w:r>
        <w:rPr>
          <w:rFonts w:ascii="Times New Roman" w:hAnsi="Times New Roman"/>
          <w:sz w:val="20"/>
          <w:szCs w:val="20"/>
          <w:rtl w:val="0"/>
          <w:lang w:val="de-DE"/>
        </w:rPr>
        <w:t>e</w:t>
      </w:r>
      <w:r>
        <w:rPr>
          <w:rFonts w:ascii="Times New Roman" w:hAnsi="Times New Roman"/>
          <w:sz w:val="20"/>
          <w:szCs w:val="20"/>
          <w:rtl w:val="0"/>
          <w:lang w:val="de-DE"/>
        </w:rPr>
        <w:t>nglischer Student,</w:t>
      </w:r>
      <w:r>
        <w:rPr>
          <w:rFonts w:ascii="Times New Roman" w:hAnsi="Times New Roman"/>
          <w:sz w:val="20"/>
          <w:szCs w:val="20"/>
          <w:rtl w:val="0"/>
          <w:lang w:val="de-DE"/>
        </w:rPr>
        <w:t xml:space="preserve"> sp</w:t>
      </w:r>
      <w:r>
        <w:rPr>
          <w:rFonts w:ascii="Times New Roman" w:hAnsi="Times New Roman" w:hint="default"/>
          <w:sz w:val="20"/>
          <w:szCs w:val="20"/>
          <w:rtl w:val="0"/>
          <w:lang w:val="de-DE"/>
        </w:rPr>
        <w:t>ä</w:t>
      </w:r>
      <w:r>
        <w:rPr>
          <w:rFonts w:ascii="Times New Roman" w:hAnsi="Times New Roman"/>
          <w:sz w:val="20"/>
          <w:szCs w:val="20"/>
          <w:rtl w:val="0"/>
          <w:lang w:val="de-DE"/>
        </w:rPr>
        <w:t>ter Rechtsanwalt in London, wurde 1855 f</w:t>
      </w:r>
      <w:r>
        <w:rPr>
          <w:rFonts w:ascii="Times New Roman" w:hAnsi="Times New Roman" w:hint="default"/>
          <w:sz w:val="20"/>
          <w:szCs w:val="20"/>
          <w:rtl w:val="0"/>
          <w:lang w:val="de-DE"/>
        </w:rPr>
        <w:t>ü</w:t>
      </w:r>
      <w:r>
        <w:rPr>
          <w:rFonts w:ascii="Times New Roman" w:hAnsi="Times New Roman"/>
          <w:sz w:val="20"/>
          <w:szCs w:val="20"/>
          <w:rtl w:val="0"/>
          <w:lang w:val="de-DE"/>
        </w:rPr>
        <w:t>r unzurechnungsf</w:t>
      </w:r>
      <w:r>
        <w:rPr>
          <w:rFonts w:ascii="Times New Roman" w:hAnsi="Times New Roman" w:hint="default"/>
          <w:sz w:val="20"/>
          <w:szCs w:val="20"/>
          <w:rtl w:val="0"/>
          <w:lang w:val="de-DE"/>
        </w:rPr>
        <w:t>ä</w:t>
      </w:r>
      <w:r>
        <w:rPr>
          <w:rFonts w:ascii="Times New Roman" w:hAnsi="Times New Roman"/>
          <w:sz w:val="20"/>
          <w:szCs w:val="20"/>
          <w:rtl w:val="0"/>
          <w:lang w:val="de-DE"/>
        </w:rPr>
        <w:t>hig erkl</w:t>
      </w:r>
      <w:r>
        <w:rPr>
          <w:rFonts w:ascii="Times New Roman" w:hAnsi="Times New Roman" w:hint="default"/>
          <w:sz w:val="20"/>
          <w:szCs w:val="20"/>
          <w:rtl w:val="0"/>
          <w:lang w:val="de-DE"/>
        </w:rPr>
        <w:t>ä</w:t>
      </w:r>
      <w:r>
        <w:rPr>
          <w:rFonts w:ascii="Times New Roman" w:hAnsi="Times New Roman"/>
          <w:sz w:val="20"/>
          <w:szCs w:val="20"/>
          <w:rtl w:val="0"/>
          <w:lang w:val="de-DE"/>
        </w:rPr>
        <w:t>rt.</w:t>
      </w:r>
      <w:r>
        <w:rPr>
          <w:rFonts w:ascii="Times New Roman" w:hAnsi="Times New Roman"/>
          <w:sz w:val="20"/>
          <w:szCs w:val="20"/>
          <w:rtl w:val="0"/>
        </w:rPr>
        <w:t xml:space="preserve"> </w:t>
      </w:r>
      <w:r>
        <w:rPr>
          <w:rFonts w:ascii="Times New Roman" w:hAnsi="Times New Roman" w:hint="default"/>
          <w:sz w:val="20"/>
          <w:szCs w:val="20"/>
          <w:rtl w:val="0"/>
          <w:lang w:val="de-DE"/>
        </w:rPr>
        <w:t>Ü</w:t>
      </w:r>
      <w:r>
        <w:rPr>
          <w:rFonts w:ascii="Times New Roman" w:hAnsi="Times New Roman"/>
          <w:sz w:val="20"/>
          <w:szCs w:val="20"/>
          <w:rtl w:val="0"/>
          <w:lang w:val="de-DE"/>
        </w:rPr>
        <w:t>bersetzte u.a. Ausz</w:t>
      </w:r>
      <w:r>
        <w:rPr>
          <w:rFonts w:ascii="Times New Roman" w:hAnsi="Times New Roman" w:hint="default"/>
          <w:sz w:val="20"/>
          <w:szCs w:val="20"/>
          <w:rtl w:val="0"/>
          <w:lang w:val="de-DE"/>
        </w:rPr>
        <w:t>ü</w:t>
      </w:r>
      <w:r>
        <w:rPr>
          <w:rFonts w:ascii="Times New Roman" w:hAnsi="Times New Roman"/>
          <w:sz w:val="20"/>
          <w:szCs w:val="20"/>
          <w:rtl w:val="0"/>
          <w:lang w:val="de-DE"/>
        </w:rPr>
        <w:t xml:space="preserve">ge des </w:t>
      </w:r>
      <w:r>
        <w:rPr>
          <w:rFonts w:ascii="Times New Roman" w:hAnsi="Times New Roman" w:hint="default"/>
          <w:sz w:val="20"/>
          <w:szCs w:val="20"/>
          <w:rtl w:val="0"/>
          <w:lang w:val="de-DE"/>
        </w:rPr>
        <w:t>„</w:t>
      </w:r>
      <w:r>
        <w:rPr>
          <w:rFonts w:ascii="Times New Roman" w:hAnsi="Times New Roman"/>
          <w:sz w:val="20"/>
          <w:szCs w:val="20"/>
          <w:rtl w:val="0"/>
          <w:lang w:val="de-DE"/>
        </w:rPr>
        <w:t>Faust</w:t>
      </w:r>
      <w:r>
        <w:rPr>
          <w:rFonts w:ascii="Times New Roman" w:hAnsi="Times New Roman" w:hint="default"/>
          <w:sz w:val="20"/>
          <w:szCs w:val="20"/>
          <w:rtl w:val="0"/>
          <w:lang w:val="de-DE"/>
        </w:rPr>
        <w:t xml:space="preserve">“ </w:t>
      </w:r>
      <w:r>
        <w:rPr>
          <w:rFonts w:ascii="Times New Roman" w:hAnsi="Times New Roman"/>
          <w:sz w:val="20"/>
          <w:szCs w:val="20"/>
          <w:rtl w:val="0"/>
          <w:lang w:val="de-DE"/>
        </w:rPr>
        <w:t>f</w:t>
      </w:r>
      <w:r>
        <w:rPr>
          <w:rFonts w:ascii="Times New Roman" w:hAnsi="Times New Roman" w:hint="default"/>
          <w:sz w:val="20"/>
          <w:szCs w:val="20"/>
          <w:rtl w:val="0"/>
          <w:lang w:val="de-DE"/>
        </w:rPr>
        <w:t>ü</w:t>
      </w:r>
      <w:r>
        <w:rPr>
          <w:rFonts w:ascii="Times New Roman" w:hAnsi="Times New Roman"/>
          <w:sz w:val="20"/>
          <w:szCs w:val="20"/>
          <w:rtl w:val="0"/>
          <w:lang w:val="de-DE"/>
        </w:rPr>
        <w:t xml:space="preserve">r </w:t>
      </w:r>
      <w:r>
        <w:rPr>
          <w:rFonts w:ascii="Times New Roman" w:hAnsi="Times New Roman" w:hint="default"/>
          <w:sz w:val="20"/>
          <w:szCs w:val="20"/>
          <w:rtl w:val="0"/>
          <w:lang w:val="de-DE"/>
        </w:rPr>
        <w:t>„</w:t>
      </w:r>
      <w:r>
        <w:rPr>
          <w:rFonts w:ascii="Times New Roman" w:hAnsi="Times New Roman"/>
          <w:sz w:val="20"/>
          <w:szCs w:val="20"/>
          <w:rtl w:val="0"/>
          <w:lang w:val="de-DE"/>
        </w:rPr>
        <w:t>Chaos</w:t>
      </w:r>
      <w:r>
        <w:rPr>
          <w:rFonts w:ascii="Times New Roman" w:hAnsi="Times New Roman" w:hint="default"/>
          <w:sz w:val="20"/>
          <w:szCs w:val="20"/>
          <w:rtl w:val="0"/>
          <w:lang w:val="de-DE"/>
        </w:rPr>
        <w:t>“</w:t>
      </w:r>
      <w:r>
        <w:rPr>
          <w:rFonts w:ascii="Times New Roman" w:hAnsi="Times New Roman"/>
          <w:sz w:val="20"/>
          <w:szCs w:val="20"/>
          <w:rtl w:val="0"/>
          <w:lang w:val="de-DE"/>
        </w:rPr>
        <w:t>. Naylor machte,</w:t>
      </w:r>
      <w:r>
        <w:rPr>
          <w:rFonts w:ascii="Times New Roman" w:hAnsi="Times New Roman"/>
          <w:sz w:val="20"/>
          <w:szCs w:val="20"/>
          <w:rtl w:val="0"/>
        </w:rPr>
        <w:t xml:space="preserve"> 22</w:t>
      </w:r>
      <w:r>
        <w:rPr>
          <w:rFonts w:ascii="Times New Roman" w:hAnsi="Times New Roman"/>
          <w:sz w:val="20"/>
          <w:szCs w:val="20"/>
          <w:rtl w:val="0"/>
          <w:lang w:val="de-DE"/>
        </w:rPr>
        <w:t>-</w:t>
      </w:r>
      <w:r>
        <w:rPr>
          <w:rFonts w:ascii="Times New Roman" w:hAnsi="Times New Roman"/>
          <w:sz w:val="20"/>
          <w:szCs w:val="20"/>
          <w:rtl w:val="0"/>
        </w:rPr>
        <w:t>j</w:t>
      </w:r>
      <w:r>
        <w:rPr>
          <w:rFonts w:ascii="Times New Roman" w:hAnsi="Times New Roman" w:hint="default"/>
          <w:sz w:val="20"/>
          <w:szCs w:val="20"/>
          <w:rtl w:val="0"/>
        </w:rPr>
        <w:t>ä</w:t>
      </w:r>
      <w:r>
        <w:rPr>
          <w:rFonts w:ascii="Times New Roman" w:hAnsi="Times New Roman"/>
          <w:sz w:val="20"/>
          <w:szCs w:val="20"/>
          <w:rtl w:val="0"/>
          <w:lang w:val="de-DE"/>
        </w:rPr>
        <w:t xml:space="preserve">hrig, </w:t>
      </w:r>
      <w:r>
        <w:rPr>
          <w:rFonts w:ascii="Times New Roman" w:hAnsi="Times New Roman"/>
          <w:sz w:val="20"/>
          <w:szCs w:val="20"/>
          <w:rtl w:val="0"/>
          <w:lang w:val="de-DE"/>
        </w:rPr>
        <w:t xml:space="preserve">nach Augusts Tod </w:t>
      </w:r>
      <w:r>
        <w:rPr>
          <w:rFonts w:ascii="Times New Roman" w:hAnsi="Times New Roman"/>
          <w:sz w:val="20"/>
          <w:szCs w:val="20"/>
          <w:rtl w:val="0"/>
          <w:lang w:val="de-DE"/>
        </w:rPr>
        <w:t xml:space="preserve">Ottilie einen Heiratsantrag, den sie anzunehmen </w:t>
      </w:r>
      <w:r>
        <w:rPr>
          <w:rFonts w:ascii="Times New Roman" w:hAnsi="Times New Roman"/>
          <w:sz w:val="20"/>
          <w:szCs w:val="20"/>
          <w:rtl w:val="0"/>
          <w:lang w:val="de-DE"/>
        </w:rPr>
        <w:t>erwog</w:t>
      </w:r>
      <w:r>
        <w:rPr>
          <w:rFonts w:ascii="Times New Roman" w:hAnsi="Times New Roman"/>
          <w:sz w:val="20"/>
          <w:szCs w:val="20"/>
          <w:rtl w:val="0"/>
        </w:rPr>
        <w:t>.</w:t>
      </w:r>
      <w:r>
        <w:rPr>
          <w:rFonts w:ascii="Times New Roman" w:hAnsi="Times New Roman"/>
          <w:sz w:val="20"/>
          <w:szCs w:val="20"/>
          <w:rtl w:val="0"/>
          <w:lang w:val="de-DE"/>
        </w:rPr>
        <w:t xml:space="preserve"> Naylor heiratete 1832 nur kurze Zeit sp</w:t>
      </w:r>
      <w:r>
        <w:rPr>
          <w:rFonts w:ascii="Times New Roman" w:hAnsi="Times New Roman" w:hint="default"/>
          <w:sz w:val="20"/>
          <w:szCs w:val="20"/>
          <w:rtl w:val="0"/>
          <w:lang w:val="de-DE"/>
        </w:rPr>
        <w:t>ä</w:t>
      </w:r>
      <w:r>
        <w:rPr>
          <w:rFonts w:ascii="Times New Roman" w:hAnsi="Times New Roman"/>
          <w:sz w:val="20"/>
          <w:szCs w:val="20"/>
          <w:rtl w:val="0"/>
          <w:lang w:val="de-DE"/>
        </w:rPr>
        <w:t xml:space="preserve">ter </w:t>
      </w:r>
      <w:r>
        <w:rPr>
          <w:rFonts w:ascii="Times New Roman" w:hAnsi="Times New Roman"/>
          <w:sz w:val="20"/>
          <w:szCs w:val="20"/>
          <w:rtl w:val="0"/>
          <w:lang w:val="de-DE"/>
        </w:rPr>
        <w:t xml:space="preserve">jedoch </w:t>
      </w:r>
      <w:r>
        <w:rPr>
          <w:rFonts w:ascii="Times New Roman" w:hAnsi="Times New Roman"/>
          <w:sz w:val="20"/>
          <w:szCs w:val="20"/>
          <w:rtl w:val="0"/>
          <w:lang w:val="de-DE"/>
        </w:rPr>
        <w:t>eine Engl</w:t>
      </w:r>
      <w:r>
        <w:rPr>
          <w:rFonts w:ascii="Times New Roman" w:hAnsi="Times New Roman" w:hint="default"/>
          <w:sz w:val="20"/>
          <w:szCs w:val="20"/>
          <w:rtl w:val="0"/>
          <w:lang w:val="de-DE"/>
        </w:rPr>
        <w:t>ä</w:t>
      </w:r>
      <w:r>
        <w:rPr>
          <w:rFonts w:ascii="Times New Roman" w:hAnsi="Times New Roman"/>
          <w:sz w:val="20"/>
          <w:szCs w:val="20"/>
          <w:rtl w:val="0"/>
          <w:lang w:val="de-DE"/>
        </w:rPr>
        <w:t>nderin, was Ottilie emp</w:t>
      </w:r>
      <w:r>
        <w:rPr>
          <w:rFonts w:ascii="Times New Roman" w:hAnsi="Times New Roman" w:hint="default"/>
          <w:sz w:val="20"/>
          <w:szCs w:val="20"/>
          <w:rtl w:val="0"/>
          <w:lang w:val="de-DE"/>
        </w:rPr>
        <w:t>ö</w:t>
      </w:r>
      <w:r>
        <w:rPr>
          <w:rFonts w:ascii="Times New Roman" w:hAnsi="Times New Roman"/>
          <w:sz w:val="20"/>
          <w:szCs w:val="20"/>
          <w:rtl w:val="0"/>
          <w:lang w:val="de-DE"/>
        </w:rPr>
        <w:t>rte und beinahe die Aufl</w:t>
      </w:r>
      <w:r>
        <w:rPr>
          <w:rFonts w:ascii="Times New Roman" w:hAnsi="Times New Roman" w:hint="default"/>
          <w:sz w:val="20"/>
          <w:szCs w:val="20"/>
          <w:rtl w:val="0"/>
          <w:lang w:val="de-DE"/>
        </w:rPr>
        <w:t>ö</w:t>
      </w:r>
      <w:r>
        <w:rPr>
          <w:rFonts w:ascii="Times New Roman" w:hAnsi="Times New Roman"/>
          <w:sz w:val="20"/>
          <w:szCs w:val="20"/>
          <w:rtl w:val="0"/>
          <w:lang w:val="de-DE"/>
        </w:rPr>
        <w:t xml:space="preserve">sung des Kontaktes zur Folge hatte. </w:t>
      </w:r>
    </w:p>
  </w:footnote>
  <w:footnote w:id="15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Jakob Ludwig </w:t>
      </w:r>
      <w:r>
        <w:rPr>
          <w:rStyle w:val="Ohne"/>
          <w:rFonts w:ascii="Times New Roman" w:hAnsi="Times New Roman"/>
          <w:sz w:val="20"/>
          <w:szCs w:val="20"/>
          <w:u w:val="single"/>
          <w:rtl w:val="0"/>
          <w:lang w:val="da-DK"/>
        </w:rPr>
        <w:t>Felix</w:t>
      </w:r>
      <w:r>
        <w:rPr>
          <w:rFonts w:ascii="Times New Roman" w:hAnsi="Times New Roman"/>
          <w:sz w:val="20"/>
          <w:szCs w:val="20"/>
          <w:rtl w:val="0"/>
        </w:rPr>
        <w:t xml:space="preserve"> Mendelssohn Bartholdy</w:t>
      </w:r>
      <w:r>
        <w:rPr>
          <w:rFonts w:ascii="Times New Roman" w:hAnsi="Times New Roman"/>
          <w:sz w:val="20"/>
          <w:szCs w:val="20"/>
          <w:rtl w:val="0"/>
          <w:lang w:val="de-DE"/>
        </w:rPr>
        <w:t xml:space="preserve"> (</w:t>
      </w:r>
      <w:r>
        <w:rPr>
          <w:rFonts w:ascii="Times New Roman" w:hAnsi="Times New Roman"/>
          <w:sz w:val="20"/>
          <w:szCs w:val="20"/>
          <w:rtl w:val="0"/>
        </w:rPr>
        <w:t>1809</w:t>
      </w:r>
      <w:r>
        <w:rPr>
          <w:rFonts w:ascii="Times New Roman" w:hAnsi="Times New Roman" w:hint="default"/>
          <w:sz w:val="20"/>
          <w:szCs w:val="20"/>
          <w:rtl w:val="0"/>
          <w:lang w:val="de-DE"/>
        </w:rPr>
        <w:t>–</w:t>
      </w:r>
      <w:r>
        <w:rPr>
          <w:rFonts w:ascii="Times New Roman" w:hAnsi="Times New Roman"/>
          <w:sz w:val="20"/>
          <w:szCs w:val="20"/>
          <w:rtl w:val="0"/>
        </w:rPr>
        <w:t>1847)</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bedeutender </w:t>
      </w:r>
      <w:r>
        <w:rPr>
          <w:rFonts w:ascii="Times New Roman" w:hAnsi="Times New Roman"/>
          <w:sz w:val="20"/>
          <w:szCs w:val="20"/>
          <w:rtl w:val="0"/>
          <w:lang w:val="it-IT"/>
        </w:rPr>
        <w:t>Komponist</w:t>
      </w:r>
      <w:r>
        <w:rPr>
          <w:rFonts w:ascii="Times New Roman" w:hAnsi="Times New Roman"/>
          <w:sz w:val="20"/>
          <w:szCs w:val="20"/>
          <w:rtl w:val="0"/>
          <w:lang w:val="de-DE"/>
        </w:rPr>
        <w:t xml:space="preserve"> der Romantik</w:t>
      </w:r>
      <w:r>
        <w:rPr>
          <w:rFonts w:ascii="Times New Roman" w:hAnsi="Times New Roman"/>
          <w:sz w:val="20"/>
          <w:szCs w:val="20"/>
          <w:rtl w:val="0"/>
          <w:lang w:val="it-IT"/>
        </w:rPr>
        <w:t>, Pianist</w:t>
      </w:r>
      <w:r>
        <w:rPr>
          <w:rFonts w:ascii="Times New Roman" w:hAnsi="Times New Roman"/>
          <w:sz w:val="20"/>
          <w:szCs w:val="20"/>
          <w:rtl w:val="0"/>
          <w:lang w:val="de-DE"/>
        </w:rPr>
        <w:t>,</w:t>
      </w:r>
      <w:r>
        <w:rPr>
          <w:rFonts w:ascii="Times New Roman" w:hAnsi="Times New Roman"/>
          <w:sz w:val="20"/>
          <w:szCs w:val="20"/>
          <w:rtl w:val="0"/>
          <w:lang w:val="fr-FR"/>
        </w:rPr>
        <w:t xml:space="preserve"> Organist</w:t>
      </w:r>
      <w:r>
        <w:rPr>
          <w:rFonts w:ascii="Times New Roman" w:hAnsi="Times New Roman"/>
          <w:sz w:val="20"/>
          <w:szCs w:val="20"/>
          <w:rtl w:val="0"/>
          <w:lang w:val="de-DE"/>
        </w:rPr>
        <w:t xml:space="preserve">, Wiederentdecker Johann Sebastian Bachs, wurde, wie auch seine Schwester, die Komponistin </w:t>
      </w:r>
      <w:r>
        <w:rPr>
          <w:rFonts w:ascii="Times New Roman" w:hAnsi="Times New Roman"/>
          <w:sz w:val="20"/>
          <w:szCs w:val="20"/>
          <w:rtl w:val="0"/>
          <w:lang w:val="en-US"/>
        </w:rPr>
        <w:t xml:space="preserve">Fanny </w:t>
      </w:r>
      <w:r>
        <w:rPr>
          <w:rFonts w:ascii="Times New Roman" w:hAnsi="Times New Roman"/>
          <w:sz w:val="20"/>
          <w:szCs w:val="20"/>
          <w:rtl w:val="0"/>
          <w:lang w:val="de-DE"/>
        </w:rPr>
        <w:t xml:space="preserve">Hensel, geb. </w:t>
      </w:r>
      <w:r>
        <w:rPr>
          <w:rFonts w:ascii="Times New Roman" w:hAnsi="Times New Roman"/>
          <w:sz w:val="20"/>
          <w:szCs w:val="20"/>
          <w:rtl w:val="0"/>
        </w:rPr>
        <w:t>Mendelssohn</w:t>
      </w:r>
      <w:r>
        <w:rPr>
          <w:rFonts w:ascii="Times New Roman" w:hAnsi="Times New Roman"/>
          <w:sz w:val="20"/>
          <w:szCs w:val="20"/>
          <w:rtl w:val="0"/>
          <w:lang w:val="de-DE"/>
        </w:rPr>
        <w:t xml:space="preserve"> (1805</w:t>
      </w:r>
      <w:r>
        <w:rPr>
          <w:rFonts w:ascii="Times New Roman" w:hAnsi="Times New Roman" w:hint="default"/>
          <w:sz w:val="20"/>
          <w:szCs w:val="20"/>
          <w:rtl w:val="0"/>
          <w:lang w:val="de-DE"/>
        </w:rPr>
        <w:t>–</w:t>
      </w:r>
      <w:r>
        <w:rPr>
          <w:rFonts w:ascii="Times New Roman" w:hAnsi="Times New Roman"/>
          <w:sz w:val="20"/>
          <w:szCs w:val="20"/>
          <w:rtl w:val="0"/>
          <w:lang w:val="de-DE"/>
        </w:rPr>
        <w:t>1847), deren Werk erst seit den 1980er Jahren systematisch erschlossen wird, durch Zelter in Komposition unterrichtet und wurde durch diesen bei Goethe eingef</w:t>
      </w:r>
      <w:r>
        <w:rPr>
          <w:rFonts w:ascii="Times New Roman" w:hAnsi="Times New Roman" w:hint="default"/>
          <w:sz w:val="20"/>
          <w:szCs w:val="20"/>
          <w:rtl w:val="0"/>
          <w:lang w:val="de-DE"/>
        </w:rPr>
        <w:t>ü</w:t>
      </w:r>
      <w:r>
        <w:rPr>
          <w:rFonts w:ascii="Times New Roman" w:hAnsi="Times New Roman"/>
          <w:sz w:val="20"/>
          <w:szCs w:val="20"/>
          <w:rtl w:val="0"/>
          <w:lang w:val="de-DE"/>
        </w:rPr>
        <w:t>hrt. Ottilies Sohn Walther studierte zeitweise bei Mendelssohn Komposition.</w:t>
      </w:r>
    </w:p>
  </w:footnote>
  <w:footnote w:id="15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Carl Otto Ehrenfried Nicolai (1810</w:t>
      </w:r>
      <w:r>
        <w:rPr>
          <w:rFonts w:ascii="Times New Roman" w:hAnsi="Times New Roman" w:hint="default"/>
          <w:sz w:val="20"/>
          <w:szCs w:val="20"/>
          <w:rtl w:val="0"/>
          <w:lang w:val="de-DE"/>
        </w:rPr>
        <w:t>–</w:t>
      </w:r>
      <w:r>
        <w:rPr>
          <w:rFonts w:ascii="Times New Roman" w:hAnsi="Times New Roman"/>
          <w:sz w:val="20"/>
          <w:szCs w:val="20"/>
          <w:rtl w:val="0"/>
        </w:rPr>
        <w:t>1849)</w:t>
      </w:r>
      <w:r>
        <w:rPr>
          <w:rFonts w:ascii="Times New Roman" w:hAnsi="Times New Roman"/>
          <w:sz w:val="20"/>
          <w:szCs w:val="20"/>
          <w:rtl w:val="0"/>
          <w:lang w:val="de-DE"/>
        </w:rPr>
        <w:t>,</w:t>
      </w:r>
      <w:r>
        <w:rPr>
          <w:rFonts w:ascii="Times New Roman" w:hAnsi="Times New Roman"/>
          <w:sz w:val="20"/>
          <w:szCs w:val="20"/>
          <w:rtl w:val="0"/>
          <w:lang w:val="de-DE"/>
        </w:rPr>
        <w:t xml:space="preserve"> Komponist und Dirigent</w:t>
      </w:r>
      <w:r>
        <w:rPr>
          <w:rFonts w:ascii="Times New Roman" w:hAnsi="Times New Roman"/>
          <w:sz w:val="20"/>
          <w:szCs w:val="20"/>
          <w:rtl w:val="0"/>
          <w:lang w:val="de-DE"/>
        </w:rPr>
        <w:t>, sp</w:t>
      </w:r>
      <w:r>
        <w:rPr>
          <w:rFonts w:ascii="Times New Roman" w:hAnsi="Times New Roman" w:hint="default"/>
          <w:sz w:val="20"/>
          <w:szCs w:val="20"/>
          <w:rtl w:val="0"/>
          <w:lang w:val="de-DE"/>
        </w:rPr>
        <w:t>ä</w:t>
      </w:r>
      <w:r>
        <w:rPr>
          <w:rFonts w:ascii="Times New Roman" w:hAnsi="Times New Roman"/>
          <w:sz w:val="20"/>
          <w:szCs w:val="20"/>
          <w:rtl w:val="0"/>
          <w:lang w:val="de-DE"/>
        </w:rPr>
        <w:t>terer Begr</w:t>
      </w:r>
      <w:r>
        <w:rPr>
          <w:rFonts w:ascii="Times New Roman" w:hAnsi="Times New Roman" w:hint="default"/>
          <w:sz w:val="20"/>
          <w:szCs w:val="20"/>
          <w:rtl w:val="0"/>
          <w:lang w:val="de-DE"/>
        </w:rPr>
        <w:t>ü</w:t>
      </w:r>
      <w:r>
        <w:rPr>
          <w:rFonts w:ascii="Times New Roman" w:hAnsi="Times New Roman"/>
          <w:sz w:val="20"/>
          <w:szCs w:val="20"/>
          <w:rtl w:val="0"/>
          <w:lang w:val="de-DE"/>
        </w:rPr>
        <w:t>nder der Wiener Philharmoniker.</w:t>
      </w:r>
    </w:p>
  </w:footnote>
  <w:footnote w:id="15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Plutarch (45</w:t>
      </w:r>
      <w:r>
        <w:rPr>
          <w:rFonts w:ascii="Times New Roman" w:hAnsi="Times New Roman" w:hint="default"/>
          <w:sz w:val="20"/>
          <w:szCs w:val="20"/>
          <w:rtl w:val="0"/>
          <w:lang w:val="de-DE"/>
        </w:rPr>
        <w:t>–</w:t>
      </w:r>
      <w:r>
        <w:rPr>
          <w:rFonts w:ascii="Times New Roman" w:hAnsi="Times New Roman"/>
          <w:sz w:val="20"/>
          <w:szCs w:val="20"/>
          <w:rtl w:val="0"/>
          <w:lang w:val="de-DE"/>
        </w:rPr>
        <w:t xml:space="preserve">125), antiker griechischer Schriftsteller, der u.a. durch seine </w:t>
      </w:r>
      <w:r>
        <w:rPr>
          <w:rFonts w:ascii="Times New Roman" w:hAnsi="Times New Roman"/>
          <w:sz w:val="20"/>
          <w:szCs w:val="20"/>
          <w:rtl w:val="0"/>
          <w:lang w:val="fr-FR"/>
        </w:rPr>
        <w:t>Parallelbiographien</w:t>
      </w:r>
      <w:r>
        <w:rPr>
          <w:rFonts w:ascii="Times New Roman" w:hAnsi="Times New Roman"/>
          <w:sz w:val="20"/>
          <w:szCs w:val="20"/>
          <w:rtl w:val="0"/>
          <w:lang w:val="de-DE"/>
        </w:rPr>
        <w:t xml:space="preserve"> bekannt ist, in denen er</w:t>
      </w:r>
      <w:r>
        <w:rPr>
          <w:rFonts w:ascii="Times New Roman" w:hAnsi="Times New Roman"/>
          <w:sz w:val="20"/>
          <w:szCs w:val="20"/>
          <w:rtl w:val="0"/>
          <w:lang w:val="de-DE"/>
        </w:rPr>
        <w:t xml:space="preserve"> die Lebensbeschreibung eines Griechen und eines R</w:t>
      </w:r>
      <w:r>
        <w:rPr>
          <w:rFonts w:ascii="Times New Roman" w:hAnsi="Times New Roman" w:hint="default"/>
          <w:sz w:val="20"/>
          <w:szCs w:val="20"/>
          <w:rtl w:val="0"/>
          <w:lang w:val="sv-SE"/>
        </w:rPr>
        <w:t>ö</w:t>
      </w:r>
      <w:r>
        <w:rPr>
          <w:rFonts w:ascii="Times New Roman" w:hAnsi="Times New Roman"/>
          <w:sz w:val="20"/>
          <w:szCs w:val="20"/>
          <w:rtl w:val="0"/>
          <w:lang w:val="de-DE"/>
        </w:rPr>
        <w:t>mers vergleichend einander gegen</w:t>
      </w:r>
      <w:r>
        <w:rPr>
          <w:rFonts w:ascii="Times New Roman" w:hAnsi="Times New Roman" w:hint="default"/>
          <w:sz w:val="20"/>
          <w:szCs w:val="20"/>
          <w:rtl w:val="0"/>
        </w:rPr>
        <w:t>ü</w:t>
      </w:r>
      <w:r>
        <w:rPr>
          <w:rFonts w:ascii="Times New Roman" w:hAnsi="Times New Roman"/>
          <w:sz w:val="20"/>
          <w:szCs w:val="20"/>
          <w:rtl w:val="0"/>
        </w:rPr>
        <w:t>ber</w:t>
      </w:r>
      <w:r>
        <w:rPr>
          <w:rFonts w:ascii="Times New Roman" w:hAnsi="Times New Roman"/>
          <w:sz w:val="20"/>
          <w:szCs w:val="20"/>
          <w:rtl w:val="0"/>
          <w:lang w:val="de-DE"/>
        </w:rPr>
        <w:t xml:space="preserve"> stellt</w:t>
      </w:r>
      <w:r>
        <w:rPr>
          <w:rFonts w:ascii="Times New Roman" w:hAnsi="Times New Roman"/>
          <w:sz w:val="20"/>
          <w:szCs w:val="20"/>
          <w:rtl w:val="0"/>
        </w:rPr>
        <w:t>.</w:t>
      </w:r>
    </w:p>
  </w:footnote>
  <w:footnote w:id="15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Charles Goff, Herausgeber </w:t>
      </w:r>
      <w:ins w:id="17790" w:date="2023-01-09T23:05:25Z" w:author="Jan Groh">
        <w:r>
          <w:rPr>
            <w:rFonts w:ascii="Times New Roman" w:hAnsi="Times New Roman"/>
            <w:sz w:val="20"/>
            <w:szCs w:val="20"/>
            <w:rtl w:val="0"/>
            <w:lang w:val="de-DE"/>
          </w:rPr>
          <w:t xml:space="preserve">von </w:t>
        </w:r>
      </w:ins>
      <w:ins w:id="17791" w:date="2023-01-09T23:05:25Z" w:author="Jan Groh">
        <w:r>
          <w:rPr>
            <w:rFonts w:ascii="Times New Roman" w:hAnsi="Times New Roman" w:hint="default"/>
            <w:sz w:val="20"/>
            <w:szCs w:val="20"/>
            <w:rtl w:val="0"/>
          </w:rPr>
          <w:t>„</w:t>
        </w:r>
      </w:ins>
      <w:ins w:id="17792" w:date="2023-01-09T23:05:25Z" w:author="Jan Groh">
        <w:r>
          <w:rPr>
            <w:rFonts w:ascii="Times New Roman" w:hAnsi="Times New Roman"/>
            <w:sz w:val="20"/>
            <w:szCs w:val="20"/>
            <w:rtl w:val="0"/>
            <w:lang w:val="en-US"/>
          </w:rPr>
          <w:t>Creation</w:t>
        </w:r>
      </w:ins>
      <w:ins w:id="17793" w:date="2023-01-09T23:05:25Z" w:author="Jan Groh">
        <w:r>
          <w:rPr>
            <w:rFonts w:ascii="Times New Roman" w:hAnsi="Times New Roman" w:hint="default"/>
            <w:sz w:val="20"/>
            <w:szCs w:val="20"/>
            <w:rtl w:val="1"/>
            <w:lang w:val="ar-SA" w:bidi="ar-SA"/>
          </w:rPr>
          <w:t>“</w:t>
        </w:r>
      </w:ins>
      <w:ins w:id="17794" w:date="2023-01-09T23:05:25Z" w:author="Jan Groh">
        <w:r>
          <w:rPr>
            <w:rFonts w:ascii="Times New Roman" w:hAnsi="Times New Roman"/>
            <w:sz w:val="20"/>
            <w:szCs w:val="20"/>
            <w:rtl w:val="0"/>
            <w:lang w:val="de-DE"/>
          </w:rPr>
          <w:t xml:space="preserve">, </w:t>
        </w:r>
      </w:ins>
      <w:r>
        <w:rPr>
          <w:rFonts w:ascii="Times New Roman" w:hAnsi="Times New Roman"/>
          <w:sz w:val="20"/>
          <w:szCs w:val="20"/>
          <w:rtl w:val="0"/>
          <w:lang w:val="de-DE"/>
        </w:rPr>
        <w:t xml:space="preserve">der englischsprachigen Nebenausgabe von </w:t>
      </w:r>
      <w:r>
        <w:rPr>
          <w:rFonts w:ascii="Times New Roman" w:hAnsi="Times New Roman" w:hint="default"/>
          <w:sz w:val="20"/>
          <w:szCs w:val="20"/>
          <w:rtl w:val="0"/>
          <w:lang w:val="de-DE"/>
        </w:rPr>
        <w:t>„</w:t>
      </w:r>
      <w:r>
        <w:rPr>
          <w:rFonts w:ascii="Times New Roman" w:hAnsi="Times New Roman"/>
          <w:sz w:val="20"/>
          <w:szCs w:val="20"/>
          <w:rtl w:val="0"/>
          <w:lang w:val="de-DE"/>
        </w:rPr>
        <w:t>Chaos</w:t>
      </w:r>
      <w:r>
        <w:rPr>
          <w:rFonts w:ascii="Times New Roman" w:hAnsi="Times New Roman" w:hint="default"/>
          <w:sz w:val="20"/>
          <w:szCs w:val="20"/>
          <w:rtl w:val="0"/>
          <w:lang w:val="de-DE"/>
        </w:rPr>
        <w:t xml:space="preserve">“ </w:t>
      </w:r>
      <w:r>
        <w:rPr>
          <w:rFonts w:ascii="Times New Roman" w:hAnsi="Times New Roman"/>
          <w:sz w:val="20"/>
          <w:szCs w:val="20"/>
          <w:rtl w:val="0"/>
          <w:lang w:val="de-DE"/>
        </w:rPr>
        <w:t>in Weimar</w:t>
      </w:r>
      <w:del w:id="17795" w:date="2023-01-09T23:05:16Z" w:author="Jan Groh">
        <w:r>
          <w:rPr>
            <w:rFonts w:ascii="Times New Roman" w:hAnsi="Times New Roman" w:hint="default"/>
            <w:sz w:val="20"/>
            <w:szCs w:val="20"/>
            <w:rtl w:val="0"/>
            <w:lang w:val="de-DE"/>
          </w:rPr>
          <w:delText xml:space="preserve"> „</w:delText>
        </w:r>
      </w:del>
      <w:del w:id="17796" w:date="2023-01-09T23:05:16Z" w:author="Jan Groh">
        <w:r>
          <w:rPr>
            <w:rFonts w:ascii="Times New Roman" w:hAnsi="Times New Roman"/>
            <w:sz w:val="20"/>
            <w:szCs w:val="20"/>
            <w:rtl w:val="0"/>
            <w:lang w:val="de-DE"/>
          </w:rPr>
          <w:delText>Creation</w:delText>
        </w:r>
      </w:del>
      <w:del w:id="17797" w:date="2023-01-09T23:05:16Z" w:author="Jan Groh">
        <w:r>
          <w:rPr>
            <w:rFonts w:ascii="Times New Roman" w:hAnsi="Times New Roman" w:hint="default"/>
            <w:sz w:val="20"/>
            <w:szCs w:val="20"/>
            <w:rtl w:val="0"/>
            <w:lang w:val="de-DE"/>
          </w:rPr>
          <w:delText>“</w:delText>
        </w:r>
      </w:del>
      <w:r>
        <w:rPr>
          <w:rFonts w:ascii="Times New Roman" w:hAnsi="Times New Roman"/>
          <w:sz w:val="20"/>
          <w:szCs w:val="20"/>
          <w:rtl w:val="0"/>
          <w:lang w:val="de-DE"/>
        </w:rPr>
        <w:t>.</w:t>
      </w:r>
    </w:p>
  </w:footnote>
  <w:footnote w:id="15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nl-NL"/>
        </w:rPr>
        <w:t xml:space="preserve"> Pauline</w:t>
      </w:r>
      <w:r>
        <w:rPr>
          <w:rFonts w:ascii="Times New Roman" w:hAnsi="Times New Roman"/>
          <w:sz w:val="20"/>
          <w:szCs w:val="20"/>
          <w:rtl w:val="0"/>
          <w:lang w:val="de-DE"/>
        </w:rPr>
        <w:t xml:space="preserve"> Hase, geb.</w:t>
      </w:r>
      <w:r>
        <w:rPr>
          <w:rFonts w:ascii="Times New Roman" w:hAnsi="Times New Roman"/>
          <w:sz w:val="20"/>
          <w:szCs w:val="20"/>
          <w:rtl w:val="0"/>
        </w:rPr>
        <w:t xml:space="preserve"> H</w:t>
      </w:r>
      <w:r>
        <w:rPr>
          <w:rFonts w:ascii="Times New Roman" w:hAnsi="Times New Roman" w:hint="default"/>
          <w:sz w:val="20"/>
          <w:szCs w:val="20"/>
          <w:rtl w:val="0"/>
        </w:rPr>
        <w:t>ä</w:t>
      </w:r>
      <w:r>
        <w:rPr>
          <w:rFonts w:ascii="Times New Roman" w:hAnsi="Times New Roman"/>
          <w:sz w:val="20"/>
          <w:szCs w:val="20"/>
          <w:rtl w:val="0"/>
        </w:rPr>
        <w:t>rtel (1809</w:t>
      </w:r>
      <w:r>
        <w:rPr>
          <w:rFonts w:ascii="Times New Roman" w:hAnsi="Times New Roman" w:hint="default"/>
          <w:sz w:val="20"/>
          <w:szCs w:val="20"/>
          <w:rtl w:val="0"/>
          <w:lang w:val="de-DE"/>
        </w:rPr>
        <w:t>–</w:t>
      </w:r>
      <w:r>
        <w:rPr>
          <w:rFonts w:ascii="Times New Roman" w:hAnsi="Times New Roman"/>
          <w:sz w:val="20"/>
          <w:szCs w:val="20"/>
          <w:rtl w:val="0"/>
          <w:lang w:val="de-DE"/>
        </w:rPr>
        <w:t xml:space="preserve">1885), Tochter des Leipziger </w:t>
      </w:r>
      <w:r>
        <w:rPr>
          <w:rFonts w:ascii="Times New Roman" w:hAnsi="Times New Roman"/>
          <w:sz w:val="20"/>
          <w:szCs w:val="20"/>
          <w:rtl w:val="0"/>
          <w:lang w:val="de-DE"/>
        </w:rPr>
        <w:t>Musik-</w:t>
      </w:r>
      <w:r>
        <w:rPr>
          <w:rFonts w:ascii="Times New Roman" w:hAnsi="Times New Roman"/>
          <w:sz w:val="20"/>
          <w:szCs w:val="20"/>
          <w:rtl w:val="0"/>
          <w:lang w:val="de-DE"/>
        </w:rPr>
        <w:t>Verlegers</w:t>
      </w:r>
      <w:r>
        <w:rPr>
          <w:rFonts w:ascii="Times New Roman" w:hAnsi="Times New Roman"/>
          <w:sz w:val="20"/>
          <w:szCs w:val="20"/>
          <w:rtl w:val="0"/>
          <w:lang w:val="de-DE"/>
        </w:rPr>
        <w:t xml:space="preserve"> </w:t>
      </w:r>
      <w:r>
        <w:rPr>
          <w:rFonts w:ascii="Times New Roman" w:hAnsi="Times New Roman"/>
          <w:sz w:val="20"/>
          <w:szCs w:val="20"/>
          <w:rtl w:val="0"/>
          <w:lang w:val="de-DE"/>
        </w:rPr>
        <w:t>Gottfried Christoph H</w:t>
      </w:r>
      <w:r>
        <w:rPr>
          <w:rFonts w:ascii="Times New Roman" w:hAnsi="Times New Roman" w:hint="default"/>
          <w:sz w:val="20"/>
          <w:szCs w:val="20"/>
          <w:rtl w:val="0"/>
        </w:rPr>
        <w:t>ä</w:t>
      </w:r>
      <w:r>
        <w:rPr>
          <w:rFonts w:ascii="Times New Roman" w:hAnsi="Times New Roman"/>
          <w:sz w:val="20"/>
          <w:szCs w:val="20"/>
          <w:rtl w:val="0"/>
        </w:rPr>
        <w:t>rtel</w:t>
      </w:r>
      <w:r>
        <w:rPr>
          <w:rFonts w:ascii="Times New Roman" w:hAnsi="Times New Roman"/>
          <w:sz w:val="20"/>
          <w:szCs w:val="20"/>
          <w:rtl w:val="0"/>
          <w:lang w:val="de-DE"/>
        </w:rPr>
        <w:t>.</w:t>
      </w:r>
    </w:p>
  </w:footnote>
  <w:footnote w:id="15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en-US"/>
        </w:rPr>
        <w:t xml:space="preserve"> Elwine H</w:t>
      </w:r>
      <w:r>
        <w:rPr>
          <w:rFonts w:ascii="Times New Roman" w:hAnsi="Times New Roman" w:hint="default"/>
          <w:sz w:val="20"/>
          <w:szCs w:val="20"/>
          <w:rtl w:val="0"/>
        </w:rPr>
        <w:t>ä</w:t>
      </w:r>
      <w:r>
        <w:rPr>
          <w:rFonts w:ascii="Times New Roman" w:hAnsi="Times New Roman"/>
          <w:sz w:val="20"/>
          <w:szCs w:val="20"/>
          <w:rtl w:val="0"/>
        </w:rPr>
        <w:t>rtel (1805</w:t>
      </w:r>
      <w:r>
        <w:rPr>
          <w:rFonts w:ascii="Times New Roman" w:hAnsi="Times New Roman" w:hint="default"/>
          <w:sz w:val="20"/>
          <w:szCs w:val="20"/>
          <w:rtl w:val="0"/>
          <w:lang w:val="de-DE"/>
        </w:rPr>
        <w:t>–</w:t>
      </w:r>
      <w:r>
        <w:rPr>
          <w:rFonts w:ascii="Times New Roman" w:hAnsi="Times New Roman"/>
          <w:sz w:val="20"/>
          <w:szCs w:val="20"/>
          <w:rtl w:val="0"/>
        </w:rPr>
        <w:t>1885</w:t>
      </w:r>
      <w:r>
        <w:rPr>
          <w:rFonts w:ascii="Times New Roman" w:hAnsi="Times New Roman"/>
          <w:sz w:val="20"/>
          <w:szCs w:val="20"/>
          <w:rtl w:val="0"/>
          <w:lang w:val="de-DE"/>
        </w:rPr>
        <w:t>), Schwester von Pauline Hase.</w:t>
      </w:r>
    </w:p>
  </w:footnote>
  <w:footnote w:id="15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a-DK"/>
        </w:rPr>
        <w:t xml:space="preserve"> Karoline v</w:t>
      </w:r>
      <w:r>
        <w:rPr>
          <w:rFonts w:ascii="Times New Roman" w:hAnsi="Times New Roman"/>
          <w:sz w:val="20"/>
          <w:szCs w:val="20"/>
          <w:rtl w:val="0"/>
          <w:lang w:val="de-DE"/>
        </w:rPr>
        <w:t>on Egloffstein</w:t>
      </w:r>
      <w:r>
        <w:rPr>
          <w:rFonts w:ascii="Times New Roman" w:hAnsi="Times New Roman"/>
          <w:sz w:val="20"/>
          <w:szCs w:val="20"/>
          <w:rtl w:val="0"/>
        </w:rPr>
        <w:t xml:space="preserve"> (1789</w:t>
      </w:r>
      <w:r>
        <w:rPr>
          <w:rFonts w:ascii="Times New Roman" w:hAnsi="Times New Roman" w:hint="default"/>
          <w:sz w:val="20"/>
          <w:szCs w:val="20"/>
          <w:rtl w:val="0"/>
        </w:rPr>
        <w:t>–</w:t>
      </w:r>
      <w:r>
        <w:rPr>
          <w:rFonts w:ascii="Times New Roman" w:hAnsi="Times New Roman"/>
          <w:sz w:val="20"/>
          <w:szCs w:val="20"/>
          <w:rtl w:val="0"/>
        </w:rPr>
        <w:t>1868)</w:t>
      </w:r>
      <w:r>
        <w:rPr>
          <w:rFonts w:ascii="Times New Roman" w:hAnsi="Times New Roman"/>
          <w:sz w:val="20"/>
          <w:szCs w:val="20"/>
          <w:rtl w:val="0"/>
          <w:lang w:val="de-DE"/>
        </w:rPr>
        <w:t xml:space="preserve"> und ihre</w:t>
      </w:r>
      <w:r>
        <w:rPr>
          <w:rFonts w:ascii="Times New Roman" w:hAnsi="Times New Roman"/>
          <w:sz w:val="20"/>
          <w:szCs w:val="20"/>
          <w:rtl w:val="0"/>
          <w:lang w:val="de-DE"/>
        </w:rPr>
        <w:t xml:space="preserve"> Schwester </w:t>
      </w:r>
      <w:r>
        <w:rPr>
          <w:rFonts w:ascii="Times New Roman" w:hAnsi="Times New Roman"/>
          <w:sz w:val="20"/>
          <w:szCs w:val="20"/>
          <w:rtl w:val="0"/>
          <w:lang w:val="de-DE"/>
        </w:rPr>
        <w:t xml:space="preserve">von </w:t>
      </w:r>
      <w:r>
        <w:rPr>
          <w:rFonts w:ascii="Times New Roman" w:hAnsi="Times New Roman"/>
          <w:sz w:val="20"/>
          <w:szCs w:val="20"/>
          <w:rtl w:val="0"/>
          <w:lang w:val="da-DK"/>
        </w:rPr>
        <w:t>Julie v</w:t>
      </w:r>
      <w:r>
        <w:rPr>
          <w:rFonts w:ascii="Times New Roman" w:hAnsi="Times New Roman"/>
          <w:sz w:val="20"/>
          <w:szCs w:val="20"/>
          <w:rtl w:val="0"/>
          <w:lang w:val="de-DE"/>
        </w:rPr>
        <w:t>on Egloffstein</w:t>
      </w:r>
      <w:r>
        <w:rPr>
          <w:rFonts w:ascii="Times New Roman" w:hAnsi="Times New Roman"/>
          <w:sz w:val="20"/>
          <w:szCs w:val="20"/>
          <w:rtl w:val="0"/>
        </w:rPr>
        <w:t xml:space="preserve"> (1792</w:t>
      </w:r>
      <w:r>
        <w:rPr>
          <w:rFonts w:ascii="Times New Roman" w:hAnsi="Times New Roman" w:hint="default"/>
          <w:sz w:val="20"/>
          <w:szCs w:val="20"/>
          <w:rtl w:val="0"/>
        </w:rPr>
        <w:t>–</w:t>
      </w:r>
      <w:r>
        <w:rPr>
          <w:rFonts w:ascii="Times New Roman" w:hAnsi="Times New Roman"/>
          <w:sz w:val="20"/>
          <w:szCs w:val="20"/>
          <w:rtl w:val="0"/>
        </w:rPr>
        <w:t>1869)</w:t>
      </w:r>
      <w:r>
        <w:rPr>
          <w:rFonts w:ascii="Times New Roman" w:hAnsi="Times New Roman"/>
          <w:sz w:val="20"/>
          <w:szCs w:val="20"/>
          <w:rtl w:val="0"/>
          <w:lang w:val="de-DE"/>
        </w:rPr>
        <w:t xml:space="preserve"> waren</w:t>
      </w:r>
      <w:r>
        <w:rPr>
          <w:rFonts w:ascii="Times New Roman" w:hAnsi="Times New Roman"/>
          <w:sz w:val="20"/>
          <w:szCs w:val="20"/>
          <w:rtl w:val="0"/>
        </w:rPr>
        <w:t xml:space="preserve"> T</w:t>
      </w:r>
      <w:r>
        <w:rPr>
          <w:rFonts w:ascii="Times New Roman" w:hAnsi="Times New Roman" w:hint="default"/>
          <w:sz w:val="20"/>
          <w:szCs w:val="20"/>
          <w:rtl w:val="0"/>
          <w:lang w:val="de-DE"/>
        </w:rPr>
        <w:t>ö</w:t>
      </w:r>
      <w:r>
        <w:rPr>
          <w:rFonts w:ascii="Times New Roman" w:hAnsi="Times New Roman"/>
          <w:sz w:val="20"/>
          <w:szCs w:val="20"/>
          <w:rtl w:val="0"/>
          <w:lang w:val="de-DE"/>
        </w:rPr>
        <w:t>chter der Gr</w:t>
      </w:r>
      <w:r>
        <w:rPr>
          <w:rFonts w:ascii="Times New Roman" w:hAnsi="Times New Roman" w:hint="default"/>
          <w:sz w:val="20"/>
          <w:szCs w:val="20"/>
          <w:rtl w:val="0"/>
        </w:rPr>
        <w:t>ä</w:t>
      </w:r>
      <w:r>
        <w:rPr>
          <w:rFonts w:ascii="Times New Roman" w:hAnsi="Times New Roman"/>
          <w:sz w:val="20"/>
          <w:szCs w:val="20"/>
          <w:rtl w:val="0"/>
          <w:lang w:val="da-DK"/>
        </w:rPr>
        <w:t>fin Henriette v</w:t>
      </w:r>
      <w:r>
        <w:rPr>
          <w:rFonts w:ascii="Times New Roman" w:hAnsi="Times New Roman"/>
          <w:sz w:val="20"/>
          <w:szCs w:val="20"/>
          <w:rtl w:val="0"/>
          <w:lang w:val="de-DE"/>
        </w:rPr>
        <w:t>on Egloffstein. Julie war eine</w:t>
      </w:r>
      <w:r>
        <w:rPr>
          <w:rFonts w:ascii="Times New Roman" w:hAnsi="Times New Roman"/>
          <w:sz w:val="20"/>
          <w:szCs w:val="20"/>
          <w:rtl w:val="0"/>
        </w:rPr>
        <w:t xml:space="preserve"> </w:t>
      </w:r>
      <w:r>
        <w:rPr>
          <w:rFonts w:ascii="Times New Roman" w:hAnsi="Times New Roman"/>
          <w:sz w:val="20"/>
          <w:szCs w:val="20"/>
          <w:rtl w:val="0"/>
          <w:lang w:val="de-DE"/>
        </w:rPr>
        <w:t>s</w:t>
      </w:r>
      <w:r>
        <w:rPr>
          <w:rFonts w:ascii="Times New Roman" w:hAnsi="Times New Roman"/>
          <w:sz w:val="20"/>
          <w:szCs w:val="20"/>
          <w:rtl w:val="0"/>
          <w:lang w:val="de-DE"/>
        </w:rPr>
        <w:t>ehr begabte Malerin, deren Talent schon fr</w:t>
      </w:r>
      <w:r>
        <w:rPr>
          <w:rFonts w:ascii="Times New Roman" w:hAnsi="Times New Roman" w:hint="default"/>
          <w:sz w:val="20"/>
          <w:szCs w:val="20"/>
          <w:rtl w:val="0"/>
        </w:rPr>
        <w:t>ü</w:t>
      </w:r>
      <w:r>
        <w:rPr>
          <w:rFonts w:ascii="Times New Roman" w:hAnsi="Times New Roman"/>
          <w:sz w:val="20"/>
          <w:szCs w:val="20"/>
          <w:rtl w:val="0"/>
          <w:lang w:val="de-DE"/>
        </w:rPr>
        <w:t>h von Goethe erkannt und gef</w:t>
      </w:r>
      <w:r>
        <w:rPr>
          <w:rFonts w:ascii="Times New Roman" w:hAnsi="Times New Roman" w:hint="default"/>
          <w:sz w:val="20"/>
          <w:szCs w:val="20"/>
          <w:rtl w:val="0"/>
          <w:lang w:val="sv-SE"/>
        </w:rPr>
        <w:t>ö</w:t>
      </w:r>
      <w:r>
        <w:rPr>
          <w:rFonts w:ascii="Times New Roman" w:hAnsi="Times New Roman"/>
          <w:sz w:val="20"/>
          <w:szCs w:val="20"/>
          <w:rtl w:val="0"/>
          <w:lang w:val="de-DE"/>
        </w:rPr>
        <w:t>rdert wurde. Sie war Hofdame bei der Herzogin Luise und geh</w:t>
      </w:r>
      <w:r>
        <w:rPr>
          <w:rFonts w:ascii="Times New Roman" w:hAnsi="Times New Roman" w:hint="default"/>
          <w:sz w:val="20"/>
          <w:szCs w:val="20"/>
          <w:rtl w:val="0"/>
          <w:lang w:val="sv-SE"/>
        </w:rPr>
        <w:t>ö</w:t>
      </w:r>
      <w:r>
        <w:rPr>
          <w:rFonts w:ascii="Times New Roman" w:hAnsi="Times New Roman"/>
          <w:sz w:val="20"/>
          <w:szCs w:val="20"/>
          <w:rtl w:val="0"/>
          <w:lang w:val="de-DE"/>
        </w:rPr>
        <w:t xml:space="preserve">rte zum engeren Freundeskreis Ottilies. </w:t>
      </w:r>
      <w:r>
        <w:rPr>
          <w:rFonts w:ascii="Times New Roman" w:hAnsi="Times New Roman"/>
          <w:sz w:val="20"/>
          <w:szCs w:val="20"/>
          <w:rtl w:val="0"/>
          <w:lang w:val="de-DE"/>
        </w:rPr>
        <w:t>Karoline</w:t>
      </w:r>
      <w:r>
        <w:rPr>
          <w:rFonts w:ascii="Times New Roman" w:hAnsi="Times New Roman"/>
          <w:sz w:val="20"/>
          <w:szCs w:val="20"/>
          <w:rtl w:val="0"/>
          <w:lang w:val="de-DE"/>
        </w:rPr>
        <w:t xml:space="preserve"> war Hofdame der Erbgro</w:t>
      </w:r>
      <w:r>
        <w:rPr>
          <w:rFonts w:ascii="Times New Roman" w:hAnsi="Times New Roman" w:hint="default"/>
          <w:sz w:val="20"/>
          <w:szCs w:val="20"/>
          <w:rtl w:val="0"/>
          <w:lang w:val="de-DE"/>
        </w:rPr>
        <w:t>ß</w:t>
      </w:r>
      <w:r>
        <w:rPr>
          <w:rFonts w:ascii="Times New Roman" w:hAnsi="Times New Roman"/>
          <w:sz w:val="20"/>
          <w:szCs w:val="20"/>
          <w:rtl w:val="0"/>
          <w:lang w:val="nl-NL"/>
        </w:rPr>
        <w:t>herzogin Maria Paulo</w:t>
      </w:r>
      <w:r>
        <w:rPr>
          <w:rFonts w:ascii="Times New Roman" w:hAnsi="Times New Roman"/>
          <w:sz w:val="20"/>
          <w:szCs w:val="20"/>
          <w:rtl w:val="0"/>
          <w:lang w:val="de-DE"/>
        </w:rPr>
        <w:t>w</w:t>
      </w:r>
      <w:r>
        <w:rPr>
          <w:rFonts w:ascii="Times New Roman" w:hAnsi="Times New Roman"/>
          <w:sz w:val="20"/>
          <w:szCs w:val="20"/>
          <w:rtl w:val="0"/>
          <w:lang w:val="de-DE"/>
        </w:rPr>
        <w:t>na und ebenfalls eng mit Ottilie und Adele Schopenhauer befreundet.</w:t>
      </w:r>
    </w:p>
  </w:footnote>
  <w:footnote w:id="15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Aufbahrung</w:t>
      </w:r>
    </w:p>
  </w:footnote>
  <w:footnote w:id="16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Bettina von Arnim</w:t>
      </w:r>
      <w:r>
        <w:rPr>
          <w:rFonts w:ascii="Times New Roman" w:hAnsi="Times New Roman"/>
          <w:sz w:val="20"/>
          <w:szCs w:val="20"/>
          <w:rtl w:val="0"/>
          <w:lang w:val="de-DE"/>
        </w:rPr>
        <w:t>,</w:t>
      </w:r>
      <w:r>
        <w:rPr>
          <w:rFonts w:ascii="Times New Roman" w:hAnsi="Times New Roman"/>
          <w:sz w:val="20"/>
          <w:szCs w:val="20"/>
          <w:rtl w:val="0"/>
          <w:lang w:val="nl-NL"/>
        </w:rPr>
        <w:t xml:space="preserve"> geb</w:t>
      </w:r>
      <w:r>
        <w:rPr>
          <w:rFonts w:ascii="Times New Roman" w:hAnsi="Times New Roman"/>
          <w:sz w:val="20"/>
          <w:szCs w:val="20"/>
          <w:rtl w:val="0"/>
          <w:lang w:val="de-DE"/>
        </w:rPr>
        <w:t>.</w:t>
      </w:r>
      <w:r>
        <w:rPr>
          <w:rFonts w:ascii="Times New Roman" w:hAnsi="Times New Roman"/>
          <w:sz w:val="20"/>
          <w:szCs w:val="20"/>
          <w:rtl w:val="0"/>
          <w:lang w:val="it-IT"/>
        </w:rPr>
        <w:t xml:space="preserve"> Elisabeth Catharina Ludovica Magdalena Brentano</w:t>
      </w:r>
      <w:r>
        <w:rPr>
          <w:rFonts w:ascii="Times New Roman" w:hAnsi="Times New Roman"/>
          <w:sz w:val="20"/>
          <w:szCs w:val="20"/>
          <w:rtl w:val="0"/>
          <w:lang w:val="de-DE"/>
        </w:rPr>
        <w:t xml:space="preserve"> (</w:t>
      </w:r>
      <w:r>
        <w:rPr>
          <w:rFonts w:ascii="Times New Roman" w:hAnsi="Times New Roman"/>
          <w:sz w:val="20"/>
          <w:szCs w:val="20"/>
          <w:rtl w:val="0"/>
        </w:rPr>
        <w:t>1785</w:t>
      </w:r>
      <w:r>
        <w:rPr>
          <w:rFonts w:ascii="Times New Roman" w:hAnsi="Times New Roman" w:hint="default"/>
          <w:sz w:val="20"/>
          <w:szCs w:val="20"/>
          <w:rtl w:val="0"/>
          <w:lang w:val="de-DE"/>
        </w:rPr>
        <w:t>–</w:t>
      </w:r>
      <w:r>
        <w:rPr>
          <w:rFonts w:ascii="Times New Roman" w:hAnsi="Times New Roman"/>
          <w:sz w:val="20"/>
          <w:szCs w:val="20"/>
          <w:rtl w:val="0"/>
        </w:rPr>
        <w:t>1859</w:t>
      </w:r>
      <w:r>
        <w:rPr>
          <w:rFonts w:ascii="Times New Roman" w:hAnsi="Times New Roman"/>
          <w:sz w:val="20"/>
          <w:szCs w:val="20"/>
          <w:rtl w:val="0"/>
          <w:lang w:val="de-DE"/>
        </w:rPr>
        <w:t>),</w:t>
      </w:r>
      <w:r>
        <w:rPr>
          <w:rFonts w:ascii="Times New Roman" w:hAnsi="Times New Roman"/>
          <w:sz w:val="20"/>
          <w:szCs w:val="20"/>
          <w:rtl w:val="0"/>
          <w:lang w:val="de-DE"/>
        </w:rPr>
        <w:t xml:space="preserve"> Schriftstellerin, Zeichnerin und Komponistin</w:t>
      </w:r>
      <w:r>
        <w:rPr>
          <w:rFonts w:ascii="Times New Roman" w:hAnsi="Times New Roman"/>
          <w:sz w:val="20"/>
          <w:szCs w:val="20"/>
          <w:rtl w:val="0"/>
          <w:lang w:val="de-DE"/>
        </w:rPr>
        <w:t>,</w:t>
      </w:r>
      <w:r>
        <w:rPr>
          <w:rFonts w:ascii="Times New Roman" w:hAnsi="Times New Roman"/>
          <w:sz w:val="20"/>
          <w:szCs w:val="20"/>
          <w:rtl w:val="0"/>
          <w:lang w:val="de-DE"/>
        </w:rPr>
        <w:t xml:space="preserve"> bedeutende Vertreterin der deutschen Romantik</w:t>
      </w:r>
      <w:r>
        <w:rPr>
          <w:rFonts w:ascii="Times New Roman" w:hAnsi="Times New Roman"/>
          <w:sz w:val="20"/>
          <w:szCs w:val="20"/>
          <w:rtl w:val="0"/>
          <w:lang w:val="de-DE"/>
        </w:rPr>
        <w:t xml:space="preserve">, die erst nach dem Tod ihres Mannes Achim von Arnim 1831ins Licht der </w:t>
      </w:r>
      <w:r>
        <w:rPr>
          <w:rFonts w:ascii="Times New Roman" w:hAnsi="Times New Roman" w:hint="default"/>
          <w:sz w:val="20"/>
          <w:szCs w:val="20"/>
          <w:rtl w:val="0"/>
          <w:lang w:val="de-DE"/>
        </w:rPr>
        <w:t>Ö</w:t>
      </w:r>
      <w:r>
        <w:rPr>
          <w:rFonts w:ascii="Times New Roman" w:hAnsi="Times New Roman"/>
          <w:sz w:val="20"/>
          <w:szCs w:val="20"/>
          <w:rtl w:val="0"/>
          <w:lang w:val="de-DE"/>
        </w:rPr>
        <w:t xml:space="preserve">ffentlichkeit trat; </w:t>
      </w:r>
      <w:r>
        <w:rPr>
          <w:rFonts w:ascii="Times New Roman" w:hAnsi="Times New Roman"/>
          <w:sz w:val="20"/>
          <w:szCs w:val="20"/>
          <w:rtl w:val="0"/>
          <w:lang w:val="de-DE"/>
        </w:rPr>
        <w:t>Schwester von Clemens Brentano, seit 1807 mit Goethe bekannt.</w:t>
      </w:r>
    </w:p>
  </w:footnote>
  <w:footnote w:id="16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Unkel liegt etwa 20 km s</w:t>
      </w:r>
      <w:r>
        <w:rPr>
          <w:rFonts w:ascii="Times New Roman" w:hAnsi="Times New Roman" w:hint="default"/>
          <w:sz w:val="20"/>
          <w:szCs w:val="20"/>
          <w:rtl w:val="0"/>
          <w:lang w:val="de-DE"/>
        </w:rPr>
        <w:t>ü</w:t>
      </w:r>
      <w:r>
        <w:rPr>
          <w:rFonts w:ascii="Times New Roman" w:hAnsi="Times New Roman"/>
          <w:sz w:val="20"/>
          <w:szCs w:val="20"/>
          <w:rtl w:val="0"/>
          <w:lang w:val="de-DE"/>
        </w:rPr>
        <w:t>dlich von Bonn am Rhein. Mit Dampf betriebene Boote gab es seit 1801, sie konnten u.a. auch Holz als Brennstoff verwenden. Ab Juli 1825 bestand ein Linienverkehr zwischen K</w:t>
      </w:r>
      <w:r>
        <w:rPr>
          <w:rFonts w:ascii="Times New Roman" w:hAnsi="Times New Roman" w:hint="default"/>
          <w:sz w:val="20"/>
          <w:szCs w:val="20"/>
          <w:rtl w:val="0"/>
          <w:lang w:val="de-DE"/>
        </w:rPr>
        <w:t>ö</w:t>
      </w:r>
      <w:r>
        <w:rPr>
          <w:rFonts w:ascii="Times New Roman" w:hAnsi="Times New Roman"/>
          <w:sz w:val="20"/>
          <w:szCs w:val="20"/>
          <w:rtl w:val="0"/>
          <w:lang w:val="de-DE"/>
        </w:rPr>
        <w:t>ln und Rotterdam, ab 1827 zwischen K</w:t>
      </w:r>
      <w:r>
        <w:rPr>
          <w:rFonts w:ascii="Times New Roman" w:hAnsi="Times New Roman" w:hint="default"/>
          <w:sz w:val="20"/>
          <w:szCs w:val="20"/>
          <w:rtl w:val="0"/>
          <w:lang w:val="de-DE"/>
        </w:rPr>
        <w:t>ö</w:t>
      </w:r>
      <w:r>
        <w:rPr>
          <w:rFonts w:ascii="Times New Roman" w:hAnsi="Times New Roman"/>
          <w:sz w:val="20"/>
          <w:szCs w:val="20"/>
          <w:rtl w:val="0"/>
          <w:lang w:val="de-DE"/>
        </w:rPr>
        <w:t>ln und Mainz, Frankfurt am Main wurde entgegen den urspr</w:t>
      </w:r>
      <w:r>
        <w:rPr>
          <w:rFonts w:ascii="Times New Roman" w:hAnsi="Times New Roman" w:hint="default"/>
          <w:sz w:val="20"/>
          <w:szCs w:val="20"/>
          <w:rtl w:val="0"/>
          <w:lang w:val="de-DE"/>
        </w:rPr>
        <w:t>ü</w:t>
      </w:r>
      <w:r>
        <w:rPr>
          <w:rFonts w:ascii="Times New Roman" w:hAnsi="Times New Roman"/>
          <w:sz w:val="20"/>
          <w:szCs w:val="20"/>
          <w:rtl w:val="0"/>
          <w:lang w:val="de-DE"/>
        </w:rPr>
        <w:t>nglichen Pl</w:t>
      </w:r>
      <w:r>
        <w:rPr>
          <w:rFonts w:ascii="Times New Roman" w:hAnsi="Times New Roman" w:hint="default"/>
          <w:sz w:val="20"/>
          <w:szCs w:val="20"/>
          <w:rtl w:val="0"/>
          <w:lang w:val="de-DE"/>
        </w:rPr>
        <w:t>ä</w:t>
      </w:r>
      <w:r>
        <w:rPr>
          <w:rFonts w:ascii="Times New Roman" w:hAnsi="Times New Roman"/>
          <w:sz w:val="20"/>
          <w:szCs w:val="20"/>
          <w:rtl w:val="0"/>
          <w:lang w:val="de-DE"/>
        </w:rPr>
        <w:t>nen der Betreiber aufgrund eines fehlkonstruierten Schiffes erst sp</w:t>
      </w:r>
      <w:r>
        <w:rPr>
          <w:rFonts w:ascii="Times New Roman" w:hAnsi="Times New Roman" w:hint="default"/>
          <w:sz w:val="20"/>
          <w:szCs w:val="20"/>
          <w:rtl w:val="0"/>
          <w:lang w:val="de-DE"/>
        </w:rPr>
        <w:t>ä</w:t>
      </w:r>
      <w:r>
        <w:rPr>
          <w:rFonts w:ascii="Times New Roman" w:hAnsi="Times New Roman"/>
          <w:sz w:val="20"/>
          <w:szCs w:val="20"/>
          <w:rtl w:val="0"/>
          <w:lang w:val="de-DE"/>
        </w:rPr>
        <w:t>ter an diesen Verkehr angeschlossen.</w:t>
      </w:r>
    </w:p>
  </w:footnote>
  <w:footnote w:id="16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Zoll</w:t>
      </w:r>
    </w:p>
  </w:footnote>
  <w:footnote w:id="16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k</w:t>
      </w:r>
      <w:r>
        <w:rPr>
          <w:rFonts w:ascii="Times New Roman" w:hAnsi="Times New Roman" w:hint="default"/>
          <w:sz w:val="20"/>
          <w:szCs w:val="20"/>
          <w:rtl w:val="0"/>
          <w:lang w:val="de-DE"/>
        </w:rPr>
        <w:t>ö</w:t>
      </w:r>
      <w:r>
        <w:rPr>
          <w:rFonts w:ascii="Times New Roman" w:hAnsi="Times New Roman"/>
          <w:sz w:val="20"/>
          <w:szCs w:val="20"/>
          <w:rtl w:val="0"/>
          <w:lang w:val="de-DE"/>
        </w:rPr>
        <w:t>rperlich anwesend</w:t>
      </w:r>
    </w:p>
  </w:footnote>
  <w:footnote w:id="16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en-US"/>
        </w:rPr>
        <w:t xml:space="preserve"> Captain</w:t>
      </w:r>
      <w:r>
        <w:rPr>
          <w:rFonts w:ascii="Times New Roman" w:hAnsi="Times New Roman"/>
          <w:sz w:val="20"/>
          <w:szCs w:val="20"/>
          <w:rtl w:val="0"/>
          <w:lang w:val="de-DE"/>
        </w:rPr>
        <w:t xml:space="preserve"> Story,</w:t>
      </w:r>
      <w:r>
        <w:rPr>
          <w:rFonts w:ascii="Times New Roman" w:hAnsi="Times New Roman"/>
          <w:sz w:val="20"/>
          <w:szCs w:val="20"/>
          <w:rtl w:val="0"/>
        </w:rPr>
        <w:t xml:space="preserve"> </w:t>
      </w:r>
      <w:r>
        <w:rPr>
          <w:rFonts w:ascii="Times New Roman" w:hAnsi="Times New Roman"/>
          <w:sz w:val="20"/>
          <w:szCs w:val="20"/>
          <w:rtl w:val="0"/>
          <w:lang w:val="de-DE"/>
        </w:rPr>
        <w:t>e</w:t>
      </w:r>
      <w:r>
        <w:rPr>
          <w:rFonts w:ascii="Times New Roman" w:hAnsi="Times New Roman"/>
          <w:sz w:val="20"/>
          <w:szCs w:val="20"/>
          <w:rtl w:val="0"/>
          <w:lang w:val="de-DE"/>
        </w:rPr>
        <w:t xml:space="preserve">iner von Ottilies Verehrern. Wahrscheinlich </w:t>
      </w:r>
      <w:del w:id="17798" w:date="2023-01-09T23:06:50Z" w:author="Jan Groh">
        <w:r>
          <w:rPr>
            <w:rFonts w:ascii="Times New Roman" w:hAnsi="Times New Roman"/>
            <w:sz w:val="20"/>
            <w:szCs w:val="20"/>
            <w:rtl w:val="0"/>
            <w:lang w:val="de-DE"/>
          </w:rPr>
          <w:delText xml:space="preserve">war er </w:delText>
        </w:r>
      </w:del>
      <w:r>
        <w:rPr>
          <w:rFonts w:ascii="Times New Roman" w:hAnsi="Times New Roman"/>
          <w:sz w:val="20"/>
          <w:szCs w:val="20"/>
          <w:rtl w:val="0"/>
          <w:lang w:val="de-DE"/>
        </w:rPr>
        <w:t>der Vater von Ottilies viertem Kind, Anna Sibylle.</w:t>
      </w:r>
    </w:p>
  </w:footnote>
  <w:footnote w:id="16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Sibylle Mertens-Schaaffhausen</w:t>
      </w:r>
    </w:p>
  </w:footnote>
  <w:footnote w:id="16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Anna </w:t>
      </w:r>
      <w:r>
        <w:rPr>
          <w:rFonts w:ascii="Times New Roman" w:hAnsi="Times New Roman"/>
          <w:sz w:val="20"/>
          <w:szCs w:val="20"/>
          <w:rtl w:val="0"/>
          <w:lang w:val="de-DE"/>
        </w:rPr>
        <w:t xml:space="preserve">Brownell </w:t>
      </w:r>
      <w:r>
        <w:rPr>
          <w:rFonts w:ascii="Times New Roman" w:hAnsi="Times New Roman"/>
          <w:sz w:val="20"/>
          <w:szCs w:val="20"/>
          <w:rtl w:val="0"/>
        </w:rPr>
        <w:t>Jameson (1797</w:t>
      </w:r>
      <w:r>
        <w:rPr>
          <w:rFonts w:ascii="Times New Roman" w:hAnsi="Times New Roman" w:hint="default"/>
          <w:sz w:val="20"/>
          <w:szCs w:val="20"/>
          <w:rtl w:val="0"/>
          <w:lang w:val="de-DE"/>
        </w:rPr>
        <w:t>–</w:t>
      </w:r>
      <w:r>
        <w:rPr>
          <w:rFonts w:ascii="Times New Roman" w:hAnsi="Times New Roman"/>
          <w:sz w:val="20"/>
          <w:szCs w:val="20"/>
          <w:rtl w:val="0"/>
        </w:rPr>
        <w:t>1860)</w:t>
      </w:r>
      <w:r>
        <w:rPr>
          <w:rFonts w:ascii="Times New Roman" w:hAnsi="Times New Roman"/>
          <w:sz w:val="20"/>
          <w:szCs w:val="20"/>
          <w:rtl w:val="0"/>
          <w:lang w:val="de-DE"/>
        </w:rPr>
        <w:t>,</w:t>
      </w:r>
      <w:r>
        <w:rPr>
          <w:rFonts w:ascii="Times New Roman" w:hAnsi="Times New Roman"/>
          <w:sz w:val="20"/>
          <w:szCs w:val="20"/>
          <w:rtl w:val="0"/>
          <w:lang w:val="de-DE"/>
        </w:rPr>
        <w:t xml:space="preserve"> englische Schriftstellerin </w:t>
      </w:r>
      <w:r>
        <w:rPr>
          <w:rFonts w:ascii="Times New Roman" w:hAnsi="Times New Roman"/>
          <w:sz w:val="20"/>
          <w:szCs w:val="20"/>
          <w:rtl w:val="0"/>
          <w:lang w:val="de-DE"/>
        </w:rPr>
        <w:t xml:space="preserve">und </w:t>
      </w:r>
      <w:r>
        <w:rPr>
          <w:rFonts w:ascii="Times New Roman" w:hAnsi="Times New Roman"/>
          <w:sz w:val="20"/>
          <w:szCs w:val="20"/>
          <w:rtl w:val="0"/>
        </w:rPr>
        <w:t>langj</w:t>
      </w:r>
      <w:r>
        <w:rPr>
          <w:rFonts w:ascii="Times New Roman" w:hAnsi="Times New Roman" w:hint="default"/>
          <w:sz w:val="20"/>
          <w:szCs w:val="20"/>
          <w:rtl w:val="0"/>
        </w:rPr>
        <w:t>ä</w:t>
      </w:r>
      <w:r>
        <w:rPr>
          <w:rFonts w:ascii="Times New Roman" w:hAnsi="Times New Roman"/>
          <w:sz w:val="20"/>
          <w:szCs w:val="20"/>
          <w:rtl w:val="0"/>
          <w:lang w:val="de-DE"/>
        </w:rPr>
        <w:t xml:space="preserve">hrige </w:t>
      </w:r>
      <w:r>
        <w:rPr>
          <w:rFonts w:ascii="Times New Roman" w:hAnsi="Times New Roman"/>
          <w:sz w:val="20"/>
          <w:szCs w:val="20"/>
          <w:rtl w:val="0"/>
          <w:lang w:val="de-DE"/>
        </w:rPr>
        <w:t xml:space="preserve">enge </w:t>
      </w:r>
      <w:r>
        <w:rPr>
          <w:rFonts w:ascii="Times New Roman" w:hAnsi="Times New Roman"/>
          <w:sz w:val="20"/>
          <w:szCs w:val="20"/>
          <w:rtl w:val="0"/>
          <w:lang w:val="de-DE"/>
        </w:rPr>
        <w:t xml:space="preserve">Freundin </w:t>
      </w:r>
      <w:r>
        <w:rPr>
          <w:rFonts w:ascii="Times New Roman" w:hAnsi="Times New Roman"/>
          <w:sz w:val="20"/>
          <w:szCs w:val="20"/>
          <w:rtl w:val="0"/>
          <w:lang w:val="de-DE"/>
        </w:rPr>
        <w:t>von Ottilie</w:t>
      </w:r>
      <w:ins w:id="17799" w:date="2023-01-08T21:59:05Z" w:author="Jan Groh">
        <w:r>
          <w:rPr>
            <w:rFonts w:ascii="Times New Roman" w:hAnsi="Times New Roman"/>
            <w:sz w:val="20"/>
            <w:szCs w:val="20"/>
            <w:rtl w:val="0"/>
            <w:lang w:val="de-DE"/>
          </w:rPr>
          <w:t>.</w:t>
        </w:r>
      </w:ins>
      <w:del w:id="17800" w:date="2023-01-08T21:58:58Z" w:author="Jan Groh">
        <w:r>
          <w:rPr>
            <w:rFonts w:ascii="Times New Roman" w:hAnsi="Times New Roman"/>
            <w:sz w:val="20"/>
            <w:szCs w:val="20"/>
            <w:rtl w:val="0"/>
            <w:lang w:val="de-DE"/>
          </w:rPr>
          <w:delText>, d</w:delText>
        </w:r>
      </w:del>
      <w:del w:id="17801" w:date="2023-01-08T21:59:04Z" w:author="Jan Groh">
        <w:r>
          <w:rPr>
            <w:rFonts w:ascii="Times New Roman" w:hAnsi="Times New Roman"/>
            <w:sz w:val="20"/>
            <w:szCs w:val="20"/>
            <w:rtl w:val="0"/>
            <w:lang w:val="de-DE"/>
          </w:rPr>
          <w:delText>ie .</w:delText>
        </w:r>
      </w:del>
    </w:p>
  </w:footnote>
  <w:footnote w:id="16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02" w:date="2023-01-10T11:46:42Z" w:author="Jan Groh">
        <w:r>
          <w:rPr>
            <w:rFonts w:ascii="Times New Roman" w:hAnsi="Times New Roman"/>
            <w:sz w:val="20"/>
            <w:szCs w:val="20"/>
            <w:rtl w:val="0"/>
            <w:lang w:val="de-DE"/>
          </w:rPr>
          <w:t>E</w:t>
        </w:r>
      </w:ins>
      <w:del w:id="17803" w:date="2023-01-10T11:46:41Z" w:author="Jan Groh">
        <w:r>
          <w:rPr>
            <w:rFonts w:ascii="Times New Roman" w:hAnsi="Times New Roman"/>
            <w:sz w:val="20"/>
            <w:szCs w:val="20"/>
            <w:rtl w:val="0"/>
            <w:lang w:val="de-DE"/>
          </w:rPr>
          <w:delText>e</w:delText>
        </w:r>
      </w:del>
      <w:r>
        <w:rPr>
          <w:rFonts w:ascii="Times New Roman" w:hAnsi="Times New Roman"/>
          <w:sz w:val="20"/>
          <w:szCs w:val="20"/>
          <w:rtl w:val="0"/>
          <w:lang w:val="de-DE"/>
        </w:rPr>
        <w:t xml:space="preserve">ndossieren: auf den genannten Wechsel </w:t>
      </w:r>
      <w:r>
        <w:rPr>
          <w:rFonts w:ascii="Times New Roman" w:hAnsi="Times New Roman" w:hint="default"/>
          <w:sz w:val="20"/>
          <w:szCs w:val="20"/>
          <w:rtl w:val="0"/>
          <w:lang w:val="de-DE"/>
        </w:rPr>
        <w:t>ü</w:t>
      </w:r>
      <w:r>
        <w:rPr>
          <w:rFonts w:ascii="Times New Roman" w:hAnsi="Times New Roman"/>
          <w:sz w:val="20"/>
          <w:szCs w:val="20"/>
          <w:rtl w:val="0"/>
          <w:lang w:val="de-DE"/>
        </w:rPr>
        <w:t>bertragen; Ottilies Geldn</w:t>
      </w:r>
      <w:r>
        <w:rPr>
          <w:rFonts w:ascii="Times New Roman" w:hAnsi="Times New Roman" w:hint="default"/>
          <w:sz w:val="20"/>
          <w:szCs w:val="20"/>
          <w:rtl w:val="0"/>
          <w:lang w:val="de-DE"/>
        </w:rPr>
        <w:t>ö</w:t>
      </w:r>
      <w:r>
        <w:rPr>
          <w:rFonts w:ascii="Times New Roman" w:hAnsi="Times New Roman"/>
          <w:sz w:val="20"/>
          <w:szCs w:val="20"/>
          <w:rtl w:val="0"/>
          <w:lang w:val="de-DE"/>
        </w:rPr>
        <w:t>te sollen offenbar verschleiert werden.</w:t>
      </w:r>
    </w:p>
  </w:footnote>
  <w:footnote w:id="16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Spiel mit Ottilies Namen.</w:t>
      </w:r>
    </w:p>
  </w:footnote>
  <w:footnote w:id="16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04" w:date="2023-01-10T11:47:15Z" w:author="Jan Groh">
        <w:r>
          <w:rPr>
            <w:rStyle w:val="Ohne"/>
            <w:rFonts w:ascii="Times New Roman" w:hAnsi="Times New Roman"/>
            <w:i w:val="1"/>
            <w:iCs w:val="1"/>
            <w:sz w:val="20"/>
            <w:szCs w:val="20"/>
            <w:rtl w:val="0"/>
            <w:lang w:val="de-DE"/>
          </w:rPr>
          <w:t>ital.</w:t>
        </w:r>
      </w:ins>
      <w:ins w:id="17805" w:date="2023-01-10T11:47:15Z" w:author="Jan Groh">
        <w:r>
          <w:rPr>
            <w:rFonts w:ascii="Times New Roman" w:hAnsi="Times New Roman"/>
            <w:sz w:val="20"/>
            <w:szCs w:val="20"/>
            <w:rtl w:val="0"/>
            <w:lang w:val="de-DE"/>
          </w:rPr>
          <w:t xml:space="preserve">: </w:t>
        </w:r>
      </w:ins>
      <w:del w:id="17806" w:date="2023-01-10T11:47:25Z" w:author="Jan Groh">
        <w:r>
          <w:rPr>
            <w:rFonts w:ascii="Times New Roman" w:hAnsi="Times New Roman"/>
            <w:sz w:val="20"/>
            <w:szCs w:val="20"/>
            <w:rtl w:val="0"/>
            <w:lang w:val="de-DE"/>
          </w:rPr>
          <w:delText>dunque (</w:delText>
        </w:r>
      </w:del>
      <w:del w:id="17807" w:date="2023-01-10T11:47:25Z" w:author="Jan Groh">
        <w:r>
          <w:rPr>
            <w:rStyle w:val="Ohne"/>
            <w:rFonts w:ascii="Times New Roman" w:hAnsi="Times New Roman"/>
            <w:i w:val="1"/>
            <w:iCs w:val="1"/>
            <w:sz w:val="20"/>
            <w:szCs w:val="20"/>
            <w:rtl w:val="0"/>
            <w:lang w:val="de-DE"/>
          </w:rPr>
          <w:delText>italienisch</w:delText>
        </w:r>
      </w:del>
      <w:del w:id="17808" w:date="2023-01-10T11:47:25Z" w:author="Jan Groh">
        <w:r>
          <w:rPr>
            <w:rFonts w:ascii="Times New Roman" w:hAnsi="Times New Roman"/>
            <w:sz w:val="20"/>
            <w:szCs w:val="20"/>
            <w:rtl w:val="0"/>
            <w:lang w:val="de-DE"/>
          </w:rPr>
          <w:delText xml:space="preserve">): </w:delText>
        </w:r>
      </w:del>
      <w:r>
        <w:rPr>
          <w:rFonts w:ascii="Times New Roman" w:hAnsi="Times New Roman"/>
          <w:sz w:val="20"/>
          <w:szCs w:val="20"/>
          <w:rtl w:val="0"/>
          <w:lang w:val="de-DE"/>
        </w:rPr>
        <w:t>demzufolge</w:t>
      </w:r>
    </w:p>
  </w:footnote>
  <w:footnote w:id="17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Anna Jameson</w:t>
      </w:r>
    </w:p>
  </w:footnote>
  <w:footnote w:id="17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Anna Jameson</w:t>
      </w:r>
      <w:del w:id="17809" w:date="2023-01-08T21:45:33Z" w:author="Jan Groh">
        <w:r>
          <w:rPr>
            <w:rFonts w:ascii="Times New Roman" w:hAnsi="Times New Roman"/>
            <w:sz w:val="20"/>
            <w:szCs w:val="20"/>
            <w:rtl w:val="0"/>
          </w:rPr>
          <w:delText xml:space="preserve"> (1797</w:delText>
        </w:r>
      </w:del>
      <w:del w:id="17810" w:date="2023-01-08T21:45:33Z" w:author="Jan Groh">
        <w:r>
          <w:rPr>
            <w:rFonts w:ascii="Times New Roman" w:hAnsi="Times New Roman" w:hint="default"/>
            <w:sz w:val="20"/>
            <w:szCs w:val="20"/>
            <w:rtl w:val="0"/>
            <w:lang w:val="de-DE"/>
          </w:rPr>
          <w:delText>–</w:delText>
        </w:r>
      </w:del>
      <w:del w:id="17811" w:date="2023-01-08T21:45:33Z" w:author="Jan Groh">
        <w:r>
          <w:rPr>
            <w:rFonts w:ascii="Times New Roman" w:hAnsi="Times New Roman"/>
            <w:sz w:val="20"/>
            <w:szCs w:val="20"/>
            <w:rtl w:val="0"/>
          </w:rPr>
          <w:delText>1860)</w:delText>
        </w:r>
      </w:del>
      <w:del w:id="17812" w:date="2023-01-08T21:45:33Z" w:author="Jan Groh">
        <w:r>
          <w:rPr>
            <w:rFonts w:ascii="Times New Roman" w:hAnsi="Times New Roman"/>
            <w:sz w:val="20"/>
            <w:szCs w:val="20"/>
            <w:rtl w:val="0"/>
            <w:lang w:val="de-DE"/>
          </w:rPr>
          <w:delText>,</w:delText>
        </w:r>
      </w:del>
      <w:del w:id="17813" w:date="2023-01-08T21:45:33Z" w:author="Jan Groh">
        <w:r>
          <w:rPr>
            <w:rFonts w:ascii="Times New Roman" w:hAnsi="Times New Roman"/>
            <w:sz w:val="20"/>
            <w:szCs w:val="20"/>
            <w:rtl w:val="0"/>
            <w:lang w:val="de-DE"/>
          </w:rPr>
          <w:delText xml:space="preserve"> englische Schriftstellerin </w:delText>
        </w:r>
      </w:del>
      <w:del w:id="17814" w:date="2023-01-08T21:45:33Z" w:author="Jan Groh">
        <w:r>
          <w:rPr>
            <w:rFonts w:ascii="Times New Roman" w:hAnsi="Times New Roman"/>
            <w:sz w:val="20"/>
            <w:szCs w:val="20"/>
            <w:rtl w:val="0"/>
            <w:lang w:val="de-DE"/>
          </w:rPr>
          <w:delText xml:space="preserve">und </w:delText>
        </w:r>
      </w:del>
      <w:del w:id="17815" w:date="2023-01-08T21:45:33Z" w:author="Jan Groh">
        <w:r>
          <w:rPr>
            <w:rFonts w:ascii="Times New Roman" w:hAnsi="Times New Roman"/>
            <w:sz w:val="20"/>
            <w:szCs w:val="20"/>
            <w:rtl w:val="0"/>
          </w:rPr>
          <w:delText>langj</w:delText>
        </w:r>
      </w:del>
      <w:del w:id="17816" w:date="2023-01-08T21:45:33Z" w:author="Jan Groh">
        <w:r>
          <w:rPr>
            <w:rFonts w:ascii="Times New Roman" w:hAnsi="Times New Roman" w:hint="default"/>
            <w:sz w:val="20"/>
            <w:szCs w:val="20"/>
            <w:rtl w:val="0"/>
          </w:rPr>
          <w:delText>ä</w:delText>
        </w:r>
      </w:del>
      <w:del w:id="17817" w:date="2023-01-08T21:45:33Z" w:author="Jan Groh">
        <w:r>
          <w:rPr>
            <w:rFonts w:ascii="Times New Roman" w:hAnsi="Times New Roman"/>
            <w:sz w:val="20"/>
            <w:szCs w:val="20"/>
            <w:rtl w:val="0"/>
            <w:lang w:val="de-DE"/>
          </w:rPr>
          <w:delText xml:space="preserve">hrige Freundin </w:delText>
        </w:r>
      </w:del>
      <w:del w:id="17818" w:date="2023-01-08T21:45:33Z" w:author="Jan Groh">
        <w:r>
          <w:rPr>
            <w:rFonts w:ascii="Times New Roman" w:hAnsi="Times New Roman"/>
            <w:sz w:val="20"/>
            <w:szCs w:val="20"/>
            <w:rtl w:val="0"/>
            <w:lang w:val="de-DE"/>
          </w:rPr>
          <w:delText>von Ottilie.</w:delText>
        </w:r>
      </w:del>
    </w:p>
  </w:footnote>
  <w:footnote w:id="17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Seeleute</w:t>
      </w:r>
    </w:p>
  </w:footnote>
  <w:footnote w:id="17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19" w:date="2023-01-10T11:49:01Z" w:author="Jan Groh">
        <w:r>
          <w:rPr>
            <w:rStyle w:val="Ohne"/>
            <w:rFonts w:ascii="Times New Roman" w:hAnsi="Times New Roman"/>
            <w:i w:val="1"/>
            <w:iCs w:val="1"/>
            <w:sz w:val="20"/>
            <w:szCs w:val="20"/>
            <w:rtl w:val="0"/>
            <w:lang w:val="de-DE"/>
          </w:rPr>
          <w:t>ital.</w:t>
        </w:r>
      </w:ins>
      <w:ins w:id="17820" w:date="2023-01-10T11:49:01Z" w:author="Jan Groh">
        <w:r>
          <w:rPr>
            <w:rFonts w:ascii="Times New Roman" w:hAnsi="Times New Roman"/>
            <w:sz w:val="20"/>
            <w:szCs w:val="20"/>
            <w:rtl w:val="0"/>
            <w:lang w:val="de-DE"/>
          </w:rPr>
          <w:t xml:space="preserve"> </w:t>
        </w:r>
      </w:ins>
      <w:r>
        <w:rPr>
          <w:rFonts w:ascii="Times New Roman" w:hAnsi="Times New Roman"/>
          <w:sz w:val="20"/>
          <w:szCs w:val="20"/>
          <w:rtl w:val="0"/>
          <w:lang w:val="de-DE"/>
        </w:rPr>
        <w:t>barcaiolo</w:t>
      </w:r>
      <w:del w:id="17821" w:date="2023-01-10T11:48:13Z" w:author="Jan Groh">
        <w:r>
          <w:rPr>
            <w:rFonts w:ascii="Times New Roman" w:hAnsi="Times New Roman"/>
            <w:sz w:val="20"/>
            <w:szCs w:val="20"/>
            <w:rtl w:val="0"/>
            <w:lang w:val="de-DE"/>
          </w:rPr>
          <w:delText xml:space="preserve"> (</w:delText>
        </w:r>
      </w:del>
      <w:del w:id="17822" w:date="2023-01-10T11:48:13Z" w:author="Jan Groh">
        <w:r>
          <w:rPr>
            <w:rStyle w:val="Ohne"/>
            <w:rFonts w:ascii="Times New Roman" w:hAnsi="Times New Roman"/>
            <w:i w:val="1"/>
            <w:iCs w:val="1"/>
            <w:sz w:val="20"/>
            <w:szCs w:val="20"/>
            <w:rtl w:val="0"/>
            <w:lang w:val="de-DE"/>
          </w:rPr>
          <w:delText>ital.</w:delText>
        </w:r>
      </w:del>
      <w:del w:id="17823" w:date="2023-01-10T11:48:13Z" w:author="Jan Groh">
        <w:r>
          <w:rPr>
            <w:rFonts w:ascii="Times New Roman" w:hAnsi="Times New Roman"/>
            <w:sz w:val="20"/>
            <w:szCs w:val="20"/>
            <w:rtl w:val="0"/>
            <w:lang w:val="de-DE"/>
          </w:rPr>
          <w:delText>)</w:delText>
        </w:r>
      </w:del>
      <w:r>
        <w:rPr>
          <w:rFonts w:ascii="Times New Roman" w:hAnsi="Times New Roman"/>
          <w:sz w:val="20"/>
          <w:szCs w:val="20"/>
          <w:rtl w:val="0"/>
          <w:lang w:val="de-DE"/>
        </w:rPr>
        <w:t>: Schiffer</w:t>
      </w:r>
    </w:p>
  </w:footnote>
  <w:footnote w:id="17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Gemeint ist das Musikstudium Walther von Goethes bei Felix Mendelssohn in Leipzig. </w:t>
      </w:r>
    </w:p>
  </w:footnote>
  <w:footnote w:id="17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Ferdinand Gustav K</w:t>
      </w:r>
      <w:r>
        <w:rPr>
          <w:rFonts w:ascii="Times New Roman" w:hAnsi="Times New Roman" w:hint="default"/>
          <w:sz w:val="20"/>
          <w:szCs w:val="20"/>
          <w:rtl w:val="0"/>
        </w:rPr>
        <w:t>ü</w:t>
      </w:r>
      <w:r>
        <w:rPr>
          <w:rFonts w:ascii="Times New Roman" w:hAnsi="Times New Roman"/>
          <w:sz w:val="20"/>
          <w:szCs w:val="20"/>
          <w:rtl w:val="0"/>
          <w:lang w:val="de-DE"/>
        </w:rPr>
        <w:t>hne (1806</w:t>
      </w:r>
      <w:r>
        <w:rPr>
          <w:rFonts w:ascii="Times New Roman" w:hAnsi="Times New Roman" w:hint="default"/>
          <w:sz w:val="20"/>
          <w:szCs w:val="20"/>
          <w:rtl w:val="0"/>
          <w:lang w:val="de-DE"/>
        </w:rPr>
        <w:t>–</w:t>
      </w:r>
      <w:r>
        <w:rPr>
          <w:rFonts w:ascii="Times New Roman" w:hAnsi="Times New Roman"/>
          <w:sz w:val="20"/>
          <w:szCs w:val="20"/>
          <w:rtl w:val="0"/>
        </w:rPr>
        <w:t>1888)</w:t>
      </w:r>
      <w:r>
        <w:rPr>
          <w:rFonts w:ascii="Times New Roman" w:hAnsi="Times New Roman"/>
          <w:sz w:val="20"/>
          <w:szCs w:val="20"/>
          <w:rtl w:val="0"/>
          <w:lang w:val="de-DE"/>
        </w:rPr>
        <w:t>,</w:t>
      </w:r>
      <w:r>
        <w:rPr>
          <w:rFonts w:ascii="Times New Roman" w:hAnsi="Times New Roman"/>
          <w:sz w:val="20"/>
          <w:szCs w:val="20"/>
          <w:rtl w:val="0"/>
          <w:lang w:val="de-DE"/>
        </w:rPr>
        <w:t xml:space="preserve"> Schriftsteller</w:t>
      </w:r>
      <w:r>
        <w:rPr>
          <w:rFonts w:ascii="Times New Roman" w:hAnsi="Times New Roman"/>
          <w:sz w:val="20"/>
          <w:szCs w:val="20"/>
          <w:rtl w:val="0"/>
          <w:lang w:val="de-DE"/>
        </w:rPr>
        <w:t>,</w:t>
      </w:r>
      <w:r>
        <w:rPr>
          <w:rFonts w:ascii="Times New Roman" w:hAnsi="Times New Roman"/>
          <w:sz w:val="20"/>
          <w:szCs w:val="20"/>
          <w:rtl w:val="0"/>
          <w:lang w:val="de-DE"/>
        </w:rPr>
        <w:t xml:space="preserve"> Literaturkritiker</w:t>
      </w:r>
      <w:r>
        <w:rPr>
          <w:rFonts w:ascii="Times New Roman" w:hAnsi="Times New Roman"/>
          <w:sz w:val="20"/>
          <w:szCs w:val="20"/>
          <w:rtl w:val="0"/>
          <w:lang w:val="de-DE"/>
        </w:rPr>
        <w:t xml:space="preserve">, </w:t>
      </w:r>
      <w:r>
        <w:rPr>
          <w:rFonts w:ascii="Times New Roman" w:hAnsi="Times New Roman"/>
          <w:sz w:val="20"/>
          <w:szCs w:val="20"/>
          <w:rtl w:val="0"/>
          <w:lang w:val="de-DE"/>
        </w:rPr>
        <w:t>wurde de</w:t>
      </w:r>
      <w:r>
        <w:rPr>
          <w:rFonts w:ascii="Times New Roman" w:hAnsi="Times New Roman"/>
          <w:sz w:val="20"/>
          <w:szCs w:val="20"/>
          <w:rtl w:val="0"/>
          <w:lang w:val="de-DE"/>
        </w:rPr>
        <w:t>r</w:t>
      </w:r>
      <w:r>
        <w:rPr>
          <w:rFonts w:ascii="Times New Roman" w:hAnsi="Times New Roman"/>
          <w:sz w:val="20"/>
          <w:szCs w:val="20"/>
          <w:rtl w:val="0"/>
        </w:rPr>
        <w:t xml:space="preserve"> </w:t>
      </w:r>
      <w:r>
        <w:rPr>
          <w:rFonts w:ascii="Times New Roman" w:hAnsi="Times New Roman"/>
          <w:sz w:val="20"/>
          <w:szCs w:val="20"/>
          <w:rtl w:val="0"/>
          <w:lang w:val="de-DE"/>
        </w:rPr>
        <w:t xml:space="preserve">liberalen literarischen Bewegung des </w:t>
      </w:r>
      <w:r>
        <w:rPr>
          <w:rFonts w:ascii="Times New Roman" w:hAnsi="Times New Roman" w:hint="default"/>
          <w:sz w:val="20"/>
          <w:szCs w:val="20"/>
          <w:rtl w:val="0"/>
          <w:lang w:val="de-DE"/>
        </w:rPr>
        <w:t>„</w:t>
      </w:r>
      <w:r>
        <w:rPr>
          <w:rFonts w:ascii="Times New Roman" w:hAnsi="Times New Roman"/>
          <w:sz w:val="20"/>
          <w:szCs w:val="20"/>
          <w:rtl w:val="0"/>
          <w:lang w:val="de-DE"/>
        </w:rPr>
        <w:t>Jungen Deutschland</w:t>
      </w:r>
      <w:r>
        <w:rPr>
          <w:rFonts w:ascii="Times New Roman" w:hAnsi="Times New Roman" w:hint="default"/>
          <w:sz w:val="20"/>
          <w:szCs w:val="20"/>
          <w:rtl w:val="0"/>
          <w:lang w:val="de-DE"/>
        </w:rPr>
        <w:t>“</w:t>
      </w:r>
      <w:r>
        <w:rPr>
          <w:rFonts w:ascii="Times New Roman" w:hAnsi="Times New Roman"/>
          <w:sz w:val="20"/>
          <w:szCs w:val="20"/>
          <w:rtl w:val="0"/>
          <w:lang w:val="de-DE"/>
        </w:rPr>
        <w:t xml:space="preserve"> zugerechnet</w:t>
      </w:r>
      <w:r>
        <w:rPr>
          <w:rFonts w:ascii="Times New Roman" w:hAnsi="Times New Roman"/>
          <w:sz w:val="20"/>
          <w:szCs w:val="20"/>
          <w:rtl w:val="0"/>
          <w:lang w:val="de-DE"/>
        </w:rPr>
        <w:t>.</w:t>
      </w:r>
    </w:p>
  </w:footnote>
  <w:footnote w:id="17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Edmund </w:t>
      </w:r>
      <w:r>
        <w:rPr>
          <w:rFonts w:ascii="Times New Roman" w:hAnsi="Times New Roman"/>
          <w:sz w:val="20"/>
          <w:szCs w:val="20"/>
          <w:rtl w:val="0"/>
          <w:lang w:val="de-DE"/>
        </w:rPr>
        <w:t xml:space="preserve">Phipps </w:t>
      </w:r>
      <w:r>
        <w:rPr>
          <w:rFonts w:ascii="Times New Roman" w:hAnsi="Times New Roman"/>
          <w:sz w:val="20"/>
          <w:szCs w:val="20"/>
          <w:rtl w:val="0"/>
        </w:rPr>
        <w:t>(1808</w:t>
      </w:r>
      <w:r>
        <w:rPr>
          <w:rFonts w:ascii="Times New Roman" w:hAnsi="Times New Roman" w:hint="default"/>
          <w:sz w:val="20"/>
          <w:szCs w:val="20"/>
          <w:rtl w:val="0"/>
        </w:rPr>
        <w:t>–</w:t>
      </w:r>
      <w:r>
        <w:rPr>
          <w:rFonts w:ascii="Times New Roman" w:hAnsi="Times New Roman"/>
          <w:sz w:val="20"/>
          <w:szCs w:val="20"/>
          <w:rtl w:val="0"/>
        </w:rPr>
        <w:t>1857)</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e</w:t>
      </w:r>
      <w:r>
        <w:rPr>
          <w:rFonts w:ascii="Times New Roman" w:hAnsi="Times New Roman"/>
          <w:sz w:val="20"/>
          <w:szCs w:val="20"/>
          <w:rtl w:val="0"/>
          <w:lang w:val="de-DE"/>
        </w:rPr>
        <w:t xml:space="preserve">nglischer </w:t>
      </w:r>
      <w:r>
        <w:rPr>
          <w:rFonts w:ascii="Times New Roman" w:hAnsi="Times New Roman"/>
          <w:sz w:val="20"/>
          <w:szCs w:val="20"/>
          <w:rtl w:val="0"/>
          <w:lang w:val="de-DE"/>
        </w:rPr>
        <w:t xml:space="preserve">Rechtsanwalt und </w:t>
      </w:r>
      <w:r>
        <w:rPr>
          <w:rFonts w:ascii="Times New Roman" w:hAnsi="Times New Roman"/>
          <w:sz w:val="20"/>
          <w:szCs w:val="20"/>
          <w:rtl w:val="0"/>
          <w:lang w:val="de-DE"/>
        </w:rPr>
        <w:t>Schriftsteller</w:t>
      </w:r>
      <w:r>
        <w:rPr>
          <w:rFonts w:ascii="Times New Roman" w:hAnsi="Times New Roman"/>
          <w:sz w:val="20"/>
          <w:szCs w:val="20"/>
          <w:rtl w:val="0"/>
          <w:lang w:val="de-DE"/>
        </w:rPr>
        <w:t>,</w:t>
      </w:r>
      <w:r>
        <w:rPr>
          <w:rFonts w:ascii="Times New Roman" w:hAnsi="Times New Roman"/>
          <w:sz w:val="20"/>
          <w:szCs w:val="20"/>
          <w:rtl w:val="0"/>
          <w:lang w:val="de-DE"/>
        </w:rPr>
        <w:t xml:space="preserve"> Freund Ottilies.</w:t>
      </w:r>
    </w:p>
  </w:footnote>
  <w:footnote w:id="17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Henriette Harkort (1822</w:t>
      </w:r>
      <w:r>
        <w:rPr>
          <w:rFonts w:ascii="Times New Roman" w:hAnsi="Times New Roman" w:hint="default"/>
          <w:sz w:val="20"/>
          <w:szCs w:val="20"/>
          <w:rtl w:val="0"/>
          <w:lang w:val="de-DE"/>
        </w:rPr>
        <w:t>–</w:t>
      </w:r>
      <w:r>
        <w:rPr>
          <w:rFonts w:ascii="Times New Roman" w:hAnsi="Times New Roman"/>
          <w:sz w:val="20"/>
          <w:szCs w:val="20"/>
          <w:rtl w:val="0"/>
          <w:lang w:val="de-DE"/>
        </w:rPr>
        <w:t>1894), heiratete Gustav K</w:t>
      </w:r>
      <w:r>
        <w:rPr>
          <w:rFonts w:ascii="Times New Roman" w:hAnsi="Times New Roman" w:hint="default"/>
          <w:sz w:val="20"/>
          <w:szCs w:val="20"/>
          <w:rtl w:val="0"/>
          <w:lang w:val="de-DE"/>
        </w:rPr>
        <w:t>ü</w:t>
      </w:r>
      <w:r>
        <w:rPr>
          <w:rFonts w:ascii="Times New Roman" w:hAnsi="Times New Roman"/>
          <w:sz w:val="20"/>
          <w:szCs w:val="20"/>
          <w:rtl w:val="0"/>
          <w:lang w:val="de-DE"/>
        </w:rPr>
        <w:t>hne 1841 in Leipzig.</w:t>
      </w:r>
    </w:p>
  </w:footnote>
  <w:footnote w:id="17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Friedrich August Durand, auch Durant (1787</w:t>
      </w:r>
      <w:r>
        <w:rPr>
          <w:rFonts w:ascii="Times New Roman" w:hAnsi="Times New Roman" w:hint="default"/>
          <w:sz w:val="20"/>
          <w:szCs w:val="20"/>
          <w:rtl w:val="0"/>
          <w:lang w:val="de-DE"/>
        </w:rPr>
        <w:t>–</w:t>
      </w:r>
      <w:r>
        <w:rPr>
          <w:rFonts w:ascii="Times New Roman" w:hAnsi="Times New Roman"/>
          <w:sz w:val="20"/>
          <w:szCs w:val="20"/>
          <w:rtl w:val="0"/>
          <w:lang w:val="de-DE"/>
        </w:rPr>
        <w:t>1852), Hofschauspieler in Weimar.</w:t>
      </w:r>
    </w:p>
  </w:footnote>
  <w:footnote w:id="17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erste Oper Walther von Goethes</w:t>
      </w:r>
    </w:p>
  </w:footnote>
  <w:footnote w:id="18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24" w:date="2023-01-10T11:50:04Z" w:author="Jan Groh">
        <w:r>
          <w:rPr>
            <w:rFonts w:ascii="Times New Roman" w:hAnsi="Times New Roman"/>
            <w:sz w:val="20"/>
            <w:szCs w:val="20"/>
            <w:rtl w:val="0"/>
            <w:lang w:val="de-DE"/>
          </w:rPr>
          <w:t>G</w:t>
        </w:r>
      </w:ins>
      <w:del w:id="17825" w:date="2023-01-10T11:49:55Z" w:author="Jan Groh">
        <w:r>
          <w:rPr>
            <w:rFonts w:ascii="Times New Roman" w:hAnsi="Times New Roman"/>
            <w:sz w:val="20"/>
            <w:szCs w:val="20"/>
            <w:rtl w:val="0"/>
            <w:lang w:val="de-DE"/>
          </w:rPr>
          <w:delText>G</w:delText>
        </w:r>
      </w:del>
      <w:r>
        <w:rPr>
          <w:rFonts w:ascii="Times New Roman" w:hAnsi="Times New Roman"/>
          <w:sz w:val="20"/>
          <w:szCs w:val="20"/>
          <w:rtl w:val="0"/>
          <w:lang w:val="de-DE"/>
        </w:rPr>
        <w:t xml:space="preserve">emeint ist </w:t>
      </w:r>
      <w:ins w:id="17826" w:date="2023-01-08T21:46:15Z" w:author="Jan Groh">
        <w:r>
          <w:rPr>
            <w:rFonts w:ascii="Times New Roman" w:hAnsi="Times New Roman"/>
            <w:sz w:val="20"/>
            <w:szCs w:val="20"/>
            <w:rtl w:val="0"/>
            <w:lang w:val="de-DE"/>
          </w:rPr>
          <w:t xml:space="preserve">Joh. Wolf. von </w:t>
        </w:r>
      </w:ins>
      <w:r>
        <w:rPr>
          <w:rFonts w:ascii="Times New Roman" w:hAnsi="Times New Roman"/>
          <w:sz w:val="20"/>
          <w:szCs w:val="20"/>
          <w:rtl w:val="0"/>
          <w:lang w:val="de-DE"/>
        </w:rPr>
        <w:t>Goethe, Walthers Gro</w:t>
      </w:r>
      <w:r>
        <w:rPr>
          <w:rFonts w:ascii="Times New Roman" w:hAnsi="Times New Roman" w:hint="default"/>
          <w:sz w:val="20"/>
          <w:szCs w:val="20"/>
          <w:rtl w:val="0"/>
          <w:lang w:val="de-DE"/>
        </w:rPr>
        <w:t>ß</w:t>
      </w:r>
      <w:r>
        <w:rPr>
          <w:rFonts w:ascii="Times New Roman" w:hAnsi="Times New Roman"/>
          <w:sz w:val="20"/>
          <w:szCs w:val="20"/>
          <w:rtl w:val="0"/>
          <w:lang w:val="de-DE"/>
        </w:rPr>
        <w:t>vater.</w:t>
      </w:r>
    </w:p>
  </w:footnote>
  <w:footnote w:id="18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Anna Jameson</w:t>
      </w:r>
    </w:p>
  </w:footnote>
  <w:footnote w:id="18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Abraham Romeo Seligmann, meist Franz Romeo Seligmann genannt (1808</w:t>
      </w:r>
      <w:r>
        <w:rPr>
          <w:rFonts w:ascii="Times New Roman" w:hAnsi="Times New Roman" w:hint="default"/>
          <w:sz w:val="20"/>
          <w:szCs w:val="20"/>
          <w:rtl w:val="0"/>
          <w:lang w:val="de-DE"/>
        </w:rPr>
        <w:t>–</w:t>
      </w:r>
      <w:r>
        <w:rPr>
          <w:rFonts w:ascii="Times New Roman" w:hAnsi="Times New Roman"/>
          <w:sz w:val="20"/>
          <w:szCs w:val="20"/>
          <w:rtl w:val="0"/>
          <w:lang w:val="de-DE"/>
        </w:rPr>
        <w:t>1892), Arzt und Kulturhistoriker. Professor an der Wiener Universit</w:t>
      </w:r>
      <w:r>
        <w:rPr>
          <w:rFonts w:ascii="Times New Roman" w:hAnsi="Times New Roman" w:hint="default"/>
          <w:sz w:val="20"/>
          <w:szCs w:val="20"/>
          <w:rtl w:val="0"/>
        </w:rPr>
        <w:t>ä</w:t>
      </w:r>
      <w:r>
        <w:rPr>
          <w:rFonts w:ascii="Times New Roman" w:hAnsi="Times New Roman"/>
          <w:sz w:val="20"/>
          <w:szCs w:val="20"/>
          <w:rtl w:val="0"/>
          <w:lang w:val="de-DE"/>
        </w:rPr>
        <w:t>t. Wohl der treueste Freund Ottilies. Sie lernte ihn im Februar 1835 kennen.</w:t>
      </w:r>
    </w:p>
  </w:footnote>
  <w:footnote w:id="18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Josef Dessauer (1798</w:t>
      </w:r>
      <w:r>
        <w:rPr>
          <w:rFonts w:ascii="Times New Roman" w:hAnsi="Times New Roman" w:hint="default"/>
          <w:sz w:val="20"/>
          <w:szCs w:val="20"/>
          <w:rtl w:val="0"/>
          <w:lang w:val="de-DE"/>
        </w:rPr>
        <w:t>–</w:t>
      </w:r>
      <w:r>
        <w:rPr>
          <w:rFonts w:ascii="Times New Roman" w:hAnsi="Times New Roman"/>
          <w:sz w:val="20"/>
          <w:szCs w:val="20"/>
          <w:rtl w:val="0"/>
        </w:rPr>
        <w:t>1876)</w:t>
      </w:r>
      <w:r>
        <w:rPr>
          <w:rFonts w:ascii="Times New Roman" w:hAnsi="Times New Roman"/>
          <w:sz w:val="20"/>
          <w:szCs w:val="20"/>
          <w:rtl w:val="0"/>
          <w:lang w:val="de-DE"/>
        </w:rPr>
        <w:t>,</w:t>
      </w:r>
      <w:r>
        <w:rPr>
          <w:rFonts w:ascii="Times New Roman" w:hAnsi="Times New Roman"/>
          <w:sz w:val="20"/>
          <w:szCs w:val="20"/>
          <w:rtl w:val="0"/>
          <w:lang w:val="de-DE"/>
        </w:rPr>
        <w:t xml:space="preserve"> Pianist und Komponist.</w:t>
      </w:r>
    </w:p>
  </w:footnote>
  <w:footnote w:id="18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Graf Anton Alexander von Auersperg (1806</w:t>
      </w:r>
      <w:r>
        <w:rPr>
          <w:rFonts w:ascii="Times New Roman" w:hAnsi="Times New Roman" w:hint="default"/>
          <w:sz w:val="20"/>
          <w:szCs w:val="20"/>
          <w:rtl w:val="0"/>
          <w:lang w:val="de-DE"/>
        </w:rPr>
        <w:t>–</w:t>
      </w:r>
      <w:r>
        <w:rPr>
          <w:rFonts w:ascii="Times New Roman" w:hAnsi="Times New Roman"/>
          <w:sz w:val="20"/>
          <w:szCs w:val="20"/>
          <w:rtl w:val="0"/>
        </w:rPr>
        <w:t>1876</w:t>
      </w:r>
      <w:r>
        <w:rPr>
          <w:rFonts w:ascii="Times New Roman" w:hAnsi="Times New Roman"/>
          <w:sz w:val="20"/>
          <w:szCs w:val="20"/>
          <w:rtl w:val="0"/>
          <w:lang w:val="de-DE"/>
        </w:rPr>
        <w:t>)</w:t>
      </w:r>
      <w:ins w:id="17827" w:date="2023-01-10T11:51:36Z" w:author="Jan Groh">
        <w:r>
          <w:rPr>
            <w:rFonts w:ascii="Times New Roman" w:hAnsi="Times New Roman"/>
            <w:sz w:val="20"/>
            <w:szCs w:val="20"/>
            <w:rtl w:val="0"/>
            <w:lang w:val="de-DE"/>
          </w:rPr>
          <w:t>,</w:t>
        </w:r>
      </w:ins>
      <w:del w:id="17828" w:date="2023-01-10T11:51:35Z" w:author="Jan Groh">
        <w:r>
          <w:rPr>
            <w:rFonts w:ascii="Times New Roman" w:hAnsi="Times New Roman"/>
            <w:sz w:val="20"/>
            <w:szCs w:val="20"/>
            <w:rtl w:val="0"/>
          </w:rPr>
          <w:delText>;</w:delText>
        </w:r>
      </w:del>
      <w:r>
        <w:rPr>
          <w:rFonts w:ascii="Times New Roman" w:hAnsi="Times New Roman"/>
          <w:sz w:val="20"/>
          <w:szCs w:val="20"/>
          <w:rtl w:val="0"/>
          <w:lang w:val="de-DE"/>
        </w:rPr>
        <w:t xml:space="preserve"> Pseudonym: Anastasius Gr</w:t>
      </w:r>
      <w:r>
        <w:rPr>
          <w:rFonts w:ascii="Times New Roman" w:hAnsi="Times New Roman" w:hint="default"/>
          <w:sz w:val="20"/>
          <w:szCs w:val="20"/>
          <w:rtl w:val="0"/>
        </w:rPr>
        <w:t>ü</w:t>
      </w:r>
      <w:r>
        <w:rPr>
          <w:rFonts w:ascii="Times New Roman" w:hAnsi="Times New Roman"/>
          <w:sz w:val="20"/>
          <w:szCs w:val="20"/>
          <w:rtl w:val="0"/>
        </w:rPr>
        <w:t>n</w:t>
      </w:r>
      <w:ins w:id="17829" w:date="2023-01-10T11:52:13Z" w:author="Jan Groh">
        <w:r>
          <w:rPr>
            <w:rFonts w:ascii="Times New Roman" w:hAnsi="Times New Roman"/>
            <w:sz w:val="20"/>
            <w:szCs w:val="20"/>
            <w:rtl w:val="0"/>
            <w:lang w:val="de-DE"/>
          </w:rPr>
          <w:t>,</w:t>
        </w:r>
      </w:ins>
      <w:del w:id="17830" w:date="2023-01-10T11:52:12Z" w:author="Jan Groh">
        <w:r>
          <w:rPr>
            <w:rFonts w:ascii="Times New Roman" w:hAnsi="Times New Roman"/>
            <w:sz w:val="20"/>
            <w:szCs w:val="20"/>
            <w:rtl w:val="0"/>
            <w:lang w:val="de-DE"/>
          </w:rPr>
          <w:delText>;</w:delText>
        </w:r>
      </w:del>
      <w:r>
        <w:rPr>
          <w:rFonts w:ascii="Times New Roman" w:hAnsi="Times New Roman"/>
          <w:sz w:val="20"/>
          <w:szCs w:val="20"/>
          <w:rtl w:val="0"/>
          <w:lang w:val="de-DE"/>
        </w:rPr>
        <w:t xml:space="preserve"> </w:t>
      </w:r>
      <w:r>
        <w:rPr>
          <w:rFonts w:ascii="Times New Roman" w:hAnsi="Times New Roman" w:hint="default"/>
          <w:sz w:val="20"/>
          <w:szCs w:val="20"/>
          <w:rtl w:val="0"/>
          <w:lang w:val="sv-SE"/>
        </w:rPr>
        <w:t>ö</w:t>
      </w:r>
      <w:r>
        <w:rPr>
          <w:rFonts w:ascii="Times New Roman" w:hAnsi="Times New Roman"/>
          <w:sz w:val="20"/>
          <w:szCs w:val="20"/>
          <w:rtl w:val="0"/>
          <w:lang w:val="de-DE"/>
        </w:rPr>
        <w:t>sterreichischer Politiker und politischer Lyriker</w:t>
      </w:r>
      <w:r>
        <w:rPr>
          <w:rFonts w:ascii="Times New Roman" w:hAnsi="Times New Roman"/>
          <w:sz w:val="20"/>
          <w:szCs w:val="20"/>
          <w:rtl w:val="0"/>
          <w:lang w:val="de-DE"/>
        </w:rPr>
        <w:t xml:space="preserve">, </w:t>
      </w:r>
      <w:r>
        <w:rPr>
          <w:rFonts w:ascii="Times New Roman" w:hAnsi="Times New Roman"/>
          <w:sz w:val="20"/>
          <w:szCs w:val="20"/>
          <w:rtl w:val="0"/>
          <w:lang w:val="de-DE"/>
        </w:rPr>
        <w:t xml:space="preserve">gefeierter Vertreter der </w:t>
      </w:r>
      <w:r>
        <w:rPr>
          <w:rFonts w:ascii="Times New Roman" w:hAnsi="Times New Roman" w:hint="default"/>
          <w:sz w:val="20"/>
          <w:szCs w:val="20"/>
          <w:rtl w:val="0"/>
          <w:lang w:val="sv-SE"/>
        </w:rPr>
        <w:t>ö</w:t>
      </w:r>
      <w:r>
        <w:rPr>
          <w:rFonts w:ascii="Times New Roman" w:hAnsi="Times New Roman"/>
          <w:sz w:val="20"/>
          <w:szCs w:val="20"/>
          <w:rtl w:val="0"/>
          <w:lang w:val="de-DE"/>
        </w:rPr>
        <w:t>sterreichischen liberalen politischen Poesie</w:t>
      </w:r>
      <w:del w:id="17831" w:date="2023-01-10T11:52:50Z" w:author="Jan Groh">
        <w:r>
          <w:rPr>
            <w:rFonts w:ascii="Times New Roman" w:hAnsi="Times New Roman"/>
            <w:sz w:val="20"/>
            <w:szCs w:val="20"/>
            <w:rtl w:val="0"/>
            <w:lang w:val="de-DE"/>
          </w:rPr>
          <w:delText>,</w:delText>
        </w:r>
      </w:del>
      <w:del w:id="17832" w:date="2023-01-10T11:52:50Z" w:author="Jan Groh">
        <w:r>
          <w:rPr>
            <w:rFonts w:ascii="Times New Roman" w:hAnsi="Times New Roman"/>
            <w:sz w:val="20"/>
            <w:szCs w:val="20"/>
            <w:rtl w:val="0"/>
            <w:lang w:val="de-DE"/>
          </w:rPr>
          <w:delText xml:space="preserve"> Vork</w:delText>
        </w:r>
      </w:del>
      <w:del w:id="17833" w:date="2023-01-10T11:52:50Z" w:author="Jan Groh">
        <w:r>
          <w:rPr>
            <w:rFonts w:ascii="Times New Roman" w:hAnsi="Times New Roman" w:hint="default"/>
            <w:sz w:val="20"/>
            <w:szCs w:val="20"/>
            <w:rtl w:val="0"/>
          </w:rPr>
          <w:delText>ä</w:delText>
        </w:r>
      </w:del>
      <w:del w:id="17834" w:date="2023-01-10T11:52:50Z" w:author="Jan Groh">
        <w:r>
          <w:rPr>
            <w:rFonts w:ascii="Times New Roman" w:hAnsi="Times New Roman"/>
            <w:sz w:val="20"/>
            <w:szCs w:val="20"/>
            <w:rtl w:val="0"/>
            <w:lang w:val="de-DE"/>
          </w:rPr>
          <w:delText xml:space="preserve">mpfer </w:delText>
        </w:r>
      </w:del>
      <w:del w:id="17835" w:date="2023-01-10T11:52:50Z" w:author="Jan Groh">
        <w:r>
          <w:rPr>
            <w:rFonts w:ascii="Times New Roman" w:hAnsi="Times New Roman"/>
            <w:sz w:val="20"/>
            <w:szCs w:val="20"/>
            <w:rtl w:val="0"/>
            <w:lang w:val="de-DE"/>
          </w:rPr>
          <w:delText>der</w:delText>
        </w:r>
      </w:del>
      <w:del w:id="17836" w:date="2023-01-10T11:52:50Z" w:author="Jan Groh">
        <w:r>
          <w:rPr>
            <w:rFonts w:ascii="Times New Roman" w:hAnsi="Times New Roman"/>
            <w:sz w:val="20"/>
            <w:szCs w:val="20"/>
            <w:rtl w:val="0"/>
            <w:lang w:val="de-DE"/>
          </w:rPr>
          <w:delText xml:space="preserve"> Freiheit in der Zeit des Vorm</w:delText>
        </w:r>
      </w:del>
      <w:del w:id="17837" w:date="2023-01-10T11:52:50Z" w:author="Jan Groh">
        <w:r>
          <w:rPr>
            <w:rFonts w:ascii="Times New Roman" w:hAnsi="Times New Roman" w:hint="default"/>
            <w:sz w:val="20"/>
            <w:szCs w:val="20"/>
            <w:rtl w:val="0"/>
          </w:rPr>
          <w:delText>ä</w:delText>
        </w:r>
      </w:del>
      <w:del w:id="17838" w:date="2023-01-10T11:52:50Z" w:author="Jan Groh">
        <w:r>
          <w:rPr>
            <w:rFonts w:ascii="Times New Roman" w:hAnsi="Times New Roman"/>
            <w:sz w:val="20"/>
            <w:szCs w:val="20"/>
            <w:rtl w:val="0"/>
          </w:rPr>
          <w:delText>rz</w:delText>
        </w:r>
      </w:del>
      <w:r>
        <w:rPr>
          <w:rFonts w:ascii="Times New Roman" w:hAnsi="Times New Roman"/>
          <w:sz w:val="20"/>
          <w:szCs w:val="20"/>
          <w:rtl w:val="0"/>
        </w:rPr>
        <w:t>.</w:t>
      </w:r>
    </w:p>
  </w:footnote>
  <w:footnote w:id="18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39" w:date="2023-01-09T22:04:05Z" w:author="Jan Groh">
        <w:r>
          <w:rPr>
            <w:rFonts w:ascii="Times New Roman" w:hAnsi="Times New Roman"/>
            <w:sz w:val="20"/>
            <w:szCs w:val="20"/>
            <w:rtl w:val="0"/>
            <w:lang w:val="de-DE"/>
          </w:rPr>
          <w:t>Franz v</w:t>
        </w:r>
      </w:ins>
      <w:ins w:id="17840" w:date="2023-01-09T22:04:05Z" w:author="Jan Groh">
        <w:r>
          <w:rPr>
            <w:rFonts w:ascii="Times New Roman" w:hAnsi="Times New Roman"/>
            <w:sz w:val="20"/>
            <w:szCs w:val="20"/>
            <w:rtl w:val="0"/>
            <w:lang w:val="de-DE"/>
          </w:rPr>
          <w:t>on Schober</w:t>
        </w:r>
      </w:ins>
      <w:ins w:id="17841" w:date="2023-01-09T22:04:05Z" w:author="Jan Groh">
        <w:r>
          <w:rPr>
            <w:rFonts w:ascii="Times New Roman" w:hAnsi="Times New Roman"/>
            <w:sz w:val="20"/>
            <w:szCs w:val="20"/>
            <w:rtl w:val="0"/>
          </w:rPr>
          <w:t xml:space="preserve"> (1796</w:t>
        </w:r>
      </w:ins>
      <w:ins w:id="17842" w:date="2023-01-09T22:04:05Z" w:author="Jan Groh">
        <w:r>
          <w:rPr>
            <w:rFonts w:ascii="Times New Roman" w:hAnsi="Times New Roman" w:hint="default"/>
            <w:sz w:val="20"/>
            <w:szCs w:val="20"/>
            <w:rtl w:val="0"/>
          </w:rPr>
          <w:t>–</w:t>
        </w:r>
      </w:ins>
      <w:ins w:id="17843" w:date="2023-01-09T22:04:05Z" w:author="Jan Groh">
        <w:r>
          <w:rPr>
            <w:rFonts w:ascii="Times New Roman" w:hAnsi="Times New Roman"/>
            <w:sz w:val="20"/>
            <w:szCs w:val="20"/>
            <w:rtl w:val="0"/>
          </w:rPr>
          <w:t>1882)</w:t>
        </w:r>
      </w:ins>
      <w:ins w:id="17844" w:date="2023-01-09T22:04:05Z" w:author="Jan Groh">
        <w:r>
          <w:rPr>
            <w:rFonts w:ascii="Times New Roman" w:hAnsi="Times New Roman"/>
            <w:sz w:val="20"/>
            <w:szCs w:val="20"/>
            <w:rtl w:val="0"/>
            <w:lang w:val="de-DE"/>
          </w:rPr>
          <w:t>,</w:t>
        </w:r>
      </w:ins>
      <w:ins w:id="17845" w:date="2023-01-09T22:04:05Z" w:author="Jan Groh">
        <w:r>
          <w:rPr>
            <w:rFonts w:ascii="Times New Roman" w:hAnsi="Times New Roman"/>
            <w:sz w:val="20"/>
            <w:szCs w:val="20"/>
            <w:rtl w:val="0"/>
            <w:lang w:val="de-DE"/>
          </w:rPr>
          <w:t xml:space="preserve"> Dichter.</w:t>
        </w:r>
      </w:ins>
    </w:p>
  </w:footnote>
  <w:footnote w:id="18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H</w:t>
      </w:r>
      <w:r>
        <w:rPr>
          <w:rFonts w:ascii="Times New Roman" w:hAnsi="Times New Roman" w:hint="default"/>
          <w:sz w:val="20"/>
          <w:szCs w:val="20"/>
          <w:rtl w:val="0"/>
          <w:lang w:val="de-DE"/>
        </w:rPr>
        <w:t>ö</w:t>
      </w:r>
      <w:r>
        <w:rPr>
          <w:rFonts w:ascii="Times New Roman" w:hAnsi="Times New Roman"/>
          <w:sz w:val="20"/>
          <w:szCs w:val="20"/>
          <w:rtl w:val="0"/>
          <w:lang w:val="de-DE"/>
        </w:rPr>
        <w:t xml:space="preserve">lzerner </w:t>
      </w:r>
      <w:r>
        <w:rPr>
          <w:rFonts w:ascii="Times New Roman" w:hAnsi="Times New Roman"/>
          <w:sz w:val="20"/>
          <w:szCs w:val="20"/>
          <w:rtl w:val="0"/>
        </w:rPr>
        <w:t>Stock bzw. Kn</w:t>
      </w:r>
      <w:r>
        <w:rPr>
          <w:rFonts w:ascii="Times New Roman" w:hAnsi="Times New Roman" w:hint="default"/>
          <w:sz w:val="20"/>
          <w:szCs w:val="20"/>
          <w:rtl w:val="0"/>
        </w:rPr>
        <w:t>ü</w:t>
      </w:r>
      <w:r>
        <w:rPr>
          <w:rFonts w:ascii="Times New Roman" w:hAnsi="Times New Roman"/>
          <w:sz w:val="20"/>
          <w:szCs w:val="20"/>
          <w:rtl w:val="0"/>
          <w:lang w:val="fr-FR"/>
        </w:rPr>
        <w:t>ppel</w:t>
      </w:r>
      <w:r>
        <w:rPr>
          <w:rFonts w:ascii="Times New Roman" w:hAnsi="Times New Roman"/>
          <w:sz w:val="20"/>
          <w:szCs w:val="20"/>
          <w:rtl w:val="0"/>
          <w:lang w:val="de-DE"/>
        </w:rPr>
        <w:t>, urspr</w:t>
      </w:r>
      <w:r>
        <w:rPr>
          <w:rFonts w:ascii="Times New Roman" w:hAnsi="Times New Roman" w:hint="default"/>
          <w:sz w:val="20"/>
          <w:szCs w:val="20"/>
          <w:rtl w:val="0"/>
          <w:lang w:val="de-DE"/>
        </w:rPr>
        <w:t>ü</w:t>
      </w:r>
      <w:r>
        <w:rPr>
          <w:rFonts w:ascii="Times New Roman" w:hAnsi="Times New Roman"/>
          <w:sz w:val="20"/>
          <w:szCs w:val="20"/>
          <w:rtl w:val="0"/>
          <w:lang w:val="de-DE"/>
        </w:rPr>
        <w:t>nglich Gebrauchsgegenstand irischer Fischer, Waffe im irischen Stockkampf.</w:t>
      </w:r>
    </w:p>
  </w:footnote>
  <w:footnote w:id="18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29. September</w:t>
      </w:r>
      <w:del w:id="17846" w:date="2023-01-10T11:53:37Z" w:author="Jan Groh">
        <w:r>
          <w:rPr>
            <w:rFonts w:ascii="Times New Roman" w:cs="Times New Roman" w:hAnsi="Times New Roman" w:eastAsia="Times New Roman"/>
            <w:sz w:val="20"/>
            <w:szCs w:val="20"/>
          </w:rPr>
        </w:r>
      </w:del>
    </w:p>
  </w:footnote>
  <w:footnote w:id="18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Ignaz Ritter von Seyfried (1776</w:t>
      </w:r>
      <w:r>
        <w:rPr>
          <w:rFonts w:ascii="Times New Roman" w:hAnsi="Times New Roman" w:hint="default"/>
          <w:sz w:val="20"/>
          <w:szCs w:val="20"/>
          <w:rtl w:val="0"/>
          <w:lang w:val="de-DE"/>
        </w:rPr>
        <w:t>–</w:t>
      </w:r>
      <w:r>
        <w:rPr>
          <w:rFonts w:ascii="Times New Roman" w:hAnsi="Times New Roman"/>
          <w:sz w:val="20"/>
          <w:szCs w:val="20"/>
          <w:rtl w:val="0"/>
        </w:rPr>
        <w:t>1841)</w:t>
      </w:r>
      <w:r>
        <w:rPr>
          <w:rFonts w:ascii="Times New Roman" w:hAnsi="Times New Roman"/>
          <w:sz w:val="20"/>
          <w:szCs w:val="20"/>
          <w:rtl w:val="0"/>
          <w:lang w:val="de-DE"/>
        </w:rPr>
        <w:t>,</w:t>
      </w:r>
      <w:r>
        <w:rPr>
          <w:rFonts w:ascii="Times New Roman" w:hAnsi="Times New Roman" w:hint="default"/>
          <w:sz w:val="20"/>
          <w:szCs w:val="20"/>
          <w:rtl w:val="0"/>
        </w:rPr>
        <w:t xml:space="preserve"> ö</w:t>
      </w:r>
      <w:r>
        <w:rPr>
          <w:rFonts w:ascii="Times New Roman" w:hAnsi="Times New Roman"/>
          <w:sz w:val="20"/>
          <w:szCs w:val="20"/>
          <w:rtl w:val="0"/>
          <w:lang w:val="de-DE"/>
        </w:rPr>
        <w:t>sterreichischer Dirigent und B</w:t>
      </w:r>
      <w:r>
        <w:rPr>
          <w:rFonts w:ascii="Times New Roman" w:hAnsi="Times New Roman" w:hint="default"/>
          <w:sz w:val="20"/>
          <w:szCs w:val="20"/>
          <w:rtl w:val="0"/>
        </w:rPr>
        <w:t>ü</w:t>
      </w:r>
      <w:r>
        <w:rPr>
          <w:rFonts w:ascii="Times New Roman" w:hAnsi="Times New Roman"/>
          <w:sz w:val="20"/>
          <w:szCs w:val="20"/>
          <w:rtl w:val="0"/>
          <w:lang w:val="de-DE"/>
        </w:rPr>
        <w:t>hnenkomponist</w:t>
      </w:r>
      <w:r>
        <w:rPr>
          <w:rFonts w:ascii="Times New Roman" w:hAnsi="Times New Roman"/>
          <w:sz w:val="20"/>
          <w:szCs w:val="20"/>
          <w:rtl w:val="0"/>
          <w:lang w:val="de-DE"/>
        </w:rPr>
        <w:t>, Lehrer und F</w:t>
      </w:r>
      <w:r>
        <w:rPr>
          <w:rFonts w:ascii="Times New Roman" w:hAnsi="Times New Roman" w:hint="default"/>
          <w:sz w:val="20"/>
          <w:szCs w:val="20"/>
          <w:rtl w:val="0"/>
          <w:lang w:val="de-DE"/>
        </w:rPr>
        <w:t>ö</w:t>
      </w:r>
      <w:r>
        <w:rPr>
          <w:rFonts w:ascii="Times New Roman" w:hAnsi="Times New Roman"/>
          <w:sz w:val="20"/>
          <w:szCs w:val="20"/>
          <w:rtl w:val="0"/>
          <w:lang w:val="de-DE"/>
        </w:rPr>
        <w:t>rderer Walther von Goethes. Seyfried war im August verstorben.</w:t>
      </w:r>
    </w:p>
  </w:footnote>
  <w:footnote w:id="18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Franz Liszt </w:t>
      </w:r>
      <w:r>
        <w:rPr>
          <w:rFonts w:ascii="Times New Roman" w:hAnsi="Times New Roman"/>
          <w:sz w:val="20"/>
          <w:szCs w:val="20"/>
          <w:rtl w:val="0"/>
          <w:lang w:val="de-DE"/>
        </w:rPr>
        <w:t>(</w:t>
      </w:r>
      <w:r>
        <w:rPr>
          <w:rFonts w:ascii="Times New Roman" w:hAnsi="Times New Roman"/>
          <w:sz w:val="20"/>
          <w:szCs w:val="20"/>
          <w:rtl w:val="0"/>
        </w:rPr>
        <w:t>1811</w:t>
      </w:r>
      <w:r>
        <w:rPr>
          <w:rFonts w:ascii="Times New Roman" w:hAnsi="Times New Roman" w:hint="default"/>
          <w:sz w:val="20"/>
          <w:szCs w:val="20"/>
          <w:rtl w:val="0"/>
          <w:lang w:val="de-DE"/>
        </w:rPr>
        <w:t>–</w:t>
      </w:r>
      <w:r>
        <w:rPr>
          <w:rFonts w:ascii="Times New Roman" w:hAnsi="Times New Roman"/>
          <w:sz w:val="20"/>
          <w:szCs w:val="20"/>
          <w:rtl w:val="0"/>
        </w:rPr>
        <w:t xml:space="preserve">1886), </w:t>
      </w:r>
      <w:r>
        <w:rPr>
          <w:rFonts w:ascii="Times New Roman" w:hAnsi="Times New Roman" w:hint="default"/>
          <w:sz w:val="20"/>
          <w:szCs w:val="20"/>
          <w:rtl w:val="0"/>
          <w:lang w:val="sv-SE"/>
        </w:rPr>
        <w:t>ö</w:t>
      </w:r>
      <w:r>
        <w:rPr>
          <w:rFonts w:ascii="Times New Roman" w:hAnsi="Times New Roman"/>
          <w:sz w:val="20"/>
          <w:szCs w:val="20"/>
          <w:rtl w:val="0"/>
          <w:lang w:val="de-DE"/>
        </w:rPr>
        <w:t>sterreichisch-ungarischer Komponist, Pianist, Dirigent</w:t>
      </w:r>
      <w:r>
        <w:rPr>
          <w:rFonts w:ascii="Times New Roman" w:hAnsi="Times New Roman"/>
          <w:sz w:val="20"/>
          <w:szCs w:val="20"/>
          <w:rtl w:val="0"/>
          <w:lang w:val="de-DE"/>
        </w:rPr>
        <w:t xml:space="preserve"> und</w:t>
      </w:r>
      <w:r>
        <w:rPr>
          <w:rFonts w:ascii="Times New Roman" w:hAnsi="Times New Roman"/>
          <w:sz w:val="20"/>
          <w:szCs w:val="20"/>
          <w:rtl w:val="0"/>
          <w:lang w:val="de-DE"/>
        </w:rPr>
        <w:t xml:space="preserve"> Musiklehrer</w:t>
      </w:r>
      <w:r>
        <w:rPr>
          <w:rFonts w:ascii="Times New Roman" w:hAnsi="Times New Roman"/>
          <w:sz w:val="20"/>
          <w:szCs w:val="20"/>
          <w:rtl w:val="0"/>
          <w:lang w:val="de-DE"/>
        </w:rPr>
        <w:t>. Ottilie kontaktierte Liszt, um Walther von Goethes Komponistenlaufbahn zu f</w:t>
      </w:r>
      <w:r>
        <w:rPr>
          <w:rFonts w:ascii="Times New Roman" w:hAnsi="Times New Roman" w:hint="default"/>
          <w:sz w:val="20"/>
          <w:szCs w:val="20"/>
          <w:rtl w:val="0"/>
          <w:lang w:val="de-DE"/>
        </w:rPr>
        <w:t>ö</w:t>
      </w:r>
      <w:r>
        <w:rPr>
          <w:rFonts w:ascii="Times New Roman" w:hAnsi="Times New Roman"/>
          <w:sz w:val="20"/>
          <w:szCs w:val="20"/>
          <w:rtl w:val="0"/>
          <w:lang w:val="de-DE"/>
        </w:rPr>
        <w:t>rdern.</w:t>
      </w:r>
    </w:p>
  </w:footnote>
  <w:footnote w:id="19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Robert Schumann (1810</w:t>
      </w:r>
      <w:r>
        <w:rPr>
          <w:rFonts w:ascii="Times New Roman" w:hAnsi="Times New Roman" w:hint="default"/>
          <w:sz w:val="20"/>
          <w:szCs w:val="20"/>
          <w:rtl w:val="0"/>
          <w:lang w:val="de-DE"/>
        </w:rPr>
        <w:t>–</w:t>
      </w:r>
      <w:r>
        <w:rPr>
          <w:rFonts w:ascii="Times New Roman" w:hAnsi="Times New Roman"/>
          <w:sz w:val="20"/>
          <w:szCs w:val="20"/>
          <w:rtl w:val="0"/>
        </w:rPr>
        <w:t>1856</w:t>
      </w:r>
      <w:r>
        <w:rPr>
          <w:rFonts w:ascii="Times New Roman" w:hAnsi="Times New Roman"/>
          <w:sz w:val="20"/>
          <w:szCs w:val="20"/>
          <w:rtl w:val="0"/>
          <w:lang w:val="de-DE"/>
        </w:rPr>
        <w:t>),</w:t>
      </w:r>
      <w:r>
        <w:rPr>
          <w:rFonts w:ascii="Times New Roman" w:hAnsi="Times New Roman"/>
          <w:sz w:val="20"/>
          <w:szCs w:val="20"/>
          <w:rtl w:val="0"/>
          <w:lang w:val="de-DE"/>
        </w:rPr>
        <w:t xml:space="preserve"> Komponist, Musikkritiker und Dirigent</w:t>
      </w:r>
      <w:r>
        <w:rPr>
          <w:rFonts w:ascii="Times New Roman" w:hAnsi="Times New Roman"/>
          <w:sz w:val="20"/>
          <w:szCs w:val="20"/>
          <w:rtl w:val="0"/>
          <w:lang w:val="de-DE"/>
        </w:rPr>
        <w:t>, Ehemann von Clara Schumann, geb. Wieck (1819</w:t>
      </w:r>
      <w:r>
        <w:rPr>
          <w:rFonts w:ascii="Times New Roman" w:hAnsi="Times New Roman" w:hint="default"/>
          <w:sz w:val="20"/>
          <w:szCs w:val="20"/>
          <w:rtl w:val="0"/>
          <w:lang w:val="de-DE"/>
        </w:rPr>
        <w:t>–</w:t>
      </w:r>
      <w:r>
        <w:rPr>
          <w:rFonts w:ascii="Times New Roman" w:hAnsi="Times New Roman"/>
          <w:sz w:val="20"/>
          <w:szCs w:val="20"/>
          <w:rtl w:val="0"/>
          <w:lang w:val="de-DE"/>
        </w:rPr>
        <w:t xml:space="preserve">1896), unterhielt eine homosexuelle Beziehung zu Walther von Goethe. </w:t>
      </w:r>
    </w:p>
  </w:footnote>
  <w:footnote w:id="19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Romeo Seligmann</w:t>
      </w:r>
    </w:p>
  </w:footnote>
  <w:footnote w:id="19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Style w:val="Ohne"/>
          <w:rFonts w:ascii="Times New Roman" w:hAnsi="Times New Roman"/>
          <w:i w:val="1"/>
          <w:iCs w:val="1"/>
          <w:sz w:val="20"/>
          <w:szCs w:val="20"/>
          <w:rtl w:val="0"/>
          <w:lang w:val="de-DE"/>
        </w:rPr>
        <w:t>ital.</w:t>
      </w:r>
      <w:ins w:id="17847" w:date="2023-01-10T11:54:20Z" w:author="Jan Groh">
        <w:r>
          <w:rPr>
            <w:rStyle w:val="Ohne"/>
            <w:rFonts w:ascii="Times New Roman" w:hAnsi="Times New Roman"/>
            <w:i w:val="1"/>
            <w:iCs w:val="1"/>
            <w:sz w:val="20"/>
            <w:szCs w:val="20"/>
            <w:rtl w:val="0"/>
            <w:lang w:val="de-DE"/>
          </w:rPr>
          <w:t>:</w:t>
        </w:r>
      </w:ins>
      <w:del w:id="17848" w:date="2023-01-10T11:54:19Z" w:author="Jan Groh">
        <w:r>
          <w:rPr>
            <w:rFonts w:ascii="Times New Roman" w:hAnsi="Times New Roman" w:hint="default"/>
            <w:sz w:val="20"/>
            <w:szCs w:val="20"/>
            <w:rtl w:val="0"/>
            <w:lang w:val="de-DE"/>
          </w:rPr>
          <w:delText xml:space="preserve"> –</w:delText>
        </w:r>
      </w:del>
      <w:r>
        <w:rPr>
          <w:rFonts w:ascii="Times New Roman" w:hAnsi="Times New Roman"/>
          <w:sz w:val="20"/>
          <w:szCs w:val="20"/>
          <w:rtl w:val="0"/>
          <w:lang w:val="de-DE"/>
        </w:rPr>
        <w:t xml:space="preserve"> </w:t>
      </w:r>
      <w:del w:id="17849" w:date="2023-01-10T11:54:31Z" w:author="Jan Groh">
        <w:r>
          <w:rPr>
            <w:rFonts w:ascii="Times New Roman" w:hAnsi="Times New Roman" w:hint="default"/>
            <w:sz w:val="20"/>
            <w:szCs w:val="20"/>
            <w:rtl w:val="0"/>
            <w:lang w:val="de-DE"/>
          </w:rPr>
          <w:delText>„</w:delText>
        </w:r>
      </w:del>
      <w:r>
        <w:rPr>
          <w:rFonts w:ascii="Times New Roman" w:hAnsi="Times New Roman"/>
          <w:sz w:val="20"/>
          <w:szCs w:val="20"/>
          <w:rtl w:val="0"/>
          <w:lang w:val="de-DE"/>
        </w:rPr>
        <w:t>Verzeihung f</w:t>
      </w:r>
      <w:r>
        <w:rPr>
          <w:rFonts w:ascii="Times New Roman" w:hAnsi="Times New Roman" w:hint="default"/>
          <w:sz w:val="20"/>
          <w:szCs w:val="20"/>
          <w:rtl w:val="0"/>
          <w:lang w:val="de-DE"/>
        </w:rPr>
        <w:t>ü</w:t>
      </w:r>
      <w:r>
        <w:rPr>
          <w:rFonts w:ascii="Times New Roman" w:hAnsi="Times New Roman"/>
          <w:sz w:val="20"/>
          <w:szCs w:val="20"/>
          <w:rtl w:val="0"/>
          <w:lang w:val="de-DE"/>
        </w:rPr>
        <w:t>r die Unbequemlichkeit!</w:t>
      </w:r>
      <w:del w:id="17850" w:date="2023-01-10T11:54:35Z" w:author="Jan Groh">
        <w:r>
          <w:rPr>
            <w:rFonts w:ascii="Times New Roman" w:hAnsi="Times New Roman" w:hint="default"/>
            <w:sz w:val="20"/>
            <w:szCs w:val="20"/>
            <w:rtl w:val="0"/>
            <w:lang w:val="de-DE"/>
          </w:rPr>
          <w:delText>“</w:delText>
        </w:r>
      </w:del>
    </w:p>
  </w:footnote>
  <w:footnote w:id="19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Friedrich Heimsoeth (1814</w:t>
      </w:r>
      <w:r>
        <w:rPr>
          <w:rFonts w:ascii="Times New Roman" w:hAnsi="Times New Roman" w:hint="default"/>
          <w:sz w:val="20"/>
          <w:szCs w:val="20"/>
          <w:rtl w:val="0"/>
          <w:lang w:val="de-DE"/>
        </w:rPr>
        <w:t>–</w:t>
      </w:r>
      <w:r>
        <w:rPr>
          <w:rFonts w:ascii="Times New Roman" w:hAnsi="Times New Roman"/>
          <w:sz w:val="20"/>
          <w:szCs w:val="20"/>
          <w:rtl w:val="0"/>
        </w:rPr>
        <w:t>1877)</w:t>
      </w:r>
      <w:r>
        <w:rPr>
          <w:rFonts w:ascii="Times New Roman" w:hAnsi="Times New Roman"/>
          <w:sz w:val="20"/>
          <w:szCs w:val="20"/>
          <w:rtl w:val="0"/>
          <w:lang w:val="de-DE"/>
        </w:rPr>
        <w:t>,</w:t>
      </w:r>
      <w:r>
        <w:rPr>
          <w:rFonts w:ascii="Times New Roman" w:hAnsi="Times New Roman"/>
          <w:sz w:val="20"/>
          <w:szCs w:val="20"/>
          <w:rtl w:val="0"/>
          <w:lang w:val="de-DE"/>
        </w:rPr>
        <w:t xml:space="preserve"> klassischer Philologe, Kunsthistoriker und Musikwissenschaftler</w:t>
      </w:r>
      <w:r>
        <w:rPr>
          <w:rFonts w:ascii="Times New Roman" w:hAnsi="Times New Roman"/>
          <w:sz w:val="20"/>
          <w:szCs w:val="20"/>
          <w:rtl w:val="0"/>
          <w:lang w:val="de-DE"/>
        </w:rPr>
        <w:t xml:space="preserve">, </w:t>
      </w:r>
      <w:r>
        <w:rPr>
          <w:rFonts w:ascii="Times New Roman" w:hAnsi="Times New Roman"/>
          <w:sz w:val="20"/>
          <w:szCs w:val="20"/>
          <w:rtl w:val="0"/>
          <w:lang w:val="de-DE"/>
        </w:rPr>
        <w:t xml:space="preserve">heiratete 1843 </w:t>
      </w:r>
      <w:r>
        <w:rPr>
          <w:rFonts w:ascii="Times New Roman" w:hAnsi="Times New Roman"/>
          <w:sz w:val="20"/>
          <w:szCs w:val="20"/>
          <w:rtl w:val="0"/>
          <w:lang w:val="de-DE"/>
        </w:rPr>
        <w:t>Sibylle Mertens Tochter Elisabeth.</w:t>
      </w:r>
    </w:p>
  </w:footnote>
  <w:footnote w:id="19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Style w:val="Ohne"/>
          <w:rFonts w:ascii="Times New Roman" w:hAnsi="Times New Roman"/>
          <w:i w:val="1"/>
          <w:iCs w:val="1"/>
          <w:sz w:val="20"/>
          <w:szCs w:val="20"/>
          <w:rtl w:val="0"/>
          <w:lang w:val="de-DE"/>
        </w:rPr>
        <w:t>franz.</w:t>
      </w:r>
      <w:ins w:id="17851" w:date="2023-01-10T11:54:54Z" w:author="Jan Groh">
        <w:r>
          <w:rPr>
            <w:rStyle w:val="Ohne"/>
            <w:rFonts w:ascii="Times New Roman" w:hAnsi="Times New Roman"/>
            <w:i w:val="1"/>
            <w:iCs w:val="1"/>
            <w:sz w:val="20"/>
            <w:szCs w:val="20"/>
            <w:rtl w:val="0"/>
            <w:lang w:val="de-DE"/>
          </w:rPr>
          <w:t xml:space="preserve">: </w:t>
        </w:r>
      </w:ins>
      <w:del w:id="17852" w:date="2023-01-10T11:54:52Z" w:author="Jan Groh">
        <w:r>
          <w:rPr>
            <w:rFonts w:ascii="Times New Roman" w:hAnsi="Times New Roman" w:hint="default"/>
            <w:sz w:val="20"/>
            <w:szCs w:val="20"/>
            <w:rtl w:val="0"/>
            <w:lang w:val="de-DE"/>
          </w:rPr>
          <w:delText xml:space="preserve"> – </w:delText>
        </w:r>
      </w:del>
      <w:r>
        <w:rPr>
          <w:rFonts w:ascii="Times New Roman" w:hAnsi="Times New Roman"/>
          <w:sz w:val="20"/>
          <w:szCs w:val="20"/>
          <w:rtl w:val="0"/>
          <w:lang w:val="de-DE"/>
        </w:rPr>
        <w:t>Schlaumeier</w:t>
      </w:r>
    </w:p>
  </w:footnote>
  <w:footnote w:id="19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w:t>
      </w:r>
      <w:r>
        <w:rPr>
          <w:rFonts w:ascii="Times New Roman" w:hAnsi="Times New Roman"/>
          <w:sz w:val="20"/>
          <w:szCs w:val="20"/>
          <w:rtl w:val="0"/>
          <w:lang w:val="de-DE"/>
        </w:rPr>
        <w:t xml:space="preserve">m 29. Sept. 1844 starb </w:t>
      </w:r>
      <w:r>
        <w:rPr>
          <w:rFonts w:ascii="Times New Roman" w:hAnsi="Times New Roman"/>
          <w:sz w:val="20"/>
          <w:szCs w:val="20"/>
          <w:rtl w:val="0"/>
          <w:lang w:val="de-DE"/>
        </w:rPr>
        <w:t>Ottilies</w:t>
      </w:r>
      <w:r>
        <w:rPr>
          <w:rFonts w:ascii="Times New Roman" w:hAnsi="Times New Roman"/>
          <w:sz w:val="20"/>
          <w:szCs w:val="20"/>
          <w:rtl w:val="0"/>
          <w:lang w:val="de-DE"/>
        </w:rPr>
        <w:t xml:space="preserve"> Tochter Alma</w:t>
      </w:r>
      <w:r>
        <w:rPr>
          <w:rFonts w:ascii="Times New Roman" w:hAnsi="Times New Roman"/>
          <w:sz w:val="20"/>
          <w:szCs w:val="20"/>
          <w:rtl w:val="0"/>
          <w:lang w:val="de-DE"/>
        </w:rPr>
        <w:t>.</w:t>
      </w:r>
    </w:p>
  </w:footnote>
  <w:footnote w:id="19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Franz Seraphicus Grillparzer (1791</w:t>
      </w:r>
      <w:r>
        <w:rPr>
          <w:rFonts w:ascii="Times New Roman" w:hAnsi="Times New Roman" w:hint="default"/>
          <w:sz w:val="20"/>
          <w:szCs w:val="20"/>
          <w:rtl w:val="0"/>
          <w:lang w:val="de-DE"/>
        </w:rPr>
        <w:t>–</w:t>
      </w:r>
      <w:r>
        <w:rPr>
          <w:rFonts w:ascii="Times New Roman" w:hAnsi="Times New Roman"/>
          <w:sz w:val="20"/>
          <w:szCs w:val="20"/>
          <w:rtl w:val="0"/>
        </w:rPr>
        <w:t>1872)</w:t>
      </w:r>
      <w:r>
        <w:rPr>
          <w:rFonts w:ascii="Times New Roman" w:hAnsi="Times New Roman"/>
          <w:sz w:val="20"/>
          <w:szCs w:val="20"/>
          <w:rtl w:val="0"/>
          <w:lang w:val="de-DE"/>
        </w:rPr>
        <w:t>,</w:t>
      </w:r>
      <w:r>
        <w:rPr>
          <w:rFonts w:ascii="Times New Roman" w:hAnsi="Times New Roman" w:hint="default"/>
          <w:sz w:val="20"/>
          <w:szCs w:val="20"/>
          <w:rtl w:val="0"/>
        </w:rPr>
        <w:t xml:space="preserve"> ö</w:t>
      </w:r>
      <w:r>
        <w:rPr>
          <w:rFonts w:ascii="Times New Roman" w:hAnsi="Times New Roman"/>
          <w:sz w:val="20"/>
          <w:szCs w:val="20"/>
          <w:rtl w:val="0"/>
          <w:lang w:val="de-DE"/>
        </w:rPr>
        <w:t>sterreichischer Schriftsteller, vor allem Dramatiker</w:t>
      </w:r>
      <w:r>
        <w:rPr>
          <w:rFonts w:ascii="Times New Roman" w:hAnsi="Times New Roman"/>
          <w:sz w:val="20"/>
          <w:szCs w:val="20"/>
          <w:rtl w:val="0"/>
          <w:lang w:val="de-DE"/>
        </w:rPr>
        <w:t xml:space="preserve">, </w:t>
      </w:r>
      <w:ins w:id="17853" w:date="2023-01-10T11:55:47Z" w:author="Jan Groh">
        <w:r>
          <w:rPr>
            <w:rFonts w:ascii="Times New Roman" w:hAnsi="Times New Roman"/>
            <w:sz w:val="20"/>
            <w:szCs w:val="20"/>
            <w:rtl w:val="0"/>
            <w:lang w:val="de-DE"/>
          </w:rPr>
          <w:t xml:space="preserve">Freund Ottilies, </w:t>
        </w:r>
      </w:ins>
      <w:r>
        <w:rPr>
          <w:rFonts w:ascii="Times New Roman" w:hAnsi="Times New Roman"/>
          <w:sz w:val="20"/>
          <w:szCs w:val="20"/>
          <w:rtl w:val="0"/>
          <w:lang w:val="de-DE"/>
        </w:rPr>
        <w:t xml:space="preserve">verfasste einen poetischen Nachruf auf Alma.  </w:t>
      </w:r>
    </w:p>
  </w:footnote>
  <w:footnote w:id="19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54" w:date="2023-01-06T00:22:28Z" w:author="Jan Groh">
        <w:r>
          <w:rPr>
            <w:rFonts w:ascii="Times New Roman" w:hAnsi="Times New Roman"/>
            <w:sz w:val="20"/>
            <w:szCs w:val="20"/>
            <w:rtl w:val="0"/>
            <w:lang w:val="de-DE"/>
          </w:rPr>
          <w:t>Anna Elisabeth Franzisca Adolphina Wilhelmina Ludovica Freiin von Droste zu H</w:t>
        </w:r>
      </w:ins>
      <w:ins w:id="17855" w:date="2023-01-06T00:22:28Z" w:author="Jan Groh">
        <w:r>
          <w:rPr>
            <w:rFonts w:ascii="Times New Roman" w:hAnsi="Times New Roman" w:hint="default"/>
            <w:sz w:val="20"/>
            <w:szCs w:val="20"/>
            <w:rtl w:val="0"/>
          </w:rPr>
          <w:t>ü</w:t>
        </w:r>
      </w:ins>
      <w:ins w:id="17856" w:date="2023-01-06T00:22:28Z" w:author="Jan Groh">
        <w:r>
          <w:rPr>
            <w:rFonts w:ascii="Times New Roman" w:hAnsi="Times New Roman"/>
            <w:sz w:val="20"/>
            <w:szCs w:val="20"/>
            <w:rtl w:val="0"/>
            <w:lang w:val="de-DE"/>
          </w:rPr>
          <w:t>lshoff</w:t>
        </w:r>
      </w:ins>
      <w:ins w:id="17857" w:date="2023-01-06T00:22:28Z" w:author="Jan Groh">
        <w:r>
          <w:rPr>
            <w:rFonts w:ascii="Times New Roman" w:hAnsi="Times New Roman"/>
            <w:sz w:val="20"/>
            <w:szCs w:val="20"/>
            <w:rtl w:val="0"/>
            <w:lang w:val="de-DE"/>
          </w:rPr>
          <w:t xml:space="preserve">, gen. </w:t>
        </w:r>
      </w:ins>
      <w:ins w:id="17858" w:date="2023-01-06T00:22:28Z" w:author="Jan Groh">
        <w:r>
          <w:rPr>
            <w:rFonts w:ascii="Times New Roman" w:hAnsi="Times New Roman"/>
            <w:sz w:val="20"/>
            <w:szCs w:val="20"/>
            <w:rtl w:val="0"/>
            <w:lang w:val="de-DE"/>
          </w:rPr>
          <w:t>Annette von Droste-H</w:t>
        </w:r>
      </w:ins>
      <w:ins w:id="17859" w:date="2023-01-06T00:22:28Z" w:author="Jan Groh">
        <w:r>
          <w:rPr>
            <w:rFonts w:ascii="Times New Roman" w:hAnsi="Times New Roman" w:hint="default"/>
            <w:sz w:val="20"/>
            <w:szCs w:val="20"/>
            <w:rtl w:val="0"/>
          </w:rPr>
          <w:t>ü</w:t>
        </w:r>
      </w:ins>
      <w:ins w:id="17860" w:date="2023-01-06T00:22:28Z" w:author="Jan Groh">
        <w:r>
          <w:rPr>
            <w:rFonts w:ascii="Times New Roman" w:hAnsi="Times New Roman"/>
            <w:sz w:val="20"/>
            <w:szCs w:val="20"/>
            <w:rtl w:val="0"/>
            <w:lang w:val="de-DE"/>
          </w:rPr>
          <w:t>lshoff (1797</w:t>
        </w:r>
      </w:ins>
      <w:ins w:id="17861" w:date="2023-01-06T00:22:28Z" w:author="Jan Groh">
        <w:r>
          <w:rPr>
            <w:rFonts w:ascii="Times New Roman" w:hAnsi="Times New Roman" w:hint="default"/>
            <w:sz w:val="20"/>
            <w:szCs w:val="20"/>
            <w:rtl w:val="0"/>
            <w:lang w:val="de-DE"/>
          </w:rPr>
          <w:t>–</w:t>
        </w:r>
      </w:ins>
      <w:ins w:id="17862" w:date="2023-01-06T00:22:28Z" w:author="Jan Groh">
        <w:r>
          <w:rPr>
            <w:rFonts w:ascii="Times New Roman" w:hAnsi="Times New Roman"/>
            <w:sz w:val="20"/>
            <w:szCs w:val="20"/>
            <w:rtl w:val="0"/>
            <w:lang w:val="de-DE"/>
          </w:rPr>
          <w:t>1848),</w:t>
        </w:r>
      </w:ins>
      <w:ins w:id="17863" w:date="2023-01-06T00:22:28Z" w:author="Jan Groh">
        <w:r>
          <w:rPr>
            <w:rFonts w:ascii="Times New Roman" w:hAnsi="Times New Roman"/>
            <w:sz w:val="20"/>
            <w:szCs w:val="20"/>
            <w:rtl w:val="0"/>
            <w:lang w:val="de-DE"/>
          </w:rPr>
          <w:t xml:space="preserve"> Schriftstellerin und Komponistin</w:t>
        </w:r>
      </w:ins>
      <w:ins w:id="17864" w:date="2023-01-06T00:22:28Z" w:author="Jan Groh">
        <w:r>
          <w:rPr>
            <w:rFonts w:ascii="Times New Roman" w:hAnsi="Times New Roman"/>
            <w:sz w:val="20"/>
            <w:szCs w:val="20"/>
            <w:rtl w:val="0"/>
            <w:lang w:val="de-DE"/>
          </w:rPr>
          <w:t>, geh</w:t>
        </w:r>
      </w:ins>
      <w:ins w:id="17865" w:date="2023-01-06T00:22:28Z" w:author="Jan Groh">
        <w:r>
          <w:rPr>
            <w:rFonts w:ascii="Times New Roman" w:hAnsi="Times New Roman" w:hint="default"/>
            <w:sz w:val="20"/>
            <w:szCs w:val="20"/>
            <w:rtl w:val="0"/>
            <w:lang w:val="de-DE"/>
          </w:rPr>
          <w:t>ö</w:t>
        </w:r>
      </w:ins>
      <w:ins w:id="17866" w:date="2023-01-06T00:22:28Z" w:author="Jan Groh">
        <w:r>
          <w:rPr>
            <w:rFonts w:ascii="Times New Roman" w:hAnsi="Times New Roman"/>
            <w:sz w:val="20"/>
            <w:szCs w:val="20"/>
            <w:rtl w:val="0"/>
            <w:lang w:val="de-DE"/>
          </w:rPr>
          <w:t>rte zum Freundeskreis um Sibylle Mertens-Schaaffhausen und Adele und Johanna Schopenhauers</w:t>
        </w:r>
      </w:ins>
      <w:ins w:id="17867" w:date="2023-01-06T00:22:28Z" w:author="Jan Groh">
        <w:r>
          <w:rPr>
            <w:rFonts w:ascii="Times New Roman" w:hAnsi="Times New Roman"/>
            <w:sz w:val="20"/>
            <w:szCs w:val="20"/>
            <w:rtl w:val="0"/>
          </w:rPr>
          <w:t>.</w:t>
        </w:r>
      </w:ins>
    </w:p>
  </w:footnote>
  <w:footnote w:id="19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Elise Friedrike Felicitas R</w:t>
      </w:r>
      <w:r>
        <w:rPr>
          <w:rFonts w:ascii="Times New Roman" w:hAnsi="Times New Roman" w:hint="default"/>
          <w:sz w:val="20"/>
          <w:szCs w:val="20"/>
          <w:rtl w:val="0"/>
        </w:rPr>
        <w:t>ü</w:t>
      </w:r>
      <w:r>
        <w:rPr>
          <w:rFonts w:ascii="Times New Roman" w:hAnsi="Times New Roman"/>
          <w:sz w:val="20"/>
          <w:szCs w:val="20"/>
          <w:rtl w:val="0"/>
          <w:lang w:val="nl-NL"/>
        </w:rPr>
        <w:t>diger</w:t>
      </w:r>
      <w:r>
        <w:rPr>
          <w:rFonts w:ascii="Times New Roman" w:hAnsi="Times New Roman"/>
          <w:sz w:val="20"/>
          <w:szCs w:val="20"/>
          <w:rtl w:val="0"/>
          <w:lang w:val="de-DE"/>
        </w:rPr>
        <w:t>, geb. Freiin von Hohenhausen</w:t>
      </w:r>
      <w:r>
        <w:rPr>
          <w:rFonts w:ascii="Times New Roman" w:hAnsi="Times New Roman"/>
          <w:sz w:val="20"/>
          <w:szCs w:val="20"/>
          <w:rtl w:val="0"/>
        </w:rPr>
        <w:t xml:space="preserve"> (1812</w:t>
      </w:r>
      <w:r>
        <w:rPr>
          <w:rFonts w:ascii="Times New Roman" w:hAnsi="Times New Roman" w:hint="default"/>
          <w:sz w:val="20"/>
          <w:szCs w:val="20"/>
          <w:rtl w:val="0"/>
          <w:lang w:val="de-DE"/>
        </w:rPr>
        <w:t>–</w:t>
      </w:r>
      <w:r>
        <w:rPr>
          <w:rFonts w:ascii="Times New Roman" w:hAnsi="Times New Roman"/>
          <w:sz w:val="20"/>
          <w:szCs w:val="20"/>
          <w:rtl w:val="0"/>
          <w:lang w:val="de-DE"/>
        </w:rPr>
        <w:t>1899), Schriftstellerin und Salonni</w:t>
      </w:r>
      <w:r>
        <w:rPr>
          <w:rFonts w:ascii="Times New Roman" w:hAnsi="Times New Roman" w:hint="default"/>
          <w:sz w:val="20"/>
          <w:szCs w:val="20"/>
          <w:rtl w:val="0"/>
          <w:lang w:val="it-IT"/>
        </w:rPr>
        <w:t>è</w:t>
      </w:r>
      <w:r>
        <w:rPr>
          <w:rFonts w:ascii="Times New Roman" w:hAnsi="Times New Roman"/>
          <w:sz w:val="20"/>
          <w:szCs w:val="20"/>
          <w:rtl w:val="0"/>
          <w:lang w:val="en-US"/>
        </w:rPr>
        <w:t>re in M</w:t>
      </w:r>
      <w:r>
        <w:rPr>
          <w:rFonts w:ascii="Times New Roman" w:hAnsi="Times New Roman" w:hint="default"/>
          <w:sz w:val="20"/>
          <w:szCs w:val="20"/>
          <w:rtl w:val="0"/>
        </w:rPr>
        <w:t>ü</w:t>
      </w:r>
      <w:r>
        <w:rPr>
          <w:rFonts w:ascii="Times New Roman" w:hAnsi="Times New Roman"/>
          <w:sz w:val="20"/>
          <w:szCs w:val="20"/>
          <w:rtl w:val="0"/>
          <w:lang w:val="de-DE"/>
        </w:rPr>
        <w:t>nster und Berlin.</w:t>
      </w:r>
    </w:p>
  </w:footnote>
  <w:footnote w:id="19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Style w:val="Ohne"/>
          <w:rFonts w:ascii="Times New Roman" w:hAnsi="Times New Roman"/>
          <w:i w:val="1"/>
          <w:iCs w:val="1"/>
          <w:sz w:val="20"/>
          <w:szCs w:val="20"/>
          <w:rtl w:val="0"/>
          <w:lang w:val="de-DE"/>
        </w:rPr>
        <w:t>mittelfr</w:t>
      </w:r>
      <w:r>
        <w:rPr>
          <w:rStyle w:val="Ohne"/>
          <w:rFonts w:ascii="Times New Roman" w:hAnsi="Times New Roman" w:hint="default"/>
          <w:i w:val="1"/>
          <w:iCs w:val="1"/>
          <w:sz w:val="20"/>
          <w:szCs w:val="20"/>
          <w:rtl w:val="0"/>
          <w:lang w:val="de-DE"/>
        </w:rPr>
        <w:t>ä</w:t>
      </w:r>
      <w:r>
        <w:rPr>
          <w:rStyle w:val="Ohne"/>
          <w:rFonts w:ascii="Times New Roman" w:hAnsi="Times New Roman"/>
          <w:i w:val="1"/>
          <w:iCs w:val="1"/>
          <w:sz w:val="20"/>
          <w:szCs w:val="20"/>
          <w:rtl w:val="0"/>
          <w:lang w:val="de-DE"/>
        </w:rPr>
        <w:t>nkisch:</w:t>
      </w:r>
      <w:r>
        <w:rPr>
          <w:rFonts w:ascii="Times New Roman" w:hAnsi="Times New Roman"/>
          <w:sz w:val="20"/>
          <w:szCs w:val="20"/>
          <w:rtl w:val="0"/>
          <w:lang w:val="de-DE"/>
        </w:rPr>
        <w:t xml:space="preserve"> Schatt</w:t>
      </w:r>
      <w:ins w:id="17868" w:date="2023-01-10T11:56:37Z" w:author="Jan Groh">
        <w:r>
          <w:rPr>
            <w:rFonts w:ascii="Times New Roman" w:hAnsi="Times New Roman"/>
            <w:sz w:val="20"/>
            <w:szCs w:val="20"/>
            <w:rtl w:val="0"/>
            <w:lang w:val="de-DE"/>
          </w:rPr>
          <w:t>:</w:t>
        </w:r>
      </w:ins>
      <w:r>
        <w:rPr>
          <w:rFonts w:ascii="Times New Roman" w:hAnsi="Times New Roman"/>
          <w:sz w:val="20"/>
          <w:szCs w:val="20"/>
          <w:rtl w:val="0"/>
          <w:lang w:val="de-DE"/>
        </w:rPr>
        <w:t xml:space="preserve"> </w:t>
      </w:r>
      <w:del w:id="17869" w:date="2023-01-10T11:56:34Z" w:author="Jan Groh">
        <w:r>
          <w:rPr>
            <w:rFonts w:ascii="Times New Roman" w:hAnsi="Times New Roman" w:hint="default"/>
            <w:sz w:val="20"/>
            <w:szCs w:val="20"/>
            <w:rtl w:val="0"/>
            <w:lang w:val="de-DE"/>
          </w:rPr>
          <w:delText xml:space="preserve">– </w:delText>
        </w:r>
      </w:del>
      <w:r>
        <w:rPr>
          <w:rFonts w:ascii="Times New Roman" w:hAnsi="Times New Roman"/>
          <w:sz w:val="20"/>
          <w:szCs w:val="20"/>
          <w:rtl w:val="0"/>
          <w:lang w:val="de-DE"/>
        </w:rPr>
        <w:t>Guglhupf</w:t>
      </w:r>
    </w:p>
  </w:footnote>
  <w:footnote w:id="20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Contessa Anna</w:t>
      </w:r>
      <w:r>
        <w:rPr>
          <w:rFonts w:ascii="Times New Roman" w:hAnsi="Times New Roman"/>
          <w:sz w:val="20"/>
          <w:szCs w:val="20"/>
          <w:rtl w:val="0"/>
          <w:lang w:val="de-DE"/>
        </w:rPr>
        <w:t xml:space="preserve"> Gargallo,</w:t>
      </w:r>
      <w:r>
        <w:rPr>
          <w:rFonts w:ascii="Times New Roman" w:hAnsi="Times New Roman"/>
          <w:sz w:val="20"/>
          <w:szCs w:val="20"/>
          <w:rtl w:val="0"/>
        </w:rPr>
        <w:t xml:space="preserve"> </w:t>
      </w:r>
      <w:r>
        <w:rPr>
          <w:rFonts w:ascii="Times New Roman" w:hAnsi="Times New Roman"/>
          <w:sz w:val="20"/>
          <w:szCs w:val="20"/>
          <w:rtl w:val="0"/>
          <w:lang w:val="de-DE"/>
        </w:rPr>
        <w:t>s</w:t>
      </w:r>
      <w:r>
        <w:rPr>
          <w:rFonts w:ascii="Times New Roman" w:hAnsi="Times New Roman"/>
          <w:sz w:val="20"/>
          <w:szCs w:val="20"/>
          <w:rtl w:val="0"/>
          <w:lang w:val="de-DE"/>
        </w:rPr>
        <w:t>izilianische Aristokratin</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f</w:t>
      </w:r>
      <w:r>
        <w:rPr>
          <w:rFonts w:ascii="Times New Roman" w:hAnsi="Times New Roman"/>
          <w:sz w:val="20"/>
          <w:szCs w:val="20"/>
          <w:rtl w:val="0"/>
          <w:lang w:val="de-DE"/>
        </w:rPr>
        <w:t>reundet</w:t>
      </w:r>
      <w:r>
        <w:rPr>
          <w:rFonts w:ascii="Times New Roman" w:hAnsi="Times New Roman"/>
          <w:sz w:val="20"/>
          <w:szCs w:val="20"/>
          <w:rtl w:val="0"/>
          <w:lang w:val="de-DE"/>
        </w:rPr>
        <w:t>e</w:t>
      </w:r>
      <w:r>
        <w:rPr>
          <w:rFonts w:ascii="Times New Roman" w:hAnsi="Times New Roman"/>
          <w:sz w:val="20"/>
          <w:szCs w:val="20"/>
          <w:rtl w:val="0"/>
          <w:lang w:val="de-DE"/>
        </w:rPr>
        <w:t xml:space="preserve"> sich mit Ottilie an, als diese 1846 zusammen mit Wolf Neapel und Ischia besucht.</w:t>
      </w:r>
    </w:p>
  </w:footnote>
  <w:footnote w:id="20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70" w:date="2023-01-10T11:56:58Z" w:author="Jan Groh">
        <w:r>
          <w:rPr>
            <w:rFonts w:ascii="Times New Roman" w:hAnsi="Times New Roman"/>
            <w:sz w:val="20"/>
            <w:szCs w:val="20"/>
            <w:rtl w:val="0"/>
            <w:lang w:val="de-DE"/>
          </w:rPr>
          <w:t>G</w:t>
        </w:r>
      </w:ins>
      <w:del w:id="17871" w:date="2023-01-10T11:56:58Z" w:author="Jan Groh">
        <w:r>
          <w:rPr>
            <w:rFonts w:ascii="Times New Roman" w:hAnsi="Times New Roman"/>
            <w:sz w:val="20"/>
            <w:szCs w:val="20"/>
            <w:rtl w:val="0"/>
            <w:lang w:val="de-DE"/>
          </w:rPr>
          <w:delText>g</w:delText>
        </w:r>
      </w:del>
      <w:r>
        <w:rPr>
          <w:rFonts w:ascii="Times New Roman" w:hAnsi="Times New Roman"/>
          <w:sz w:val="20"/>
          <w:szCs w:val="20"/>
          <w:rtl w:val="0"/>
          <w:lang w:val="de-DE"/>
        </w:rPr>
        <w:t>emeint sind die Revolutionsunruhen von 1848</w:t>
      </w:r>
      <w:ins w:id="17872" w:date="2023-01-10T11:57:02Z" w:author="Jan Groh">
        <w:r>
          <w:rPr>
            <w:rFonts w:ascii="Times New Roman" w:hAnsi="Times New Roman"/>
            <w:sz w:val="20"/>
            <w:szCs w:val="20"/>
            <w:rtl w:val="0"/>
            <w:lang w:val="de-DE"/>
          </w:rPr>
          <w:t>.</w:t>
        </w:r>
      </w:ins>
    </w:p>
  </w:footnote>
  <w:footnote w:id="20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Johann Wolfgang von Goethes 100. Geburtstag, dessen Feier durch ein Komitee vorbereitet wurde.</w:t>
      </w:r>
    </w:p>
  </w:footnote>
  <w:footnote w:id="20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Adele Schopenhauer, lebenslange enge Freundin von Ottilie, war drei Tage zuvor, am 25. Aug.</w:t>
      </w:r>
      <w:ins w:id="17873" w:date="2023-01-10T11:57:36Z" w:author="Jan Groh">
        <w:r>
          <w:rPr>
            <w:rFonts w:ascii="Times New Roman" w:hAnsi="Times New Roman"/>
            <w:sz w:val="20"/>
            <w:szCs w:val="20"/>
            <w:rtl w:val="0"/>
            <w:lang w:val="de-DE"/>
          </w:rPr>
          <w:t xml:space="preserve"> 1849,</w:t>
        </w:r>
      </w:ins>
      <w:r>
        <w:rPr>
          <w:rFonts w:ascii="Times New Roman" w:hAnsi="Times New Roman"/>
          <w:sz w:val="20"/>
          <w:szCs w:val="20"/>
          <w:rtl w:val="0"/>
          <w:lang w:val="de-DE"/>
        </w:rPr>
        <w:t xml:space="preserve"> an Unterleibskrebs verstorben.</w:t>
      </w:r>
    </w:p>
  </w:footnote>
  <w:footnote w:id="20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Ottilies Geburtstag, der 31. Oktober</w:t>
      </w:r>
    </w:p>
  </w:footnote>
  <w:footnote w:id="20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Ottilies Mutter war am 15. Juni 1851 verstorben.</w:t>
      </w:r>
    </w:p>
  </w:footnote>
  <w:footnote w:id="20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Contermarke: Karte f</w:t>
      </w:r>
      <w:r>
        <w:rPr>
          <w:rFonts w:ascii="Times New Roman" w:hAnsi="Times New Roman" w:hint="default"/>
          <w:sz w:val="20"/>
          <w:szCs w:val="20"/>
          <w:rtl w:val="0"/>
          <w:lang w:val="de-DE"/>
        </w:rPr>
        <w:t>ü</w:t>
      </w:r>
      <w:r>
        <w:rPr>
          <w:rFonts w:ascii="Times New Roman" w:hAnsi="Times New Roman"/>
          <w:sz w:val="20"/>
          <w:szCs w:val="20"/>
          <w:rtl w:val="0"/>
          <w:lang w:val="de-DE"/>
        </w:rPr>
        <w:t>r den Wiedereintritt in eine Veranstaltung</w:t>
      </w:r>
    </w:p>
  </w:footnote>
  <w:footnote w:id="20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w</w:t>
      </w:r>
      <w:r>
        <w:rPr>
          <w:rFonts w:ascii="Times New Roman" w:hAnsi="Times New Roman" w:hint="default"/>
          <w:sz w:val="20"/>
          <w:szCs w:val="20"/>
          <w:rtl w:val="0"/>
          <w:lang w:val="de-DE"/>
        </w:rPr>
        <w:t>ö</w:t>
      </w:r>
      <w:r>
        <w:rPr>
          <w:rFonts w:ascii="Times New Roman" w:hAnsi="Times New Roman"/>
          <w:sz w:val="20"/>
          <w:szCs w:val="20"/>
          <w:rtl w:val="0"/>
          <w:lang w:val="de-DE"/>
        </w:rPr>
        <w:t xml:space="preserve">rtl. </w:t>
      </w:r>
      <w:ins w:id="17874" w:date="2023-01-10T11:58:35Z" w:author="Jan Groh">
        <w:r>
          <w:rPr>
            <w:rFonts w:ascii="Times New Roman" w:hAnsi="Times New Roman"/>
            <w:sz w:val="20"/>
            <w:szCs w:val="20"/>
            <w:rtl w:val="0"/>
            <w:lang w:val="de-DE"/>
          </w:rPr>
          <w:t>(</w:t>
        </w:r>
      </w:ins>
      <w:r>
        <w:rPr>
          <w:rStyle w:val="Ohne"/>
          <w:rFonts w:ascii="Times New Roman" w:hAnsi="Times New Roman"/>
          <w:i w:val="1"/>
          <w:iCs w:val="1"/>
          <w:sz w:val="20"/>
          <w:szCs w:val="20"/>
          <w:rtl w:val="0"/>
          <w:lang w:val="de-DE"/>
        </w:rPr>
        <w:t>ital.</w:t>
      </w:r>
      <w:ins w:id="17875" w:date="2023-01-10T11:58:38Z" w:author="Jan Groh">
        <w:r>
          <w:rPr>
            <w:rStyle w:val="Ohne"/>
            <w:rFonts w:ascii="Times New Roman" w:hAnsi="Times New Roman"/>
            <w:i w:val="1"/>
            <w:iCs w:val="1"/>
            <w:sz w:val="20"/>
            <w:szCs w:val="20"/>
            <w:rtl w:val="0"/>
            <w:lang w:val="de-DE"/>
          </w:rPr>
          <w:t>)</w:t>
        </w:r>
      </w:ins>
      <w:r>
        <w:rPr>
          <w:rFonts w:ascii="Times New Roman" w:hAnsi="Times New Roman"/>
          <w:sz w:val="20"/>
          <w:szCs w:val="20"/>
          <w:rtl w:val="0"/>
          <w:lang w:val="de-DE"/>
        </w:rPr>
        <w:t xml:space="preserve"> senza moccolo</w:t>
      </w:r>
      <w:ins w:id="17876" w:date="2023-01-10T11:58:42Z" w:author="Jan Groh">
        <w:r>
          <w:rPr>
            <w:rFonts w:ascii="Times New Roman" w:hAnsi="Times New Roman"/>
            <w:sz w:val="20"/>
            <w:szCs w:val="20"/>
            <w:rtl w:val="0"/>
            <w:lang w:val="de-DE"/>
          </w:rPr>
          <w:t>:</w:t>
        </w:r>
      </w:ins>
      <w:r>
        <w:rPr>
          <w:rFonts w:ascii="Times New Roman" w:hAnsi="Times New Roman"/>
          <w:sz w:val="20"/>
          <w:szCs w:val="20"/>
          <w:rtl w:val="0"/>
          <w:lang w:val="de-DE"/>
        </w:rPr>
        <w:t xml:space="preserve"> </w:t>
      </w:r>
      <w:del w:id="17877" w:date="2023-01-10T11:58:44Z" w:author="Jan Groh">
        <w:r>
          <w:rPr>
            <w:rFonts w:ascii="Times New Roman" w:hAnsi="Times New Roman" w:hint="default"/>
            <w:sz w:val="20"/>
            <w:szCs w:val="20"/>
            <w:rtl w:val="0"/>
            <w:lang w:val="de-DE"/>
          </w:rPr>
          <w:delText xml:space="preserve">– </w:delText>
        </w:r>
      </w:del>
      <w:r>
        <w:rPr>
          <w:rFonts w:ascii="Times New Roman" w:hAnsi="Times New Roman"/>
          <w:sz w:val="20"/>
          <w:szCs w:val="20"/>
          <w:rtl w:val="0"/>
          <w:lang w:val="de-DE"/>
        </w:rPr>
        <w:t>ohne Kerze(nstumpf)/Licht; im r</w:t>
      </w:r>
      <w:r>
        <w:rPr>
          <w:rFonts w:ascii="Times New Roman" w:hAnsi="Times New Roman" w:hint="default"/>
          <w:sz w:val="20"/>
          <w:szCs w:val="20"/>
          <w:rtl w:val="0"/>
          <w:lang w:val="de-DE"/>
        </w:rPr>
        <w:t>ö</w:t>
      </w:r>
      <w:r>
        <w:rPr>
          <w:rFonts w:ascii="Times New Roman" w:hAnsi="Times New Roman"/>
          <w:sz w:val="20"/>
          <w:szCs w:val="20"/>
          <w:rtl w:val="0"/>
          <w:lang w:val="de-DE"/>
        </w:rPr>
        <w:t xml:space="preserve">mischen Dialekt bedeutet </w:t>
      </w:r>
      <w:r>
        <w:rPr>
          <w:rStyle w:val="Ohne"/>
          <w:rFonts w:ascii="Times New Roman" w:hAnsi="Times New Roman"/>
          <w:i w:val="1"/>
          <w:iCs w:val="1"/>
          <w:sz w:val="20"/>
          <w:szCs w:val="20"/>
          <w:rtl w:val="0"/>
          <w:lang w:val="de-DE"/>
        </w:rPr>
        <w:t>moccolo</w:t>
      </w:r>
      <w:r>
        <w:rPr>
          <w:rFonts w:ascii="Times New Roman" w:hAnsi="Times New Roman"/>
          <w:sz w:val="20"/>
          <w:szCs w:val="20"/>
          <w:rtl w:val="0"/>
          <w:lang w:val="de-DE"/>
        </w:rPr>
        <w:t xml:space="preserve"> auch: der Fluch; bezieht sich hier auf einen aus dem17. Jhdt. stammenden, u.a. von Charles Dickens beschriebenen Karnevalsbrauch, am Fastnachtsdienstag im Rahmen der sog. </w:t>
      </w:r>
      <w:r>
        <w:rPr>
          <w:rStyle w:val="Ohne"/>
          <w:rFonts w:ascii="Times New Roman" w:hAnsi="Times New Roman"/>
          <w:i w:val="1"/>
          <w:iCs w:val="1"/>
          <w:sz w:val="20"/>
          <w:szCs w:val="20"/>
          <w:rtl w:val="0"/>
          <w:lang w:val="it-IT"/>
        </w:rPr>
        <w:t>Festa dei moccoletti</w:t>
      </w:r>
      <w:r>
        <w:rPr>
          <w:rStyle w:val="Ohne"/>
          <w:rFonts w:ascii="Times New Roman" w:hAnsi="Times New Roman"/>
          <w:i w:val="1"/>
          <w:iCs w:val="1"/>
          <w:sz w:val="20"/>
          <w:szCs w:val="20"/>
          <w:rtl w:val="0"/>
          <w:lang w:val="de-DE"/>
        </w:rPr>
        <w:t xml:space="preserve"> </w:t>
      </w:r>
      <w:r>
        <w:rPr>
          <w:rFonts w:ascii="Times New Roman" w:hAnsi="Times New Roman"/>
          <w:sz w:val="20"/>
          <w:szCs w:val="20"/>
          <w:rtl w:val="0"/>
          <w:lang w:val="de-DE"/>
        </w:rPr>
        <w:t>sich wechselseitig Kerzen zu l</w:t>
      </w:r>
      <w:r>
        <w:rPr>
          <w:rFonts w:ascii="Times New Roman" w:hAnsi="Times New Roman" w:hint="default"/>
          <w:sz w:val="20"/>
          <w:szCs w:val="20"/>
          <w:rtl w:val="0"/>
          <w:lang w:val="de-DE"/>
        </w:rPr>
        <w:t>ö</w:t>
      </w:r>
      <w:r>
        <w:rPr>
          <w:rFonts w:ascii="Times New Roman" w:hAnsi="Times New Roman"/>
          <w:sz w:val="20"/>
          <w:szCs w:val="20"/>
          <w:rtl w:val="0"/>
          <w:lang w:val="de-DE"/>
        </w:rPr>
        <w:t>schen, um die Zeit nach dem Karneval s</w:t>
      </w:r>
      <w:r>
        <w:rPr>
          <w:rStyle w:val="Ohne"/>
          <w:rFonts w:ascii="Times New Roman" w:hAnsi="Times New Roman"/>
          <w:i w:val="1"/>
          <w:iCs w:val="1"/>
          <w:sz w:val="20"/>
          <w:szCs w:val="20"/>
          <w:rtl w:val="0"/>
          <w:lang w:val="de-DE"/>
        </w:rPr>
        <w:t>enza moccolo</w:t>
      </w:r>
      <w:r>
        <w:rPr>
          <w:rFonts w:ascii="Times New Roman" w:hAnsi="Times New Roman"/>
          <w:sz w:val="20"/>
          <w:szCs w:val="20"/>
          <w:rtl w:val="0"/>
          <w:lang w:val="de-DE"/>
        </w:rPr>
        <w:t>, d.h. ohne Fluch zu beginnen.</w:t>
      </w:r>
    </w:p>
  </w:footnote>
  <w:footnote w:id="20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Style w:val="Ohne"/>
          <w:rFonts w:ascii="Times New Roman" w:hAnsi="Times New Roman"/>
          <w:i w:val="1"/>
          <w:iCs w:val="1"/>
          <w:sz w:val="20"/>
          <w:szCs w:val="20"/>
          <w:rtl w:val="0"/>
          <w:lang w:val="de-DE"/>
        </w:rPr>
        <w:t>Europa, Chronik der gebildeten Welt</w:t>
      </w:r>
      <w:r>
        <w:rPr>
          <w:rFonts w:ascii="Times New Roman" w:hAnsi="Times New Roman"/>
          <w:sz w:val="20"/>
          <w:szCs w:val="20"/>
          <w:rtl w:val="0"/>
          <w:lang w:val="de-DE"/>
        </w:rPr>
        <w:t>: von Gustav K</w:t>
      </w:r>
      <w:r>
        <w:rPr>
          <w:rFonts w:ascii="Times New Roman" w:hAnsi="Times New Roman" w:hint="default"/>
          <w:sz w:val="20"/>
          <w:szCs w:val="20"/>
          <w:rtl w:val="0"/>
          <w:lang w:val="de-DE"/>
        </w:rPr>
        <w:t>ü</w:t>
      </w:r>
      <w:r>
        <w:rPr>
          <w:rFonts w:ascii="Times New Roman" w:hAnsi="Times New Roman"/>
          <w:sz w:val="20"/>
          <w:szCs w:val="20"/>
          <w:rtl w:val="0"/>
          <w:lang w:val="de-DE"/>
        </w:rPr>
        <w:t>hne seit 1846 herausgegebene Zeitschrift</w:t>
      </w:r>
    </w:p>
  </w:footnote>
  <w:footnote w:id="20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Eckermann war </w:t>
      </w:r>
      <w:r>
        <w:rPr>
          <w:rFonts w:ascii="Times New Roman" w:hAnsi="Times New Roman"/>
          <w:sz w:val="20"/>
          <w:szCs w:val="20"/>
          <w:rtl w:val="0"/>
          <w:lang w:val="de-DE"/>
        </w:rPr>
        <w:t>am 3. Dez. 1854 gestorben</w:t>
      </w:r>
      <w:r>
        <w:rPr>
          <w:rFonts w:ascii="Times New Roman" w:hAnsi="Times New Roman"/>
          <w:sz w:val="20"/>
          <w:szCs w:val="20"/>
          <w:rtl w:val="0"/>
          <w:lang w:val="de-DE"/>
        </w:rPr>
        <w:t>.</w:t>
      </w:r>
    </w:p>
  </w:footnote>
  <w:footnote w:id="21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Sohn Eckermanns, Ottilie war Patin</w:t>
      </w:r>
      <w:r>
        <w:rPr>
          <w:rFonts w:ascii="Times New Roman" w:hAnsi="Times New Roman"/>
          <w:sz w:val="20"/>
          <w:szCs w:val="20"/>
          <w:rtl w:val="0"/>
          <w:lang w:val="de-DE"/>
        </w:rPr>
        <w:t>.</w:t>
      </w:r>
    </w:p>
  </w:footnote>
  <w:footnote w:id="21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Carl </w:t>
      </w:r>
      <w:r>
        <w:rPr>
          <w:rFonts w:ascii="Times New Roman" w:hAnsi="Times New Roman"/>
          <w:sz w:val="20"/>
          <w:szCs w:val="20"/>
          <w:rtl w:val="0"/>
          <w:lang w:val="de-DE"/>
        </w:rPr>
        <w:t xml:space="preserve">Eckermann </w:t>
      </w:r>
      <w:r>
        <w:rPr>
          <w:rFonts w:ascii="Times New Roman" w:hAnsi="Times New Roman"/>
          <w:sz w:val="20"/>
          <w:szCs w:val="20"/>
          <w:rtl w:val="0"/>
        </w:rPr>
        <w:t>war Maler.</w:t>
      </w:r>
    </w:p>
  </w:footnote>
  <w:footnote w:id="21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Gro</w:t>
      </w:r>
      <w:r>
        <w:rPr>
          <w:rFonts w:ascii="Times New Roman" w:hAnsi="Times New Roman" w:hint="default"/>
          <w:sz w:val="20"/>
          <w:szCs w:val="20"/>
          <w:rtl w:val="0"/>
          <w:lang w:val="de-DE"/>
        </w:rPr>
        <w:t>ß</w:t>
      </w:r>
      <w:r>
        <w:rPr>
          <w:rFonts w:ascii="Times New Roman" w:hAnsi="Times New Roman"/>
          <w:sz w:val="20"/>
          <w:szCs w:val="20"/>
          <w:rtl w:val="0"/>
          <w:lang w:val="de-DE"/>
        </w:rPr>
        <w:t xml:space="preserve">herzog </w:t>
      </w:r>
      <w:r>
        <w:rPr>
          <w:rFonts w:ascii="Times New Roman" w:hAnsi="Times New Roman"/>
          <w:sz w:val="20"/>
          <w:szCs w:val="20"/>
          <w:rtl w:val="0"/>
          <w:lang w:val="it-IT"/>
        </w:rPr>
        <w:t xml:space="preserve">Carl </w:t>
      </w:r>
      <w:ins w:id="17878" w:date="2023-01-10T12:13:52Z" w:author="Jan Groh">
        <w:r>
          <w:rPr>
            <w:rFonts w:ascii="Times New Roman" w:hAnsi="Times New Roman"/>
            <w:sz w:val="20"/>
            <w:szCs w:val="20"/>
            <w:rtl w:val="0"/>
            <w:lang w:val="de-DE"/>
          </w:rPr>
          <w:t xml:space="preserve">(Karl) </w:t>
        </w:r>
      </w:ins>
      <w:r>
        <w:rPr>
          <w:rFonts w:ascii="Times New Roman" w:hAnsi="Times New Roman"/>
          <w:sz w:val="20"/>
          <w:szCs w:val="20"/>
          <w:rtl w:val="0"/>
        </w:rPr>
        <w:t>A</w:t>
      </w:r>
      <w:r>
        <w:rPr>
          <w:rFonts w:ascii="Times New Roman" w:hAnsi="Times New Roman"/>
          <w:sz w:val="20"/>
          <w:szCs w:val="20"/>
          <w:rtl w:val="0"/>
          <w:lang w:val="de-DE"/>
        </w:rPr>
        <w:t>lexander</w:t>
      </w:r>
      <w:ins w:id="17879" w:date="2023-01-10T12:14:06Z" w:author="Jan Groh">
        <w:r>
          <w:rPr>
            <w:rFonts w:ascii="Times New Roman" w:hAnsi="Times New Roman"/>
            <w:sz w:val="20"/>
            <w:szCs w:val="20"/>
            <w:rtl w:val="0"/>
            <w:lang w:val="de-DE"/>
          </w:rPr>
          <w:t xml:space="preserve"> August Johann</w:t>
        </w:r>
      </w:ins>
      <w:r>
        <w:rPr>
          <w:rFonts w:ascii="Times New Roman" w:hAnsi="Times New Roman"/>
          <w:sz w:val="20"/>
          <w:szCs w:val="20"/>
          <w:rtl w:val="0"/>
          <w:lang w:val="de-DE"/>
        </w:rPr>
        <w:t xml:space="preserve"> von Sachsen-Weimar-Eisenach</w:t>
      </w:r>
      <w:ins w:id="17880" w:date="2023-01-10T12:14:33Z" w:author="Jan Groh">
        <w:r>
          <w:rPr>
            <w:rFonts w:ascii="Times New Roman" w:hAnsi="Times New Roman"/>
            <w:sz w:val="20"/>
            <w:szCs w:val="20"/>
            <w:rtl w:val="0"/>
            <w:lang w:val="de-DE"/>
          </w:rPr>
          <w:t xml:space="preserve"> (1818-1901).</w:t>
        </w:r>
      </w:ins>
    </w:p>
  </w:footnote>
  <w:footnote w:id="21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Style w:val="Ohne"/>
          <w:rFonts w:ascii="Times New Roman" w:hAnsi="Times New Roman"/>
          <w:i w:val="1"/>
          <w:iCs w:val="1"/>
          <w:sz w:val="20"/>
          <w:szCs w:val="20"/>
          <w:rtl w:val="0"/>
          <w:lang w:val="de-DE"/>
        </w:rPr>
        <w:t>franz.</w:t>
      </w:r>
      <w:r>
        <w:rPr>
          <w:rFonts w:ascii="Times New Roman" w:hAnsi="Times New Roman"/>
          <w:sz w:val="20"/>
          <w:szCs w:val="20"/>
          <w:rtl w:val="0"/>
          <w:lang w:val="de-DE"/>
        </w:rPr>
        <w:t>: Gute Mine zum b</w:t>
      </w:r>
      <w:r>
        <w:rPr>
          <w:rFonts w:ascii="Times New Roman" w:hAnsi="Times New Roman" w:hint="default"/>
          <w:sz w:val="20"/>
          <w:szCs w:val="20"/>
          <w:rtl w:val="0"/>
          <w:lang w:val="de-DE"/>
        </w:rPr>
        <w:t>ö</w:t>
      </w:r>
      <w:r>
        <w:rPr>
          <w:rFonts w:ascii="Times New Roman" w:hAnsi="Times New Roman"/>
          <w:sz w:val="20"/>
          <w:szCs w:val="20"/>
          <w:rtl w:val="0"/>
          <w:lang w:val="de-DE"/>
        </w:rPr>
        <w:t>sen Spiel</w:t>
      </w:r>
    </w:p>
  </w:footnote>
  <w:footnote w:id="21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J.W. von Goethes Ehefrau Christiane Vulpius </w:t>
      </w:r>
    </w:p>
  </w:footnote>
  <w:footnote w:id="21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Heinrich Friedrich Ludwig Rellstab (1799</w:t>
      </w:r>
      <w:r>
        <w:rPr>
          <w:rFonts w:ascii="Times New Roman" w:hAnsi="Times New Roman" w:hint="default"/>
          <w:sz w:val="20"/>
          <w:szCs w:val="20"/>
          <w:rtl w:val="0"/>
          <w:lang w:val="de-DE"/>
        </w:rPr>
        <w:t>–</w:t>
      </w:r>
      <w:r>
        <w:rPr>
          <w:rFonts w:ascii="Times New Roman" w:hAnsi="Times New Roman"/>
          <w:sz w:val="20"/>
          <w:szCs w:val="20"/>
          <w:rtl w:val="0"/>
        </w:rPr>
        <w:t>1860)</w:t>
      </w:r>
      <w:r>
        <w:rPr>
          <w:rFonts w:ascii="Times New Roman" w:hAnsi="Times New Roman"/>
          <w:sz w:val="20"/>
          <w:szCs w:val="20"/>
          <w:rtl w:val="0"/>
          <w:lang w:val="de-DE"/>
        </w:rPr>
        <w:t>,</w:t>
      </w:r>
      <w:r>
        <w:rPr>
          <w:rFonts w:ascii="Times New Roman" w:hAnsi="Times New Roman"/>
          <w:sz w:val="20"/>
          <w:szCs w:val="20"/>
          <w:rtl w:val="0"/>
          <w:lang w:val="de-DE"/>
        </w:rPr>
        <w:t xml:space="preserve"> Journalist, Musikkritiker und Dichter</w:t>
      </w:r>
      <w:r>
        <w:rPr>
          <w:rFonts w:ascii="Times New Roman" w:hAnsi="Times New Roman"/>
          <w:sz w:val="20"/>
          <w:szCs w:val="20"/>
          <w:rtl w:val="0"/>
          <w:lang w:val="de-DE"/>
        </w:rPr>
        <w:t xml:space="preserve">, Namensgeber der </w:t>
      </w:r>
      <w:r>
        <w:rPr>
          <w:rFonts w:ascii="Times New Roman" w:hAnsi="Times New Roman" w:hint="default"/>
          <w:sz w:val="20"/>
          <w:szCs w:val="20"/>
          <w:rtl w:val="0"/>
          <w:lang w:val="de-DE"/>
        </w:rPr>
        <w:t>„</w:t>
      </w:r>
      <w:r>
        <w:rPr>
          <w:rFonts w:ascii="Times New Roman" w:hAnsi="Times New Roman"/>
          <w:sz w:val="20"/>
          <w:szCs w:val="20"/>
          <w:rtl w:val="0"/>
          <w:lang w:val="de-DE"/>
        </w:rPr>
        <w:t>Mondscheinsonate</w:t>
      </w:r>
      <w:r>
        <w:rPr>
          <w:rFonts w:ascii="Times New Roman" w:hAnsi="Times New Roman" w:hint="default"/>
          <w:sz w:val="20"/>
          <w:szCs w:val="20"/>
          <w:rtl w:val="0"/>
          <w:lang w:val="de-DE"/>
        </w:rPr>
        <w:t>“</w:t>
      </w:r>
      <w:r>
        <w:rPr>
          <w:rFonts w:ascii="Times New Roman" w:hAnsi="Times New Roman"/>
          <w:sz w:val="20"/>
          <w:szCs w:val="20"/>
          <w:rtl w:val="0"/>
          <w:lang w:val="de-DE"/>
        </w:rPr>
        <w:t xml:space="preserve">. </w:t>
      </w:r>
    </w:p>
  </w:footnote>
  <w:footnote w:id="21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hint="default"/>
          <w:sz w:val="20"/>
          <w:szCs w:val="20"/>
          <w:rtl w:val="0"/>
          <w:lang w:val="de-DE"/>
        </w:rPr>
        <w:t>Ä</w:t>
      </w:r>
      <w:r>
        <w:rPr>
          <w:rFonts w:ascii="Times New Roman" w:hAnsi="Times New Roman"/>
          <w:sz w:val="20"/>
          <w:szCs w:val="20"/>
          <w:rtl w:val="0"/>
          <w:lang w:val="de-DE"/>
        </w:rPr>
        <w:t xml:space="preserve">lteste Zeitung Berlins. </w:t>
      </w:r>
      <w:r>
        <w:rPr>
          <w:rFonts w:ascii="Times New Roman" w:hAnsi="Times New Roman"/>
          <w:sz w:val="20"/>
          <w:szCs w:val="20"/>
          <w:rtl w:val="0"/>
          <w:lang w:val="de-DE"/>
        </w:rPr>
        <w:t xml:space="preserve">Der Name geht auf den </w:t>
      </w:r>
      <w:r>
        <w:rPr>
          <w:rFonts w:ascii="Times New Roman" w:hAnsi="Times New Roman"/>
          <w:sz w:val="20"/>
          <w:szCs w:val="20"/>
          <w:rtl w:val="0"/>
          <w:lang w:val="de-DE"/>
        </w:rPr>
        <w:t xml:space="preserve">im 18. Jhdt. </w:t>
      </w:r>
      <w:r>
        <w:rPr>
          <w:rFonts w:ascii="Times New Roman" w:hAnsi="Times New Roman"/>
          <w:sz w:val="20"/>
          <w:szCs w:val="20"/>
          <w:rtl w:val="0"/>
          <w:lang w:val="de-DE"/>
        </w:rPr>
        <w:t>zwischenzeitlichen Inhaber Christian Friedrich Vo</w:t>
      </w:r>
      <w:r>
        <w:rPr>
          <w:rFonts w:ascii="Times New Roman" w:hAnsi="Times New Roman" w:hint="default"/>
          <w:sz w:val="20"/>
          <w:szCs w:val="20"/>
          <w:rtl w:val="0"/>
          <w:lang w:val="de-DE"/>
        </w:rPr>
        <w:t>ß</w:t>
      </w:r>
      <w:r>
        <w:rPr>
          <w:rFonts w:ascii="Times New Roman" w:hAnsi="Times New Roman"/>
          <w:sz w:val="20"/>
          <w:szCs w:val="20"/>
          <w:rtl w:val="0"/>
          <w:lang w:val="de-DE"/>
        </w:rPr>
        <w:t xml:space="preserve"> (1724</w:t>
      </w:r>
      <w:r>
        <w:rPr>
          <w:rFonts w:ascii="Times New Roman" w:hAnsi="Times New Roman" w:hint="default"/>
          <w:sz w:val="20"/>
          <w:szCs w:val="20"/>
          <w:rtl w:val="0"/>
          <w:lang w:val="de-DE"/>
        </w:rPr>
        <w:t>–</w:t>
      </w:r>
      <w:r>
        <w:rPr>
          <w:rFonts w:ascii="Times New Roman" w:hAnsi="Times New Roman"/>
          <w:sz w:val="20"/>
          <w:szCs w:val="20"/>
          <w:rtl w:val="0"/>
          <w:lang w:val="de-DE"/>
        </w:rPr>
        <w:t>1795) zur</w:t>
      </w:r>
      <w:r>
        <w:rPr>
          <w:rFonts w:ascii="Times New Roman" w:hAnsi="Times New Roman" w:hint="default"/>
          <w:sz w:val="20"/>
          <w:szCs w:val="20"/>
          <w:rtl w:val="0"/>
          <w:lang w:val="de-DE"/>
        </w:rPr>
        <w:t>ü</w:t>
      </w:r>
      <w:r>
        <w:rPr>
          <w:rFonts w:ascii="Times New Roman" w:hAnsi="Times New Roman"/>
          <w:sz w:val="20"/>
          <w:szCs w:val="20"/>
          <w:rtl w:val="0"/>
          <w:lang w:val="de-DE"/>
        </w:rPr>
        <w:t>ck. Die Vossische Zeitung musste ihr Erscheinen 1934 auf Druck der Nationalsozialisten einstellen.</w:t>
      </w:r>
    </w:p>
  </w:footnote>
  <w:footnote w:id="21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81" w:date="2023-01-09T21:57:16Z" w:author="Jan Groh">
        <w:r>
          <w:rPr>
            <w:rFonts w:ascii="Times New Roman" w:hAnsi="Times New Roman"/>
            <w:sz w:val="20"/>
            <w:szCs w:val="20"/>
            <w:rtl w:val="0"/>
            <w:lang w:val="de-DE"/>
          </w:rPr>
          <w:t>Eduard von Bauernfeld (1802</w:t>
        </w:r>
      </w:ins>
      <w:ins w:id="17882" w:date="2023-01-09T21:57:16Z" w:author="Jan Groh">
        <w:r>
          <w:rPr>
            <w:rFonts w:ascii="Times New Roman" w:hAnsi="Times New Roman" w:hint="default"/>
            <w:sz w:val="20"/>
            <w:szCs w:val="20"/>
            <w:rtl w:val="0"/>
            <w:lang w:val="de-DE"/>
          </w:rPr>
          <w:t>–</w:t>
        </w:r>
      </w:ins>
      <w:ins w:id="17883" w:date="2023-01-09T21:57:16Z" w:author="Jan Groh">
        <w:r>
          <w:rPr>
            <w:rFonts w:ascii="Times New Roman" w:hAnsi="Times New Roman"/>
            <w:sz w:val="20"/>
            <w:szCs w:val="20"/>
            <w:rtl w:val="0"/>
          </w:rPr>
          <w:t>1890)</w:t>
        </w:r>
      </w:ins>
      <w:ins w:id="17884" w:date="2023-01-09T21:57:16Z" w:author="Jan Groh">
        <w:r>
          <w:rPr>
            <w:rFonts w:ascii="Times New Roman" w:hAnsi="Times New Roman"/>
            <w:sz w:val="20"/>
            <w:szCs w:val="20"/>
            <w:rtl w:val="0"/>
            <w:lang w:val="de-DE"/>
          </w:rPr>
          <w:t>,</w:t>
        </w:r>
      </w:ins>
      <w:ins w:id="17885" w:date="2023-01-09T21:57:16Z" w:author="Jan Groh">
        <w:r>
          <w:rPr>
            <w:rFonts w:ascii="Times New Roman" w:hAnsi="Times New Roman" w:hint="default"/>
            <w:sz w:val="20"/>
            <w:szCs w:val="20"/>
            <w:rtl w:val="0"/>
          </w:rPr>
          <w:t xml:space="preserve"> ö</w:t>
        </w:r>
      </w:ins>
      <w:ins w:id="17886" w:date="2023-01-09T21:57:16Z" w:author="Jan Groh">
        <w:r>
          <w:rPr>
            <w:rFonts w:ascii="Times New Roman" w:hAnsi="Times New Roman"/>
            <w:sz w:val="20"/>
            <w:szCs w:val="20"/>
            <w:rtl w:val="0"/>
            <w:lang w:val="de-DE"/>
          </w:rPr>
          <w:t>sterreichischer Schriftsteller.</w:t>
        </w:r>
      </w:ins>
    </w:p>
  </w:footnote>
  <w:footnote w:id="21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Amalie Friederike Serre, geb</w:t>
      </w:r>
      <w:r>
        <w:rPr>
          <w:rFonts w:ascii="Times New Roman" w:hAnsi="Times New Roman"/>
          <w:sz w:val="20"/>
          <w:szCs w:val="20"/>
          <w:rtl w:val="0"/>
          <w:lang w:val="de-DE"/>
        </w:rPr>
        <w:t xml:space="preserve">. </w:t>
      </w:r>
      <w:r>
        <w:rPr>
          <w:rFonts w:ascii="Times New Roman" w:hAnsi="Times New Roman"/>
          <w:sz w:val="20"/>
          <w:szCs w:val="20"/>
          <w:rtl w:val="0"/>
          <w:lang w:val="da-DK"/>
        </w:rPr>
        <w:t>Hammerd</w:t>
      </w:r>
      <w:r>
        <w:rPr>
          <w:rFonts w:ascii="Times New Roman" w:hAnsi="Times New Roman" w:hint="default"/>
          <w:sz w:val="20"/>
          <w:szCs w:val="20"/>
          <w:rtl w:val="0"/>
          <w:lang w:val="sv-SE"/>
        </w:rPr>
        <w:t>ö</w:t>
      </w:r>
      <w:r>
        <w:rPr>
          <w:rFonts w:ascii="Times New Roman" w:hAnsi="Times New Roman"/>
          <w:sz w:val="20"/>
          <w:szCs w:val="20"/>
          <w:rtl w:val="0"/>
          <w:lang w:val="de-DE"/>
        </w:rPr>
        <w:t>rfer (1800</w:t>
      </w:r>
      <w:r>
        <w:rPr>
          <w:rFonts w:ascii="Times New Roman" w:hAnsi="Times New Roman" w:hint="default"/>
          <w:sz w:val="20"/>
          <w:szCs w:val="20"/>
          <w:rtl w:val="0"/>
          <w:lang w:val="de-DE"/>
        </w:rPr>
        <w:t>–</w:t>
      </w:r>
      <w:r>
        <w:rPr>
          <w:rFonts w:ascii="Times New Roman" w:hAnsi="Times New Roman"/>
          <w:sz w:val="20"/>
          <w:szCs w:val="20"/>
          <w:rtl w:val="0"/>
        </w:rPr>
        <w:t>1872)</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Dresdner </w:t>
      </w:r>
      <w:r>
        <w:rPr>
          <w:rFonts w:ascii="Times New Roman" w:hAnsi="Times New Roman"/>
          <w:sz w:val="20"/>
          <w:szCs w:val="20"/>
          <w:rtl w:val="0"/>
        </w:rPr>
        <w:t>M</w:t>
      </w:r>
      <w:r>
        <w:rPr>
          <w:rFonts w:ascii="Times New Roman" w:hAnsi="Times New Roman" w:hint="default"/>
          <w:sz w:val="20"/>
          <w:szCs w:val="20"/>
          <w:rtl w:val="0"/>
        </w:rPr>
        <w:t>ä</w:t>
      </w:r>
      <w:r>
        <w:rPr>
          <w:rFonts w:ascii="Times New Roman" w:hAnsi="Times New Roman"/>
          <w:sz w:val="20"/>
          <w:szCs w:val="20"/>
          <w:rtl w:val="0"/>
          <w:lang w:val="de-DE"/>
        </w:rPr>
        <w:t>zenin und Gastgeberin f</w:t>
      </w:r>
      <w:r>
        <w:rPr>
          <w:rFonts w:ascii="Times New Roman" w:hAnsi="Times New Roman" w:hint="default"/>
          <w:sz w:val="20"/>
          <w:szCs w:val="20"/>
          <w:rtl w:val="0"/>
        </w:rPr>
        <w:t>ü</w:t>
      </w:r>
      <w:r>
        <w:rPr>
          <w:rFonts w:ascii="Times New Roman" w:hAnsi="Times New Roman"/>
          <w:sz w:val="20"/>
          <w:szCs w:val="20"/>
          <w:rtl w:val="0"/>
          <w:lang w:val="de-DE"/>
        </w:rPr>
        <w:t>r K</w:t>
      </w:r>
      <w:r>
        <w:rPr>
          <w:rFonts w:ascii="Times New Roman" w:hAnsi="Times New Roman" w:hint="default"/>
          <w:sz w:val="20"/>
          <w:szCs w:val="20"/>
          <w:rtl w:val="0"/>
        </w:rPr>
        <w:t>ü</w:t>
      </w:r>
      <w:r>
        <w:rPr>
          <w:rFonts w:ascii="Times New Roman" w:hAnsi="Times New Roman"/>
          <w:sz w:val="20"/>
          <w:szCs w:val="20"/>
          <w:rtl w:val="0"/>
          <w:lang w:val="de-DE"/>
        </w:rPr>
        <w:t>nstlerinnen in Maxen</w:t>
      </w:r>
      <w:r>
        <w:rPr>
          <w:rFonts w:ascii="Times New Roman" w:hAnsi="Times New Roman"/>
          <w:sz w:val="20"/>
          <w:szCs w:val="20"/>
          <w:rtl w:val="0"/>
          <w:lang w:val="de-DE"/>
        </w:rPr>
        <w:t xml:space="preserve">, </w:t>
      </w:r>
      <w:r>
        <w:rPr>
          <w:rFonts w:ascii="Times New Roman" w:hAnsi="Times New Roman"/>
          <w:sz w:val="20"/>
          <w:szCs w:val="20"/>
          <w:rtl w:val="0"/>
          <w:lang w:val="de-DE"/>
        </w:rPr>
        <w:t>Ehefrau des Mitbegr</w:t>
      </w:r>
      <w:r>
        <w:rPr>
          <w:rFonts w:ascii="Times New Roman" w:hAnsi="Times New Roman" w:hint="default"/>
          <w:sz w:val="20"/>
          <w:szCs w:val="20"/>
          <w:rtl w:val="0"/>
        </w:rPr>
        <w:t>ü</w:t>
      </w:r>
      <w:r>
        <w:rPr>
          <w:rFonts w:ascii="Times New Roman" w:hAnsi="Times New Roman"/>
          <w:sz w:val="20"/>
          <w:szCs w:val="20"/>
          <w:rtl w:val="0"/>
          <w:lang w:val="de-DE"/>
        </w:rPr>
        <w:t xml:space="preserve">nders der Deutschen Schillerstiftung, des Majors Friedrich Anton Serre </w:t>
      </w:r>
      <w:r>
        <w:rPr>
          <w:rFonts w:ascii="Times New Roman" w:hAnsi="Times New Roman"/>
          <w:sz w:val="20"/>
          <w:szCs w:val="20"/>
          <w:rtl w:val="0"/>
          <w:lang w:val="de-DE"/>
        </w:rPr>
        <w:t>(1789</w:t>
      </w:r>
      <w:r>
        <w:rPr>
          <w:rFonts w:ascii="Times New Roman" w:hAnsi="Times New Roman" w:hint="default"/>
          <w:sz w:val="20"/>
          <w:szCs w:val="20"/>
          <w:rtl w:val="0"/>
          <w:lang w:val="de-DE"/>
        </w:rPr>
        <w:t>–</w:t>
      </w:r>
      <w:r>
        <w:rPr>
          <w:rFonts w:ascii="Times New Roman" w:hAnsi="Times New Roman"/>
          <w:sz w:val="20"/>
          <w:szCs w:val="20"/>
          <w:rtl w:val="0"/>
          <w:lang w:val="de-DE"/>
        </w:rPr>
        <w:t>1863)</w:t>
      </w:r>
      <w:r>
        <w:rPr>
          <w:rFonts w:ascii="Times New Roman" w:hAnsi="Times New Roman"/>
          <w:sz w:val="20"/>
          <w:szCs w:val="20"/>
          <w:rtl w:val="0"/>
        </w:rPr>
        <w:t>.</w:t>
      </w:r>
    </w:p>
  </w:footnote>
  <w:footnote w:id="21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Carl Heinrich Friedrich Freiherr von Binzer (1824</w:t>
      </w:r>
      <w:r>
        <w:rPr>
          <w:rFonts w:ascii="Times New Roman" w:hAnsi="Times New Roman" w:hint="default"/>
          <w:sz w:val="20"/>
          <w:szCs w:val="20"/>
          <w:rtl w:val="0"/>
          <w:lang w:val="de-DE"/>
        </w:rPr>
        <w:t>–</w:t>
      </w:r>
      <w:r>
        <w:rPr>
          <w:rFonts w:ascii="Times New Roman" w:hAnsi="Times New Roman"/>
          <w:sz w:val="20"/>
          <w:szCs w:val="20"/>
          <w:rtl w:val="0"/>
        </w:rPr>
        <w:t>1902)</w:t>
      </w:r>
      <w:r>
        <w:rPr>
          <w:rFonts w:ascii="Times New Roman" w:hAnsi="Times New Roman"/>
          <w:sz w:val="20"/>
          <w:szCs w:val="20"/>
          <w:rtl w:val="0"/>
          <w:lang w:val="de-DE"/>
        </w:rPr>
        <w:t>,</w:t>
      </w:r>
      <w:r>
        <w:rPr>
          <w:rFonts w:ascii="Times New Roman" w:hAnsi="Times New Roman"/>
          <w:sz w:val="20"/>
          <w:szCs w:val="20"/>
          <w:rtl w:val="0"/>
          <w:lang w:val="de-DE"/>
        </w:rPr>
        <w:t xml:space="preserve"> Schriftsteller und Maler</w:t>
      </w:r>
      <w:r>
        <w:rPr>
          <w:rFonts w:ascii="Times New Roman" w:hAnsi="Times New Roman"/>
          <w:sz w:val="20"/>
          <w:szCs w:val="20"/>
          <w:rtl w:val="0"/>
          <w:lang w:val="de-DE"/>
        </w:rPr>
        <w:t>, den Ottilie 1852 in Rom kennengelernt hatte und protegierte</w:t>
      </w:r>
      <w:r>
        <w:rPr>
          <w:rFonts w:ascii="Times New Roman" w:hAnsi="Times New Roman"/>
          <w:sz w:val="20"/>
          <w:szCs w:val="20"/>
          <w:rtl w:val="0"/>
        </w:rPr>
        <w:t>.</w:t>
      </w:r>
      <w:r>
        <w:rPr>
          <w:rFonts w:ascii="Times New Roman" w:hAnsi="Times New Roman"/>
          <w:sz w:val="20"/>
          <w:szCs w:val="20"/>
          <w:rtl w:val="0"/>
          <w:lang w:val="de-DE"/>
        </w:rPr>
        <w:t xml:space="preserve"> </w:t>
      </w:r>
      <w:del w:id="17887" w:date="2023-01-10T12:03:20Z" w:author="Jan Groh">
        <w:r>
          <w:rPr>
            <w:rFonts w:ascii="Times New Roman" w:hAnsi="Times New Roman"/>
            <w:sz w:val="20"/>
            <w:szCs w:val="20"/>
            <w:rtl w:val="0"/>
            <w:lang w:val="de-DE"/>
          </w:rPr>
          <w:delText>So</w:delText>
        </w:r>
      </w:del>
      <w:ins w:id="17888" w:date="2023-01-10T12:03:21Z" w:author="Jan Groh">
        <w:r>
          <w:rPr>
            <w:rFonts w:ascii="Times New Roman" w:hAnsi="Times New Roman"/>
            <w:sz w:val="20"/>
            <w:szCs w:val="20"/>
            <w:rtl w:val="0"/>
            <w:lang w:val="de-DE"/>
          </w:rPr>
          <w:t>Ottilie</w:t>
        </w:r>
      </w:ins>
      <w:r>
        <w:rPr>
          <w:rFonts w:ascii="Times New Roman" w:hAnsi="Times New Roman"/>
          <w:sz w:val="20"/>
          <w:szCs w:val="20"/>
          <w:rtl w:val="0"/>
          <w:lang w:val="de-DE"/>
        </w:rPr>
        <w:t xml:space="preserve"> b</w:t>
      </w:r>
      <w:r>
        <w:rPr>
          <w:rFonts w:ascii="Times New Roman" w:hAnsi="Times New Roman" w:hint="default"/>
          <w:sz w:val="20"/>
          <w:szCs w:val="20"/>
          <w:rtl w:val="0"/>
          <w:lang w:val="de-DE"/>
        </w:rPr>
        <w:t>ü</w:t>
      </w:r>
      <w:r>
        <w:rPr>
          <w:rFonts w:ascii="Times New Roman" w:hAnsi="Times New Roman"/>
          <w:sz w:val="20"/>
          <w:szCs w:val="20"/>
          <w:rtl w:val="0"/>
          <w:lang w:val="de-DE"/>
        </w:rPr>
        <w:t xml:space="preserve">rgte </w:t>
      </w:r>
      <w:del w:id="17889" w:date="2023-01-10T12:03:33Z" w:author="Jan Groh">
        <w:r>
          <w:rPr>
            <w:rFonts w:ascii="Times New Roman" w:hAnsi="Times New Roman"/>
            <w:sz w:val="20"/>
            <w:szCs w:val="20"/>
            <w:rtl w:val="0"/>
            <w:lang w:val="it-IT"/>
          </w:rPr>
          <w:delText xml:space="preserve">Ottilie </w:delText>
        </w:r>
      </w:del>
      <w:r>
        <w:rPr>
          <w:rFonts w:ascii="Times New Roman" w:hAnsi="Times New Roman"/>
          <w:sz w:val="20"/>
          <w:szCs w:val="20"/>
          <w:rtl w:val="0"/>
          <w:lang w:val="de-DE"/>
        </w:rPr>
        <w:t>f</w:t>
      </w:r>
      <w:r>
        <w:rPr>
          <w:rFonts w:ascii="Times New Roman" w:hAnsi="Times New Roman" w:hint="default"/>
          <w:sz w:val="20"/>
          <w:szCs w:val="20"/>
          <w:rtl w:val="0"/>
          <w:lang w:val="de-DE"/>
        </w:rPr>
        <w:t>ü</w:t>
      </w:r>
      <w:r>
        <w:rPr>
          <w:rFonts w:ascii="Times New Roman" w:hAnsi="Times New Roman"/>
          <w:sz w:val="20"/>
          <w:szCs w:val="20"/>
          <w:rtl w:val="0"/>
          <w:lang w:val="de-DE"/>
        </w:rPr>
        <w:t xml:space="preserve">r ihn bei seiner Heirat mit </w:t>
      </w:r>
      <w:r>
        <w:rPr>
          <w:rFonts w:ascii="Times New Roman" w:hAnsi="Times New Roman"/>
          <w:sz w:val="20"/>
          <w:szCs w:val="20"/>
          <w:rtl w:val="0"/>
          <w:lang w:val="de-DE"/>
        </w:rPr>
        <w:t xml:space="preserve">Antonie Zwez, Tochter </w:t>
      </w:r>
      <w:r>
        <w:rPr>
          <w:rFonts w:ascii="Times New Roman" w:hAnsi="Times New Roman"/>
          <w:sz w:val="20"/>
          <w:szCs w:val="20"/>
          <w:rtl w:val="0"/>
          <w:lang w:val="de-DE"/>
        </w:rPr>
        <w:t>ein</w:t>
      </w:r>
      <w:r>
        <w:rPr>
          <w:rFonts w:ascii="Times New Roman" w:hAnsi="Times New Roman"/>
          <w:sz w:val="20"/>
          <w:szCs w:val="20"/>
          <w:rtl w:val="0"/>
          <w:lang w:val="de-DE"/>
        </w:rPr>
        <w:t>es Geheimen Justizrats in Weimar</w:t>
      </w:r>
      <w:r>
        <w:rPr>
          <w:rFonts w:ascii="Times New Roman" w:hAnsi="Times New Roman"/>
          <w:sz w:val="20"/>
          <w:szCs w:val="20"/>
          <w:rtl w:val="0"/>
          <w:lang w:val="de-DE"/>
        </w:rPr>
        <w:t>.</w:t>
      </w:r>
    </w:p>
  </w:footnote>
  <w:footnote w:id="22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Luise Marie Friederike </w:t>
      </w:r>
      <w:r>
        <w:rPr>
          <w:rFonts w:ascii="Times New Roman" w:hAnsi="Times New Roman"/>
          <w:sz w:val="20"/>
          <w:szCs w:val="20"/>
          <w:rtl w:val="0"/>
          <w:lang w:val="de-DE"/>
        </w:rPr>
        <w:t>Gr</w:t>
      </w:r>
      <w:r>
        <w:rPr>
          <w:rFonts w:ascii="Times New Roman" w:hAnsi="Times New Roman" w:hint="default"/>
          <w:sz w:val="20"/>
          <w:szCs w:val="20"/>
          <w:rtl w:val="0"/>
          <w:lang w:val="de-DE"/>
        </w:rPr>
        <w:t>ä</w:t>
      </w:r>
      <w:r>
        <w:rPr>
          <w:rFonts w:ascii="Times New Roman" w:hAnsi="Times New Roman"/>
          <w:sz w:val="20"/>
          <w:szCs w:val="20"/>
          <w:rtl w:val="0"/>
          <w:lang w:val="de-DE"/>
        </w:rPr>
        <w:t xml:space="preserve">fin von Hohenthal, geb. Prinzessin </w:t>
      </w:r>
      <w:r>
        <w:rPr>
          <w:rFonts w:ascii="Times New Roman" w:hAnsi="Times New Roman"/>
          <w:sz w:val="20"/>
          <w:szCs w:val="20"/>
          <w:rtl w:val="0"/>
          <w:lang w:val="de-DE"/>
        </w:rPr>
        <w:t>Schleswig-Holstein-Sonderburg-Beck</w:t>
      </w:r>
      <w:r>
        <w:rPr>
          <w:rFonts w:ascii="Times New Roman" w:hAnsi="Times New Roman"/>
          <w:sz w:val="20"/>
          <w:szCs w:val="20"/>
          <w:rtl w:val="0"/>
          <w:lang w:val="de-DE"/>
        </w:rPr>
        <w:t xml:space="preserve"> </w:t>
      </w:r>
      <w:r>
        <w:rPr>
          <w:rFonts w:ascii="Times New Roman" w:hAnsi="Times New Roman"/>
          <w:sz w:val="20"/>
          <w:szCs w:val="20"/>
          <w:rtl w:val="0"/>
        </w:rPr>
        <w:t>(1810</w:t>
      </w:r>
      <w:r>
        <w:rPr>
          <w:rFonts w:ascii="Times New Roman" w:hAnsi="Times New Roman" w:hint="default"/>
          <w:sz w:val="20"/>
          <w:szCs w:val="20"/>
          <w:rtl w:val="0"/>
        </w:rPr>
        <w:t>–</w:t>
      </w:r>
      <w:r>
        <w:rPr>
          <w:rFonts w:ascii="Times New Roman" w:hAnsi="Times New Roman"/>
          <w:sz w:val="20"/>
          <w:szCs w:val="20"/>
          <w:rtl w:val="0"/>
        </w:rPr>
        <w:t>1869)</w:t>
      </w:r>
      <w:r>
        <w:rPr>
          <w:rFonts w:ascii="Times New Roman" w:hAnsi="Times New Roman"/>
          <w:sz w:val="20"/>
          <w:szCs w:val="20"/>
          <w:rtl w:val="0"/>
          <w:lang w:val="de-DE"/>
        </w:rPr>
        <w:t>.</w:t>
      </w:r>
    </w:p>
  </w:footnote>
  <w:footnote w:id="22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nicht nachweisbar</w:t>
      </w:r>
    </w:p>
  </w:footnote>
  <w:footnote w:id="22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Anna Jameson</w:t>
      </w:r>
    </w:p>
  </w:footnote>
  <w:footnote w:id="22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Style w:val="Ohne"/>
          <w:rFonts w:ascii="Times New Roman" w:hAnsi="Times New Roman"/>
          <w:i w:val="1"/>
          <w:iCs w:val="1"/>
          <w:sz w:val="20"/>
          <w:szCs w:val="20"/>
          <w:rtl w:val="0"/>
          <w:lang w:val="de-DE"/>
        </w:rPr>
        <w:t>franz.</w:t>
      </w:r>
      <w:r>
        <w:rPr>
          <w:rFonts w:ascii="Times New Roman" w:hAnsi="Times New Roman"/>
          <w:sz w:val="20"/>
          <w:szCs w:val="20"/>
          <w:rtl w:val="0"/>
          <w:lang w:val="de-DE"/>
        </w:rPr>
        <w:t>: Besuch aus Neugier</w:t>
      </w:r>
    </w:p>
  </w:footnote>
  <w:footnote w:id="22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Gastst</w:t>
      </w:r>
      <w:r>
        <w:rPr>
          <w:rFonts w:ascii="Times New Roman" w:hAnsi="Times New Roman" w:hint="default"/>
          <w:sz w:val="20"/>
          <w:szCs w:val="20"/>
          <w:rtl w:val="0"/>
          <w:lang w:val="de-DE"/>
        </w:rPr>
        <w:t>ä</w:t>
      </w:r>
      <w:r>
        <w:rPr>
          <w:rFonts w:ascii="Times New Roman" w:hAnsi="Times New Roman"/>
          <w:sz w:val="20"/>
          <w:szCs w:val="20"/>
          <w:rtl w:val="0"/>
          <w:lang w:val="de-DE"/>
        </w:rPr>
        <w:t>tte in Frankfurt am Main</w:t>
      </w:r>
    </w:p>
  </w:footnote>
  <w:footnote w:id="22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Christian Friedrich Hebbel (1813</w:t>
      </w:r>
      <w:r>
        <w:rPr>
          <w:rFonts w:ascii="Times New Roman" w:hAnsi="Times New Roman" w:hint="default"/>
          <w:sz w:val="20"/>
          <w:szCs w:val="20"/>
          <w:rtl w:val="0"/>
          <w:lang w:val="de-DE"/>
        </w:rPr>
        <w:t>–</w:t>
      </w:r>
      <w:r>
        <w:rPr>
          <w:rFonts w:ascii="Times New Roman" w:hAnsi="Times New Roman"/>
          <w:sz w:val="20"/>
          <w:szCs w:val="20"/>
          <w:rtl w:val="0"/>
        </w:rPr>
        <w:t>1863)</w:t>
      </w:r>
      <w:r>
        <w:rPr>
          <w:rFonts w:ascii="Times New Roman" w:hAnsi="Times New Roman"/>
          <w:sz w:val="20"/>
          <w:szCs w:val="20"/>
          <w:rtl w:val="0"/>
          <w:lang w:val="de-DE"/>
        </w:rPr>
        <w:t>,</w:t>
      </w:r>
      <w:r>
        <w:rPr>
          <w:rFonts w:ascii="Times New Roman" w:hAnsi="Times New Roman"/>
          <w:sz w:val="20"/>
          <w:szCs w:val="20"/>
          <w:rtl w:val="0"/>
          <w:lang w:val="de-DE"/>
        </w:rPr>
        <w:t xml:space="preserve"> Dramatiker und Lyriker.</w:t>
      </w:r>
    </w:p>
  </w:footnote>
  <w:footnote w:id="22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Carl </w:t>
      </w:r>
      <w:r>
        <w:rPr>
          <w:rFonts w:ascii="Times New Roman" w:hAnsi="Times New Roman"/>
          <w:sz w:val="20"/>
          <w:szCs w:val="20"/>
          <w:rtl w:val="0"/>
          <w:lang w:val="de-DE"/>
        </w:rPr>
        <w:t xml:space="preserve">(Karl) </w:t>
      </w:r>
      <w:r>
        <w:rPr>
          <w:rFonts w:ascii="Times New Roman" w:hAnsi="Times New Roman"/>
          <w:sz w:val="20"/>
          <w:szCs w:val="20"/>
          <w:rtl w:val="0"/>
        </w:rPr>
        <w:t>Gustav Carus (1789</w:t>
      </w:r>
      <w:r>
        <w:rPr>
          <w:rFonts w:ascii="Times New Roman" w:hAnsi="Times New Roman" w:hint="default"/>
          <w:sz w:val="20"/>
          <w:szCs w:val="20"/>
          <w:rtl w:val="0"/>
          <w:lang w:val="de-DE"/>
        </w:rPr>
        <w:t>–</w:t>
      </w:r>
      <w:r>
        <w:rPr>
          <w:rFonts w:ascii="Times New Roman" w:hAnsi="Times New Roman"/>
          <w:sz w:val="20"/>
          <w:szCs w:val="20"/>
          <w:rtl w:val="0"/>
        </w:rPr>
        <w:t>1869)</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Freund Joh. Wolf. von Goethes. Universalgelehrter, </w:t>
      </w:r>
      <w:r>
        <w:rPr>
          <w:rFonts w:ascii="Times New Roman" w:hAnsi="Times New Roman"/>
          <w:sz w:val="20"/>
          <w:szCs w:val="20"/>
          <w:rtl w:val="0"/>
          <w:lang w:val="de-DE"/>
        </w:rPr>
        <w:t>Arzt, Maler</w:t>
      </w:r>
      <w:r>
        <w:rPr>
          <w:rFonts w:ascii="Times New Roman" w:hAnsi="Times New Roman"/>
          <w:sz w:val="20"/>
          <w:szCs w:val="20"/>
          <w:rtl w:val="0"/>
          <w:lang w:val="de-DE"/>
        </w:rPr>
        <w:t>,</w:t>
      </w:r>
      <w:r>
        <w:rPr>
          <w:rFonts w:ascii="Times New Roman" w:hAnsi="Times New Roman"/>
          <w:sz w:val="20"/>
          <w:szCs w:val="20"/>
          <w:rtl w:val="0"/>
          <w:lang w:val="fr-FR"/>
        </w:rPr>
        <w:t xml:space="preserve"> Naturphilosoph.</w:t>
      </w:r>
    </w:p>
  </w:footnote>
  <w:footnote w:id="22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Carl </w:t>
      </w:r>
      <w:r>
        <w:rPr>
          <w:rFonts w:ascii="Times New Roman" w:hAnsi="Times New Roman"/>
          <w:sz w:val="20"/>
          <w:szCs w:val="20"/>
          <w:rtl w:val="0"/>
          <w:lang w:val="de-DE"/>
        </w:rPr>
        <w:t xml:space="preserve">(Karl) </w:t>
      </w:r>
      <w:r>
        <w:rPr>
          <w:rFonts w:ascii="Times New Roman" w:hAnsi="Times New Roman"/>
          <w:sz w:val="20"/>
          <w:szCs w:val="20"/>
          <w:rtl w:val="0"/>
          <w:lang w:val="de-DE"/>
        </w:rPr>
        <w:t>Alexander August Johann</w:t>
      </w:r>
      <w:del w:id="17890" w:date="2023-01-10T12:16:05Z" w:author="Jan Groh">
        <w:r>
          <w:rPr>
            <w:rFonts w:ascii="Times New Roman" w:hAnsi="Times New Roman"/>
            <w:sz w:val="20"/>
            <w:szCs w:val="20"/>
            <w:rtl w:val="0"/>
            <w:lang w:val="de-DE"/>
          </w:rPr>
          <w:delText>,</w:delText>
        </w:r>
      </w:del>
      <w:r>
        <w:rPr>
          <w:rFonts w:ascii="Times New Roman" w:hAnsi="Times New Roman"/>
          <w:sz w:val="20"/>
          <w:szCs w:val="20"/>
          <w:rtl w:val="0"/>
          <w:lang w:val="de-DE"/>
        </w:rPr>
        <w:t xml:space="preserve"> </w:t>
      </w:r>
      <w:del w:id="17891" w:date="2023-01-10T12:16:02Z" w:author="Jan Groh">
        <w:r>
          <w:rPr>
            <w:rFonts w:ascii="Times New Roman" w:hAnsi="Times New Roman"/>
            <w:sz w:val="20"/>
            <w:szCs w:val="20"/>
            <w:rtl w:val="0"/>
            <w:lang w:val="de-DE"/>
          </w:rPr>
          <w:delText>Gro</w:delText>
        </w:r>
      </w:del>
      <w:del w:id="17892" w:date="2023-01-10T12:16:02Z" w:author="Jan Groh">
        <w:r>
          <w:rPr>
            <w:rFonts w:ascii="Times New Roman" w:hAnsi="Times New Roman" w:hint="default"/>
            <w:sz w:val="20"/>
            <w:szCs w:val="20"/>
            <w:rtl w:val="0"/>
            <w:lang w:val="de-DE"/>
          </w:rPr>
          <w:delText>ß</w:delText>
        </w:r>
      </w:del>
      <w:del w:id="17893" w:date="2023-01-10T12:16:02Z" w:author="Jan Groh">
        <w:r>
          <w:rPr>
            <w:rFonts w:ascii="Times New Roman" w:hAnsi="Times New Roman"/>
            <w:sz w:val="20"/>
            <w:szCs w:val="20"/>
            <w:rtl w:val="0"/>
            <w:lang w:val="nl-NL"/>
          </w:rPr>
          <w:delText>herzog</w:delText>
        </w:r>
      </w:del>
      <w:del w:id="17894" w:date="2023-01-10T12:15:51Z" w:author="Jan Groh">
        <w:r>
          <w:rPr>
            <w:rFonts w:ascii="Times New Roman" w:hAnsi="Times New Roman"/>
            <w:sz w:val="20"/>
            <w:szCs w:val="20"/>
            <w:rtl w:val="0"/>
          </w:rPr>
          <w:delText xml:space="preserve"> </w:delText>
        </w:r>
      </w:del>
      <w:r>
        <w:rPr>
          <w:rFonts w:ascii="Times New Roman" w:hAnsi="Times New Roman"/>
          <w:sz w:val="20"/>
          <w:szCs w:val="20"/>
          <w:rtl w:val="0"/>
          <w:lang w:val="de-DE"/>
        </w:rPr>
        <w:t>von Sachsen-Weimar-Eisenach</w:t>
      </w:r>
      <w:del w:id="17895" w:date="2023-01-10T12:16:13Z" w:author="Jan Groh">
        <w:r>
          <w:rPr>
            <w:rFonts w:ascii="Times New Roman" w:hAnsi="Times New Roman"/>
            <w:sz w:val="20"/>
            <w:szCs w:val="20"/>
            <w:rtl w:val="0"/>
          </w:rPr>
          <w:delText xml:space="preserve"> (1818</w:delText>
        </w:r>
      </w:del>
      <w:del w:id="17896" w:date="2023-01-10T12:16:13Z" w:author="Jan Groh">
        <w:r>
          <w:rPr>
            <w:rFonts w:ascii="Times New Roman" w:hAnsi="Times New Roman" w:hint="default"/>
            <w:sz w:val="20"/>
            <w:szCs w:val="20"/>
            <w:rtl w:val="0"/>
            <w:lang w:val="de-DE"/>
          </w:rPr>
          <w:delText>–</w:delText>
        </w:r>
      </w:del>
      <w:del w:id="17897" w:date="2023-01-10T12:16:13Z" w:author="Jan Groh">
        <w:r>
          <w:rPr>
            <w:rFonts w:ascii="Times New Roman" w:hAnsi="Times New Roman"/>
            <w:sz w:val="20"/>
            <w:szCs w:val="20"/>
            <w:rtl w:val="0"/>
          </w:rPr>
          <w:delText>1901).</w:delText>
        </w:r>
      </w:del>
    </w:p>
  </w:footnote>
  <w:footnote w:id="22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Am. 2. Sept. 1870 hatten die deutschen Verb</w:t>
      </w:r>
      <w:r>
        <w:rPr>
          <w:rFonts w:ascii="Times New Roman" w:hAnsi="Times New Roman" w:hint="default"/>
          <w:sz w:val="20"/>
          <w:szCs w:val="20"/>
          <w:rtl w:val="0"/>
          <w:lang w:val="de-DE"/>
        </w:rPr>
        <w:t>ü</w:t>
      </w:r>
      <w:r>
        <w:rPr>
          <w:rFonts w:ascii="Times New Roman" w:hAnsi="Times New Roman"/>
          <w:sz w:val="20"/>
          <w:szCs w:val="20"/>
          <w:rtl w:val="0"/>
          <w:lang w:val="de-DE"/>
        </w:rPr>
        <w:t>ndeten im Krieg gegen Frankreich bei Sedan einen entscheidenden Sieg errungen, den franz. Kaiser Napoleon III. und rund 105.000 Soldaten gefangen gesetzt. In der Schlacht wurden etwa 6.000 Menschen get</w:t>
      </w:r>
      <w:r>
        <w:rPr>
          <w:rFonts w:ascii="Times New Roman" w:hAnsi="Times New Roman" w:hint="default"/>
          <w:sz w:val="20"/>
          <w:szCs w:val="20"/>
          <w:rtl w:val="0"/>
          <w:lang w:val="de-DE"/>
        </w:rPr>
        <w:t>ö</w:t>
      </w:r>
      <w:r>
        <w:rPr>
          <w:rFonts w:ascii="Times New Roman" w:hAnsi="Times New Roman"/>
          <w:sz w:val="20"/>
          <w:szCs w:val="20"/>
          <w:rtl w:val="0"/>
          <w:lang w:val="de-DE"/>
        </w:rPr>
        <w:t xml:space="preserve">tet sowie ca. 20.000 weitere verletzt. </w:t>
      </w:r>
      <w:r>
        <w:rPr>
          <w:rFonts w:ascii="Times New Roman" w:hAnsi="Times New Roman"/>
          <w:sz w:val="20"/>
          <w:szCs w:val="20"/>
          <w:rtl w:val="0"/>
          <w:lang w:val="de-DE"/>
        </w:rPr>
        <w:t xml:space="preserve">Der </w:t>
      </w:r>
      <w:r>
        <w:rPr>
          <w:rStyle w:val="Ohne"/>
          <w:rFonts w:ascii="Times New Roman" w:hAnsi="Times New Roman"/>
          <w:i w:val="1"/>
          <w:iCs w:val="1"/>
          <w:sz w:val="20"/>
          <w:szCs w:val="20"/>
          <w:rtl w:val="0"/>
          <w:lang w:val="sv-SE"/>
        </w:rPr>
        <w:t>Sedantag</w:t>
      </w:r>
      <w:r>
        <w:rPr>
          <w:rFonts w:ascii="Times New Roman" w:hAnsi="Times New Roman"/>
          <w:sz w:val="20"/>
          <w:szCs w:val="20"/>
          <w:rtl w:val="0"/>
        </w:rPr>
        <w:t xml:space="preserve"> </w:t>
      </w:r>
      <w:r>
        <w:rPr>
          <w:rFonts w:ascii="Times New Roman" w:hAnsi="Times New Roman"/>
          <w:sz w:val="20"/>
          <w:szCs w:val="20"/>
          <w:rtl w:val="0"/>
          <w:lang w:val="de-DE"/>
        </w:rPr>
        <w:t>wurde</w:t>
      </w:r>
      <w:r>
        <w:rPr>
          <w:rFonts w:ascii="Times New Roman" w:hAnsi="Times New Roman"/>
          <w:sz w:val="20"/>
          <w:szCs w:val="20"/>
          <w:rtl w:val="0"/>
          <w:lang w:val="de-DE"/>
        </w:rPr>
        <w:t xml:space="preserve"> im Deutschen Kaiserreich </w:t>
      </w:r>
      <w:r>
        <w:rPr>
          <w:rFonts w:ascii="Times New Roman" w:hAnsi="Times New Roman"/>
          <w:sz w:val="20"/>
          <w:szCs w:val="20"/>
          <w:rtl w:val="0"/>
          <w:lang w:val="de-DE"/>
        </w:rPr>
        <w:t xml:space="preserve">zwischen </w:t>
      </w:r>
      <w:r>
        <w:rPr>
          <w:rFonts w:ascii="Times New Roman" w:hAnsi="Times New Roman"/>
          <w:sz w:val="20"/>
          <w:szCs w:val="20"/>
          <w:rtl w:val="0"/>
        </w:rPr>
        <w:t>1871</w:t>
      </w:r>
      <w:r>
        <w:rPr>
          <w:rFonts w:ascii="Times New Roman" w:hAnsi="Times New Roman"/>
          <w:sz w:val="20"/>
          <w:szCs w:val="20"/>
          <w:rtl w:val="0"/>
          <w:lang w:val="de-DE"/>
        </w:rPr>
        <w:t xml:space="preserve"> und </w:t>
      </w:r>
      <w:r>
        <w:rPr>
          <w:rFonts w:ascii="Times New Roman" w:hAnsi="Times New Roman"/>
          <w:sz w:val="20"/>
          <w:szCs w:val="20"/>
          <w:rtl w:val="0"/>
        </w:rPr>
        <w:t xml:space="preserve">1918 um den 2. September </w:t>
      </w:r>
      <w:r>
        <w:rPr>
          <w:rFonts w:ascii="Times New Roman" w:hAnsi="Times New Roman"/>
          <w:sz w:val="20"/>
          <w:szCs w:val="20"/>
          <w:rtl w:val="0"/>
          <w:lang w:val="de-DE"/>
        </w:rPr>
        <w:t>als Ersatz eines Nationalfeiertages begangen</w:t>
      </w:r>
      <w:r>
        <w:rPr>
          <w:rFonts w:ascii="Times New Roman" w:hAnsi="Times New Roman"/>
          <w:sz w:val="20"/>
          <w:szCs w:val="20"/>
          <w:rtl w:val="0"/>
        </w:rPr>
        <w:t xml:space="preserve">. </w:t>
      </w:r>
    </w:p>
  </w:footnote>
  <w:footnote w:id="229">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ins w:id="17898" w:date="2023-01-10T12:05:41Z" w:author="Jan Groh">
        <w:r>
          <w:rPr>
            <w:rFonts w:ascii="Times New Roman" w:hAnsi="Times New Roman"/>
            <w:sz w:val="20"/>
            <w:szCs w:val="20"/>
            <w:rtl w:val="0"/>
            <w:lang w:val="de-DE"/>
          </w:rPr>
          <w:t>G</w:t>
        </w:r>
      </w:ins>
      <w:del w:id="17899" w:date="2023-01-10T12:05:40Z" w:author="Jan Groh">
        <w:r>
          <w:rPr>
            <w:rFonts w:ascii="Times New Roman" w:hAnsi="Times New Roman"/>
            <w:sz w:val="20"/>
            <w:szCs w:val="20"/>
            <w:rtl w:val="0"/>
            <w:lang w:val="de-DE"/>
          </w:rPr>
          <w:delText>g</w:delText>
        </w:r>
      </w:del>
      <w:r>
        <w:rPr>
          <w:rFonts w:ascii="Times New Roman" w:hAnsi="Times New Roman"/>
          <w:sz w:val="20"/>
          <w:szCs w:val="20"/>
          <w:rtl w:val="0"/>
          <w:lang w:val="de-DE"/>
        </w:rPr>
        <w:t xml:space="preserve">emeint sind die </w:t>
      </w:r>
      <w:ins w:id="17900" w:date="2023-01-10T12:07:14Z" w:author="Jan Groh">
        <w:r>
          <w:rPr>
            <w:rFonts w:ascii="Times New Roman" w:hAnsi="Times New Roman"/>
            <w:sz w:val="20"/>
            <w:szCs w:val="20"/>
            <w:rtl w:val="0"/>
            <w:lang w:val="de-DE"/>
          </w:rPr>
          <w:t xml:space="preserve">zur Erinnerung </w:t>
        </w:r>
      </w:ins>
      <w:r>
        <w:rPr>
          <w:rFonts w:ascii="Times New Roman" w:hAnsi="Times New Roman"/>
          <w:sz w:val="20"/>
          <w:szCs w:val="20"/>
          <w:rtl w:val="0"/>
          <w:lang w:val="de-DE"/>
        </w:rPr>
        <w:t xml:space="preserve">angelegten </w:t>
      </w:r>
      <w:del w:id="17901" w:date="2023-01-10T12:06:37Z" w:author="Jan Groh">
        <w:r>
          <w:rPr>
            <w:rFonts w:ascii="Times New Roman" w:hAnsi="Times New Roman"/>
            <w:sz w:val="20"/>
            <w:szCs w:val="20"/>
            <w:rtl w:val="0"/>
            <w:lang w:val="de-DE"/>
          </w:rPr>
          <w:delText>Gr</w:delText>
        </w:r>
      </w:del>
      <w:del w:id="17902" w:date="2023-01-10T12:06:37Z" w:author="Jan Groh">
        <w:r>
          <w:rPr>
            <w:rFonts w:ascii="Times New Roman" w:hAnsi="Times New Roman" w:hint="default"/>
            <w:sz w:val="20"/>
            <w:szCs w:val="20"/>
            <w:rtl w:val="0"/>
            <w:lang w:val="de-DE"/>
          </w:rPr>
          <w:delText>ä</w:delText>
        </w:r>
      </w:del>
      <w:del w:id="17903" w:date="2023-01-10T12:06:37Z" w:author="Jan Groh">
        <w:r>
          <w:rPr>
            <w:rFonts w:ascii="Times New Roman" w:hAnsi="Times New Roman"/>
            <w:sz w:val="20"/>
            <w:szCs w:val="20"/>
            <w:rtl w:val="0"/>
            <w:lang w:val="de-DE"/>
          </w:rPr>
          <w:delText>ber</w:delText>
        </w:r>
      </w:del>
      <w:ins w:id="17904" w:date="2023-01-10T12:06:53Z" w:author="Jan Groh">
        <w:r>
          <w:rPr>
            <w:rFonts w:ascii="Times New Roman" w:hAnsi="Times New Roman"/>
            <w:sz w:val="20"/>
            <w:szCs w:val="20"/>
            <w:rtl w:val="0"/>
            <w:lang w:val="de-DE"/>
          </w:rPr>
          <w:t>Mahnmale und Ehrengr</w:t>
        </w:r>
      </w:ins>
      <w:ins w:id="17905" w:date="2023-01-10T12:06:53Z" w:author="Jan Groh">
        <w:r>
          <w:rPr>
            <w:rFonts w:ascii="Times New Roman" w:hAnsi="Times New Roman" w:hint="default"/>
            <w:sz w:val="20"/>
            <w:szCs w:val="20"/>
            <w:rtl w:val="0"/>
            <w:lang w:val="de-DE"/>
          </w:rPr>
          <w:t>ä</w:t>
        </w:r>
      </w:ins>
      <w:ins w:id="17906" w:date="2023-01-10T12:06:53Z" w:author="Jan Groh">
        <w:r>
          <w:rPr>
            <w:rFonts w:ascii="Times New Roman" w:hAnsi="Times New Roman"/>
            <w:sz w:val="20"/>
            <w:szCs w:val="20"/>
            <w:rtl w:val="0"/>
            <w:lang w:val="de-DE"/>
          </w:rPr>
          <w:t>ber</w:t>
        </w:r>
      </w:ins>
      <w:del w:id="17907" w:date="2023-01-10T12:07:36Z" w:author="Jan Groh">
        <w:r>
          <w:rPr>
            <w:rFonts w:ascii="Times New Roman" w:hAnsi="Times New Roman"/>
            <w:sz w:val="20"/>
            <w:szCs w:val="20"/>
            <w:rtl w:val="0"/>
            <w:lang w:val="de-DE"/>
          </w:rPr>
          <w:delText xml:space="preserve"> </w:delText>
        </w:r>
      </w:del>
      <w:ins w:id="17908" w:date="2023-01-10T12:08:04Z" w:author="Jan Groh">
        <w:r>
          <w:rPr>
            <w:rFonts w:ascii="Times New Roman" w:hAnsi="Times New Roman"/>
            <w:sz w:val="20"/>
            <w:szCs w:val="20"/>
            <w:rtl w:val="0"/>
            <w:lang w:val="de-DE"/>
          </w:rPr>
          <w:t xml:space="preserve"> f</w:t>
        </w:r>
      </w:ins>
      <w:ins w:id="17909" w:date="2023-01-10T12:08:04Z" w:author="Jan Groh">
        <w:r>
          <w:rPr>
            <w:rFonts w:ascii="Times New Roman" w:hAnsi="Times New Roman" w:hint="default"/>
            <w:sz w:val="20"/>
            <w:szCs w:val="20"/>
            <w:rtl w:val="0"/>
            <w:lang w:val="de-DE"/>
          </w:rPr>
          <w:t>ü</w:t>
        </w:r>
      </w:ins>
      <w:ins w:id="17910" w:date="2023-01-10T12:08:04Z" w:author="Jan Groh">
        <w:r>
          <w:rPr>
            <w:rFonts w:ascii="Times New Roman" w:hAnsi="Times New Roman"/>
            <w:sz w:val="20"/>
            <w:szCs w:val="20"/>
            <w:rtl w:val="0"/>
            <w:lang w:val="de-DE"/>
          </w:rPr>
          <w:t xml:space="preserve">r die in den Freiheitskriegen </w:t>
        </w:r>
      </w:ins>
      <w:ins w:id="17911" w:date="2023-01-10T12:08:04Z" w:author="Jan Groh">
        <w:r>
          <w:rPr>
            <w:rFonts w:ascii="Times New Roman" w:hAnsi="Times New Roman"/>
            <w:sz w:val="20"/>
            <w:szCs w:val="20"/>
            <w:rtl w:val="0"/>
            <w:lang w:val="de-DE"/>
          </w:rPr>
          <w:t xml:space="preserve">gegen Napoleon I. </w:t>
        </w:r>
      </w:ins>
      <w:del w:id="17912" w:date="2023-01-10T12:08:13Z" w:author="Jan Groh">
        <w:r>
          <w:rPr>
            <w:rFonts w:ascii="Times New Roman" w:hAnsi="Times New Roman"/>
            <w:sz w:val="20"/>
            <w:szCs w:val="20"/>
            <w:rtl w:val="0"/>
            <w:lang w:val="de-DE"/>
          </w:rPr>
          <w:delText>der deutschen G</w:delText>
        </w:r>
      </w:del>
      <w:ins w:id="17913" w:date="2023-01-10T12:08:13Z" w:author="Jan Groh">
        <w:r>
          <w:rPr>
            <w:rFonts w:ascii="Times New Roman" w:hAnsi="Times New Roman"/>
            <w:sz w:val="20"/>
            <w:szCs w:val="20"/>
            <w:rtl w:val="0"/>
            <w:lang w:val="de-DE"/>
          </w:rPr>
          <w:t>g</w:t>
        </w:r>
      </w:ins>
      <w:r>
        <w:rPr>
          <w:rFonts w:ascii="Times New Roman" w:hAnsi="Times New Roman"/>
          <w:sz w:val="20"/>
          <w:szCs w:val="20"/>
          <w:rtl w:val="0"/>
          <w:lang w:val="de-DE"/>
        </w:rPr>
        <w:t>et</w:t>
      </w:r>
      <w:r>
        <w:rPr>
          <w:rFonts w:ascii="Times New Roman" w:hAnsi="Times New Roman" w:hint="default"/>
          <w:sz w:val="20"/>
          <w:szCs w:val="20"/>
          <w:rtl w:val="0"/>
          <w:lang w:val="de-DE"/>
        </w:rPr>
        <w:t>ö</w:t>
      </w:r>
      <w:r>
        <w:rPr>
          <w:rFonts w:ascii="Times New Roman" w:hAnsi="Times New Roman"/>
          <w:sz w:val="20"/>
          <w:szCs w:val="20"/>
          <w:rtl w:val="0"/>
          <w:lang w:val="de-DE"/>
        </w:rPr>
        <w:t xml:space="preserve">teten </w:t>
      </w:r>
      <w:del w:id="17914" w:date="2023-01-10T12:08:23Z" w:author="Jan Groh">
        <w:r>
          <w:rPr>
            <w:rFonts w:ascii="Times New Roman" w:hAnsi="Times New Roman"/>
            <w:sz w:val="20"/>
            <w:szCs w:val="20"/>
            <w:rtl w:val="0"/>
            <w:lang w:val="de-DE"/>
          </w:rPr>
          <w:delText>der Freiheitskriege</w:delText>
        </w:r>
      </w:del>
      <w:ins w:id="17915" w:date="2023-01-10T12:08:32Z" w:author="Jan Groh">
        <w:r>
          <w:rPr>
            <w:rStyle w:val="Ohne"/>
            <w:rFonts w:ascii="Times New Roman" w:hAnsi="Times New Roman"/>
            <w:sz w:val="20"/>
            <w:szCs w:val="20"/>
            <w:u w:val="single"/>
            <w:rtl w:val="0"/>
            <w:lang w:val="de-DE"/>
          </w:rPr>
          <w:t>deutschen</w:t>
        </w:r>
      </w:ins>
      <w:ins w:id="17916" w:date="2023-01-10T12:08:32Z" w:author="Jan Groh">
        <w:r>
          <w:rPr>
            <w:rFonts w:ascii="Times New Roman" w:hAnsi="Times New Roman"/>
            <w:sz w:val="20"/>
            <w:szCs w:val="20"/>
            <w:rtl w:val="0"/>
            <w:lang w:val="de-DE"/>
          </w:rPr>
          <w:t xml:space="preserve"> Soldaten.</w:t>
        </w:r>
      </w:ins>
      <w:r>
        <w:rPr>
          <w:rFonts w:ascii="Times New Roman" w:hAnsi="Times New Roman"/>
          <w:sz w:val="20"/>
          <w:szCs w:val="20"/>
          <w:rtl w:val="0"/>
          <w:lang w:val="de-DE"/>
        </w:rPr>
        <w:t xml:space="preserve"> </w:t>
      </w:r>
      <w:del w:id="17917" w:date="2023-01-10T12:08:01Z" w:author="Jan Groh">
        <w:r>
          <w:rPr>
            <w:rFonts w:ascii="Times New Roman" w:hAnsi="Times New Roman"/>
            <w:sz w:val="20"/>
            <w:szCs w:val="20"/>
            <w:rtl w:val="0"/>
            <w:lang w:val="de-DE"/>
          </w:rPr>
          <w:delText xml:space="preserve">gegen Napoleon I. </w:delText>
        </w:r>
      </w:del>
    </w:p>
  </w:footnote>
  <w:footnote w:id="230">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it-IT"/>
        </w:rPr>
        <w:t xml:space="preserve"> Francesco Maria II. della Rovere (1549</w:t>
      </w:r>
      <w:r>
        <w:rPr>
          <w:rFonts w:ascii="Times New Roman" w:hAnsi="Times New Roman" w:hint="default"/>
          <w:sz w:val="20"/>
          <w:szCs w:val="20"/>
          <w:rtl w:val="0"/>
          <w:lang w:val="de-DE"/>
        </w:rPr>
        <w:t>–</w:t>
      </w:r>
      <w:r>
        <w:rPr>
          <w:rFonts w:ascii="Times New Roman" w:hAnsi="Times New Roman"/>
          <w:sz w:val="20"/>
          <w:szCs w:val="20"/>
          <w:rtl w:val="0"/>
        </w:rPr>
        <w:t>1631)</w:t>
      </w:r>
      <w:r>
        <w:rPr>
          <w:rFonts w:ascii="Times New Roman" w:hAnsi="Times New Roman"/>
          <w:sz w:val="20"/>
          <w:szCs w:val="20"/>
          <w:rtl w:val="0"/>
          <w:lang w:val="de-DE"/>
        </w:rPr>
        <w:t>,</w:t>
      </w:r>
      <w:r>
        <w:rPr>
          <w:rFonts w:ascii="Times New Roman" w:hAnsi="Times New Roman"/>
          <w:sz w:val="20"/>
          <w:szCs w:val="20"/>
          <w:rtl w:val="0"/>
          <w:lang w:val="de-DE"/>
        </w:rPr>
        <w:t xml:space="preserve"> letzte</w:t>
      </w:r>
      <w:r>
        <w:rPr>
          <w:rFonts w:ascii="Times New Roman" w:hAnsi="Times New Roman"/>
          <w:sz w:val="20"/>
          <w:szCs w:val="20"/>
          <w:rtl w:val="0"/>
          <w:lang w:val="de-DE"/>
        </w:rPr>
        <w:t>r</w:t>
      </w:r>
      <w:r>
        <w:rPr>
          <w:rFonts w:ascii="Times New Roman" w:hAnsi="Times New Roman"/>
          <w:sz w:val="20"/>
          <w:szCs w:val="20"/>
          <w:rtl w:val="0"/>
          <w:lang w:val="de-DE"/>
        </w:rPr>
        <w:t xml:space="preserve"> Herzog von Urbino aus dem Hause della Rovere.</w:t>
      </w:r>
      <w:r>
        <w:rPr>
          <w:rFonts w:ascii="Times New Roman" w:hAnsi="Times New Roman"/>
          <w:sz w:val="20"/>
          <w:szCs w:val="20"/>
          <w:rtl w:val="0"/>
          <w:lang w:val="de-DE"/>
        </w:rPr>
        <w:t xml:space="preserve"> Sein Bildnis hatte Joh. Wolf. v. Goethe zwischen 1790 und 1792 erworben, es h</w:t>
      </w:r>
      <w:r>
        <w:rPr>
          <w:rFonts w:ascii="Times New Roman" w:hAnsi="Times New Roman" w:hint="default"/>
          <w:sz w:val="20"/>
          <w:szCs w:val="20"/>
          <w:rtl w:val="0"/>
          <w:lang w:val="de-DE"/>
        </w:rPr>
        <w:t>ä</w:t>
      </w:r>
      <w:r>
        <w:rPr>
          <w:rFonts w:ascii="Times New Roman" w:hAnsi="Times New Roman"/>
          <w:sz w:val="20"/>
          <w:szCs w:val="20"/>
          <w:rtl w:val="0"/>
          <w:lang w:val="de-DE"/>
        </w:rPr>
        <w:t xml:space="preserve">ngt im </w:t>
      </w:r>
      <w:r>
        <w:rPr>
          <w:rFonts w:ascii="Times New Roman" w:hAnsi="Times New Roman" w:hint="default"/>
          <w:sz w:val="20"/>
          <w:szCs w:val="20"/>
          <w:rtl w:val="0"/>
          <w:lang w:val="de-DE"/>
        </w:rPr>
        <w:t>„</w:t>
      </w:r>
      <w:r>
        <w:rPr>
          <w:rFonts w:ascii="Times New Roman" w:hAnsi="Times New Roman"/>
          <w:sz w:val="20"/>
          <w:szCs w:val="20"/>
          <w:rtl w:val="0"/>
          <w:lang w:val="de-DE"/>
        </w:rPr>
        <w:t>Urbino-Zimmer</w:t>
      </w:r>
      <w:r>
        <w:rPr>
          <w:rFonts w:ascii="Times New Roman" w:hAnsi="Times New Roman" w:hint="default"/>
          <w:sz w:val="20"/>
          <w:szCs w:val="20"/>
          <w:rtl w:val="0"/>
          <w:lang w:val="de-DE"/>
        </w:rPr>
        <w:t xml:space="preserve">“ </w:t>
      </w:r>
      <w:r>
        <w:rPr>
          <w:rFonts w:ascii="Times New Roman" w:hAnsi="Times New Roman"/>
          <w:sz w:val="20"/>
          <w:szCs w:val="20"/>
          <w:rtl w:val="0"/>
          <w:lang w:val="de-DE"/>
        </w:rPr>
        <w:t xml:space="preserve">von Goethes Wohnhaus. </w:t>
      </w:r>
    </w:p>
  </w:footnote>
  <w:footnote w:id="231">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Ferdinand Heinke</w:t>
      </w:r>
    </w:p>
  </w:footnote>
  <w:footnote w:id="232">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Banner, Fahne</w:t>
      </w:r>
    </w:p>
  </w:footnote>
  <w:footnote w:id="233">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 xml:space="preserve">Luise Stadelmann, Ottilies </w:t>
      </w:r>
      <w:r>
        <w:rPr>
          <w:rFonts w:ascii="Times New Roman" w:hAnsi="Times New Roman"/>
          <w:sz w:val="20"/>
          <w:szCs w:val="20"/>
          <w:rtl w:val="0"/>
          <w:lang w:val="de-DE"/>
        </w:rPr>
        <w:t>Kammerfrau seit 1841</w:t>
      </w:r>
      <w:ins w:id="17918" w:date="2023-01-10T12:09:16Z" w:author="Jan Groh">
        <w:r>
          <w:rPr>
            <w:rFonts w:ascii="Times New Roman" w:hAnsi="Times New Roman"/>
            <w:sz w:val="20"/>
            <w:szCs w:val="20"/>
            <w:rtl w:val="0"/>
            <w:lang w:val="de-DE"/>
          </w:rPr>
          <w:t>.</w:t>
        </w:r>
      </w:ins>
    </w:p>
  </w:footnote>
  <w:footnote w:id="234">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Prinzessin Augusta Marie Luise Katharina von Sachsen-Weimar-Eisenach (1811</w:t>
      </w:r>
      <w:r>
        <w:rPr>
          <w:rFonts w:ascii="Times New Roman" w:hAnsi="Times New Roman" w:hint="default"/>
          <w:sz w:val="20"/>
          <w:szCs w:val="20"/>
          <w:rtl w:val="0"/>
          <w:lang w:val="de-DE"/>
        </w:rPr>
        <w:t>–</w:t>
      </w:r>
      <w:r>
        <w:rPr>
          <w:rFonts w:ascii="Times New Roman" w:hAnsi="Times New Roman"/>
          <w:sz w:val="20"/>
          <w:szCs w:val="20"/>
          <w:rtl w:val="0"/>
        </w:rPr>
        <w:t>1890)</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 xml:space="preserve">seit 1829 </w:t>
      </w:r>
      <w:r>
        <w:rPr>
          <w:rFonts w:ascii="Times New Roman" w:hAnsi="Times New Roman"/>
          <w:sz w:val="20"/>
          <w:szCs w:val="20"/>
          <w:rtl w:val="0"/>
          <w:lang w:val="de-DE"/>
        </w:rPr>
        <w:t>Ehefrau</w:t>
      </w:r>
      <w:r>
        <w:rPr>
          <w:rFonts w:ascii="Times New Roman" w:hAnsi="Times New Roman"/>
          <w:sz w:val="20"/>
          <w:szCs w:val="20"/>
          <w:rtl w:val="0"/>
          <w:lang w:val="de-DE"/>
        </w:rPr>
        <w:t xml:space="preserve"> des sp</w:t>
      </w:r>
      <w:r>
        <w:rPr>
          <w:rFonts w:ascii="Times New Roman" w:hAnsi="Times New Roman" w:hint="default"/>
          <w:sz w:val="20"/>
          <w:szCs w:val="20"/>
          <w:rtl w:val="0"/>
          <w:lang w:val="de-DE"/>
        </w:rPr>
        <w:t>ä</w:t>
      </w:r>
      <w:r>
        <w:rPr>
          <w:rFonts w:ascii="Times New Roman" w:hAnsi="Times New Roman"/>
          <w:sz w:val="20"/>
          <w:szCs w:val="20"/>
          <w:rtl w:val="0"/>
          <w:lang w:val="de-DE"/>
        </w:rPr>
        <w:t>teren</w:t>
      </w:r>
      <w:r>
        <w:rPr>
          <w:rFonts w:ascii="Times New Roman" w:hAnsi="Times New Roman"/>
          <w:sz w:val="20"/>
          <w:szCs w:val="20"/>
          <w:rtl w:val="0"/>
        </w:rPr>
        <w:t xml:space="preserve"> Kaiser</w:t>
      </w:r>
      <w:r>
        <w:rPr>
          <w:rFonts w:ascii="Times New Roman" w:hAnsi="Times New Roman"/>
          <w:sz w:val="20"/>
          <w:szCs w:val="20"/>
          <w:rtl w:val="0"/>
          <w:lang w:val="de-DE"/>
        </w:rPr>
        <w:t>s</w:t>
      </w:r>
      <w:r>
        <w:rPr>
          <w:rFonts w:ascii="Times New Roman" w:hAnsi="Times New Roman"/>
          <w:sz w:val="20"/>
          <w:szCs w:val="20"/>
          <w:rtl w:val="0"/>
          <w:lang w:val="pt-PT"/>
        </w:rPr>
        <w:t xml:space="preserve"> Wilhelm I.,</w:t>
      </w:r>
      <w:r>
        <w:rPr>
          <w:rFonts w:ascii="Times New Roman" w:hAnsi="Times New Roman"/>
          <w:sz w:val="20"/>
          <w:szCs w:val="20"/>
          <w:rtl w:val="0"/>
          <w:lang w:val="de-DE"/>
        </w:rPr>
        <w:t xml:space="preserve"> seit 1861</w:t>
      </w:r>
      <w:r>
        <w:rPr>
          <w:rFonts w:ascii="Times New Roman" w:hAnsi="Times New Roman"/>
          <w:sz w:val="20"/>
          <w:szCs w:val="20"/>
          <w:rtl w:val="0"/>
        </w:rPr>
        <w:t xml:space="preserve"> K</w:t>
      </w:r>
      <w:r>
        <w:rPr>
          <w:rFonts w:ascii="Times New Roman" w:hAnsi="Times New Roman" w:hint="default"/>
          <w:sz w:val="20"/>
          <w:szCs w:val="20"/>
          <w:rtl w:val="0"/>
          <w:lang w:val="sv-SE"/>
        </w:rPr>
        <w:t>ö</w:t>
      </w:r>
      <w:r>
        <w:rPr>
          <w:rFonts w:ascii="Times New Roman" w:hAnsi="Times New Roman"/>
          <w:sz w:val="20"/>
          <w:szCs w:val="20"/>
          <w:rtl w:val="0"/>
          <w:lang w:val="de-DE"/>
        </w:rPr>
        <w:t>nigin von Preu</w:t>
      </w:r>
      <w:r>
        <w:rPr>
          <w:rFonts w:ascii="Times New Roman" w:hAnsi="Times New Roman" w:hint="default"/>
          <w:sz w:val="20"/>
          <w:szCs w:val="20"/>
          <w:rtl w:val="0"/>
          <w:lang w:val="de-DE"/>
        </w:rPr>
        <w:t>ß</w:t>
      </w:r>
      <w:r>
        <w:rPr>
          <w:rFonts w:ascii="Times New Roman" w:hAnsi="Times New Roman"/>
          <w:sz w:val="20"/>
          <w:szCs w:val="20"/>
          <w:rtl w:val="0"/>
        </w:rPr>
        <w:t>en</w:t>
      </w:r>
      <w:r>
        <w:rPr>
          <w:rFonts w:ascii="Times New Roman" w:hAnsi="Times New Roman"/>
          <w:sz w:val="20"/>
          <w:szCs w:val="20"/>
          <w:rtl w:val="0"/>
          <w:lang w:val="de-DE"/>
        </w:rPr>
        <w:t>, seit 1871</w:t>
      </w:r>
      <w:r>
        <w:rPr>
          <w:rFonts w:ascii="Times New Roman" w:hAnsi="Times New Roman"/>
          <w:sz w:val="20"/>
          <w:szCs w:val="20"/>
          <w:rtl w:val="0"/>
          <w:lang w:val="de-DE"/>
        </w:rPr>
        <w:t xml:space="preserve"> Deutsche Kaiserin</w:t>
      </w:r>
      <w:r>
        <w:rPr>
          <w:rFonts w:ascii="Times New Roman" w:hAnsi="Times New Roman"/>
          <w:sz w:val="20"/>
          <w:szCs w:val="20"/>
          <w:rtl w:val="0"/>
          <w:lang w:val="de-DE"/>
        </w:rPr>
        <w:t>, kannte Ottilie aus ihren Jugendjahren in Weimar</w:t>
      </w:r>
      <w:r>
        <w:rPr>
          <w:rFonts w:ascii="Times New Roman" w:hAnsi="Times New Roman"/>
          <w:sz w:val="20"/>
          <w:szCs w:val="20"/>
          <w:rtl w:val="0"/>
        </w:rPr>
        <w:t>.</w:t>
      </w:r>
    </w:p>
  </w:footnote>
  <w:footnote w:id="235">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Johann Christian Ernst Friedrich Preller der </w:t>
      </w:r>
      <w:r>
        <w:rPr>
          <w:rFonts w:ascii="Times New Roman" w:hAnsi="Times New Roman" w:hint="default"/>
          <w:sz w:val="20"/>
          <w:szCs w:val="20"/>
          <w:rtl w:val="0"/>
          <w:lang w:val="sv-SE"/>
        </w:rPr>
        <w:t>Ä</w:t>
      </w:r>
      <w:r>
        <w:rPr>
          <w:rFonts w:ascii="Times New Roman" w:hAnsi="Times New Roman"/>
          <w:sz w:val="20"/>
          <w:szCs w:val="20"/>
          <w:rtl w:val="0"/>
          <w:lang w:val="it-IT"/>
        </w:rPr>
        <w:t>ltere (1804</w:t>
      </w:r>
      <w:r>
        <w:rPr>
          <w:rFonts w:ascii="Times New Roman" w:hAnsi="Times New Roman" w:hint="default"/>
          <w:sz w:val="20"/>
          <w:szCs w:val="20"/>
          <w:rtl w:val="0"/>
          <w:lang w:val="de-DE"/>
        </w:rPr>
        <w:t>–</w:t>
      </w:r>
      <w:r>
        <w:rPr>
          <w:rFonts w:ascii="Times New Roman" w:hAnsi="Times New Roman"/>
          <w:sz w:val="20"/>
          <w:szCs w:val="20"/>
          <w:rtl w:val="0"/>
        </w:rPr>
        <w:t>1878)</w:t>
      </w:r>
      <w:r>
        <w:rPr>
          <w:rFonts w:ascii="Times New Roman" w:hAnsi="Times New Roman"/>
          <w:sz w:val="20"/>
          <w:szCs w:val="20"/>
          <w:rtl w:val="0"/>
          <w:lang w:val="de-DE"/>
        </w:rPr>
        <w:t>,</w:t>
      </w:r>
      <w:r>
        <w:rPr>
          <w:rFonts w:ascii="Times New Roman" w:hAnsi="Times New Roman"/>
          <w:sz w:val="20"/>
          <w:szCs w:val="20"/>
          <w:rtl w:val="0"/>
          <w:lang w:val="de-DE"/>
        </w:rPr>
        <w:t xml:space="preserve"> Maler, Radierer</w:t>
      </w:r>
      <w:r>
        <w:rPr>
          <w:rFonts w:ascii="Times New Roman" w:hAnsi="Times New Roman"/>
          <w:sz w:val="20"/>
          <w:szCs w:val="20"/>
          <w:rtl w:val="0"/>
          <w:lang w:val="de-DE"/>
        </w:rPr>
        <w:t>,</w:t>
      </w:r>
      <w:r>
        <w:rPr>
          <w:rFonts w:ascii="Times New Roman" w:hAnsi="Times New Roman"/>
          <w:sz w:val="20"/>
          <w:szCs w:val="20"/>
          <w:rtl w:val="0"/>
        </w:rPr>
        <w:t xml:space="preserve"> </w:t>
      </w:r>
      <w:r>
        <w:rPr>
          <w:rFonts w:ascii="Times New Roman" w:hAnsi="Times New Roman"/>
          <w:sz w:val="20"/>
          <w:szCs w:val="20"/>
          <w:rtl w:val="0"/>
          <w:lang w:val="de-DE"/>
        </w:rPr>
        <w:t>war</w:t>
      </w:r>
      <w:r>
        <w:rPr>
          <w:rFonts w:ascii="Times New Roman" w:hAnsi="Times New Roman"/>
          <w:sz w:val="20"/>
          <w:szCs w:val="20"/>
          <w:rtl w:val="0"/>
          <w:lang w:val="de-DE"/>
        </w:rPr>
        <w:t xml:space="preserve"> ab 1844 Professor an der F</w:t>
      </w:r>
      <w:r>
        <w:rPr>
          <w:rFonts w:ascii="Times New Roman" w:hAnsi="Times New Roman" w:hint="default"/>
          <w:sz w:val="20"/>
          <w:szCs w:val="20"/>
          <w:rtl w:val="0"/>
        </w:rPr>
        <w:t>ü</w:t>
      </w:r>
      <w:r>
        <w:rPr>
          <w:rFonts w:ascii="Times New Roman" w:hAnsi="Times New Roman"/>
          <w:sz w:val="20"/>
          <w:szCs w:val="20"/>
          <w:rtl w:val="0"/>
          <w:lang w:val="de-DE"/>
        </w:rPr>
        <w:t>rstlichen freien Zeichenschule in Weimar.</w:t>
      </w:r>
    </w:p>
  </w:footnote>
  <w:footnote w:id="236">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nl-NL"/>
        </w:rPr>
        <w:t xml:space="preserve"> Kamee </w:t>
      </w:r>
      <w:r>
        <w:rPr>
          <w:rFonts w:ascii="Times New Roman" w:hAnsi="Times New Roman"/>
          <w:sz w:val="20"/>
          <w:szCs w:val="20"/>
          <w:rtl w:val="0"/>
          <w:lang w:val="de-DE"/>
        </w:rPr>
        <w:t>(</w:t>
      </w:r>
      <w:r>
        <w:rPr>
          <w:rFonts w:ascii="Times New Roman" w:hAnsi="Times New Roman"/>
          <w:sz w:val="20"/>
          <w:szCs w:val="20"/>
          <w:rtl w:val="0"/>
        </w:rPr>
        <w:t>Cam</w:t>
      </w:r>
      <w:r>
        <w:rPr>
          <w:rFonts w:ascii="Times New Roman" w:hAnsi="Times New Roman" w:hint="default"/>
          <w:sz w:val="20"/>
          <w:szCs w:val="20"/>
          <w:rtl w:val="0"/>
          <w:lang w:val="fr-FR"/>
        </w:rPr>
        <w:t>é</w:t>
      </w:r>
      <w:r>
        <w:rPr>
          <w:rFonts w:ascii="Times New Roman" w:hAnsi="Times New Roman"/>
          <w:sz w:val="20"/>
          <w:szCs w:val="20"/>
          <w:rtl w:val="0"/>
          <w:lang w:val="de-DE"/>
        </w:rPr>
        <w:t>e, seltener Kameo od</w:t>
      </w:r>
      <w:r>
        <w:rPr>
          <w:rFonts w:ascii="Times New Roman" w:hAnsi="Times New Roman"/>
          <w:sz w:val="20"/>
          <w:szCs w:val="20"/>
          <w:rtl w:val="0"/>
          <w:lang w:val="de-DE"/>
        </w:rPr>
        <w:t>.</w:t>
      </w:r>
      <w:r>
        <w:rPr>
          <w:rFonts w:ascii="Times New Roman" w:hAnsi="Times New Roman"/>
          <w:sz w:val="20"/>
          <w:szCs w:val="20"/>
          <w:rtl w:val="0"/>
          <w:lang w:val="en-US"/>
        </w:rPr>
        <w:t xml:space="preserve"> Cameo</w:t>
      </w:r>
      <w:r>
        <w:rPr>
          <w:rFonts w:ascii="Times New Roman" w:hAnsi="Times New Roman"/>
          <w:sz w:val="20"/>
          <w:szCs w:val="20"/>
          <w:rtl w:val="0"/>
          <w:lang w:val="de-DE"/>
        </w:rPr>
        <w:t>)</w:t>
      </w:r>
      <w:ins w:id="17919" w:date="2023-01-10T12:11:02Z" w:author="Jan Groh">
        <w:r>
          <w:rPr>
            <w:rFonts w:ascii="Times New Roman" w:hAnsi="Times New Roman"/>
            <w:sz w:val="20"/>
            <w:szCs w:val="20"/>
            <w:rtl w:val="0"/>
            <w:lang w:val="de-DE"/>
          </w:rPr>
          <w:t>:</w:t>
        </w:r>
      </w:ins>
      <w:r>
        <w:rPr>
          <w:rFonts w:ascii="Times New Roman" w:hAnsi="Times New Roman"/>
          <w:sz w:val="20"/>
          <w:szCs w:val="20"/>
          <w:rtl w:val="0"/>
        </w:rPr>
        <w:t xml:space="preserve"> </w:t>
      </w:r>
      <w:del w:id="17920" w:date="2023-01-10T12:11:08Z" w:author="Jan Groh">
        <w:r>
          <w:rPr>
            <w:rFonts w:ascii="Times New Roman" w:hAnsi="Times New Roman"/>
            <w:sz w:val="20"/>
            <w:szCs w:val="20"/>
            <w:rtl w:val="0"/>
            <w:lang w:val="de-DE"/>
          </w:rPr>
          <w:delText>bezeichnet</w:delText>
        </w:r>
      </w:del>
      <w:del w:id="17921" w:date="2023-01-10T12:11:08Z" w:author="Jan Groh">
        <w:r>
          <w:rPr>
            <w:rFonts w:ascii="Times New Roman" w:hAnsi="Times New Roman"/>
            <w:sz w:val="20"/>
            <w:szCs w:val="20"/>
            <w:rtl w:val="0"/>
            <w:lang w:val="de-DE"/>
          </w:rPr>
          <w:delText xml:space="preserve"> ein</w:delText>
        </w:r>
      </w:del>
      <w:ins w:id="17922" w:date="2023-01-10T12:11:08Z" w:author="Jan Groh">
        <w:r>
          <w:rPr>
            <w:rFonts w:ascii="Times New Roman" w:hAnsi="Times New Roman"/>
            <w:sz w:val="20"/>
            <w:szCs w:val="20"/>
            <w:rtl w:val="0"/>
            <w:lang w:val="de-DE"/>
          </w:rPr>
          <w:t>Schmuckstein mit</w:t>
        </w:r>
      </w:ins>
      <w:r>
        <w:rPr>
          <w:rFonts w:ascii="Times New Roman" w:hAnsi="Times New Roman"/>
          <w:sz w:val="20"/>
          <w:szCs w:val="20"/>
          <w:rtl w:val="0"/>
          <w:lang w:val="de-DE"/>
        </w:rPr>
        <w:t xml:space="preserve"> erhaben</w:t>
      </w:r>
      <w:r>
        <w:rPr>
          <w:rFonts w:ascii="Times New Roman" w:hAnsi="Times New Roman"/>
          <w:sz w:val="20"/>
          <w:szCs w:val="20"/>
          <w:rtl w:val="0"/>
          <w:lang w:val="de-DE"/>
        </w:rPr>
        <w:t xml:space="preserve"> gravierte</w:t>
      </w:r>
      <w:ins w:id="17923" w:date="2023-01-10T12:10:42Z" w:author="Jan Groh">
        <w:r>
          <w:rPr>
            <w:rFonts w:ascii="Times New Roman" w:hAnsi="Times New Roman"/>
            <w:sz w:val="20"/>
            <w:szCs w:val="20"/>
            <w:rtl w:val="0"/>
            <w:lang w:val="de-DE"/>
          </w:rPr>
          <w:t>m</w:t>
        </w:r>
      </w:ins>
      <w:del w:id="17924" w:date="2023-01-10T12:10:40Z" w:author="Jan Groh">
        <w:r>
          <w:rPr>
            <w:rFonts w:ascii="Times New Roman" w:hAnsi="Times New Roman"/>
            <w:sz w:val="20"/>
            <w:szCs w:val="20"/>
            <w:rtl w:val="0"/>
            <w:lang w:val="de-DE"/>
          </w:rPr>
          <w:delText>s</w:delText>
        </w:r>
      </w:del>
      <w:r>
        <w:rPr>
          <w:rFonts w:ascii="Times New Roman" w:hAnsi="Times New Roman"/>
          <w:sz w:val="20"/>
          <w:szCs w:val="20"/>
          <w:rtl w:val="0"/>
          <w:lang w:val="nl-NL"/>
        </w:rPr>
        <w:t xml:space="preserve"> Relief</w:t>
      </w:r>
      <w:del w:id="17925" w:date="2023-01-10T12:10:50Z" w:author="Jan Groh">
        <w:r>
          <w:rPr>
            <w:rFonts w:ascii="Times New Roman" w:hAnsi="Times New Roman"/>
            <w:sz w:val="20"/>
            <w:szCs w:val="20"/>
            <w:rtl w:val="0"/>
            <w:lang w:val="de-DE"/>
          </w:rPr>
          <w:delText xml:space="preserve"> eine</w:delText>
        </w:r>
      </w:del>
      <w:del w:id="17926" w:date="2023-01-10T12:10:50Z" w:author="Jan Groh">
        <w:r>
          <w:rPr>
            <w:rFonts w:ascii="Times New Roman" w:hAnsi="Times New Roman"/>
            <w:sz w:val="20"/>
            <w:szCs w:val="20"/>
            <w:rtl w:val="0"/>
            <w:lang w:val="de-DE"/>
          </w:rPr>
          <w:delText>s</w:delText>
        </w:r>
      </w:del>
      <w:del w:id="17927" w:date="2023-01-10T12:10:50Z" w:author="Jan Groh">
        <w:r>
          <w:rPr>
            <w:rFonts w:ascii="Times New Roman" w:hAnsi="Times New Roman"/>
            <w:sz w:val="20"/>
            <w:szCs w:val="20"/>
            <w:rtl w:val="0"/>
            <w:lang w:val="de-DE"/>
          </w:rPr>
          <w:delText xml:space="preserve"> Schmuckstein</w:delText>
        </w:r>
      </w:del>
      <w:del w:id="17928" w:date="2023-01-10T12:10:50Z" w:author="Jan Groh">
        <w:r>
          <w:rPr>
            <w:rFonts w:ascii="Times New Roman" w:hAnsi="Times New Roman"/>
            <w:sz w:val="20"/>
            <w:szCs w:val="20"/>
            <w:rtl w:val="0"/>
            <w:lang w:val="de-DE"/>
          </w:rPr>
          <w:delText>s</w:delText>
        </w:r>
      </w:del>
      <w:r>
        <w:rPr>
          <w:rFonts w:ascii="Times New Roman" w:hAnsi="Times New Roman"/>
          <w:sz w:val="20"/>
          <w:szCs w:val="20"/>
          <w:rtl w:val="0"/>
          <w:lang w:val="de-DE"/>
        </w:rPr>
        <w:t>.</w:t>
      </w:r>
      <w:del w:id="17929" w:date="2023-01-10T12:10:51Z" w:author="Jan Groh">
        <w:r>
          <w:rPr>
            <w:rFonts w:ascii="Times New Roman" w:hAnsi="Times New Roman" w:hint="default"/>
            <w:sz w:val="20"/>
            <w:szCs w:val="20"/>
            <w:rtl w:val="0"/>
            <w:lang w:val="de-DE"/>
          </w:rPr>
          <w:delText>‚</w:delText>
        </w:r>
      </w:del>
    </w:p>
  </w:footnote>
  <w:footnote w:id="237">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lang w:val="de-DE"/>
        </w:rPr>
        <w:t xml:space="preserve"> Grabstein f</w:t>
      </w:r>
      <w:r>
        <w:rPr>
          <w:rFonts w:ascii="Times New Roman" w:hAnsi="Times New Roman" w:hint="default"/>
          <w:sz w:val="20"/>
          <w:szCs w:val="20"/>
          <w:rtl w:val="0"/>
        </w:rPr>
        <w:t>ü</w:t>
      </w:r>
      <w:r>
        <w:rPr>
          <w:rFonts w:ascii="Times New Roman" w:hAnsi="Times New Roman"/>
          <w:sz w:val="20"/>
          <w:szCs w:val="20"/>
          <w:rtl w:val="0"/>
          <w:lang w:val="de-DE"/>
        </w:rPr>
        <w:t>r die 1835 verstorbene Anna Sibylle</w:t>
      </w:r>
      <w:ins w:id="17930" w:date="2023-01-10T12:17:10Z" w:author="Jan Groh">
        <w:r>
          <w:rPr>
            <w:rFonts w:ascii="Times New Roman" w:hAnsi="Times New Roman"/>
            <w:sz w:val="20"/>
            <w:szCs w:val="20"/>
            <w:rtl w:val="0"/>
            <w:lang w:val="de-DE"/>
          </w:rPr>
          <w:t>.</w:t>
        </w:r>
      </w:ins>
    </w:p>
  </w:footnote>
  <w:footnote w:id="238">
    <w:p>
      <w:pPr>
        <w:pStyle w:val="Fußnote"/>
        <w:jc w:val="both"/>
      </w:pPr>
      <w:r>
        <w:rPr>
          <w:rStyle w:val="Ohne"/>
          <w:rFonts w:ascii="Times New Roman" w:cs="Times New Roman" w:hAnsi="Times New Roman" w:eastAsia="Times New Roman"/>
          <w:sz w:val="20"/>
          <w:szCs w:val="20"/>
          <w:vertAlign w:val="superscript"/>
        </w:rPr>
        <w:footnoteRef/>
      </w:r>
      <w:r>
        <w:rPr>
          <w:rFonts w:ascii="Times New Roman" w:hAnsi="Times New Roman"/>
          <w:sz w:val="20"/>
          <w:szCs w:val="20"/>
          <w:rtl w:val="0"/>
        </w:rPr>
        <w:t xml:space="preserve"> </w:t>
      </w:r>
      <w:r>
        <w:rPr>
          <w:rFonts w:ascii="Times New Roman" w:hAnsi="Times New Roman"/>
          <w:sz w:val="20"/>
          <w:szCs w:val="20"/>
          <w:rtl w:val="0"/>
          <w:lang w:val="de-DE"/>
        </w:rPr>
        <w:t>Gro</w:t>
      </w:r>
      <w:r>
        <w:rPr>
          <w:rFonts w:ascii="Times New Roman" w:hAnsi="Times New Roman" w:hint="default"/>
          <w:sz w:val="20"/>
          <w:szCs w:val="20"/>
          <w:rtl w:val="0"/>
          <w:lang w:val="de-DE"/>
        </w:rPr>
        <w:t>ß</w:t>
      </w:r>
      <w:r>
        <w:rPr>
          <w:rFonts w:ascii="Times New Roman" w:hAnsi="Times New Roman"/>
          <w:sz w:val="20"/>
          <w:szCs w:val="20"/>
          <w:rtl w:val="0"/>
          <w:lang w:val="de-DE"/>
        </w:rPr>
        <w:t xml:space="preserve">herzog </w:t>
      </w:r>
      <w:r>
        <w:rPr>
          <w:rFonts w:ascii="Times New Roman" w:hAnsi="Times New Roman"/>
          <w:sz w:val="20"/>
          <w:szCs w:val="20"/>
          <w:rtl w:val="0"/>
          <w:lang w:val="it-IT"/>
        </w:rPr>
        <w:t>Carl A</w:t>
      </w:r>
      <w:del w:id="17931" w:date="2023-01-10T12:11:41Z" w:author="Jan Groh">
        <w:r>
          <w:rPr>
            <w:rFonts w:ascii="Times New Roman" w:hAnsi="Times New Roman"/>
            <w:sz w:val="20"/>
            <w:szCs w:val="20"/>
            <w:rtl w:val="0"/>
            <w:lang w:val="pt-PT"/>
          </w:rPr>
          <w:delText>ugust</w:delText>
        </w:r>
      </w:del>
      <w:ins w:id="17932" w:date="2023-01-10T12:11:43Z" w:author="Jan Groh">
        <w:r>
          <w:rPr>
            <w:rFonts w:ascii="Times New Roman" w:hAnsi="Times New Roman"/>
            <w:sz w:val="20"/>
            <w:szCs w:val="20"/>
            <w:rtl w:val="0"/>
            <w:lang w:val="de-DE"/>
          </w:rPr>
          <w:t>lexander</w:t>
        </w:r>
      </w:ins>
      <w:r>
        <w:rPr>
          <w:rFonts w:ascii="Times New Roman" w:hAnsi="Times New Roman"/>
          <w:sz w:val="20"/>
          <w:szCs w:val="20"/>
          <w:rtl w:val="0"/>
          <w:lang w:val="de-DE"/>
        </w:rPr>
        <w:t xml:space="preserve"> von Sachsen-Weimar-Eisenach</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meriert"/>
  </w:abstractNum>
  <w:abstractNum w:abstractNumId="1">
    <w:multiLevelType w:val="hybridMultilevel"/>
    <w:styleLink w:val="Nummeriert"/>
    <w:lvl w:ilvl="0">
      <w:start w:val="1"/>
      <w:numFmt w:val="decimal"/>
      <w:suff w:val="tab"/>
      <w:lvlText w:val="%1."/>
      <w:lvlJc w:val="left"/>
      <w:pPr>
        <w:tabs>
          <w:tab w:val="left" w:pos="20"/>
          <w:tab w:val="left" w:pos="40"/>
          <w:tab w:val="left" w:pos="60"/>
          <w:tab w:val="left" w:pos="80"/>
          <w:tab w:val="left" w:pos="100"/>
          <w:tab w:val="left" w:pos="120"/>
          <w:tab w:val="left" w:pos="140"/>
          <w:tab w:val="left" w:pos="16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left" w:pos="1500"/>
        </w:tabs>
        <w:ind w:left="3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 w:val="clear" w:pos="560"/>
        </w:tabs>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1100"/>
          <w:tab w:val="left" w:pos="1120"/>
          <w:tab w:val="left" w:pos="1140"/>
          <w:tab w:val="left" w:pos="1160"/>
          <w:tab w:val="left" w:pos="1180"/>
          <w:tab w:val="left" w:pos="1200"/>
          <w:tab w:val="left" w:pos="1220"/>
          <w:tab w:val="left" w:pos="1240"/>
          <w:tab w:val="left" w:pos="1260"/>
          <w:tab w:val="left" w:pos="1280"/>
          <w:tab w:val="left" w:pos="1300"/>
          <w:tab w:val="left" w:pos="1320"/>
          <w:tab w:val="left" w:pos="1340"/>
          <w:tab w:val="left" w:pos="1360"/>
          <w:tab w:val="left" w:pos="1380"/>
          <w:tab w:val="left" w:pos="1400"/>
          <w:tab w:val="left" w:pos="1420"/>
          <w:tab w:val="left" w:pos="1440"/>
          <w:tab w:val="left" w:pos="1460"/>
          <w:tab w:val="left" w:pos="1480"/>
        </w:tabs>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460"/>
          <w:tab w:val="left" w:pos="1480"/>
        </w:tabs>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clear" w:pos="1680"/>
        </w:tabs>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 w:val="clear" w:pos="2800"/>
        </w:tabs>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0" w:formatting="0"/>
  <w:trackRevisions/>
  <w:defaultTabStop w:val="720"/>
  <w:autoHyphenation w:val="0"/>
  <w:evenAndOddHeaders w:val="0"/>
  <w:bookFoldPrinting w:val="0"/>
  <w:noLineBreaksAfter w:lang="Deutsch" w:val="‘“(〔[{〈《「『【⦅〘〖«〝︵︷︹︻︽︿﹁﹃﹇﹙﹛﹝｢"/>
  <w:noLineBreaksBefore w:lang="Deutsc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bidi w:val="0"/>
      <w:spacing w:before="0" w:after="0" w:line="240" w:lineRule="auto"/>
      <w:ind w:left="0" w:right="0" w:firstLine="0"/>
      <w:jc w:val="both"/>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paragraph" w:styleId="Fußnote">
    <w:name w:val="Fußnote"/>
    <w:next w:val="Fuß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Ohne">
    <w:name w:val="Ohne"/>
  </w:style>
  <w:style w:type="character" w:styleId="Hyperlink.0">
    <w:name w:val="Hyperlink.0"/>
    <w:basedOn w:val="Ohne"/>
    <w:next w:val="Hyperlink.0"/>
    <w:rPr>
      <w:outline w:val="0"/>
      <w:color w:val="002bb8"/>
      <w14:textFill>
        <w14:solidFill>
          <w14:srgbClr w14:val="002BB8"/>
        </w14:solidFill>
      </w14:textFill>
    </w:rPr>
  </w:style>
  <w:style w:type="numbering" w:styleId="Nummeriert">
    <w:name w:val="Nummerier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